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F424C" w14:textId="19746BF4" w:rsidR="009D6B67" w:rsidRDefault="009D6B67">
      <w:pPr>
        <w:spacing w:before="0" w:after="0" w:line="240" w:lineRule="auto"/>
        <w:rPr>
          <w:rFonts w:ascii="Cambria" w:eastAsia="Calibri" w:hAnsi="Cambria"/>
          <w:lang w:val="et-EE" w:eastAsia="en-GB"/>
        </w:rPr>
      </w:pPr>
    </w:p>
    <w:p w14:paraId="1D8F3D98" w14:textId="77777777" w:rsidR="009D6B67" w:rsidRDefault="009D6B67">
      <w:pPr>
        <w:spacing w:before="0" w:after="0" w:line="240" w:lineRule="auto"/>
        <w:rPr>
          <w:rFonts w:ascii="Cambria" w:eastAsia="Calibri" w:hAnsi="Cambria"/>
          <w:lang w:val="et-EE" w:eastAsia="en-GB"/>
        </w:rPr>
      </w:pPr>
    </w:p>
    <w:p w14:paraId="1B3ABDD9" w14:textId="77777777" w:rsidR="009D6B67" w:rsidRDefault="009D6B67">
      <w:pPr>
        <w:spacing w:before="0" w:after="0" w:line="240" w:lineRule="auto"/>
        <w:rPr>
          <w:rFonts w:ascii="Cambria" w:eastAsia="Calibri" w:hAnsi="Cambria"/>
          <w:lang w:val="et-EE" w:eastAsia="en-GB"/>
        </w:rPr>
      </w:pPr>
    </w:p>
    <w:p w14:paraId="3791E834" w14:textId="77777777" w:rsidR="009D6B67" w:rsidRDefault="009D6B67">
      <w:pPr>
        <w:spacing w:before="0" w:after="0" w:line="240" w:lineRule="auto"/>
        <w:rPr>
          <w:rFonts w:ascii="Cambria" w:eastAsia="Calibri" w:hAnsi="Cambria"/>
          <w:lang w:val="et-EE" w:eastAsia="en-GB"/>
        </w:rPr>
      </w:pPr>
    </w:p>
    <w:tbl>
      <w:tblPr>
        <w:tblW w:w="0" w:type="auto"/>
        <w:jc w:val="center"/>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ook w:val="04A0" w:firstRow="1" w:lastRow="0" w:firstColumn="1" w:lastColumn="0" w:noHBand="0" w:noVBand="1"/>
      </w:tblPr>
      <w:tblGrid>
        <w:gridCol w:w="3681"/>
        <w:gridCol w:w="4961"/>
      </w:tblGrid>
      <w:tr w:rsidR="009D6B67" w14:paraId="7B962CDF" w14:textId="77777777" w:rsidTr="15C94F84">
        <w:trPr>
          <w:trHeight w:val="222"/>
          <w:jc w:val="center"/>
        </w:trPr>
        <w:tc>
          <w:tcPr>
            <w:tcW w:w="3681" w:type="dxa"/>
            <w:shd w:val="clear" w:color="auto" w:fill="FFFFFF" w:themeFill="background1"/>
          </w:tcPr>
          <w:p w14:paraId="7385D978" w14:textId="77777777" w:rsidR="009D6B67" w:rsidRDefault="00EE5F1F">
            <w:pPr>
              <w:spacing w:after="0" w:line="240" w:lineRule="auto"/>
              <w:rPr>
                <w:rFonts w:ascii="Cambria" w:hAnsi="Cambria" w:cstheme="minorHAnsi"/>
                <w:b/>
                <w:bCs/>
                <w:lang w:val="et-EE"/>
              </w:rPr>
            </w:pPr>
            <w:r>
              <w:rPr>
                <w:rFonts w:ascii="Cambria" w:hAnsi="Cambria" w:cstheme="minorHAnsi"/>
                <w:b/>
                <w:bCs/>
                <w:lang w:val="et-EE"/>
              </w:rPr>
              <w:t>CCI</w:t>
            </w:r>
          </w:p>
        </w:tc>
        <w:tc>
          <w:tcPr>
            <w:tcW w:w="4961" w:type="dxa"/>
            <w:shd w:val="clear" w:color="auto" w:fill="FFFFFF" w:themeFill="background1"/>
          </w:tcPr>
          <w:p w14:paraId="70F4D4D7" w14:textId="77777777" w:rsidR="009D6B67" w:rsidRDefault="00EE5F1F">
            <w:pPr>
              <w:spacing w:after="0" w:line="240" w:lineRule="auto"/>
              <w:rPr>
                <w:rFonts w:ascii="Cambria" w:hAnsi="Cambria" w:cstheme="minorHAnsi"/>
                <w:sz w:val="18"/>
                <w:szCs w:val="18"/>
                <w:lang w:val="et-EE"/>
              </w:rPr>
            </w:pPr>
            <w:r>
              <w:rPr>
                <w:rFonts w:ascii="Cambria" w:eastAsia="Times New Roman" w:hAnsi="Cambria" w:cstheme="minorBidi"/>
                <w:szCs w:val="24"/>
                <w:lang w:val="et-EE"/>
              </w:rPr>
              <w:t>2021EE16FFPR001</w:t>
            </w:r>
          </w:p>
        </w:tc>
      </w:tr>
      <w:tr w:rsidR="009D6B67" w:rsidRPr="00EF1C29" w14:paraId="4F37E122" w14:textId="77777777" w:rsidTr="15C94F84">
        <w:trPr>
          <w:trHeight w:val="269"/>
          <w:jc w:val="center"/>
        </w:trPr>
        <w:tc>
          <w:tcPr>
            <w:tcW w:w="3681" w:type="dxa"/>
            <w:shd w:val="clear" w:color="auto" w:fill="FFFFFF" w:themeFill="background1"/>
          </w:tcPr>
          <w:p w14:paraId="4B444F16" w14:textId="77777777" w:rsidR="009D6B67" w:rsidRDefault="00EE5F1F">
            <w:pPr>
              <w:spacing w:after="0" w:line="240" w:lineRule="auto"/>
              <w:rPr>
                <w:rFonts w:eastAsia="Calibri"/>
                <w:b/>
                <w:bCs/>
                <w:szCs w:val="24"/>
                <w:lang w:val="et-EE"/>
              </w:rPr>
            </w:pPr>
            <w:r>
              <w:rPr>
                <w:rFonts w:ascii="Cambria" w:hAnsi="Cambria" w:cstheme="minorBidi"/>
                <w:b/>
                <w:bCs/>
                <w:lang w:val="et-EE"/>
              </w:rPr>
              <w:t>Nimetus inglise keeles</w:t>
            </w:r>
          </w:p>
        </w:tc>
        <w:tc>
          <w:tcPr>
            <w:tcW w:w="4961" w:type="dxa"/>
            <w:shd w:val="clear" w:color="auto" w:fill="FFFFFF" w:themeFill="background1"/>
          </w:tcPr>
          <w:p w14:paraId="169AE45F" w14:textId="77777777" w:rsidR="009D6B67" w:rsidRDefault="00EE5F1F">
            <w:pPr>
              <w:spacing w:after="0" w:line="240" w:lineRule="auto"/>
              <w:rPr>
                <w:rFonts w:ascii="Cambria" w:hAnsi="Cambria" w:cstheme="minorBidi"/>
                <w:b/>
                <w:bCs/>
                <w:sz w:val="40"/>
                <w:szCs w:val="40"/>
                <w:lang w:val="et-EE"/>
              </w:rPr>
            </w:pPr>
            <w:r>
              <w:rPr>
                <w:rFonts w:ascii="Cambria" w:hAnsi="Cambria" w:cstheme="minorBidi"/>
                <w:b/>
                <w:bCs/>
                <w:sz w:val="40"/>
                <w:szCs w:val="40"/>
                <w:lang w:val="et-EE"/>
              </w:rPr>
              <w:t>Ühtekuuluvuspoliitika fondide rakenduskava perioodiks 2021-2027, EESTI</w:t>
            </w:r>
          </w:p>
        </w:tc>
      </w:tr>
      <w:tr w:rsidR="009D6B67" w14:paraId="5BDE966B" w14:textId="77777777" w:rsidTr="15C94F84">
        <w:trPr>
          <w:trHeight w:val="138"/>
          <w:jc w:val="center"/>
        </w:trPr>
        <w:tc>
          <w:tcPr>
            <w:tcW w:w="3681" w:type="dxa"/>
            <w:shd w:val="clear" w:color="auto" w:fill="FFFFFF" w:themeFill="background1"/>
          </w:tcPr>
          <w:p w14:paraId="2DC4C047" w14:textId="77777777" w:rsidR="009D6B67" w:rsidRDefault="00EE5F1F">
            <w:pPr>
              <w:spacing w:after="0" w:line="240" w:lineRule="auto"/>
              <w:rPr>
                <w:rFonts w:eastAsia="Calibri"/>
                <w:b/>
                <w:bCs/>
                <w:szCs w:val="24"/>
                <w:lang w:val="et-EE"/>
              </w:rPr>
            </w:pPr>
            <w:r>
              <w:rPr>
                <w:rFonts w:ascii="Cambria" w:hAnsi="Cambria" w:cstheme="minorBidi"/>
                <w:b/>
                <w:bCs/>
                <w:lang w:val="et-EE"/>
              </w:rPr>
              <w:t>Nimetus liikmesriigi keeles</w:t>
            </w:r>
          </w:p>
        </w:tc>
        <w:tc>
          <w:tcPr>
            <w:tcW w:w="4961" w:type="dxa"/>
            <w:shd w:val="clear" w:color="auto" w:fill="FFFFFF" w:themeFill="background1"/>
          </w:tcPr>
          <w:p w14:paraId="70111EFC" w14:textId="77777777" w:rsidR="009D6B67" w:rsidRDefault="00EE5F1F">
            <w:pPr>
              <w:spacing w:after="0" w:line="240" w:lineRule="auto"/>
              <w:rPr>
                <w:rFonts w:ascii="Cambria" w:eastAsia="Times New Roman" w:hAnsi="Cambria" w:cstheme="minorBidi"/>
                <w:szCs w:val="24"/>
                <w:lang w:val="et-EE"/>
              </w:rPr>
            </w:pPr>
            <w:r>
              <w:rPr>
                <w:rFonts w:ascii="Cambria" w:eastAsia="Times New Roman" w:hAnsi="Cambria" w:cstheme="minorBidi"/>
                <w:szCs w:val="24"/>
                <w:lang w:val="et-EE"/>
              </w:rPr>
              <w:t xml:space="preserve">Ühtekuuluvuspoliitika fondide rakenduskava perioodiks 2021–2027 </w:t>
            </w:r>
          </w:p>
        </w:tc>
      </w:tr>
      <w:tr w:rsidR="009D6B67" w14:paraId="1AC221EE" w14:textId="77777777" w:rsidTr="15C94F84">
        <w:trPr>
          <w:trHeight w:val="138"/>
          <w:jc w:val="center"/>
        </w:trPr>
        <w:tc>
          <w:tcPr>
            <w:tcW w:w="3681" w:type="dxa"/>
            <w:shd w:val="clear" w:color="auto" w:fill="FFFFFF" w:themeFill="background1"/>
          </w:tcPr>
          <w:p w14:paraId="053D5DDE" w14:textId="77777777" w:rsidR="009D6B67" w:rsidRDefault="00EE5F1F">
            <w:pPr>
              <w:spacing w:after="0" w:line="240" w:lineRule="auto"/>
              <w:rPr>
                <w:rFonts w:ascii="Cambria" w:hAnsi="Cambria" w:cstheme="minorBidi"/>
                <w:b/>
                <w:bCs/>
                <w:lang w:val="et-EE"/>
              </w:rPr>
            </w:pPr>
            <w:r>
              <w:rPr>
                <w:rFonts w:ascii="Cambria" w:hAnsi="Cambria" w:cstheme="minorBidi"/>
                <w:b/>
                <w:bCs/>
                <w:lang w:val="et-EE"/>
              </w:rPr>
              <w:t>Versioon</w:t>
            </w:r>
          </w:p>
        </w:tc>
        <w:tc>
          <w:tcPr>
            <w:tcW w:w="4961" w:type="dxa"/>
            <w:shd w:val="clear" w:color="auto" w:fill="FFFFFF" w:themeFill="background1"/>
          </w:tcPr>
          <w:p w14:paraId="1E46BCB5" w14:textId="1EB5C8EA" w:rsidR="009D6B67" w:rsidRDefault="004270A2">
            <w:pPr>
              <w:spacing w:after="0" w:line="240" w:lineRule="auto"/>
              <w:rPr>
                <w:rFonts w:ascii="Cambria" w:hAnsi="Cambria" w:cstheme="minorBidi"/>
                <w:szCs w:val="24"/>
                <w:lang w:val="et-EE"/>
              </w:rPr>
            </w:pPr>
            <w:ins w:id="0" w:author="Kaisa Tähe - RAM" w:date="2025-11-14T08:39:00Z" w16du:dateUtc="2025-11-14T06:39:00Z">
              <w:r>
                <w:rPr>
                  <w:rFonts w:ascii="Cambria" w:hAnsi="Cambria" w:cstheme="minorBidi"/>
                  <w:szCs w:val="24"/>
                  <w:lang w:val="et-EE"/>
                </w:rPr>
                <w:t>5</w:t>
              </w:r>
            </w:ins>
            <w:del w:id="1" w:author="Kaisa Tähe - RAM" w:date="2025-11-14T08:39:00Z" w16du:dateUtc="2025-11-14T06:39:00Z">
              <w:r w:rsidR="005132AA" w:rsidDel="004270A2">
                <w:rPr>
                  <w:rFonts w:ascii="Cambria" w:hAnsi="Cambria" w:cstheme="minorBidi"/>
                  <w:szCs w:val="24"/>
                  <w:lang w:val="et-EE"/>
                </w:rPr>
                <w:delText>4</w:delText>
              </w:r>
            </w:del>
            <w:r w:rsidR="005132AA">
              <w:rPr>
                <w:rFonts w:ascii="Cambria" w:hAnsi="Cambria" w:cstheme="minorBidi"/>
                <w:szCs w:val="24"/>
                <w:lang w:val="et-EE"/>
              </w:rPr>
              <w:t>.0</w:t>
            </w:r>
          </w:p>
        </w:tc>
      </w:tr>
      <w:tr w:rsidR="009D6B67" w14:paraId="7CBA370C" w14:textId="77777777" w:rsidTr="15C94F84">
        <w:trPr>
          <w:jc w:val="center"/>
        </w:trPr>
        <w:tc>
          <w:tcPr>
            <w:tcW w:w="3681" w:type="dxa"/>
            <w:shd w:val="clear" w:color="auto" w:fill="FFFFFF" w:themeFill="background1"/>
          </w:tcPr>
          <w:p w14:paraId="249C6774" w14:textId="77777777" w:rsidR="009D6B67" w:rsidRDefault="00EE5F1F">
            <w:pPr>
              <w:spacing w:after="0" w:line="240" w:lineRule="auto"/>
              <w:rPr>
                <w:rFonts w:eastAsia="Calibri"/>
                <w:b/>
                <w:bCs/>
                <w:szCs w:val="24"/>
                <w:lang w:val="et-EE"/>
              </w:rPr>
            </w:pPr>
            <w:r>
              <w:rPr>
                <w:rFonts w:ascii="Cambria" w:hAnsi="Cambria" w:cstheme="minorBidi"/>
                <w:b/>
                <w:bCs/>
                <w:lang w:val="et-EE"/>
              </w:rPr>
              <w:t>Esimene aasta</w:t>
            </w:r>
          </w:p>
        </w:tc>
        <w:tc>
          <w:tcPr>
            <w:tcW w:w="4961" w:type="dxa"/>
            <w:shd w:val="clear" w:color="auto" w:fill="FFFFFF" w:themeFill="background1"/>
          </w:tcPr>
          <w:p w14:paraId="1F398544" w14:textId="77777777" w:rsidR="009D6B67" w:rsidRDefault="00EE5F1F">
            <w:pPr>
              <w:spacing w:after="0" w:line="240" w:lineRule="auto"/>
              <w:rPr>
                <w:rFonts w:ascii="Cambria" w:hAnsi="Cambria" w:cstheme="minorBidi"/>
                <w:szCs w:val="24"/>
                <w:lang w:val="et-EE"/>
              </w:rPr>
            </w:pPr>
            <w:r>
              <w:rPr>
                <w:rFonts w:ascii="Cambria" w:hAnsi="Cambria" w:cstheme="minorBidi"/>
                <w:szCs w:val="24"/>
                <w:lang w:val="et-EE"/>
              </w:rPr>
              <w:t>2021</w:t>
            </w:r>
          </w:p>
        </w:tc>
      </w:tr>
      <w:tr w:rsidR="009D6B67" w14:paraId="0EBCEA71" w14:textId="77777777" w:rsidTr="15C94F84">
        <w:trPr>
          <w:jc w:val="center"/>
        </w:trPr>
        <w:tc>
          <w:tcPr>
            <w:tcW w:w="3681" w:type="dxa"/>
            <w:shd w:val="clear" w:color="auto" w:fill="FFFFFF" w:themeFill="background1"/>
          </w:tcPr>
          <w:p w14:paraId="0EDED427" w14:textId="77777777" w:rsidR="009D6B67" w:rsidRDefault="00EE5F1F">
            <w:pPr>
              <w:spacing w:after="0" w:line="240" w:lineRule="auto"/>
              <w:rPr>
                <w:rFonts w:ascii="Cambria" w:hAnsi="Cambria" w:cstheme="minorBidi"/>
                <w:b/>
                <w:bCs/>
                <w:lang w:val="et-EE"/>
              </w:rPr>
            </w:pPr>
            <w:r>
              <w:rPr>
                <w:rFonts w:ascii="Cambria" w:hAnsi="Cambria" w:cstheme="minorBidi"/>
                <w:b/>
                <w:bCs/>
                <w:lang w:val="et-EE"/>
              </w:rPr>
              <w:t>Viimane aasta</w:t>
            </w:r>
          </w:p>
        </w:tc>
        <w:tc>
          <w:tcPr>
            <w:tcW w:w="4961" w:type="dxa"/>
            <w:shd w:val="clear" w:color="auto" w:fill="FFFFFF" w:themeFill="background1"/>
          </w:tcPr>
          <w:p w14:paraId="157D9B56" w14:textId="77777777" w:rsidR="009D6B67" w:rsidRDefault="00EE5F1F">
            <w:pPr>
              <w:spacing w:after="0" w:line="240" w:lineRule="auto"/>
              <w:rPr>
                <w:rFonts w:ascii="Cambria" w:hAnsi="Cambria" w:cstheme="minorBidi"/>
                <w:szCs w:val="24"/>
                <w:lang w:val="et-EE"/>
              </w:rPr>
            </w:pPr>
            <w:r>
              <w:rPr>
                <w:rFonts w:ascii="Cambria" w:hAnsi="Cambria" w:cstheme="minorBidi"/>
                <w:szCs w:val="24"/>
                <w:lang w:val="et-EE"/>
              </w:rPr>
              <w:t>2027</w:t>
            </w:r>
          </w:p>
        </w:tc>
      </w:tr>
      <w:tr w:rsidR="009D6B67" w14:paraId="79C534F7" w14:textId="77777777" w:rsidTr="15C94F84">
        <w:trPr>
          <w:jc w:val="center"/>
        </w:trPr>
        <w:tc>
          <w:tcPr>
            <w:tcW w:w="3681" w:type="dxa"/>
            <w:shd w:val="clear" w:color="auto" w:fill="FFFFFF" w:themeFill="background1"/>
          </w:tcPr>
          <w:p w14:paraId="007AAD5F" w14:textId="77777777" w:rsidR="009D6B67" w:rsidRDefault="00EE5F1F">
            <w:pPr>
              <w:spacing w:after="0" w:line="240" w:lineRule="auto"/>
              <w:rPr>
                <w:rFonts w:eastAsia="Calibri"/>
                <w:b/>
                <w:bCs/>
                <w:szCs w:val="24"/>
                <w:lang w:val="et-EE"/>
              </w:rPr>
            </w:pPr>
            <w:r>
              <w:rPr>
                <w:rFonts w:ascii="Cambria" w:hAnsi="Cambria" w:cstheme="minorBidi"/>
                <w:b/>
                <w:bCs/>
                <w:lang w:val="et-EE"/>
              </w:rPr>
              <w:t>Rahastamiskõlblik alates</w:t>
            </w:r>
          </w:p>
        </w:tc>
        <w:tc>
          <w:tcPr>
            <w:tcW w:w="4961" w:type="dxa"/>
            <w:shd w:val="clear" w:color="auto" w:fill="FFFFFF" w:themeFill="background1"/>
          </w:tcPr>
          <w:p w14:paraId="7D59D173" w14:textId="77777777" w:rsidR="009D6B67" w:rsidRDefault="009D6B67">
            <w:pPr>
              <w:spacing w:after="0" w:line="240" w:lineRule="auto"/>
              <w:rPr>
                <w:rFonts w:ascii="Cambria" w:hAnsi="Cambria" w:cstheme="minorBidi"/>
                <w:szCs w:val="24"/>
                <w:lang w:val="et-EE"/>
              </w:rPr>
            </w:pPr>
          </w:p>
        </w:tc>
      </w:tr>
      <w:tr w:rsidR="009D6B67" w14:paraId="1E433DDF" w14:textId="77777777" w:rsidTr="15C94F84">
        <w:trPr>
          <w:jc w:val="center"/>
        </w:trPr>
        <w:tc>
          <w:tcPr>
            <w:tcW w:w="3681" w:type="dxa"/>
            <w:shd w:val="clear" w:color="auto" w:fill="FFFFFF" w:themeFill="background1"/>
          </w:tcPr>
          <w:p w14:paraId="1D8DEDC8" w14:textId="77777777" w:rsidR="009D6B67" w:rsidRDefault="00EE5F1F">
            <w:pPr>
              <w:spacing w:after="0" w:line="240" w:lineRule="auto"/>
              <w:rPr>
                <w:rFonts w:eastAsia="Calibri"/>
                <w:b/>
                <w:bCs/>
                <w:szCs w:val="24"/>
                <w:lang w:val="et-EE"/>
              </w:rPr>
            </w:pPr>
            <w:r>
              <w:rPr>
                <w:rFonts w:ascii="Cambria" w:hAnsi="Cambria" w:cstheme="minorBidi"/>
                <w:b/>
                <w:bCs/>
                <w:lang w:val="et-EE"/>
              </w:rPr>
              <w:t>Rahastamiskõlblik kuni</w:t>
            </w:r>
          </w:p>
        </w:tc>
        <w:tc>
          <w:tcPr>
            <w:tcW w:w="4961" w:type="dxa"/>
            <w:shd w:val="clear" w:color="auto" w:fill="FFFFFF" w:themeFill="background1"/>
          </w:tcPr>
          <w:p w14:paraId="68E7C37B" w14:textId="77777777" w:rsidR="009D6B67" w:rsidRDefault="009D6B67">
            <w:pPr>
              <w:spacing w:after="0" w:line="240" w:lineRule="auto"/>
              <w:rPr>
                <w:rFonts w:ascii="Cambria" w:hAnsi="Cambria" w:cstheme="minorBidi"/>
                <w:i/>
                <w:iCs/>
                <w:szCs w:val="24"/>
                <w:lang w:val="et-EE"/>
              </w:rPr>
            </w:pPr>
          </w:p>
        </w:tc>
      </w:tr>
      <w:tr w:rsidR="009D6B67" w14:paraId="594A6B56" w14:textId="77777777" w:rsidTr="15C94F84">
        <w:trPr>
          <w:jc w:val="center"/>
        </w:trPr>
        <w:tc>
          <w:tcPr>
            <w:tcW w:w="3681" w:type="dxa"/>
            <w:shd w:val="clear" w:color="auto" w:fill="FFFFFF" w:themeFill="background1"/>
          </w:tcPr>
          <w:p w14:paraId="14A954FA" w14:textId="77777777" w:rsidR="009D6B67" w:rsidRDefault="00EE5F1F">
            <w:pPr>
              <w:spacing w:after="0" w:line="240" w:lineRule="auto"/>
              <w:rPr>
                <w:rFonts w:eastAsia="Calibri"/>
                <w:b/>
                <w:bCs/>
                <w:szCs w:val="24"/>
                <w:lang w:val="et-EE"/>
              </w:rPr>
            </w:pPr>
            <w:r>
              <w:rPr>
                <w:rFonts w:ascii="Cambria" w:hAnsi="Cambria" w:cstheme="minorBidi"/>
                <w:b/>
                <w:bCs/>
                <w:lang w:val="et-EE"/>
              </w:rPr>
              <w:t>Komisjoni otsuse number</w:t>
            </w:r>
          </w:p>
        </w:tc>
        <w:tc>
          <w:tcPr>
            <w:tcW w:w="4961" w:type="dxa"/>
            <w:shd w:val="clear" w:color="auto" w:fill="FFFFFF" w:themeFill="background1"/>
          </w:tcPr>
          <w:p w14:paraId="3F2DC0CE" w14:textId="77777777" w:rsidR="009D6B67" w:rsidRDefault="009D6B67">
            <w:pPr>
              <w:spacing w:after="0" w:line="240" w:lineRule="auto"/>
              <w:rPr>
                <w:rFonts w:ascii="Cambria" w:hAnsi="Cambria" w:cstheme="minorBidi"/>
                <w:i/>
                <w:iCs/>
                <w:szCs w:val="24"/>
                <w:lang w:val="et-EE"/>
              </w:rPr>
            </w:pPr>
          </w:p>
        </w:tc>
      </w:tr>
      <w:tr w:rsidR="009D6B67" w14:paraId="0A6FFAE4" w14:textId="77777777" w:rsidTr="15C94F84">
        <w:trPr>
          <w:jc w:val="center"/>
        </w:trPr>
        <w:tc>
          <w:tcPr>
            <w:tcW w:w="3681" w:type="dxa"/>
            <w:shd w:val="clear" w:color="auto" w:fill="FFFFFF" w:themeFill="background1"/>
          </w:tcPr>
          <w:p w14:paraId="1704AD8B" w14:textId="77777777" w:rsidR="009D6B67" w:rsidRDefault="00EE5F1F">
            <w:pPr>
              <w:spacing w:after="0" w:line="240" w:lineRule="auto"/>
              <w:rPr>
                <w:rFonts w:eastAsia="Calibri"/>
                <w:b/>
                <w:bCs/>
                <w:szCs w:val="24"/>
                <w:lang w:val="et-EE"/>
              </w:rPr>
            </w:pPr>
            <w:r>
              <w:rPr>
                <w:rFonts w:ascii="Cambria" w:hAnsi="Cambria" w:cstheme="minorBidi"/>
                <w:b/>
                <w:bCs/>
                <w:lang w:val="et-EE"/>
              </w:rPr>
              <w:t>Komisjoni otsuse kuupäev</w:t>
            </w:r>
          </w:p>
        </w:tc>
        <w:tc>
          <w:tcPr>
            <w:tcW w:w="4961" w:type="dxa"/>
            <w:shd w:val="clear" w:color="auto" w:fill="FFFFFF" w:themeFill="background1"/>
          </w:tcPr>
          <w:p w14:paraId="2982652B" w14:textId="08E00B5F" w:rsidR="009D6B67" w:rsidRDefault="009D6B67" w:rsidP="15C94F84">
            <w:pPr>
              <w:spacing w:after="0" w:line="240" w:lineRule="auto"/>
              <w:rPr>
                <w:rFonts w:ascii="Cambria" w:hAnsi="Cambria" w:cstheme="minorBidi"/>
                <w:i/>
                <w:iCs/>
                <w:lang w:val="et-EE"/>
              </w:rPr>
            </w:pPr>
          </w:p>
        </w:tc>
      </w:tr>
      <w:tr w:rsidR="009D6B67" w14:paraId="5F98C5A5" w14:textId="77777777" w:rsidTr="15C94F84">
        <w:trPr>
          <w:trHeight w:val="300"/>
          <w:jc w:val="center"/>
        </w:trPr>
        <w:tc>
          <w:tcPr>
            <w:tcW w:w="3681" w:type="dxa"/>
            <w:shd w:val="clear" w:color="auto" w:fill="FFFFFF" w:themeFill="background1"/>
          </w:tcPr>
          <w:p w14:paraId="04F8AF42" w14:textId="77777777" w:rsidR="009D6B67" w:rsidRDefault="00EE5F1F">
            <w:pPr>
              <w:spacing w:after="0" w:line="240" w:lineRule="auto"/>
              <w:rPr>
                <w:rFonts w:eastAsia="Calibri"/>
                <w:b/>
                <w:bCs/>
                <w:szCs w:val="24"/>
                <w:lang w:val="et-EE"/>
              </w:rPr>
            </w:pPr>
            <w:r>
              <w:rPr>
                <w:rFonts w:ascii="Cambria" w:hAnsi="Cambria" w:cstheme="minorBidi"/>
                <w:b/>
                <w:bCs/>
                <w:lang w:val="et-EE"/>
              </w:rPr>
              <w:t>Selle programmiga hõlmatud NUTS piirkonnad</w:t>
            </w:r>
          </w:p>
        </w:tc>
        <w:tc>
          <w:tcPr>
            <w:tcW w:w="4961" w:type="dxa"/>
            <w:shd w:val="clear" w:color="auto" w:fill="FFFFFF" w:themeFill="background1"/>
          </w:tcPr>
          <w:p w14:paraId="536833D1" w14:textId="77777777" w:rsidR="009D6B67" w:rsidRDefault="00EE5F1F">
            <w:pPr>
              <w:spacing w:after="0" w:line="240" w:lineRule="auto"/>
              <w:rPr>
                <w:rFonts w:ascii="Cambria" w:hAnsi="Cambria" w:cstheme="minorBidi"/>
                <w:i/>
                <w:iCs/>
                <w:szCs w:val="24"/>
                <w:lang w:val="et-EE"/>
              </w:rPr>
            </w:pPr>
            <w:r>
              <w:rPr>
                <w:rFonts w:ascii="Cambria" w:eastAsia="Times New Roman" w:hAnsi="Cambria" w:cstheme="minorBidi"/>
                <w:szCs w:val="24"/>
                <w:lang w:val="et-EE"/>
              </w:rPr>
              <w:t>Estonia, EE00</w:t>
            </w:r>
          </w:p>
        </w:tc>
      </w:tr>
      <w:tr w:rsidR="009D6B67" w14:paraId="467CCC87" w14:textId="77777777" w:rsidTr="15C94F84">
        <w:trPr>
          <w:trHeight w:val="163"/>
          <w:jc w:val="center"/>
        </w:trPr>
        <w:tc>
          <w:tcPr>
            <w:tcW w:w="3681" w:type="dxa"/>
            <w:vMerge w:val="restart"/>
            <w:shd w:val="clear" w:color="auto" w:fill="FFFFFF" w:themeFill="background1"/>
          </w:tcPr>
          <w:p w14:paraId="02E33A4A" w14:textId="77777777" w:rsidR="009D6B67" w:rsidRDefault="00EE5F1F">
            <w:pPr>
              <w:spacing w:after="0" w:line="240" w:lineRule="auto"/>
              <w:rPr>
                <w:rFonts w:eastAsia="Calibri"/>
                <w:b/>
                <w:bCs/>
                <w:szCs w:val="24"/>
                <w:lang w:val="et-EE"/>
              </w:rPr>
            </w:pPr>
            <w:r>
              <w:rPr>
                <w:rFonts w:ascii="Cambria" w:hAnsi="Cambria" w:cstheme="minorBidi"/>
                <w:b/>
                <w:bCs/>
                <w:lang w:val="et-EE"/>
              </w:rPr>
              <w:t>Asjaomased fondid</w:t>
            </w:r>
          </w:p>
        </w:tc>
        <w:tc>
          <w:tcPr>
            <w:tcW w:w="4961" w:type="dxa"/>
            <w:shd w:val="clear" w:color="auto" w:fill="FFFFFF" w:themeFill="background1"/>
          </w:tcPr>
          <w:p w14:paraId="623FD936" w14:textId="77777777" w:rsidR="009D6B67" w:rsidRDefault="00EE5F1F">
            <w:pPr>
              <w:spacing w:after="0" w:line="240" w:lineRule="auto"/>
              <w:rPr>
                <w:rFonts w:ascii="Cambria" w:hAnsi="Cambria" w:cstheme="minorBidi"/>
                <w:szCs w:val="24"/>
                <w:lang w:val="et-EE"/>
              </w:rPr>
            </w:pPr>
            <w:r>
              <w:rPr>
                <w:rFonts w:ascii="Cambria" w:hAnsi="Cambria" w:cstheme="minorBidi"/>
                <w:sz w:val="20"/>
                <w:szCs w:val="20"/>
                <w:lang w:val="et-EE"/>
              </w:rPr>
              <w:fldChar w:fldCharType="begin"/>
            </w:r>
            <w:r>
              <w:rPr>
                <w:rFonts w:ascii="Cambria" w:hAnsi="Cambria" w:cstheme="minorBidi"/>
                <w:sz w:val="20"/>
                <w:szCs w:val="20"/>
                <w:lang w:val="et-EE"/>
              </w:rPr>
              <w:instrText xml:space="preserve"> FORMCHECKBOX </w:instrText>
            </w:r>
            <w:r>
              <w:rPr>
                <w:rFonts w:ascii="Cambria" w:hAnsi="Cambria" w:cstheme="minorBidi"/>
                <w:sz w:val="20"/>
                <w:szCs w:val="20"/>
                <w:lang w:val="et-EE"/>
              </w:rPr>
              <w:fldChar w:fldCharType="separate"/>
            </w:r>
            <w:r>
              <w:rPr>
                <w:rFonts w:ascii="Cambria" w:hAnsi="Cambria" w:cstheme="minorBidi"/>
                <w:sz w:val="20"/>
                <w:szCs w:val="20"/>
                <w:lang w:val="et-EE"/>
              </w:rPr>
              <w:fldChar w:fldCharType="end"/>
            </w:r>
            <w:r>
              <w:rPr>
                <w:rFonts w:ascii="Cambria" w:hAnsi="Cambria" w:cstheme="minorBidi"/>
                <w:szCs w:val="24"/>
                <w:lang w:val="et-EE"/>
              </w:rPr>
              <w:t xml:space="preserve"> ERF</w:t>
            </w:r>
          </w:p>
        </w:tc>
      </w:tr>
      <w:tr w:rsidR="009D6B67" w14:paraId="09ADE0BF" w14:textId="77777777" w:rsidTr="15C94F84">
        <w:trPr>
          <w:trHeight w:val="163"/>
          <w:jc w:val="center"/>
        </w:trPr>
        <w:tc>
          <w:tcPr>
            <w:tcW w:w="3681" w:type="dxa"/>
            <w:vMerge/>
          </w:tcPr>
          <w:p w14:paraId="3CBF34B4" w14:textId="77777777" w:rsidR="009D6B67" w:rsidRDefault="009D6B67">
            <w:pPr>
              <w:spacing w:after="0" w:line="240" w:lineRule="auto"/>
              <w:rPr>
                <w:rFonts w:ascii="Cambria" w:hAnsi="Cambria" w:cstheme="minorHAnsi"/>
                <w:b/>
                <w:lang w:val="et-EE"/>
              </w:rPr>
            </w:pPr>
          </w:p>
        </w:tc>
        <w:tc>
          <w:tcPr>
            <w:tcW w:w="4961" w:type="dxa"/>
            <w:shd w:val="clear" w:color="auto" w:fill="FFFFFF" w:themeFill="background1"/>
          </w:tcPr>
          <w:p w14:paraId="0E55B92E" w14:textId="77777777" w:rsidR="009D6B67" w:rsidRDefault="00EE5F1F">
            <w:pPr>
              <w:spacing w:after="0" w:line="240" w:lineRule="auto"/>
              <w:rPr>
                <w:rFonts w:ascii="Cambria" w:hAnsi="Cambria" w:cstheme="minorBidi"/>
                <w:szCs w:val="24"/>
                <w:lang w:val="et-EE"/>
              </w:rPr>
            </w:pPr>
            <w:r>
              <w:rPr>
                <w:rFonts w:ascii="Cambria" w:hAnsi="Cambria" w:cstheme="minorBidi"/>
                <w:sz w:val="20"/>
                <w:szCs w:val="20"/>
                <w:lang w:val="et-EE"/>
              </w:rPr>
              <w:fldChar w:fldCharType="begin"/>
            </w:r>
            <w:r>
              <w:rPr>
                <w:rFonts w:ascii="Cambria" w:hAnsi="Cambria" w:cstheme="minorBidi"/>
                <w:sz w:val="20"/>
                <w:szCs w:val="20"/>
                <w:lang w:val="et-EE"/>
              </w:rPr>
              <w:instrText xml:space="preserve"> FORMCHECKBOX </w:instrText>
            </w:r>
            <w:r>
              <w:rPr>
                <w:rFonts w:ascii="Cambria" w:hAnsi="Cambria" w:cstheme="minorBidi"/>
                <w:sz w:val="20"/>
                <w:szCs w:val="20"/>
                <w:lang w:val="et-EE"/>
              </w:rPr>
              <w:fldChar w:fldCharType="separate"/>
            </w:r>
            <w:r>
              <w:rPr>
                <w:rFonts w:ascii="Cambria" w:hAnsi="Cambria" w:cstheme="minorBidi"/>
                <w:sz w:val="20"/>
                <w:szCs w:val="20"/>
                <w:lang w:val="et-EE"/>
              </w:rPr>
              <w:fldChar w:fldCharType="end"/>
            </w:r>
            <w:r>
              <w:rPr>
                <w:rFonts w:ascii="Cambria" w:hAnsi="Cambria" w:cstheme="minorBidi"/>
                <w:szCs w:val="24"/>
                <w:lang w:val="et-EE"/>
              </w:rPr>
              <w:t xml:space="preserve"> Ühtekuuluvusfond</w:t>
            </w:r>
          </w:p>
        </w:tc>
      </w:tr>
      <w:tr w:rsidR="009D6B67" w14:paraId="0A3D829D" w14:textId="77777777" w:rsidTr="15C94F84">
        <w:trPr>
          <w:trHeight w:val="163"/>
          <w:jc w:val="center"/>
        </w:trPr>
        <w:tc>
          <w:tcPr>
            <w:tcW w:w="3681" w:type="dxa"/>
            <w:vMerge/>
          </w:tcPr>
          <w:p w14:paraId="6E93BA5A" w14:textId="77777777" w:rsidR="009D6B67" w:rsidRDefault="009D6B67">
            <w:pPr>
              <w:spacing w:after="0" w:line="240" w:lineRule="auto"/>
              <w:rPr>
                <w:rFonts w:ascii="Cambria" w:hAnsi="Cambria" w:cstheme="minorHAnsi"/>
                <w:b/>
                <w:lang w:val="et-EE"/>
              </w:rPr>
            </w:pPr>
          </w:p>
        </w:tc>
        <w:tc>
          <w:tcPr>
            <w:tcW w:w="4961" w:type="dxa"/>
            <w:shd w:val="clear" w:color="auto" w:fill="FFFFFF" w:themeFill="background1"/>
          </w:tcPr>
          <w:p w14:paraId="34610D07" w14:textId="77777777" w:rsidR="009D6B67" w:rsidRDefault="00EE5F1F">
            <w:pPr>
              <w:spacing w:after="0" w:line="240" w:lineRule="auto"/>
              <w:rPr>
                <w:rFonts w:ascii="Cambria" w:hAnsi="Cambria" w:cstheme="minorBidi"/>
                <w:szCs w:val="24"/>
                <w:lang w:val="et-EE"/>
              </w:rPr>
            </w:pPr>
            <w:r>
              <w:rPr>
                <w:rFonts w:ascii="Cambria" w:hAnsi="Cambria" w:cstheme="minorBidi"/>
                <w:sz w:val="20"/>
                <w:szCs w:val="20"/>
                <w:lang w:val="et-EE"/>
              </w:rPr>
              <w:fldChar w:fldCharType="begin"/>
            </w:r>
            <w:r>
              <w:rPr>
                <w:rFonts w:ascii="Cambria" w:hAnsi="Cambria" w:cstheme="minorBidi"/>
                <w:sz w:val="20"/>
                <w:szCs w:val="20"/>
                <w:lang w:val="et-EE"/>
              </w:rPr>
              <w:instrText xml:space="preserve"> FORMCHECKBOX </w:instrText>
            </w:r>
            <w:r>
              <w:rPr>
                <w:rFonts w:ascii="Cambria" w:hAnsi="Cambria" w:cstheme="minorBidi"/>
                <w:sz w:val="20"/>
                <w:szCs w:val="20"/>
                <w:lang w:val="et-EE"/>
              </w:rPr>
              <w:fldChar w:fldCharType="separate"/>
            </w:r>
            <w:r>
              <w:rPr>
                <w:rFonts w:ascii="Cambria" w:hAnsi="Cambria" w:cstheme="minorBidi"/>
                <w:sz w:val="20"/>
                <w:szCs w:val="20"/>
                <w:lang w:val="et-EE"/>
              </w:rPr>
              <w:fldChar w:fldCharType="end"/>
            </w:r>
            <w:r>
              <w:rPr>
                <w:rFonts w:ascii="Cambria" w:hAnsi="Cambria" w:cstheme="minorBidi"/>
                <w:szCs w:val="24"/>
                <w:lang w:val="et-EE"/>
              </w:rPr>
              <w:t xml:space="preserve"> ESF+</w:t>
            </w:r>
          </w:p>
        </w:tc>
      </w:tr>
      <w:tr w:rsidR="009D6B67" w14:paraId="31339ABA" w14:textId="77777777" w:rsidTr="15C94F84">
        <w:trPr>
          <w:trHeight w:val="163"/>
          <w:jc w:val="center"/>
        </w:trPr>
        <w:tc>
          <w:tcPr>
            <w:tcW w:w="3681" w:type="dxa"/>
            <w:vMerge/>
          </w:tcPr>
          <w:p w14:paraId="74C875EE" w14:textId="77777777" w:rsidR="009D6B67" w:rsidRDefault="009D6B67">
            <w:pPr>
              <w:spacing w:after="0" w:line="240" w:lineRule="auto"/>
              <w:rPr>
                <w:rFonts w:ascii="Cambria" w:hAnsi="Cambria" w:cstheme="minorHAnsi"/>
                <w:b/>
                <w:lang w:val="et-EE"/>
              </w:rPr>
            </w:pPr>
          </w:p>
        </w:tc>
        <w:tc>
          <w:tcPr>
            <w:tcW w:w="4961" w:type="dxa"/>
            <w:shd w:val="clear" w:color="auto" w:fill="FFFFFF" w:themeFill="background1"/>
          </w:tcPr>
          <w:p w14:paraId="496134CE" w14:textId="77777777" w:rsidR="009D6B67" w:rsidRDefault="00EE5F1F">
            <w:pPr>
              <w:spacing w:after="0" w:line="240" w:lineRule="auto"/>
              <w:rPr>
                <w:rFonts w:ascii="Cambria" w:hAnsi="Cambria" w:cstheme="minorBidi"/>
                <w:szCs w:val="24"/>
                <w:lang w:val="et-EE"/>
              </w:rPr>
            </w:pPr>
            <w:r>
              <w:rPr>
                <w:rFonts w:ascii="Cambria" w:hAnsi="Cambria" w:cstheme="minorBidi"/>
                <w:b/>
                <w:bCs/>
                <w:sz w:val="20"/>
                <w:szCs w:val="20"/>
                <w:lang w:val="et-EE"/>
              </w:rPr>
              <w:fldChar w:fldCharType="begin"/>
            </w:r>
            <w:bookmarkStart w:id="2" w:name="Check1"/>
            <w:r>
              <w:rPr>
                <w:rFonts w:ascii="Cambria" w:hAnsi="Cambria" w:cstheme="minorBidi"/>
                <w:b/>
                <w:bCs/>
                <w:sz w:val="20"/>
                <w:szCs w:val="20"/>
                <w:lang w:val="et-EE"/>
              </w:rPr>
              <w:instrText xml:space="preserve"> FORMCHECKBOX </w:instrText>
            </w:r>
            <w:r>
              <w:rPr>
                <w:rFonts w:ascii="Cambria" w:hAnsi="Cambria" w:cstheme="minorBidi"/>
                <w:b/>
                <w:bCs/>
                <w:sz w:val="20"/>
                <w:szCs w:val="20"/>
                <w:lang w:val="et-EE"/>
              </w:rPr>
              <w:fldChar w:fldCharType="separate"/>
            </w:r>
            <w:r>
              <w:rPr>
                <w:rFonts w:ascii="Cambria" w:hAnsi="Cambria" w:cstheme="minorBidi"/>
                <w:b/>
                <w:bCs/>
                <w:sz w:val="20"/>
                <w:szCs w:val="20"/>
                <w:lang w:val="et-EE"/>
              </w:rPr>
              <w:fldChar w:fldCharType="end"/>
            </w:r>
            <w:bookmarkEnd w:id="2"/>
            <w:r>
              <w:rPr>
                <w:rFonts w:ascii="Cambria" w:hAnsi="Cambria" w:cstheme="minorBidi"/>
                <w:b/>
                <w:bCs/>
                <w:szCs w:val="24"/>
                <w:lang w:val="et-EE"/>
              </w:rPr>
              <w:t xml:space="preserve"> </w:t>
            </w:r>
            <w:r>
              <w:rPr>
                <w:rFonts w:ascii="Cambria" w:hAnsi="Cambria" w:cstheme="minorBidi"/>
                <w:szCs w:val="24"/>
                <w:lang w:val="et-EE"/>
              </w:rPr>
              <w:t>JTF</w:t>
            </w:r>
          </w:p>
        </w:tc>
      </w:tr>
      <w:tr w:rsidR="009D6B67" w14:paraId="076D4DB6" w14:textId="77777777" w:rsidTr="15C94F84">
        <w:trPr>
          <w:trHeight w:val="163"/>
          <w:jc w:val="center"/>
        </w:trPr>
        <w:tc>
          <w:tcPr>
            <w:tcW w:w="3681" w:type="dxa"/>
            <w:vMerge/>
          </w:tcPr>
          <w:p w14:paraId="23C3ADE2" w14:textId="77777777" w:rsidR="009D6B67" w:rsidRDefault="009D6B67">
            <w:pPr>
              <w:spacing w:after="0" w:line="240" w:lineRule="auto"/>
              <w:rPr>
                <w:rFonts w:ascii="Cambria" w:hAnsi="Cambria" w:cstheme="minorHAnsi"/>
                <w:b/>
                <w:lang w:val="et-EE"/>
              </w:rPr>
            </w:pPr>
          </w:p>
        </w:tc>
        <w:tc>
          <w:tcPr>
            <w:tcW w:w="4961" w:type="dxa"/>
            <w:shd w:val="clear" w:color="auto" w:fill="FFFFFF" w:themeFill="background1"/>
          </w:tcPr>
          <w:p w14:paraId="24F2888D" w14:textId="77777777" w:rsidR="009D6B67" w:rsidRDefault="00EE5F1F">
            <w:pPr>
              <w:spacing w:after="0" w:line="240" w:lineRule="auto"/>
              <w:rPr>
                <w:rFonts w:ascii="Cambria" w:hAnsi="Cambria" w:cstheme="minorBidi"/>
                <w:szCs w:val="24"/>
                <w:lang w:val="et-EE"/>
              </w:rPr>
            </w:pPr>
            <w:r>
              <w:rPr>
                <w:rFonts w:ascii="Cambria" w:hAnsi="Cambria" w:cstheme="minorBidi"/>
                <w:sz w:val="20"/>
                <w:szCs w:val="20"/>
                <w:lang w:val="et-EE"/>
              </w:rPr>
              <w:fldChar w:fldCharType="begin"/>
            </w:r>
            <w:r>
              <w:rPr>
                <w:rFonts w:ascii="Cambria" w:hAnsi="Cambria" w:cstheme="minorBidi"/>
                <w:sz w:val="20"/>
                <w:szCs w:val="20"/>
                <w:lang w:val="et-EE"/>
              </w:rPr>
              <w:instrText xml:space="preserve"> FORMCHECKBOX </w:instrText>
            </w:r>
            <w:r>
              <w:rPr>
                <w:rFonts w:ascii="Cambria" w:hAnsi="Cambria" w:cstheme="minorBidi"/>
                <w:sz w:val="20"/>
                <w:szCs w:val="20"/>
                <w:lang w:val="et-EE"/>
              </w:rPr>
              <w:fldChar w:fldCharType="separate"/>
            </w:r>
            <w:r>
              <w:rPr>
                <w:rFonts w:ascii="Cambria" w:hAnsi="Cambria" w:cstheme="minorBidi"/>
                <w:sz w:val="20"/>
                <w:szCs w:val="20"/>
                <w:lang w:val="et-EE"/>
              </w:rPr>
              <w:fldChar w:fldCharType="end"/>
            </w:r>
            <w:r>
              <w:rPr>
                <w:rFonts w:ascii="Cambria" w:hAnsi="Cambria" w:cstheme="minorBidi"/>
                <w:szCs w:val="24"/>
                <w:lang w:val="et-EE"/>
              </w:rPr>
              <w:t xml:space="preserve"> EMFAF</w:t>
            </w:r>
          </w:p>
        </w:tc>
      </w:tr>
    </w:tbl>
    <w:p w14:paraId="074AF359" w14:textId="77777777" w:rsidR="009D6B67" w:rsidRDefault="009D6B67">
      <w:pPr>
        <w:rPr>
          <w:sz w:val="28"/>
          <w:lang w:val="et-EE"/>
        </w:rPr>
      </w:pPr>
    </w:p>
    <w:p w14:paraId="61664198" w14:textId="77777777" w:rsidR="009D6B67" w:rsidRDefault="00EE5F1F">
      <w:pPr>
        <w:spacing w:before="0" w:after="200" w:line="276" w:lineRule="auto"/>
        <w:rPr>
          <w:sz w:val="28"/>
          <w:lang w:val="et-EE"/>
        </w:rPr>
      </w:pPr>
      <w:r>
        <w:rPr>
          <w:sz w:val="28"/>
          <w:lang w:val="et-EE"/>
        </w:rPr>
        <w:br w:type="page" w:clear="all"/>
      </w:r>
    </w:p>
    <w:p w14:paraId="2AEF6120" w14:textId="77777777" w:rsidR="009D6B67" w:rsidRDefault="009D6B67">
      <w:pPr>
        <w:rPr>
          <w:sz w:val="28"/>
          <w:lang w:val="et-EE"/>
        </w:rPr>
      </w:pPr>
    </w:p>
    <w:sdt>
      <w:sdtPr>
        <w:rPr>
          <w:rFonts w:asciiTheme="majorHAnsi" w:hAnsiTheme="majorHAnsi"/>
          <w:b/>
          <w:bCs/>
          <w:sz w:val="22"/>
          <w:lang w:val="et-EE"/>
        </w:rPr>
        <w:id w:val="2009781578"/>
        <w:docPartObj>
          <w:docPartGallery w:val="Table of Contents"/>
          <w:docPartUnique/>
        </w:docPartObj>
      </w:sdtPr>
      <w:sdtEndPr/>
      <w:sdtContent>
        <w:p w14:paraId="3C6DDA99" w14:textId="77777777" w:rsidR="009D6B67" w:rsidRDefault="009D6B67">
          <w:pPr>
            <w:rPr>
              <w:sz w:val="28"/>
              <w:lang w:val="et-EE"/>
            </w:rPr>
          </w:pPr>
        </w:p>
        <w:p w14:paraId="6A638C60" w14:textId="730ACB5D" w:rsidR="00024763" w:rsidRDefault="00EE5F1F">
          <w:pPr>
            <w:pStyle w:val="SK1"/>
            <w:tabs>
              <w:tab w:val="left" w:pos="480"/>
              <w:tab w:val="right" w:leader="dot" w:pos="9628"/>
            </w:tabs>
            <w:rPr>
              <w:rFonts w:eastAsiaTheme="minorEastAsia" w:cstheme="minorBidi"/>
              <w:b w:val="0"/>
              <w:bCs w:val="0"/>
              <w:caps w:val="0"/>
              <w:noProof/>
              <w:kern w:val="2"/>
              <w:sz w:val="24"/>
              <w:szCs w:val="24"/>
              <w:lang w:val="et-EE" w:eastAsia="et-EE"/>
              <w14:ligatures w14:val="standardContextual"/>
            </w:rPr>
          </w:pPr>
          <w:r>
            <w:rPr>
              <w:rFonts w:asciiTheme="majorHAnsi" w:eastAsia="Calibri" w:hAnsiTheme="majorHAnsi"/>
              <w:sz w:val="22"/>
              <w:szCs w:val="22"/>
              <w:lang w:val="et-EE" w:eastAsia="en-GB"/>
            </w:rPr>
            <w:fldChar w:fldCharType="begin"/>
          </w:r>
          <w:r>
            <w:rPr>
              <w:rFonts w:asciiTheme="majorHAnsi" w:eastAsia="Calibri" w:hAnsiTheme="majorHAnsi"/>
              <w:sz w:val="22"/>
              <w:szCs w:val="22"/>
              <w:lang w:val="et-EE" w:eastAsia="en-GB"/>
            </w:rPr>
            <w:instrText xml:space="preserve"> TOC \o "1-4" \h \z \u </w:instrText>
          </w:r>
          <w:r>
            <w:rPr>
              <w:rFonts w:asciiTheme="majorHAnsi" w:eastAsia="Calibri" w:hAnsiTheme="majorHAnsi"/>
              <w:sz w:val="22"/>
              <w:szCs w:val="22"/>
              <w:lang w:val="et-EE" w:eastAsia="en-GB"/>
            </w:rPr>
            <w:fldChar w:fldCharType="separate"/>
          </w:r>
          <w:hyperlink w:anchor="_Toc210486447" w:history="1">
            <w:r w:rsidR="00024763" w:rsidRPr="004F2BEA">
              <w:rPr>
                <w:rStyle w:val="Hperlink"/>
                <w:noProof/>
                <w:lang w:val="et-EE"/>
              </w:rPr>
              <w:t>1.</w:t>
            </w:r>
            <w:r w:rsidR="00024763">
              <w:rPr>
                <w:rFonts w:eastAsiaTheme="minorEastAsia" w:cstheme="minorBidi"/>
                <w:b w:val="0"/>
                <w:bCs w:val="0"/>
                <w:caps w:val="0"/>
                <w:noProof/>
                <w:kern w:val="2"/>
                <w:sz w:val="24"/>
                <w:szCs w:val="24"/>
                <w:lang w:val="et-EE" w:eastAsia="et-EE"/>
                <w14:ligatures w14:val="standardContextual"/>
              </w:rPr>
              <w:tab/>
            </w:r>
            <w:r w:rsidR="00024763" w:rsidRPr="004F2BEA">
              <w:rPr>
                <w:rStyle w:val="Hperlink"/>
                <w:noProof/>
                <w:lang w:val="et-EE"/>
              </w:rPr>
              <w:t>Programmi strateegia: peamised arenguga seotud katsumused ja poliitilised lahendused</w:t>
            </w:r>
            <w:r w:rsidR="00024763">
              <w:rPr>
                <w:noProof/>
                <w:webHidden/>
              </w:rPr>
              <w:tab/>
            </w:r>
            <w:r w:rsidR="00024763">
              <w:rPr>
                <w:noProof/>
                <w:webHidden/>
              </w:rPr>
              <w:fldChar w:fldCharType="begin"/>
            </w:r>
            <w:r w:rsidR="00024763">
              <w:rPr>
                <w:noProof/>
                <w:webHidden/>
              </w:rPr>
              <w:instrText xml:space="preserve"> PAGEREF _Toc210486447 \h </w:instrText>
            </w:r>
            <w:r w:rsidR="00024763">
              <w:rPr>
                <w:noProof/>
                <w:webHidden/>
              </w:rPr>
            </w:r>
            <w:r w:rsidR="00024763">
              <w:rPr>
                <w:noProof/>
                <w:webHidden/>
              </w:rPr>
              <w:fldChar w:fldCharType="separate"/>
            </w:r>
            <w:r w:rsidR="00024763">
              <w:rPr>
                <w:noProof/>
                <w:webHidden/>
              </w:rPr>
              <w:t>5</w:t>
            </w:r>
            <w:r w:rsidR="00024763">
              <w:rPr>
                <w:noProof/>
                <w:webHidden/>
              </w:rPr>
              <w:fldChar w:fldCharType="end"/>
            </w:r>
          </w:hyperlink>
        </w:p>
        <w:p w14:paraId="080D236F" w14:textId="31137102" w:rsidR="00024763" w:rsidRDefault="00024763">
          <w:pPr>
            <w:pStyle w:val="SK2"/>
            <w:tabs>
              <w:tab w:val="left" w:pos="960"/>
              <w:tab w:val="right" w:leader="dot" w:pos="9628"/>
            </w:tabs>
            <w:rPr>
              <w:rFonts w:eastAsiaTheme="minorEastAsia" w:cstheme="minorBidi"/>
              <w:smallCaps w:val="0"/>
              <w:noProof/>
              <w:kern w:val="2"/>
              <w:sz w:val="24"/>
              <w:szCs w:val="24"/>
              <w:lang w:val="et-EE" w:eastAsia="et-EE"/>
              <w14:ligatures w14:val="standardContextual"/>
            </w:rPr>
          </w:pPr>
          <w:hyperlink w:anchor="_Toc210486448" w:history="1">
            <w:r w:rsidRPr="004F2BEA">
              <w:rPr>
                <w:rStyle w:val="Hperlink"/>
                <w:rFonts w:eastAsia="Calibri"/>
                <w:noProof/>
                <w:lang w:val="et-EE"/>
              </w:rPr>
              <w:t>1.1.</w:t>
            </w:r>
            <w:r>
              <w:rPr>
                <w:rFonts w:eastAsiaTheme="minorEastAsia" w:cstheme="minorBidi"/>
                <w:smallCaps w:val="0"/>
                <w:noProof/>
                <w:kern w:val="2"/>
                <w:sz w:val="24"/>
                <w:szCs w:val="24"/>
                <w:lang w:val="et-EE" w:eastAsia="et-EE"/>
                <w14:ligatures w14:val="standardContextual"/>
              </w:rPr>
              <w:tab/>
            </w:r>
            <w:r w:rsidRPr="004F2BEA">
              <w:rPr>
                <w:rStyle w:val="Hperlink"/>
                <w:noProof/>
                <w:lang w:val="et-EE"/>
              </w:rPr>
              <w:t>Tööhõivesse ja majanduskasvu investeerimise eesmärgi jaoks:</w:t>
            </w:r>
            <w:r>
              <w:rPr>
                <w:noProof/>
                <w:webHidden/>
              </w:rPr>
              <w:tab/>
            </w:r>
            <w:r>
              <w:rPr>
                <w:noProof/>
                <w:webHidden/>
              </w:rPr>
              <w:fldChar w:fldCharType="begin"/>
            </w:r>
            <w:r>
              <w:rPr>
                <w:noProof/>
                <w:webHidden/>
              </w:rPr>
              <w:instrText xml:space="preserve"> PAGEREF _Toc210486448 \h </w:instrText>
            </w:r>
            <w:r>
              <w:rPr>
                <w:noProof/>
                <w:webHidden/>
              </w:rPr>
            </w:r>
            <w:r>
              <w:rPr>
                <w:noProof/>
                <w:webHidden/>
              </w:rPr>
              <w:fldChar w:fldCharType="separate"/>
            </w:r>
            <w:r>
              <w:rPr>
                <w:noProof/>
                <w:webHidden/>
              </w:rPr>
              <w:t>11</w:t>
            </w:r>
            <w:r>
              <w:rPr>
                <w:noProof/>
                <w:webHidden/>
              </w:rPr>
              <w:fldChar w:fldCharType="end"/>
            </w:r>
          </w:hyperlink>
        </w:p>
        <w:p w14:paraId="7B1503A8" w14:textId="14C53BA9" w:rsidR="00024763" w:rsidRDefault="00024763">
          <w:pPr>
            <w:pStyle w:val="SK1"/>
            <w:tabs>
              <w:tab w:val="left" w:pos="480"/>
              <w:tab w:val="right" w:leader="dot" w:pos="9628"/>
            </w:tabs>
            <w:rPr>
              <w:rFonts w:eastAsiaTheme="minorEastAsia" w:cstheme="minorBidi"/>
              <w:b w:val="0"/>
              <w:bCs w:val="0"/>
              <w:caps w:val="0"/>
              <w:noProof/>
              <w:kern w:val="2"/>
              <w:sz w:val="24"/>
              <w:szCs w:val="24"/>
              <w:lang w:val="et-EE" w:eastAsia="et-EE"/>
              <w14:ligatures w14:val="standardContextual"/>
            </w:rPr>
          </w:pPr>
          <w:hyperlink w:anchor="_Toc210486449" w:history="1">
            <w:r w:rsidRPr="004F2BEA">
              <w:rPr>
                <w:rStyle w:val="Hperlink"/>
                <w:noProof/>
                <w:lang w:val="et-EE"/>
              </w:rPr>
              <w:t>2.</w:t>
            </w:r>
            <w:r>
              <w:rPr>
                <w:rFonts w:eastAsiaTheme="minorEastAsia" w:cstheme="minorBidi"/>
                <w:b w:val="0"/>
                <w:bCs w:val="0"/>
                <w:caps w:val="0"/>
                <w:noProof/>
                <w:kern w:val="2"/>
                <w:sz w:val="24"/>
                <w:szCs w:val="24"/>
                <w:lang w:val="et-EE" w:eastAsia="et-EE"/>
                <w14:ligatures w14:val="standardContextual"/>
              </w:rPr>
              <w:tab/>
            </w:r>
            <w:r w:rsidRPr="004F2BEA">
              <w:rPr>
                <w:rStyle w:val="Hperlink"/>
                <w:noProof/>
                <w:lang w:val="et-EE"/>
              </w:rPr>
              <w:t>Prioriteedid</w:t>
            </w:r>
            <w:r>
              <w:rPr>
                <w:noProof/>
                <w:webHidden/>
              </w:rPr>
              <w:tab/>
            </w:r>
            <w:r>
              <w:rPr>
                <w:noProof/>
                <w:webHidden/>
              </w:rPr>
              <w:fldChar w:fldCharType="begin"/>
            </w:r>
            <w:r>
              <w:rPr>
                <w:noProof/>
                <w:webHidden/>
              </w:rPr>
              <w:instrText xml:space="preserve"> PAGEREF _Toc210486449 \h </w:instrText>
            </w:r>
            <w:r>
              <w:rPr>
                <w:noProof/>
                <w:webHidden/>
              </w:rPr>
            </w:r>
            <w:r>
              <w:rPr>
                <w:noProof/>
                <w:webHidden/>
              </w:rPr>
              <w:fldChar w:fldCharType="separate"/>
            </w:r>
            <w:r>
              <w:rPr>
                <w:noProof/>
                <w:webHidden/>
              </w:rPr>
              <w:t>29</w:t>
            </w:r>
            <w:r>
              <w:rPr>
                <w:noProof/>
                <w:webHidden/>
              </w:rPr>
              <w:fldChar w:fldCharType="end"/>
            </w:r>
          </w:hyperlink>
        </w:p>
        <w:p w14:paraId="703A35EB" w14:textId="0C3BA9F9" w:rsidR="00024763" w:rsidRDefault="00024763">
          <w:pPr>
            <w:pStyle w:val="SK2"/>
            <w:tabs>
              <w:tab w:val="right" w:leader="dot" w:pos="9628"/>
            </w:tabs>
            <w:rPr>
              <w:rFonts w:eastAsiaTheme="minorEastAsia" w:cstheme="minorBidi"/>
              <w:smallCaps w:val="0"/>
              <w:noProof/>
              <w:kern w:val="2"/>
              <w:sz w:val="24"/>
              <w:szCs w:val="24"/>
              <w:lang w:val="et-EE" w:eastAsia="et-EE"/>
              <w14:ligatures w14:val="standardContextual"/>
            </w:rPr>
          </w:pPr>
          <w:hyperlink w:anchor="_Toc210486450" w:history="1">
            <w:r w:rsidRPr="004F2BEA">
              <w:rPr>
                <w:rStyle w:val="Hperlink"/>
                <w:noProof/>
                <w:lang w:val="et-EE"/>
              </w:rPr>
              <w:t>2.1 Muud prioriteedid kui tehniline abi</w:t>
            </w:r>
            <w:r>
              <w:rPr>
                <w:noProof/>
                <w:webHidden/>
              </w:rPr>
              <w:tab/>
            </w:r>
            <w:r>
              <w:rPr>
                <w:noProof/>
                <w:webHidden/>
              </w:rPr>
              <w:fldChar w:fldCharType="begin"/>
            </w:r>
            <w:r>
              <w:rPr>
                <w:noProof/>
                <w:webHidden/>
              </w:rPr>
              <w:instrText xml:space="preserve"> PAGEREF _Toc210486450 \h </w:instrText>
            </w:r>
            <w:r>
              <w:rPr>
                <w:noProof/>
                <w:webHidden/>
              </w:rPr>
            </w:r>
            <w:r>
              <w:rPr>
                <w:noProof/>
                <w:webHidden/>
              </w:rPr>
              <w:fldChar w:fldCharType="separate"/>
            </w:r>
            <w:r>
              <w:rPr>
                <w:noProof/>
                <w:webHidden/>
              </w:rPr>
              <w:t>29</w:t>
            </w:r>
            <w:r>
              <w:rPr>
                <w:noProof/>
                <w:webHidden/>
              </w:rPr>
              <w:fldChar w:fldCharType="end"/>
            </w:r>
          </w:hyperlink>
        </w:p>
        <w:p w14:paraId="04337C2D" w14:textId="2789DD91" w:rsidR="00024763" w:rsidRDefault="00024763">
          <w:pPr>
            <w:pStyle w:val="SK3"/>
            <w:tabs>
              <w:tab w:val="left" w:pos="1440"/>
              <w:tab w:val="right" w:leader="dot" w:pos="9628"/>
            </w:tabs>
            <w:rPr>
              <w:rFonts w:eastAsiaTheme="minorEastAsia" w:cstheme="minorBidi"/>
              <w:i w:val="0"/>
              <w:iCs w:val="0"/>
              <w:noProof/>
              <w:kern w:val="2"/>
              <w:sz w:val="24"/>
              <w:szCs w:val="24"/>
              <w:lang w:val="et-EE" w:eastAsia="et-EE"/>
              <w14:ligatures w14:val="standardContextual"/>
            </w:rPr>
          </w:pPr>
          <w:hyperlink w:anchor="_Toc210486451" w:history="1">
            <w:r w:rsidRPr="004F2BEA">
              <w:rPr>
                <w:rStyle w:val="Hperlink"/>
                <w:noProof/>
                <w:lang w:val="et-EE"/>
              </w:rPr>
              <w:t>2.1.1.</w:t>
            </w:r>
            <w:r>
              <w:rPr>
                <w:rFonts w:eastAsiaTheme="minorEastAsia" w:cstheme="minorBidi"/>
                <w:i w:val="0"/>
                <w:iCs w:val="0"/>
                <w:noProof/>
                <w:kern w:val="2"/>
                <w:sz w:val="24"/>
                <w:szCs w:val="24"/>
                <w:lang w:val="et-EE" w:eastAsia="et-EE"/>
                <w14:ligatures w14:val="standardContextual"/>
              </w:rPr>
              <w:tab/>
            </w:r>
            <w:r w:rsidRPr="004F2BEA">
              <w:rPr>
                <w:rStyle w:val="Hperlink"/>
                <w:noProof/>
                <w:lang w:val="et-EE"/>
              </w:rPr>
              <w:t>Prioriteet: Nutikam Eesti</w:t>
            </w:r>
            <w:r>
              <w:rPr>
                <w:noProof/>
                <w:webHidden/>
              </w:rPr>
              <w:tab/>
            </w:r>
            <w:r>
              <w:rPr>
                <w:noProof/>
                <w:webHidden/>
              </w:rPr>
              <w:fldChar w:fldCharType="begin"/>
            </w:r>
            <w:r>
              <w:rPr>
                <w:noProof/>
                <w:webHidden/>
              </w:rPr>
              <w:instrText xml:space="preserve"> PAGEREF _Toc210486451 \h </w:instrText>
            </w:r>
            <w:r>
              <w:rPr>
                <w:noProof/>
                <w:webHidden/>
              </w:rPr>
            </w:r>
            <w:r>
              <w:rPr>
                <w:noProof/>
                <w:webHidden/>
              </w:rPr>
              <w:fldChar w:fldCharType="separate"/>
            </w:r>
            <w:r>
              <w:rPr>
                <w:noProof/>
                <w:webHidden/>
              </w:rPr>
              <w:t>29</w:t>
            </w:r>
            <w:r>
              <w:rPr>
                <w:noProof/>
                <w:webHidden/>
              </w:rPr>
              <w:fldChar w:fldCharType="end"/>
            </w:r>
          </w:hyperlink>
        </w:p>
        <w:p w14:paraId="462F6AF1" w14:textId="4ABA548B"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52" w:history="1">
            <w:r w:rsidRPr="004F2BEA">
              <w:rPr>
                <w:rStyle w:val="Hperlink"/>
                <w:bCs/>
                <w:noProof/>
                <w:lang w:val="et-EE"/>
              </w:rPr>
              <w:t>2.1.1.1.</w:t>
            </w:r>
            <w:r>
              <w:rPr>
                <w:rFonts w:eastAsiaTheme="minorEastAsia" w:cstheme="minorBidi"/>
                <w:noProof/>
                <w:kern w:val="2"/>
                <w:sz w:val="24"/>
                <w:szCs w:val="24"/>
                <w:lang w:val="et-EE" w:eastAsia="et-EE"/>
                <w14:ligatures w14:val="standardContextual"/>
              </w:rPr>
              <w:tab/>
            </w:r>
            <w:r w:rsidRPr="004F2BEA">
              <w:rPr>
                <w:rStyle w:val="Hperlink"/>
                <w:noProof/>
                <w:lang w:val="et-EE"/>
              </w:rPr>
              <w:t>Erieesmärk: (i)  teadus- ja innovatsioonivõime ning kõrgetasemeliste tehnoloogiate kasutuselevõtu arendamine ja suurendamine</w:t>
            </w:r>
            <w:r>
              <w:rPr>
                <w:noProof/>
                <w:webHidden/>
              </w:rPr>
              <w:tab/>
            </w:r>
            <w:r>
              <w:rPr>
                <w:noProof/>
                <w:webHidden/>
              </w:rPr>
              <w:fldChar w:fldCharType="begin"/>
            </w:r>
            <w:r>
              <w:rPr>
                <w:noProof/>
                <w:webHidden/>
              </w:rPr>
              <w:instrText xml:space="preserve"> PAGEREF _Toc210486452 \h </w:instrText>
            </w:r>
            <w:r>
              <w:rPr>
                <w:noProof/>
                <w:webHidden/>
              </w:rPr>
            </w:r>
            <w:r>
              <w:rPr>
                <w:noProof/>
                <w:webHidden/>
              </w:rPr>
              <w:fldChar w:fldCharType="separate"/>
            </w:r>
            <w:r>
              <w:rPr>
                <w:noProof/>
                <w:webHidden/>
              </w:rPr>
              <w:t>29</w:t>
            </w:r>
            <w:r>
              <w:rPr>
                <w:noProof/>
                <w:webHidden/>
              </w:rPr>
              <w:fldChar w:fldCharType="end"/>
            </w:r>
          </w:hyperlink>
        </w:p>
        <w:p w14:paraId="242679EB" w14:textId="6114C0E9"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53" w:history="1">
            <w:r w:rsidRPr="004F2BEA">
              <w:rPr>
                <w:rStyle w:val="Hperlink"/>
                <w:noProof/>
                <w:lang w:val="et-EE"/>
              </w:rPr>
              <w:t>2.1.1.2</w:t>
            </w:r>
            <w:r>
              <w:rPr>
                <w:rFonts w:eastAsiaTheme="minorEastAsia" w:cstheme="minorBidi"/>
                <w:noProof/>
                <w:kern w:val="2"/>
                <w:sz w:val="24"/>
                <w:szCs w:val="24"/>
                <w:lang w:val="et-EE" w:eastAsia="et-EE"/>
                <w14:ligatures w14:val="standardContextual"/>
              </w:rPr>
              <w:tab/>
            </w:r>
            <w:r w:rsidRPr="004F2BEA">
              <w:rPr>
                <w:rStyle w:val="Hperlink"/>
                <w:noProof/>
                <w:lang w:val="et-EE"/>
              </w:rPr>
              <w:t>Erieesmärk: (ii) digitaliseerimisest kasu toomine kodanike, ettevõtjate, teadusasutuste ja avaliku sektori asutuste jaoks</w:t>
            </w:r>
            <w:r>
              <w:rPr>
                <w:noProof/>
                <w:webHidden/>
              </w:rPr>
              <w:tab/>
            </w:r>
            <w:r>
              <w:rPr>
                <w:noProof/>
                <w:webHidden/>
              </w:rPr>
              <w:fldChar w:fldCharType="begin"/>
            </w:r>
            <w:r>
              <w:rPr>
                <w:noProof/>
                <w:webHidden/>
              </w:rPr>
              <w:instrText xml:space="preserve"> PAGEREF _Toc210486453 \h </w:instrText>
            </w:r>
            <w:r>
              <w:rPr>
                <w:noProof/>
                <w:webHidden/>
              </w:rPr>
            </w:r>
            <w:r>
              <w:rPr>
                <w:noProof/>
                <w:webHidden/>
              </w:rPr>
              <w:fldChar w:fldCharType="separate"/>
            </w:r>
            <w:r>
              <w:rPr>
                <w:noProof/>
                <w:webHidden/>
              </w:rPr>
              <w:t>35</w:t>
            </w:r>
            <w:r>
              <w:rPr>
                <w:noProof/>
                <w:webHidden/>
              </w:rPr>
              <w:fldChar w:fldCharType="end"/>
            </w:r>
          </w:hyperlink>
        </w:p>
        <w:p w14:paraId="731FE218" w14:textId="5DFE1652"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54" w:history="1">
            <w:r w:rsidRPr="004F2BEA">
              <w:rPr>
                <w:rStyle w:val="Hperlink"/>
                <w:noProof/>
                <w:lang w:val="et-EE"/>
              </w:rPr>
              <w:t>2.1.1.3</w:t>
            </w:r>
            <w:r>
              <w:rPr>
                <w:rFonts w:eastAsiaTheme="minorEastAsia" w:cstheme="minorBidi"/>
                <w:noProof/>
                <w:kern w:val="2"/>
                <w:sz w:val="24"/>
                <w:szCs w:val="24"/>
                <w:lang w:val="et-EE" w:eastAsia="et-EE"/>
                <w14:ligatures w14:val="standardContextual"/>
              </w:rPr>
              <w:tab/>
            </w:r>
            <w:r w:rsidRPr="004F2BEA">
              <w:rPr>
                <w:rStyle w:val="Hperlink"/>
                <w:noProof/>
                <w:lang w:val="et-EE"/>
              </w:rPr>
              <w:t>Erieesmärk: (iii) VKEde kestliku majanduskasvu ja konkurentsivõime tõhustamine ning VKEdes töökohtade loomine, muu hulgas tootlike investeeringute kaudu</w:t>
            </w:r>
            <w:r>
              <w:rPr>
                <w:noProof/>
                <w:webHidden/>
              </w:rPr>
              <w:tab/>
            </w:r>
            <w:r>
              <w:rPr>
                <w:noProof/>
                <w:webHidden/>
              </w:rPr>
              <w:fldChar w:fldCharType="begin"/>
            </w:r>
            <w:r>
              <w:rPr>
                <w:noProof/>
                <w:webHidden/>
              </w:rPr>
              <w:instrText xml:space="preserve"> PAGEREF _Toc210486454 \h </w:instrText>
            </w:r>
            <w:r>
              <w:rPr>
                <w:noProof/>
                <w:webHidden/>
              </w:rPr>
            </w:r>
            <w:r>
              <w:rPr>
                <w:noProof/>
                <w:webHidden/>
              </w:rPr>
              <w:fldChar w:fldCharType="separate"/>
            </w:r>
            <w:r>
              <w:rPr>
                <w:noProof/>
                <w:webHidden/>
              </w:rPr>
              <w:t>38</w:t>
            </w:r>
            <w:r>
              <w:rPr>
                <w:noProof/>
                <w:webHidden/>
              </w:rPr>
              <w:fldChar w:fldCharType="end"/>
            </w:r>
          </w:hyperlink>
        </w:p>
        <w:p w14:paraId="293195A0" w14:textId="7D2458EA"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55" w:history="1">
            <w:r w:rsidRPr="004F2BEA">
              <w:rPr>
                <w:rStyle w:val="Hperlink"/>
                <w:noProof/>
                <w:lang w:val="et-EE"/>
              </w:rPr>
              <w:t>2.1.1.4</w:t>
            </w:r>
            <w:r>
              <w:rPr>
                <w:rFonts w:eastAsiaTheme="minorEastAsia" w:cstheme="minorBidi"/>
                <w:noProof/>
                <w:kern w:val="2"/>
                <w:sz w:val="24"/>
                <w:szCs w:val="24"/>
                <w:lang w:val="et-EE" w:eastAsia="et-EE"/>
                <w14:ligatures w14:val="standardContextual"/>
              </w:rPr>
              <w:tab/>
            </w:r>
            <w:r w:rsidRPr="004F2BEA">
              <w:rPr>
                <w:rStyle w:val="Hperlink"/>
                <w:noProof/>
                <w:lang w:val="et-EE"/>
              </w:rPr>
              <w:t>Erieesmärk: (iv) nutika spetsialiseerumise, tööstusliku ülemineku ja ettevõtluse oskuste arendamine</w:t>
            </w:r>
            <w:r>
              <w:rPr>
                <w:noProof/>
                <w:webHidden/>
              </w:rPr>
              <w:tab/>
            </w:r>
            <w:r>
              <w:rPr>
                <w:noProof/>
                <w:webHidden/>
              </w:rPr>
              <w:fldChar w:fldCharType="begin"/>
            </w:r>
            <w:r>
              <w:rPr>
                <w:noProof/>
                <w:webHidden/>
              </w:rPr>
              <w:instrText xml:space="preserve"> PAGEREF _Toc210486455 \h </w:instrText>
            </w:r>
            <w:r>
              <w:rPr>
                <w:noProof/>
                <w:webHidden/>
              </w:rPr>
            </w:r>
            <w:r>
              <w:rPr>
                <w:noProof/>
                <w:webHidden/>
              </w:rPr>
              <w:fldChar w:fldCharType="separate"/>
            </w:r>
            <w:r>
              <w:rPr>
                <w:noProof/>
                <w:webHidden/>
              </w:rPr>
              <w:t>42</w:t>
            </w:r>
            <w:r>
              <w:rPr>
                <w:noProof/>
                <w:webHidden/>
              </w:rPr>
              <w:fldChar w:fldCharType="end"/>
            </w:r>
          </w:hyperlink>
        </w:p>
        <w:p w14:paraId="6E45EBF8" w14:textId="050C0D69" w:rsidR="00024763" w:rsidRDefault="00024763">
          <w:pPr>
            <w:pStyle w:val="SK4"/>
            <w:tabs>
              <w:tab w:val="right" w:leader="dot" w:pos="9628"/>
            </w:tabs>
            <w:rPr>
              <w:rFonts w:eastAsiaTheme="minorEastAsia" w:cstheme="minorBidi"/>
              <w:noProof/>
              <w:kern w:val="2"/>
              <w:sz w:val="24"/>
              <w:szCs w:val="24"/>
              <w:lang w:val="et-EE" w:eastAsia="et-EE"/>
              <w14:ligatures w14:val="standardContextual"/>
            </w:rPr>
          </w:pPr>
          <w:hyperlink w:anchor="_Toc210486456" w:history="1">
            <w:r w:rsidRPr="004F2BEA">
              <w:rPr>
                <w:rStyle w:val="Hperlink"/>
                <w:noProof/>
                <w:lang w:val="et-EE"/>
              </w:rPr>
              <w:t xml:space="preserve">2.1.1.5 </w:t>
            </w:r>
            <w:r>
              <w:rPr>
                <w:rStyle w:val="Hperlink"/>
                <w:noProof/>
                <w:lang w:val="et-EE"/>
              </w:rPr>
              <w:t xml:space="preserve">          </w:t>
            </w:r>
            <w:r w:rsidRPr="00FD1880">
              <w:rPr>
                <w:rStyle w:val="Hperlink"/>
                <w:noProof/>
                <w:highlight w:val="yellow"/>
                <w:lang w:val="et-EE"/>
              </w:rPr>
              <w:t>Erieesmärk: (vii) tööstuslikkuse suurendamine kaitsevõime edendamiseks, seades esikohale kahesuguse kasutusega võimed</w:t>
            </w:r>
            <w:r>
              <w:rPr>
                <w:noProof/>
                <w:webHidden/>
              </w:rPr>
              <w:tab/>
            </w:r>
            <w:r>
              <w:rPr>
                <w:noProof/>
                <w:webHidden/>
              </w:rPr>
              <w:fldChar w:fldCharType="begin"/>
            </w:r>
            <w:r>
              <w:rPr>
                <w:noProof/>
                <w:webHidden/>
              </w:rPr>
              <w:instrText xml:space="preserve"> PAGEREF _Toc210486456 \h </w:instrText>
            </w:r>
            <w:r>
              <w:rPr>
                <w:noProof/>
                <w:webHidden/>
              </w:rPr>
            </w:r>
            <w:r>
              <w:rPr>
                <w:noProof/>
                <w:webHidden/>
              </w:rPr>
              <w:fldChar w:fldCharType="separate"/>
            </w:r>
            <w:r>
              <w:rPr>
                <w:noProof/>
                <w:webHidden/>
              </w:rPr>
              <w:t>46</w:t>
            </w:r>
            <w:r>
              <w:rPr>
                <w:noProof/>
                <w:webHidden/>
              </w:rPr>
              <w:fldChar w:fldCharType="end"/>
            </w:r>
          </w:hyperlink>
        </w:p>
        <w:p w14:paraId="0B7A88ED" w14:textId="29813122" w:rsidR="00024763" w:rsidRDefault="00024763">
          <w:pPr>
            <w:pStyle w:val="SK3"/>
            <w:tabs>
              <w:tab w:val="left" w:pos="1440"/>
              <w:tab w:val="right" w:leader="dot" w:pos="9628"/>
            </w:tabs>
            <w:rPr>
              <w:rFonts w:eastAsiaTheme="minorEastAsia" w:cstheme="minorBidi"/>
              <w:i w:val="0"/>
              <w:iCs w:val="0"/>
              <w:noProof/>
              <w:kern w:val="2"/>
              <w:sz w:val="24"/>
              <w:szCs w:val="24"/>
              <w:lang w:val="et-EE" w:eastAsia="et-EE"/>
              <w14:ligatures w14:val="standardContextual"/>
            </w:rPr>
          </w:pPr>
          <w:hyperlink w:anchor="_Toc210486457" w:history="1">
            <w:r w:rsidRPr="004F2BEA">
              <w:rPr>
                <w:rStyle w:val="Hperlink"/>
                <w:noProof/>
                <w:lang w:val="et-EE"/>
              </w:rPr>
              <w:t>2.1.2.</w:t>
            </w:r>
            <w:r>
              <w:rPr>
                <w:rFonts w:eastAsiaTheme="minorEastAsia" w:cstheme="minorBidi"/>
                <w:i w:val="0"/>
                <w:iCs w:val="0"/>
                <w:noProof/>
                <w:kern w:val="2"/>
                <w:sz w:val="24"/>
                <w:szCs w:val="24"/>
                <w:lang w:val="et-EE" w:eastAsia="et-EE"/>
                <w14:ligatures w14:val="standardContextual"/>
              </w:rPr>
              <w:tab/>
            </w:r>
            <w:r w:rsidRPr="004F2BEA">
              <w:rPr>
                <w:rStyle w:val="Hperlink"/>
                <w:noProof/>
                <w:lang w:val="et-EE"/>
              </w:rPr>
              <w:t>Prioriteet: Digitaalse ühenduvuse arendamine</w:t>
            </w:r>
            <w:r>
              <w:rPr>
                <w:noProof/>
                <w:webHidden/>
              </w:rPr>
              <w:tab/>
            </w:r>
            <w:r>
              <w:rPr>
                <w:noProof/>
                <w:webHidden/>
              </w:rPr>
              <w:fldChar w:fldCharType="begin"/>
            </w:r>
            <w:r>
              <w:rPr>
                <w:noProof/>
                <w:webHidden/>
              </w:rPr>
              <w:instrText xml:space="preserve"> PAGEREF _Toc210486457 \h </w:instrText>
            </w:r>
            <w:r>
              <w:rPr>
                <w:noProof/>
                <w:webHidden/>
              </w:rPr>
            </w:r>
            <w:r>
              <w:rPr>
                <w:noProof/>
                <w:webHidden/>
              </w:rPr>
              <w:fldChar w:fldCharType="separate"/>
            </w:r>
            <w:r>
              <w:rPr>
                <w:noProof/>
                <w:webHidden/>
              </w:rPr>
              <w:t>49</w:t>
            </w:r>
            <w:r>
              <w:rPr>
                <w:noProof/>
                <w:webHidden/>
              </w:rPr>
              <w:fldChar w:fldCharType="end"/>
            </w:r>
          </w:hyperlink>
        </w:p>
        <w:p w14:paraId="76E39B13" w14:textId="1D1C7AC6" w:rsidR="00024763" w:rsidRDefault="00024763">
          <w:pPr>
            <w:pStyle w:val="SK4"/>
            <w:tabs>
              <w:tab w:val="right" w:leader="dot" w:pos="9628"/>
            </w:tabs>
            <w:rPr>
              <w:rFonts w:eastAsiaTheme="minorEastAsia" w:cstheme="minorBidi"/>
              <w:noProof/>
              <w:kern w:val="2"/>
              <w:sz w:val="24"/>
              <w:szCs w:val="24"/>
              <w:lang w:val="et-EE" w:eastAsia="et-EE"/>
              <w14:ligatures w14:val="standardContextual"/>
            </w:rPr>
          </w:pPr>
          <w:hyperlink w:anchor="_Toc210486458" w:history="1">
            <w:r w:rsidRPr="004F2BEA">
              <w:rPr>
                <w:rStyle w:val="Hperlink"/>
                <w:noProof/>
                <w:lang w:val="et-EE"/>
              </w:rPr>
              <w:t>2.1.2.1 Erieesmärk: (v) digitaalse ühenduvuse suurendamine</w:t>
            </w:r>
            <w:r>
              <w:rPr>
                <w:noProof/>
                <w:webHidden/>
              </w:rPr>
              <w:tab/>
            </w:r>
            <w:r>
              <w:rPr>
                <w:noProof/>
                <w:webHidden/>
              </w:rPr>
              <w:fldChar w:fldCharType="begin"/>
            </w:r>
            <w:r>
              <w:rPr>
                <w:noProof/>
                <w:webHidden/>
              </w:rPr>
              <w:instrText xml:space="preserve"> PAGEREF _Toc210486458 \h </w:instrText>
            </w:r>
            <w:r>
              <w:rPr>
                <w:noProof/>
                <w:webHidden/>
              </w:rPr>
            </w:r>
            <w:r>
              <w:rPr>
                <w:noProof/>
                <w:webHidden/>
              </w:rPr>
              <w:fldChar w:fldCharType="separate"/>
            </w:r>
            <w:r>
              <w:rPr>
                <w:noProof/>
                <w:webHidden/>
              </w:rPr>
              <w:t>50</w:t>
            </w:r>
            <w:r>
              <w:rPr>
                <w:noProof/>
                <w:webHidden/>
              </w:rPr>
              <w:fldChar w:fldCharType="end"/>
            </w:r>
          </w:hyperlink>
        </w:p>
        <w:p w14:paraId="14C123D6" w14:textId="2D9816F8" w:rsidR="00024763" w:rsidRDefault="00024763">
          <w:pPr>
            <w:pStyle w:val="SK3"/>
            <w:tabs>
              <w:tab w:val="left" w:pos="1440"/>
              <w:tab w:val="right" w:leader="dot" w:pos="9628"/>
            </w:tabs>
            <w:rPr>
              <w:rFonts w:eastAsiaTheme="minorEastAsia" w:cstheme="minorBidi"/>
              <w:i w:val="0"/>
              <w:iCs w:val="0"/>
              <w:noProof/>
              <w:kern w:val="2"/>
              <w:sz w:val="24"/>
              <w:szCs w:val="24"/>
              <w:lang w:val="et-EE" w:eastAsia="et-EE"/>
              <w14:ligatures w14:val="standardContextual"/>
            </w:rPr>
          </w:pPr>
          <w:hyperlink w:anchor="_Toc210486459" w:history="1">
            <w:r w:rsidRPr="004F2BEA">
              <w:rPr>
                <w:rStyle w:val="Hperlink"/>
                <w:noProof/>
                <w:lang w:val="et-EE"/>
              </w:rPr>
              <w:t>2.1.3.</w:t>
            </w:r>
            <w:r>
              <w:rPr>
                <w:rFonts w:eastAsiaTheme="minorEastAsia" w:cstheme="minorBidi"/>
                <w:i w:val="0"/>
                <w:iCs w:val="0"/>
                <w:noProof/>
                <w:kern w:val="2"/>
                <w:sz w:val="24"/>
                <w:szCs w:val="24"/>
                <w:lang w:val="et-EE" w:eastAsia="et-EE"/>
                <w14:ligatures w14:val="standardContextual"/>
              </w:rPr>
              <w:tab/>
            </w:r>
            <w:r w:rsidRPr="004F2BEA">
              <w:rPr>
                <w:rStyle w:val="Hperlink"/>
                <w:noProof/>
                <w:lang w:val="et-EE"/>
              </w:rPr>
              <w:t>Prioriteet: Rohelisem Eesti</w:t>
            </w:r>
            <w:r>
              <w:rPr>
                <w:noProof/>
                <w:webHidden/>
              </w:rPr>
              <w:tab/>
            </w:r>
            <w:r>
              <w:rPr>
                <w:noProof/>
                <w:webHidden/>
              </w:rPr>
              <w:fldChar w:fldCharType="begin"/>
            </w:r>
            <w:r>
              <w:rPr>
                <w:noProof/>
                <w:webHidden/>
              </w:rPr>
              <w:instrText xml:space="preserve"> PAGEREF _Toc210486459 \h </w:instrText>
            </w:r>
            <w:r>
              <w:rPr>
                <w:noProof/>
                <w:webHidden/>
              </w:rPr>
            </w:r>
            <w:r>
              <w:rPr>
                <w:noProof/>
                <w:webHidden/>
              </w:rPr>
              <w:fldChar w:fldCharType="separate"/>
            </w:r>
            <w:r>
              <w:rPr>
                <w:noProof/>
                <w:webHidden/>
              </w:rPr>
              <w:t>52</w:t>
            </w:r>
            <w:r>
              <w:rPr>
                <w:noProof/>
                <w:webHidden/>
              </w:rPr>
              <w:fldChar w:fldCharType="end"/>
            </w:r>
          </w:hyperlink>
        </w:p>
        <w:p w14:paraId="50888D00" w14:textId="648F60DC"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60" w:history="1">
            <w:r w:rsidRPr="004F2BEA">
              <w:rPr>
                <w:rStyle w:val="Hperlink"/>
                <w:noProof/>
                <w:lang w:val="et-EE"/>
              </w:rPr>
              <w:t>2.1.3.1.</w:t>
            </w:r>
            <w:r>
              <w:rPr>
                <w:rFonts w:eastAsiaTheme="minorEastAsia" w:cstheme="minorBidi"/>
                <w:noProof/>
                <w:kern w:val="2"/>
                <w:sz w:val="24"/>
                <w:szCs w:val="24"/>
                <w:lang w:val="et-EE" w:eastAsia="et-EE"/>
                <w14:ligatures w14:val="standardContextual"/>
              </w:rPr>
              <w:tab/>
            </w:r>
            <w:r w:rsidRPr="004F2BEA">
              <w:rPr>
                <w:rStyle w:val="Hperlink"/>
                <w:noProof/>
                <w:lang w:val="et-EE"/>
              </w:rPr>
              <w:t>Erieesmärk: (i) energiatõhususe edendamine ja kasvuhoonegaaside heitkoguse vähendamine</w:t>
            </w:r>
            <w:r>
              <w:rPr>
                <w:noProof/>
                <w:webHidden/>
              </w:rPr>
              <w:tab/>
            </w:r>
            <w:r>
              <w:rPr>
                <w:noProof/>
                <w:webHidden/>
              </w:rPr>
              <w:fldChar w:fldCharType="begin"/>
            </w:r>
            <w:r>
              <w:rPr>
                <w:noProof/>
                <w:webHidden/>
              </w:rPr>
              <w:instrText xml:space="preserve"> PAGEREF _Toc210486460 \h </w:instrText>
            </w:r>
            <w:r>
              <w:rPr>
                <w:noProof/>
                <w:webHidden/>
              </w:rPr>
            </w:r>
            <w:r>
              <w:rPr>
                <w:noProof/>
                <w:webHidden/>
              </w:rPr>
              <w:fldChar w:fldCharType="separate"/>
            </w:r>
            <w:r>
              <w:rPr>
                <w:noProof/>
                <w:webHidden/>
              </w:rPr>
              <w:t>53</w:t>
            </w:r>
            <w:r>
              <w:rPr>
                <w:noProof/>
                <w:webHidden/>
              </w:rPr>
              <w:fldChar w:fldCharType="end"/>
            </w:r>
          </w:hyperlink>
        </w:p>
        <w:p w14:paraId="2196250C" w14:textId="3A5228F4"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61" w:history="1">
            <w:r w:rsidRPr="004F2BEA">
              <w:rPr>
                <w:rStyle w:val="Hperlink"/>
                <w:noProof/>
                <w:lang w:val="et-EE"/>
              </w:rPr>
              <w:t>2.1.3.2.</w:t>
            </w:r>
            <w:r>
              <w:rPr>
                <w:rFonts w:eastAsiaTheme="minorEastAsia" w:cstheme="minorBidi"/>
                <w:noProof/>
                <w:kern w:val="2"/>
                <w:sz w:val="24"/>
                <w:szCs w:val="24"/>
                <w:lang w:val="et-EE" w:eastAsia="et-EE"/>
                <w14:ligatures w14:val="standardContextual"/>
              </w:rPr>
              <w:tab/>
            </w:r>
            <w:r w:rsidRPr="004F2BEA">
              <w:rPr>
                <w:rStyle w:val="Hperlink"/>
                <w:noProof/>
                <w:lang w:val="et-EE"/>
              </w:rPr>
              <w:t>Erieesmärk: (ii) taastuvenergia edendamine kooskõlas direktiiviga (EL) 2018/2001, sealhulgas selles sätestatud säästlikkuse kriteeriumidega</w:t>
            </w:r>
            <w:r>
              <w:rPr>
                <w:noProof/>
                <w:webHidden/>
              </w:rPr>
              <w:tab/>
            </w:r>
            <w:r>
              <w:rPr>
                <w:noProof/>
                <w:webHidden/>
              </w:rPr>
              <w:fldChar w:fldCharType="begin"/>
            </w:r>
            <w:r>
              <w:rPr>
                <w:noProof/>
                <w:webHidden/>
              </w:rPr>
              <w:instrText xml:space="preserve"> PAGEREF _Toc210486461 \h </w:instrText>
            </w:r>
            <w:r>
              <w:rPr>
                <w:noProof/>
                <w:webHidden/>
              </w:rPr>
            </w:r>
            <w:r>
              <w:rPr>
                <w:noProof/>
                <w:webHidden/>
              </w:rPr>
              <w:fldChar w:fldCharType="separate"/>
            </w:r>
            <w:r>
              <w:rPr>
                <w:noProof/>
                <w:webHidden/>
              </w:rPr>
              <w:t>58</w:t>
            </w:r>
            <w:r>
              <w:rPr>
                <w:noProof/>
                <w:webHidden/>
              </w:rPr>
              <w:fldChar w:fldCharType="end"/>
            </w:r>
          </w:hyperlink>
        </w:p>
        <w:p w14:paraId="1818145B" w14:textId="1DAF9526"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62" w:history="1">
            <w:r w:rsidRPr="004F2BEA">
              <w:rPr>
                <w:rStyle w:val="Hperlink"/>
                <w:rFonts w:eastAsia="Calibri"/>
                <w:noProof/>
                <w:lang w:val="et-EE"/>
              </w:rPr>
              <w:t>2.1.3.3.</w:t>
            </w:r>
            <w:r>
              <w:rPr>
                <w:rFonts w:eastAsiaTheme="minorEastAsia" w:cstheme="minorBidi"/>
                <w:noProof/>
                <w:kern w:val="2"/>
                <w:sz w:val="24"/>
                <w:szCs w:val="24"/>
                <w:lang w:val="et-EE" w:eastAsia="et-EE"/>
                <w14:ligatures w14:val="standardContextual"/>
              </w:rPr>
              <w:tab/>
            </w:r>
            <w:r w:rsidRPr="004F2BEA">
              <w:rPr>
                <w:rStyle w:val="Hperlink"/>
                <w:rFonts w:eastAsia="Calibri"/>
                <w:noProof/>
                <w:lang w:val="et-EE"/>
              </w:rPr>
              <w:t>Erieesmärk: (iv) kliimamuutustega kohanemise ja katastroofiriski ennetamise ning vastupanuvõime edendamine, võttes arvesse ökosüsteemipõhiseid lähenemisviise</w:t>
            </w:r>
            <w:r>
              <w:rPr>
                <w:noProof/>
                <w:webHidden/>
              </w:rPr>
              <w:tab/>
            </w:r>
            <w:r>
              <w:rPr>
                <w:noProof/>
                <w:webHidden/>
              </w:rPr>
              <w:fldChar w:fldCharType="begin"/>
            </w:r>
            <w:r>
              <w:rPr>
                <w:noProof/>
                <w:webHidden/>
              </w:rPr>
              <w:instrText xml:space="preserve"> PAGEREF _Toc210486462 \h </w:instrText>
            </w:r>
            <w:r>
              <w:rPr>
                <w:noProof/>
                <w:webHidden/>
              </w:rPr>
            </w:r>
            <w:r>
              <w:rPr>
                <w:noProof/>
                <w:webHidden/>
              </w:rPr>
              <w:fldChar w:fldCharType="separate"/>
            </w:r>
            <w:r>
              <w:rPr>
                <w:noProof/>
                <w:webHidden/>
              </w:rPr>
              <w:t>61</w:t>
            </w:r>
            <w:r>
              <w:rPr>
                <w:noProof/>
                <w:webHidden/>
              </w:rPr>
              <w:fldChar w:fldCharType="end"/>
            </w:r>
          </w:hyperlink>
        </w:p>
        <w:p w14:paraId="6ED1961C" w14:textId="48C930FF"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63" w:history="1">
            <w:r w:rsidRPr="004F2BEA">
              <w:rPr>
                <w:rStyle w:val="Hperlink"/>
                <w:rFonts w:eastAsia="Calibri"/>
                <w:noProof/>
                <w:lang w:val="et-EE"/>
              </w:rPr>
              <w:t>2.1.3.4.</w:t>
            </w:r>
            <w:r>
              <w:rPr>
                <w:rFonts w:eastAsiaTheme="minorEastAsia" w:cstheme="minorBidi"/>
                <w:noProof/>
                <w:kern w:val="2"/>
                <w:sz w:val="24"/>
                <w:szCs w:val="24"/>
                <w:lang w:val="et-EE" w:eastAsia="et-EE"/>
                <w14:ligatures w14:val="standardContextual"/>
              </w:rPr>
              <w:tab/>
            </w:r>
            <w:r w:rsidRPr="004F2BEA">
              <w:rPr>
                <w:rStyle w:val="Hperlink"/>
                <w:rFonts w:eastAsia="Calibri"/>
                <w:noProof/>
                <w:lang w:val="et-EE"/>
              </w:rPr>
              <w:t>Erieesmärk: (vi) ring- ja ressursitõhusale majandusele ülemineku edendamine</w:t>
            </w:r>
            <w:r>
              <w:rPr>
                <w:noProof/>
                <w:webHidden/>
              </w:rPr>
              <w:tab/>
            </w:r>
            <w:r>
              <w:rPr>
                <w:noProof/>
                <w:webHidden/>
              </w:rPr>
              <w:fldChar w:fldCharType="begin"/>
            </w:r>
            <w:r>
              <w:rPr>
                <w:noProof/>
                <w:webHidden/>
              </w:rPr>
              <w:instrText xml:space="preserve"> PAGEREF _Toc210486463 \h </w:instrText>
            </w:r>
            <w:r>
              <w:rPr>
                <w:noProof/>
                <w:webHidden/>
              </w:rPr>
            </w:r>
            <w:r>
              <w:rPr>
                <w:noProof/>
                <w:webHidden/>
              </w:rPr>
              <w:fldChar w:fldCharType="separate"/>
            </w:r>
            <w:r>
              <w:rPr>
                <w:noProof/>
                <w:webHidden/>
              </w:rPr>
              <w:t>66</w:t>
            </w:r>
            <w:r>
              <w:rPr>
                <w:noProof/>
                <w:webHidden/>
              </w:rPr>
              <w:fldChar w:fldCharType="end"/>
            </w:r>
          </w:hyperlink>
        </w:p>
        <w:p w14:paraId="7978B312" w14:textId="118F01AF" w:rsidR="00024763" w:rsidRDefault="00024763">
          <w:pPr>
            <w:pStyle w:val="SK3"/>
            <w:tabs>
              <w:tab w:val="left" w:pos="1440"/>
              <w:tab w:val="right" w:leader="dot" w:pos="9628"/>
            </w:tabs>
            <w:rPr>
              <w:rFonts w:eastAsiaTheme="minorEastAsia" w:cstheme="minorBidi"/>
              <w:i w:val="0"/>
              <w:iCs w:val="0"/>
              <w:noProof/>
              <w:kern w:val="2"/>
              <w:sz w:val="24"/>
              <w:szCs w:val="24"/>
              <w:lang w:val="et-EE" w:eastAsia="et-EE"/>
              <w14:ligatures w14:val="standardContextual"/>
            </w:rPr>
          </w:pPr>
          <w:hyperlink w:anchor="_Toc210486464" w:history="1">
            <w:r w:rsidRPr="004F2BEA">
              <w:rPr>
                <w:rStyle w:val="Hperlink"/>
                <w:noProof/>
                <w:lang w:val="et-EE"/>
              </w:rPr>
              <w:t>2.1.4.</w:t>
            </w:r>
            <w:r>
              <w:rPr>
                <w:rFonts w:eastAsiaTheme="minorEastAsia" w:cstheme="minorBidi"/>
                <w:i w:val="0"/>
                <w:iCs w:val="0"/>
                <w:noProof/>
                <w:kern w:val="2"/>
                <w:sz w:val="24"/>
                <w:szCs w:val="24"/>
                <w:lang w:val="et-EE" w:eastAsia="et-EE"/>
                <w14:ligatures w14:val="standardContextual"/>
              </w:rPr>
              <w:tab/>
            </w:r>
            <w:r w:rsidRPr="004F2BEA">
              <w:rPr>
                <w:rStyle w:val="Hperlink"/>
                <w:noProof/>
                <w:lang w:val="et-EE"/>
              </w:rPr>
              <w:t>Prioriteet: Säästev linnaline liikumine</w:t>
            </w:r>
            <w:r>
              <w:rPr>
                <w:noProof/>
                <w:webHidden/>
              </w:rPr>
              <w:tab/>
            </w:r>
            <w:r>
              <w:rPr>
                <w:noProof/>
                <w:webHidden/>
              </w:rPr>
              <w:fldChar w:fldCharType="begin"/>
            </w:r>
            <w:r>
              <w:rPr>
                <w:noProof/>
                <w:webHidden/>
              </w:rPr>
              <w:instrText xml:space="preserve"> PAGEREF _Toc210486464 \h </w:instrText>
            </w:r>
            <w:r>
              <w:rPr>
                <w:noProof/>
                <w:webHidden/>
              </w:rPr>
            </w:r>
            <w:r>
              <w:rPr>
                <w:noProof/>
                <w:webHidden/>
              </w:rPr>
              <w:fldChar w:fldCharType="separate"/>
            </w:r>
            <w:r>
              <w:rPr>
                <w:noProof/>
                <w:webHidden/>
              </w:rPr>
              <w:t>70</w:t>
            </w:r>
            <w:r>
              <w:rPr>
                <w:noProof/>
                <w:webHidden/>
              </w:rPr>
              <w:fldChar w:fldCharType="end"/>
            </w:r>
          </w:hyperlink>
        </w:p>
        <w:p w14:paraId="267A9FF8" w14:textId="5A34F41A"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65" w:history="1">
            <w:r w:rsidRPr="004F2BEA">
              <w:rPr>
                <w:rStyle w:val="Hperlink"/>
                <w:rFonts w:eastAsia="Calibri"/>
                <w:noProof/>
                <w:lang w:val="et-EE"/>
              </w:rPr>
              <w:t>2.1.4.1.</w:t>
            </w:r>
            <w:r>
              <w:rPr>
                <w:rFonts w:eastAsiaTheme="minorEastAsia" w:cstheme="minorBidi"/>
                <w:noProof/>
                <w:kern w:val="2"/>
                <w:sz w:val="24"/>
                <w:szCs w:val="24"/>
                <w:lang w:val="et-EE" w:eastAsia="et-EE"/>
                <w14:ligatures w14:val="standardContextual"/>
              </w:rPr>
              <w:tab/>
            </w:r>
            <w:r w:rsidRPr="004F2BEA">
              <w:rPr>
                <w:rStyle w:val="Hperlink"/>
                <w:rFonts w:eastAsia="Calibri"/>
                <w:noProof/>
                <w:lang w:val="et-EE"/>
              </w:rPr>
              <w:t>Erieesmärk: (viii) säästva mitmeliigilise linnalise liikumiskeskkonna edendamine osana üleminekust CO2-neutraalsele majandusele</w:t>
            </w:r>
            <w:r>
              <w:rPr>
                <w:noProof/>
                <w:webHidden/>
              </w:rPr>
              <w:tab/>
            </w:r>
            <w:r>
              <w:rPr>
                <w:noProof/>
                <w:webHidden/>
              </w:rPr>
              <w:fldChar w:fldCharType="begin"/>
            </w:r>
            <w:r>
              <w:rPr>
                <w:noProof/>
                <w:webHidden/>
              </w:rPr>
              <w:instrText xml:space="preserve"> PAGEREF _Toc210486465 \h </w:instrText>
            </w:r>
            <w:r>
              <w:rPr>
                <w:noProof/>
                <w:webHidden/>
              </w:rPr>
            </w:r>
            <w:r>
              <w:rPr>
                <w:noProof/>
                <w:webHidden/>
              </w:rPr>
              <w:fldChar w:fldCharType="separate"/>
            </w:r>
            <w:r>
              <w:rPr>
                <w:noProof/>
                <w:webHidden/>
              </w:rPr>
              <w:t>70</w:t>
            </w:r>
            <w:r>
              <w:rPr>
                <w:noProof/>
                <w:webHidden/>
              </w:rPr>
              <w:fldChar w:fldCharType="end"/>
            </w:r>
          </w:hyperlink>
        </w:p>
        <w:p w14:paraId="4957AC42" w14:textId="6666A05C" w:rsidR="00024763" w:rsidRDefault="00024763">
          <w:pPr>
            <w:pStyle w:val="SK3"/>
            <w:tabs>
              <w:tab w:val="left" w:pos="1440"/>
              <w:tab w:val="right" w:leader="dot" w:pos="9628"/>
            </w:tabs>
            <w:rPr>
              <w:rFonts w:eastAsiaTheme="minorEastAsia" w:cstheme="minorBidi"/>
              <w:i w:val="0"/>
              <w:iCs w:val="0"/>
              <w:noProof/>
              <w:kern w:val="2"/>
              <w:sz w:val="24"/>
              <w:szCs w:val="24"/>
              <w:lang w:val="et-EE" w:eastAsia="et-EE"/>
              <w14:ligatures w14:val="standardContextual"/>
            </w:rPr>
          </w:pPr>
          <w:hyperlink w:anchor="_Toc210486466" w:history="1">
            <w:r w:rsidRPr="004F2BEA">
              <w:rPr>
                <w:rStyle w:val="Hperlink"/>
                <w:noProof/>
                <w:lang w:val="et-EE"/>
              </w:rPr>
              <w:t>2.1.5.</w:t>
            </w:r>
            <w:r>
              <w:rPr>
                <w:rFonts w:eastAsiaTheme="minorEastAsia" w:cstheme="minorBidi"/>
                <w:i w:val="0"/>
                <w:iCs w:val="0"/>
                <w:noProof/>
                <w:kern w:val="2"/>
                <w:sz w:val="24"/>
                <w:szCs w:val="24"/>
                <w:lang w:val="et-EE" w:eastAsia="et-EE"/>
                <w14:ligatures w14:val="standardContextual"/>
              </w:rPr>
              <w:tab/>
            </w:r>
            <w:r w:rsidRPr="004F2BEA">
              <w:rPr>
                <w:rStyle w:val="Hperlink"/>
                <w:noProof/>
                <w:lang w:val="et-EE"/>
              </w:rPr>
              <w:t>Prioriteet: Ühendatum Eesti</w:t>
            </w:r>
            <w:r>
              <w:rPr>
                <w:noProof/>
                <w:webHidden/>
              </w:rPr>
              <w:tab/>
            </w:r>
            <w:r>
              <w:rPr>
                <w:noProof/>
                <w:webHidden/>
              </w:rPr>
              <w:fldChar w:fldCharType="begin"/>
            </w:r>
            <w:r>
              <w:rPr>
                <w:noProof/>
                <w:webHidden/>
              </w:rPr>
              <w:instrText xml:space="preserve"> PAGEREF _Toc210486466 \h </w:instrText>
            </w:r>
            <w:r>
              <w:rPr>
                <w:noProof/>
                <w:webHidden/>
              </w:rPr>
            </w:r>
            <w:r>
              <w:rPr>
                <w:noProof/>
                <w:webHidden/>
              </w:rPr>
              <w:fldChar w:fldCharType="separate"/>
            </w:r>
            <w:r>
              <w:rPr>
                <w:noProof/>
                <w:webHidden/>
              </w:rPr>
              <w:t>73</w:t>
            </w:r>
            <w:r>
              <w:rPr>
                <w:noProof/>
                <w:webHidden/>
              </w:rPr>
              <w:fldChar w:fldCharType="end"/>
            </w:r>
          </w:hyperlink>
        </w:p>
        <w:p w14:paraId="43783E89" w14:textId="74C05AF4"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67" w:history="1">
            <w:r w:rsidRPr="004F2BEA">
              <w:rPr>
                <w:rStyle w:val="Hperlink"/>
                <w:noProof/>
                <w:lang w:val="et-EE"/>
              </w:rPr>
              <w:t>2.1.5.1.</w:t>
            </w:r>
            <w:r>
              <w:rPr>
                <w:rFonts w:eastAsiaTheme="minorEastAsia" w:cstheme="minorBidi"/>
                <w:noProof/>
                <w:kern w:val="2"/>
                <w:sz w:val="24"/>
                <w:szCs w:val="24"/>
                <w:lang w:val="et-EE" w:eastAsia="et-EE"/>
                <w14:ligatures w14:val="standardContextual"/>
              </w:rPr>
              <w:tab/>
            </w:r>
            <w:r w:rsidRPr="004F2BEA">
              <w:rPr>
                <w:rStyle w:val="Hperlink"/>
                <w:noProof/>
                <w:lang w:val="et-EE"/>
              </w:rPr>
              <w:t>Erieesmärk: (i) kliimamuutuste suhtes vastupanuvõimelise, intelligentse, turvalise, kestliku ja mitmeliigilise üleeuroopalise transpordivõrgu (TEN-T) arendamine</w:t>
            </w:r>
            <w:r>
              <w:rPr>
                <w:noProof/>
                <w:webHidden/>
              </w:rPr>
              <w:tab/>
            </w:r>
            <w:r>
              <w:rPr>
                <w:noProof/>
                <w:webHidden/>
              </w:rPr>
              <w:fldChar w:fldCharType="begin"/>
            </w:r>
            <w:r>
              <w:rPr>
                <w:noProof/>
                <w:webHidden/>
              </w:rPr>
              <w:instrText xml:space="preserve"> PAGEREF _Toc210486467 \h </w:instrText>
            </w:r>
            <w:r>
              <w:rPr>
                <w:noProof/>
                <w:webHidden/>
              </w:rPr>
            </w:r>
            <w:r>
              <w:rPr>
                <w:noProof/>
                <w:webHidden/>
              </w:rPr>
              <w:fldChar w:fldCharType="separate"/>
            </w:r>
            <w:r>
              <w:rPr>
                <w:noProof/>
                <w:webHidden/>
              </w:rPr>
              <w:t>74</w:t>
            </w:r>
            <w:r>
              <w:rPr>
                <w:noProof/>
                <w:webHidden/>
              </w:rPr>
              <w:fldChar w:fldCharType="end"/>
            </w:r>
          </w:hyperlink>
        </w:p>
        <w:p w14:paraId="7703F072" w14:textId="2B12A9B3"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68" w:history="1">
            <w:r w:rsidRPr="004F2BEA">
              <w:rPr>
                <w:rStyle w:val="Hperlink"/>
                <w:rFonts w:asciiTheme="majorHAnsi" w:hAnsiTheme="majorHAnsi"/>
                <w:noProof/>
                <w:lang w:val="et-EE"/>
              </w:rPr>
              <w:t>2.1.5.2.</w:t>
            </w:r>
            <w:r>
              <w:rPr>
                <w:rFonts w:eastAsiaTheme="minorEastAsia" w:cstheme="minorBidi"/>
                <w:noProof/>
                <w:kern w:val="2"/>
                <w:sz w:val="24"/>
                <w:szCs w:val="24"/>
                <w:lang w:val="et-EE" w:eastAsia="et-EE"/>
                <w14:ligatures w14:val="standardContextual"/>
              </w:rPr>
              <w:tab/>
            </w:r>
            <w:r w:rsidRPr="004F2BEA">
              <w:rPr>
                <w:rStyle w:val="Hperlink"/>
                <w:noProof/>
                <w:lang w:val="et-EE"/>
              </w:rPr>
              <w:t>Erieesmärk: (ii) säästva, kliimamuutuste suhtes vastupanuvõimelise, intelligentse ja mitmeliigilise riigi, piirkondliku ja kohaliku tasandi liikuvuse arendamine ja edendamine, sealhulgas TEN-T võrgule juurdepääsu ja piiriülese liikuvuse parandamine</w:t>
            </w:r>
            <w:r>
              <w:rPr>
                <w:noProof/>
                <w:webHidden/>
              </w:rPr>
              <w:tab/>
            </w:r>
            <w:r>
              <w:rPr>
                <w:noProof/>
                <w:webHidden/>
              </w:rPr>
              <w:fldChar w:fldCharType="begin"/>
            </w:r>
            <w:r>
              <w:rPr>
                <w:noProof/>
                <w:webHidden/>
              </w:rPr>
              <w:instrText xml:space="preserve"> PAGEREF _Toc210486468 \h </w:instrText>
            </w:r>
            <w:r>
              <w:rPr>
                <w:noProof/>
                <w:webHidden/>
              </w:rPr>
            </w:r>
            <w:r>
              <w:rPr>
                <w:noProof/>
                <w:webHidden/>
              </w:rPr>
              <w:fldChar w:fldCharType="separate"/>
            </w:r>
            <w:r>
              <w:rPr>
                <w:noProof/>
                <w:webHidden/>
              </w:rPr>
              <w:t>77</w:t>
            </w:r>
            <w:r>
              <w:rPr>
                <w:noProof/>
                <w:webHidden/>
              </w:rPr>
              <w:fldChar w:fldCharType="end"/>
            </w:r>
          </w:hyperlink>
        </w:p>
        <w:p w14:paraId="6D2C4E15" w14:textId="3666252B" w:rsidR="00024763" w:rsidRDefault="00024763">
          <w:pPr>
            <w:pStyle w:val="SK4"/>
            <w:tabs>
              <w:tab w:val="right" w:leader="dot" w:pos="9628"/>
            </w:tabs>
            <w:rPr>
              <w:rFonts w:eastAsiaTheme="minorEastAsia" w:cstheme="minorBidi"/>
              <w:noProof/>
              <w:kern w:val="2"/>
              <w:sz w:val="24"/>
              <w:szCs w:val="24"/>
              <w:lang w:val="et-EE" w:eastAsia="et-EE"/>
              <w14:ligatures w14:val="standardContextual"/>
            </w:rPr>
          </w:pPr>
          <w:hyperlink w:anchor="_Toc210486469" w:history="1">
            <w:r w:rsidRPr="004F2BEA">
              <w:rPr>
                <w:rStyle w:val="Hperlink"/>
                <w:noProof/>
                <w:lang w:val="et-EE"/>
              </w:rPr>
              <w:t xml:space="preserve">2.1.5.3 </w:t>
            </w:r>
            <w:r w:rsidR="00B254EE">
              <w:rPr>
                <w:rStyle w:val="Hperlink"/>
                <w:noProof/>
                <w:lang w:val="et-EE"/>
              </w:rPr>
              <w:t xml:space="preserve">          </w:t>
            </w:r>
            <w:r w:rsidRPr="00FD1880">
              <w:rPr>
                <w:rStyle w:val="Hperlink"/>
                <w:noProof/>
                <w:highlight w:val="yellow"/>
                <w:lang w:val="et-EE"/>
              </w:rPr>
              <w:t>Erieesmärk: (iii) kerkse kaitsetaristu arendamine, seades esikohale kahesuguse kasutuse, sealhulgas sõjaväelise liikuvuse edendamiseks liidus, ning tsiviilvalmisoleku suurendamine</w:t>
            </w:r>
            <w:r>
              <w:rPr>
                <w:noProof/>
                <w:webHidden/>
              </w:rPr>
              <w:tab/>
            </w:r>
            <w:r>
              <w:rPr>
                <w:noProof/>
                <w:webHidden/>
              </w:rPr>
              <w:fldChar w:fldCharType="begin"/>
            </w:r>
            <w:r>
              <w:rPr>
                <w:noProof/>
                <w:webHidden/>
              </w:rPr>
              <w:instrText xml:space="preserve"> PAGEREF _Toc210486469 \h </w:instrText>
            </w:r>
            <w:r>
              <w:rPr>
                <w:noProof/>
                <w:webHidden/>
              </w:rPr>
            </w:r>
            <w:r>
              <w:rPr>
                <w:noProof/>
                <w:webHidden/>
              </w:rPr>
              <w:fldChar w:fldCharType="separate"/>
            </w:r>
            <w:r>
              <w:rPr>
                <w:noProof/>
                <w:webHidden/>
              </w:rPr>
              <w:t>80</w:t>
            </w:r>
            <w:r>
              <w:rPr>
                <w:noProof/>
                <w:webHidden/>
              </w:rPr>
              <w:fldChar w:fldCharType="end"/>
            </w:r>
          </w:hyperlink>
        </w:p>
        <w:p w14:paraId="57BC6175" w14:textId="559059F8" w:rsidR="00024763" w:rsidRDefault="00024763">
          <w:pPr>
            <w:pStyle w:val="SK3"/>
            <w:tabs>
              <w:tab w:val="left" w:pos="1440"/>
              <w:tab w:val="right" w:leader="dot" w:pos="9628"/>
            </w:tabs>
            <w:rPr>
              <w:rFonts w:eastAsiaTheme="minorEastAsia" w:cstheme="minorBidi"/>
              <w:i w:val="0"/>
              <w:iCs w:val="0"/>
              <w:noProof/>
              <w:kern w:val="2"/>
              <w:sz w:val="24"/>
              <w:szCs w:val="24"/>
              <w:lang w:val="et-EE" w:eastAsia="et-EE"/>
              <w14:ligatures w14:val="standardContextual"/>
            </w:rPr>
          </w:pPr>
          <w:hyperlink w:anchor="_Toc210486470" w:history="1">
            <w:r w:rsidRPr="004F2BEA">
              <w:rPr>
                <w:rStyle w:val="Hperlink"/>
                <w:noProof/>
                <w:lang w:val="et-EE"/>
              </w:rPr>
              <w:t>2.1.6.</w:t>
            </w:r>
            <w:r>
              <w:rPr>
                <w:rFonts w:eastAsiaTheme="minorEastAsia" w:cstheme="minorBidi"/>
                <w:i w:val="0"/>
                <w:iCs w:val="0"/>
                <w:noProof/>
                <w:kern w:val="2"/>
                <w:sz w:val="24"/>
                <w:szCs w:val="24"/>
                <w:lang w:val="et-EE" w:eastAsia="et-EE"/>
                <w14:ligatures w14:val="standardContextual"/>
              </w:rPr>
              <w:tab/>
            </w:r>
            <w:r w:rsidRPr="004F2BEA">
              <w:rPr>
                <w:rStyle w:val="Hperlink"/>
                <w:noProof/>
                <w:lang w:val="et-EE"/>
              </w:rPr>
              <w:t>Prioriteet: Sotsiaalsem Eesti</w:t>
            </w:r>
            <w:r>
              <w:rPr>
                <w:noProof/>
                <w:webHidden/>
              </w:rPr>
              <w:tab/>
            </w:r>
            <w:r>
              <w:rPr>
                <w:noProof/>
                <w:webHidden/>
              </w:rPr>
              <w:fldChar w:fldCharType="begin"/>
            </w:r>
            <w:r>
              <w:rPr>
                <w:noProof/>
                <w:webHidden/>
              </w:rPr>
              <w:instrText xml:space="preserve"> PAGEREF _Toc210486470 \h </w:instrText>
            </w:r>
            <w:r>
              <w:rPr>
                <w:noProof/>
                <w:webHidden/>
              </w:rPr>
            </w:r>
            <w:r>
              <w:rPr>
                <w:noProof/>
                <w:webHidden/>
              </w:rPr>
              <w:fldChar w:fldCharType="separate"/>
            </w:r>
            <w:r>
              <w:rPr>
                <w:noProof/>
                <w:webHidden/>
              </w:rPr>
              <w:t>83</w:t>
            </w:r>
            <w:r>
              <w:rPr>
                <w:noProof/>
                <w:webHidden/>
              </w:rPr>
              <w:fldChar w:fldCharType="end"/>
            </w:r>
          </w:hyperlink>
        </w:p>
        <w:p w14:paraId="70F399A5" w14:textId="0EEFC4FA"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71" w:history="1">
            <w:r w:rsidRPr="004F2BEA">
              <w:rPr>
                <w:rStyle w:val="Hperlink"/>
                <w:rFonts w:asciiTheme="majorHAnsi" w:hAnsiTheme="majorHAnsi"/>
                <w:noProof/>
                <w:lang w:val="et-EE"/>
              </w:rPr>
              <w:t>2.1.6.1.</w:t>
            </w:r>
            <w:r>
              <w:rPr>
                <w:rFonts w:eastAsiaTheme="minorEastAsia" w:cstheme="minorBidi"/>
                <w:noProof/>
                <w:kern w:val="2"/>
                <w:sz w:val="24"/>
                <w:szCs w:val="24"/>
                <w:lang w:val="et-EE" w:eastAsia="et-EE"/>
                <w14:ligatures w14:val="standardContextual"/>
              </w:rPr>
              <w:tab/>
            </w:r>
            <w:r w:rsidRPr="004F2BEA">
              <w:rPr>
                <w:rStyle w:val="Hperlink"/>
                <w:noProof/>
                <w:lang w:val="et-EE"/>
              </w:rPr>
              <w:t xml:space="preserve">Erieesmärk (a) parandada kõigi tööotsijate, eelkõige noorte ja pikaajaliste töötute ning tööturult eemalejäänud ja tööturul ebasoodsas olukorras olevatesse rühmadesse kuuluvate isikute töölesaamise võimalusi ja </w:t>
            </w:r>
            <w:r w:rsidRPr="004F2BEA">
              <w:rPr>
                <w:rStyle w:val="Hperlink"/>
                <w:noProof/>
                <w:lang w:val="et-EE"/>
              </w:rPr>
              <w:lastRenderedPageBreak/>
              <w:t>aktiveerimismeetmete kättesaadavust nende jaoks, tehes seda noorte puhul eelkõige noortegarantii rakendamise kaudu, ning füüsilisest isikust ettevõtjana tegutsemise ja sotsiaalmajanduse edendamise kaudu</w:t>
            </w:r>
            <w:r>
              <w:rPr>
                <w:noProof/>
                <w:webHidden/>
              </w:rPr>
              <w:tab/>
            </w:r>
            <w:r>
              <w:rPr>
                <w:noProof/>
                <w:webHidden/>
              </w:rPr>
              <w:fldChar w:fldCharType="begin"/>
            </w:r>
            <w:r>
              <w:rPr>
                <w:noProof/>
                <w:webHidden/>
              </w:rPr>
              <w:instrText xml:space="preserve"> PAGEREF _Toc210486471 \h </w:instrText>
            </w:r>
            <w:r>
              <w:rPr>
                <w:noProof/>
                <w:webHidden/>
              </w:rPr>
            </w:r>
            <w:r>
              <w:rPr>
                <w:noProof/>
                <w:webHidden/>
              </w:rPr>
              <w:fldChar w:fldCharType="separate"/>
            </w:r>
            <w:r>
              <w:rPr>
                <w:noProof/>
                <w:webHidden/>
              </w:rPr>
              <w:t>83</w:t>
            </w:r>
            <w:r>
              <w:rPr>
                <w:noProof/>
                <w:webHidden/>
              </w:rPr>
              <w:fldChar w:fldCharType="end"/>
            </w:r>
          </w:hyperlink>
        </w:p>
        <w:p w14:paraId="4C5A4E78" w14:textId="66B94FD8"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72" w:history="1">
            <w:r w:rsidRPr="004F2BEA">
              <w:rPr>
                <w:rStyle w:val="Hperlink"/>
                <w:rFonts w:asciiTheme="majorHAnsi" w:hAnsiTheme="majorHAnsi"/>
                <w:noProof/>
                <w:lang w:val="et-EE"/>
              </w:rPr>
              <w:t>2.1.6.2.</w:t>
            </w:r>
            <w:r>
              <w:rPr>
                <w:rFonts w:eastAsiaTheme="minorEastAsia" w:cstheme="minorBidi"/>
                <w:noProof/>
                <w:kern w:val="2"/>
                <w:sz w:val="24"/>
                <w:szCs w:val="24"/>
                <w:lang w:val="et-EE" w:eastAsia="et-EE"/>
                <w14:ligatures w14:val="standardContextual"/>
              </w:rPr>
              <w:tab/>
            </w:r>
            <w:r w:rsidRPr="004F2BEA">
              <w:rPr>
                <w:rStyle w:val="Hperlink"/>
                <w:bCs/>
                <w:noProof/>
                <w:lang w:val="et-EE"/>
              </w:rPr>
              <w:t>Erieesmärk (d) edendada töötajate, ettevõtete ja ettevõtjate kohanemist muutustega ning aktiivse ja tervena vananemist ning tervislikku ja hästi kohandatud töökeskkonda, kus ohjatakse terviseriske</w:t>
            </w:r>
            <w:r>
              <w:rPr>
                <w:noProof/>
                <w:webHidden/>
              </w:rPr>
              <w:tab/>
            </w:r>
            <w:r>
              <w:rPr>
                <w:noProof/>
                <w:webHidden/>
              </w:rPr>
              <w:fldChar w:fldCharType="begin"/>
            </w:r>
            <w:r>
              <w:rPr>
                <w:noProof/>
                <w:webHidden/>
              </w:rPr>
              <w:instrText xml:space="preserve"> PAGEREF _Toc210486472 \h </w:instrText>
            </w:r>
            <w:r>
              <w:rPr>
                <w:noProof/>
                <w:webHidden/>
              </w:rPr>
            </w:r>
            <w:r>
              <w:rPr>
                <w:noProof/>
                <w:webHidden/>
              </w:rPr>
              <w:fldChar w:fldCharType="separate"/>
            </w:r>
            <w:r>
              <w:rPr>
                <w:noProof/>
                <w:webHidden/>
              </w:rPr>
              <w:t>87</w:t>
            </w:r>
            <w:r>
              <w:rPr>
                <w:noProof/>
                <w:webHidden/>
              </w:rPr>
              <w:fldChar w:fldCharType="end"/>
            </w:r>
          </w:hyperlink>
        </w:p>
        <w:p w14:paraId="3F81316D" w14:textId="190CA2D9"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73" w:history="1">
            <w:r w:rsidRPr="004F2BEA">
              <w:rPr>
                <w:rStyle w:val="Hperlink"/>
                <w:rFonts w:asciiTheme="majorHAnsi" w:hAnsiTheme="majorHAnsi"/>
                <w:noProof/>
                <w:lang w:val="et-EE"/>
              </w:rPr>
              <w:t>2.1.6.3.</w:t>
            </w:r>
            <w:r>
              <w:rPr>
                <w:rFonts w:eastAsiaTheme="minorEastAsia" w:cstheme="minorBidi"/>
                <w:noProof/>
                <w:kern w:val="2"/>
                <w:sz w:val="24"/>
                <w:szCs w:val="24"/>
                <w:lang w:val="et-EE" w:eastAsia="et-EE"/>
                <w14:ligatures w14:val="standardContextual"/>
              </w:rPr>
              <w:tab/>
            </w:r>
            <w:r w:rsidRPr="004F2BEA">
              <w:rPr>
                <w:rStyle w:val="Hperlink"/>
                <w:noProof/>
                <w:lang w:val="et-EE"/>
              </w:rPr>
              <w:t>Erieesmärk (e) muuta haridus- ja koolitussüsteemid kvaliteetsemaks, kaasavamaks, tõhusamaks ja tööturule vastavamaks, muu hulgas mitteformaalse ja informaalse õppimise valideerimise kaudu, toetamaks võtmepädevuste, sealhulgas ettevõtlus- ja digioskuste omandamist, ning edendades duaalkoolitussüsteemide ja õpipoisiõppe kasutuselevõttu</w:t>
            </w:r>
            <w:r>
              <w:rPr>
                <w:noProof/>
                <w:webHidden/>
              </w:rPr>
              <w:tab/>
            </w:r>
            <w:r>
              <w:rPr>
                <w:noProof/>
                <w:webHidden/>
              </w:rPr>
              <w:fldChar w:fldCharType="begin"/>
            </w:r>
            <w:r>
              <w:rPr>
                <w:noProof/>
                <w:webHidden/>
              </w:rPr>
              <w:instrText xml:space="preserve"> PAGEREF _Toc210486473 \h </w:instrText>
            </w:r>
            <w:r>
              <w:rPr>
                <w:noProof/>
                <w:webHidden/>
              </w:rPr>
            </w:r>
            <w:r>
              <w:rPr>
                <w:noProof/>
                <w:webHidden/>
              </w:rPr>
              <w:fldChar w:fldCharType="separate"/>
            </w:r>
            <w:r>
              <w:rPr>
                <w:noProof/>
                <w:webHidden/>
              </w:rPr>
              <w:t>90</w:t>
            </w:r>
            <w:r>
              <w:rPr>
                <w:noProof/>
                <w:webHidden/>
              </w:rPr>
              <w:fldChar w:fldCharType="end"/>
            </w:r>
          </w:hyperlink>
        </w:p>
        <w:p w14:paraId="5A5208A6" w14:textId="0EAE631D"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74" w:history="1">
            <w:r w:rsidRPr="004F2BEA">
              <w:rPr>
                <w:rStyle w:val="Hperlink"/>
                <w:rFonts w:asciiTheme="majorHAnsi" w:hAnsiTheme="majorHAnsi"/>
                <w:noProof/>
                <w:lang w:val="et-EE"/>
              </w:rPr>
              <w:t>2.1.6.4.</w:t>
            </w:r>
            <w:r>
              <w:rPr>
                <w:rFonts w:eastAsiaTheme="minorEastAsia" w:cstheme="minorBidi"/>
                <w:noProof/>
                <w:kern w:val="2"/>
                <w:sz w:val="24"/>
                <w:szCs w:val="24"/>
                <w:lang w:val="et-EE" w:eastAsia="et-EE"/>
                <w14:ligatures w14:val="standardContextual"/>
              </w:rPr>
              <w:tab/>
            </w:r>
            <w:r w:rsidRPr="004F2BEA">
              <w:rPr>
                <w:rStyle w:val="Hperlink"/>
                <w:noProof/>
                <w:lang w:val="et-EE"/>
              </w:rPr>
              <w:t>Erieesmärk (f)</w:t>
            </w:r>
            <w:r w:rsidRPr="004F2BEA">
              <w:rPr>
                <w:rStyle w:val="Hperlink"/>
                <w:bCs/>
                <w:noProof/>
                <w:lang w:val="et-EE"/>
              </w:rPr>
              <w:t xml:space="preserve"> edendada eelkõige ebasoodsas olukorras olevate rühmade võrdset juurdepääsu kvaliteetsele ja kaasavale haridusele ja koolitusele alates alusharidusest ja lapsehoiust läbi üld- ja kutsehariduse ja -õppe kuni kolmanda taseme hariduseni, samuti täiskasvanuharidusele ja -koolitusele, ning sellise hariduse ja koolituse läbimist, sealhulgas hõlbustada õpirännet kõigile ja ligipääsetavust puuetega inimeste jaoks</w:t>
            </w:r>
            <w:r>
              <w:rPr>
                <w:noProof/>
                <w:webHidden/>
              </w:rPr>
              <w:tab/>
            </w:r>
            <w:r>
              <w:rPr>
                <w:noProof/>
                <w:webHidden/>
              </w:rPr>
              <w:fldChar w:fldCharType="begin"/>
            </w:r>
            <w:r>
              <w:rPr>
                <w:noProof/>
                <w:webHidden/>
              </w:rPr>
              <w:instrText xml:space="preserve"> PAGEREF _Toc210486474 \h </w:instrText>
            </w:r>
            <w:r>
              <w:rPr>
                <w:noProof/>
                <w:webHidden/>
              </w:rPr>
            </w:r>
            <w:r>
              <w:rPr>
                <w:noProof/>
                <w:webHidden/>
              </w:rPr>
              <w:fldChar w:fldCharType="separate"/>
            </w:r>
            <w:r>
              <w:rPr>
                <w:noProof/>
                <w:webHidden/>
              </w:rPr>
              <w:t>95</w:t>
            </w:r>
            <w:r>
              <w:rPr>
                <w:noProof/>
                <w:webHidden/>
              </w:rPr>
              <w:fldChar w:fldCharType="end"/>
            </w:r>
          </w:hyperlink>
        </w:p>
        <w:p w14:paraId="1822B148" w14:textId="1CD54712"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75" w:history="1">
            <w:r w:rsidRPr="004F2BEA">
              <w:rPr>
                <w:rStyle w:val="Hperlink"/>
                <w:rFonts w:asciiTheme="majorHAnsi" w:hAnsiTheme="majorHAnsi"/>
                <w:noProof/>
                <w:lang w:val="et-EE"/>
              </w:rPr>
              <w:t>2.1.6.5.</w:t>
            </w:r>
            <w:r>
              <w:rPr>
                <w:rFonts w:eastAsiaTheme="minorEastAsia" w:cstheme="minorBidi"/>
                <w:noProof/>
                <w:kern w:val="2"/>
                <w:sz w:val="24"/>
                <w:szCs w:val="24"/>
                <w:lang w:val="et-EE" w:eastAsia="et-EE"/>
                <w14:ligatures w14:val="standardContextual"/>
              </w:rPr>
              <w:tab/>
            </w:r>
            <w:r w:rsidRPr="004F2BEA">
              <w:rPr>
                <w:rStyle w:val="Hperlink"/>
                <w:bCs/>
                <w:noProof/>
                <w:lang w:val="et-EE"/>
              </w:rPr>
              <w:t>Erieesmärk</w:t>
            </w:r>
            <w:r w:rsidRPr="004F2BEA">
              <w:rPr>
                <w:rStyle w:val="Hperlink"/>
                <w:noProof/>
                <w:lang w:val="et-EE"/>
              </w:rPr>
              <w:t>: (g) edendada elukestvat õpet, eelkõige kõigile kättesaadavaid paindlikke oskuste täiendamise ja ümberõppe võimalusi, võttes arvesse ettevõtlus- ja digioskusi, paremini prognoosida muutusi ja uusi vajalikke oskusi tööturu vajaduste põhjal, hõlbustada karjäärialaseid üleminekuid ning soodustada ametialast liikuvust</w:t>
            </w:r>
            <w:r>
              <w:rPr>
                <w:noProof/>
                <w:webHidden/>
              </w:rPr>
              <w:tab/>
            </w:r>
            <w:r>
              <w:rPr>
                <w:noProof/>
                <w:webHidden/>
              </w:rPr>
              <w:fldChar w:fldCharType="begin"/>
            </w:r>
            <w:r>
              <w:rPr>
                <w:noProof/>
                <w:webHidden/>
              </w:rPr>
              <w:instrText xml:space="preserve"> PAGEREF _Toc210486475 \h </w:instrText>
            </w:r>
            <w:r>
              <w:rPr>
                <w:noProof/>
                <w:webHidden/>
              </w:rPr>
            </w:r>
            <w:r>
              <w:rPr>
                <w:noProof/>
                <w:webHidden/>
              </w:rPr>
              <w:fldChar w:fldCharType="separate"/>
            </w:r>
            <w:r>
              <w:rPr>
                <w:noProof/>
                <w:webHidden/>
              </w:rPr>
              <w:t>98</w:t>
            </w:r>
            <w:r>
              <w:rPr>
                <w:noProof/>
                <w:webHidden/>
              </w:rPr>
              <w:fldChar w:fldCharType="end"/>
            </w:r>
          </w:hyperlink>
        </w:p>
        <w:p w14:paraId="05F7DCFE" w14:textId="4F43C31A"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76" w:history="1">
            <w:r w:rsidRPr="004F2BEA">
              <w:rPr>
                <w:rStyle w:val="Hperlink"/>
                <w:rFonts w:asciiTheme="majorHAnsi" w:hAnsiTheme="majorHAnsi"/>
                <w:noProof/>
                <w:lang w:val="et-EE"/>
              </w:rPr>
              <w:t>2.1.6.6.</w:t>
            </w:r>
            <w:r>
              <w:rPr>
                <w:rFonts w:eastAsiaTheme="minorEastAsia" w:cstheme="minorBidi"/>
                <w:noProof/>
                <w:kern w:val="2"/>
                <w:sz w:val="24"/>
                <w:szCs w:val="24"/>
                <w:lang w:val="et-EE" w:eastAsia="et-EE"/>
                <w14:ligatures w14:val="standardContextual"/>
              </w:rPr>
              <w:tab/>
            </w:r>
            <w:r w:rsidRPr="004F2BEA">
              <w:rPr>
                <w:rStyle w:val="Hperlink"/>
                <w:bCs/>
                <w:noProof/>
                <w:lang w:val="et-EE"/>
              </w:rPr>
              <w:t>Erieesmärk</w:t>
            </w:r>
            <w:r w:rsidRPr="004F2BEA">
              <w:rPr>
                <w:rStyle w:val="Hperlink"/>
                <w:noProof/>
                <w:lang w:val="et-EE"/>
              </w:rPr>
              <w:t xml:space="preserve"> (h) </w:t>
            </w:r>
            <w:r w:rsidRPr="004F2BEA">
              <w:rPr>
                <w:rStyle w:val="Hperlink"/>
                <w:bCs/>
                <w:noProof/>
                <w:lang w:val="et-EE"/>
              </w:rPr>
              <w:t>soodustada aktiivset kaasamist, et edendada võrdseid võimalusi, diskrimineerimiskeeldu ja aktiivset osalemist, ning parandada eelkõige ebasoodsas olukorras olevate rühmade tööalast konkurentsivõimet</w:t>
            </w:r>
            <w:r>
              <w:rPr>
                <w:noProof/>
                <w:webHidden/>
              </w:rPr>
              <w:tab/>
            </w:r>
            <w:r>
              <w:rPr>
                <w:noProof/>
                <w:webHidden/>
              </w:rPr>
              <w:fldChar w:fldCharType="begin"/>
            </w:r>
            <w:r>
              <w:rPr>
                <w:noProof/>
                <w:webHidden/>
              </w:rPr>
              <w:instrText xml:space="preserve"> PAGEREF _Toc210486476 \h </w:instrText>
            </w:r>
            <w:r>
              <w:rPr>
                <w:noProof/>
                <w:webHidden/>
              </w:rPr>
            </w:r>
            <w:r>
              <w:rPr>
                <w:noProof/>
                <w:webHidden/>
              </w:rPr>
              <w:fldChar w:fldCharType="separate"/>
            </w:r>
            <w:r>
              <w:rPr>
                <w:noProof/>
                <w:webHidden/>
              </w:rPr>
              <w:t>103</w:t>
            </w:r>
            <w:r>
              <w:rPr>
                <w:noProof/>
                <w:webHidden/>
              </w:rPr>
              <w:fldChar w:fldCharType="end"/>
            </w:r>
          </w:hyperlink>
        </w:p>
        <w:p w14:paraId="10E5BAD7" w14:textId="2C61C3D0"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77" w:history="1">
            <w:r w:rsidRPr="004F2BEA">
              <w:rPr>
                <w:rStyle w:val="Hperlink"/>
                <w:rFonts w:asciiTheme="majorHAnsi" w:hAnsiTheme="majorHAnsi"/>
                <w:noProof/>
                <w:lang w:val="et-EE"/>
              </w:rPr>
              <w:t>2.1.6.7.</w:t>
            </w:r>
            <w:r>
              <w:rPr>
                <w:rFonts w:eastAsiaTheme="minorEastAsia" w:cstheme="minorBidi"/>
                <w:noProof/>
                <w:kern w:val="2"/>
                <w:sz w:val="24"/>
                <w:szCs w:val="24"/>
                <w:lang w:val="et-EE" w:eastAsia="et-EE"/>
                <w14:ligatures w14:val="standardContextual"/>
              </w:rPr>
              <w:tab/>
            </w:r>
            <w:r w:rsidRPr="004F2BEA">
              <w:rPr>
                <w:rStyle w:val="Hperlink"/>
                <w:noProof/>
                <w:lang w:val="et-EE"/>
              </w:rPr>
              <w:t>Erieesmärk</w:t>
            </w:r>
            <w:r w:rsidRPr="004F2BEA">
              <w:rPr>
                <w:rStyle w:val="Hperlink"/>
                <w:bCs/>
                <w:noProof/>
                <w:lang w:val="et-EE"/>
              </w:rPr>
              <w:t xml:space="preserve"> (k) parandada võrdset ja õigeaegset juurdepääsu kvaliteetsetele, kestlikele ja taskukohastele teenustele, sealhulgas teenustele, millega parandatakse eluaseme ja isikukeskse hoolduse, sealhulgas tervishoiu kättesaadavust; ajakohastada sotsiaalkaitsesüsteeme, sealhulgas parandada juurdepääsu sotsiaalkaitsele, pöörates erilist tähelepanu lastele ja ebasoodsas olukorras olevatele rühmadele; parandada tervishoiusüsteemide ja pikaajalise hoolduse teenuste kättesaadavust (sealhulgas puuetega inimeste jaoks), tõhusust ja vastupanuvõimet</w:t>
            </w:r>
            <w:r>
              <w:rPr>
                <w:noProof/>
                <w:webHidden/>
              </w:rPr>
              <w:tab/>
            </w:r>
            <w:r>
              <w:rPr>
                <w:noProof/>
                <w:webHidden/>
              </w:rPr>
              <w:fldChar w:fldCharType="begin"/>
            </w:r>
            <w:r>
              <w:rPr>
                <w:noProof/>
                <w:webHidden/>
              </w:rPr>
              <w:instrText xml:space="preserve"> PAGEREF _Toc210486477 \h </w:instrText>
            </w:r>
            <w:r>
              <w:rPr>
                <w:noProof/>
                <w:webHidden/>
              </w:rPr>
            </w:r>
            <w:r>
              <w:rPr>
                <w:noProof/>
                <w:webHidden/>
              </w:rPr>
              <w:fldChar w:fldCharType="separate"/>
            </w:r>
            <w:r>
              <w:rPr>
                <w:noProof/>
                <w:webHidden/>
              </w:rPr>
              <w:t>107</w:t>
            </w:r>
            <w:r>
              <w:rPr>
                <w:noProof/>
                <w:webHidden/>
              </w:rPr>
              <w:fldChar w:fldCharType="end"/>
            </w:r>
          </w:hyperlink>
        </w:p>
        <w:p w14:paraId="583D9748" w14:textId="05912D18"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78" w:history="1">
            <w:r w:rsidRPr="004F2BEA">
              <w:rPr>
                <w:rStyle w:val="Hperlink"/>
                <w:rFonts w:asciiTheme="majorHAnsi" w:hAnsiTheme="majorHAnsi"/>
                <w:noProof/>
                <w:lang w:val="et-EE"/>
              </w:rPr>
              <w:t>2.1.6.8.</w:t>
            </w:r>
            <w:r>
              <w:rPr>
                <w:rFonts w:eastAsiaTheme="minorEastAsia" w:cstheme="minorBidi"/>
                <w:noProof/>
                <w:kern w:val="2"/>
                <w:sz w:val="24"/>
                <w:szCs w:val="24"/>
                <w:lang w:val="et-EE" w:eastAsia="et-EE"/>
                <w14:ligatures w14:val="standardContextual"/>
              </w:rPr>
              <w:tab/>
            </w:r>
            <w:r w:rsidRPr="004F2BEA">
              <w:rPr>
                <w:rStyle w:val="Hperlink"/>
                <w:bCs/>
                <w:noProof/>
                <w:lang w:val="et-EE"/>
              </w:rPr>
              <w:t>Erieesmärk</w:t>
            </w:r>
            <w:r w:rsidRPr="004F2BEA">
              <w:rPr>
                <w:rStyle w:val="Hperlink"/>
                <w:noProof/>
                <w:lang w:val="et-EE"/>
              </w:rPr>
              <w:t xml:space="preserve"> (ii) </w:t>
            </w:r>
            <w:r w:rsidRPr="004F2BEA">
              <w:rPr>
                <w:rStyle w:val="Hperlink"/>
                <w:bCs/>
                <w:noProof/>
                <w:lang w:val="et-EE"/>
              </w:rPr>
              <w:t>hariduse, koolituse ja elukestva õppe valdkonna kaasavatele ja kvaliteetsetele teenustele võrdse juurdepääsu parandamine, arendades juurdepääsetavat taristut, sealhulgas tugevdades vastupidavust seoses kaug- ja e-õppe ja -koolitusega</w:t>
            </w:r>
            <w:r>
              <w:rPr>
                <w:noProof/>
                <w:webHidden/>
              </w:rPr>
              <w:tab/>
            </w:r>
            <w:r>
              <w:rPr>
                <w:noProof/>
                <w:webHidden/>
              </w:rPr>
              <w:fldChar w:fldCharType="begin"/>
            </w:r>
            <w:r>
              <w:rPr>
                <w:noProof/>
                <w:webHidden/>
              </w:rPr>
              <w:instrText xml:space="preserve"> PAGEREF _Toc210486478 \h </w:instrText>
            </w:r>
            <w:r>
              <w:rPr>
                <w:noProof/>
                <w:webHidden/>
              </w:rPr>
            </w:r>
            <w:r>
              <w:rPr>
                <w:noProof/>
                <w:webHidden/>
              </w:rPr>
              <w:fldChar w:fldCharType="separate"/>
            </w:r>
            <w:r>
              <w:rPr>
                <w:noProof/>
                <w:webHidden/>
              </w:rPr>
              <w:t>112</w:t>
            </w:r>
            <w:r>
              <w:rPr>
                <w:noProof/>
                <w:webHidden/>
              </w:rPr>
              <w:fldChar w:fldCharType="end"/>
            </w:r>
          </w:hyperlink>
        </w:p>
        <w:p w14:paraId="4DE18271" w14:textId="7B6C019C"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79" w:history="1">
            <w:r w:rsidRPr="004F2BEA">
              <w:rPr>
                <w:rStyle w:val="Hperlink"/>
                <w:rFonts w:asciiTheme="majorHAnsi" w:hAnsiTheme="majorHAnsi"/>
                <w:noProof/>
                <w:lang w:val="et-EE"/>
              </w:rPr>
              <w:t>2.1.6.9.</w:t>
            </w:r>
            <w:r>
              <w:rPr>
                <w:rFonts w:eastAsiaTheme="minorEastAsia" w:cstheme="minorBidi"/>
                <w:noProof/>
                <w:kern w:val="2"/>
                <w:sz w:val="24"/>
                <w:szCs w:val="24"/>
                <w:lang w:val="et-EE" w:eastAsia="et-EE"/>
                <w14:ligatures w14:val="standardContextual"/>
              </w:rPr>
              <w:tab/>
            </w:r>
            <w:r w:rsidRPr="004F2BEA">
              <w:rPr>
                <w:rStyle w:val="Hperlink"/>
                <w:bCs/>
                <w:noProof/>
                <w:lang w:val="et-EE"/>
              </w:rPr>
              <w:t>Erieesmärk</w:t>
            </w:r>
            <w:r w:rsidRPr="004F2BEA">
              <w:rPr>
                <w:rStyle w:val="Hperlink"/>
                <w:noProof/>
                <w:lang w:val="et-EE"/>
              </w:rPr>
              <w:t>: (iii)</w:t>
            </w:r>
            <w:r w:rsidRPr="004F2BEA">
              <w:rPr>
                <w:rStyle w:val="Hperlink"/>
                <w:bCs/>
                <w:noProof/>
                <w:lang w:val="et-EE"/>
              </w:rPr>
              <w:t xml:space="preserve"> tõrjutud kogukondade, madala sissetulekuga leibkondade ja ebasoodsas olukorras olevate rühmade, sealhulgas erivajadustega inimeste sotsiaal-majandusliku kaasamise edendamine integreeritud meetmete, muu hulgas eluaseme- ja sotsiaalteenuste kaudu</w:t>
            </w:r>
            <w:r>
              <w:rPr>
                <w:noProof/>
                <w:webHidden/>
              </w:rPr>
              <w:tab/>
            </w:r>
            <w:r>
              <w:rPr>
                <w:noProof/>
                <w:webHidden/>
              </w:rPr>
              <w:fldChar w:fldCharType="begin"/>
            </w:r>
            <w:r>
              <w:rPr>
                <w:noProof/>
                <w:webHidden/>
              </w:rPr>
              <w:instrText xml:space="preserve"> PAGEREF _Toc210486479 \h </w:instrText>
            </w:r>
            <w:r>
              <w:rPr>
                <w:noProof/>
                <w:webHidden/>
              </w:rPr>
            </w:r>
            <w:r>
              <w:rPr>
                <w:noProof/>
                <w:webHidden/>
              </w:rPr>
              <w:fldChar w:fldCharType="separate"/>
            </w:r>
            <w:r>
              <w:rPr>
                <w:noProof/>
                <w:webHidden/>
              </w:rPr>
              <w:t>116</w:t>
            </w:r>
            <w:r>
              <w:rPr>
                <w:noProof/>
                <w:webHidden/>
              </w:rPr>
              <w:fldChar w:fldCharType="end"/>
            </w:r>
          </w:hyperlink>
        </w:p>
        <w:p w14:paraId="5F56085C" w14:textId="3F12A46F" w:rsidR="00024763" w:rsidRDefault="00024763">
          <w:pPr>
            <w:pStyle w:val="SK3"/>
            <w:tabs>
              <w:tab w:val="left" w:pos="1440"/>
              <w:tab w:val="right" w:leader="dot" w:pos="9628"/>
            </w:tabs>
            <w:rPr>
              <w:rFonts w:eastAsiaTheme="minorEastAsia" w:cstheme="minorBidi"/>
              <w:i w:val="0"/>
              <w:iCs w:val="0"/>
              <w:noProof/>
              <w:kern w:val="2"/>
              <w:sz w:val="24"/>
              <w:szCs w:val="24"/>
              <w:lang w:val="et-EE" w:eastAsia="et-EE"/>
              <w14:ligatures w14:val="standardContextual"/>
            </w:rPr>
          </w:pPr>
          <w:hyperlink w:anchor="_Toc210486480" w:history="1">
            <w:r w:rsidRPr="004F2BEA">
              <w:rPr>
                <w:rStyle w:val="Hperlink"/>
                <w:noProof/>
                <w:lang w:val="et-EE"/>
              </w:rPr>
              <w:t>2.1.7.</w:t>
            </w:r>
            <w:r>
              <w:rPr>
                <w:rFonts w:eastAsiaTheme="minorEastAsia" w:cstheme="minorBidi"/>
                <w:i w:val="0"/>
                <w:iCs w:val="0"/>
                <w:noProof/>
                <w:kern w:val="2"/>
                <w:sz w:val="24"/>
                <w:szCs w:val="24"/>
                <w:lang w:val="et-EE" w:eastAsia="et-EE"/>
                <w14:ligatures w14:val="standardContextual"/>
              </w:rPr>
              <w:tab/>
            </w:r>
            <w:r w:rsidRPr="004F2BEA">
              <w:rPr>
                <w:rStyle w:val="Hperlink"/>
                <w:noProof/>
                <w:lang w:val="et-EE"/>
              </w:rPr>
              <w:t>Prioriteet: Innovaatilised kogukondlikud lahendused sotsiaalhoolekandes</w:t>
            </w:r>
            <w:r>
              <w:rPr>
                <w:noProof/>
                <w:webHidden/>
              </w:rPr>
              <w:tab/>
            </w:r>
            <w:r>
              <w:rPr>
                <w:noProof/>
                <w:webHidden/>
              </w:rPr>
              <w:fldChar w:fldCharType="begin"/>
            </w:r>
            <w:r>
              <w:rPr>
                <w:noProof/>
                <w:webHidden/>
              </w:rPr>
              <w:instrText xml:space="preserve"> PAGEREF _Toc210486480 \h </w:instrText>
            </w:r>
            <w:r>
              <w:rPr>
                <w:noProof/>
                <w:webHidden/>
              </w:rPr>
            </w:r>
            <w:r>
              <w:rPr>
                <w:noProof/>
                <w:webHidden/>
              </w:rPr>
              <w:fldChar w:fldCharType="separate"/>
            </w:r>
            <w:r>
              <w:rPr>
                <w:noProof/>
                <w:webHidden/>
              </w:rPr>
              <w:t>119</w:t>
            </w:r>
            <w:r>
              <w:rPr>
                <w:noProof/>
                <w:webHidden/>
              </w:rPr>
              <w:fldChar w:fldCharType="end"/>
            </w:r>
          </w:hyperlink>
        </w:p>
        <w:p w14:paraId="028B8D10" w14:textId="7C04549D"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81" w:history="1">
            <w:r w:rsidRPr="004F2BEA">
              <w:rPr>
                <w:rStyle w:val="Hperlink"/>
                <w:rFonts w:asciiTheme="majorHAnsi" w:hAnsiTheme="majorHAnsi"/>
                <w:noProof/>
                <w:lang w:val="et-EE"/>
              </w:rPr>
              <w:t>2.1.7.1.</w:t>
            </w:r>
            <w:r>
              <w:rPr>
                <w:rFonts w:eastAsiaTheme="minorEastAsia" w:cstheme="minorBidi"/>
                <w:noProof/>
                <w:kern w:val="2"/>
                <w:sz w:val="24"/>
                <w:szCs w:val="24"/>
                <w:lang w:val="et-EE" w:eastAsia="et-EE"/>
                <w14:ligatures w14:val="standardContextual"/>
              </w:rPr>
              <w:tab/>
            </w:r>
            <w:r w:rsidRPr="004F2BEA">
              <w:rPr>
                <w:rStyle w:val="Hperlink"/>
                <w:bCs/>
                <w:noProof/>
                <w:lang w:val="et-EE"/>
              </w:rPr>
              <w:t>Erieesmärk (k) parandada võrdset ja õigeaegset juurdepääsu kvaliteetsetele, kestlikele ja taskukohastele teenustele, sealhulgas teenustele, millega parandatakse eluaseme ja isikukeskse hoolduse, sealhulgas tervishoiu kättesaadavust; ajakohastada sotsiaalkaitsesüsteeme, sealhulgas parandada juurdepääsu sotsiaalkaitsele, pöörates erilist tähelepanu lastele ja ebasoodsas olukorras olevatele rühmadele; parandada tervishoiusüsteemide ja pikaajalise hoolduse teenuste kättesaadavust (sealhulgas puuetega inimeste jaoks), tõhusust ja vastupanuvõimet</w:t>
            </w:r>
            <w:r>
              <w:rPr>
                <w:noProof/>
                <w:webHidden/>
              </w:rPr>
              <w:tab/>
            </w:r>
            <w:r>
              <w:rPr>
                <w:noProof/>
                <w:webHidden/>
              </w:rPr>
              <w:fldChar w:fldCharType="begin"/>
            </w:r>
            <w:r>
              <w:rPr>
                <w:noProof/>
                <w:webHidden/>
              </w:rPr>
              <w:instrText xml:space="preserve"> PAGEREF _Toc210486481 \h </w:instrText>
            </w:r>
            <w:r>
              <w:rPr>
                <w:noProof/>
                <w:webHidden/>
              </w:rPr>
            </w:r>
            <w:r>
              <w:rPr>
                <w:noProof/>
                <w:webHidden/>
              </w:rPr>
              <w:fldChar w:fldCharType="separate"/>
            </w:r>
            <w:r>
              <w:rPr>
                <w:noProof/>
                <w:webHidden/>
              </w:rPr>
              <w:t>119</w:t>
            </w:r>
            <w:r>
              <w:rPr>
                <w:noProof/>
                <w:webHidden/>
              </w:rPr>
              <w:fldChar w:fldCharType="end"/>
            </w:r>
          </w:hyperlink>
        </w:p>
        <w:p w14:paraId="3EAF57E9" w14:textId="1F9E429E" w:rsidR="00024763" w:rsidRDefault="00024763">
          <w:pPr>
            <w:pStyle w:val="SK3"/>
            <w:tabs>
              <w:tab w:val="left" w:pos="1440"/>
              <w:tab w:val="right" w:leader="dot" w:pos="9628"/>
            </w:tabs>
            <w:rPr>
              <w:rFonts w:eastAsiaTheme="minorEastAsia" w:cstheme="minorBidi"/>
              <w:i w:val="0"/>
              <w:iCs w:val="0"/>
              <w:noProof/>
              <w:kern w:val="2"/>
              <w:sz w:val="24"/>
              <w:szCs w:val="24"/>
              <w:lang w:val="et-EE" w:eastAsia="et-EE"/>
              <w14:ligatures w14:val="standardContextual"/>
            </w:rPr>
          </w:pPr>
          <w:hyperlink w:anchor="_Toc210486482" w:history="1">
            <w:r w:rsidRPr="004F2BEA">
              <w:rPr>
                <w:rStyle w:val="Hperlink"/>
                <w:noProof/>
                <w:lang w:val="et-EE"/>
              </w:rPr>
              <w:t>2.1.8.</w:t>
            </w:r>
            <w:r>
              <w:rPr>
                <w:rFonts w:eastAsiaTheme="minorEastAsia" w:cstheme="minorBidi"/>
                <w:i w:val="0"/>
                <w:iCs w:val="0"/>
                <w:noProof/>
                <w:kern w:val="2"/>
                <w:sz w:val="24"/>
                <w:szCs w:val="24"/>
                <w:lang w:val="et-EE" w:eastAsia="et-EE"/>
                <w14:ligatures w14:val="standardContextual"/>
              </w:rPr>
              <w:tab/>
            </w:r>
            <w:r w:rsidRPr="004F2BEA">
              <w:rPr>
                <w:rStyle w:val="Hperlink"/>
                <w:noProof/>
                <w:lang w:val="et-EE"/>
              </w:rPr>
              <w:t>Prioriteet: Materiaalse puuduse vähendamine</w:t>
            </w:r>
            <w:r>
              <w:rPr>
                <w:noProof/>
                <w:webHidden/>
              </w:rPr>
              <w:tab/>
            </w:r>
            <w:r>
              <w:rPr>
                <w:noProof/>
                <w:webHidden/>
              </w:rPr>
              <w:fldChar w:fldCharType="begin"/>
            </w:r>
            <w:r>
              <w:rPr>
                <w:noProof/>
                <w:webHidden/>
              </w:rPr>
              <w:instrText xml:space="preserve"> PAGEREF _Toc210486482 \h </w:instrText>
            </w:r>
            <w:r>
              <w:rPr>
                <w:noProof/>
                <w:webHidden/>
              </w:rPr>
            </w:r>
            <w:r>
              <w:rPr>
                <w:noProof/>
                <w:webHidden/>
              </w:rPr>
              <w:fldChar w:fldCharType="separate"/>
            </w:r>
            <w:r>
              <w:rPr>
                <w:noProof/>
                <w:webHidden/>
              </w:rPr>
              <w:t>122</w:t>
            </w:r>
            <w:r>
              <w:rPr>
                <w:noProof/>
                <w:webHidden/>
              </w:rPr>
              <w:fldChar w:fldCharType="end"/>
            </w:r>
          </w:hyperlink>
        </w:p>
        <w:p w14:paraId="67CC48DB" w14:textId="48D45030"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83" w:history="1">
            <w:r w:rsidRPr="004F2BEA">
              <w:rPr>
                <w:rStyle w:val="Hperlink"/>
                <w:rFonts w:asciiTheme="majorHAnsi" w:hAnsiTheme="majorHAnsi"/>
                <w:noProof/>
                <w:lang w:val="et-EE"/>
              </w:rPr>
              <w:t>2.1.8.1.</w:t>
            </w:r>
            <w:r>
              <w:rPr>
                <w:rFonts w:eastAsiaTheme="minorEastAsia" w:cstheme="minorBidi"/>
                <w:noProof/>
                <w:kern w:val="2"/>
                <w:sz w:val="24"/>
                <w:szCs w:val="24"/>
                <w:lang w:val="et-EE" w:eastAsia="et-EE"/>
                <w14:ligatures w14:val="standardContextual"/>
              </w:rPr>
              <w:tab/>
            </w:r>
            <w:r w:rsidRPr="004F2BEA">
              <w:rPr>
                <w:rStyle w:val="Hperlink"/>
                <w:noProof/>
                <w:lang w:val="et-EE"/>
              </w:rPr>
              <w:t>Erieesmärk: (m)</w:t>
            </w:r>
            <w:r w:rsidRPr="004F2BEA">
              <w:rPr>
                <w:rStyle w:val="Hperlink"/>
                <w:bCs/>
                <w:noProof/>
                <w:lang w:val="et-EE"/>
              </w:rPr>
              <w:t xml:space="preserve"> vähendada materiaalset puudust, andes toidu- ja/või esmast materiaalset abi enim puudust kannatavatele isikutele, sealhulgas lastele, ning võtta kaasnevaid meetmeid, mis toetavad nende isikute sotsiaalset kaasamist</w:t>
            </w:r>
            <w:r>
              <w:rPr>
                <w:noProof/>
                <w:webHidden/>
              </w:rPr>
              <w:tab/>
            </w:r>
            <w:r>
              <w:rPr>
                <w:noProof/>
                <w:webHidden/>
              </w:rPr>
              <w:fldChar w:fldCharType="begin"/>
            </w:r>
            <w:r>
              <w:rPr>
                <w:noProof/>
                <w:webHidden/>
              </w:rPr>
              <w:instrText xml:space="preserve"> PAGEREF _Toc210486483 \h </w:instrText>
            </w:r>
            <w:r>
              <w:rPr>
                <w:noProof/>
                <w:webHidden/>
              </w:rPr>
            </w:r>
            <w:r>
              <w:rPr>
                <w:noProof/>
                <w:webHidden/>
              </w:rPr>
              <w:fldChar w:fldCharType="separate"/>
            </w:r>
            <w:r>
              <w:rPr>
                <w:noProof/>
                <w:webHidden/>
              </w:rPr>
              <w:t>123</w:t>
            </w:r>
            <w:r>
              <w:rPr>
                <w:noProof/>
                <w:webHidden/>
              </w:rPr>
              <w:fldChar w:fldCharType="end"/>
            </w:r>
          </w:hyperlink>
        </w:p>
        <w:p w14:paraId="2313E7C8" w14:textId="0AE94BC4" w:rsidR="00024763" w:rsidRDefault="00024763">
          <w:pPr>
            <w:pStyle w:val="SK3"/>
            <w:tabs>
              <w:tab w:val="left" w:pos="1440"/>
              <w:tab w:val="right" w:leader="dot" w:pos="9628"/>
            </w:tabs>
            <w:rPr>
              <w:rFonts w:eastAsiaTheme="minorEastAsia" w:cstheme="minorBidi"/>
              <w:i w:val="0"/>
              <w:iCs w:val="0"/>
              <w:noProof/>
              <w:kern w:val="2"/>
              <w:sz w:val="24"/>
              <w:szCs w:val="24"/>
              <w:lang w:val="et-EE" w:eastAsia="et-EE"/>
              <w14:ligatures w14:val="standardContextual"/>
            </w:rPr>
          </w:pPr>
          <w:hyperlink w:anchor="_Toc210486484" w:history="1">
            <w:r w:rsidRPr="004F2BEA">
              <w:rPr>
                <w:rStyle w:val="Hperlink"/>
                <w:noProof/>
                <w:lang w:val="et-EE"/>
              </w:rPr>
              <w:t>2.1.9.</w:t>
            </w:r>
            <w:r>
              <w:rPr>
                <w:rFonts w:eastAsiaTheme="minorEastAsia" w:cstheme="minorBidi"/>
                <w:i w:val="0"/>
                <w:iCs w:val="0"/>
                <w:noProof/>
                <w:kern w:val="2"/>
                <w:sz w:val="24"/>
                <w:szCs w:val="24"/>
                <w:lang w:val="et-EE" w:eastAsia="et-EE"/>
                <w14:ligatures w14:val="standardContextual"/>
              </w:rPr>
              <w:tab/>
            </w:r>
            <w:r w:rsidRPr="004F2BEA">
              <w:rPr>
                <w:rStyle w:val="Hperlink"/>
                <w:noProof/>
                <w:lang w:val="et-EE"/>
              </w:rPr>
              <w:t>Prioriteet: Inimestele lähedasem Eesti</w:t>
            </w:r>
            <w:r>
              <w:rPr>
                <w:noProof/>
                <w:webHidden/>
              </w:rPr>
              <w:tab/>
            </w:r>
            <w:r>
              <w:rPr>
                <w:noProof/>
                <w:webHidden/>
              </w:rPr>
              <w:fldChar w:fldCharType="begin"/>
            </w:r>
            <w:r>
              <w:rPr>
                <w:noProof/>
                <w:webHidden/>
              </w:rPr>
              <w:instrText xml:space="preserve"> PAGEREF _Toc210486484 \h </w:instrText>
            </w:r>
            <w:r>
              <w:rPr>
                <w:noProof/>
                <w:webHidden/>
              </w:rPr>
            </w:r>
            <w:r>
              <w:rPr>
                <w:noProof/>
                <w:webHidden/>
              </w:rPr>
              <w:fldChar w:fldCharType="separate"/>
            </w:r>
            <w:r>
              <w:rPr>
                <w:noProof/>
                <w:webHidden/>
              </w:rPr>
              <w:t>125</w:t>
            </w:r>
            <w:r>
              <w:rPr>
                <w:noProof/>
                <w:webHidden/>
              </w:rPr>
              <w:fldChar w:fldCharType="end"/>
            </w:r>
          </w:hyperlink>
        </w:p>
        <w:p w14:paraId="4DAF9E8D" w14:textId="7D5B12B6"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85" w:history="1">
            <w:r w:rsidRPr="004F2BEA">
              <w:rPr>
                <w:rStyle w:val="Hperlink"/>
                <w:rFonts w:asciiTheme="majorHAnsi" w:hAnsiTheme="majorHAnsi"/>
                <w:noProof/>
                <w:lang w:val="et-EE"/>
              </w:rPr>
              <w:t>2.1.9.1.</w:t>
            </w:r>
            <w:r>
              <w:rPr>
                <w:rFonts w:eastAsiaTheme="minorEastAsia" w:cstheme="minorBidi"/>
                <w:noProof/>
                <w:kern w:val="2"/>
                <w:sz w:val="24"/>
                <w:szCs w:val="24"/>
                <w:lang w:val="et-EE" w:eastAsia="et-EE"/>
                <w14:ligatures w14:val="standardContextual"/>
              </w:rPr>
              <w:tab/>
            </w:r>
            <w:r w:rsidRPr="004F2BEA">
              <w:rPr>
                <w:rStyle w:val="Hperlink"/>
                <w:bCs/>
                <w:noProof/>
                <w:lang w:val="et-EE"/>
              </w:rPr>
              <w:t>Erieesmärk: (i) tervikliku ja kaasava sotsiaalse, majandusliku ja keskkonnaalase arengu, kultuuri, looduspärandi, säästva turismi ja julgeoleku soodustamine linnapiirkondades</w:t>
            </w:r>
            <w:r>
              <w:rPr>
                <w:noProof/>
                <w:webHidden/>
              </w:rPr>
              <w:tab/>
            </w:r>
            <w:r>
              <w:rPr>
                <w:noProof/>
                <w:webHidden/>
              </w:rPr>
              <w:fldChar w:fldCharType="begin"/>
            </w:r>
            <w:r>
              <w:rPr>
                <w:noProof/>
                <w:webHidden/>
              </w:rPr>
              <w:instrText xml:space="preserve"> PAGEREF _Toc210486485 \h </w:instrText>
            </w:r>
            <w:r>
              <w:rPr>
                <w:noProof/>
                <w:webHidden/>
              </w:rPr>
            </w:r>
            <w:r>
              <w:rPr>
                <w:noProof/>
                <w:webHidden/>
              </w:rPr>
              <w:fldChar w:fldCharType="separate"/>
            </w:r>
            <w:r>
              <w:rPr>
                <w:noProof/>
                <w:webHidden/>
              </w:rPr>
              <w:t>125</w:t>
            </w:r>
            <w:r>
              <w:rPr>
                <w:noProof/>
                <w:webHidden/>
              </w:rPr>
              <w:fldChar w:fldCharType="end"/>
            </w:r>
          </w:hyperlink>
        </w:p>
        <w:p w14:paraId="65625838" w14:textId="0A7C4505"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86" w:history="1">
            <w:r w:rsidRPr="004F2BEA">
              <w:rPr>
                <w:rStyle w:val="Hperlink"/>
                <w:rFonts w:asciiTheme="majorHAnsi" w:hAnsiTheme="majorHAnsi"/>
                <w:noProof/>
                <w:lang w:val="et-EE"/>
              </w:rPr>
              <w:t>2.1.9.2.</w:t>
            </w:r>
            <w:r>
              <w:rPr>
                <w:rFonts w:eastAsiaTheme="minorEastAsia" w:cstheme="minorBidi"/>
                <w:noProof/>
                <w:kern w:val="2"/>
                <w:sz w:val="24"/>
                <w:szCs w:val="24"/>
                <w:lang w:val="et-EE" w:eastAsia="et-EE"/>
                <w14:ligatures w14:val="standardContextual"/>
              </w:rPr>
              <w:tab/>
            </w:r>
            <w:r w:rsidRPr="004F2BEA">
              <w:rPr>
                <w:rStyle w:val="Hperlink"/>
                <w:bCs/>
                <w:noProof/>
                <w:lang w:val="et-EE"/>
              </w:rPr>
              <w:t>Erieesmärk: (ii) tervikliku ja kaasava sotsiaalse, majandusliku ja keskkonnaalase kohaliku arengu, kultuuri, looduspärandi, säästva turismi ja julgeoleku soodustamine mujal kui linnapiirkondades</w:t>
            </w:r>
            <w:r>
              <w:rPr>
                <w:noProof/>
                <w:webHidden/>
              </w:rPr>
              <w:tab/>
            </w:r>
            <w:r>
              <w:rPr>
                <w:noProof/>
                <w:webHidden/>
              </w:rPr>
              <w:fldChar w:fldCharType="begin"/>
            </w:r>
            <w:r>
              <w:rPr>
                <w:noProof/>
                <w:webHidden/>
              </w:rPr>
              <w:instrText xml:space="preserve"> PAGEREF _Toc210486486 \h </w:instrText>
            </w:r>
            <w:r>
              <w:rPr>
                <w:noProof/>
                <w:webHidden/>
              </w:rPr>
            </w:r>
            <w:r>
              <w:rPr>
                <w:noProof/>
                <w:webHidden/>
              </w:rPr>
              <w:fldChar w:fldCharType="separate"/>
            </w:r>
            <w:r>
              <w:rPr>
                <w:noProof/>
                <w:webHidden/>
              </w:rPr>
              <w:t>129</w:t>
            </w:r>
            <w:r>
              <w:rPr>
                <w:noProof/>
                <w:webHidden/>
              </w:rPr>
              <w:fldChar w:fldCharType="end"/>
            </w:r>
          </w:hyperlink>
        </w:p>
        <w:p w14:paraId="08DF43C0" w14:textId="62D52B53" w:rsidR="00024763" w:rsidRDefault="00024763">
          <w:pPr>
            <w:pStyle w:val="SK3"/>
            <w:tabs>
              <w:tab w:val="left" w:pos="1440"/>
              <w:tab w:val="right" w:leader="dot" w:pos="9628"/>
            </w:tabs>
            <w:rPr>
              <w:rFonts w:eastAsiaTheme="minorEastAsia" w:cstheme="minorBidi"/>
              <w:i w:val="0"/>
              <w:iCs w:val="0"/>
              <w:noProof/>
              <w:kern w:val="2"/>
              <w:sz w:val="24"/>
              <w:szCs w:val="24"/>
              <w:lang w:val="et-EE" w:eastAsia="et-EE"/>
              <w14:ligatures w14:val="standardContextual"/>
            </w:rPr>
          </w:pPr>
          <w:hyperlink w:anchor="_Toc210486487" w:history="1">
            <w:r w:rsidRPr="004F2BEA">
              <w:rPr>
                <w:rStyle w:val="Hperlink"/>
                <w:noProof/>
                <w:lang w:val="et-EE"/>
              </w:rPr>
              <w:t>2.1.10.</w:t>
            </w:r>
            <w:r>
              <w:rPr>
                <w:rFonts w:eastAsiaTheme="minorEastAsia" w:cstheme="minorBidi"/>
                <w:i w:val="0"/>
                <w:iCs w:val="0"/>
                <w:noProof/>
                <w:kern w:val="2"/>
                <w:sz w:val="24"/>
                <w:szCs w:val="24"/>
                <w:lang w:val="et-EE" w:eastAsia="et-EE"/>
                <w14:ligatures w14:val="standardContextual"/>
              </w:rPr>
              <w:tab/>
            </w:r>
            <w:r w:rsidRPr="004F2BEA">
              <w:rPr>
                <w:rStyle w:val="Hperlink"/>
                <w:noProof/>
                <w:lang w:val="et-EE"/>
              </w:rPr>
              <w:t>Prioriteet: Õiglane üleminek</w:t>
            </w:r>
            <w:r>
              <w:rPr>
                <w:noProof/>
                <w:webHidden/>
              </w:rPr>
              <w:tab/>
            </w:r>
            <w:r>
              <w:rPr>
                <w:noProof/>
                <w:webHidden/>
              </w:rPr>
              <w:fldChar w:fldCharType="begin"/>
            </w:r>
            <w:r>
              <w:rPr>
                <w:noProof/>
                <w:webHidden/>
              </w:rPr>
              <w:instrText xml:space="preserve"> PAGEREF _Toc210486487 \h </w:instrText>
            </w:r>
            <w:r>
              <w:rPr>
                <w:noProof/>
                <w:webHidden/>
              </w:rPr>
            </w:r>
            <w:r>
              <w:rPr>
                <w:noProof/>
                <w:webHidden/>
              </w:rPr>
              <w:fldChar w:fldCharType="separate"/>
            </w:r>
            <w:r>
              <w:rPr>
                <w:noProof/>
                <w:webHidden/>
              </w:rPr>
              <w:t>135</w:t>
            </w:r>
            <w:r>
              <w:rPr>
                <w:noProof/>
                <w:webHidden/>
              </w:rPr>
              <w:fldChar w:fldCharType="end"/>
            </w:r>
          </w:hyperlink>
        </w:p>
        <w:p w14:paraId="7836C356" w14:textId="432B0BE3" w:rsidR="00024763" w:rsidRDefault="00024763">
          <w:pPr>
            <w:pStyle w:val="SK4"/>
            <w:tabs>
              <w:tab w:val="left" w:pos="1680"/>
              <w:tab w:val="right" w:leader="dot" w:pos="9628"/>
            </w:tabs>
            <w:rPr>
              <w:rFonts w:eastAsiaTheme="minorEastAsia" w:cstheme="minorBidi"/>
              <w:noProof/>
              <w:kern w:val="2"/>
              <w:sz w:val="24"/>
              <w:szCs w:val="24"/>
              <w:lang w:val="et-EE" w:eastAsia="et-EE"/>
              <w14:ligatures w14:val="standardContextual"/>
            </w:rPr>
          </w:pPr>
          <w:hyperlink w:anchor="_Toc210486488" w:history="1">
            <w:r w:rsidRPr="004F2BEA">
              <w:rPr>
                <w:rStyle w:val="Hperlink"/>
                <w:rFonts w:asciiTheme="majorHAnsi" w:hAnsiTheme="majorHAnsi"/>
                <w:noProof/>
                <w:lang w:val="et-EE"/>
              </w:rPr>
              <w:t>2.1.10.1.</w:t>
            </w:r>
            <w:r>
              <w:rPr>
                <w:rFonts w:eastAsiaTheme="minorEastAsia" w:cstheme="minorBidi"/>
                <w:noProof/>
                <w:kern w:val="2"/>
                <w:sz w:val="24"/>
                <w:szCs w:val="24"/>
                <w:lang w:val="et-EE" w:eastAsia="et-EE"/>
                <w14:ligatures w14:val="standardContextual"/>
              </w:rPr>
              <w:tab/>
            </w:r>
            <w:r w:rsidRPr="004F2BEA">
              <w:rPr>
                <w:rStyle w:val="Hperlink"/>
                <w:noProof/>
                <w:lang w:val="et-EE"/>
              </w:rPr>
              <w:t>Erieesmär</w:t>
            </w:r>
            <w:r w:rsidRPr="004F2BEA">
              <w:rPr>
                <w:rStyle w:val="Hperlink"/>
                <w:bCs/>
                <w:noProof/>
                <w:lang w:val="et-EE"/>
              </w:rPr>
              <w:t>k: võimaldada piirkondadel ja inimestel tegeleda liidu 2030. aasta energia- ja kliimaeesmärkide saavutamise ja Pariisi kokkuleppe alusel 2050. aastaks liidu kliimaneutraalsele majandusele ülemineku sotsiaalsete, tööhõivealaste, majanduslike ja keskkonnamõjudega</w:t>
            </w:r>
            <w:r>
              <w:rPr>
                <w:noProof/>
                <w:webHidden/>
              </w:rPr>
              <w:tab/>
            </w:r>
            <w:r>
              <w:rPr>
                <w:noProof/>
                <w:webHidden/>
              </w:rPr>
              <w:fldChar w:fldCharType="begin"/>
            </w:r>
            <w:r>
              <w:rPr>
                <w:noProof/>
                <w:webHidden/>
              </w:rPr>
              <w:instrText xml:space="preserve"> PAGEREF _Toc210486488 \h </w:instrText>
            </w:r>
            <w:r>
              <w:rPr>
                <w:noProof/>
                <w:webHidden/>
              </w:rPr>
            </w:r>
            <w:r>
              <w:rPr>
                <w:noProof/>
                <w:webHidden/>
              </w:rPr>
              <w:fldChar w:fldCharType="separate"/>
            </w:r>
            <w:r>
              <w:rPr>
                <w:noProof/>
                <w:webHidden/>
              </w:rPr>
              <w:t>135</w:t>
            </w:r>
            <w:r>
              <w:rPr>
                <w:noProof/>
                <w:webHidden/>
              </w:rPr>
              <w:fldChar w:fldCharType="end"/>
            </w:r>
          </w:hyperlink>
        </w:p>
        <w:p w14:paraId="67F0A8FC" w14:textId="26B08585" w:rsidR="00024763" w:rsidRDefault="00024763">
          <w:pPr>
            <w:pStyle w:val="SK1"/>
            <w:tabs>
              <w:tab w:val="left" w:pos="480"/>
              <w:tab w:val="right" w:leader="dot" w:pos="9628"/>
            </w:tabs>
            <w:rPr>
              <w:rFonts w:eastAsiaTheme="minorEastAsia" w:cstheme="minorBidi"/>
              <w:b w:val="0"/>
              <w:bCs w:val="0"/>
              <w:caps w:val="0"/>
              <w:noProof/>
              <w:kern w:val="2"/>
              <w:sz w:val="24"/>
              <w:szCs w:val="24"/>
              <w:lang w:val="et-EE" w:eastAsia="et-EE"/>
              <w14:ligatures w14:val="standardContextual"/>
            </w:rPr>
          </w:pPr>
          <w:hyperlink w:anchor="_Toc210486489" w:history="1">
            <w:r w:rsidRPr="004F2BEA">
              <w:rPr>
                <w:rStyle w:val="Hperlink"/>
                <w:noProof/>
                <w:lang w:val="et-EE"/>
              </w:rPr>
              <w:t>3.</w:t>
            </w:r>
            <w:r>
              <w:rPr>
                <w:rFonts w:eastAsiaTheme="minorEastAsia" w:cstheme="minorBidi"/>
                <w:b w:val="0"/>
                <w:bCs w:val="0"/>
                <w:caps w:val="0"/>
                <w:noProof/>
                <w:kern w:val="2"/>
                <w:sz w:val="24"/>
                <w:szCs w:val="24"/>
                <w:lang w:val="et-EE" w:eastAsia="et-EE"/>
                <w14:ligatures w14:val="standardContextual"/>
              </w:rPr>
              <w:tab/>
            </w:r>
            <w:r w:rsidRPr="004F2BEA">
              <w:rPr>
                <w:rStyle w:val="Hperlink"/>
                <w:noProof/>
                <w:lang w:val="et-EE"/>
              </w:rPr>
              <w:t>Rahastamiskava</w:t>
            </w:r>
            <w:r>
              <w:rPr>
                <w:noProof/>
                <w:webHidden/>
              </w:rPr>
              <w:tab/>
            </w:r>
            <w:r>
              <w:rPr>
                <w:noProof/>
                <w:webHidden/>
              </w:rPr>
              <w:fldChar w:fldCharType="begin"/>
            </w:r>
            <w:r>
              <w:rPr>
                <w:noProof/>
                <w:webHidden/>
              </w:rPr>
              <w:instrText xml:space="preserve"> PAGEREF _Toc210486489 \h </w:instrText>
            </w:r>
            <w:r>
              <w:rPr>
                <w:noProof/>
                <w:webHidden/>
              </w:rPr>
            </w:r>
            <w:r>
              <w:rPr>
                <w:noProof/>
                <w:webHidden/>
              </w:rPr>
              <w:fldChar w:fldCharType="separate"/>
            </w:r>
            <w:r>
              <w:rPr>
                <w:noProof/>
                <w:webHidden/>
              </w:rPr>
              <w:t>140</w:t>
            </w:r>
            <w:r>
              <w:rPr>
                <w:noProof/>
                <w:webHidden/>
              </w:rPr>
              <w:fldChar w:fldCharType="end"/>
            </w:r>
          </w:hyperlink>
        </w:p>
        <w:p w14:paraId="168FB75F" w14:textId="4183448F" w:rsidR="00024763" w:rsidRDefault="00024763">
          <w:pPr>
            <w:pStyle w:val="SK2"/>
            <w:tabs>
              <w:tab w:val="left" w:pos="960"/>
              <w:tab w:val="right" w:leader="dot" w:pos="9628"/>
            </w:tabs>
            <w:rPr>
              <w:rFonts w:eastAsiaTheme="minorEastAsia" w:cstheme="minorBidi"/>
              <w:smallCaps w:val="0"/>
              <w:noProof/>
              <w:kern w:val="2"/>
              <w:sz w:val="24"/>
              <w:szCs w:val="24"/>
              <w:lang w:val="et-EE" w:eastAsia="et-EE"/>
              <w14:ligatures w14:val="standardContextual"/>
            </w:rPr>
          </w:pPr>
          <w:hyperlink w:anchor="_Toc210486490" w:history="1">
            <w:r w:rsidRPr="004F2BEA">
              <w:rPr>
                <w:rStyle w:val="Hperlink"/>
                <w:bCs/>
                <w:iCs/>
                <w:noProof/>
                <w:lang w:val="et-EE"/>
              </w:rPr>
              <w:t>3.1.</w:t>
            </w:r>
            <w:r>
              <w:rPr>
                <w:rFonts w:eastAsiaTheme="minorEastAsia" w:cstheme="minorBidi"/>
                <w:smallCaps w:val="0"/>
                <w:noProof/>
                <w:kern w:val="2"/>
                <w:sz w:val="24"/>
                <w:szCs w:val="24"/>
                <w:lang w:val="et-EE" w:eastAsia="et-EE"/>
                <w14:ligatures w14:val="standardContextual"/>
              </w:rPr>
              <w:tab/>
            </w:r>
            <w:r w:rsidRPr="004F2BEA">
              <w:rPr>
                <w:rStyle w:val="Hperlink"/>
                <w:noProof/>
                <w:lang w:val="et-EE"/>
              </w:rPr>
              <w:t>Ümberpaigutused ja panused</w:t>
            </w:r>
            <w:r>
              <w:rPr>
                <w:noProof/>
                <w:webHidden/>
              </w:rPr>
              <w:tab/>
            </w:r>
            <w:r>
              <w:rPr>
                <w:noProof/>
                <w:webHidden/>
              </w:rPr>
              <w:fldChar w:fldCharType="begin"/>
            </w:r>
            <w:r>
              <w:rPr>
                <w:noProof/>
                <w:webHidden/>
              </w:rPr>
              <w:instrText xml:space="preserve"> PAGEREF _Toc210486490 \h </w:instrText>
            </w:r>
            <w:r>
              <w:rPr>
                <w:noProof/>
                <w:webHidden/>
              </w:rPr>
            </w:r>
            <w:r>
              <w:rPr>
                <w:noProof/>
                <w:webHidden/>
              </w:rPr>
              <w:fldChar w:fldCharType="separate"/>
            </w:r>
            <w:r>
              <w:rPr>
                <w:noProof/>
                <w:webHidden/>
              </w:rPr>
              <w:t>140</w:t>
            </w:r>
            <w:r>
              <w:rPr>
                <w:noProof/>
                <w:webHidden/>
              </w:rPr>
              <w:fldChar w:fldCharType="end"/>
            </w:r>
          </w:hyperlink>
        </w:p>
        <w:p w14:paraId="227A799A" w14:textId="1F458A66" w:rsidR="00024763" w:rsidRDefault="00024763">
          <w:pPr>
            <w:pStyle w:val="SK2"/>
            <w:tabs>
              <w:tab w:val="left" w:pos="960"/>
              <w:tab w:val="right" w:leader="dot" w:pos="9628"/>
            </w:tabs>
            <w:rPr>
              <w:rFonts w:eastAsiaTheme="minorEastAsia" w:cstheme="minorBidi"/>
              <w:smallCaps w:val="0"/>
              <w:noProof/>
              <w:kern w:val="2"/>
              <w:sz w:val="24"/>
              <w:szCs w:val="24"/>
              <w:lang w:val="et-EE" w:eastAsia="et-EE"/>
              <w14:ligatures w14:val="standardContextual"/>
            </w:rPr>
          </w:pPr>
          <w:hyperlink w:anchor="_Toc210486491" w:history="1">
            <w:r w:rsidRPr="004F2BEA">
              <w:rPr>
                <w:rStyle w:val="Hperlink"/>
                <w:bCs/>
                <w:iCs/>
                <w:noProof/>
                <w:lang w:val="et-EE"/>
              </w:rPr>
              <w:t>3.2.</w:t>
            </w:r>
            <w:r>
              <w:rPr>
                <w:rFonts w:eastAsiaTheme="minorEastAsia" w:cstheme="minorBidi"/>
                <w:smallCaps w:val="0"/>
                <w:noProof/>
                <w:kern w:val="2"/>
                <w:sz w:val="24"/>
                <w:szCs w:val="24"/>
                <w:lang w:val="et-EE" w:eastAsia="et-EE"/>
                <w14:ligatures w14:val="standardContextual"/>
              </w:rPr>
              <w:tab/>
            </w:r>
            <w:r w:rsidRPr="004F2BEA">
              <w:rPr>
                <w:rStyle w:val="Hperlink"/>
                <w:noProof/>
                <w:lang w:val="et-EE"/>
              </w:rPr>
              <w:t>JTF: eraldised programmis ja ümberpaigutamised</w:t>
            </w:r>
            <w:r>
              <w:rPr>
                <w:noProof/>
                <w:webHidden/>
              </w:rPr>
              <w:tab/>
            </w:r>
            <w:r>
              <w:rPr>
                <w:noProof/>
                <w:webHidden/>
              </w:rPr>
              <w:fldChar w:fldCharType="begin"/>
            </w:r>
            <w:r>
              <w:rPr>
                <w:noProof/>
                <w:webHidden/>
              </w:rPr>
              <w:instrText xml:space="preserve"> PAGEREF _Toc210486491 \h </w:instrText>
            </w:r>
            <w:r>
              <w:rPr>
                <w:noProof/>
                <w:webHidden/>
              </w:rPr>
            </w:r>
            <w:r>
              <w:rPr>
                <w:noProof/>
                <w:webHidden/>
              </w:rPr>
              <w:fldChar w:fldCharType="separate"/>
            </w:r>
            <w:r>
              <w:rPr>
                <w:noProof/>
                <w:webHidden/>
              </w:rPr>
              <w:t>141</w:t>
            </w:r>
            <w:r>
              <w:rPr>
                <w:noProof/>
                <w:webHidden/>
              </w:rPr>
              <w:fldChar w:fldCharType="end"/>
            </w:r>
          </w:hyperlink>
        </w:p>
        <w:p w14:paraId="4F97C45D" w14:textId="772EED91" w:rsidR="00024763" w:rsidRDefault="00024763">
          <w:pPr>
            <w:pStyle w:val="SK2"/>
            <w:tabs>
              <w:tab w:val="left" w:pos="960"/>
              <w:tab w:val="right" w:leader="dot" w:pos="9628"/>
            </w:tabs>
            <w:rPr>
              <w:rFonts w:eastAsiaTheme="minorEastAsia" w:cstheme="minorBidi"/>
              <w:smallCaps w:val="0"/>
              <w:noProof/>
              <w:kern w:val="2"/>
              <w:sz w:val="24"/>
              <w:szCs w:val="24"/>
              <w:lang w:val="et-EE" w:eastAsia="et-EE"/>
              <w14:ligatures w14:val="standardContextual"/>
            </w:rPr>
          </w:pPr>
          <w:hyperlink w:anchor="_Toc210486492" w:history="1">
            <w:r w:rsidRPr="004F2BEA">
              <w:rPr>
                <w:rStyle w:val="Hperlink"/>
                <w:bCs/>
                <w:iCs/>
                <w:noProof/>
                <w:lang w:val="et-EE"/>
              </w:rPr>
              <w:t>3.3.</w:t>
            </w:r>
            <w:r>
              <w:rPr>
                <w:rFonts w:eastAsiaTheme="minorEastAsia" w:cstheme="minorBidi"/>
                <w:smallCaps w:val="0"/>
                <w:noProof/>
                <w:kern w:val="2"/>
                <w:sz w:val="24"/>
                <w:szCs w:val="24"/>
                <w:lang w:val="et-EE" w:eastAsia="et-EE"/>
                <w14:ligatures w14:val="standardContextual"/>
              </w:rPr>
              <w:tab/>
            </w:r>
            <w:r w:rsidRPr="004F2BEA">
              <w:rPr>
                <w:rStyle w:val="Hperlink"/>
                <w:noProof/>
                <w:lang w:val="et-EE"/>
              </w:rPr>
              <w:t>Rahalised assigneeringud aastate kaupa</w:t>
            </w:r>
            <w:r>
              <w:rPr>
                <w:noProof/>
                <w:webHidden/>
              </w:rPr>
              <w:tab/>
            </w:r>
            <w:r>
              <w:rPr>
                <w:noProof/>
                <w:webHidden/>
              </w:rPr>
              <w:fldChar w:fldCharType="begin"/>
            </w:r>
            <w:r>
              <w:rPr>
                <w:noProof/>
                <w:webHidden/>
              </w:rPr>
              <w:instrText xml:space="preserve"> PAGEREF _Toc210486492 \h </w:instrText>
            </w:r>
            <w:r>
              <w:rPr>
                <w:noProof/>
                <w:webHidden/>
              </w:rPr>
            </w:r>
            <w:r>
              <w:rPr>
                <w:noProof/>
                <w:webHidden/>
              </w:rPr>
              <w:fldChar w:fldCharType="separate"/>
            </w:r>
            <w:r>
              <w:rPr>
                <w:noProof/>
                <w:webHidden/>
              </w:rPr>
              <w:t>142</w:t>
            </w:r>
            <w:r>
              <w:rPr>
                <w:noProof/>
                <w:webHidden/>
              </w:rPr>
              <w:fldChar w:fldCharType="end"/>
            </w:r>
          </w:hyperlink>
        </w:p>
        <w:p w14:paraId="0C54FF33" w14:textId="26EEF674" w:rsidR="00024763" w:rsidRDefault="00024763">
          <w:pPr>
            <w:pStyle w:val="SK2"/>
            <w:tabs>
              <w:tab w:val="left" w:pos="960"/>
              <w:tab w:val="right" w:leader="dot" w:pos="9628"/>
            </w:tabs>
            <w:rPr>
              <w:rFonts w:eastAsiaTheme="minorEastAsia" w:cstheme="minorBidi"/>
              <w:smallCaps w:val="0"/>
              <w:noProof/>
              <w:kern w:val="2"/>
              <w:sz w:val="24"/>
              <w:szCs w:val="24"/>
              <w:lang w:val="et-EE" w:eastAsia="et-EE"/>
              <w14:ligatures w14:val="standardContextual"/>
            </w:rPr>
          </w:pPr>
          <w:hyperlink w:anchor="_Toc210486493" w:history="1">
            <w:r w:rsidRPr="004F2BEA">
              <w:rPr>
                <w:rStyle w:val="Hperlink"/>
                <w:bCs/>
                <w:iCs/>
                <w:noProof/>
                <w:lang w:val="et-EE"/>
              </w:rPr>
              <w:t>3.4.</w:t>
            </w:r>
            <w:r>
              <w:rPr>
                <w:rFonts w:eastAsiaTheme="minorEastAsia" w:cstheme="minorBidi"/>
                <w:smallCaps w:val="0"/>
                <w:noProof/>
                <w:kern w:val="2"/>
                <w:sz w:val="24"/>
                <w:szCs w:val="24"/>
                <w:lang w:val="et-EE" w:eastAsia="et-EE"/>
                <w14:ligatures w14:val="standardContextual"/>
              </w:rPr>
              <w:tab/>
            </w:r>
            <w:r w:rsidRPr="004F2BEA">
              <w:rPr>
                <w:rStyle w:val="Hperlink"/>
                <w:noProof/>
                <w:lang w:val="et-EE"/>
              </w:rPr>
              <w:t>Kõik rahalised assigneeringud fondide ja riiklike kaasrahastamiste kaupa</w:t>
            </w:r>
            <w:r>
              <w:rPr>
                <w:noProof/>
                <w:webHidden/>
              </w:rPr>
              <w:tab/>
            </w:r>
            <w:r>
              <w:rPr>
                <w:noProof/>
                <w:webHidden/>
              </w:rPr>
              <w:fldChar w:fldCharType="begin"/>
            </w:r>
            <w:r>
              <w:rPr>
                <w:noProof/>
                <w:webHidden/>
              </w:rPr>
              <w:instrText xml:space="preserve"> PAGEREF _Toc210486493 \h </w:instrText>
            </w:r>
            <w:r>
              <w:rPr>
                <w:noProof/>
                <w:webHidden/>
              </w:rPr>
            </w:r>
            <w:r>
              <w:rPr>
                <w:noProof/>
                <w:webHidden/>
              </w:rPr>
              <w:fldChar w:fldCharType="separate"/>
            </w:r>
            <w:r>
              <w:rPr>
                <w:noProof/>
                <w:webHidden/>
              </w:rPr>
              <w:t>144</w:t>
            </w:r>
            <w:r>
              <w:rPr>
                <w:noProof/>
                <w:webHidden/>
              </w:rPr>
              <w:fldChar w:fldCharType="end"/>
            </w:r>
          </w:hyperlink>
        </w:p>
        <w:p w14:paraId="33CF1215" w14:textId="782D2F5D" w:rsidR="00024763" w:rsidRDefault="00024763">
          <w:pPr>
            <w:pStyle w:val="SK2"/>
            <w:tabs>
              <w:tab w:val="left" w:pos="960"/>
              <w:tab w:val="right" w:leader="dot" w:pos="9628"/>
            </w:tabs>
            <w:rPr>
              <w:rFonts w:eastAsiaTheme="minorEastAsia" w:cstheme="minorBidi"/>
              <w:smallCaps w:val="0"/>
              <w:noProof/>
              <w:kern w:val="2"/>
              <w:sz w:val="24"/>
              <w:szCs w:val="24"/>
              <w:lang w:val="et-EE" w:eastAsia="et-EE"/>
              <w14:ligatures w14:val="standardContextual"/>
            </w:rPr>
          </w:pPr>
          <w:hyperlink w:anchor="_Toc210486494" w:history="1">
            <w:r w:rsidRPr="004F2BEA">
              <w:rPr>
                <w:rStyle w:val="Hperlink"/>
                <w:bCs/>
                <w:iCs/>
                <w:noProof/>
                <w:lang w:val="et-EE"/>
              </w:rPr>
              <w:t>3.5.</w:t>
            </w:r>
            <w:r>
              <w:rPr>
                <w:rFonts w:eastAsiaTheme="minorEastAsia" w:cstheme="minorBidi"/>
                <w:smallCaps w:val="0"/>
                <w:noProof/>
                <w:kern w:val="2"/>
                <w:sz w:val="24"/>
                <w:szCs w:val="24"/>
                <w:lang w:val="et-EE" w:eastAsia="et-EE"/>
                <w14:ligatures w14:val="standardContextual"/>
              </w:rPr>
              <w:tab/>
            </w:r>
            <w:r w:rsidRPr="004F2BEA">
              <w:rPr>
                <w:rStyle w:val="Hperlink"/>
                <w:noProof/>
                <w:lang w:val="et-EE"/>
              </w:rPr>
              <w:t>Temaatilised eeltingimused ERF, ESF+ ja ÜF kasutamisele</w:t>
            </w:r>
            <w:r>
              <w:rPr>
                <w:noProof/>
                <w:webHidden/>
              </w:rPr>
              <w:tab/>
            </w:r>
            <w:r>
              <w:rPr>
                <w:noProof/>
                <w:webHidden/>
              </w:rPr>
              <w:fldChar w:fldCharType="begin"/>
            </w:r>
            <w:r>
              <w:rPr>
                <w:noProof/>
                <w:webHidden/>
              </w:rPr>
              <w:instrText xml:space="preserve"> PAGEREF _Toc210486494 \h </w:instrText>
            </w:r>
            <w:r>
              <w:rPr>
                <w:noProof/>
                <w:webHidden/>
              </w:rPr>
            </w:r>
            <w:r>
              <w:rPr>
                <w:noProof/>
                <w:webHidden/>
              </w:rPr>
              <w:fldChar w:fldCharType="separate"/>
            </w:r>
            <w:r>
              <w:rPr>
                <w:noProof/>
                <w:webHidden/>
              </w:rPr>
              <w:t>146</w:t>
            </w:r>
            <w:r>
              <w:rPr>
                <w:noProof/>
                <w:webHidden/>
              </w:rPr>
              <w:fldChar w:fldCharType="end"/>
            </w:r>
          </w:hyperlink>
        </w:p>
        <w:p w14:paraId="29F57F34" w14:textId="390A7375" w:rsidR="00024763" w:rsidRDefault="00024763">
          <w:pPr>
            <w:pStyle w:val="SK1"/>
            <w:tabs>
              <w:tab w:val="left" w:pos="480"/>
              <w:tab w:val="right" w:leader="dot" w:pos="9628"/>
            </w:tabs>
            <w:rPr>
              <w:rFonts w:eastAsiaTheme="minorEastAsia" w:cstheme="minorBidi"/>
              <w:b w:val="0"/>
              <w:bCs w:val="0"/>
              <w:caps w:val="0"/>
              <w:noProof/>
              <w:kern w:val="2"/>
              <w:sz w:val="24"/>
              <w:szCs w:val="24"/>
              <w:lang w:val="et-EE" w:eastAsia="et-EE"/>
              <w14:ligatures w14:val="standardContextual"/>
            </w:rPr>
          </w:pPr>
          <w:hyperlink w:anchor="_Toc210486495" w:history="1">
            <w:r w:rsidRPr="004F2BEA">
              <w:rPr>
                <w:rStyle w:val="Hperlink"/>
                <w:noProof/>
                <w:lang w:val="et-EE"/>
              </w:rPr>
              <w:t>4.</w:t>
            </w:r>
            <w:r>
              <w:rPr>
                <w:rFonts w:eastAsiaTheme="minorEastAsia" w:cstheme="minorBidi"/>
                <w:b w:val="0"/>
                <w:bCs w:val="0"/>
                <w:caps w:val="0"/>
                <w:noProof/>
                <w:kern w:val="2"/>
                <w:sz w:val="24"/>
                <w:szCs w:val="24"/>
                <w:lang w:val="et-EE" w:eastAsia="et-EE"/>
                <w14:ligatures w14:val="standardContextual"/>
              </w:rPr>
              <w:tab/>
            </w:r>
            <w:r w:rsidRPr="004F2BEA">
              <w:rPr>
                <w:rStyle w:val="Hperlink"/>
                <w:noProof/>
                <w:lang w:val="et-EE"/>
              </w:rPr>
              <w:t>Eeltingimused</w:t>
            </w:r>
            <w:r>
              <w:rPr>
                <w:noProof/>
                <w:webHidden/>
              </w:rPr>
              <w:tab/>
            </w:r>
            <w:r>
              <w:rPr>
                <w:noProof/>
                <w:webHidden/>
              </w:rPr>
              <w:fldChar w:fldCharType="begin"/>
            </w:r>
            <w:r>
              <w:rPr>
                <w:noProof/>
                <w:webHidden/>
              </w:rPr>
              <w:instrText xml:space="preserve"> PAGEREF _Toc210486495 \h </w:instrText>
            </w:r>
            <w:r>
              <w:rPr>
                <w:noProof/>
                <w:webHidden/>
              </w:rPr>
            </w:r>
            <w:r>
              <w:rPr>
                <w:noProof/>
                <w:webHidden/>
              </w:rPr>
              <w:fldChar w:fldCharType="separate"/>
            </w:r>
            <w:r>
              <w:rPr>
                <w:noProof/>
                <w:webHidden/>
              </w:rPr>
              <w:t>171</w:t>
            </w:r>
            <w:r>
              <w:rPr>
                <w:noProof/>
                <w:webHidden/>
              </w:rPr>
              <w:fldChar w:fldCharType="end"/>
            </w:r>
          </w:hyperlink>
        </w:p>
        <w:p w14:paraId="4A1DC3FC" w14:textId="43AB7393" w:rsidR="00024763" w:rsidRDefault="00024763">
          <w:pPr>
            <w:pStyle w:val="SK2"/>
            <w:tabs>
              <w:tab w:val="left" w:pos="960"/>
              <w:tab w:val="right" w:leader="dot" w:pos="9628"/>
            </w:tabs>
            <w:rPr>
              <w:rFonts w:eastAsiaTheme="minorEastAsia" w:cstheme="minorBidi"/>
              <w:smallCaps w:val="0"/>
              <w:noProof/>
              <w:kern w:val="2"/>
              <w:sz w:val="24"/>
              <w:szCs w:val="24"/>
              <w:lang w:val="et-EE" w:eastAsia="et-EE"/>
              <w14:ligatures w14:val="standardContextual"/>
            </w:rPr>
          </w:pPr>
          <w:hyperlink w:anchor="_Toc210486496" w:history="1">
            <w:r w:rsidRPr="004F2BEA">
              <w:rPr>
                <w:rStyle w:val="Hperlink"/>
                <w:rFonts w:asciiTheme="majorHAnsi" w:hAnsiTheme="majorHAnsi"/>
                <w:bCs/>
                <w:iCs/>
                <w:noProof/>
                <w:lang w:val="et-EE"/>
              </w:rPr>
              <w:t>4.1.</w:t>
            </w:r>
            <w:r>
              <w:rPr>
                <w:rFonts w:eastAsiaTheme="minorEastAsia" w:cstheme="minorBidi"/>
                <w:smallCaps w:val="0"/>
                <w:noProof/>
                <w:kern w:val="2"/>
                <w:sz w:val="24"/>
                <w:szCs w:val="24"/>
                <w:lang w:val="et-EE" w:eastAsia="et-EE"/>
                <w14:ligatures w14:val="standardContextual"/>
              </w:rPr>
              <w:tab/>
            </w:r>
            <w:r w:rsidRPr="004F2BEA">
              <w:rPr>
                <w:rStyle w:val="Hperlink"/>
                <w:rFonts w:asciiTheme="majorHAnsi" w:hAnsiTheme="majorHAnsi"/>
                <w:noProof/>
                <w:lang w:val="et-EE"/>
              </w:rPr>
              <w:t>Horisontaalsed eeltingimused</w:t>
            </w:r>
            <w:r>
              <w:rPr>
                <w:noProof/>
                <w:webHidden/>
              </w:rPr>
              <w:tab/>
            </w:r>
            <w:r>
              <w:rPr>
                <w:noProof/>
                <w:webHidden/>
              </w:rPr>
              <w:fldChar w:fldCharType="begin"/>
            </w:r>
            <w:r>
              <w:rPr>
                <w:noProof/>
                <w:webHidden/>
              </w:rPr>
              <w:instrText xml:space="preserve"> PAGEREF _Toc210486496 \h </w:instrText>
            </w:r>
            <w:r>
              <w:rPr>
                <w:noProof/>
                <w:webHidden/>
              </w:rPr>
            </w:r>
            <w:r>
              <w:rPr>
                <w:noProof/>
                <w:webHidden/>
              </w:rPr>
              <w:fldChar w:fldCharType="separate"/>
            </w:r>
            <w:r>
              <w:rPr>
                <w:noProof/>
                <w:webHidden/>
              </w:rPr>
              <w:t>171</w:t>
            </w:r>
            <w:r>
              <w:rPr>
                <w:noProof/>
                <w:webHidden/>
              </w:rPr>
              <w:fldChar w:fldCharType="end"/>
            </w:r>
          </w:hyperlink>
        </w:p>
        <w:p w14:paraId="72F46912" w14:textId="251F760B" w:rsidR="00024763" w:rsidRDefault="00024763">
          <w:pPr>
            <w:pStyle w:val="SK1"/>
            <w:tabs>
              <w:tab w:val="left" w:pos="480"/>
              <w:tab w:val="right" w:leader="dot" w:pos="9628"/>
            </w:tabs>
            <w:rPr>
              <w:rFonts w:eastAsiaTheme="minorEastAsia" w:cstheme="minorBidi"/>
              <w:b w:val="0"/>
              <w:bCs w:val="0"/>
              <w:caps w:val="0"/>
              <w:noProof/>
              <w:kern w:val="2"/>
              <w:sz w:val="24"/>
              <w:szCs w:val="24"/>
              <w:lang w:val="et-EE" w:eastAsia="et-EE"/>
              <w14:ligatures w14:val="standardContextual"/>
            </w:rPr>
          </w:pPr>
          <w:hyperlink w:anchor="_Toc210486497" w:history="1">
            <w:r w:rsidRPr="004F2BEA">
              <w:rPr>
                <w:rStyle w:val="Hperlink"/>
                <w:noProof/>
                <w:lang w:val="et-EE"/>
              </w:rPr>
              <w:t>5.</w:t>
            </w:r>
            <w:r>
              <w:rPr>
                <w:rFonts w:eastAsiaTheme="minorEastAsia" w:cstheme="minorBidi"/>
                <w:b w:val="0"/>
                <w:bCs w:val="0"/>
                <w:caps w:val="0"/>
                <w:noProof/>
                <w:kern w:val="2"/>
                <w:sz w:val="24"/>
                <w:szCs w:val="24"/>
                <w:lang w:val="et-EE" w:eastAsia="et-EE"/>
                <w14:ligatures w14:val="standardContextual"/>
              </w:rPr>
              <w:tab/>
            </w:r>
            <w:r w:rsidRPr="004F2BEA">
              <w:rPr>
                <w:rStyle w:val="Hperlink"/>
                <w:noProof/>
                <w:lang w:val="et-EE"/>
              </w:rPr>
              <w:t>Programmi haldavad asutused</w:t>
            </w:r>
            <w:r>
              <w:rPr>
                <w:noProof/>
                <w:webHidden/>
              </w:rPr>
              <w:tab/>
            </w:r>
            <w:r>
              <w:rPr>
                <w:noProof/>
                <w:webHidden/>
              </w:rPr>
              <w:fldChar w:fldCharType="begin"/>
            </w:r>
            <w:r>
              <w:rPr>
                <w:noProof/>
                <w:webHidden/>
              </w:rPr>
              <w:instrText xml:space="preserve"> PAGEREF _Toc210486497 \h </w:instrText>
            </w:r>
            <w:r>
              <w:rPr>
                <w:noProof/>
                <w:webHidden/>
              </w:rPr>
            </w:r>
            <w:r>
              <w:rPr>
                <w:noProof/>
                <w:webHidden/>
              </w:rPr>
              <w:fldChar w:fldCharType="separate"/>
            </w:r>
            <w:r>
              <w:rPr>
                <w:noProof/>
                <w:webHidden/>
              </w:rPr>
              <w:t>177</w:t>
            </w:r>
            <w:r>
              <w:rPr>
                <w:noProof/>
                <w:webHidden/>
              </w:rPr>
              <w:fldChar w:fldCharType="end"/>
            </w:r>
          </w:hyperlink>
        </w:p>
        <w:p w14:paraId="256FBF2B" w14:textId="7F08B8D3" w:rsidR="00024763" w:rsidRDefault="00024763">
          <w:pPr>
            <w:pStyle w:val="SK1"/>
            <w:tabs>
              <w:tab w:val="left" w:pos="480"/>
              <w:tab w:val="right" w:leader="dot" w:pos="9628"/>
            </w:tabs>
            <w:rPr>
              <w:rFonts w:eastAsiaTheme="minorEastAsia" w:cstheme="minorBidi"/>
              <w:b w:val="0"/>
              <w:bCs w:val="0"/>
              <w:caps w:val="0"/>
              <w:noProof/>
              <w:kern w:val="2"/>
              <w:sz w:val="24"/>
              <w:szCs w:val="24"/>
              <w:lang w:val="et-EE" w:eastAsia="et-EE"/>
              <w14:ligatures w14:val="standardContextual"/>
            </w:rPr>
          </w:pPr>
          <w:hyperlink w:anchor="_Toc210486498" w:history="1">
            <w:r w:rsidRPr="004F2BEA">
              <w:rPr>
                <w:rStyle w:val="Hperlink"/>
                <w:noProof/>
                <w:lang w:val="et-EE"/>
              </w:rPr>
              <w:t>6.</w:t>
            </w:r>
            <w:r>
              <w:rPr>
                <w:rFonts w:eastAsiaTheme="minorEastAsia" w:cstheme="minorBidi"/>
                <w:b w:val="0"/>
                <w:bCs w:val="0"/>
                <w:caps w:val="0"/>
                <w:noProof/>
                <w:kern w:val="2"/>
                <w:sz w:val="24"/>
                <w:szCs w:val="24"/>
                <w:lang w:val="et-EE" w:eastAsia="et-EE"/>
                <w14:ligatures w14:val="standardContextual"/>
              </w:rPr>
              <w:tab/>
            </w:r>
            <w:r w:rsidRPr="004F2BEA">
              <w:rPr>
                <w:rStyle w:val="Hperlink"/>
                <w:noProof/>
                <w:lang w:val="et-EE"/>
              </w:rPr>
              <w:t>Partnerlus</w:t>
            </w:r>
            <w:r>
              <w:rPr>
                <w:noProof/>
                <w:webHidden/>
              </w:rPr>
              <w:tab/>
            </w:r>
            <w:r>
              <w:rPr>
                <w:noProof/>
                <w:webHidden/>
              </w:rPr>
              <w:fldChar w:fldCharType="begin"/>
            </w:r>
            <w:r>
              <w:rPr>
                <w:noProof/>
                <w:webHidden/>
              </w:rPr>
              <w:instrText xml:space="preserve"> PAGEREF _Toc210486498 \h </w:instrText>
            </w:r>
            <w:r>
              <w:rPr>
                <w:noProof/>
                <w:webHidden/>
              </w:rPr>
            </w:r>
            <w:r>
              <w:rPr>
                <w:noProof/>
                <w:webHidden/>
              </w:rPr>
              <w:fldChar w:fldCharType="separate"/>
            </w:r>
            <w:r>
              <w:rPr>
                <w:noProof/>
                <w:webHidden/>
              </w:rPr>
              <w:t>177</w:t>
            </w:r>
            <w:r>
              <w:rPr>
                <w:noProof/>
                <w:webHidden/>
              </w:rPr>
              <w:fldChar w:fldCharType="end"/>
            </w:r>
          </w:hyperlink>
        </w:p>
        <w:p w14:paraId="4B059030" w14:textId="11422D64" w:rsidR="00024763" w:rsidRDefault="00024763">
          <w:pPr>
            <w:pStyle w:val="SK1"/>
            <w:tabs>
              <w:tab w:val="left" w:pos="480"/>
              <w:tab w:val="right" w:leader="dot" w:pos="9628"/>
            </w:tabs>
            <w:rPr>
              <w:rFonts w:eastAsiaTheme="minorEastAsia" w:cstheme="minorBidi"/>
              <w:b w:val="0"/>
              <w:bCs w:val="0"/>
              <w:caps w:val="0"/>
              <w:noProof/>
              <w:kern w:val="2"/>
              <w:sz w:val="24"/>
              <w:szCs w:val="24"/>
              <w:lang w:val="et-EE" w:eastAsia="et-EE"/>
              <w14:ligatures w14:val="standardContextual"/>
            </w:rPr>
          </w:pPr>
          <w:hyperlink w:anchor="_Toc210486499" w:history="1">
            <w:r w:rsidRPr="004F2BEA">
              <w:rPr>
                <w:rStyle w:val="Hperlink"/>
                <w:noProof/>
                <w:lang w:val="et-EE"/>
              </w:rPr>
              <w:t>7.</w:t>
            </w:r>
            <w:r>
              <w:rPr>
                <w:rFonts w:eastAsiaTheme="minorEastAsia" w:cstheme="minorBidi"/>
                <w:b w:val="0"/>
                <w:bCs w:val="0"/>
                <w:caps w:val="0"/>
                <w:noProof/>
                <w:kern w:val="2"/>
                <w:sz w:val="24"/>
                <w:szCs w:val="24"/>
                <w:lang w:val="et-EE" w:eastAsia="et-EE"/>
                <w14:ligatures w14:val="standardContextual"/>
              </w:rPr>
              <w:tab/>
            </w:r>
            <w:r w:rsidRPr="004F2BEA">
              <w:rPr>
                <w:rStyle w:val="Hperlink"/>
                <w:noProof/>
                <w:lang w:val="et-EE"/>
              </w:rPr>
              <w:t>Teabevahetus ja nähtavus</w:t>
            </w:r>
            <w:r>
              <w:rPr>
                <w:noProof/>
                <w:webHidden/>
              </w:rPr>
              <w:tab/>
            </w:r>
            <w:r>
              <w:rPr>
                <w:noProof/>
                <w:webHidden/>
              </w:rPr>
              <w:fldChar w:fldCharType="begin"/>
            </w:r>
            <w:r>
              <w:rPr>
                <w:noProof/>
                <w:webHidden/>
              </w:rPr>
              <w:instrText xml:space="preserve"> PAGEREF _Toc210486499 \h </w:instrText>
            </w:r>
            <w:r>
              <w:rPr>
                <w:noProof/>
                <w:webHidden/>
              </w:rPr>
            </w:r>
            <w:r>
              <w:rPr>
                <w:noProof/>
                <w:webHidden/>
              </w:rPr>
              <w:fldChar w:fldCharType="separate"/>
            </w:r>
            <w:r>
              <w:rPr>
                <w:noProof/>
                <w:webHidden/>
              </w:rPr>
              <w:t>179</w:t>
            </w:r>
            <w:r>
              <w:rPr>
                <w:noProof/>
                <w:webHidden/>
              </w:rPr>
              <w:fldChar w:fldCharType="end"/>
            </w:r>
          </w:hyperlink>
        </w:p>
        <w:p w14:paraId="2F796ACA" w14:textId="0EFD4EFF" w:rsidR="00024763" w:rsidRDefault="00024763">
          <w:pPr>
            <w:pStyle w:val="SK1"/>
            <w:tabs>
              <w:tab w:val="left" w:pos="480"/>
              <w:tab w:val="right" w:leader="dot" w:pos="9628"/>
            </w:tabs>
            <w:rPr>
              <w:rFonts w:eastAsiaTheme="minorEastAsia" w:cstheme="minorBidi"/>
              <w:b w:val="0"/>
              <w:bCs w:val="0"/>
              <w:caps w:val="0"/>
              <w:noProof/>
              <w:kern w:val="2"/>
              <w:sz w:val="24"/>
              <w:szCs w:val="24"/>
              <w:lang w:val="et-EE" w:eastAsia="et-EE"/>
              <w14:ligatures w14:val="standardContextual"/>
            </w:rPr>
          </w:pPr>
          <w:hyperlink w:anchor="_Toc210486500" w:history="1">
            <w:r w:rsidRPr="004F2BEA">
              <w:rPr>
                <w:rStyle w:val="Hperlink"/>
                <w:noProof/>
                <w:lang w:val="et-EE"/>
              </w:rPr>
              <w:t>8.</w:t>
            </w:r>
            <w:r>
              <w:rPr>
                <w:rFonts w:eastAsiaTheme="minorEastAsia" w:cstheme="minorBidi"/>
                <w:b w:val="0"/>
                <w:bCs w:val="0"/>
                <w:caps w:val="0"/>
                <w:noProof/>
                <w:kern w:val="2"/>
                <w:sz w:val="24"/>
                <w:szCs w:val="24"/>
                <w:lang w:val="et-EE" w:eastAsia="et-EE"/>
                <w14:ligatures w14:val="standardContextual"/>
              </w:rPr>
              <w:tab/>
            </w:r>
            <w:r w:rsidRPr="004F2BEA">
              <w:rPr>
                <w:rStyle w:val="Hperlink"/>
                <w:noProof/>
                <w:lang w:val="et-EE"/>
              </w:rPr>
              <w:t>Ühikuhindade, kindlasummaliste maksete, ühtsete määrade ja kuludega sidumata rahastamise kasutamine</w:t>
            </w:r>
            <w:r>
              <w:rPr>
                <w:noProof/>
                <w:webHidden/>
              </w:rPr>
              <w:tab/>
            </w:r>
            <w:r>
              <w:rPr>
                <w:noProof/>
                <w:webHidden/>
              </w:rPr>
              <w:fldChar w:fldCharType="begin"/>
            </w:r>
            <w:r>
              <w:rPr>
                <w:noProof/>
                <w:webHidden/>
              </w:rPr>
              <w:instrText xml:space="preserve"> PAGEREF _Toc210486500 \h </w:instrText>
            </w:r>
            <w:r>
              <w:rPr>
                <w:noProof/>
                <w:webHidden/>
              </w:rPr>
            </w:r>
            <w:r>
              <w:rPr>
                <w:noProof/>
                <w:webHidden/>
              </w:rPr>
              <w:fldChar w:fldCharType="separate"/>
            </w:r>
            <w:r>
              <w:rPr>
                <w:noProof/>
                <w:webHidden/>
              </w:rPr>
              <w:t>181</w:t>
            </w:r>
            <w:r>
              <w:rPr>
                <w:noProof/>
                <w:webHidden/>
              </w:rPr>
              <w:fldChar w:fldCharType="end"/>
            </w:r>
          </w:hyperlink>
        </w:p>
        <w:p w14:paraId="600289B1" w14:textId="07ACE8B7" w:rsidR="00024763" w:rsidRDefault="00024763">
          <w:pPr>
            <w:pStyle w:val="SK1"/>
            <w:tabs>
              <w:tab w:val="right" w:leader="dot" w:pos="9628"/>
            </w:tabs>
            <w:rPr>
              <w:rFonts w:eastAsiaTheme="minorEastAsia" w:cstheme="minorBidi"/>
              <w:b w:val="0"/>
              <w:bCs w:val="0"/>
              <w:caps w:val="0"/>
              <w:noProof/>
              <w:kern w:val="2"/>
              <w:sz w:val="24"/>
              <w:szCs w:val="24"/>
              <w:lang w:val="et-EE" w:eastAsia="et-EE"/>
              <w14:ligatures w14:val="standardContextual"/>
            </w:rPr>
          </w:pPr>
          <w:hyperlink w:anchor="_Toc210486501" w:history="1">
            <w:r w:rsidRPr="004F2BEA">
              <w:rPr>
                <w:rStyle w:val="Hperlink"/>
                <w:noProof/>
                <w:lang w:val="et-EE"/>
              </w:rPr>
              <w:t>Lisa 1. Kavandatud strateegiliselt oluliste tegevuste loetelu ja ajakava</w:t>
            </w:r>
            <w:r>
              <w:rPr>
                <w:noProof/>
                <w:webHidden/>
              </w:rPr>
              <w:tab/>
            </w:r>
            <w:r>
              <w:rPr>
                <w:noProof/>
                <w:webHidden/>
              </w:rPr>
              <w:fldChar w:fldCharType="begin"/>
            </w:r>
            <w:r>
              <w:rPr>
                <w:noProof/>
                <w:webHidden/>
              </w:rPr>
              <w:instrText xml:space="preserve"> PAGEREF _Toc210486501 \h </w:instrText>
            </w:r>
            <w:r>
              <w:rPr>
                <w:noProof/>
                <w:webHidden/>
              </w:rPr>
            </w:r>
            <w:r>
              <w:rPr>
                <w:noProof/>
                <w:webHidden/>
              </w:rPr>
              <w:fldChar w:fldCharType="separate"/>
            </w:r>
            <w:r>
              <w:rPr>
                <w:noProof/>
                <w:webHidden/>
              </w:rPr>
              <w:t>182</w:t>
            </w:r>
            <w:r>
              <w:rPr>
                <w:noProof/>
                <w:webHidden/>
              </w:rPr>
              <w:fldChar w:fldCharType="end"/>
            </w:r>
          </w:hyperlink>
        </w:p>
        <w:p w14:paraId="5C6941FC" w14:textId="345D48AF" w:rsidR="00024763" w:rsidRDefault="00024763">
          <w:pPr>
            <w:pStyle w:val="SK1"/>
            <w:tabs>
              <w:tab w:val="right" w:leader="dot" w:pos="9628"/>
            </w:tabs>
            <w:rPr>
              <w:rFonts w:eastAsiaTheme="minorEastAsia" w:cstheme="minorBidi"/>
              <w:b w:val="0"/>
              <w:bCs w:val="0"/>
              <w:caps w:val="0"/>
              <w:noProof/>
              <w:kern w:val="2"/>
              <w:sz w:val="24"/>
              <w:szCs w:val="24"/>
              <w:lang w:val="et-EE" w:eastAsia="et-EE"/>
              <w14:ligatures w14:val="standardContextual"/>
            </w:rPr>
          </w:pPr>
          <w:hyperlink w:anchor="_Toc210486502" w:history="1">
            <w:r w:rsidRPr="004F2BEA">
              <w:rPr>
                <w:rStyle w:val="Hperlink"/>
                <w:noProof/>
                <w:lang w:val="et-EE"/>
              </w:rPr>
              <w:t>Lisa 2. Õiglase ülemineku territoriaalne kava (ERALDI FAILINA)</w:t>
            </w:r>
            <w:r>
              <w:rPr>
                <w:noProof/>
                <w:webHidden/>
              </w:rPr>
              <w:tab/>
            </w:r>
            <w:r>
              <w:rPr>
                <w:noProof/>
                <w:webHidden/>
              </w:rPr>
              <w:fldChar w:fldCharType="begin"/>
            </w:r>
            <w:r>
              <w:rPr>
                <w:noProof/>
                <w:webHidden/>
              </w:rPr>
              <w:instrText xml:space="preserve"> PAGEREF _Toc210486502 \h </w:instrText>
            </w:r>
            <w:r>
              <w:rPr>
                <w:noProof/>
                <w:webHidden/>
              </w:rPr>
            </w:r>
            <w:r>
              <w:rPr>
                <w:noProof/>
                <w:webHidden/>
              </w:rPr>
              <w:fldChar w:fldCharType="separate"/>
            </w:r>
            <w:r>
              <w:rPr>
                <w:noProof/>
                <w:webHidden/>
              </w:rPr>
              <w:t>182</w:t>
            </w:r>
            <w:r>
              <w:rPr>
                <w:noProof/>
                <w:webHidden/>
              </w:rPr>
              <w:fldChar w:fldCharType="end"/>
            </w:r>
          </w:hyperlink>
        </w:p>
        <w:p w14:paraId="40C17402" w14:textId="4D1555F6" w:rsidR="009D6B67" w:rsidRDefault="00EE5F1F">
          <w:pPr>
            <w:rPr>
              <w:rFonts w:asciiTheme="majorHAnsi" w:hAnsiTheme="majorHAnsi"/>
              <w:sz w:val="22"/>
              <w:lang w:val="et-EE"/>
            </w:rPr>
          </w:pPr>
          <w:r>
            <w:rPr>
              <w:rFonts w:asciiTheme="majorHAnsi" w:eastAsia="Calibri" w:hAnsiTheme="majorHAnsi" w:cstheme="minorHAnsi"/>
              <w:sz w:val="22"/>
              <w:lang w:val="et-EE" w:eastAsia="en-GB"/>
            </w:rPr>
            <w:fldChar w:fldCharType="end"/>
          </w:r>
        </w:p>
      </w:sdtContent>
    </w:sdt>
    <w:p w14:paraId="588C4997" w14:textId="77777777" w:rsidR="009D6B67" w:rsidRDefault="00EE5F1F">
      <w:pPr>
        <w:spacing w:before="0" w:after="200" w:line="276" w:lineRule="auto"/>
        <w:rPr>
          <w:lang w:val="et-EE"/>
        </w:rPr>
      </w:pPr>
      <w:r>
        <w:rPr>
          <w:lang w:val="et-EE"/>
        </w:rPr>
        <w:br w:type="page" w:clear="all"/>
      </w:r>
    </w:p>
    <w:p w14:paraId="18F01008" w14:textId="77777777" w:rsidR="009D6B67" w:rsidRDefault="00EE5F1F">
      <w:pPr>
        <w:pStyle w:val="Pealkiri1"/>
        <w:rPr>
          <w:lang w:val="et-EE"/>
        </w:rPr>
      </w:pPr>
      <w:bookmarkStart w:id="3" w:name="_Toc210486447"/>
      <w:r>
        <w:rPr>
          <w:lang w:val="et-EE"/>
        </w:rPr>
        <w:lastRenderedPageBreak/>
        <w:t>Programmi strateegia: peamised arenguga seotud katsumused ja poliitilised lahendused</w:t>
      </w:r>
      <w:bookmarkEnd w:id="3"/>
      <w:r>
        <w:rPr>
          <w:lang w:val="et-EE"/>
        </w:rPr>
        <w:t xml:space="preserve"> </w:t>
      </w:r>
    </w:p>
    <w:tbl>
      <w:tblPr>
        <w:tblW w:w="0" w:type="auto"/>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288"/>
      </w:tblGrid>
      <w:tr w:rsidR="009D6B67" w:rsidRPr="00EF1C29" w14:paraId="00B89785" w14:textId="77777777">
        <w:tc>
          <w:tcPr>
            <w:tcW w:w="9288" w:type="dxa"/>
          </w:tcPr>
          <w:p w14:paraId="4CA3C524" w14:textId="77777777" w:rsidR="009D6B67" w:rsidRDefault="00EE5F1F">
            <w:pPr>
              <w:spacing w:line="240" w:lineRule="auto"/>
              <w:jc w:val="both"/>
              <w:rPr>
                <w:rFonts w:ascii="Cambria" w:eastAsia="Calibri" w:hAnsi="Cambria"/>
                <w:sz w:val="20"/>
                <w:szCs w:val="20"/>
                <w:lang w:val="et-EE"/>
              </w:rPr>
            </w:pPr>
            <w:bookmarkStart w:id="4" w:name="_Hlk114234498"/>
            <w:bookmarkStart w:id="5" w:name="_Hlk114213128"/>
            <w:r>
              <w:rPr>
                <w:rFonts w:ascii="Cambria" w:eastAsia="Calibri" w:hAnsi="Cambria"/>
                <w:b/>
                <w:bCs/>
                <w:sz w:val="20"/>
                <w:szCs w:val="20"/>
                <w:lang w:val="et-EE"/>
              </w:rPr>
              <w:t xml:space="preserve">Makromajanduslik </w:t>
            </w:r>
            <w:r>
              <w:rPr>
                <w:rFonts w:ascii="Cambria" w:eastAsia="Calibri" w:hAnsi="Cambria"/>
                <w:b/>
                <w:bCs/>
                <w:sz w:val="20"/>
                <w:szCs w:val="20"/>
                <w:shd w:val="clear" w:color="auto" w:fill="FFFFFF"/>
                <w:lang w:val="et-EE"/>
              </w:rPr>
              <w:t>keskkond</w:t>
            </w:r>
          </w:p>
          <w:p w14:paraId="41CEE5CC"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Valitsemissektori kulud Eestis (2021.a 41,3% SKPst) on alla ELi keskmise (ELi keskmine 51,5% SKPst). Samuti on valitsemissektori kulud, millest on maha arvatud investeeringud (35,8% SKPst 2021.a) alla ELi keskmise (49,6% SKPst 2020.a).</w:t>
            </w:r>
          </w:p>
          <w:p w14:paraId="39529648"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Eesti makromajanduslikku keskkonda mõjutavad lähikümnenditel enim vähenev ja vananev rahvastik. Rahandusministeeriumi pikaajalises majandusprognoosis eeldatakse, et tööviljakuse reaalkasv käib palga reaalkasvuga ühte sammu. Prognoosist lähtudes väheneb hõive 2035. a 3% võrra ning trend jätkub järgnevatel aastakümnetel. Töötajate arv väheneb 2070. a 20%, mis on 100 000 inimest vähem. Kui suundumused jätkuvad, prognoositakse Eesti majanduskasvuks järgmise 15a jooksul keskmiselt 2,4% aastas. Pikemas perspektiivis prognoositakse majanduskasvu aeglustumist, mis jõuab 2050. a-ks 1,2%ni, misjärel toimub 2070. a-ks rahvastikudünaamikast tulenev kasvu kiirenemine 1,5%ni.</w:t>
            </w:r>
          </w:p>
          <w:p w14:paraId="305C1376" w14:textId="77777777" w:rsidR="009D6B67" w:rsidRDefault="00EE5F1F">
            <w:pPr>
              <w:spacing w:line="240" w:lineRule="auto"/>
              <w:jc w:val="both"/>
              <w:rPr>
                <w:rFonts w:ascii="Cambria" w:eastAsia="Calibri" w:hAnsi="Cambria" w:cs="Arial"/>
                <w:sz w:val="20"/>
                <w:szCs w:val="20"/>
                <w:lang w:val="et-EE"/>
              </w:rPr>
            </w:pPr>
            <w:r>
              <w:rPr>
                <w:rFonts w:ascii="Cambria" w:eastAsia="Calibri" w:hAnsi="Cambria"/>
                <w:sz w:val="20"/>
                <w:szCs w:val="20"/>
                <w:lang w:val="et-EE"/>
              </w:rPr>
              <w:t>Eesti esmane arenguvajaduse analüüs koostati riigi pikaajalise arengustrateegia „Eesti 2035“ kavandamise käigus, arvestades ülemaailmseid suundumusi, riigi rahanduse väljavaateid ja olukorda Eestis. Programmi strateegia adresseerib läbivalt ÜRO säästva arengu eesmärke.</w:t>
            </w:r>
          </w:p>
          <w:p w14:paraId="57635E66" w14:textId="77777777" w:rsidR="009D6B67" w:rsidRDefault="00EE5F1F">
            <w:pPr>
              <w:spacing w:line="240" w:lineRule="auto"/>
              <w:jc w:val="both"/>
              <w:rPr>
                <w:rFonts w:ascii="Cambria" w:eastAsia="Times New Roman" w:hAnsi="Cambria" w:cs="Arial"/>
                <w:b/>
                <w:bCs/>
                <w:sz w:val="20"/>
                <w:szCs w:val="20"/>
                <w:lang w:val="et-EE"/>
              </w:rPr>
            </w:pPr>
            <w:r>
              <w:rPr>
                <w:rFonts w:ascii="Cambria" w:eastAsia="Calibri" w:hAnsi="Cambria"/>
                <w:b/>
                <w:bCs/>
                <w:sz w:val="20"/>
                <w:szCs w:val="20"/>
                <w:lang w:val="et-EE"/>
              </w:rPr>
              <w:t>Nutikas valitsemine</w:t>
            </w:r>
          </w:p>
          <w:p w14:paraId="1A29424D" w14:textId="77777777" w:rsidR="009D6B67" w:rsidRDefault="00EE5F1F">
            <w:pPr>
              <w:spacing w:line="240" w:lineRule="auto"/>
              <w:jc w:val="both"/>
              <w:rPr>
                <w:rFonts w:ascii="Cambria" w:eastAsia="Times New Roman" w:hAnsi="Cambria" w:cs="Arial"/>
                <w:sz w:val="20"/>
                <w:szCs w:val="20"/>
                <w:lang w:val="et-EE"/>
              </w:rPr>
            </w:pPr>
            <w:r>
              <w:rPr>
                <w:rFonts w:ascii="Cambria" w:eastAsia="Calibri" w:hAnsi="Cambria"/>
                <w:b/>
                <w:bCs/>
                <w:sz w:val="20"/>
                <w:szCs w:val="20"/>
                <w:lang w:val="et-EE"/>
              </w:rPr>
              <w:t xml:space="preserve">Teadusuuringuid ja eksperdiarvamusi kasutatakse poliitika kujundamiseks vähe. </w:t>
            </w:r>
            <w:r>
              <w:rPr>
                <w:rFonts w:ascii="Cambria" w:eastAsia="Calibri" w:hAnsi="Cambria"/>
                <w:sz w:val="20"/>
                <w:szCs w:val="20"/>
                <w:lang w:val="et-EE"/>
              </w:rPr>
              <w:t xml:space="preserve">Teadlastel puuduvad vahendid ja motivatsioon poliitika kujundamisse panustada. OECD hinnangul on poliitika mõju hindamise süsteemi rakendamine Eestis problemaatiline. </w:t>
            </w:r>
            <w:r>
              <w:rPr>
                <w:rFonts w:ascii="Cambria" w:eastAsia="Calibri" w:hAnsi="Cambria"/>
                <w:b/>
                <w:bCs/>
                <w:sz w:val="20"/>
                <w:szCs w:val="20"/>
                <w:lang w:val="et-EE"/>
              </w:rPr>
              <w:t>Valitsusasutustevaheline teabevahetus on ebatõhus.</w:t>
            </w:r>
            <w:r>
              <w:rPr>
                <w:rFonts w:ascii="Cambria" w:eastAsia="Calibri" w:hAnsi="Cambria"/>
                <w:sz w:val="20"/>
                <w:szCs w:val="20"/>
                <w:lang w:val="et-EE"/>
              </w:rPr>
              <w:t xml:space="preserve"> </w:t>
            </w:r>
            <w:r>
              <w:rPr>
                <w:rFonts w:ascii="Cambria" w:eastAsia="Calibri" w:hAnsi="Cambria"/>
                <w:b/>
                <w:bCs/>
                <w:sz w:val="20"/>
                <w:szCs w:val="20"/>
                <w:lang w:val="et-EE"/>
              </w:rPr>
              <w:t>Ava- ja suurandmeid ei ole lisaväärtuse loomiseks piisavalt kasutatud.</w:t>
            </w:r>
            <w:r>
              <w:rPr>
                <w:rFonts w:ascii="Cambria" w:eastAsia="Calibri" w:hAnsi="Cambria"/>
                <w:sz w:val="20"/>
                <w:szCs w:val="20"/>
                <w:lang w:val="et-EE"/>
              </w:rPr>
              <w:t xml:space="preserve"> Avalike teenuste kvaliteet ja kättesaadavus on ministeeriumide ja piirkondade lõikes erinev. E-teenuste arendamisel tuleb keskenduda olemasolevate teenuste parandamisele ning kohalike omavalitsuste (KOV) pakutavatele e-teenustele. </w:t>
            </w:r>
            <w:r>
              <w:rPr>
                <w:rFonts w:ascii="Cambria" w:eastAsia="Calibri" w:hAnsi="Cambria"/>
                <w:b/>
                <w:bCs/>
                <w:sz w:val="20"/>
                <w:szCs w:val="20"/>
                <w:lang w:val="et-EE"/>
              </w:rPr>
              <w:t>Teenuste kvaliteet on erinev, mõned ei ole veebis kättesaadavad ja on raskesti leitavad.</w:t>
            </w:r>
            <w:r>
              <w:rPr>
                <w:rFonts w:ascii="Cambria" w:eastAsia="Calibri" w:hAnsi="Cambria"/>
                <w:sz w:val="20"/>
                <w:szCs w:val="20"/>
                <w:lang w:val="et-EE"/>
              </w:rPr>
              <w:t xml:space="preserve"> IMD World Talent Ranking asetab Eesti 64 arenenud riigi seas 19. kohale. </w:t>
            </w:r>
            <w:r>
              <w:rPr>
                <w:rFonts w:ascii="Cambria" w:eastAsia="Calibri" w:hAnsi="Cambria"/>
                <w:b/>
                <w:bCs/>
                <w:sz w:val="20"/>
                <w:szCs w:val="20"/>
                <w:lang w:val="et-EE"/>
              </w:rPr>
              <w:t>Vaja on lisainvesteeringuid, mis toovad Eestisse talente ja välisinvesteeringuid</w:t>
            </w:r>
            <w:r>
              <w:rPr>
                <w:rFonts w:ascii="Cambria" w:eastAsia="Calibri" w:hAnsi="Cambria"/>
                <w:sz w:val="20"/>
                <w:szCs w:val="20"/>
                <w:lang w:val="et-EE"/>
              </w:rPr>
              <w:t xml:space="preserve">. Eesti on tööjõukulude ning energia- ja toorainehindade tõusu tõttu muutunud välisinvestorite jaoks vähem atraktiivseks. </w:t>
            </w:r>
            <w:r>
              <w:rPr>
                <w:rFonts w:ascii="Cambria" w:eastAsia="Calibri" w:hAnsi="Cambria"/>
                <w:b/>
                <w:bCs/>
                <w:sz w:val="20"/>
                <w:szCs w:val="20"/>
                <w:lang w:val="et-EE"/>
              </w:rPr>
              <w:t>Õigussüsteem ja maksukeskkond ei ole piisavalt paindlikud</w:t>
            </w:r>
            <w:r>
              <w:rPr>
                <w:rFonts w:ascii="Cambria" w:eastAsia="Calibri" w:hAnsi="Cambria"/>
                <w:sz w:val="20"/>
                <w:szCs w:val="20"/>
                <w:lang w:val="et-EE"/>
              </w:rPr>
              <w:t xml:space="preserve">, et võimaldada muudatusi, mida nõuavad uued ärimudelid ja innovatsioon. Strateegilisel juhtimisel tuleb seada prioriteedid avaliku sektori vahendite võimalikult tõhusaks haldamiseks. </w:t>
            </w:r>
            <w:r>
              <w:rPr>
                <w:rFonts w:ascii="Cambria" w:eastAsia="Cambria" w:hAnsi="Cambria" w:cs="Cambria"/>
                <w:b/>
                <w:bCs/>
                <w:color w:val="000000"/>
                <w:sz w:val="20"/>
                <w:szCs w:val="20"/>
                <w:lang w:val="et-EE"/>
              </w:rPr>
              <w:t>Oluline on suurendada eri poolte (teadusasutused, riik, ettevõtted) koosloomevõimet riigi arenguvajaduste nutikaks ja teaduspõhiseks lahendamiseks.</w:t>
            </w:r>
            <w:r>
              <w:rPr>
                <w:rFonts w:ascii="Cambria" w:eastAsia="Calibri" w:hAnsi="Cambria"/>
                <w:color w:val="000000"/>
                <w:sz w:val="20"/>
                <w:szCs w:val="20"/>
                <w:lang w:val="et-EE"/>
              </w:rPr>
              <w:t xml:space="preserve"> Piirkondliku arengu suunamiseks ja elluviimiseks tuleks parandada koostööd riigi, KOV-ide </w:t>
            </w:r>
            <w:r>
              <w:rPr>
                <w:rFonts w:ascii="Cambria" w:eastAsia="Calibri" w:hAnsi="Cambria"/>
                <w:sz w:val="20"/>
                <w:szCs w:val="20"/>
                <w:lang w:val="et-EE"/>
              </w:rPr>
              <w:t xml:space="preserve">ning kogukondade vahel. </w:t>
            </w:r>
            <w:r>
              <w:rPr>
                <w:rFonts w:ascii="Cambria" w:eastAsia="Calibri" w:hAnsi="Cambria"/>
                <w:b/>
                <w:bCs/>
                <w:sz w:val="20"/>
                <w:szCs w:val="20"/>
                <w:lang w:val="et-EE"/>
              </w:rPr>
              <w:t>Tuleks välja töötada kasutajakeskse disainiga, paremini integreeritud lahendused, et võrdsustada avalike teenuste taset ja kättesaadavust</w:t>
            </w:r>
            <w:r>
              <w:rPr>
                <w:rFonts w:ascii="Cambria" w:eastAsia="Calibri" w:hAnsi="Cambria"/>
                <w:sz w:val="20"/>
                <w:szCs w:val="20"/>
                <w:lang w:val="et-EE"/>
              </w:rPr>
              <w:t xml:space="preserve">. </w:t>
            </w:r>
            <w:r>
              <w:rPr>
                <w:rFonts w:ascii="Cambria" w:eastAsia="Calibri" w:hAnsi="Cambria"/>
                <w:b/>
                <w:bCs/>
                <w:sz w:val="20"/>
                <w:szCs w:val="20"/>
                <w:lang w:val="et-EE"/>
              </w:rPr>
              <w:t>Sotsiaalse ühtekuuluvuse ja kodanikuühiskonna tugevdamiseks on vaja investeerida toetussüsteemidesse</w:t>
            </w:r>
            <w:r>
              <w:rPr>
                <w:rFonts w:ascii="Cambria" w:eastAsia="Calibri" w:hAnsi="Cambria"/>
                <w:sz w:val="20"/>
                <w:szCs w:val="20"/>
                <w:lang w:val="et-EE"/>
              </w:rPr>
              <w:t xml:space="preserve">. Eesti rahvusvahelise positsiooni parandamiseks </w:t>
            </w:r>
            <w:r>
              <w:rPr>
                <w:rFonts w:ascii="Cambria" w:eastAsia="Calibri" w:hAnsi="Cambria"/>
                <w:b/>
                <w:bCs/>
                <w:sz w:val="20"/>
                <w:szCs w:val="20"/>
                <w:lang w:val="et-EE"/>
              </w:rPr>
              <w:t>on vaja investeeringuid mainekujundusse</w:t>
            </w:r>
            <w:r>
              <w:rPr>
                <w:rFonts w:ascii="Cambria" w:eastAsia="Calibri" w:hAnsi="Cambria"/>
                <w:sz w:val="20"/>
                <w:szCs w:val="20"/>
                <w:lang w:val="et-EE"/>
              </w:rPr>
              <w:t xml:space="preserve"> ning </w:t>
            </w:r>
            <w:r>
              <w:rPr>
                <w:rFonts w:ascii="Cambria" w:eastAsia="Calibri" w:hAnsi="Cambria"/>
                <w:b/>
                <w:bCs/>
                <w:sz w:val="20"/>
                <w:szCs w:val="20"/>
                <w:lang w:val="et-EE"/>
              </w:rPr>
              <w:t>olemasolevate lahenduste kasutamist</w:t>
            </w:r>
            <w:r>
              <w:rPr>
                <w:rFonts w:ascii="Cambria" w:eastAsia="Calibri" w:hAnsi="Cambria"/>
                <w:sz w:val="20"/>
                <w:szCs w:val="20"/>
                <w:lang w:val="et-EE"/>
              </w:rPr>
              <w:t xml:space="preserve"> majanduse jm valdkondade edendamiseks. </w:t>
            </w:r>
          </w:p>
          <w:p w14:paraId="3BE1563F" w14:textId="77777777" w:rsidR="009D6B67" w:rsidRDefault="00EE5F1F">
            <w:pPr>
              <w:spacing w:line="240" w:lineRule="auto"/>
              <w:jc w:val="both"/>
              <w:rPr>
                <w:rFonts w:ascii="Cambria" w:eastAsia="Calibri" w:hAnsi="Cambria"/>
                <w:b/>
                <w:bCs/>
                <w:lang w:val="et-EE"/>
              </w:rPr>
            </w:pPr>
            <w:r>
              <w:rPr>
                <w:rFonts w:ascii="Cambria" w:eastAsia="Calibri" w:hAnsi="Cambria"/>
                <w:b/>
                <w:bCs/>
                <w:lang w:val="et-EE"/>
              </w:rPr>
              <w:t>Nutikam Eesti</w:t>
            </w:r>
          </w:p>
          <w:p w14:paraId="4EB6734C" w14:textId="77777777" w:rsidR="009D6B67" w:rsidRDefault="00EE5F1F">
            <w:pPr>
              <w:spacing w:line="240" w:lineRule="auto"/>
              <w:ind w:left="720"/>
              <w:jc w:val="both"/>
              <w:rPr>
                <w:rFonts w:ascii="Cambria" w:eastAsia="Times New Roman" w:hAnsi="Cambria" w:cs="Arial"/>
                <w:b/>
                <w:bCs/>
                <w:sz w:val="20"/>
                <w:szCs w:val="20"/>
                <w:lang w:val="et-EE"/>
              </w:rPr>
            </w:pPr>
            <w:r>
              <w:rPr>
                <w:rFonts w:ascii="Cambria" w:eastAsia="Calibri" w:hAnsi="Cambria" w:cs="Arial"/>
                <w:b/>
                <w:bCs/>
                <w:sz w:val="20"/>
                <w:szCs w:val="20"/>
                <w:lang w:val="et-EE"/>
              </w:rPr>
              <w:t>Nutika majanduskasvu ja ettevõtluse eeltingimuste loomine</w:t>
            </w:r>
          </w:p>
          <w:p w14:paraId="4871FE3B" w14:textId="4E188DB3" w:rsidR="009D6B67" w:rsidRDefault="00EE5F1F">
            <w:pPr>
              <w:spacing w:line="240" w:lineRule="auto"/>
              <w:jc w:val="both"/>
              <w:rPr>
                <w:rFonts w:ascii="Cambria" w:eastAsia="Times New Roman" w:hAnsi="Cambria" w:cs="Arial"/>
                <w:sz w:val="20"/>
                <w:szCs w:val="20"/>
                <w:lang w:val="et-EE"/>
              </w:rPr>
            </w:pPr>
            <w:r>
              <w:rPr>
                <w:rFonts w:ascii="Cambria" w:eastAsia="Calibri" w:hAnsi="Cambria"/>
                <w:b/>
                <w:bCs/>
                <w:sz w:val="20"/>
                <w:szCs w:val="20"/>
                <w:lang w:val="et-EE"/>
              </w:rPr>
              <w:t>2021.a oli Eesti tööviljakus 86,7% ELi keskmisest</w:t>
            </w:r>
            <w:r>
              <w:rPr>
                <w:rFonts w:ascii="Cambria" w:eastAsia="Calibri" w:hAnsi="Cambria"/>
                <w:sz w:val="20"/>
                <w:szCs w:val="20"/>
                <w:lang w:val="et-EE"/>
              </w:rPr>
              <w:t xml:space="preserve">, 2020.a eesmärk (80%) täideti edukalt ning nüüd liigutakse 110% poole, mis on 2035 a eesmärgiks. 2021.a andmetel moodustab tööstussektor 20% töökohtadest ja 20% SKPst, samas on selle sektori tootlikkus vaid 56% ELi keskmisest. See näitab madalat positsiooni rahvusvahelises väärtusahelas ja sektori vähest teadmusmahukust. Sarnast lõhet ELi keskmisega täheldatakse ka IT- ja kommunikatsioonisektoris. Idufirmade arv ja investeeringute kaasamisvõime on suurenenud, kuid </w:t>
            </w:r>
            <w:r>
              <w:rPr>
                <w:rFonts w:ascii="Cambria" w:eastAsia="Calibri" w:hAnsi="Cambria"/>
                <w:b/>
                <w:bCs/>
                <w:sz w:val="20"/>
                <w:szCs w:val="20"/>
                <w:lang w:val="et-EE"/>
              </w:rPr>
              <w:t>ülikoolide ja ettevõtjate koostöö on endiselt puudulik.</w:t>
            </w:r>
            <w:r>
              <w:rPr>
                <w:rFonts w:ascii="Cambria" w:eastAsia="Calibri" w:hAnsi="Cambria"/>
                <w:sz w:val="20"/>
                <w:szCs w:val="20"/>
                <w:lang w:val="et-EE"/>
              </w:rPr>
              <w:t xml:space="preserve"> Vaid väike osa </w:t>
            </w:r>
            <w:r w:rsidR="00C56BBD">
              <w:rPr>
                <w:rFonts w:ascii="Cambria" w:eastAsia="Calibri" w:hAnsi="Cambria"/>
                <w:b/>
                <w:bCs/>
                <w:sz w:val="20"/>
                <w:szCs w:val="20"/>
                <w:lang w:val="et-EE"/>
              </w:rPr>
              <w:t xml:space="preserve">ettevõtjatest </w:t>
            </w:r>
            <w:r>
              <w:rPr>
                <w:rFonts w:ascii="Cambria" w:eastAsia="Calibri" w:hAnsi="Cambria"/>
                <w:b/>
                <w:bCs/>
                <w:sz w:val="20"/>
                <w:szCs w:val="20"/>
                <w:lang w:val="et-EE"/>
              </w:rPr>
              <w:t>investeerib T&amp;A-sse</w:t>
            </w:r>
            <w:r>
              <w:rPr>
                <w:rFonts w:ascii="Cambria" w:eastAsia="Calibri" w:hAnsi="Cambria"/>
                <w:sz w:val="20"/>
                <w:szCs w:val="20"/>
                <w:lang w:val="et-EE"/>
              </w:rPr>
              <w:t xml:space="preserve"> (287 </w:t>
            </w:r>
            <w:r w:rsidR="00C56BBD">
              <w:rPr>
                <w:rFonts w:ascii="Cambria" w:eastAsia="Calibri" w:hAnsi="Cambria"/>
                <w:sz w:val="20"/>
                <w:szCs w:val="20"/>
                <w:lang w:val="et-EE"/>
              </w:rPr>
              <w:t xml:space="preserve">ettevõtjat </w:t>
            </w:r>
            <w:r>
              <w:rPr>
                <w:rFonts w:ascii="Cambria" w:eastAsia="Calibri" w:hAnsi="Cambria"/>
                <w:sz w:val="20"/>
                <w:szCs w:val="20"/>
                <w:lang w:val="et-EE"/>
              </w:rPr>
              <w:t xml:space="preserve">2020.a), investeeritud summad ei ole suured – 2019.a kokku 264 mln eurot. </w:t>
            </w:r>
            <w:r>
              <w:rPr>
                <w:rFonts w:ascii="Cambria" w:eastAsia="Calibri" w:hAnsi="Cambria"/>
                <w:b/>
                <w:bCs/>
                <w:sz w:val="20"/>
                <w:szCs w:val="20"/>
                <w:lang w:val="et-EE"/>
              </w:rPr>
              <w:t xml:space="preserve">Põhjused, miks ettevõtted arendustegevusse ei investeeri, </w:t>
            </w:r>
            <w:r>
              <w:rPr>
                <w:rFonts w:ascii="Cambria" w:eastAsia="Calibri" w:hAnsi="Cambria" w:cs="Calibri Light"/>
                <w:b/>
                <w:bCs/>
                <w:sz w:val="20"/>
                <w:szCs w:val="20"/>
                <w:lang w:val="et-EE"/>
              </w:rPr>
              <w:t xml:space="preserve">on T&amp;A-sse investeerimise universaalsed turutõrked nagu pikad tasuvusperioodid, investeeringute tasuvuse risk ja sellega kaasnev riskikartlikkus. </w:t>
            </w:r>
            <w:r>
              <w:rPr>
                <w:rFonts w:ascii="Cambria" w:eastAsia="Calibri" w:hAnsi="Cambria"/>
                <w:sz w:val="20"/>
                <w:szCs w:val="20"/>
                <w:lang w:val="et-EE"/>
              </w:rPr>
              <w:t xml:space="preserve">Eesti erasektori T&amp;A kulud (2020.a 0,98% SKPst) jäävad ELi keskmisest maha. Erasektoris on teadus- ja arendustöötajate arv ELi keskmisega võrreldes väike (2020.a ELis 0,86% kogu tööjõust ja Eestis 0,41%). </w:t>
            </w:r>
            <w:r>
              <w:rPr>
                <w:rFonts w:ascii="Cambria" w:eastAsia="Cambria" w:hAnsi="Cambria" w:cs="Cambria"/>
                <w:sz w:val="20"/>
                <w:szCs w:val="20"/>
                <w:lang w:val="et-EE"/>
              </w:rPr>
              <w:t xml:space="preserve">Teadussüsteem on tugevalt orienteeritud akadeemilistele tulemustele. T&amp;A teenuste turg on väike ja killustunud. </w:t>
            </w:r>
            <w:r>
              <w:rPr>
                <w:rFonts w:ascii="Cambria" w:eastAsia="Calibri" w:hAnsi="Cambria"/>
                <w:sz w:val="20"/>
                <w:szCs w:val="20"/>
                <w:lang w:val="et-EE"/>
              </w:rPr>
              <w:t xml:space="preserve">Kohalike ressursside väärindamine on piiratud, neid eksporditakse väikese lisandväärtusega ja väärtusahela madalal tasemel. Samal ajal kui Eesti on digitaalsete avalike teenuste valdkonnas ELis juhtpositsioonil, </w:t>
            </w:r>
            <w:r>
              <w:rPr>
                <w:rFonts w:ascii="Cambria" w:eastAsia="Calibri" w:hAnsi="Cambria"/>
                <w:b/>
                <w:bCs/>
                <w:sz w:val="20"/>
                <w:szCs w:val="20"/>
                <w:lang w:val="et-EE"/>
              </w:rPr>
              <w:t xml:space="preserve">on puudulik digitehnoloogia integreerimine </w:t>
            </w:r>
            <w:r>
              <w:rPr>
                <w:rFonts w:ascii="Cambria" w:eastAsia="Calibri" w:hAnsi="Cambria"/>
                <w:b/>
                <w:bCs/>
                <w:sz w:val="20"/>
                <w:szCs w:val="20"/>
                <w:lang w:val="et-EE"/>
              </w:rPr>
              <w:lastRenderedPageBreak/>
              <w:t>erasektorisse (20. koht ELis)</w:t>
            </w:r>
            <w:r>
              <w:rPr>
                <w:rFonts w:ascii="Cambria" w:eastAsia="Calibri" w:hAnsi="Cambria"/>
                <w:sz w:val="20"/>
                <w:szCs w:val="20"/>
                <w:lang w:val="et-EE"/>
              </w:rPr>
              <w:t xml:space="preserve">. </w:t>
            </w:r>
            <w:r>
              <w:rPr>
                <w:rFonts w:ascii="Cambria" w:eastAsia="Calibri" w:hAnsi="Cambria"/>
                <w:b/>
                <w:bCs/>
                <w:sz w:val="20"/>
                <w:szCs w:val="20"/>
                <w:lang w:val="et-EE"/>
              </w:rPr>
              <w:t>Tootlikkust saab parandada hästi kavandatud investeerimistoetustega</w:t>
            </w:r>
            <w:r>
              <w:rPr>
                <w:rFonts w:ascii="Cambria" w:eastAsia="Calibri" w:hAnsi="Cambria"/>
                <w:sz w:val="20"/>
                <w:szCs w:val="20"/>
                <w:lang w:val="et-EE"/>
              </w:rPr>
              <w:t xml:space="preserve"> VKE-dele, et vähendada riske ning parandada positsiooni üleilmses väärtusahelas. </w:t>
            </w:r>
            <w:r>
              <w:rPr>
                <w:rFonts w:ascii="Cambria" w:eastAsia="Calibri" w:hAnsi="Cambria"/>
                <w:b/>
                <w:bCs/>
                <w:sz w:val="20"/>
                <w:szCs w:val="20"/>
                <w:lang w:val="et-EE"/>
              </w:rPr>
              <w:t>Digitehnoloogia ja automatiseerimise toetamine aitab toime tulla suureneva tööjõupuudusega</w:t>
            </w:r>
            <w:r>
              <w:rPr>
                <w:rFonts w:ascii="Cambria" w:eastAsia="Calibri" w:hAnsi="Cambria"/>
                <w:sz w:val="20"/>
                <w:szCs w:val="20"/>
                <w:lang w:val="et-EE"/>
              </w:rPr>
              <w:t xml:space="preserve">. Et soodustada erasektori </w:t>
            </w:r>
            <w:r>
              <w:rPr>
                <w:rFonts w:ascii="Cambria" w:eastAsia="Calibri" w:hAnsi="Cambria"/>
                <w:bCs/>
                <w:sz w:val="20"/>
                <w:szCs w:val="20"/>
                <w:lang w:val="et-EE"/>
              </w:rPr>
              <w:t>T&amp;A</w:t>
            </w:r>
            <w:r>
              <w:rPr>
                <w:rFonts w:ascii="Cambria" w:eastAsia="Calibri" w:hAnsi="Cambria"/>
                <w:sz w:val="20"/>
                <w:szCs w:val="20"/>
                <w:lang w:val="et-EE"/>
              </w:rPr>
              <w:t xml:space="preserve"> mahtu ning edendada koostööd, </w:t>
            </w:r>
            <w:r>
              <w:rPr>
                <w:rFonts w:ascii="Cambria" w:eastAsia="Calibri" w:hAnsi="Cambria"/>
                <w:b/>
                <w:bCs/>
                <w:sz w:val="20"/>
                <w:szCs w:val="20"/>
                <w:lang w:val="et-EE"/>
              </w:rPr>
              <w:t xml:space="preserve">tuleks </w:t>
            </w:r>
            <w:r>
              <w:rPr>
                <w:rFonts w:ascii="Cambria" w:eastAsia="Cambria" w:hAnsi="Cambria" w:cs="Cambria"/>
                <w:b/>
                <w:bCs/>
                <w:sz w:val="20"/>
                <w:szCs w:val="20"/>
                <w:lang w:val="et-EE"/>
              </w:rPr>
              <w:t xml:space="preserve">kasvatada </w:t>
            </w:r>
            <w:r w:rsidR="00C56BBD">
              <w:rPr>
                <w:rFonts w:ascii="Cambria" w:eastAsia="Cambria" w:hAnsi="Cambria" w:cs="Cambria"/>
                <w:b/>
                <w:bCs/>
                <w:sz w:val="20"/>
                <w:szCs w:val="20"/>
                <w:lang w:val="et-EE"/>
              </w:rPr>
              <w:t xml:space="preserve">ettevõtjate </w:t>
            </w:r>
            <w:r>
              <w:rPr>
                <w:rFonts w:ascii="Cambria" w:eastAsia="Cambria" w:hAnsi="Cambria" w:cs="Cambria"/>
                <w:b/>
                <w:bCs/>
                <w:sz w:val="20"/>
                <w:szCs w:val="20"/>
                <w:lang w:val="et-EE"/>
              </w:rPr>
              <w:t xml:space="preserve">võimekust arendada </w:t>
            </w:r>
            <w:r>
              <w:rPr>
                <w:rFonts w:ascii="Cambria" w:eastAsia="Cambria" w:hAnsi="Cambria" w:cs="Cambria"/>
                <w:b/>
                <w:sz w:val="20"/>
                <w:szCs w:val="20"/>
                <w:lang w:val="et-EE"/>
              </w:rPr>
              <w:t>T&amp;A-le</w:t>
            </w:r>
            <w:r>
              <w:rPr>
                <w:rFonts w:ascii="Cambria" w:eastAsia="Cambria" w:hAnsi="Cambria" w:cs="Cambria"/>
                <w:sz w:val="20"/>
                <w:szCs w:val="20"/>
                <w:lang w:val="et-EE"/>
              </w:rPr>
              <w:t xml:space="preserve"> </w:t>
            </w:r>
            <w:r>
              <w:rPr>
                <w:rFonts w:ascii="Cambria" w:eastAsia="Cambria" w:hAnsi="Cambria" w:cs="Cambria"/>
                <w:b/>
                <w:bCs/>
                <w:sz w:val="20"/>
                <w:szCs w:val="20"/>
                <w:lang w:val="et-EE"/>
              </w:rPr>
              <w:t xml:space="preserve">tuginevaid ärimudeleid ja toetada </w:t>
            </w:r>
            <w:r>
              <w:rPr>
                <w:rFonts w:ascii="Cambria" w:eastAsia="Calibri" w:hAnsi="Cambria"/>
                <w:b/>
                <w:bCs/>
                <w:sz w:val="20"/>
                <w:szCs w:val="20"/>
                <w:lang w:val="et-EE"/>
              </w:rPr>
              <w:t xml:space="preserve">suure ekspordipotentsiaaliga </w:t>
            </w:r>
            <w:r w:rsidR="00C56BBD">
              <w:rPr>
                <w:rFonts w:ascii="Cambria" w:eastAsia="Calibri" w:hAnsi="Cambria"/>
                <w:b/>
                <w:bCs/>
                <w:sz w:val="20"/>
                <w:szCs w:val="20"/>
                <w:lang w:val="et-EE"/>
              </w:rPr>
              <w:t xml:space="preserve">ettevõtjate </w:t>
            </w:r>
            <w:r>
              <w:rPr>
                <w:rFonts w:ascii="Cambria" w:eastAsia="Calibri" w:hAnsi="Cambria"/>
                <w:b/>
                <w:bCs/>
                <w:sz w:val="20"/>
                <w:szCs w:val="20"/>
                <w:lang w:val="et-EE"/>
              </w:rPr>
              <w:t xml:space="preserve">investeeringuid. </w:t>
            </w:r>
            <w:r>
              <w:rPr>
                <w:rFonts w:ascii="Cambria" w:eastAsia="Calibri" w:hAnsi="Cambria"/>
                <w:sz w:val="20"/>
                <w:szCs w:val="20"/>
                <w:lang w:val="et-EE"/>
              </w:rPr>
              <w:t>Erasektori ja teadusasutuste koostöö vähesuse tõttu on</w:t>
            </w:r>
            <w:r>
              <w:rPr>
                <w:rFonts w:ascii="Cambria" w:eastAsia="Cambria" w:hAnsi="Cambria" w:cs="Cambria"/>
                <w:sz w:val="20"/>
                <w:szCs w:val="20"/>
                <w:lang w:val="et-EE"/>
              </w:rPr>
              <w:t xml:space="preserve"> oluline suurendada ja mitmekesistada kontakte teadustöötajate ja ettevõtjate vahel</w:t>
            </w:r>
            <w:r>
              <w:rPr>
                <w:rFonts w:ascii="Cambria" w:eastAsia="Calibri" w:hAnsi="Cambria"/>
                <w:sz w:val="20"/>
                <w:szCs w:val="20"/>
                <w:lang w:val="et-EE"/>
              </w:rPr>
              <w:t xml:space="preserve">. Kestliku (kliimaneutraalse) tarbija kuvandi loomiseks </w:t>
            </w:r>
            <w:r>
              <w:rPr>
                <w:rFonts w:ascii="Cambria" w:eastAsia="Calibri" w:hAnsi="Cambria"/>
                <w:b/>
                <w:bCs/>
                <w:sz w:val="20"/>
                <w:szCs w:val="20"/>
                <w:lang w:val="et-EE"/>
              </w:rPr>
              <w:t xml:space="preserve">tuleks kujundada teadlikkust ja hoiakuid </w:t>
            </w:r>
            <w:r>
              <w:rPr>
                <w:rFonts w:ascii="Cambria" w:eastAsia="Calibri" w:hAnsi="Cambria"/>
                <w:sz w:val="20"/>
                <w:szCs w:val="20"/>
                <w:lang w:val="et-EE"/>
              </w:rPr>
              <w:t xml:space="preserve">koolitus- ja teavitustegevuse kaudu. Kuna ettevõtlus ja ettevõtte asutamine on väljaspool suuremaid linnu raskem (kapitali- ja tööjõupuudus), </w:t>
            </w:r>
            <w:r>
              <w:rPr>
                <w:rFonts w:ascii="Cambria" w:eastAsia="Calibri" w:hAnsi="Cambria"/>
                <w:b/>
                <w:bCs/>
                <w:sz w:val="20"/>
                <w:szCs w:val="20"/>
                <w:lang w:val="et-EE"/>
              </w:rPr>
              <w:t>tuleks nõustada uusi ja väljakujunenud piirkondlikke ettevõtteid.</w:t>
            </w:r>
            <w:r>
              <w:rPr>
                <w:rFonts w:ascii="Cambria" w:eastAsia="Calibri" w:hAnsi="Cambria"/>
                <w:sz w:val="20"/>
                <w:szCs w:val="20"/>
                <w:lang w:val="et-EE"/>
              </w:rPr>
              <w:t xml:space="preserve"> Uuenduslikud idufirmad peavad kiiresti kasvama, selleks vajavad nad</w:t>
            </w:r>
            <w:r>
              <w:rPr>
                <w:rFonts w:ascii="Cambria" w:eastAsia="Cambria" w:hAnsi="Cambria" w:cs="Cambria"/>
                <w:sz w:val="20"/>
                <w:szCs w:val="20"/>
                <w:lang w:val="et-EE"/>
              </w:rPr>
              <w:t xml:space="preserve"> eelseemne- ja seemnefaasi investeeringuid.</w:t>
            </w:r>
            <w:r>
              <w:rPr>
                <w:rFonts w:ascii="Cambria" w:eastAsia="Calibri" w:hAnsi="Cambria"/>
                <w:sz w:val="20"/>
                <w:szCs w:val="20"/>
                <w:lang w:val="et-EE"/>
              </w:rPr>
              <w:t xml:space="preserve"> See arenguvajadus on seotud ELi Nõukogu 2019. a. riigipõhise soovitusega: ettepanekuga edendada teadusuuringuid ja innovatsiooni, arvestades piirkondlikke erinevusi.</w:t>
            </w:r>
          </w:p>
          <w:p w14:paraId="5832EC2F" w14:textId="1F00F322" w:rsidR="009D6B67" w:rsidRDefault="00EE5F1F">
            <w:pPr>
              <w:spacing w:line="240" w:lineRule="auto"/>
              <w:jc w:val="both"/>
              <w:rPr>
                <w:rFonts w:ascii="Cambria" w:eastAsia="Cambria" w:hAnsi="Cambria" w:cs="Cambria"/>
                <w:color w:val="008080"/>
                <w:sz w:val="20"/>
                <w:szCs w:val="20"/>
                <w:u w:val="single"/>
                <w:lang w:val="et-EE"/>
              </w:rPr>
            </w:pPr>
            <w:r>
              <w:rPr>
                <w:rFonts w:ascii="Cambria" w:eastAsia="Calibri" w:hAnsi="Cambria"/>
                <w:sz w:val="20"/>
                <w:szCs w:val="20"/>
                <w:lang w:val="et-EE"/>
              </w:rPr>
              <w:t xml:space="preserve">Erasektori innovatsiooni ning T&amp;A edendamine nõuab </w:t>
            </w:r>
            <w:r>
              <w:rPr>
                <w:rFonts w:ascii="Cambria" w:eastAsia="Calibri" w:hAnsi="Cambria"/>
                <w:b/>
                <w:bCs/>
                <w:sz w:val="20"/>
                <w:szCs w:val="20"/>
                <w:lang w:val="et-EE"/>
              </w:rPr>
              <w:t xml:space="preserve">asjakohast ning paindlikku, nõudlusest lähtuvat </w:t>
            </w:r>
            <w:r>
              <w:rPr>
                <w:rFonts w:ascii="Cambria" w:eastAsia="Cambria" w:hAnsi="Cambria" w:cs="Cambria"/>
                <w:b/>
                <w:sz w:val="20"/>
                <w:szCs w:val="20"/>
                <w:lang w:val="et-EE"/>
              </w:rPr>
              <w:t>T&amp;A</w:t>
            </w:r>
            <w:r>
              <w:rPr>
                <w:rFonts w:ascii="Cambria" w:eastAsia="Cambria" w:hAnsi="Cambria" w:cs="Cambria"/>
                <w:sz w:val="20"/>
                <w:szCs w:val="20"/>
                <w:lang w:val="et-EE"/>
              </w:rPr>
              <w:t xml:space="preserve"> </w:t>
            </w:r>
            <w:r>
              <w:rPr>
                <w:rFonts w:ascii="Cambria" w:eastAsia="Calibri" w:hAnsi="Cambria"/>
                <w:b/>
                <w:bCs/>
                <w:sz w:val="20"/>
                <w:szCs w:val="20"/>
                <w:lang w:val="et-EE"/>
              </w:rPr>
              <w:t xml:space="preserve">ning innovatsiooni pakkumist. </w:t>
            </w:r>
            <w:r>
              <w:rPr>
                <w:rFonts w:ascii="Cambria" w:eastAsia="Calibri" w:hAnsi="Cambria"/>
                <w:bCs/>
                <w:sz w:val="20"/>
                <w:szCs w:val="20"/>
                <w:lang w:val="et-EE"/>
              </w:rPr>
              <w:t>See</w:t>
            </w:r>
            <w:r>
              <w:rPr>
                <w:rFonts w:ascii="Cambria" w:eastAsia="Calibri" w:hAnsi="Cambria"/>
                <w:sz w:val="20"/>
                <w:szCs w:val="20"/>
                <w:lang w:val="et-EE"/>
              </w:rPr>
              <w:t xml:space="preserve"> nõuab pädevate teadlaste (sh doktorantide) ja tipptasemel uurimisrühmade tagamist. Vaatamata Eesti teadustöö heale kvaliteedile on teadussüsteemi ning majanduse ja ühiskonna vajaduste vahel puudusi. </w:t>
            </w:r>
            <w:r>
              <w:rPr>
                <w:rFonts w:ascii="Cambria" w:eastAsia="Calibri" w:hAnsi="Cambria"/>
                <w:b/>
                <w:bCs/>
                <w:sz w:val="20"/>
                <w:szCs w:val="20"/>
                <w:lang w:val="et-EE"/>
              </w:rPr>
              <w:t xml:space="preserve">Teadusasutuste </w:t>
            </w:r>
            <w:r>
              <w:rPr>
                <w:rFonts w:ascii="Cambria" w:eastAsia="Cambria" w:hAnsi="Cambria" w:cs="Cambria"/>
                <w:b/>
                <w:sz w:val="20"/>
                <w:szCs w:val="20"/>
                <w:lang w:val="et-EE"/>
              </w:rPr>
              <w:t>T&amp;A</w:t>
            </w:r>
            <w:r>
              <w:rPr>
                <w:rFonts w:ascii="Cambria" w:eastAsia="Cambria" w:hAnsi="Cambria" w:cs="Cambria"/>
                <w:sz w:val="20"/>
                <w:szCs w:val="20"/>
                <w:lang w:val="et-EE"/>
              </w:rPr>
              <w:t xml:space="preserve"> </w:t>
            </w:r>
            <w:r>
              <w:rPr>
                <w:rFonts w:ascii="Cambria" w:eastAsia="Calibri" w:hAnsi="Cambria"/>
                <w:b/>
                <w:bCs/>
                <w:sz w:val="20"/>
                <w:szCs w:val="20"/>
                <w:lang w:val="et-EE"/>
              </w:rPr>
              <w:t>arvestab liiga vähe Eesti arenguvajaduste ja riikliku nutika spetsialiseerumise strateegiaga.</w:t>
            </w:r>
            <w:r>
              <w:rPr>
                <w:rFonts w:ascii="Cambria" w:eastAsia="Calibri" w:hAnsi="Cambria"/>
                <w:bCs/>
                <w:sz w:val="20"/>
                <w:szCs w:val="20"/>
                <w:vertAlign w:val="superscript"/>
                <w:lang w:val="et-EE"/>
              </w:rPr>
              <w:footnoteReference w:id="2"/>
            </w:r>
            <w:r>
              <w:rPr>
                <w:rFonts w:ascii="Cambria" w:eastAsia="Calibri" w:hAnsi="Cambria"/>
                <w:b/>
                <w:bCs/>
                <w:sz w:val="20"/>
                <w:szCs w:val="20"/>
                <w:lang w:val="et-EE"/>
              </w:rPr>
              <w:t xml:space="preserve"> </w:t>
            </w:r>
            <w:r>
              <w:rPr>
                <w:rFonts w:ascii="Cambria" w:eastAsia="Calibri" w:hAnsi="Cambria"/>
                <w:sz w:val="20"/>
                <w:szCs w:val="20"/>
                <w:lang w:val="et-EE"/>
              </w:rPr>
              <w:t xml:space="preserve">Teadusasutuste ja kõrgkoolide teadmus- ja tehnoloogiasiirde võimekust on vaja tõsta, arendada tuleb </w:t>
            </w:r>
            <w:r>
              <w:rPr>
                <w:rFonts w:ascii="Cambria" w:eastAsia="Cambria" w:hAnsi="Cambria" w:cs="Cambria"/>
                <w:sz w:val="20"/>
                <w:szCs w:val="20"/>
                <w:lang w:val="et-EE"/>
              </w:rPr>
              <w:t>teadustulemuste kommertsialiseerimiseks vajalikke oskusi,</w:t>
            </w:r>
            <w:r>
              <w:rPr>
                <w:rFonts w:ascii="Cambria" w:eastAsia="Calibri" w:hAnsi="Cambria"/>
                <w:sz w:val="20"/>
                <w:szCs w:val="20"/>
                <w:lang w:val="et-EE"/>
              </w:rPr>
              <w:t xml:space="preserve"> </w:t>
            </w:r>
            <w:r>
              <w:rPr>
                <w:rFonts w:ascii="Cambria" w:eastAsia="Cambria" w:hAnsi="Cambria" w:cs="Cambria"/>
                <w:sz w:val="20"/>
                <w:szCs w:val="20"/>
                <w:lang w:val="et-EE"/>
              </w:rPr>
              <w:t>kasvatada</w:t>
            </w:r>
            <w:r>
              <w:rPr>
                <w:rFonts w:ascii="Cambria" w:eastAsia="Calibri" w:hAnsi="Cambria"/>
                <w:sz w:val="20"/>
                <w:szCs w:val="20"/>
                <w:lang w:val="et-EE"/>
              </w:rPr>
              <w:t xml:space="preserve"> teadus- ja kõrgharidusasutuste </w:t>
            </w:r>
            <w:r>
              <w:rPr>
                <w:rFonts w:ascii="Cambria" w:eastAsia="Cambria" w:hAnsi="Cambria" w:cs="Cambria"/>
                <w:sz w:val="20"/>
                <w:szCs w:val="20"/>
                <w:lang w:val="et-EE"/>
              </w:rPr>
              <w:t>võimekust leida koostöös erasektoriga toimivaid lahendusi, suurendada ettevõt</w:t>
            </w:r>
            <w:r w:rsidR="00A73D96">
              <w:rPr>
                <w:rFonts w:ascii="Cambria" w:eastAsia="Cambria" w:hAnsi="Cambria" w:cs="Cambria"/>
                <w:sz w:val="20"/>
                <w:szCs w:val="20"/>
                <w:lang w:val="et-EE"/>
              </w:rPr>
              <w:t>ja</w:t>
            </w:r>
            <w:r>
              <w:rPr>
                <w:rFonts w:ascii="Cambria" w:eastAsia="Cambria" w:hAnsi="Cambria" w:cs="Cambria"/>
                <w:sz w:val="20"/>
                <w:szCs w:val="20"/>
                <w:lang w:val="et-EE"/>
              </w:rPr>
              <w:t>te teadmusmahukust ja lisandväärtust.</w:t>
            </w:r>
          </w:p>
          <w:p w14:paraId="349B9D3E" w14:textId="77777777" w:rsidR="009D6B67" w:rsidRDefault="00EE5F1F">
            <w:pPr>
              <w:spacing w:line="240" w:lineRule="auto"/>
              <w:jc w:val="both"/>
              <w:rPr>
                <w:rFonts w:ascii="Cambria" w:eastAsia="Calibri" w:hAnsi="Cambria"/>
                <w:b/>
                <w:bCs/>
                <w:sz w:val="20"/>
                <w:szCs w:val="20"/>
                <w:lang w:val="et-EE"/>
              </w:rPr>
            </w:pPr>
            <w:r>
              <w:rPr>
                <w:rFonts w:ascii="Cambria" w:eastAsia="Calibri" w:hAnsi="Cambria"/>
                <w:sz w:val="20"/>
                <w:szCs w:val="20"/>
                <w:lang w:val="et-EE"/>
              </w:rPr>
              <w:t xml:space="preserve">Analüüside kohaselt esineb </w:t>
            </w:r>
            <w:r>
              <w:rPr>
                <w:rFonts w:ascii="Cambria" w:eastAsia="Calibri" w:hAnsi="Cambria"/>
                <w:b/>
                <w:bCs/>
                <w:sz w:val="20"/>
                <w:szCs w:val="20"/>
                <w:lang w:val="et-EE"/>
              </w:rPr>
              <w:t xml:space="preserve">puudusi </w:t>
            </w:r>
            <w:r>
              <w:rPr>
                <w:rFonts w:ascii="Cambria" w:eastAsia="Cambria" w:hAnsi="Cambria" w:cs="Cambria"/>
                <w:b/>
                <w:sz w:val="20"/>
                <w:szCs w:val="20"/>
                <w:lang w:val="et-EE"/>
              </w:rPr>
              <w:t>T&amp;A</w:t>
            </w:r>
            <w:r>
              <w:rPr>
                <w:rFonts w:ascii="Cambria" w:eastAsia="Cambria" w:hAnsi="Cambria" w:cs="Cambria"/>
                <w:sz w:val="20"/>
                <w:szCs w:val="20"/>
                <w:lang w:val="et-EE"/>
              </w:rPr>
              <w:t xml:space="preserve"> </w:t>
            </w:r>
            <w:r>
              <w:rPr>
                <w:rFonts w:ascii="Cambria" w:eastAsia="Calibri" w:hAnsi="Cambria"/>
                <w:b/>
                <w:bCs/>
                <w:sz w:val="20"/>
                <w:szCs w:val="20"/>
                <w:lang w:val="et-EE"/>
              </w:rPr>
              <w:t xml:space="preserve">ning innovatsiooni juhtimises, koordineerimises ja innovatsiooni ökosüsteemides, </w:t>
            </w:r>
            <w:r>
              <w:rPr>
                <w:rFonts w:ascii="Cambria" w:eastAsia="Cambria" w:hAnsi="Cambria" w:cs="Cambria"/>
                <w:sz w:val="20"/>
                <w:szCs w:val="20"/>
                <w:lang w:val="et-EE"/>
              </w:rPr>
              <w:t>eriti arvestades missioonipõhise innovatsioonipoliitika rakendamist ja avaliku sektori aktiivsema rolli võtmist struktuursete muutuste esilekutsumiseks majanduses</w:t>
            </w:r>
            <w:r>
              <w:rPr>
                <w:rFonts w:ascii="Cambria" w:eastAsia="Calibri" w:hAnsi="Cambria"/>
                <w:sz w:val="20"/>
                <w:szCs w:val="20"/>
                <w:lang w:val="et-EE"/>
              </w:rPr>
              <w:t xml:space="preserve">. Tuleb kasvatada osapoolte koosloomevõimekust. Tähelepanu tuleb pöörata Eesti innovatsioonisüsteemis osalejate </w:t>
            </w:r>
            <w:r>
              <w:rPr>
                <w:rFonts w:ascii="Cambria" w:eastAsia="Calibri" w:hAnsi="Cambria"/>
                <w:b/>
                <w:bCs/>
                <w:sz w:val="20"/>
                <w:szCs w:val="20"/>
                <w:lang w:val="et-EE"/>
              </w:rPr>
              <w:t>võrgustike ja koostööplatvormide</w:t>
            </w:r>
            <w:r>
              <w:rPr>
                <w:rFonts w:ascii="Cambria" w:eastAsia="Calibri" w:hAnsi="Cambria"/>
                <w:sz w:val="20"/>
                <w:szCs w:val="20"/>
                <w:lang w:val="et-EE"/>
              </w:rPr>
              <w:t xml:space="preserve"> loomisele ning äri- ja akadeemiliste ringkondade koostöö tugevdamisele. Eelnimetatud probleeme käsitleb uus riiklik teadus- ja arendustegevuse, innovatsiooni ning ettevõtluse arengukava 2021–2035. </w:t>
            </w:r>
            <w:r>
              <w:rPr>
                <w:rFonts w:ascii="Cambria" w:eastAsia="Calibri" w:hAnsi="Cambria"/>
                <w:b/>
                <w:bCs/>
                <w:sz w:val="20"/>
                <w:szCs w:val="20"/>
                <w:lang w:val="et-EE"/>
              </w:rPr>
              <w:t>Nutika spetsialiseerumise riiklik juhtimine</w:t>
            </w:r>
            <w:r>
              <w:rPr>
                <w:rFonts w:ascii="Cambria" w:eastAsia="Calibri" w:hAnsi="Cambria"/>
                <w:sz w:val="20"/>
                <w:szCs w:val="20"/>
                <w:lang w:val="et-EE"/>
              </w:rPr>
              <w:t xml:space="preserve"> lõimitakse </w:t>
            </w:r>
            <w:r>
              <w:rPr>
                <w:rFonts w:ascii="Cambria" w:eastAsia="Calibri" w:hAnsi="Cambria"/>
                <w:b/>
                <w:bCs/>
                <w:sz w:val="20"/>
                <w:szCs w:val="20"/>
                <w:lang w:val="et-EE"/>
              </w:rPr>
              <w:t xml:space="preserve">riikliku </w:t>
            </w:r>
            <w:r>
              <w:rPr>
                <w:rFonts w:ascii="Cambria" w:eastAsia="Cambria" w:hAnsi="Cambria" w:cs="Cambria"/>
                <w:b/>
                <w:sz w:val="20"/>
                <w:szCs w:val="20"/>
                <w:lang w:val="et-EE"/>
              </w:rPr>
              <w:t>T&amp;A</w:t>
            </w:r>
            <w:r>
              <w:rPr>
                <w:rFonts w:ascii="Cambria" w:eastAsia="Calibri" w:hAnsi="Cambria"/>
                <w:b/>
                <w:bCs/>
                <w:sz w:val="20"/>
                <w:szCs w:val="20"/>
                <w:lang w:val="et-EE"/>
              </w:rPr>
              <w:t>, innovatsiooni ning ettevõtluse arengukava üldisesse juhtimissüsteemi</w:t>
            </w:r>
            <w:r>
              <w:rPr>
                <w:rFonts w:ascii="Cambria" w:eastAsia="Calibri" w:hAnsi="Cambria"/>
                <w:sz w:val="20"/>
                <w:szCs w:val="20"/>
                <w:lang w:val="et-EE"/>
              </w:rPr>
              <w:t>.</w:t>
            </w:r>
            <w:r>
              <w:rPr>
                <w:rFonts w:ascii="Cambria" w:eastAsia="Cambria" w:hAnsi="Cambria" w:cs="Cambria"/>
                <w:sz w:val="20"/>
                <w:szCs w:val="20"/>
                <w:lang w:val="et-EE"/>
              </w:rPr>
              <w:t xml:space="preserve"> Teadussüsteemi, ühiskonna ning majanduse arengu vajaduste vaheliste ebakõlade vähendamiseks </w:t>
            </w:r>
            <w:r>
              <w:rPr>
                <w:rFonts w:ascii="Cambria" w:eastAsia="Cambria" w:hAnsi="Cambria" w:cs="Cambria"/>
                <w:b/>
                <w:bCs/>
                <w:sz w:val="20"/>
                <w:szCs w:val="20"/>
                <w:lang w:val="et-EE"/>
              </w:rPr>
              <w:t>on vaja süsteemseimaid muutusi, sh sektoritevahelist koostööd.</w:t>
            </w:r>
          </w:p>
          <w:p w14:paraId="50EC2904" w14:textId="77777777" w:rsidR="009D6B67" w:rsidRDefault="00EE5F1F">
            <w:pPr>
              <w:spacing w:line="240" w:lineRule="auto"/>
              <w:jc w:val="both"/>
              <w:rPr>
                <w:rFonts w:ascii="Cambria" w:eastAsia="Calibri" w:hAnsi="Cambria"/>
                <w:b/>
                <w:bCs/>
                <w:lang w:val="et-EE"/>
              </w:rPr>
            </w:pPr>
            <w:r>
              <w:rPr>
                <w:rFonts w:ascii="Cambria" w:eastAsia="Calibri" w:hAnsi="Cambria"/>
                <w:b/>
                <w:bCs/>
                <w:lang w:val="et-EE"/>
              </w:rPr>
              <w:t>Rohelisem ja ühendatum Eesti</w:t>
            </w:r>
          </w:p>
          <w:p w14:paraId="0EEE61F6" w14:textId="77777777" w:rsidR="009D6B67" w:rsidRDefault="00EE5F1F">
            <w:pPr>
              <w:spacing w:line="240" w:lineRule="auto"/>
              <w:ind w:left="720"/>
              <w:jc w:val="both"/>
              <w:rPr>
                <w:rFonts w:ascii="Cambria" w:eastAsia="Calibri" w:hAnsi="Cambria" w:cs="Arial"/>
                <w:b/>
                <w:bCs/>
                <w:sz w:val="20"/>
                <w:szCs w:val="20"/>
                <w:lang w:val="et-EE"/>
              </w:rPr>
            </w:pPr>
            <w:r>
              <w:rPr>
                <w:rFonts w:ascii="Cambria" w:eastAsia="Calibri" w:hAnsi="Cambria" w:cs="Arial"/>
                <w:b/>
                <w:bCs/>
                <w:sz w:val="20"/>
                <w:szCs w:val="20"/>
                <w:lang w:val="et-EE"/>
              </w:rPr>
              <w:t>Mitmekesise looduskeskkonna säilitamine</w:t>
            </w:r>
          </w:p>
          <w:p w14:paraId="6A30D63C"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Eestis on ELi tasandil määratletud 60 ohustatud elupaigatüüpi ja 100 looduse direktiivi lisades loetletud liiki. </w:t>
            </w:r>
            <w:r>
              <w:rPr>
                <w:rFonts w:ascii="Cambria" w:eastAsia="Calibri" w:hAnsi="Cambria"/>
                <w:b/>
                <w:bCs/>
                <w:sz w:val="20"/>
                <w:szCs w:val="20"/>
                <w:lang w:val="et-EE"/>
              </w:rPr>
              <w:t>Pool elupaikadest ja kolmandik liikidest on ohustatud</w:t>
            </w:r>
            <w:r>
              <w:rPr>
                <w:rFonts w:ascii="Cambria" w:eastAsia="Calibri" w:hAnsi="Cambria"/>
                <w:sz w:val="20"/>
                <w:szCs w:val="20"/>
                <w:lang w:val="et-EE"/>
              </w:rPr>
              <w:t xml:space="preserve"> ning nende ellujäämine Eestis ei ole tagatud. </w:t>
            </w:r>
            <w:r>
              <w:rPr>
                <w:rFonts w:ascii="Cambria" w:eastAsia="Calibri" w:hAnsi="Cambria"/>
                <w:b/>
                <w:sz w:val="20"/>
                <w:szCs w:val="20"/>
                <w:lang w:val="et-EE"/>
              </w:rPr>
              <w:t>Eesti majandus tekitab kolm korda enam kasvuhoonegaase ühe euro kohta SKPst (2019.a)</w:t>
            </w:r>
            <w:r>
              <w:rPr>
                <w:rFonts w:ascii="Cambria" w:eastAsia="Calibri" w:hAnsi="Cambria"/>
                <w:sz w:val="20"/>
                <w:szCs w:val="20"/>
                <w:lang w:val="et-EE"/>
              </w:rPr>
              <w:t xml:space="preserve"> </w:t>
            </w:r>
            <w:r>
              <w:rPr>
                <w:rFonts w:ascii="Cambria" w:eastAsia="Calibri" w:hAnsi="Cambria"/>
                <w:b/>
                <w:sz w:val="20"/>
                <w:szCs w:val="20"/>
                <w:lang w:val="et-EE"/>
              </w:rPr>
              <w:t xml:space="preserve"> kui ELis keskmiselt. </w:t>
            </w:r>
            <w:r>
              <w:rPr>
                <w:rFonts w:ascii="Cambria" w:eastAsia="Calibri" w:hAnsi="Cambria"/>
                <w:sz w:val="20"/>
                <w:szCs w:val="20"/>
                <w:lang w:val="et-EE"/>
              </w:rPr>
              <w:t>2020. a oli Eesti kasvuhoonegaaside koguheide 12,8 mln tonni  kt CO</w:t>
            </w:r>
            <w:r>
              <w:rPr>
                <w:rFonts w:ascii="Cambria" w:eastAsia="Calibri" w:hAnsi="Cambria"/>
                <w:sz w:val="20"/>
                <w:szCs w:val="20"/>
                <w:vertAlign w:val="subscript"/>
                <w:lang w:val="et-EE"/>
              </w:rPr>
              <w:t>2</w:t>
            </w:r>
            <w:r>
              <w:rPr>
                <w:rFonts w:ascii="Cambria" w:eastAsia="Calibri" w:hAnsi="Cambria"/>
                <w:sz w:val="20"/>
                <w:szCs w:val="20"/>
                <w:lang w:val="et-EE"/>
              </w:rPr>
              <w:t xml:space="preserve"> ekvivalenti koos maakasutuse ja metsanduse (LULUCF) sektoriga. Samal ajal kui suured energiatootjad vähendavad oma heitkoguseid, </w:t>
            </w:r>
            <w:r>
              <w:rPr>
                <w:rFonts w:ascii="Cambria" w:eastAsia="Calibri" w:hAnsi="Cambria"/>
                <w:b/>
                <w:bCs/>
                <w:sz w:val="20"/>
                <w:szCs w:val="20"/>
                <w:lang w:val="et-EE"/>
              </w:rPr>
              <w:t>on tööstuse ja põllumajanduse heitkogused suurenemas</w:t>
            </w:r>
            <w:r>
              <w:rPr>
                <w:rFonts w:ascii="Cambria" w:eastAsia="Calibri" w:hAnsi="Cambria"/>
                <w:sz w:val="20"/>
                <w:szCs w:val="20"/>
                <w:lang w:val="et-EE"/>
              </w:rPr>
              <w:t>.</w:t>
            </w:r>
          </w:p>
          <w:p w14:paraId="6E979AA7"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Inimeste keskkonnateadlikkus on tõusuteel, kuid </w:t>
            </w:r>
            <w:r>
              <w:rPr>
                <w:rFonts w:ascii="Cambria" w:eastAsia="Calibri" w:hAnsi="Cambria"/>
                <w:b/>
                <w:bCs/>
                <w:sz w:val="20"/>
                <w:szCs w:val="20"/>
                <w:lang w:val="et-EE"/>
              </w:rPr>
              <w:t>keskkonnahoidlikumad hoiakud ei ole tarbijakäitumist mõjutanud</w:t>
            </w:r>
            <w:r>
              <w:rPr>
                <w:rFonts w:ascii="Cambria" w:eastAsia="Calibri" w:hAnsi="Cambria"/>
                <w:sz w:val="20"/>
                <w:szCs w:val="20"/>
                <w:lang w:val="et-EE"/>
              </w:rPr>
              <w:t xml:space="preserve">. Võrreldes 2000. a on jäätmeteke Eestis suurenenud kaks korda. Kuigi jäätmete taaskasutamine tõuseb, ei ole see endiselt piisav (2000. a 13% vrd 63%ga 2020. a). Madal ringlussevõtt suurendab keskkonnakoormust. Punkt- ja hajareostus mõjutavad veeökosüsteeme. Saastatust süvendab üha intensiivsem põllumajandus, mis mõjutab pinnase ja vee elurikkust. Eestis on </w:t>
            </w:r>
            <w:r>
              <w:rPr>
                <w:rFonts w:ascii="Cambria" w:eastAsia="Calibri" w:hAnsi="Cambria"/>
                <w:b/>
                <w:bCs/>
                <w:sz w:val="20"/>
                <w:szCs w:val="20"/>
                <w:lang w:val="et-EE"/>
              </w:rPr>
              <w:t xml:space="preserve">47,4% pinnaveekogumitest (2020. a) ja 26% põhjaveekogumitest (2020.a) vähem kui heas seisukorras, </w:t>
            </w:r>
            <w:r>
              <w:rPr>
                <w:rFonts w:ascii="Cambria" w:eastAsia="Calibri" w:hAnsi="Cambria"/>
                <w:sz w:val="20"/>
                <w:szCs w:val="20"/>
                <w:lang w:val="et-EE"/>
              </w:rPr>
              <w:t xml:space="preserve">rannikuvetest ei ole ükski heas või suurepärases seisundis. Seisundit mõjutavad tegurid on peamiselt invasiivsed liigid, ülepüük, eutrofeerumine, saasteained ja mereprügi. </w:t>
            </w:r>
            <w:r>
              <w:rPr>
                <w:rFonts w:ascii="Cambria" w:eastAsia="Calibri" w:hAnsi="Cambria"/>
                <w:b/>
                <w:bCs/>
                <w:sz w:val="20"/>
                <w:szCs w:val="20"/>
                <w:lang w:val="et-EE"/>
              </w:rPr>
              <w:t>Läänemeri on tiheda liiklusega piirkond, seega on mere- ja kaldapuhastusvõime säilitamine eluliselt tähtis</w:t>
            </w:r>
            <w:r>
              <w:rPr>
                <w:rFonts w:ascii="Cambria" w:eastAsia="Calibri" w:hAnsi="Cambria"/>
                <w:sz w:val="20"/>
                <w:szCs w:val="20"/>
                <w:lang w:val="et-EE"/>
              </w:rPr>
              <w:t>.</w:t>
            </w:r>
          </w:p>
          <w:p w14:paraId="4914F739"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Linnastumine, transport ja tootmine mõjutavad õhukvaliteeti ja kasvuhoonegaaside heidet Eesti eri paigus. Paljudes linnapiirkondades ületab kütteperioodil</w:t>
            </w:r>
            <w:r>
              <w:rPr>
                <w:rFonts w:ascii="Cambria" w:eastAsia="Calibri" w:hAnsi="Cambria"/>
                <w:sz w:val="20"/>
                <w:szCs w:val="20"/>
                <w:lang w:val="et-EE"/>
              </w:rPr>
              <w:t xml:space="preserve"> peenosakeste ja benso(a)püreeni tase sageli piirväärtusi. Õhusaaste mõjutab tervist ja tekitab hingamisteede haigusi, põhjustades Eestis</w:t>
            </w:r>
            <w:r>
              <w:rPr>
                <w:rFonts w:ascii="Cambria" w:eastAsia="Cambria" w:hAnsi="Cambria" w:cs="Cambria"/>
                <w:sz w:val="20"/>
                <w:szCs w:val="20"/>
                <w:lang w:val="et-EE"/>
              </w:rPr>
              <w:t xml:space="preserve"> krooniliste haiguste </w:t>
            </w:r>
            <w:r>
              <w:rPr>
                <w:rFonts w:ascii="Cambria" w:eastAsia="Calibri" w:hAnsi="Cambria"/>
                <w:sz w:val="20"/>
                <w:szCs w:val="20"/>
                <w:lang w:val="et-EE"/>
              </w:rPr>
              <w:t>suurenemisest tingitud kulude kasvu ja u 600 varajast surma aastas.</w:t>
            </w:r>
          </w:p>
          <w:p w14:paraId="445D179B"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lastRenderedPageBreak/>
              <w:t xml:space="preserve">Keskkonnateadliku käitumise edendamiseks </w:t>
            </w:r>
            <w:r>
              <w:rPr>
                <w:rFonts w:ascii="Cambria" w:eastAsia="Calibri" w:hAnsi="Cambria"/>
                <w:b/>
                <w:bCs/>
                <w:sz w:val="20"/>
                <w:szCs w:val="20"/>
                <w:lang w:val="et-EE"/>
              </w:rPr>
              <w:t>tuleks inimesi teavitada ja parandada keskkonnaandmete kättesaadavust</w:t>
            </w:r>
            <w:r>
              <w:rPr>
                <w:rFonts w:ascii="Cambria" w:eastAsia="Calibri" w:hAnsi="Cambria"/>
                <w:sz w:val="20"/>
                <w:szCs w:val="20"/>
                <w:lang w:val="et-EE"/>
              </w:rPr>
              <w:t xml:space="preserve">. Loodusvarade kasutamisel </w:t>
            </w:r>
            <w:r>
              <w:rPr>
                <w:rFonts w:ascii="Cambria" w:eastAsia="Calibri" w:hAnsi="Cambria"/>
                <w:b/>
                <w:bCs/>
                <w:sz w:val="20"/>
                <w:szCs w:val="20"/>
                <w:lang w:val="et-EE"/>
              </w:rPr>
              <w:t>tuleb eelistada keskkonnasäästlikke alternatiive</w:t>
            </w:r>
            <w:r>
              <w:rPr>
                <w:rFonts w:ascii="Cambria" w:eastAsia="Calibri" w:hAnsi="Cambria"/>
                <w:sz w:val="20"/>
                <w:szCs w:val="20"/>
                <w:lang w:val="et-EE"/>
              </w:rPr>
              <w:t xml:space="preserve">, võttes arvesse võimalikke keskkonnamõjusid ja tehes keskkonnamõju hindamisi. </w:t>
            </w:r>
            <w:r>
              <w:rPr>
                <w:rFonts w:ascii="Cambria" w:eastAsia="Calibri" w:hAnsi="Cambria"/>
                <w:b/>
                <w:bCs/>
                <w:sz w:val="20"/>
                <w:szCs w:val="20"/>
                <w:lang w:val="et-EE"/>
              </w:rPr>
              <w:t>Toetada tuleb uute keskkonnahoidlike tehnoloogiate väljatöötamist ja rakendamist</w:t>
            </w:r>
            <w:r>
              <w:rPr>
                <w:rFonts w:ascii="Cambria" w:eastAsia="Calibri" w:hAnsi="Cambria"/>
                <w:sz w:val="20"/>
                <w:szCs w:val="20"/>
                <w:lang w:val="et-EE"/>
              </w:rPr>
              <w:t xml:space="preserve">. Ringmajanduse edendamiseks ja prügilasse ladestamise vähendamiseks on vaja integreeritud planeerimist kõigil ringmajandusega seotud tasanditel. Otsuste tegemisel </w:t>
            </w:r>
            <w:r>
              <w:rPr>
                <w:rFonts w:ascii="Cambria" w:eastAsia="Calibri" w:hAnsi="Cambria"/>
                <w:b/>
                <w:bCs/>
                <w:sz w:val="20"/>
                <w:szCs w:val="20"/>
                <w:lang w:val="et-EE"/>
              </w:rPr>
              <w:t>tuleb arvestada ELi ja ülemaailmseid suundumusi, mis on seotud kasvuhoonegaaside heitkoguste piiramise ja kliimaneutraalsuse saavutamisega</w:t>
            </w:r>
            <w:r>
              <w:rPr>
                <w:rFonts w:ascii="Cambria" w:eastAsia="Calibri" w:hAnsi="Cambria"/>
                <w:sz w:val="20"/>
                <w:szCs w:val="20"/>
                <w:lang w:val="et-EE"/>
              </w:rPr>
              <w:t>. Koos teiste Läänemere-äärsete riikidega tuleb teha jõupingutusi mere keskkonnaseisundi parandamiseks. Nõukogu 2019. a riigipõhises soovituses rõhutatakse, et Eesti peab keskenduma säästvale transpordi- ja energiataristule, sh ressursi- ja energiatõhususele, mis on seotud õhus levivate heitkoguste vähendamise ja keskkonnasäästlike meetmete rakendamisega.</w:t>
            </w:r>
          </w:p>
          <w:p w14:paraId="425F5D3D"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Alates 01.01.2022 on kohustuslik keskkonnahoidlike kriteeriumite kasutamine neljas tooterühmas (mööbel, puhastustooted ja -teenused, kontori IT-seadmed ning koopia- ja joonestuspaber). Lisaks julgustatakse läbi viima keskkonnahoidlikke riigihankeid.</w:t>
            </w:r>
          </w:p>
          <w:p w14:paraId="5F88D562" w14:textId="77777777" w:rsidR="009D6B67" w:rsidRDefault="00EE5F1F">
            <w:pPr>
              <w:spacing w:line="240" w:lineRule="auto"/>
              <w:ind w:left="720"/>
              <w:jc w:val="both"/>
              <w:rPr>
                <w:rFonts w:ascii="Cambria" w:eastAsia="Calibri" w:hAnsi="Cambria" w:cs="Arial"/>
                <w:b/>
                <w:bCs/>
                <w:sz w:val="20"/>
                <w:szCs w:val="20"/>
                <w:lang w:val="et-EE"/>
              </w:rPr>
            </w:pPr>
            <w:r>
              <w:rPr>
                <w:rFonts w:ascii="Cambria" w:eastAsia="Calibri" w:hAnsi="Cambria" w:cs="Arial"/>
                <w:b/>
                <w:bCs/>
                <w:sz w:val="20"/>
                <w:szCs w:val="20"/>
                <w:lang w:val="et-EE"/>
              </w:rPr>
              <w:t>Ühiskonna vajadustele vastavate kvaliteetsete ruumide ja taristute arendamine</w:t>
            </w:r>
          </w:p>
          <w:p w14:paraId="1F6F03D8"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Kui suundumused ei muutu, on Eesti rahvaarv rahvastikuprognooside kohaselt vähenemas</w:t>
            </w:r>
            <w:r>
              <w:rPr>
                <w:rFonts w:ascii="Cambria" w:eastAsia="Calibri" w:hAnsi="Cambria"/>
                <w:sz w:val="20"/>
                <w:szCs w:val="20"/>
                <w:lang w:val="et-EE"/>
              </w:rPr>
              <w:t xml:space="preserve">. Koos vananemise ja linnastumisega toob see kaasa elamuarenduste kasvu suurte keskustega piirnevatel aladel. Eesti on üks kiiremini linnastuvaid OECD riike, </w:t>
            </w:r>
            <w:r>
              <w:rPr>
                <w:rFonts w:ascii="Cambria" w:eastAsia="Calibri" w:hAnsi="Cambria"/>
                <w:b/>
                <w:sz w:val="20"/>
                <w:szCs w:val="20"/>
                <w:lang w:val="et-EE"/>
              </w:rPr>
              <w:t>2020.a elas 69,2% Eesti elanikkonnast linnades.</w:t>
            </w:r>
            <w:r>
              <w:rPr>
                <w:rFonts w:ascii="Cambria" w:eastAsia="Calibri" w:hAnsi="Cambria"/>
                <w:sz w:val="20"/>
                <w:szCs w:val="20"/>
                <w:lang w:val="et-EE"/>
              </w:rPr>
              <w:t xml:space="preserve"> Linnastuvatest aladest väljaspool kinnisvara hind ja nõudlus valdavalt langeb ja investeeringud eluasemete konkurentsivõime suurendamiseks on raskendatud. </w:t>
            </w:r>
            <w:r>
              <w:rPr>
                <w:rFonts w:ascii="Cambria" w:eastAsia="Calibri" w:hAnsi="Cambria"/>
                <w:b/>
                <w:bCs/>
                <w:sz w:val="20"/>
                <w:szCs w:val="20"/>
                <w:lang w:val="et-EE"/>
              </w:rPr>
              <w:t>Investeerimiskavade kooskõlastamine riigi ja KOVide vahel</w:t>
            </w:r>
            <w:r>
              <w:rPr>
                <w:rFonts w:ascii="Cambria" w:eastAsia="Calibri" w:hAnsi="Cambria"/>
                <w:sz w:val="20"/>
                <w:szCs w:val="20"/>
                <w:lang w:val="et-EE"/>
              </w:rPr>
              <w:t xml:space="preserve"> on puudulik. Ehitus- ja taristuarendajad ei ole vananeva elanikkonna jaoks olulist ligipääsetavuse põhimõtet ega kliimamuutustega seotud riske enamasti arvesse võtnud. </w:t>
            </w:r>
            <w:r>
              <w:rPr>
                <w:rFonts w:ascii="Cambria" w:eastAsia="Calibri" w:hAnsi="Cambria"/>
                <w:b/>
                <w:bCs/>
                <w:sz w:val="20"/>
                <w:szCs w:val="20"/>
                <w:lang w:val="et-EE"/>
              </w:rPr>
              <w:t>Hoonetes tarbitav energia moodustab üle 50% energia kogutarbimisest,</w:t>
            </w:r>
            <w:r>
              <w:rPr>
                <w:rFonts w:ascii="Cambria" w:eastAsia="Calibri" w:hAnsi="Cambria"/>
                <w:sz w:val="20"/>
                <w:szCs w:val="20"/>
                <w:lang w:val="et-EE"/>
              </w:rPr>
              <w:t xml:space="preserve"> kodumajapidamiste energiakasutus moodustab üle 40% Eesti energia kogutarbimisest.</w:t>
            </w:r>
          </w:p>
          <w:p w14:paraId="00F336E3" w14:textId="77777777" w:rsidR="009D6B67" w:rsidRDefault="00EE5F1F">
            <w:pPr>
              <w:spacing w:line="240" w:lineRule="auto"/>
              <w:jc w:val="both"/>
              <w:rPr>
                <w:rFonts w:ascii="Cambria" w:eastAsia="Calibri" w:hAnsi="Cambria"/>
                <w:sz w:val="20"/>
                <w:szCs w:val="20"/>
                <w:lang w:val="et-EE"/>
              </w:rPr>
            </w:pPr>
            <w:bookmarkStart w:id="6" w:name="_Hlk114056202"/>
            <w:r>
              <w:rPr>
                <w:rFonts w:ascii="Cambria" w:eastAsia="Calibri" w:hAnsi="Cambria"/>
                <w:sz w:val="20"/>
                <w:szCs w:val="20"/>
                <w:lang w:val="et-EE"/>
              </w:rPr>
              <w:t xml:space="preserve">Eesti </w:t>
            </w:r>
            <w:r>
              <w:rPr>
                <w:rFonts w:ascii="Cambria" w:eastAsia="Calibri" w:hAnsi="Cambria"/>
                <w:b/>
                <w:bCs/>
                <w:sz w:val="20"/>
                <w:szCs w:val="20"/>
                <w:lang w:val="et-EE"/>
              </w:rPr>
              <w:t xml:space="preserve">kohalike transiidivõrkude ühendamine üleeuroopalise transpordivõrguga TEN-T on järk-järgult paranenud, </w:t>
            </w:r>
            <w:r>
              <w:rPr>
                <w:rFonts w:ascii="Cambria" w:eastAsia="Cambria" w:hAnsi="Cambria" w:cs="Cambria"/>
                <w:sz w:val="20"/>
                <w:szCs w:val="20"/>
                <w:lang w:val="et-EE"/>
              </w:rPr>
              <w:t>kuid täiendav investeerimisvajadus säilib.</w:t>
            </w:r>
            <w:r>
              <w:rPr>
                <w:rFonts w:ascii="Cambria" w:eastAsia="Calibri" w:hAnsi="Cambria"/>
                <w:sz w:val="20"/>
                <w:szCs w:val="20"/>
                <w:lang w:val="et-EE"/>
              </w:rPr>
              <w:t xml:space="preserve"> </w:t>
            </w:r>
            <w:r>
              <w:rPr>
                <w:rFonts w:ascii="Cambria" w:eastAsia="Cambria" w:hAnsi="Cambria" w:cs="Cambria"/>
                <w:sz w:val="20"/>
                <w:szCs w:val="20"/>
                <w:lang w:val="et-EE"/>
              </w:rPr>
              <w:t xml:space="preserve">Arendatud on Tallinna lennujaama ja sellega ühenduvust (trammiliini pikendamine lennujaamani), kavandamisel on Rail Baltic (sh Ülemiste mitmeliigiline rongijaam lennujaama lähedusse), parandatud on ühendust Vanasadamaga (RRFi toel rajatakse 2026.a trammiühendus Tallinna sadamaga) ning tegeletud on maanteekaubaveo pudelikaelaga (Tallinna ringtee). </w:t>
            </w:r>
            <w:r>
              <w:rPr>
                <w:rFonts w:ascii="Cambria" w:eastAsia="Calibri" w:hAnsi="Cambria"/>
                <w:sz w:val="20"/>
                <w:szCs w:val="20"/>
                <w:lang w:val="et-EE"/>
              </w:rPr>
              <w:t xml:space="preserve">Rahvusvahelistumine ja konkurentsivõime sõltuvad ühendustest teiste Euroopa keskustega. Ettevõtted </w:t>
            </w:r>
            <w:r>
              <w:rPr>
                <w:rFonts w:ascii="Cambria" w:eastAsia="Cambria" w:hAnsi="Cambria" w:cs="Cambria"/>
                <w:sz w:val="20"/>
                <w:szCs w:val="20"/>
                <w:lang w:val="et-EE"/>
              </w:rPr>
              <w:t>vajavad häid ühendusi ja</w:t>
            </w:r>
            <w:r>
              <w:rPr>
                <w:rFonts w:ascii="Cambria" w:eastAsia="Calibri" w:hAnsi="Cambria"/>
                <w:sz w:val="20"/>
                <w:szCs w:val="20"/>
                <w:lang w:val="et-EE"/>
              </w:rPr>
              <w:t xml:space="preserve"> konkurentsivõimelisi logistikaahelaid (kiirus, hind ja vastastikune seotus). Eesti riigiteede võrk hõlmab ligikaudu 17 000 km üldkasutatavaid teid, millest </w:t>
            </w:r>
            <w:r>
              <w:rPr>
                <w:rFonts w:ascii="Cambria" w:eastAsia="Calibri" w:hAnsi="Cambria"/>
                <w:b/>
                <w:bCs/>
                <w:sz w:val="20"/>
                <w:szCs w:val="20"/>
                <w:lang w:val="et-EE"/>
              </w:rPr>
              <w:t>18% on 2021.a andmete kohaselt halvas või väga halvas seisukorras</w:t>
            </w:r>
            <w:bookmarkEnd w:id="6"/>
            <w:r>
              <w:rPr>
                <w:rFonts w:ascii="Cambria" w:eastAsia="Calibri" w:hAnsi="Cambria"/>
                <w:sz w:val="20"/>
                <w:szCs w:val="20"/>
                <w:lang w:val="et-EE"/>
              </w:rPr>
              <w:t>.</w:t>
            </w:r>
          </w:p>
          <w:p w14:paraId="0D8D4589" w14:textId="77777777" w:rsidR="009D6B67" w:rsidRDefault="00EE5F1F">
            <w:pPr>
              <w:spacing w:line="240" w:lineRule="auto"/>
              <w:jc w:val="both"/>
              <w:rPr>
                <w:rFonts w:ascii="Cambria" w:eastAsia="Calibri" w:hAnsi="Cambria"/>
                <w:sz w:val="20"/>
                <w:szCs w:val="20"/>
                <w:lang w:val="et-EE"/>
              </w:rPr>
            </w:pPr>
            <w:r>
              <w:rPr>
                <w:rFonts w:ascii="Cambria" w:eastAsia="Cambria" w:hAnsi="Cambria" w:cs="Cambria"/>
                <w:b/>
                <w:bCs/>
                <w:sz w:val="20"/>
                <w:szCs w:val="20"/>
                <w:lang w:val="et-EE"/>
              </w:rPr>
              <w:t>Hajaasustusega piirkondades kasutab</w:t>
            </w:r>
            <w:r>
              <w:rPr>
                <w:rFonts w:ascii="Cambria" w:eastAsia="Calibri" w:hAnsi="Cambria"/>
                <w:b/>
                <w:bCs/>
                <w:sz w:val="20"/>
                <w:szCs w:val="20"/>
                <w:lang w:val="et-EE"/>
              </w:rPr>
              <w:t xml:space="preserve"> enamik inimesi </w:t>
            </w:r>
            <w:r>
              <w:rPr>
                <w:rFonts w:ascii="Cambria" w:eastAsia="Cambria" w:hAnsi="Cambria" w:cs="Cambria"/>
                <w:b/>
                <w:bCs/>
                <w:sz w:val="20"/>
                <w:szCs w:val="20"/>
                <w:lang w:val="et-EE"/>
              </w:rPr>
              <w:t>igapäevasteks sõitudeks isiklikku</w:t>
            </w:r>
            <w:r>
              <w:rPr>
                <w:rFonts w:ascii="Cambria" w:eastAsia="Calibri" w:hAnsi="Cambria"/>
                <w:b/>
                <w:bCs/>
                <w:sz w:val="20"/>
                <w:szCs w:val="20"/>
                <w:lang w:val="et-EE"/>
              </w:rPr>
              <w:t xml:space="preserve"> autot</w:t>
            </w:r>
            <w:r>
              <w:rPr>
                <w:rFonts w:ascii="Cambria" w:eastAsia="Calibri" w:hAnsi="Cambria"/>
                <w:sz w:val="20"/>
                <w:szCs w:val="20"/>
                <w:lang w:val="et-EE"/>
              </w:rPr>
              <w:t xml:space="preserve">. Ühistranspordi kasutajate </w:t>
            </w:r>
            <w:r>
              <w:rPr>
                <w:rFonts w:ascii="Cambria" w:eastAsia="Cambria" w:hAnsi="Cambria" w:cs="Cambria"/>
                <w:sz w:val="20"/>
                <w:szCs w:val="20"/>
                <w:lang w:val="et-EE"/>
              </w:rPr>
              <w:t>osakaal on vähenenud (tööl käimiseks kasutas 2020.a ühistransporti, käis jala või sõitis rattaga 36,9% inimestest)</w:t>
            </w:r>
            <w:r>
              <w:rPr>
                <w:rFonts w:ascii="Cambria" w:eastAsia="Calibri" w:hAnsi="Cambria"/>
                <w:sz w:val="20"/>
                <w:szCs w:val="20"/>
                <w:lang w:val="et-EE"/>
              </w:rPr>
              <w:t xml:space="preserve">. 76%-l maa- ja linnaelanikest on ligipääs ühistranspordile, kuid ajalised ja ruumilised vahemaad ning transpordiliikide nõrk omavaheline ühendatus ei soodusta selle kasutamist. </w:t>
            </w:r>
            <w:r>
              <w:rPr>
                <w:rFonts w:ascii="Cambria" w:eastAsia="Cambria" w:hAnsi="Cambria" w:cs="Cambria"/>
                <w:sz w:val="20"/>
                <w:szCs w:val="20"/>
                <w:lang w:val="et-EE"/>
              </w:rPr>
              <w:t>Investeerida tuleb ühistranspordi ja rattakasutuse ühendamisse.</w:t>
            </w:r>
          </w:p>
          <w:p w14:paraId="7FB14C8B" w14:textId="6C8F24D3" w:rsidR="009D6B67" w:rsidRDefault="00EE5F1F">
            <w:pPr>
              <w:spacing w:line="240" w:lineRule="auto"/>
              <w:jc w:val="both"/>
              <w:rPr>
                <w:rFonts w:ascii="Cambria" w:eastAsia="Calibri" w:hAnsi="Cambria"/>
                <w:b/>
                <w:bCs/>
                <w:sz w:val="20"/>
                <w:szCs w:val="20"/>
                <w:lang w:val="et-EE"/>
              </w:rPr>
            </w:pPr>
            <w:r>
              <w:rPr>
                <w:rFonts w:ascii="Cambria" w:eastAsia="Calibri" w:hAnsi="Cambria"/>
                <w:sz w:val="20"/>
                <w:szCs w:val="20"/>
                <w:lang w:val="et-EE"/>
              </w:rPr>
              <w:t xml:space="preserve">Energia-, veevarustus- ja internetitaristud on problemaatilised. Eesti energiavarustuse kindlus väheneb ja </w:t>
            </w:r>
            <w:r>
              <w:rPr>
                <w:rFonts w:ascii="Cambria" w:eastAsia="Calibri" w:hAnsi="Cambria"/>
                <w:b/>
                <w:bCs/>
                <w:sz w:val="20"/>
                <w:szCs w:val="20"/>
                <w:lang w:val="et-EE"/>
              </w:rPr>
              <w:t>energiatootmine põhineb suurel määral ühel ressursil</w:t>
            </w:r>
            <w:r>
              <w:rPr>
                <w:rFonts w:ascii="Cambria" w:eastAsia="Calibri" w:hAnsi="Cambria"/>
                <w:sz w:val="20"/>
                <w:szCs w:val="20"/>
                <w:lang w:val="et-EE"/>
              </w:rPr>
              <w:t xml:space="preserve">, erinevate energiaallikate kasutamine ei ole piisav energiajulgeoleku tagamiseks. Energiaallikate mitmekesistamist </w:t>
            </w:r>
            <w:r>
              <w:rPr>
                <w:rFonts w:ascii="Cambria" w:eastAsia="Calibri" w:hAnsi="Cambria"/>
                <w:b/>
                <w:bCs/>
                <w:sz w:val="20"/>
                <w:szCs w:val="20"/>
                <w:lang w:val="et-EE"/>
              </w:rPr>
              <w:t>piiravad võrgu võimsus ja taristu seisund</w:t>
            </w:r>
            <w:r>
              <w:rPr>
                <w:rFonts w:ascii="Cambria" w:eastAsia="Calibri" w:hAnsi="Cambria"/>
                <w:sz w:val="20"/>
                <w:szCs w:val="20"/>
                <w:lang w:val="et-EE"/>
              </w:rPr>
              <w:t xml:space="preserve">. Väljaspool linnapiirkondi puudub endiselt juurdepääs kiire interneti püsiühendusele. Teisalt </w:t>
            </w:r>
            <w:r>
              <w:rPr>
                <w:rFonts w:ascii="Cambria" w:eastAsia="Calibri" w:hAnsi="Cambria"/>
                <w:b/>
                <w:sz w:val="20"/>
                <w:szCs w:val="20"/>
                <w:lang w:val="et-EE"/>
              </w:rPr>
              <w:t xml:space="preserve">kasvab nõudlus suure kiirusega internetitaristu järele, mis on vajalik uutele </w:t>
            </w:r>
            <w:r w:rsidR="00C56BBD">
              <w:rPr>
                <w:rFonts w:ascii="Cambria" w:eastAsia="Calibri" w:hAnsi="Cambria"/>
                <w:b/>
                <w:sz w:val="20"/>
                <w:szCs w:val="20"/>
                <w:lang w:val="et-EE"/>
              </w:rPr>
              <w:t xml:space="preserve">ettevõtjatele </w:t>
            </w:r>
            <w:r>
              <w:rPr>
                <w:rFonts w:ascii="Cambria" w:eastAsia="Calibri" w:hAnsi="Cambria"/>
                <w:b/>
                <w:sz w:val="20"/>
                <w:szCs w:val="20"/>
                <w:lang w:val="et-EE"/>
              </w:rPr>
              <w:t>kaugtöö tegemiseks.</w:t>
            </w:r>
            <w:r>
              <w:rPr>
                <w:rFonts w:ascii="Cambria" w:eastAsia="Calibri" w:hAnsi="Cambria"/>
                <w:sz w:val="20"/>
                <w:szCs w:val="20"/>
                <w:lang w:val="et-EE"/>
              </w:rPr>
              <w:t xml:space="preserve"> Laiaulatuslik ruumiline planeerimine nõuab üldist planeerimise ja riiklike arengukavade süsteemi, milles </w:t>
            </w:r>
            <w:r>
              <w:rPr>
                <w:rFonts w:ascii="Cambria" w:eastAsia="Calibri" w:hAnsi="Cambria"/>
                <w:b/>
                <w:bCs/>
                <w:sz w:val="20"/>
                <w:szCs w:val="20"/>
                <w:lang w:val="et-EE"/>
              </w:rPr>
              <w:t>võetaks arvesse ühiskonna vajadusi ja kliimamuutusi</w:t>
            </w:r>
            <w:r>
              <w:rPr>
                <w:rFonts w:ascii="Cambria" w:eastAsia="Calibri" w:hAnsi="Cambria"/>
                <w:sz w:val="20"/>
                <w:szCs w:val="20"/>
                <w:lang w:val="et-EE"/>
              </w:rPr>
              <w:t>. ELi 2030.a kliimaeesmärkide saavutamiseks tuleks kodumajapidamiste, põllumajanduse, jäätmekäitluse ja transpordi (v.a lennundus) CO</w:t>
            </w:r>
            <w:r>
              <w:rPr>
                <w:rFonts w:ascii="Cambria" w:eastAsia="Calibri" w:hAnsi="Cambria"/>
                <w:sz w:val="20"/>
                <w:szCs w:val="20"/>
                <w:vertAlign w:val="subscript"/>
                <w:lang w:val="et-EE"/>
              </w:rPr>
              <w:t>2</w:t>
            </w:r>
            <w:r>
              <w:rPr>
                <w:rFonts w:ascii="Cambria" w:eastAsia="Calibri" w:hAnsi="Cambria"/>
                <w:sz w:val="20"/>
                <w:szCs w:val="20"/>
                <w:lang w:val="et-EE"/>
              </w:rPr>
              <w:t xml:space="preserve"> heidet vähendada 13%. Kuna isikliku auto kasutamine on üks peamisi saasteallikaid, on </w:t>
            </w:r>
            <w:r>
              <w:rPr>
                <w:rFonts w:ascii="Cambria" w:eastAsia="Calibri" w:hAnsi="Cambria"/>
                <w:b/>
                <w:bCs/>
                <w:sz w:val="20"/>
                <w:szCs w:val="20"/>
                <w:lang w:val="et-EE"/>
              </w:rPr>
              <w:t>vaja arendada ühist piletisüsteemi ja nõudetransporti maapiirkondades.</w:t>
            </w:r>
          </w:p>
          <w:p w14:paraId="4FD2698B"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Transpordiühenduste parandamine nõuab mh TEN-T väljaehitamist. Kliimaeesmärke toetab ka </w:t>
            </w:r>
            <w:r>
              <w:rPr>
                <w:rFonts w:ascii="Cambria" w:eastAsia="Calibri" w:hAnsi="Cambria"/>
                <w:b/>
                <w:bCs/>
                <w:sz w:val="20"/>
                <w:szCs w:val="20"/>
                <w:lang w:val="et-EE"/>
              </w:rPr>
              <w:t xml:space="preserve">alternatiivkütuste taristu loomine transpordile ja taastuvenergiaallikate laialdasem kasutamine. </w:t>
            </w:r>
            <w:r>
              <w:rPr>
                <w:rFonts w:ascii="Cambria" w:eastAsia="Calibri" w:hAnsi="Cambria"/>
                <w:sz w:val="20"/>
                <w:szCs w:val="20"/>
                <w:lang w:val="et-EE"/>
              </w:rPr>
              <w:t xml:space="preserve">See panustab energiajulgeolekusse, mis nõuab lisaks elektrivõrgu arendamist, ELi tasandi koostööd ja alternatiivsete energiaallikate kasutamise toetamist, et vähendada elektrienergia tootmise ja tarbimise ökoloogilist jalajälge. Elukeskkonna planeerimisel </w:t>
            </w:r>
            <w:r>
              <w:rPr>
                <w:rFonts w:ascii="Cambria" w:eastAsia="Calibri" w:hAnsi="Cambria"/>
                <w:b/>
                <w:bCs/>
                <w:sz w:val="20"/>
                <w:szCs w:val="20"/>
                <w:lang w:val="et-EE"/>
              </w:rPr>
              <w:t>tuleb eelistada tervislikke keskkondi ning kestlikke ja uudseid lahendusi</w:t>
            </w:r>
            <w:r>
              <w:rPr>
                <w:rFonts w:ascii="Cambria" w:eastAsia="Calibri" w:hAnsi="Cambria"/>
                <w:sz w:val="20"/>
                <w:szCs w:val="20"/>
                <w:lang w:val="et-EE"/>
              </w:rPr>
              <w:t xml:space="preserve"> – kliimat ja keskkonda säästvate põllumajandustavade kasutamist, bioloogilist mitmekesistamist, vihmavee taaskasutamist, veetaristu väljaehitamist, jalgratta- ja jalakäijateede ehitamist, pakiroboteid, autonoomseid sõidukeid. </w:t>
            </w:r>
            <w:r>
              <w:rPr>
                <w:rFonts w:ascii="Cambria" w:eastAsia="Calibri" w:hAnsi="Cambria"/>
                <w:b/>
                <w:bCs/>
                <w:sz w:val="20"/>
                <w:szCs w:val="20"/>
                <w:lang w:val="et-EE"/>
              </w:rPr>
              <w:t>Universaalse disaini kohaldamine</w:t>
            </w:r>
            <w:r>
              <w:rPr>
                <w:rFonts w:ascii="Cambria" w:eastAsia="Calibri" w:hAnsi="Cambria"/>
                <w:sz w:val="20"/>
                <w:szCs w:val="20"/>
                <w:lang w:val="et-EE"/>
              </w:rPr>
              <w:t xml:space="preserve"> tagab, et teenused, ruumid ja hooned on ligipääsetavad. Lisaks </w:t>
            </w:r>
            <w:r>
              <w:rPr>
                <w:rFonts w:ascii="Cambria" w:eastAsia="Calibri" w:hAnsi="Cambria"/>
                <w:b/>
                <w:bCs/>
                <w:sz w:val="20"/>
                <w:szCs w:val="20"/>
                <w:lang w:val="et-EE"/>
              </w:rPr>
              <w:t>on vaja rajada väga suure läbilaskevõimega juurdepääsuvõrgud ning arendada 5G-taristut,</w:t>
            </w:r>
            <w:r>
              <w:rPr>
                <w:rFonts w:ascii="Cambria" w:eastAsia="Calibri" w:hAnsi="Cambria"/>
                <w:sz w:val="20"/>
                <w:szCs w:val="20"/>
                <w:lang w:val="et-EE"/>
              </w:rPr>
              <w:t xml:space="preserve"> et parandada e-teenuste kättesaadavust ja toetada ettevõtjaid hõredalt asustatud </w:t>
            </w:r>
            <w:r>
              <w:rPr>
                <w:rFonts w:ascii="Cambria" w:eastAsia="Calibri" w:hAnsi="Cambria"/>
                <w:sz w:val="20"/>
                <w:szCs w:val="20"/>
                <w:lang w:val="et-EE"/>
              </w:rPr>
              <w:lastRenderedPageBreak/>
              <w:t>piirkondades. Seda arenguvajadust on nimetatud ka nõukogu 2019.a riigipõhistes soovitustes – tuleks keskenduda investeeringutele järgmistes valdkondades: säästev transpordi- ja energiataristu ning ressursi- ja energiatõhusus, võttes samal ajal arvesse piirkondlikke erinevusi.</w:t>
            </w:r>
          </w:p>
          <w:p w14:paraId="5627D116" w14:textId="77777777" w:rsidR="009D6B67" w:rsidRDefault="00EE5F1F">
            <w:pPr>
              <w:spacing w:line="240" w:lineRule="auto"/>
              <w:ind w:left="720"/>
              <w:jc w:val="both"/>
              <w:rPr>
                <w:rFonts w:ascii="Cambria" w:eastAsia="Calibri" w:hAnsi="Cambria"/>
                <w:sz w:val="20"/>
                <w:szCs w:val="20"/>
                <w:lang w:val="et-EE"/>
              </w:rPr>
            </w:pPr>
            <w:r>
              <w:rPr>
                <w:rFonts w:ascii="Cambria" w:eastAsia="Calibri" w:hAnsi="Cambria"/>
                <w:b/>
                <w:bCs/>
                <w:sz w:val="20"/>
                <w:szCs w:val="20"/>
                <w:lang w:val="et-EE"/>
              </w:rPr>
              <w:t>Ohutus ja turvalisus</w:t>
            </w:r>
          </w:p>
          <w:p w14:paraId="508D1FCB" w14:textId="04D3C9C8" w:rsidR="009D6B67" w:rsidRDefault="00EE5F1F">
            <w:pPr>
              <w:spacing w:line="240" w:lineRule="auto"/>
              <w:jc w:val="both"/>
              <w:rPr>
                <w:rFonts w:ascii="Cambria" w:eastAsia="Calibri" w:hAnsi="Cambria"/>
                <w:sz w:val="20"/>
                <w:szCs w:val="20"/>
                <w:lang w:val="et-EE"/>
              </w:rPr>
            </w:pPr>
            <w:r>
              <w:rPr>
                <w:rFonts w:ascii="Cambria" w:eastAsia="Cambria" w:hAnsi="Cambria" w:cs="Cambria"/>
                <w:sz w:val="20"/>
                <w:szCs w:val="20"/>
                <w:lang w:val="et-EE"/>
              </w:rPr>
              <w:t xml:space="preserve">KOVid, riigi- ja maakondlikud asutused ei ole kriisideks, sh kliimamuutustest tulenevateks, piisavalt ette valmistatud. </w:t>
            </w:r>
            <w:r>
              <w:rPr>
                <w:rFonts w:ascii="Cambria" w:eastAsia="Cambria" w:hAnsi="Cambria" w:cs="Cambria"/>
                <w:b/>
                <w:sz w:val="20"/>
                <w:szCs w:val="20"/>
                <w:lang w:val="et-EE"/>
              </w:rPr>
              <w:t xml:space="preserve">Kriisiolukorraks valmisolek on puudulik, </w:t>
            </w:r>
            <w:r>
              <w:rPr>
                <w:rFonts w:ascii="Cambria" w:eastAsia="Cambria" w:hAnsi="Cambria" w:cs="Cambria"/>
                <w:sz w:val="20"/>
                <w:szCs w:val="20"/>
                <w:lang w:val="et-EE"/>
              </w:rPr>
              <w:t xml:space="preserve">kalduvus kriise alahinnata võib põhjustada suurt kahju. </w:t>
            </w:r>
            <w:r>
              <w:rPr>
                <w:rFonts w:ascii="Cambria" w:eastAsia="Cambria" w:hAnsi="Cambria" w:cs="Cambria"/>
                <w:b/>
                <w:bCs/>
                <w:sz w:val="20"/>
                <w:szCs w:val="20"/>
                <w:lang w:val="et-EE"/>
              </w:rPr>
              <w:t>Hõredalt asustatud piirkondades võib turvalisuse tagamine olla keeruline</w:t>
            </w:r>
            <w:r>
              <w:rPr>
                <w:rFonts w:ascii="Cambria" w:eastAsia="Cambria" w:hAnsi="Cambria" w:cs="Cambria"/>
                <w:sz w:val="20"/>
                <w:szCs w:val="20"/>
                <w:lang w:val="et-EE"/>
              </w:rPr>
              <w:t xml:space="preserve">. Eestis on endiselt </w:t>
            </w:r>
            <w:r>
              <w:rPr>
                <w:rFonts w:ascii="Cambria" w:eastAsia="Cambria" w:hAnsi="Cambria" w:cs="Cambria"/>
                <w:b/>
                <w:bCs/>
                <w:sz w:val="20"/>
                <w:szCs w:val="20"/>
                <w:lang w:val="et-EE"/>
              </w:rPr>
              <w:t>suur sotsiaalmajanduslik ja piirkondlik ebavõrdsus</w:t>
            </w:r>
            <w:r>
              <w:rPr>
                <w:rFonts w:ascii="Cambria" w:eastAsia="Cambria" w:hAnsi="Cambria" w:cs="Cambria"/>
                <w:sz w:val="20"/>
                <w:szCs w:val="20"/>
                <w:lang w:val="et-EE"/>
              </w:rPr>
              <w:t xml:space="preserve">, mistõttu ei pruugi kogukonna toetus olla hädaolukorras usaldusväärne ega tõhus. Linnades on ühiskonnaelus osalevate inimeste osakaal väiksem ning </w:t>
            </w:r>
            <w:r>
              <w:rPr>
                <w:rFonts w:ascii="Cambria" w:eastAsia="Cambria" w:hAnsi="Cambria" w:cs="Cambria"/>
                <w:b/>
                <w:bCs/>
                <w:sz w:val="20"/>
                <w:szCs w:val="20"/>
                <w:lang w:val="et-EE"/>
              </w:rPr>
              <w:t>ühiskonna süvenev polariseerumine võib kaasa tuua väärtuskonflikte, sh piirialade destabiliseerimise</w:t>
            </w:r>
            <w:r>
              <w:rPr>
                <w:rFonts w:ascii="Cambria" w:eastAsia="Cambria" w:hAnsi="Cambria" w:cs="Cambria"/>
                <w:sz w:val="20"/>
                <w:szCs w:val="20"/>
                <w:lang w:val="et-EE"/>
              </w:rPr>
              <w:t>. Tehnoloogia areng, digiüleminek</w:t>
            </w:r>
            <w:ins w:id="7" w:author="Kaisa Tähe - RAM" w:date="2025-11-04T14:37:00Z" w16du:dateUtc="2025-11-04T12:37:00Z">
              <w:r w:rsidR="00F04FBE">
                <w:rPr>
                  <w:rFonts w:ascii="Cambria" w:eastAsia="Cambria" w:hAnsi="Cambria" w:cs="Cambria"/>
                  <w:sz w:val="20"/>
                  <w:szCs w:val="20"/>
                  <w:lang w:val="et-EE"/>
                </w:rPr>
                <w:t xml:space="preserve">, </w:t>
              </w:r>
            </w:ins>
            <w:del w:id="8" w:author="Kaisa Tähe - RAM" w:date="2025-11-04T14:37:00Z" w16du:dateUtc="2025-11-04T12:37:00Z">
              <w:r w:rsidDel="00F04FBE">
                <w:rPr>
                  <w:rFonts w:ascii="Cambria" w:eastAsia="Cambria" w:hAnsi="Cambria" w:cs="Cambria"/>
                  <w:sz w:val="20"/>
                  <w:szCs w:val="20"/>
                  <w:lang w:val="et-EE"/>
                </w:rPr>
                <w:delText xml:space="preserve"> ja </w:delText>
              </w:r>
            </w:del>
            <w:r>
              <w:rPr>
                <w:rFonts w:ascii="Cambria" w:eastAsia="Cambria" w:hAnsi="Cambria" w:cs="Cambria"/>
                <w:sz w:val="20"/>
                <w:szCs w:val="20"/>
                <w:lang w:val="et-EE"/>
              </w:rPr>
              <w:t xml:space="preserve">e-teenuste arvu kasv </w:t>
            </w:r>
            <w:ins w:id="9" w:author="Kaisa Tähe - RAM" w:date="2025-11-04T14:37:00Z" w16du:dateUtc="2025-11-04T12:37:00Z">
              <w:r w:rsidR="00F04FBE">
                <w:rPr>
                  <w:rFonts w:ascii="Cambria" w:eastAsia="Cambria" w:hAnsi="Cambria" w:cs="Cambria"/>
                  <w:sz w:val="20"/>
                  <w:szCs w:val="20"/>
                  <w:lang w:val="et-EE"/>
                </w:rPr>
                <w:t>ja</w:t>
              </w:r>
              <w:r w:rsidR="005A1D9F">
                <w:rPr>
                  <w:rFonts w:ascii="Cambria" w:eastAsia="Cambria" w:hAnsi="Cambria" w:cs="Cambria"/>
                  <w:sz w:val="20"/>
                  <w:szCs w:val="20"/>
                  <w:lang w:val="et-EE"/>
                </w:rPr>
                <w:t xml:space="preserve"> </w:t>
              </w:r>
            </w:ins>
            <w:del w:id="10" w:author="Kaisa Tähe - RAM" w:date="2025-11-04T14:37:00Z" w16du:dateUtc="2025-11-04T12:37:00Z">
              <w:r w:rsidDel="00F04FBE">
                <w:rPr>
                  <w:rFonts w:ascii="Cambria" w:eastAsia="Cambria" w:hAnsi="Cambria" w:cs="Cambria"/>
                  <w:sz w:val="20"/>
                  <w:szCs w:val="20"/>
                  <w:lang w:val="et-EE"/>
                </w:rPr>
                <w:delText>ning</w:delText>
              </w:r>
            </w:del>
            <w:del w:id="11" w:author="Kaisa Tähe - RAM" w:date="2025-09-29T15:21:00Z" w16du:dateUtc="2025-09-29T12:21:00Z">
              <w:r w:rsidDel="00DA34D5">
                <w:rPr>
                  <w:rFonts w:ascii="Cambria" w:eastAsia="Cambria" w:hAnsi="Cambria" w:cs="Cambria"/>
                  <w:sz w:val="20"/>
                  <w:szCs w:val="20"/>
                  <w:lang w:val="et-EE"/>
                </w:rPr>
                <w:delText xml:space="preserve"> mitmesugused</w:delText>
              </w:r>
            </w:del>
            <w:r>
              <w:rPr>
                <w:rFonts w:ascii="Cambria" w:eastAsia="Cambria" w:hAnsi="Cambria" w:cs="Cambria"/>
                <w:sz w:val="20"/>
                <w:szCs w:val="20"/>
                <w:lang w:val="et-EE"/>
              </w:rPr>
              <w:t xml:space="preserve"> küberohud nõuavad </w:t>
            </w:r>
            <w:r>
              <w:rPr>
                <w:rFonts w:ascii="Cambria" w:eastAsia="Cambria" w:hAnsi="Cambria" w:cs="Cambria"/>
                <w:b/>
                <w:bCs/>
                <w:sz w:val="20"/>
                <w:szCs w:val="20"/>
                <w:lang w:val="et-EE"/>
              </w:rPr>
              <w:t>suuremaid investeeringuid küberkaitsevõimesse</w:t>
            </w:r>
            <w:ins w:id="12" w:author="Kaisa Tähe - RAM" w:date="2025-09-29T15:19:00Z" w16du:dateUtc="2025-09-29T12:19:00Z">
              <w:r w:rsidR="00063EB1">
                <w:rPr>
                  <w:rFonts w:ascii="Cambria" w:eastAsia="Cambria" w:hAnsi="Cambria" w:cs="Cambria"/>
                  <w:b/>
                  <w:bCs/>
                  <w:sz w:val="20"/>
                  <w:szCs w:val="20"/>
                  <w:lang w:val="et-EE"/>
                </w:rPr>
                <w:t xml:space="preserve">, </w:t>
              </w:r>
            </w:ins>
            <w:del w:id="13" w:author="Kaisa Tähe - RAM" w:date="2025-09-29T15:19:00Z" w16du:dateUtc="2025-09-29T12:19:00Z">
              <w:r w:rsidDel="00063EB1">
                <w:rPr>
                  <w:rFonts w:ascii="Cambria" w:eastAsia="Cambria" w:hAnsi="Cambria" w:cs="Cambria"/>
                  <w:b/>
                  <w:bCs/>
                  <w:sz w:val="20"/>
                  <w:szCs w:val="20"/>
                  <w:lang w:val="et-EE"/>
                </w:rPr>
                <w:delText xml:space="preserve"> ja </w:delText>
              </w:r>
            </w:del>
            <w:r>
              <w:rPr>
                <w:rFonts w:ascii="Cambria" w:eastAsia="Cambria" w:hAnsi="Cambria" w:cs="Cambria"/>
                <w:b/>
                <w:bCs/>
                <w:sz w:val="20"/>
                <w:szCs w:val="20"/>
                <w:lang w:val="et-EE"/>
              </w:rPr>
              <w:t>e-teenustesse (elutähtsad süsteemid ja teenused</w:t>
            </w:r>
            <w:commentRangeStart w:id="14"/>
            <w:r>
              <w:rPr>
                <w:rFonts w:ascii="Cambria" w:eastAsia="Cambria" w:hAnsi="Cambria" w:cs="Cambria"/>
                <w:b/>
                <w:bCs/>
                <w:sz w:val="20"/>
                <w:szCs w:val="20"/>
                <w:lang w:val="et-EE"/>
              </w:rPr>
              <w:t>)</w:t>
            </w:r>
            <w:ins w:id="15" w:author="Kaisa Tähe - RAM" w:date="2025-09-29T15:19:00Z" w16du:dateUtc="2025-09-29T12:19:00Z">
              <w:r w:rsidR="00FA0280">
                <w:rPr>
                  <w:rFonts w:ascii="Cambria" w:eastAsia="Cambria" w:hAnsi="Cambria" w:cs="Cambria"/>
                  <w:b/>
                  <w:bCs/>
                  <w:sz w:val="20"/>
                  <w:szCs w:val="20"/>
                  <w:lang w:val="et-EE"/>
                </w:rPr>
                <w:t xml:space="preserve"> ja kaitsevõimekuse </w:t>
              </w:r>
              <w:r w:rsidR="00EA4F67">
                <w:rPr>
                  <w:rFonts w:ascii="Cambria" w:eastAsia="Cambria" w:hAnsi="Cambria" w:cs="Cambria"/>
                  <w:b/>
                  <w:bCs/>
                  <w:sz w:val="20"/>
                  <w:szCs w:val="20"/>
                  <w:lang w:val="et-EE"/>
                </w:rPr>
                <w:t>tõstmisesse</w:t>
              </w:r>
            </w:ins>
            <w:commentRangeEnd w:id="14"/>
            <w:ins w:id="16" w:author="Kaisa Tähe - RAM" w:date="2025-09-29T15:28:00Z" w16du:dateUtc="2025-09-29T12:28:00Z">
              <w:r w:rsidR="00FC7C5A">
                <w:rPr>
                  <w:rStyle w:val="Kommentaariviide"/>
                  <w:rFonts w:ascii="Cambria" w:eastAsia="Cambria" w:hAnsi="Cambria" w:cs="Cambria"/>
                  <w:sz w:val="20"/>
                  <w:szCs w:val="20"/>
                  <w:lang w:val="et-EE"/>
                </w:rPr>
                <w:commentReference w:id="14"/>
              </w:r>
            </w:ins>
            <w:r>
              <w:rPr>
                <w:rFonts w:ascii="Cambria" w:eastAsia="Cambria" w:hAnsi="Cambria" w:cs="Cambria"/>
                <w:sz w:val="20"/>
                <w:szCs w:val="20"/>
                <w:lang w:val="et-EE"/>
              </w:rPr>
              <w:t xml:space="preserve">. Eesti piirkondlike iseärasuste tõttu tuleks kogukondi julgeoleku tagamise eest suurema vastutuse võtmisel toetada. Sisejulgeoleku tagamiseks on vaja </w:t>
            </w:r>
            <w:r>
              <w:rPr>
                <w:rFonts w:ascii="Cambria" w:eastAsia="Cambria" w:hAnsi="Cambria" w:cs="Cambria"/>
                <w:b/>
                <w:bCs/>
                <w:sz w:val="20"/>
                <w:szCs w:val="20"/>
                <w:lang w:val="et-EE"/>
              </w:rPr>
              <w:t>paremini valmistuda välistegurite</w:t>
            </w:r>
            <w:r>
              <w:rPr>
                <w:rFonts w:ascii="Cambria" w:eastAsia="Cambria" w:hAnsi="Cambria" w:cs="Cambria"/>
                <w:sz w:val="20"/>
                <w:szCs w:val="20"/>
                <w:lang w:val="et-EE"/>
              </w:rPr>
              <w:t>, nt ilmastikunähtuste või võimaliku rändesurve leevendamiseks. Vajadust parandada kogukondade integratsiooni turvalisuse suurendamiseks on nimetatud nõukogu 2019.a riigipõhistes soovitustes, milles rõhutatakse sotsiaalse turvavõrgu ja sotsiaalteenustele juurdepääsu olulisust.</w:t>
            </w:r>
          </w:p>
          <w:p w14:paraId="510990AD" w14:textId="77777777" w:rsidR="009D6B67" w:rsidRDefault="00EE5F1F">
            <w:pPr>
              <w:spacing w:line="240" w:lineRule="auto"/>
              <w:jc w:val="both"/>
              <w:rPr>
                <w:rFonts w:ascii="Cambria" w:eastAsia="Calibri" w:hAnsi="Cambria"/>
                <w:b/>
                <w:bCs/>
                <w:lang w:val="et-EE"/>
              </w:rPr>
            </w:pPr>
            <w:r>
              <w:rPr>
                <w:rFonts w:ascii="Cambria" w:eastAsia="Calibri" w:hAnsi="Cambria"/>
                <w:b/>
                <w:bCs/>
                <w:lang w:val="et-EE"/>
              </w:rPr>
              <w:t xml:space="preserve">Sotsiaalsem </w:t>
            </w:r>
            <w:r>
              <w:rPr>
                <w:rFonts w:ascii="Cambria" w:eastAsia="Calibri" w:hAnsi="Cambria"/>
                <w:b/>
                <w:bCs/>
                <w:shd w:val="clear" w:color="auto" w:fill="FFFFFF"/>
                <w:lang w:val="et-EE"/>
              </w:rPr>
              <w:t>Eesti</w:t>
            </w:r>
          </w:p>
          <w:p w14:paraId="77002632" w14:textId="77777777" w:rsidR="009D6B67" w:rsidRDefault="00EE5F1F">
            <w:pPr>
              <w:spacing w:line="240" w:lineRule="auto"/>
              <w:ind w:left="720"/>
              <w:jc w:val="both"/>
              <w:rPr>
                <w:rFonts w:ascii="Cambria" w:eastAsia="Calibri" w:hAnsi="Cambria"/>
                <w:b/>
                <w:bCs/>
                <w:sz w:val="20"/>
                <w:szCs w:val="20"/>
                <w:lang w:val="et-EE"/>
              </w:rPr>
            </w:pPr>
            <w:r>
              <w:rPr>
                <w:rFonts w:ascii="Cambria" w:eastAsia="Calibri" w:hAnsi="Cambria"/>
                <w:b/>
                <w:bCs/>
                <w:sz w:val="20"/>
                <w:szCs w:val="20"/>
                <w:lang w:val="et-EE"/>
              </w:rPr>
              <w:t>Edukas kohanemine rahvastikudünaamikaga</w:t>
            </w:r>
          </w:p>
          <w:p w14:paraId="5BC634D6"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STATi hinnangul väheneb Eesti rahvaarv </w:t>
            </w:r>
            <w:r>
              <w:rPr>
                <w:rFonts w:ascii="Cambria" w:eastAsia="Calibri" w:hAnsi="Cambria"/>
                <w:b/>
                <w:bCs/>
                <w:sz w:val="20"/>
                <w:szCs w:val="20"/>
                <w:lang w:val="et-EE"/>
              </w:rPr>
              <w:t>2035.a ligi 1,3 mln elanikuni</w:t>
            </w:r>
            <w:r>
              <w:rPr>
                <w:rFonts w:ascii="Cambria" w:eastAsia="Calibri" w:hAnsi="Cambria"/>
                <w:sz w:val="20"/>
                <w:szCs w:val="20"/>
                <w:lang w:val="et-EE"/>
              </w:rPr>
              <w:t xml:space="preserve">. Eakate osakaal suureneb 25%ni, </w:t>
            </w:r>
            <w:r>
              <w:rPr>
                <w:rFonts w:ascii="Cambria" w:eastAsia="Calibri" w:hAnsi="Cambria"/>
                <w:b/>
                <w:bCs/>
                <w:sz w:val="20"/>
                <w:szCs w:val="20"/>
                <w:lang w:val="et-EE"/>
              </w:rPr>
              <w:t>tööealine elanikkond väheneb 100 000 inimese võrra</w:t>
            </w:r>
            <w:r>
              <w:rPr>
                <w:rFonts w:ascii="Cambria" w:eastAsia="Calibri" w:hAnsi="Cambria"/>
                <w:sz w:val="20"/>
                <w:szCs w:val="20"/>
                <w:lang w:val="et-EE"/>
              </w:rPr>
              <w:t xml:space="preserve">. 2035.a rahvastikuprognoosi kohaselt langeb 14-a ja nooremate inimeste osakaal 14,6%-le (2022.a 16,4%). Linnastumine mõjutab märgatavalt piirkondliku tööturu potentsiaali. Kui Tartu maakond säilitab oma vanuseprofiili järgmise 10 a jooksul, siis </w:t>
            </w:r>
            <w:r>
              <w:rPr>
                <w:rFonts w:ascii="Cambria" w:eastAsia="Calibri" w:hAnsi="Cambria"/>
                <w:b/>
                <w:bCs/>
                <w:sz w:val="20"/>
                <w:szCs w:val="20"/>
                <w:lang w:val="et-EE"/>
              </w:rPr>
              <w:t>Ida-Viru ja Hiiu maakonnas on 10 uue pensionäri kohta alla 6 tööealise inimese</w:t>
            </w:r>
            <w:r>
              <w:rPr>
                <w:rFonts w:ascii="Cambria" w:eastAsia="Calibri" w:hAnsi="Cambria"/>
                <w:sz w:val="20"/>
                <w:szCs w:val="20"/>
                <w:lang w:val="et-EE"/>
              </w:rPr>
              <w:t>. Rahvastikumuutused mõjutavad enim Ida-Viru maakonda, Kagu- ja Kesk-Eestit ning</w:t>
            </w:r>
            <w:r>
              <w:rPr>
                <w:rFonts w:ascii="Cambria" w:eastAsia="Cambria" w:hAnsi="Cambria" w:cs="Cambria"/>
                <w:sz w:val="20"/>
                <w:szCs w:val="20"/>
                <w:lang w:val="et-EE"/>
              </w:rPr>
              <w:t xml:space="preserve"> keskustest kaugemal asuvaid</w:t>
            </w:r>
            <w:r>
              <w:rPr>
                <w:rFonts w:ascii="Cambria" w:eastAsia="Calibri" w:hAnsi="Cambria"/>
                <w:sz w:val="20"/>
                <w:szCs w:val="20"/>
                <w:lang w:val="et-EE"/>
              </w:rPr>
              <w:t xml:space="preserve"> maapiirkondi. Vähenev ja vananev elanikkond mõjutab otseselt majanduse konkurentsivõimet. </w:t>
            </w:r>
          </w:p>
          <w:p w14:paraId="5DE5EC81"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Eesti tööturgu iseloomustab nii </w:t>
            </w:r>
            <w:r>
              <w:rPr>
                <w:rFonts w:ascii="Cambria" w:eastAsia="Calibri" w:hAnsi="Cambria"/>
                <w:b/>
                <w:bCs/>
                <w:sz w:val="20"/>
                <w:szCs w:val="20"/>
                <w:lang w:val="et-EE"/>
              </w:rPr>
              <w:t>struktuurne töötus kui struktuurne tööjõupuudus</w:t>
            </w:r>
            <w:r>
              <w:rPr>
                <w:rFonts w:ascii="Cambria" w:eastAsia="Calibri" w:hAnsi="Cambria"/>
                <w:sz w:val="20"/>
                <w:szCs w:val="20"/>
                <w:lang w:val="et-EE"/>
              </w:rPr>
              <w:t xml:space="preserve">, mis ei tulene üksnes piirkondlikest erinevustest, vaid ka tööotsijate kvalifikatsioonist, mis ei vasta tööandjate vajadustele. </w:t>
            </w:r>
            <w:r>
              <w:rPr>
                <w:rFonts w:ascii="Cambria" w:eastAsia="Calibri" w:hAnsi="Cambria"/>
                <w:b/>
                <w:bCs/>
                <w:sz w:val="20"/>
                <w:szCs w:val="20"/>
                <w:lang w:val="et-EE"/>
              </w:rPr>
              <w:t>Suurenev tööjõupuudus on probleem nii era- (eelkõige tootmissektoris ja digivaldkonnas) kui avalikus sektoris</w:t>
            </w:r>
            <w:r>
              <w:rPr>
                <w:rFonts w:ascii="Cambria" w:eastAsia="Calibri" w:hAnsi="Cambria"/>
                <w:sz w:val="20"/>
                <w:szCs w:val="20"/>
                <w:lang w:val="et-EE"/>
              </w:rPr>
              <w:t xml:space="preserve"> (nt haridus, tervishoid, sotsiaalhoolekanne, õiguskaitse).</w:t>
            </w:r>
            <w:r>
              <w:rPr>
                <w:rFonts w:eastAsia="Calibri"/>
                <w:sz w:val="20"/>
                <w:szCs w:val="20"/>
                <w:lang w:val="et-EE"/>
              </w:rPr>
              <w:t xml:space="preserve"> </w:t>
            </w:r>
            <w:r>
              <w:rPr>
                <w:rFonts w:ascii="Cambria" w:eastAsia="Calibri" w:hAnsi="Cambria"/>
                <w:sz w:val="20"/>
                <w:szCs w:val="20"/>
                <w:lang w:val="et-EE"/>
              </w:rPr>
              <w:t>Töötuse (sh pikaajalise töötuse) määr on madal (2021.a vastavalt 6,2%</w:t>
            </w:r>
            <w:r>
              <w:rPr>
                <w:rFonts w:ascii="Cambria" w:eastAsia="Calibri" w:hAnsi="Cambria"/>
                <w:b/>
                <w:sz w:val="20"/>
                <w:szCs w:val="20"/>
                <w:vertAlign w:val="superscript"/>
                <w:lang w:val="et-EE"/>
              </w:rPr>
              <w:footnoteReference w:id="3"/>
            </w:r>
            <w:r>
              <w:rPr>
                <w:rFonts w:ascii="Cambria" w:eastAsia="Calibri" w:hAnsi="Cambria"/>
                <w:sz w:val="20"/>
                <w:szCs w:val="20"/>
                <w:lang w:val="et-EE"/>
              </w:rPr>
              <w:t xml:space="preserve"> ja 1,7%), kuid piirkondlikult eristub Ida-Viru maakond selgelt suurema töötusega (2021.a 10,5%).</w:t>
            </w:r>
          </w:p>
          <w:p w14:paraId="58AEE6E1"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Tööturu probleemide jätkusuutlikuks lahendamiseks on vaja arendada nii tööhõivesse jõudmise kui seal aktiivsena püsimise meetmeid, vähendada tööturu soolist segregatsiooni ja palgalõhet, edendada haridus-, sotsiaal- ja terviseteenuseid ning -süsteeme, samuti toetada ühiskonda lõimumist ja üldist heaolu.</w:t>
            </w:r>
          </w:p>
          <w:p w14:paraId="48DC33A8"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Tööealise elanikkonna vähenemise tõttu tuleb </w:t>
            </w:r>
            <w:r>
              <w:rPr>
                <w:rFonts w:ascii="Cambria" w:eastAsia="Calibri" w:hAnsi="Cambria"/>
                <w:b/>
                <w:bCs/>
                <w:sz w:val="20"/>
                <w:szCs w:val="20"/>
                <w:lang w:val="et-EE"/>
              </w:rPr>
              <w:t>töötutel või mitteaktiivsetel rühmadel</w:t>
            </w:r>
            <w:r>
              <w:rPr>
                <w:rFonts w:ascii="Cambria" w:eastAsia="Calibri" w:hAnsi="Cambria"/>
                <w:sz w:val="20"/>
                <w:szCs w:val="20"/>
                <w:lang w:val="et-EE"/>
              </w:rPr>
              <w:t xml:space="preserve"> (vähenenud töövõime ja terviseprobleemidega inimesed, mittetöötavad ja -õppivad noored,</w:t>
            </w:r>
            <w:r>
              <w:rPr>
                <w:rFonts w:ascii="Cambria" w:eastAsia="Cambria" w:hAnsi="Cambria" w:cs="Cambria"/>
                <w:sz w:val="20"/>
                <w:szCs w:val="20"/>
                <w:lang w:val="et-EE"/>
              </w:rPr>
              <w:t xml:space="preserve"> hoolduskoormusega inimesed (peamiselt naised</w:t>
            </w:r>
            <w:r>
              <w:rPr>
                <w:rFonts w:ascii="Cambria" w:eastAsia="Calibri" w:hAnsi="Cambria"/>
                <w:sz w:val="20"/>
                <w:szCs w:val="20"/>
                <w:lang w:val="et-EE"/>
              </w:rPr>
              <w:t>) aidata tööturule siseneda. Oluline on võimestada</w:t>
            </w:r>
            <w:r>
              <w:rPr>
                <w:rFonts w:ascii="Cambria" w:eastAsia="Calibri" w:hAnsi="Cambria"/>
                <w:b/>
                <w:bCs/>
                <w:sz w:val="20"/>
                <w:szCs w:val="20"/>
                <w:lang w:val="et-EE"/>
              </w:rPr>
              <w:t xml:space="preserve"> ja kaasata noori</w:t>
            </w:r>
            <w:r>
              <w:rPr>
                <w:rFonts w:ascii="Cambria" w:eastAsia="Calibri" w:hAnsi="Cambria"/>
                <w:sz w:val="20"/>
                <w:szCs w:val="20"/>
                <w:lang w:val="et-EE"/>
              </w:rPr>
              <w:t>, toetades nende arengut ning võimaldades neil kujundada oma elu, aidates nii vältida sotsiaalset tõrjutust. Eraldi tuleb tegeleda mitte-eestlaste tööturule toomise ning keeleoskuse ja lõimumise toetamisega.</w:t>
            </w:r>
          </w:p>
          <w:p w14:paraId="42B69FC7"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Töö- ja pereelu ühitamiseks, laste ja noorte sotsiaalse kaasatuse tagamiseks ning laste vaesuse ennetamiseks on vaja arendada peredele mõeldud tugiteenuseid ning positiivsete lapsevanemaks olemise põhimõtteid. Kavandatavate sekkumiste õnnestumiseks on oluline kaasata sotsiaalpartnereid ja edendada sotsiaaldialoogi ning avaliku sektori ja kodanikuühiskonna tegevust.</w:t>
            </w:r>
          </w:p>
          <w:p w14:paraId="731C76C6" w14:textId="77777777" w:rsidR="009D6B67" w:rsidRDefault="00EE5F1F">
            <w:pPr>
              <w:spacing w:line="240" w:lineRule="auto"/>
              <w:jc w:val="both"/>
              <w:rPr>
                <w:rFonts w:ascii="Cambria" w:eastAsia="Times New Roman" w:hAnsi="Cambria" w:cs="Arial"/>
                <w:sz w:val="20"/>
                <w:szCs w:val="20"/>
                <w:lang w:val="et-EE"/>
              </w:rPr>
            </w:pPr>
            <w:r>
              <w:rPr>
                <w:rFonts w:ascii="Cambria" w:eastAsia="Calibri" w:hAnsi="Cambria"/>
                <w:sz w:val="20"/>
                <w:szCs w:val="20"/>
                <w:lang w:val="et-EE"/>
              </w:rPr>
              <w:t xml:space="preserve">Elanikkonna vananemise tõttu tuleb keskenduda </w:t>
            </w:r>
            <w:r>
              <w:rPr>
                <w:rFonts w:ascii="Cambria" w:eastAsia="Calibri" w:hAnsi="Cambria"/>
                <w:b/>
                <w:bCs/>
                <w:sz w:val="20"/>
                <w:szCs w:val="20"/>
                <w:lang w:val="et-EE"/>
              </w:rPr>
              <w:t>eakatele võimaluste pakkumisele</w:t>
            </w:r>
            <w:r>
              <w:rPr>
                <w:rFonts w:ascii="Cambria" w:eastAsia="Calibri" w:hAnsi="Cambria"/>
                <w:sz w:val="20"/>
                <w:szCs w:val="20"/>
                <w:lang w:val="et-EE"/>
              </w:rPr>
              <w:t xml:space="preserve"> (nt elukestev õpe). </w:t>
            </w:r>
            <w:r>
              <w:rPr>
                <w:rFonts w:ascii="Cambria" w:eastAsia="Calibri" w:hAnsi="Cambria"/>
                <w:b/>
                <w:bCs/>
                <w:sz w:val="20"/>
                <w:szCs w:val="20"/>
                <w:lang w:val="et-EE"/>
              </w:rPr>
              <w:t xml:space="preserve">Põlvkondadevahelise koostöö edendamine ja eakate suurem kaasamine </w:t>
            </w:r>
            <w:r>
              <w:rPr>
                <w:rFonts w:ascii="Cambria" w:eastAsia="Calibri" w:hAnsi="Cambria"/>
                <w:sz w:val="20"/>
                <w:szCs w:val="20"/>
                <w:lang w:val="et-EE"/>
              </w:rPr>
              <w:t xml:space="preserve">aitab kasu saada nende elukogemusest. Vaja on investeerida paindlikesse sotsiaalteenustesse, keskendudes toetatud iseseisvat elu võimaldava keskkonna loomisse ja </w:t>
            </w:r>
            <w:r>
              <w:rPr>
                <w:rFonts w:ascii="Cambria" w:eastAsia="Cambria" w:hAnsi="Cambria" w:cs="Cambria"/>
                <w:sz w:val="20"/>
                <w:szCs w:val="20"/>
                <w:lang w:val="et-EE"/>
              </w:rPr>
              <w:t>ühiskonnaelu</w:t>
            </w:r>
            <w:r>
              <w:rPr>
                <w:rFonts w:ascii="Cambria" w:eastAsia="Calibri" w:hAnsi="Cambria"/>
                <w:sz w:val="20"/>
                <w:szCs w:val="20"/>
                <w:lang w:val="et-EE"/>
              </w:rPr>
              <w:t xml:space="preserve"> osalemise võimaldamisse (nt kodupõhiste sotsiaalteenuste ja ligipääsetavuse suurendamine), kooskõlas deinstitutsionaliseerimise (DI), desegregatsiooni ja mittediskrimineerimise põhimõtetega. Paindlikud teenused, sotsiaal- ja tervishoiuinvesteeringud vanussurve leevendamiseks võivad aidata edendada pensionäride tööhõivet. Oluline on parandada </w:t>
            </w:r>
            <w:r>
              <w:rPr>
                <w:rFonts w:ascii="Cambria" w:eastAsia="Calibri" w:hAnsi="Cambria"/>
                <w:b/>
                <w:bCs/>
                <w:sz w:val="20"/>
                <w:szCs w:val="20"/>
                <w:lang w:val="et-EE"/>
              </w:rPr>
              <w:t>tervist</w:t>
            </w:r>
            <w:r>
              <w:rPr>
                <w:rFonts w:ascii="Cambria" w:eastAsia="Calibri" w:hAnsi="Cambria"/>
                <w:sz w:val="20"/>
                <w:szCs w:val="20"/>
                <w:lang w:val="et-EE"/>
              </w:rPr>
              <w:t xml:space="preserve"> (eriti keskealiste ja eakate meeste hulgas), et vähendada enneaegset haigestumist, suremust ja töövõimetust. </w:t>
            </w:r>
            <w:r>
              <w:rPr>
                <w:rFonts w:ascii="Cambria" w:eastAsia="Calibri" w:hAnsi="Cambria"/>
                <w:b/>
                <w:bCs/>
                <w:sz w:val="20"/>
                <w:szCs w:val="20"/>
                <w:lang w:val="et-EE"/>
              </w:rPr>
              <w:t xml:space="preserve">Töötajate arvu prognoositavat vähenemist 2035.a-ks saab </w:t>
            </w:r>
            <w:r>
              <w:rPr>
                <w:rFonts w:ascii="Cambria" w:eastAsia="Calibri" w:hAnsi="Cambria"/>
                <w:b/>
                <w:bCs/>
                <w:sz w:val="20"/>
                <w:szCs w:val="20"/>
                <w:lang w:val="et-EE"/>
              </w:rPr>
              <w:lastRenderedPageBreak/>
              <w:t>leevendada</w:t>
            </w:r>
            <w:r>
              <w:rPr>
                <w:rFonts w:ascii="Cambria" w:eastAsia="Calibri" w:hAnsi="Cambria"/>
                <w:sz w:val="20"/>
                <w:szCs w:val="20"/>
                <w:lang w:val="et-EE"/>
              </w:rPr>
              <w:t xml:space="preserve"> ühelt poolt uute põlvkondade võrdse ligipääsu toetamine haridusele ning teisalt pensioniea tõstmine. Tööturul aktiivsete inimeste arvu aitab suurendada ka mitte-eestlaste aktiivsem osalemine ja Eestisse tagasipöördujate aktiivne lõimimine. Tehnoloogia areng ja muutuvad ärimudelid pakuvad võimalusi kasutada erinevaid </w:t>
            </w:r>
            <w:r>
              <w:rPr>
                <w:rFonts w:ascii="Cambria" w:eastAsia="Calibri" w:hAnsi="Cambria"/>
                <w:b/>
                <w:bCs/>
                <w:sz w:val="20"/>
                <w:szCs w:val="20"/>
                <w:lang w:val="et-EE"/>
              </w:rPr>
              <w:t>digilahendusi</w:t>
            </w:r>
            <w:r>
              <w:rPr>
                <w:rFonts w:ascii="Cambria" w:eastAsia="Calibri" w:hAnsi="Cambria"/>
                <w:sz w:val="20"/>
                <w:szCs w:val="20"/>
                <w:lang w:val="et-EE"/>
              </w:rPr>
              <w:t xml:space="preserve"> ja </w:t>
            </w:r>
            <w:r>
              <w:rPr>
                <w:rFonts w:ascii="Cambria" w:eastAsia="Calibri" w:hAnsi="Cambria"/>
                <w:b/>
                <w:bCs/>
                <w:sz w:val="20"/>
                <w:szCs w:val="20"/>
                <w:lang w:val="et-EE"/>
              </w:rPr>
              <w:t>uusi töötamisviise</w:t>
            </w:r>
            <w:r>
              <w:rPr>
                <w:rFonts w:ascii="Cambria" w:eastAsia="Calibri" w:hAnsi="Cambria"/>
                <w:sz w:val="20"/>
                <w:szCs w:val="20"/>
                <w:lang w:val="et-EE"/>
              </w:rPr>
              <w:t xml:space="preserve"> (nt kaugtöö, nn digitaalne ränne). Digilahenduste laiem rakendamine aitab edendada tööhõivet maapiirkondades, tuua tööturule erivajadustega inimesi ning arendada sotsiaalset ettevõtlust, mis omakorda aitab edendada sotsiaalmajandust. See arenguvajadus on seotud nõukogu 2019.a riigipõhise soovitusega eelkõige oskuste nappuse ja tööturu nõudlusele mittevastavusega ning tööturu suundumuste ja tööealise elanikkonna vähenemisega, mis kujutavad endast haridussüsteemile pikaajalisi </w:t>
            </w:r>
            <w:r>
              <w:rPr>
                <w:rFonts w:ascii="Cambria" w:eastAsia="Cambria" w:hAnsi="Cambria" w:cs="Cambria"/>
                <w:sz w:val="20"/>
                <w:szCs w:val="20"/>
                <w:lang w:val="et-EE"/>
              </w:rPr>
              <w:t>väljakutseid</w:t>
            </w:r>
            <w:r>
              <w:rPr>
                <w:rFonts w:ascii="Cambria" w:eastAsia="Calibri" w:hAnsi="Cambria"/>
                <w:sz w:val="20"/>
                <w:szCs w:val="20"/>
                <w:lang w:val="et-EE"/>
              </w:rPr>
              <w:t>.</w:t>
            </w:r>
            <w:bookmarkEnd w:id="4"/>
          </w:p>
          <w:p w14:paraId="26056FD6" w14:textId="77777777" w:rsidR="009D6B67" w:rsidRDefault="00EE5F1F">
            <w:pPr>
              <w:spacing w:line="240" w:lineRule="auto"/>
              <w:ind w:left="720"/>
              <w:jc w:val="both"/>
              <w:rPr>
                <w:rFonts w:ascii="Cambria" w:eastAsia="Times New Roman" w:hAnsi="Cambria" w:cs="Arial"/>
                <w:b/>
                <w:bCs/>
                <w:sz w:val="20"/>
                <w:szCs w:val="20"/>
                <w:lang w:val="et-EE"/>
              </w:rPr>
            </w:pPr>
            <w:r>
              <w:rPr>
                <w:rFonts w:ascii="Cambria" w:eastAsia="Calibri" w:hAnsi="Cambria"/>
                <w:b/>
                <w:bCs/>
                <w:sz w:val="20"/>
                <w:szCs w:val="20"/>
                <w:lang w:val="et-EE"/>
              </w:rPr>
              <w:t>Ebavõrdsuse vähendamine</w:t>
            </w:r>
          </w:p>
          <w:p w14:paraId="39A0196B"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2020.a oli suhtelise vaesuse määr Eestis 20,6%</w:t>
            </w:r>
            <w:r>
              <w:rPr>
                <w:rFonts w:ascii="Cambria" w:eastAsia="Calibri" w:hAnsi="Cambria"/>
                <w:sz w:val="20"/>
                <w:szCs w:val="20"/>
                <w:lang w:val="et-EE"/>
              </w:rPr>
              <w:t xml:space="preserve"> (u 295 000 inimest), nendest 40,6% olid eakad, 43% töötud, 15,5% lapsed. Harjumaal oli suhtelise vaesuse määr 15,8%, Ida-Virumaal 35%. 2020.a oli Eestis 155 587 puudega inimest, kellest 42,3% elas suhtelises vaesuses. Sama näitaja puuduva ja osalise töövõime kaotusega inimeste hulgas oli 27,1%. 2019.a elas 30 500 inimest </w:t>
            </w:r>
            <w:r>
              <w:rPr>
                <w:rFonts w:ascii="Cambria" w:eastAsia="Calibri" w:hAnsi="Cambria"/>
                <w:b/>
                <w:bCs/>
                <w:sz w:val="20"/>
                <w:szCs w:val="20"/>
                <w:lang w:val="et-EE"/>
              </w:rPr>
              <w:t>absoluutses vaesuses</w:t>
            </w:r>
            <w:r>
              <w:rPr>
                <w:rFonts w:ascii="Cambria" w:eastAsia="Calibri" w:hAnsi="Cambria"/>
                <w:sz w:val="20"/>
                <w:szCs w:val="20"/>
                <w:lang w:val="et-EE"/>
              </w:rPr>
              <w:t xml:space="preserve">. </w:t>
            </w:r>
          </w:p>
          <w:p w14:paraId="4DFBEBF2"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 xml:space="preserve">Tervisenäitajad erinevad piirkonniti, sugude ja haridustasemete vahel. </w:t>
            </w:r>
            <w:r>
              <w:rPr>
                <w:rFonts w:ascii="Cambria" w:eastAsia="Calibri" w:hAnsi="Cambria"/>
                <w:sz w:val="20"/>
                <w:szCs w:val="20"/>
                <w:lang w:val="et-EE"/>
              </w:rPr>
              <w:t>2021.a pikenesid naistel, võrreldes meestega, nii oodatav eluiga kui ka tervena elada jäänud eluaastad, mistõttu erinevused suurenesid ja olid vastavalt 8,6 ja 3,1 aastat. Piirkondlikult oli pikim oodatav eluiga Hiiu (79,5) ja Tartu maakonnas (79,4) ja lühim Ida-Viru (75) ja Võru maakonnas (75,6 aastat). Algharidusega isikute keskmine oodatav eluiga on üle 10 aasta lühem kui kõrgharidusega inimestel</w:t>
            </w:r>
            <w:r>
              <w:rPr>
                <w:rFonts w:ascii="Cambria" w:eastAsia="Calibri" w:hAnsi="Cambria"/>
                <w:b/>
                <w:bCs/>
                <w:sz w:val="20"/>
                <w:szCs w:val="20"/>
                <w:lang w:val="et-EE"/>
              </w:rPr>
              <w:t>.</w:t>
            </w:r>
          </w:p>
          <w:p w14:paraId="54978718"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Suurim lõhe tööturul on eestlaste ja mitte-eestlaste vahel viimaste ebapiisava eesti keele oskuse tõttu</w:t>
            </w:r>
            <w:r>
              <w:rPr>
                <w:rFonts w:ascii="Cambria" w:eastAsia="Calibri" w:hAnsi="Cambria"/>
                <w:sz w:val="20"/>
                <w:szCs w:val="20"/>
                <w:lang w:val="et-EE"/>
              </w:rPr>
              <w:t xml:space="preserve">. 2021.a oli kodakondsusel põhinev tööhõive määra erinevus meestel 43,7pp ja naistel 13,2pp. Eestlaste töötus oli eesti keelt kõnelevatest mitte-eestlastest peaaegu kaks korda madalam (vastavalt 4,7% ja 8,6%) ja pea kolm korda madalam eesti keelt mittekõnelevatest mitte-eestlastest, kelle tööpuudus oli 12,5%. Elukestvas õppes osalemises (25-64-a) on sarnased erinevused: 2021.a õppis 20,8% eestlastest ja 13,3% mitte-eestlastest. </w:t>
            </w:r>
          </w:p>
          <w:p w14:paraId="542677F0"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Eestis on suur sooline palgalõhe</w:t>
            </w:r>
            <w:r>
              <w:rPr>
                <w:rFonts w:ascii="Cambria" w:eastAsia="Calibri" w:hAnsi="Cambria"/>
                <w:sz w:val="20"/>
                <w:szCs w:val="20"/>
                <w:lang w:val="et-EE"/>
              </w:rPr>
              <w:t xml:space="preserve"> (2021.a 14,9%), millel on erinevaid põhjuseid (sh haridus- ja tööturuvalikute sooline segregatsioon, ebavõrdne esindatus otsust</w:t>
            </w:r>
            <w:r>
              <w:rPr>
                <w:rFonts w:ascii="Cambria" w:eastAsia="Cambria" w:hAnsi="Cambria" w:cs="Cambria"/>
                <w:sz w:val="20"/>
                <w:szCs w:val="20"/>
                <w:lang w:val="et-EE"/>
              </w:rPr>
              <w:t>ustasanditel</w:t>
            </w:r>
            <w:r>
              <w:rPr>
                <w:rFonts w:ascii="Cambria" w:eastAsia="Calibri" w:hAnsi="Cambria"/>
                <w:sz w:val="20"/>
                <w:szCs w:val="20"/>
                <w:lang w:val="et-EE"/>
              </w:rPr>
              <w:t xml:space="preserve"> ja hoolduskoormuse jagamisel, diskrimineerivad tavad tööl jne). Mõnevõrra on palgalõhe viimaste aastate jooksul vähenenud. Piirkondlikul tasandil on sooline palgalõhe suurim Ida-Viru maakonnas (27,9%), sektorites suurim rahanduse ja kindlustuse valdkonnas. Probleemiks on ka </w:t>
            </w:r>
            <w:r>
              <w:rPr>
                <w:rFonts w:ascii="Cambria" w:eastAsia="Calibri" w:hAnsi="Cambria"/>
                <w:b/>
                <w:sz w:val="20"/>
                <w:szCs w:val="20"/>
                <w:lang w:val="et-EE"/>
              </w:rPr>
              <w:t xml:space="preserve">ealine diskrimineerimine, </w:t>
            </w:r>
            <w:r>
              <w:rPr>
                <w:rFonts w:ascii="Cambria" w:eastAsia="Calibri" w:hAnsi="Cambria"/>
                <w:sz w:val="20"/>
                <w:szCs w:val="20"/>
                <w:lang w:val="et-EE"/>
              </w:rPr>
              <w:t xml:space="preserve">üle 50-aastased inimesed teenivad keskmiselt 20% vähem kui nooremad töötajad. </w:t>
            </w:r>
            <w:r>
              <w:rPr>
                <w:rFonts w:ascii="Cambria" w:eastAsia="Calibri" w:hAnsi="Cambria"/>
                <w:b/>
                <w:bCs/>
                <w:sz w:val="20"/>
                <w:szCs w:val="20"/>
                <w:lang w:val="et-EE"/>
              </w:rPr>
              <w:t xml:space="preserve">Puudega inimeste puhul on </w:t>
            </w:r>
            <w:r>
              <w:rPr>
                <w:rFonts w:ascii="Cambria" w:eastAsia="Cambria" w:hAnsi="Cambria" w:cs="Cambria"/>
                <w:b/>
                <w:bCs/>
                <w:sz w:val="20"/>
                <w:szCs w:val="20"/>
                <w:lang w:val="et-EE"/>
              </w:rPr>
              <w:t>ilmajäetuse</w:t>
            </w:r>
            <w:r>
              <w:rPr>
                <w:rFonts w:ascii="Cambria" w:eastAsia="Calibri" w:hAnsi="Cambria"/>
                <w:b/>
                <w:bCs/>
                <w:sz w:val="20"/>
                <w:szCs w:val="20"/>
                <w:lang w:val="et-EE"/>
              </w:rPr>
              <w:t xml:space="preserve"> määr (2021.a 14,7%) peaaegu kolm korda suurem kui ülejäänud elanikkonnal.</w:t>
            </w:r>
            <w:r>
              <w:rPr>
                <w:rFonts w:ascii="Cambria" w:eastAsia="Calibri" w:hAnsi="Cambria"/>
                <w:sz w:val="20"/>
                <w:szCs w:val="20"/>
                <w:lang w:val="et-EE"/>
              </w:rPr>
              <w:t xml:space="preserve"> Viimastel aastatel tehtud uuringud näitavad, et erivajadustega inimestel ei ole piisavat ligipääsu avalikele teenustele (nt sotsiaaltransport, tööle ligipääs, tugiisikud, perekonnale mõeldud toetusmeetmed). </w:t>
            </w:r>
            <w:r>
              <w:rPr>
                <w:rFonts w:ascii="Cambria" w:eastAsia="Calibri" w:hAnsi="Cambria"/>
                <w:b/>
                <w:bCs/>
                <w:sz w:val="20"/>
                <w:szCs w:val="20"/>
                <w:lang w:val="et-EE"/>
              </w:rPr>
              <w:t xml:space="preserve">2021.a valminud uuringu andmetel hooldab või abistab 16+ aastastest elanikest 22% ehk u 230 000 inimest mõnda pikaajalise terviseprobleemi või tegevuspiiranguga inimest, kelleks kõige sagedamini on koduseks toimetulekuks abi vajav eakas lähedane.  Üle 30 000 inimese panustab selleks nädalas üle 40 h. </w:t>
            </w:r>
            <w:r>
              <w:rPr>
                <w:rFonts w:ascii="Cambria" w:eastAsia="Calibri" w:hAnsi="Cambria"/>
                <w:sz w:val="20"/>
                <w:szCs w:val="20"/>
                <w:lang w:val="et-EE"/>
              </w:rPr>
              <w:t xml:space="preserve">Pereliikmeid hooldavate isikute hoolduskoormus </w:t>
            </w:r>
            <w:r>
              <w:rPr>
                <w:rFonts w:ascii="Cambria" w:eastAsia="Cambria" w:hAnsi="Cambria" w:cs="Cambria"/>
                <w:sz w:val="20"/>
                <w:szCs w:val="20"/>
                <w:lang w:val="et-EE"/>
              </w:rPr>
              <w:t>on suur</w:t>
            </w:r>
            <w:r>
              <w:rPr>
                <w:rFonts w:ascii="Cambria" w:eastAsia="Calibri" w:hAnsi="Cambria"/>
                <w:sz w:val="20"/>
                <w:szCs w:val="20"/>
                <w:lang w:val="et-EE"/>
              </w:rPr>
              <w:t xml:space="preserve"> nii oma jõupingutuste kui ka õendus- või isikuhooldusteenuste tasumise näol. KOVid pakuvad abivajajatele vajalikku abi ja sotsiaalteenuseid, kuid teenuste tase ja kättesaadavus on piirkonniti erinev. Sotsiaalteenuste osutamise, täiustamise ja vajaliku taristusse investeerimise toetamine on tähtis mitte ainult mitteametlike hooldajate, vaid ka laiema elanikkonna ja tasakaalustatud piirkondliku arengu jaoks.</w:t>
            </w:r>
          </w:p>
          <w:p w14:paraId="62D41252" w14:textId="4A849CD4"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Töötuse ja sellega seotud probleemide leevendamiseks </w:t>
            </w:r>
            <w:r>
              <w:rPr>
                <w:rFonts w:ascii="Cambria" w:eastAsia="Calibri" w:hAnsi="Cambria"/>
                <w:b/>
                <w:bCs/>
                <w:sz w:val="20"/>
                <w:szCs w:val="20"/>
                <w:lang w:val="et-EE"/>
              </w:rPr>
              <w:t>tuleb stimuleerida piirkondlikku ja kohalikku ettevõtlust</w:t>
            </w:r>
            <w:r>
              <w:rPr>
                <w:rFonts w:ascii="Cambria" w:eastAsia="Calibri" w:hAnsi="Cambria"/>
                <w:sz w:val="20"/>
                <w:szCs w:val="20"/>
                <w:lang w:val="et-EE"/>
              </w:rPr>
              <w:t xml:space="preserve"> ning arendada pädevus- ja/või tootearendus- ning inkubatsioonikeskusi, et elavdada uute ettevõt</w:t>
            </w:r>
            <w:r w:rsidR="00A73D96">
              <w:rPr>
                <w:rFonts w:ascii="Cambria" w:eastAsia="Calibri" w:hAnsi="Cambria"/>
                <w:sz w:val="20"/>
                <w:szCs w:val="20"/>
                <w:lang w:val="et-EE"/>
              </w:rPr>
              <w:t>ja</w:t>
            </w:r>
            <w:r>
              <w:rPr>
                <w:rFonts w:ascii="Cambria" w:eastAsia="Calibri" w:hAnsi="Cambria"/>
                <w:sz w:val="20"/>
                <w:szCs w:val="20"/>
                <w:lang w:val="et-EE"/>
              </w:rPr>
              <w:t xml:space="preserve">te ja töökohtade loomist. Ettevõtjatele mõeldud tugi- ja nõustamisteenused motiveerivad ja </w:t>
            </w:r>
            <w:r>
              <w:rPr>
                <w:rFonts w:ascii="Cambria" w:eastAsia="Calibri" w:hAnsi="Cambria"/>
                <w:b/>
                <w:bCs/>
                <w:sz w:val="20"/>
                <w:szCs w:val="20"/>
                <w:lang w:val="et-EE"/>
              </w:rPr>
              <w:t>aitavad asutada maapiirkondades uusi ettevõtteid</w:t>
            </w:r>
            <w:r>
              <w:rPr>
                <w:rFonts w:ascii="Cambria" w:eastAsia="Calibri" w:hAnsi="Cambria"/>
                <w:sz w:val="20"/>
                <w:szCs w:val="20"/>
                <w:lang w:val="et-EE"/>
              </w:rPr>
              <w:t xml:space="preserve">. Kaugtöö võimaluste loomine hõredalt asustatud piirkondades, digiplatvormidel jne aitab vähendada piirkondlikke erinevusi. </w:t>
            </w:r>
            <w:r>
              <w:rPr>
                <w:rFonts w:ascii="Cambria" w:eastAsia="Calibri" w:hAnsi="Cambria"/>
                <w:b/>
                <w:bCs/>
                <w:sz w:val="20"/>
                <w:szCs w:val="20"/>
                <w:lang w:val="et-EE"/>
              </w:rPr>
              <w:t>Oluline on võimestada töötuid ja majanduslikult mitteaktiivseid inimesi.</w:t>
            </w:r>
            <w:r>
              <w:rPr>
                <w:rFonts w:ascii="Cambria" w:eastAsia="Calibri" w:hAnsi="Cambria"/>
                <w:sz w:val="20"/>
                <w:szCs w:val="20"/>
                <w:lang w:val="et-EE"/>
              </w:rPr>
              <w:t xml:space="preserve"> Tööhõive määra suurendamise ja piirkondliku tasakaalustamatuse vähendamise meetmed hõlmavad rahalisi stiimuleid töökohtade loomiseks, koolitusprogramme ja mitmesuguseid </w:t>
            </w:r>
            <w:r>
              <w:rPr>
                <w:rFonts w:ascii="Cambria" w:eastAsia="Cambria" w:hAnsi="Cambria" w:cs="Cambria"/>
                <w:sz w:val="20"/>
                <w:szCs w:val="20"/>
                <w:lang w:val="et-EE"/>
              </w:rPr>
              <w:t>mobiilsusmeetmeid</w:t>
            </w:r>
            <w:r>
              <w:rPr>
                <w:rFonts w:ascii="Cambria" w:eastAsia="Calibri" w:hAnsi="Cambria"/>
                <w:sz w:val="20"/>
                <w:szCs w:val="20"/>
                <w:lang w:val="et-EE"/>
              </w:rPr>
              <w:t xml:space="preserve">. Toetamaks eakate osalemist tööturul, </w:t>
            </w:r>
            <w:r>
              <w:rPr>
                <w:rFonts w:ascii="Cambria" w:eastAsia="Calibri" w:hAnsi="Cambria"/>
                <w:b/>
                <w:bCs/>
                <w:sz w:val="20"/>
                <w:szCs w:val="20"/>
                <w:lang w:val="et-EE"/>
              </w:rPr>
              <w:t xml:space="preserve">tuleks välja töötada meetmed tööandjate hoiakute muutmiseks ja sotsiaalpartnerite </w:t>
            </w:r>
            <w:r>
              <w:rPr>
                <w:rFonts w:ascii="Cambria" w:eastAsia="Cambria" w:hAnsi="Cambria" w:cs="Cambria"/>
                <w:b/>
                <w:bCs/>
                <w:sz w:val="20"/>
                <w:szCs w:val="20"/>
                <w:lang w:val="et-EE"/>
              </w:rPr>
              <w:t>võimekuse suurendamiseks</w:t>
            </w:r>
            <w:r>
              <w:rPr>
                <w:rFonts w:ascii="Cambria" w:eastAsia="Calibri" w:hAnsi="Cambria"/>
                <w:sz w:val="20"/>
                <w:szCs w:val="20"/>
                <w:lang w:val="et-EE"/>
              </w:rPr>
              <w:t xml:space="preserve">. Soolise ebavõrdsuse vähendamiseks </w:t>
            </w:r>
            <w:r>
              <w:rPr>
                <w:rFonts w:ascii="Cambria" w:eastAsia="Calibri" w:hAnsi="Cambria"/>
                <w:b/>
                <w:bCs/>
                <w:sz w:val="20"/>
                <w:szCs w:val="20"/>
                <w:lang w:val="et-EE"/>
              </w:rPr>
              <w:t xml:space="preserve">on vaja paremat teadlikkust soolise ebavõrdsuse </w:t>
            </w:r>
            <w:r>
              <w:rPr>
                <w:rFonts w:ascii="Cambria" w:eastAsia="Cambria" w:hAnsi="Cambria" w:cs="Cambria"/>
                <w:b/>
                <w:bCs/>
                <w:sz w:val="20"/>
                <w:szCs w:val="20"/>
                <w:lang w:val="et-EE"/>
              </w:rPr>
              <w:t>olemusest</w:t>
            </w:r>
            <w:r>
              <w:rPr>
                <w:rFonts w:ascii="Cambria" w:eastAsia="Calibri" w:hAnsi="Cambria"/>
                <w:b/>
                <w:bCs/>
                <w:sz w:val="20"/>
                <w:szCs w:val="20"/>
                <w:lang w:val="et-EE"/>
              </w:rPr>
              <w:t xml:space="preserve">, selle põhjustest ja </w:t>
            </w:r>
            <w:r>
              <w:rPr>
                <w:rFonts w:ascii="Cambria" w:eastAsia="Cambria" w:hAnsi="Cambria" w:cs="Cambria"/>
                <w:b/>
                <w:bCs/>
                <w:sz w:val="20"/>
                <w:szCs w:val="20"/>
                <w:lang w:val="et-EE"/>
              </w:rPr>
              <w:t xml:space="preserve">kaasnevatest </w:t>
            </w:r>
            <w:r>
              <w:rPr>
                <w:rFonts w:ascii="Cambria" w:eastAsia="Calibri" w:hAnsi="Cambria"/>
                <w:b/>
                <w:bCs/>
                <w:sz w:val="20"/>
                <w:szCs w:val="20"/>
                <w:lang w:val="et-EE"/>
              </w:rPr>
              <w:t>probleemidest ning vajadusest edendada soolist võrdõiguslikkust</w:t>
            </w:r>
            <w:r>
              <w:rPr>
                <w:rFonts w:ascii="Cambria" w:eastAsia="Calibri" w:hAnsi="Cambria"/>
                <w:sz w:val="20"/>
                <w:szCs w:val="20"/>
                <w:lang w:val="et-EE"/>
              </w:rPr>
              <w:t xml:space="preserve"> tööandjate seas, aga ka valitsuse ja KOVide poliitikakujundajate hulgas ning haridusasutustes ja meedias. Soolise tasakaalu parandamiseks ja soolise segregatsiooni vähendamiseks (nt teaduse, tehnoloogia, inseneeria ja matemaatika, hariduse, tervise ja heaolu valdkonnas) on vaja </w:t>
            </w:r>
            <w:r>
              <w:rPr>
                <w:rFonts w:ascii="Cambria" w:eastAsia="Calibri" w:hAnsi="Cambria"/>
                <w:b/>
                <w:bCs/>
                <w:sz w:val="20"/>
                <w:szCs w:val="20"/>
                <w:lang w:val="et-EE"/>
              </w:rPr>
              <w:t>haridus- ja tööhõiveasutuste ning tööandjate vahelist teadmistepõhist koostööd</w:t>
            </w:r>
            <w:r>
              <w:rPr>
                <w:rFonts w:ascii="Cambria" w:eastAsia="Calibri" w:hAnsi="Cambria"/>
                <w:sz w:val="20"/>
                <w:szCs w:val="20"/>
                <w:lang w:val="et-EE"/>
              </w:rPr>
              <w:t xml:space="preserve">. Ebapiisava eesti keele oskusega isikud peaksid saama lisatuge, nt töökohapõhist keeleõpet, mentorlust ja nõustamisteenuseid. </w:t>
            </w:r>
            <w:r>
              <w:rPr>
                <w:rFonts w:ascii="Cambria" w:eastAsia="Calibri" w:hAnsi="Cambria"/>
                <w:b/>
                <w:bCs/>
                <w:sz w:val="20"/>
                <w:szCs w:val="20"/>
                <w:lang w:val="et-EE"/>
              </w:rPr>
              <w:lastRenderedPageBreak/>
              <w:t xml:space="preserve">Erivajadustega inimeste toetamisel tuleks keskenduda lahendustele, mis </w:t>
            </w:r>
            <w:r>
              <w:rPr>
                <w:rFonts w:ascii="Cambria" w:eastAsia="Cambria" w:hAnsi="Cambria" w:cs="Cambria"/>
                <w:b/>
                <w:bCs/>
                <w:sz w:val="20"/>
                <w:szCs w:val="20"/>
                <w:lang w:val="et-EE"/>
              </w:rPr>
              <w:t>toetavad nende</w:t>
            </w:r>
            <w:r>
              <w:rPr>
                <w:rFonts w:ascii="Cambria" w:eastAsia="Calibri" w:hAnsi="Cambria"/>
                <w:b/>
                <w:bCs/>
                <w:sz w:val="20"/>
                <w:szCs w:val="20"/>
                <w:lang w:val="et-EE"/>
              </w:rPr>
              <w:t xml:space="preserve"> aktiivset osalemist </w:t>
            </w:r>
            <w:r>
              <w:rPr>
                <w:rFonts w:ascii="Cambria" w:eastAsia="Cambria" w:hAnsi="Cambria" w:cs="Cambria"/>
                <w:b/>
                <w:bCs/>
                <w:sz w:val="20"/>
                <w:szCs w:val="20"/>
                <w:lang w:val="et-EE"/>
              </w:rPr>
              <w:t xml:space="preserve">ühiskonnaelus </w:t>
            </w:r>
            <w:r>
              <w:rPr>
                <w:rFonts w:ascii="Cambria" w:eastAsia="Calibri" w:hAnsi="Cambria"/>
                <w:b/>
                <w:bCs/>
                <w:sz w:val="20"/>
                <w:szCs w:val="20"/>
                <w:lang w:val="et-EE"/>
              </w:rPr>
              <w:t>ja majanduslikku iseseisvust</w:t>
            </w:r>
            <w:r>
              <w:rPr>
                <w:rFonts w:ascii="Cambria" w:eastAsia="Calibri" w:hAnsi="Cambria"/>
                <w:sz w:val="20"/>
                <w:szCs w:val="20"/>
                <w:lang w:val="et-EE"/>
              </w:rPr>
              <w:t xml:space="preserve"> (nt tööturuteenused), neid tuleks eelistatult pakkuda nii isiklikul kui kogukonna tasandil. Integreeritud lähenemisviis, milles kasutatakse tehnoloogilisi lahendusi ja universaaldisaini, aitab positiivset mõju suurendada. Halduskoormuse vähendamine ja ennetamine </w:t>
            </w:r>
            <w:r>
              <w:rPr>
                <w:rFonts w:ascii="Cambria" w:eastAsia="Calibri" w:hAnsi="Cambria"/>
                <w:b/>
                <w:bCs/>
                <w:sz w:val="20"/>
                <w:szCs w:val="20"/>
                <w:lang w:val="et-EE"/>
              </w:rPr>
              <w:t xml:space="preserve">nõuab kogukonna võimestamist ja hooldajate </w:t>
            </w:r>
            <w:r>
              <w:rPr>
                <w:rFonts w:ascii="Cambria" w:eastAsia="Cambria" w:hAnsi="Cambria" w:cs="Cambria"/>
                <w:b/>
                <w:bCs/>
                <w:sz w:val="20"/>
                <w:szCs w:val="20"/>
                <w:lang w:val="et-EE"/>
              </w:rPr>
              <w:t>teadlikkuse suurendamist</w:t>
            </w:r>
            <w:r>
              <w:rPr>
                <w:rFonts w:ascii="Cambria" w:eastAsia="Calibri" w:hAnsi="Cambria"/>
                <w:sz w:val="20"/>
                <w:szCs w:val="20"/>
                <w:lang w:val="et-EE"/>
              </w:rPr>
              <w:t xml:space="preserve"> ning </w:t>
            </w:r>
            <w:r>
              <w:rPr>
                <w:rFonts w:ascii="Cambria" w:eastAsia="Calibri" w:hAnsi="Cambria"/>
                <w:b/>
                <w:bCs/>
                <w:sz w:val="20"/>
                <w:szCs w:val="20"/>
                <w:lang w:val="et-EE"/>
              </w:rPr>
              <w:t>investeeringuid uutesse tehnoloogiatesse ja lahendustesse</w:t>
            </w:r>
            <w:r>
              <w:rPr>
                <w:rFonts w:ascii="Cambria" w:eastAsia="Calibri" w:hAnsi="Cambria"/>
                <w:sz w:val="20"/>
                <w:szCs w:val="20"/>
                <w:lang w:val="et-EE"/>
              </w:rPr>
              <w:t xml:space="preserve">. Need meetmed aitaksid parandada hooldusteenuste kvaliteeti ja teenuseid deinstitutsionaliseerida. </w:t>
            </w:r>
            <w:r>
              <w:rPr>
                <w:rFonts w:ascii="Cambria" w:eastAsia="Calibri" w:hAnsi="Cambria"/>
                <w:b/>
                <w:bCs/>
                <w:sz w:val="20"/>
                <w:szCs w:val="20"/>
                <w:lang w:val="et-EE"/>
              </w:rPr>
              <w:t>Hooldajate tugisüsteem ja nõustamine aitaks neid tööturule tagasi tuua.</w:t>
            </w:r>
            <w:r>
              <w:rPr>
                <w:rFonts w:ascii="Cambria" w:eastAsia="Calibri" w:hAnsi="Cambria"/>
                <w:sz w:val="20"/>
                <w:szCs w:val="20"/>
                <w:lang w:val="et-EE"/>
              </w:rPr>
              <w:t xml:space="preserve"> See arenguvajadus on seotud nõukogu 2019.a riigipõhise soovitusega, eelkõige ettepanekuga parandada sotsiaalse turvavõrgu piisavust ning juurdepääsu taskukohastele ja integreeritud sotsiaalteenustele, kus esineb suuri piirkondlikke erinevusi. Edasine arenguvajadus puudutab soolist ja vanuselist diskrimineerimist, sh soolist palgalõhet, mis on seotud riigipõhise soovitusega vähendada palgalõhet ja parandada palkade läbipaistvust.</w:t>
            </w:r>
          </w:p>
          <w:p w14:paraId="7CCFAF59" w14:textId="77777777" w:rsidR="009D6B67" w:rsidRDefault="00EE5F1F">
            <w:pPr>
              <w:spacing w:line="240" w:lineRule="auto"/>
              <w:ind w:left="720"/>
              <w:jc w:val="both"/>
              <w:rPr>
                <w:rFonts w:ascii="Cambria" w:eastAsia="Times New Roman" w:hAnsi="Cambria" w:cs="Arial"/>
                <w:b/>
                <w:bCs/>
                <w:sz w:val="20"/>
                <w:szCs w:val="20"/>
                <w:lang w:val="et-EE"/>
              </w:rPr>
            </w:pPr>
            <w:r>
              <w:rPr>
                <w:rFonts w:ascii="Cambria" w:eastAsia="Calibri" w:hAnsi="Cambria"/>
                <w:b/>
                <w:bCs/>
                <w:sz w:val="20"/>
                <w:szCs w:val="20"/>
                <w:lang w:val="et-EE"/>
              </w:rPr>
              <w:t>Tervise parandamine ja tervena elatud eluea pikendamine</w:t>
            </w:r>
          </w:p>
          <w:p w14:paraId="4686E830"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Eesti elanike tervena elada jäänud aastate arv on märkimisväärselt Euroopa keskmisest kehvem ja tervisenäitajates on Eestis Euroopa üks suurimaid sooliseid erinevusi. Piirkondlikud erinevused on suured: Põlva maakonnas elavad inimesed tervena üle 10 aasta vähem kui Hiiu ja Harju maakonnas. Haridustase mõjutab märgatavalt tervisekäitumist: 2021. a oli algharidusega meeste oodatav eluiga 9,6 a lühem kui kõrgharidusega meestel; naiste puhul oli erinevus 8,4 aastat. Enneaegse suremuse ja haigestumuse peamised põhjused on vereringeelundite haigused (37%) ja kasvajad (19%), meestel lisaks vigastused ja mürgistused (9%) ning naistel lihasluukonna ja sidekoehaigused (7%). </w:t>
            </w:r>
            <w:r>
              <w:rPr>
                <w:rFonts w:ascii="Cambria" w:eastAsia="Calibri" w:hAnsi="Cambria"/>
                <w:b/>
                <w:bCs/>
                <w:sz w:val="20"/>
                <w:szCs w:val="20"/>
                <w:lang w:val="et-EE"/>
              </w:rPr>
              <w:t>Üle poole Eesti elanikkonnast, sh veerand 1. klassi õpilastest</w:t>
            </w:r>
            <w:r>
              <w:rPr>
                <w:rFonts w:ascii="Cambria" w:eastAsia="Calibri" w:hAnsi="Cambria"/>
                <w:sz w:val="20"/>
                <w:szCs w:val="20"/>
                <w:lang w:val="et-EE"/>
              </w:rPr>
              <w:t xml:space="preserve">, on ülekaalulised. Halb terviseteadlikkus paneb lisakoormuse nii Eesti tervishoiu- kui sotsiaalhoolekandesüsteemile. Võrreldes ülejäänud Euroopaga esineb Eestis palju </w:t>
            </w:r>
            <w:r>
              <w:rPr>
                <w:rFonts w:ascii="Cambria" w:eastAsia="Calibri" w:hAnsi="Cambria"/>
                <w:b/>
                <w:bCs/>
                <w:sz w:val="20"/>
                <w:szCs w:val="20"/>
                <w:lang w:val="et-EE"/>
              </w:rPr>
              <w:t>vaimse tervise häireid</w:t>
            </w:r>
            <w:r>
              <w:rPr>
                <w:rFonts w:ascii="Cambria" w:eastAsia="Calibri" w:hAnsi="Cambria"/>
                <w:sz w:val="20"/>
                <w:szCs w:val="20"/>
                <w:lang w:val="et-EE"/>
              </w:rPr>
              <w:t xml:space="preserve"> nii lastel kui täiskasvanutel. </w:t>
            </w:r>
            <w:r>
              <w:rPr>
                <w:rFonts w:ascii="Cambria" w:eastAsia="Calibri" w:hAnsi="Cambria"/>
                <w:b/>
                <w:bCs/>
                <w:sz w:val="20"/>
                <w:szCs w:val="20"/>
                <w:lang w:val="et-EE"/>
              </w:rPr>
              <w:t>Tööõnnetuste arv</w:t>
            </w:r>
            <w:r>
              <w:rPr>
                <w:rFonts w:ascii="Cambria" w:eastAsia="Calibri" w:hAnsi="Cambria"/>
                <w:sz w:val="20"/>
                <w:szCs w:val="20"/>
                <w:lang w:val="et-EE"/>
              </w:rPr>
              <w:t xml:space="preserve"> on viimasel viiel aastal suurenenud 25%. Haridussüsteemil, noortepoliitikal ning spordil ja kultuuril on märkimisväärne mõju inimeste </w:t>
            </w:r>
            <w:r>
              <w:rPr>
                <w:rFonts w:ascii="Cambria" w:eastAsia="Calibri" w:hAnsi="Cambria"/>
                <w:b/>
                <w:bCs/>
                <w:sz w:val="20"/>
                <w:szCs w:val="20"/>
                <w:lang w:val="et-EE"/>
              </w:rPr>
              <w:t>teadlikkusele ja väärtustele, millel on oluline roll</w:t>
            </w:r>
            <w:r>
              <w:rPr>
                <w:rFonts w:ascii="Cambria" w:eastAsia="Calibri" w:hAnsi="Cambria"/>
                <w:sz w:val="20"/>
                <w:szCs w:val="20"/>
                <w:lang w:val="et-EE"/>
              </w:rPr>
              <w:t xml:space="preserve"> ebatervisliku käitumise vähendamisel. </w:t>
            </w:r>
            <w:r>
              <w:rPr>
                <w:rFonts w:ascii="Cambria" w:eastAsia="Calibri" w:hAnsi="Cambria"/>
                <w:b/>
                <w:bCs/>
                <w:sz w:val="20"/>
                <w:szCs w:val="20"/>
                <w:lang w:val="et-EE"/>
              </w:rPr>
              <w:t>Vaimset tervist ja heaolu tuleks edendada nii koolis kui tööl</w:t>
            </w:r>
            <w:r>
              <w:rPr>
                <w:rFonts w:ascii="Cambria" w:eastAsia="Calibri" w:hAnsi="Cambria"/>
                <w:sz w:val="20"/>
                <w:szCs w:val="20"/>
                <w:lang w:val="et-EE"/>
              </w:rPr>
              <w:t xml:space="preserve">. Ebatervislike valikute ennetamine, haiguste varajane avastamine ja ebatervisliku käitumise peatamine nõuab </w:t>
            </w:r>
            <w:r>
              <w:rPr>
                <w:rFonts w:ascii="Cambria" w:eastAsia="Calibri" w:hAnsi="Cambria"/>
                <w:b/>
                <w:bCs/>
                <w:sz w:val="20"/>
                <w:szCs w:val="20"/>
                <w:lang w:val="et-EE"/>
              </w:rPr>
              <w:t>integreeritud ja tõhusat multidistsiplinaarset lähenemisviisi, juhtumipõhist toetust, eraldi koordineeritud teenuseid, ennetust toetavaid õigusakte</w:t>
            </w:r>
            <w:r>
              <w:rPr>
                <w:rFonts w:ascii="Cambria" w:eastAsia="Calibri" w:hAnsi="Cambria"/>
                <w:sz w:val="20"/>
                <w:szCs w:val="20"/>
                <w:lang w:val="et-EE"/>
              </w:rPr>
              <w:t xml:space="preserve"> ja </w:t>
            </w:r>
            <w:r>
              <w:rPr>
                <w:rFonts w:ascii="Cambria" w:eastAsia="Calibri" w:hAnsi="Cambria"/>
                <w:b/>
                <w:bCs/>
                <w:sz w:val="20"/>
                <w:szCs w:val="20"/>
                <w:lang w:val="et-EE"/>
              </w:rPr>
              <w:t>uuenduslikke lahendusi</w:t>
            </w:r>
            <w:r>
              <w:rPr>
                <w:rFonts w:ascii="Cambria" w:eastAsia="Calibri" w:hAnsi="Cambria"/>
                <w:sz w:val="20"/>
                <w:szCs w:val="20"/>
                <w:lang w:val="et-EE"/>
              </w:rPr>
              <w:t>, et aidata inimestel elada pikka ja tervislikku elu.</w:t>
            </w:r>
          </w:p>
          <w:p w14:paraId="408640D8"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Peale isiklike käitumis- ja tarbimisvalikute on peamised </w:t>
            </w:r>
            <w:r>
              <w:rPr>
                <w:rFonts w:ascii="Cambria" w:eastAsia="Calibri" w:hAnsi="Cambria"/>
                <w:b/>
                <w:bCs/>
                <w:sz w:val="20"/>
                <w:szCs w:val="20"/>
                <w:lang w:val="et-EE"/>
              </w:rPr>
              <w:t>tervisetegurid</w:t>
            </w:r>
            <w:r>
              <w:rPr>
                <w:rFonts w:ascii="Cambria" w:eastAsia="Calibri" w:hAnsi="Cambria"/>
                <w:sz w:val="20"/>
                <w:szCs w:val="20"/>
                <w:lang w:val="et-EE"/>
              </w:rPr>
              <w:t xml:space="preserve"> loodus- ja tehiskeskkond. Oluline on arvesse võtta ümbritsevat keskkonda (sh vee ja õhu kvaliteeti), samuti kliimamuutuste võimalikku mõju tervisele. Tuleks luua taristu, et toetada tervislikku eluviisi. Erilist tähelepanu tuleks pöörata vähenenud töövõime ja puude ennetamisele, pakkudes </w:t>
            </w:r>
            <w:r>
              <w:rPr>
                <w:rFonts w:ascii="Cambria" w:eastAsia="Calibri" w:hAnsi="Cambria"/>
                <w:b/>
                <w:bCs/>
                <w:sz w:val="20"/>
                <w:szCs w:val="20"/>
                <w:lang w:val="et-EE"/>
              </w:rPr>
              <w:t>ohutut töökeskkonda</w:t>
            </w:r>
            <w:r>
              <w:rPr>
                <w:rFonts w:ascii="Cambria" w:eastAsia="Calibri" w:hAnsi="Cambria"/>
                <w:sz w:val="20"/>
                <w:szCs w:val="20"/>
                <w:lang w:val="et-EE"/>
              </w:rPr>
              <w:t xml:space="preserve"> ja tõhusaid töötervishoiuteenuseid.</w:t>
            </w:r>
          </w:p>
          <w:p w14:paraId="79727C47" w14:textId="77777777" w:rsidR="009D6B67" w:rsidRDefault="00EE5F1F">
            <w:pPr>
              <w:spacing w:line="240" w:lineRule="auto"/>
              <w:jc w:val="both"/>
              <w:rPr>
                <w:rFonts w:ascii="Cambria" w:eastAsia="Times New Roman" w:hAnsi="Cambria" w:cs="Arial"/>
                <w:sz w:val="20"/>
                <w:szCs w:val="20"/>
                <w:lang w:val="et-EE"/>
              </w:rPr>
            </w:pPr>
            <w:r>
              <w:rPr>
                <w:rFonts w:ascii="Cambria" w:eastAsia="Calibri" w:hAnsi="Cambria"/>
                <w:b/>
                <w:bCs/>
                <w:sz w:val="20"/>
                <w:szCs w:val="20"/>
                <w:lang w:val="et-EE"/>
              </w:rPr>
              <w:t>Tervishoiu- ja sotsiaalteenused ei ole piisavalt integreeritud</w:t>
            </w:r>
            <w:r>
              <w:rPr>
                <w:rFonts w:ascii="Cambria" w:eastAsia="Calibri" w:hAnsi="Cambria"/>
                <w:sz w:val="20"/>
                <w:szCs w:val="20"/>
                <w:lang w:val="et-EE"/>
              </w:rPr>
              <w:t xml:space="preserve"> ning nende kättesaadavus ja kvaliteet on piirkonniti erinev. Hooldusteenuste omaosalus ja puudega pereliikmete eest hoolitsevate inimeste töökoormus on ebaproportsionaalselt suur. Lisaks seisab tervishoiu- ja sotsiaalhoolekandesektor silmitsi kvalifitseeritud töötajate puudusega. Tervishoiu- ja sotsiaalteenused ning laste ja noorte puhul haridusalased tugiteenused on vaja paremini lõimida. </w:t>
            </w:r>
            <w:r>
              <w:rPr>
                <w:rFonts w:ascii="Cambria" w:eastAsia="Calibri" w:hAnsi="Cambria"/>
                <w:b/>
                <w:bCs/>
                <w:sz w:val="20"/>
                <w:szCs w:val="20"/>
                <w:lang w:val="et-EE"/>
              </w:rPr>
              <w:t>Tervishoiusüsteemi eri tasandite vahelise koostöö suurendamine</w:t>
            </w:r>
            <w:r>
              <w:rPr>
                <w:rFonts w:ascii="Cambria" w:eastAsia="Calibri" w:hAnsi="Cambria"/>
                <w:sz w:val="20"/>
                <w:szCs w:val="20"/>
                <w:lang w:val="et-EE"/>
              </w:rPr>
              <w:t xml:space="preserve"> aitab parandada meditsiiniteenuste kvaliteeti ja kättesaadavust. Tervishoiutaristu võrgustik vajab täiendavat kohandamist demograafiliste muutustega, et pakkuda kvaliteetseid meditsiiniteenuseid. On vaja investeerida erinevate terviseteabesüsteemide integreerimisse ja andmete kvaliteedi parandamisse, et suurendada tervishoiusüsteemide haldamise tõhusust. Seda arenguvajadust on nimetatud ka 2019.a riigipõhistes soovitustes, kus rõhutatakse vajadust parandada sotsiaalse turvavõrgu piisavust ning juurdepääsu taskukohastele ja integreeritud sotsiaalteenustele.</w:t>
            </w:r>
          </w:p>
          <w:p w14:paraId="38169985" w14:textId="77777777" w:rsidR="009D6B67" w:rsidRDefault="00EE5F1F">
            <w:pPr>
              <w:spacing w:line="240" w:lineRule="auto"/>
              <w:ind w:left="720"/>
              <w:jc w:val="both"/>
              <w:rPr>
                <w:rFonts w:ascii="Cambria" w:eastAsia="Times New Roman" w:hAnsi="Cambria" w:cs="Arial"/>
                <w:b/>
                <w:bCs/>
                <w:sz w:val="20"/>
                <w:szCs w:val="20"/>
                <w:lang w:val="et-EE"/>
              </w:rPr>
            </w:pPr>
            <w:r>
              <w:rPr>
                <w:rFonts w:ascii="Cambria" w:eastAsia="Calibri" w:hAnsi="Cambria"/>
                <w:b/>
                <w:bCs/>
                <w:sz w:val="20"/>
                <w:szCs w:val="20"/>
                <w:lang w:val="et-EE"/>
              </w:rPr>
              <w:t>Paindlike ja vajadustel põhinevate elukestva õppe võimaluste loomine</w:t>
            </w:r>
          </w:p>
          <w:p w14:paraId="560C422E"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Eestis on palju</w:t>
            </w:r>
            <w:r>
              <w:rPr>
                <w:rFonts w:ascii="Cambria" w:eastAsia="Cambria" w:hAnsi="Cambria" w:cs="Cambria"/>
                <w:b/>
                <w:bCs/>
                <w:sz w:val="20"/>
                <w:szCs w:val="20"/>
                <w:lang w:val="et-EE"/>
              </w:rPr>
              <w:t xml:space="preserve"> eri- või kutsehariduseta inimesi</w:t>
            </w:r>
            <w:r>
              <w:rPr>
                <w:rFonts w:ascii="Cambria" w:eastAsia="Calibri" w:hAnsi="Cambria"/>
                <w:b/>
                <w:bCs/>
                <w:sz w:val="20"/>
                <w:szCs w:val="20"/>
                <w:lang w:val="et-EE"/>
              </w:rPr>
              <w:t xml:space="preserve"> ning 18–24-aastasi noori, kellel on madal haridustase ja kes ei </w:t>
            </w:r>
            <w:r>
              <w:rPr>
                <w:rFonts w:ascii="Cambria" w:eastAsia="Cambria" w:hAnsi="Cambria" w:cs="Cambria"/>
                <w:b/>
                <w:bCs/>
                <w:sz w:val="20"/>
                <w:szCs w:val="20"/>
                <w:lang w:val="et-EE"/>
              </w:rPr>
              <w:t>õpi</w:t>
            </w:r>
            <w:r>
              <w:rPr>
                <w:rFonts w:ascii="Cambria" w:eastAsia="Calibri" w:hAnsi="Cambria"/>
                <w:sz w:val="20"/>
                <w:szCs w:val="20"/>
                <w:lang w:val="et-EE"/>
              </w:rPr>
              <w:t xml:space="preserve">. Eesti ühiskonna jaoks toob haridussüsteemist väljalangemise kõrge määr kaasa pikaajalised sotsiaalsed riskid. See </w:t>
            </w:r>
            <w:r>
              <w:rPr>
                <w:rFonts w:ascii="Cambria" w:eastAsia="Cambria" w:hAnsi="Cambria" w:cs="Cambria"/>
                <w:sz w:val="20"/>
                <w:szCs w:val="20"/>
                <w:lang w:val="et-EE"/>
              </w:rPr>
              <w:t>viitab probleemile</w:t>
            </w:r>
            <w:r>
              <w:rPr>
                <w:rFonts w:ascii="Cambria" w:eastAsia="Calibri" w:hAnsi="Cambria"/>
                <w:sz w:val="20"/>
                <w:szCs w:val="20"/>
                <w:lang w:val="et-EE"/>
              </w:rPr>
              <w:t xml:space="preserve">, et õpilasi ei toetata sisuliste valikute </w:t>
            </w:r>
            <w:r>
              <w:rPr>
                <w:rFonts w:ascii="Cambria" w:eastAsia="Cambria" w:hAnsi="Cambria" w:cs="Cambria"/>
                <w:sz w:val="20"/>
                <w:szCs w:val="20"/>
                <w:lang w:val="et-EE"/>
              </w:rPr>
              <w:t>tegemisel</w:t>
            </w:r>
            <w:r>
              <w:rPr>
                <w:rFonts w:ascii="Cambria" w:eastAsia="Calibri" w:hAnsi="Cambria"/>
                <w:sz w:val="20"/>
                <w:szCs w:val="20"/>
                <w:lang w:val="et-EE"/>
              </w:rPr>
              <w:t xml:space="preserve"> ja </w:t>
            </w:r>
            <w:r>
              <w:rPr>
                <w:rFonts w:ascii="Cambria" w:eastAsia="Cambria" w:hAnsi="Cambria" w:cs="Cambria"/>
                <w:sz w:val="20"/>
                <w:szCs w:val="20"/>
                <w:lang w:val="et-EE"/>
              </w:rPr>
              <w:t>haridustasemete vahelistel</w:t>
            </w:r>
            <w:r>
              <w:rPr>
                <w:rFonts w:ascii="Cambria" w:eastAsia="Calibri" w:hAnsi="Cambria"/>
                <w:sz w:val="20"/>
                <w:szCs w:val="20"/>
                <w:lang w:val="et-EE"/>
              </w:rPr>
              <w:t xml:space="preserve"> üleminekutel. </w:t>
            </w:r>
            <w:r>
              <w:rPr>
                <w:rFonts w:ascii="Cambria" w:eastAsia="Calibri" w:hAnsi="Cambria"/>
                <w:b/>
                <w:bCs/>
                <w:sz w:val="20"/>
                <w:szCs w:val="20"/>
                <w:lang w:val="et-EE"/>
              </w:rPr>
              <w:t>Haridussüsteem ei ole piisavalt paindlik ja õppijakeskne</w:t>
            </w:r>
            <w:r>
              <w:rPr>
                <w:rFonts w:ascii="Cambria" w:eastAsia="Calibri" w:hAnsi="Cambria"/>
                <w:sz w:val="20"/>
                <w:szCs w:val="20"/>
                <w:lang w:val="et-EE"/>
              </w:rPr>
              <w:t xml:space="preserve"> ning kesk-, </w:t>
            </w:r>
            <w:r>
              <w:rPr>
                <w:rFonts w:ascii="Cambria" w:eastAsia="Cambria" w:hAnsi="Cambria" w:cs="Cambria"/>
                <w:sz w:val="20"/>
                <w:szCs w:val="20"/>
                <w:lang w:val="et-EE"/>
              </w:rPr>
              <w:t>kutse-</w:t>
            </w:r>
            <w:r>
              <w:rPr>
                <w:rFonts w:ascii="Cambria" w:eastAsia="Calibri" w:hAnsi="Cambria"/>
                <w:sz w:val="20"/>
                <w:szCs w:val="20"/>
                <w:lang w:val="et-EE"/>
              </w:rPr>
              <w:t xml:space="preserve"> ja kõrghariduse </w:t>
            </w:r>
            <w:r>
              <w:rPr>
                <w:rFonts w:ascii="Cambria" w:eastAsia="Calibri" w:hAnsi="Cambria"/>
                <w:b/>
                <w:bCs/>
                <w:sz w:val="20"/>
                <w:szCs w:val="20"/>
                <w:lang w:val="et-EE"/>
              </w:rPr>
              <w:t>õp</w:t>
            </w:r>
            <w:r>
              <w:rPr>
                <w:rFonts w:ascii="Cambria" w:eastAsia="Cambria" w:hAnsi="Cambria" w:cs="Cambria"/>
                <w:b/>
                <w:bCs/>
                <w:sz w:val="20"/>
                <w:szCs w:val="20"/>
                <w:lang w:val="et-EE"/>
              </w:rPr>
              <w:t>iteede</w:t>
            </w:r>
            <w:r>
              <w:rPr>
                <w:rFonts w:ascii="Cambria" w:eastAsia="Calibri" w:hAnsi="Cambria"/>
                <w:b/>
                <w:bCs/>
                <w:sz w:val="20"/>
                <w:szCs w:val="20"/>
                <w:lang w:val="et-EE"/>
              </w:rPr>
              <w:t xml:space="preserve"> valikul on suured piirkondlikud ja soolised erinevused</w:t>
            </w:r>
            <w:r>
              <w:rPr>
                <w:rFonts w:ascii="Cambria" w:eastAsia="Calibri" w:hAnsi="Cambria"/>
                <w:sz w:val="20"/>
                <w:szCs w:val="20"/>
                <w:lang w:val="et-EE"/>
              </w:rPr>
              <w:t xml:space="preserve">. Oluline on keskenduda </w:t>
            </w:r>
            <w:r>
              <w:rPr>
                <w:rFonts w:ascii="Cambria" w:eastAsia="Calibri" w:hAnsi="Cambria"/>
                <w:b/>
                <w:bCs/>
                <w:sz w:val="20"/>
                <w:szCs w:val="20"/>
                <w:lang w:val="et-EE"/>
              </w:rPr>
              <w:t>õp</w:t>
            </w:r>
            <w:r>
              <w:rPr>
                <w:rFonts w:ascii="Cambria" w:eastAsia="Cambria" w:hAnsi="Cambria" w:cs="Cambria"/>
                <w:b/>
                <w:bCs/>
                <w:sz w:val="20"/>
                <w:szCs w:val="20"/>
                <w:lang w:val="et-EE"/>
              </w:rPr>
              <w:t>pija</w:t>
            </w:r>
            <w:r>
              <w:rPr>
                <w:rFonts w:ascii="Cambria" w:eastAsia="Calibri" w:hAnsi="Cambria"/>
                <w:b/>
                <w:bCs/>
                <w:sz w:val="20"/>
                <w:szCs w:val="20"/>
                <w:lang w:val="et-EE"/>
              </w:rPr>
              <w:t>kesksele ja individuaalset paindlikkust</w:t>
            </w:r>
            <w:r>
              <w:rPr>
                <w:rFonts w:ascii="Cambria" w:eastAsia="Calibri" w:hAnsi="Cambria"/>
                <w:sz w:val="20"/>
                <w:szCs w:val="20"/>
                <w:lang w:val="et-EE"/>
              </w:rPr>
              <w:t xml:space="preserve"> </w:t>
            </w:r>
            <w:r>
              <w:rPr>
                <w:rFonts w:ascii="Cambria" w:eastAsia="Cambria" w:hAnsi="Cambria" w:cs="Cambria"/>
                <w:sz w:val="20"/>
                <w:szCs w:val="20"/>
                <w:lang w:val="et-EE"/>
              </w:rPr>
              <w:t>võimaldavale</w:t>
            </w:r>
            <w:r>
              <w:rPr>
                <w:rFonts w:ascii="Cambria" w:eastAsia="Calibri" w:hAnsi="Cambria"/>
                <w:sz w:val="20"/>
                <w:szCs w:val="20"/>
                <w:lang w:val="et-EE"/>
              </w:rPr>
              <w:t xml:space="preserve"> haridussüsteemile ning</w:t>
            </w:r>
            <w:r>
              <w:rPr>
                <w:rFonts w:ascii="Cambria" w:eastAsia="Cambria" w:hAnsi="Cambria" w:cs="Cambria"/>
                <w:b/>
                <w:bCs/>
                <w:sz w:val="20"/>
                <w:szCs w:val="20"/>
                <w:lang w:val="et-EE"/>
              </w:rPr>
              <w:t xml:space="preserve"> personaliseeritud</w:t>
            </w:r>
            <w:r>
              <w:rPr>
                <w:rFonts w:ascii="Cambria" w:eastAsia="Calibri" w:hAnsi="Cambria"/>
                <w:b/>
                <w:bCs/>
                <w:sz w:val="20"/>
                <w:szCs w:val="20"/>
                <w:lang w:val="et-EE"/>
              </w:rPr>
              <w:t xml:space="preserve"> haridusele.</w:t>
            </w:r>
            <w:r>
              <w:rPr>
                <w:rFonts w:ascii="Cambria" w:eastAsia="Calibri" w:hAnsi="Cambria"/>
                <w:sz w:val="20"/>
                <w:szCs w:val="20"/>
                <w:lang w:val="et-EE"/>
              </w:rPr>
              <w:t xml:space="preserve"> Hea haridus- ja õppekavavälise tegevuse süsteem koos </w:t>
            </w:r>
            <w:r>
              <w:rPr>
                <w:rFonts w:ascii="Cambria" w:eastAsia="Cambria" w:hAnsi="Cambria" w:cs="Cambria"/>
                <w:sz w:val="20"/>
                <w:szCs w:val="20"/>
                <w:lang w:val="et-EE"/>
              </w:rPr>
              <w:t xml:space="preserve">haaravate </w:t>
            </w:r>
            <w:r>
              <w:rPr>
                <w:rFonts w:ascii="Cambria" w:eastAsia="Calibri" w:hAnsi="Cambria"/>
                <w:sz w:val="20"/>
                <w:szCs w:val="20"/>
                <w:lang w:val="et-EE"/>
              </w:rPr>
              <w:t xml:space="preserve">noorsootöö tegevustega arendab </w:t>
            </w:r>
            <w:r>
              <w:rPr>
                <w:rFonts w:ascii="Cambria" w:eastAsia="Calibri" w:hAnsi="Cambria"/>
                <w:b/>
                <w:bCs/>
                <w:sz w:val="20"/>
                <w:szCs w:val="20"/>
                <w:lang w:val="et-EE"/>
              </w:rPr>
              <w:t>järgmise põlvkonna sotsiaalset kapitali ja konkurentsivõimet</w:t>
            </w:r>
            <w:r>
              <w:rPr>
                <w:rFonts w:ascii="Cambria" w:eastAsia="Calibri" w:hAnsi="Cambria"/>
                <w:sz w:val="20"/>
                <w:szCs w:val="20"/>
                <w:lang w:val="et-EE"/>
              </w:rPr>
              <w:t xml:space="preserve">. Oluline on </w:t>
            </w:r>
            <w:r>
              <w:rPr>
                <w:rFonts w:ascii="Cambria" w:eastAsia="Calibri" w:hAnsi="Cambria"/>
                <w:b/>
                <w:bCs/>
                <w:sz w:val="20"/>
                <w:szCs w:val="20"/>
                <w:lang w:val="et-EE"/>
              </w:rPr>
              <w:t>aktiivselt kaasata noori ühiskonda</w:t>
            </w:r>
            <w:r>
              <w:rPr>
                <w:rFonts w:ascii="Cambria" w:eastAsia="Calibri" w:hAnsi="Cambria"/>
                <w:sz w:val="20"/>
                <w:szCs w:val="20"/>
                <w:lang w:val="et-EE"/>
              </w:rPr>
              <w:t xml:space="preserve">, suurendada sotsiaalset ühtekuuluvust ja edendada nende seotust Eestiga. Kuigi paljud </w:t>
            </w:r>
            <w:r>
              <w:rPr>
                <w:rFonts w:ascii="Cambria" w:eastAsia="Cambria" w:hAnsi="Cambria" w:cs="Cambria"/>
                <w:sz w:val="20"/>
                <w:szCs w:val="20"/>
                <w:lang w:val="et-EE"/>
              </w:rPr>
              <w:t>Eesti haridusnäitajad</w:t>
            </w:r>
            <w:r>
              <w:rPr>
                <w:rFonts w:ascii="Cambria" w:eastAsia="Calibri" w:hAnsi="Cambria"/>
                <w:sz w:val="20"/>
                <w:szCs w:val="20"/>
                <w:lang w:val="et-EE"/>
              </w:rPr>
              <w:t xml:space="preserve"> on teiste riikidega võrreldes </w:t>
            </w:r>
            <w:r>
              <w:rPr>
                <w:rFonts w:ascii="Cambria" w:eastAsia="Cambria" w:hAnsi="Cambria" w:cs="Cambria"/>
                <w:sz w:val="20"/>
                <w:szCs w:val="20"/>
                <w:lang w:val="et-EE"/>
              </w:rPr>
              <w:t>üldiselt suurepärased,</w:t>
            </w:r>
            <w:r>
              <w:rPr>
                <w:rFonts w:ascii="Cambria" w:eastAsia="Calibri" w:hAnsi="Cambria"/>
                <w:sz w:val="20"/>
                <w:szCs w:val="20"/>
                <w:lang w:val="et-EE"/>
              </w:rPr>
              <w:t xml:space="preserve"> on nii </w:t>
            </w:r>
            <w:r>
              <w:rPr>
                <w:rFonts w:ascii="Cambria" w:eastAsia="Calibri" w:hAnsi="Cambria"/>
                <w:b/>
                <w:bCs/>
                <w:sz w:val="20"/>
                <w:szCs w:val="20"/>
                <w:lang w:val="et-EE"/>
              </w:rPr>
              <w:t>piirkonniti kui ka eesti ja vene õppekeelega koolide vahel</w:t>
            </w:r>
            <w:r>
              <w:rPr>
                <w:rFonts w:ascii="Cambria" w:eastAsia="Calibri" w:hAnsi="Cambria"/>
                <w:sz w:val="20"/>
                <w:szCs w:val="20"/>
                <w:lang w:val="et-EE"/>
              </w:rPr>
              <w:t xml:space="preserve"> suuri erinevusi.</w:t>
            </w:r>
            <w:r>
              <w:rPr>
                <w:rFonts w:ascii="Cambria" w:eastAsia="Calibri" w:hAnsi="Cambria"/>
                <w:b/>
                <w:bCs/>
                <w:sz w:val="20"/>
                <w:szCs w:val="20"/>
                <w:lang w:val="et-EE"/>
              </w:rPr>
              <w:t xml:space="preserve"> </w:t>
            </w:r>
            <w:r>
              <w:rPr>
                <w:rFonts w:ascii="Cambria" w:eastAsia="Calibri" w:hAnsi="Cambria"/>
                <w:sz w:val="20"/>
                <w:szCs w:val="20"/>
                <w:lang w:val="et-EE"/>
              </w:rPr>
              <w:t xml:space="preserve">Polariseerumise </w:t>
            </w:r>
            <w:r>
              <w:rPr>
                <w:rFonts w:ascii="Cambria" w:eastAsia="Calibri" w:hAnsi="Cambria"/>
                <w:sz w:val="20"/>
                <w:szCs w:val="20"/>
                <w:lang w:val="et-EE"/>
              </w:rPr>
              <w:lastRenderedPageBreak/>
              <w:t xml:space="preserve">vähendamiseks on tähtis, et praegune haridussüsteem kujundataks ümber </w:t>
            </w:r>
            <w:r>
              <w:rPr>
                <w:rFonts w:ascii="Cambria" w:eastAsia="Calibri" w:hAnsi="Cambria"/>
                <w:b/>
                <w:bCs/>
                <w:sz w:val="20"/>
                <w:szCs w:val="20"/>
                <w:lang w:val="et-EE"/>
              </w:rPr>
              <w:t>ühisõppe kooliks, mis edendab integratsiooni ja ühtekuuluvust alates varasest lapsepõlvest</w:t>
            </w:r>
            <w:r>
              <w:rPr>
                <w:rFonts w:ascii="Cambria" w:eastAsia="Calibri" w:hAnsi="Cambria"/>
                <w:sz w:val="20"/>
                <w:szCs w:val="20"/>
                <w:lang w:val="et-EE"/>
              </w:rPr>
              <w:t>.</w:t>
            </w:r>
          </w:p>
          <w:p w14:paraId="2F53C7C3"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Tööandjate sõnul on </w:t>
            </w:r>
            <w:r>
              <w:rPr>
                <w:rFonts w:ascii="Cambria" w:eastAsia="Calibri" w:hAnsi="Cambria"/>
                <w:b/>
                <w:bCs/>
                <w:sz w:val="20"/>
                <w:szCs w:val="20"/>
                <w:lang w:val="et-EE"/>
              </w:rPr>
              <w:t xml:space="preserve">erasektoris </w:t>
            </w:r>
            <w:r>
              <w:rPr>
                <w:rFonts w:ascii="Cambria" w:eastAsia="Cambria" w:hAnsi="Cambria" w:cs="Cambria"/>
                <w:b/>
                <w:bCs/>
                <w:sz w:val="20"/>
                <w:szCs w:val="20"/>
                <w:lang w:val="et-EE"/>
              </w:rPr>
              <w:t>puudu</w:t>
            </w:r>
            <w:r>
              <w:rPr>
                <w:rFonts w:ascii="Cambria" w:eastAsia="Calibri" w:hAnsi="Cambria"/>
                <w:b/>
                <w:bCs/>
                <w:sz w:val="20"/>
                <w:szCs w:val="20"/>
                <w:lang w:val="et-EE"/>
              </w:rPr>
              <w:t xml:space="preserve"> kvalifitseeritud tööjõust</w:t>
            </w:r>
            <w:r>
              <w:rPr>
                <w:rFonts w:ascii="Cambria" w:eastAsia="Calibri" w:hAnsi="Cambria"/>
                <w:sz w:val="20"/>
                <w:szCs w:val="20"/>
                <w:lang w:val="et-EE"/>
              </w:rPr>
              <w:t xml:space="preserve">, mis on osaliselt piirkondlik probleem. Ühelt poolt on see tingitud </w:t>
            </w:r>
            <w:r>
              <w:rPr>
                <w:rFonts w:ascii="Cambria" w:eastAsia="Cambria" w:hAnsi="Cambria" w:cs="Cambria"/>
                <w:sz w:val="20"/>
                <w:szCs w:val="20"/>
                <w:lang w:val="et-EE"/>
              </w:rPr>
              <w:t xml:space="preserve">jäigast </w:t>
            </w:r>
            <w:r>
              <w:rPr>
                <w:rFonts w:ascii="Cambria" w:eastAsia="Calibri" w:hAnsi="Cambria"/>
                <w:sz w:val="20"/>
                <w:szCs w:val="20"/>
                <w:lang w:val="et-EE"/>
              </w:rPr>
              <w:t xml:space="preserve">haridussüsteemist, </w:t>
            </w:r>
            <w:r>
              <w:rPr>
                <w:rFonts w:ascii="Cambria" w:eastAsia="Calibri" w:hAnsi="Cambria"/>
                <w:b/>
                <w:bCs/>
                <w:sz w:val="20"/>
                <w:szCs w:val="20"/>
                <w:lang w:val="et-EE"/>
              </w:rPr>
              <w:t>mis ei vasta kiiresti muutuvale nõudlusele</w:t>
            </w:r>
            <w:r>
              <w:rPr>
                <w:rFonts w:ascii="Cambria" w:eastAsia="Calibri" w:hAnsi="Cambria"/>
                <w:sz w:val="20"/>
                <w:szCs w:val="20"/>
                <w:lang w:val="et-EE"/>
              </w:rPr>
              <w:t xml:space="preserve"> tööturul. Teisest küljest on väiksemates linnades </w:t>
            </w:r>
            <w:r>
              <w:rPr>
                <w:rFonts w:ascii="Cambria" w:eastAsia="Cambria" w:hAnsi="Cambria" w:cs="Cambria"/>
                <w:sz w:val="20"/>
                <w:szCs w:val="20"/>
                <w:lang w:val="et-EE"/>
              </w:rPr>
              <w:t>ja maapiirkondades</w:t>
            </w:r>
            <w:r>
              <w:rPr>
                <w:rFonts w:ascii="Cambria" w:eastAsia="Calibri" w:hAnsi="Cambria"/>
                <w:sz w:val="20"/>
                <w:szCs w:val="20"/>
                <w:lang w:val="et-EE"/>
              </w:rPr>
              <w:t xml:space="preserve"> raske leida oskustöölisi. </w:t>
            </w:r>
            <w:r>
              <w:rPr>
                <w:rFonts w:ascii="Cambria" w:eastAsia="Calibri" w:hAnsi="Cambria"/>
                <w:b/>
                <w:bCs/>
                <w:sz w:val="20"/>
                <w:szCs w:val="20"/>
                <w:lang w:val="et-EE"/>
              </w:rPr>
              <w:t xml:space="preserve">Kõrg- ja kutsehariduse omandanute oskused ei vasta jätkuvalt </w:t>
            </w:r>
            <w:r>
              <w:rPr>
                <w:rFonts w:ascii="Cambria" w:eastAsia="Calibri" w:hAnsi="Cambria"/>
                <w:sz w:val="20"/>
                <w:szCs w:val="20"/>
                <w:lang w:val="et-EE"/>
              </w:rPr>
              <w:t xml:space="preserve">tööandjate ootustele ning </w:t>
            </w:r>
            <w:r>
              <w:rPr>
                <w:rFonts w:ascii="Cambria" w:eastAsia="Calibri" w:hAnsi="Cambria"/>
                <w:b/>
                <w:bCs/>
                <w:sz w:val="20"/>
                <w:szCs w:val="20"/>
                <w:lang w:val="et-EE"/>
              </w:rPr>
              <w:t>väljalangemise määr</w:t>
            </w:r>
            <w:r>
              <w:rPr>
                <w:rFonts w:ascii="Cambria" w:eastAsia="Calibri" w:hAnsi="Cambria"/>
                <w:sz w:val="20"/>
                <w:szCs w:val="20"/>
                <w:lang w:val="et-EE"/>
              </w:rPr>
              <w:t xml:space="preserve"> on endiselt kõrge, eriti kutsehariduses ja -koolituses (kõrghariduses on õpingute katkestamise õpingute esimesel aastal 18,4%; kutsehariduses 19,2%). Lisaks osalevad </w:t>
            </w:r>
            <w:r>
              <w:rPr>
                <w:rFonts w:ascii="Cambria" w:eastAsia="Cambria" w:hAnsi="Cambria" w:cs="Cambria"/>
                <w:sz w:val="20"/>
                <w:szCs w:val="20"/>
                <w:lang w:val="et-EE"/>
              </w:rPr>
              <w:t>õppes</w:t>
            </w:r>
            <w:r>
              <w:rPr>
                <w:rFonts w:ascii="Cambria" w:eastAsia="Calibri" w:hAnsi="Cambria"/>
                <w:sz w:val="20"/>
                <w:szCs w:val="20"/>
                <w:lang w:val="et-EE"/>
              </w:rPr>
              <w:t xml:space="preserve"> vähem sotsiaaldemograafilised rühmad, kes vajavad </w:t>
            </w:r>
            <w:r>
              <w:rPr>
                <w:rFonts w:ascii="Cambria" w:eastAsia="Cambria" w:hAnsi="Cambria" w:cs="Cambria"/>
                <w:sz w:val="20"/>
                <w:szCs w:val="20"/>
                <w:lang w:val="et-EE"/>
              </w:rPr>
              <w:t>elukestvat õpet</w:t>
            </w:r>
            <w:r>
              <w:rPr>
                <w:rFonts w:ascii="Cambria" w:eastAsia="Calibri" w:hAnsi="Cambria"/>
                <w:sz w:val="20"/>
                <w:szCs w:val="20"/>
                <w:lang w:val="et-EE"/>
              </w:rPr>
              <w:t xml:space="preserve"> enim</w:t>
            </w:r>
            <w:r>
              <w:rPr>
                <w:rFonts w:ascii="Cambria" w:eastAsia="Cambria" w:hAnsi="Cambria" w:cs="Cambria"/>
                <w:b/>
                <w:bCs/>
                <w:sz w:val="20"/>
                <w:szCs w:val="20"/>
                <w:lang w:val="et-EE"/>
              </w:rPr>
              <w:t xml:space="preserve"> ehk</w:t>
            </w:r>
            <w:r>
              <w:rPr>
                <w:rFonts w:ascii="Cambria" w:eastAsia="Calibri" w:hAnsi="Cambria"/>
                <w:sz w:val="20"/>
                <w:szCs w:val="20"/>
                <w:lang w:val="et-EE"/>
              </w:rPr>
              <w:t xml:space="preserve"> </w:t>
            </w:r>
            <w:r>
              <w:rPr>
                <w:rFonts w:ascii="Cambria" w:eastAsia="Cambria" w:hAnsi="Cambria" w:cs="Cambria"/>
                <w:b/>
                <w:bCs/>
                <w:sz w:val="20"/>
                <w:szCs w:val="20"/>
                <w:lang w:val="et-EE"/>
              </w:rPr>
              <w:t>madalama haridustasemega</w:t>
            </w:r>
            <w:r>
              <w:rPr>
                <w:rFonts w:ascii="Cambria" w:eastAsia="Calibri" w:hAnsi="Cambria"/>
                <w:b/>
                <w:bCs/>
                <w:sz w:val="20"/>
                <w:szCs w:val="20"/>
                <w:lang w:val="et-EE"/>
              </w:rPr>
              <w:t xml:space="preserve"> ja vanemad inimesed</w:t>
            </w:r>
            <w:r>
              <w:rPr>
                <w:rFonts w:ascii="Cambria" w:eastAsia="Calibri" w:hAnsi="Cambria"/>
                <w:sz w:val="20"/>
                <w:szCs w:val="20"/>
                <w:lang w:val="et-EE"/>
              </w:rPr>
              <w:t>.</w:t>
            </w:r>
            <w:r>
              <w:rPr>
                <w:rFonts w:ascii="Cambria" w:eastAsia="Calibri" w:hAnsi="Cambria"/>
                <w:b/>
                <w:bCs/>
                <w:sz w:val="20"/>
                <w:szCs w:val="20"/>
                <w:lang w:val="et-EE"/>
              </w:rPr>
              <w:t xml:space="preserve"> Paindliku elukestva õppe rakendamine</w:t>
            </w:r>
            <w:r>
              <w:rPr>
                <w:rFonts w:ascii="Cambria" w:eastAsia="Calibri" w:hAnsi="Cambria"/>
                <w:sz w:val="20"/>
                <w:szCs w:val="20"/>
                <w:lang w:val="et-EE"/>
              </w:rPr>
              <w:t xml:space="preserve"> samaaegselt jätkuva tööhõivega on hariduse oluline tugisammas. Kuigi elukestvas õppes osalemine on Eestis oluliselt suurenenud, tuleb tähelepanu pöörata erinevate paindlike lahenduste pakkumisele kõrg- ja kutsehariduses ning </w:t>
            </w:r>
            <w:r>
              <w:rPr>
                <w:rFonts w:ascii="Cambria" w:eastAsia="Calibri" w:hAnsi="Cambria"/>
                <w:b/>
                <w:bCs/>
                <w:sz w:val="20"/>
                <w:szCs w:val="20"/>
                <w:lang w:val="et-EE"/>
              </w:rPr>
              <w:t>töökoha</w:t>
            </w:r>
            <w:r>
              <w:rPr>
                <w:rFonts w:ascii="Cambria" w:eastAsia="Cambria" w:hAnsi="Cambria" w:cs="Cambria"/>
                <w:b/>
                <w:bCs/>
                <w:sz w:val="20"/>
                <w:szCs w:val="20"/>
                <w:lang w:val="et-EE"/>
              </w:rPr>
              <w:t>põhise õppe</w:t>
            </w:r>
            <w:r>
              <w:rPr>
                <w:rFonts w:ascii="Cambria" w:eastAsia="Calibri" w:hAnsi="Cambria"/>
                <w:b/>
                <w:bCs/>
                <w:sz w:val="20"/>
                <w:szCs w:val="20"/>
                <w:lang w:val="et-EE"/>
              </w:rPr>
              <w:t xml:space="preserve"> võimalustele</w:t>
            </w:r>
            <w:r>
              <w:rPr>
                <w:rFonts w:ascii="Cambria" w:eastAsia="Calibri" w:hAnsi="Cambria"/>
                <w:sz w:val="20"/>
                <w:szCs w:val="20"/>
                <w:lang w:val="et-EE"/>
              </w:rPr>
              <w:t>.</w:t>
            </w:r>
            <w:r>
              <w:rPr>
                <w:rFonts w:ascii="Cambria" w:eastAsia="Calibri" w:hAnsi="Cambria"/>
                <w:b/>
                <w:bCs/>
                <w:sz w:val="20"/>
                <w:szCs w:val="20"/>
                <w:lang w:val="et-EE"/>
              </w:rPr>
              <w:t xml:space="preserve"> </w:t>
            </w:r>
            <w:r>
              <w:rPr>
                <w:rFonts w:ascii="Cambria" w:eastAsia="Calibri" w:hAnsi="Cambria"/>
                <w:sz w:val="20"/>
                <w:szCs w:val="20"/>
                <w:lang w:val="et-EE"/>
              </w:rPr>
              <w:t>Töökohapõhise õppe ja ümberõppe edendamine ning ulatuslik laiendamine aitavad vähendada töötuse riski ning sotsiaalset, piirkondlikku ja soolist ebavõrdsust.</w:t>
            </w:r>
          </w:p>
          <w:p w14:paraId="3C2350A4" w14:textId="77777777" w:rsidR="009D6B67" w:rsidRDefault="00EE5F1F">
            <w:pPr>
              <w:spacing w:line="240" w:lineRule="auto"/>
              <w:jc w:val="both"/>
              <w:rPr>
                <w:rFonts w:ascii="Cambria" w:eastAsia="Calibri" w:hAnsi="Cambria"/>
                <w:b/>
                <w:bCs/>
                <w:sz w:val="20"/>
                <w:szCs w:val="20"/>
                <w:lang w:val="et-EE"/>
              </w:rPr>
            </w:pPr>
            <w:r>
              <w:rPr>
                <w:rFonts w:ascii="Cambria" w:eastAsia="Calibri" w:hAnsi="Cambria"/>
                <w:sz w:val="20"/>
                <w:szCs w:val="20"/>
                <w:lang w:val="et-EE"/>
              </w:rPr>
              <w:t xml:space="preserve">ELi liikumine ressursitõhusa, ringluspõhise, digiteeritud ja kliimaneutraalse majanduse poole ning tehisintellekti ja robootika laialdane kasutuselevõtt </w:t>
            </w:r>
            <w:r>
              <w:rPr>
                <w:rFonts w:ascii="Cambria" w:eastAsia="Cambria" w:hAnsi="Cambria" w:cs="Cambria"/>
                <w:sz w:val="20"/>
                <w:szCs w:val="20"/>
                <w:lang w:val="et-EE"/>
              </w:rPr>
              <w:t>eeldavad</w:t>
            </w:r>
            <w:r>
              <w:rPr>
                <w:rFonts w:ascii="Cambria" w:eastAsia="Calibri" w:hAnsi="Cambria"/>
                <w:sz w:val="20"/>
                <w:szCs w:val="20"/>
                <w:lang w:val="et-EE"/>
              </w:rPr>
              <w:t xml:space="preserve"> muudatusi kõigil haridustasemetel ning täiskasvanute </w:t>
            </w:r>
            <w:r>
              <w:rPr>
                <w:rFonts w:ascii="Cambria" w:eastAsia="Cambria" w:hAnsi="Cambria" w:cs="Cambria"/>
                <w:sz w:val="20"/>
                <w:szCs w:val="20"/>
                <w:lang w:val="et-EE"/>
              </w:rPr>
              <w:t>koolituse toetamist.</w:t>
            </w:r>
            <w:r>
              <w:rPr>
                <w:rFonts w:ascii="Cambria" w:eastAsia="Calibri" w:hAnsi="Cambria"/>
                <w:sz w:val="20"/>
                <w:szCs w:val="20"/>
                <w:lang w:val="et-EE"/>
              </w:rPr>
              <w:t xml:space="preserve"> Seega vajavad inimesed juurdepääsu nüüdisaegsete oskuste </w:t>
            </w:r>
            <w:r>
              <w:rPr>
                <w:rFonts w:ascii="Cambria" w:eastAsia="Cambria" w:hAnsi="Cambria" w:cs="Cambria"/>
                <w:sz w:val="20"/>
                <w:szCs w:val="20"/>
                <w:lang w:val="et-EE"/>
              </w:rPr>
              <w:t>parandamiseks</w:t>
            </w:r>
            <w:r>
              <w:rPr>
                <w:rFonts w:ascii="Cambria" w:eastAsia="Calibri" w:hAnsi="Cambria"/>
                <w:sz w:val="20"/>
                <w:szCs w:val="20"/>
                <w:lang w:val="et-EE"/>
              </w:rPr>
              <w:t xml:space="preserve">, kombineerides digioskusi </w:t>
            </w:r>
            <w:r>
              <w:rPr>
                <w:rFonts w:ascii="Cambria" w:eastAsia="Cambria" w:hAnsi="Cambria" w:cs="Cambria"/>
                <w:sz w:val="20"/>
                <w:szCs w:val="20"/>
                <w:lang w:val="et-EE"/>
              </w:rPr>
              <w:t>erialaspetsiifiliste</w:t>
            </w:r>
            <w:r>
              <w:rPr>
                <w:rFonts w:ascii="Cambria" w:eastAsia="Calibri" w:hAnsi="Cambria"/>
                <w:sz w:val="20"/>
                <w:szCs w:val="20"/>
                <w:lang w:val="et-EE"/>
              </w:rPr>
              <w:t xml:space="preserve"> </w:t>
            </w:r>
            <w:r>
              <w:rPr>
                <w:rFonts w:ascii="Cambria" w:eastAsia="Cambria" w:hAnsi="Cambria" w:cs="Cambria"/>
                <w:sz w:val="20"/>
                <w:szCs w:val="20"/>
                <w:lang w:val="et-EE"/>
              </w:rPr>
              <w:t>rohe- ja ülekantavate</w:t>
            </w:r>
            <w:r>
              <w:rPr>
                <w:rFonts w:ascii="Cambria" w:eastAsia="Calibri" w:hAnsi="Cambria"/>
                <w:sz w:val="20"/>
                <w:szCs w:val="20"/>
                <w:lang w:val="et-EE"/>
              </w:rPr>
              <w:t xml:space="preserve"> oskustega. Selleks on vaja pidevaid </w:t>
            </w:r>
            <w:r>
              <w:rPr>
                <w:rFonts w:ascii="Cambria" w:eastAsia="Calibri" w:hAnsi="Cambria"/>
                <w:b/>
                <w:bCs/>
                <w:sz w:val="20"/>
                <w:szCs w:val="20"/>
                <w:lang w:val="et-EE"/>
              </w:rPr>
              <w:t>elukestva oskuste täiendamise võimalusi ja elukestva õppe väärtustamist.</w:t>
            </w:r>
          </w:p>
          <w:p w14:paraId="31D98463" w14:textId="77777777" w:rsidR="009D6B67" w:rsidRDefault="00EE5F1F">
            <w:pPr>
              <w:spacing w:line="240" w:lineRule="auto"/>
              <w:jc w:val="both"/>
              <w:rPr>
                <w:lang w:val="et-EE"/>
              </w:rPr>
            </w:pPr>
            <w:r>
              <w:rPr>
                <w:rFonts w:ascii="Cambria" w:eastAsia="Calibri" w:hAnsi="Cambria"/>
                <w:sz w:val="20"/>
                <w:szCs w:val="20"/>
                <w:lang w:val="et-EE"/>
              </w:rPr>
              <w:t xml:space="preserve">Kõrghariduses tuleb tõsta suutlikkust valdkondades, kus </w:t>
            </w:r>
            <w:r>
              <w:rPr>
                <w:rFonts w:ascii="Cambria" w:eastAsia="Cambria" w:hAnsi="Cambria" w:cs="Cambria"/>
                <w:sz w:val="20"/>
                <w:szCs w:val="20"/>
                <w:lang w:val="et-EE"/>
              </w:rPr>
              <w:t xml:space="preserve">tööjõuvajaduse prognoosisüsteemi andmeil tekib </w:t>
            </w:r>
            <w:r>
              <w:rPr>
                <w:rFonts w:ascii="Cambria" w:eastAsia="Calibri" w:hAnsi="Cambria"/>
                <w:sz w:val="20"/>
                <w:szCs w:val="20"/>
                <w:lang w:val="et-EE"/>
              </w:rPr>
              <w:t xml:space="preserve">lähiajal tööjõupuudus. Peale </w:t>
            </w:r>
            <w:r>
              <w:rPr>
                <w:rFonts w:ascii="Cambria" w:eastAsia="Cambria" w:hAnsi="Cambria" w:cs="Cambria"/>
                <w:sz w:val="20"/>
                <w:szCs w:val="20"/>
                <w:lang w:val="et-EE"/>
              </w:rPr>
              <w:t>koolitusmahu</w:t>
            </w:r>
            <w:r>
              <w:rPr>
                <w:rFonts w:ascii="Cambria" w:eastAsia="Calibri" w:hAnsi="Cambria"/>
                <w:sz w:val="20"/>
                <w:szCs w:val="20"/>
                <w:lang w:val="et-EE"/>
              </w:rPr>
              <w:t xml:space="preserve"> ja -suutlikkuse suurendamise on vaja parandada </w:t>
            </w:r>
            <w:r>
              <w:rPr>
                <w:rFonts w:ascii="Cambria" w:eastAsia="Cambria" w:hAnsi="Cambria" w:cs="Cambria"/>
                <w:sz w:val="20"/>
                <w:szCs w:val="20"/>
                <w:lang w:val="et-EE"/>
              </w:rPr>
              <w:t xml:space="preserve">õppekavade </w:t>
            </w:r>
            <w:r>
              <w:rPr>
                <w:rFonts w:ascii="Cambria" w:eastAsia="Calibri" w:hAnsi="Cambria"/>
                <w:sz w:val="20"/>
                <w:szCs w:val="20"/>
                <w:lang w:val="et-EE"/>
              </w:rPr>
              <w:t>paindlikkust ja vastavust tööturu vajadustele.</w:t>
            </w:r>
            <w:r>
              <w:rPr>
                <w:rFonts w:ascii="Cambria" w:eastAsia="Calibri" w:hAnsi="Cambria"/>
                <w:b/>
                <w:bCs/>
                <w:sz w:val="20"/>
                <w:szCs w:val="20"/>
                <w:lang w:val="et-EE"/>
              </w:rPr>
              <w:t xml:space="preserve"> </w:t>
            </w:r>
            <w:r>
              <w:rPr>
                <w:rFonts w:ascii="Cambria" w:eastAsia="Calibri" w:hAnsi="Cambria"/>
                <w:sz w:val="20"/>
                <w:szCs w:val="20"/>
                <w:lang w:val="et-EE"/>
              </w:rPr>
              <w:t xml:space="preserve">Kõrgema taseme oskuste ja doktoriõppe puhul peaksid nii teadusuuringud kui </w:t>
            </w:r>
            <w:r>
              <w:rPr>
                <w:rFonts w:ascii="Cambria" w:eastAsia="Cambria" w:hAnsi="Cambria" w:cs="Cambria"/>
                <w:sz w:val="20"/>
                <w:szCs w:val="20"/>
                <w:lang w:val="et-EE"/>
              </w:rPr>
              <w:t>õppekavad</w:t>
            </w:r>
            <w:r>
              <w:rPr>
                <w:rFonts w:ascii="Cambria" w:eastAsia="Calibri" w:hAnsi="Cambria"/>
                <w:sz w:val="20"/>
                <w:szCs w:val="20"/>
                <w:lang w:val="et-EE"/>
              </w:rPr>
              <w:t xml:space="preserve"> olema paremini kooskõlas majanduse ja ühiskonna vajadustega. Doktoriõppe kavade eesmärk peaks olema nii avaliku kui erasektori teadlaste, </w:t>
            </w:r>
            <w:r>
              <w:rPr>
                <w:rFonts w:ascii="Cambria" w:eastAsia="Cambria" w:hAnsi="Cambria" w:cs="Cambria"/>
                <w:sz w:val="20"/>
                <w:szCs w:val="20"/>
                <w:lang w:val="et-EE"/>
              </w:rPr>
              <w:t>õppejõudude</w:t>
            </w:r>
            <w:r>
              <w:rPr>
                <w:rFonts w:ascii="Cambria" w:eastAsia="Calibri" w:hAnsi="Cambria"/>
                <w:sz w:val="20"/>
                <w:szCs w:val="20"/>
                <w:lang w:val="et-EE"/>
              </w:rPr>
              <w:t xml:space="preserve"> ja</w:t>
            </w:r>
            <w:r>
              <w:rPr>
                <w:rFonts w:ascii="Cambria" w:eastAsia="Cambria" w:hAnsi="Cambria" w:cs="Cambria"/>
                <w:sz w:val="20"/>
                <w:szCs w:val="20"/>
                <w:lang w:val="et-EE"/>
              </w:rPr>
              <w:t xml:space="preserve"> tippekspertide</w:t>
            </w:r>
            <w:r>
              <w:rPr>
                <w:rFonts w:ascii="Cambria" w:eastAsia="Calibri" w:hAnsi="Cambria"/>
                <w:sz w:val="20"/>
                <w:szCs w:val="20"/>
                <w:lang w:val="et-EE"/>
              </w:rPr>
              <w:t xml:space="preserve"> uue põlvkonna ettevalmistamine. Seni on väljaspool teadusasutusi olnud vähe nõudlust doktorikraadiga spetsialistide järele.</w:t>
            </w:r>
            <w:r>
              <w:rPr>
                <w:rFonts w:ascii="Cambria" w:eastAsia="Cambria" w:hAnsi="Cambria" w:cs="Cambria"/>
                <w:sz w:val="20"/>
                <w:szCs w:val="20"/>
                <w:lang w:val="et-EE"/>
              </w:rPr>
              <w:t xml:space="preserve"> Doktoriõppekavade</w:t>
            </w:r>
            <w:r>
              <w:rPr>
                <w:rFonts w:ascii="Cambria" w:eastAsia="Calibri" w:hAnsi="Cambria"/>
                <w:sz w:val="20"/>
                <w:szCs w:val="20"/>
                <w:lang w:val="et-EE"/>
              </w:rPr>
              <w:t xml:space="preserve"> ja teadusuuringute parem lõimimine erasektori vajadustega nõuab paremat </w:t>
            </w:r>
            <w:r>
              <w:rPr>
                <w:rFonts w:ascii="Cambria" w:eastAsia="Calibri" w:hAnsi="Cambria"/>
                <w:b/>
                <w:bCs/>
                <w:sz w:val="20"/>
                <w:szCs w:val="20"/>
                <w:lang w:val="et-EE"/>
              </w:rPr>
              <w:t>valdkondadevahelist koostööd, liikuvust</w:t>
            </w:r>
            <w:r>
              <w:rPr>
                <w:rFonts w:ascii="Cambria" w:eastAsia="Calibri" w:hAnsi="Cambria"/>
                <w:sz w:val="20"/>
                <w:szCs w:val="20"/>
                <w:lang w:val="et-EE"/>
              </w:rPr>
              <w:t xml:space="preserve"> ja suuremaid stiimuleid. Seda arenguvajadust on nimetatud nõukogu 2019.a riigipõhises soovituses, milles rõhutatakse vajadust tegeleda oskuste nappusega ning parandada </w:t>
            </w:r>
            <w:r>
              <w:rPr>
                <w:rFonts w:ascii="Cambria" w:eastAsia="Cambria" w:hAnsi="Cambria" w:cs="Cambria"/>
                <w:sz w:val="20"/>
                <w:szCs w:val="20"/>
                <w:lang w:val="et-EE"/>
              </w:rPr>
              <w:t>haridussüsteemi</w:t>
            </w:r>
            <w:r>
              <w:rPr>
                <w:rFonts w:ascii="Cambria" w:eastAsia="Calibri" w:hAnsi="Cambria"/>
                <w:sz w:val="20"/>
                <w:szCs w:val="20"/>
                <w:lang w:val="et-EE"/>
              </w:rPr>
              <w:t xml:space="preserve"> suutlikkust ja vastavust tööturu vajadustele.</w:t>
            </w:r>
            <w:bookmarkEnd w:id="5"/>
          </w:p>
        </w:tc>
      </w:tr>
    </w:tbl>
    <w:p w14:paraId="44997CB8" w14:textId="77777777" w:rsidR="009D6B67" w:rsidRDefault="009D6B67">
      <w:pPr>
        <w:spacing w:after="0"/>
        <w:rPr>
          <w:rFonts w:ascii="Cambria" w:eastAsia="Times New Roman" w:hAnsi="Cambria" w:cstheme="minorHAnsi"/>
          <w:i/>
          <w:iCs/>
          <w:lang w:val="et-EE"/>
        </w:rPr>
      </w:pPr>
    </w:p>
    <w:p w14:paraId="4F52698C" w14:textId="77777777" w:rsidR="009D6B67" w:rsidRDefault="00EE5F1F">
      <w:pPr>
        <w:pStyle w:val="Pealkiri2"/>
        <w:numPr>
          <w:ilvl w:val="1"/>
          <w:numId w:val="65"/>
        </w:numPr>
        <w:rPr>
          <w:rFonts w:eastAsia="Calibri"/>
          <w:szCs w:val="24"/>
          <w:lang w:val="et-EE"/>
        </w:rPr>
      </w:pPr>
      <w:bookmarkStart w:id="17" w:name="_Toc210486448"/>
      <w:r>
        <w:rPr>
          <w:lang w:val="et-EE"/>
        </w:rPr>
        <w:t>Tööhõivesse ja majanduskasvu investeerimise eesmärgi jaoks:</w:t>
      </w:r>
      <w:bookmarkEnd w:id="17"/>
    </w:p>
    <w:tbl>
      <w:tblPr>
        <w:tblW w:w="9854" w:type="dxa"/>
        <w:tblLook w:val="04A0" w:firstRow="1" w:lastRow="0" w:firstColumn="1" w:lastColumn="0" w:noHBand="0" w:noVBand="1"/>
      </w:tblPr>
      <w:tblGrid>
        <w:gridCol w:w="1899"/>
        <w:gridCol w:w="2354"/>
        <w:gridCol w:w="5601"/>
      </w:tblGrid>
      <w:tr w:rsidR="009D6B67" w14:paraId="7467BF93" w14:textId="77777777" w:rsidTr="4637A121">
        <w:trPr>
          <w:trHeight w:val="450"/>
        </w:trPr>
        <w:tc>
          <w:tcPr>
            <w:tcW w:w="9854" w:type="dxa"/>
            <w:gridSpan w:val="3"/>
            <w:tcBorders>
              <w:bottom w:val="single" w:sz="4" w:space="0" w:color="4A66AC" w:themeColor="accent1"/>
            </w:tcBorders>
          </w:tcPr>
          <w:p w14:paraId="27A808D6"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w:t>
            </w:r>
            <w:r>
              <w:rPr>
                <w:lang w:val="et-EE"/>
              </w:rPr>
              <w:fldChar w:fldCharType="end"/>
            </w:r>
          </w:p>
        </w:tc>
      </w:tr>
      <w:tr w:rsidR="009D6B67" w14:paraId="28DEC8B7" w14:textId="77777777" w:rsidTr="4637A121">
        <w:trPr>
          <w:trHeight w:val="985"/>
        </w:trPr>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4B2D4F55" w14:textId="77777777" w:rsidR="009D6B67" w:rsidRDefault="00EE5F1F">
            <w:pPr>
              <w:spacing w:line="240" w:lineRule="auto"/>
              <w:rPr>
                <w:rFonts w:eastAsia="Calibri"/>
                <w:b/>
                <w:bCs/>
                <w:lang w:val="et-EE"/>
              </w:rPr>
            </w:pPr>
            <w:r>
              <w:rPr>
                <w:rFonts w:ascii="Cambria" w:eastAsia="Times New Roman" w:hAnsi="Cambria" w:cstheme="minorBidi"/>
                <w:b/>
                <w:sz w:val="20"/>
                <w:szCs w:val="20"/>
                <w:lang w:val="et-EE"/>
              </w:rPr>
              <w:t>Poliitikaeesmärk või JTF erieesmärk</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24493D22" w14:textId="77777777" w:rsidR="009D6B67" w:rsidRDefault="00EE5F1F">
            <w:pPr>
              <w:spacing w:line="240" w:lineRule="auto"/>
              <w:rPr>
                <w:rFonts w:eastAsia="Calibri"/>
                <w:b/>
                <w:bCs/>
                <w:lang w:val="et-EE"/>
              </w:rPr>
            </w:pPr>
            <w:r>
              <w:rPr>
                <w:rFonts w:ascii="Cambria" w:eastAsia="Times New Roman" w:hAnsi="Cambria" w:cstheme="minorBidi"/>
                <w:b/>
                <w:sz w:val="20"/>
                <w:szCs w:val="20"/>
                <w:lang w:val="et-EE"/>
              </w:rPr>
              <w:t>Erieesmärk või spetsiaalne prioriteet</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28BAFF3E" w14:textId="77777777" w:rsidR="009D6B67" w:rsidRDefault="00EE5F1F">
            <w:pPr>
              <w:spacing w:line="240" w:lineRule="auto"/>
              <w:rPr>
                <w:rFonts w:ascii="Cambria" w:eastAsia="Times New Roman" w:hAnsi="Cambria" w:cstheme="minorBidi"/>
                <w:b/>
                <w:bCs/>
                <w:sz w:val="20"/>
                <w:szCs w:val="20"/>
                <w:lang w:val="et-EE"/>
              </w:rPr>
            </w:pPr>
            <w:r>
              <w:rPr>
                <w:rFonts w:ascii="Cambria" w:eastAsia="Times New Roman" w:hAnsi="Cambria" w:cstheme="minorBidi"/>
                <w:b/>
                <w:sz w:val="20"/>
                <w:szCs w:val="20"/>
                <w:lang w:val="et-EE"/>
              </w:rPr>
              <w:t>Põhjendus</w:t>
            </w:r>
          </w:p>
        </w:tc>
      </w:tr>
      <w:tr w:rsidR="009D6B67" w:rsidRPr="00EF1C29" w14:paraId="229153C6"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05C6CA22" w14:textId="77777777" w:rsidR="009D6B67" w:rsidRDefault="00EE5F1F">
            <w:pPr>
              <w:spacing w:line="240" w:lineRule="auto"/>
              <w:rPr>
                <w:rFonts w:ascii="Cambria" w:eastAsia="Times New Roman" w:hAnsi="Cambria" w:cstheme="minorBidi"/>
                <w:b/>
                <w:sz w:val="20"/>
                <w:szCs w:val="20"/>
                <w:lang w:val="et-EE"/>
              </w:rPr>
            </w:pPr>
            <w:r>
              <w:rPr>
                <w:rFonts w:ascii="Cambria" w:eastAsia="Times New Roman" w:hAnsi="Cambria" w:cstheme="minorBidi"/>
                <w:b/>
                <w:sz w:val="20"/>
                <w:szCs w:val="20"/>
                <w:lang w:val="et-EE"/>
              </w:rPr>
              <w:t>Nutikam Eesti (PO1)</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36452FED" w14:textId="77777777" w:rsidR="009D6B67" w:rsidRDefault="00EE5F1F">
            <w:pPr>
              <w:spacing w:line="240" w:lineRule="auto"/>
              <w:rPr>
                <w:rFonts w:eastAsia="Calibri"/>
                <w:lang w:val="et-EE"/>
              </w:rPr>
            </w:pPr>
            <w:r>
              <w:rPr>
                <w:rFonts w:ascii="Cambria" w:eastAsia="Times New Roman" w:hAnsi="Cambria" w:cstheme="minorBidi"/>
                <w:sz w:val="20"/>
                <w:szCs w:val="20"/>
                <w:lang w:val="et-EE"/>
              </w:rPr>
              <w:t xml:space="preserve">(i) </w:t>
            </w:r>
            <w:r>
              <w:rPr>
                <w:rFonts w:ascii="Cambria" w:eastAsia="Cambria" w:hAnsi="Cambria" w:cs="Cambria"/>
                <w:sz w:val="20"/>
                <w:szCs w:val="20"/>
                <w:lang w:val="et-EE"/>
              </w:rPr>
              <w:t>teadus- ja innovatsioonivõimekuse</w:t>
            </w:r>
            <w:r>
              <w:rPr>
                <w:rFonts w:ascii="Cambria" w:eastAsia="Cambria" w:hAnsi="Cambria" w:cs="Cambria"/>
                <w:sz w:val="20"/>
                <w:szCs w:val="20"/>
                <w:shd w:val="clear" w:color="auto" w:fill="E6E6E6"/>
                <w:lang w:val="et-EE"/>
              </w:rPr>
              <w:t xml:space="preserve"> </w:t>
            </w:r>
            <w:r>
              <w:rPr>
                <w:rFonts w:ascii="Cambria" w:eastAsia="Cambria" w:hAnsi="Cambria" w:cs="Cambria"/>
                <w:sz w:val="20"/>
                <w:szCs w:val="20"/>
                <w:lang w:val="et-EE"/>
              </w:rPr>
              <w:t>ning kõrgetasemeliste tehnoloogiate kasutuselevõtu</w:t>
            </w:r>
            <w:r>
              <w:rPr>
                <w:rFonts w:ascii="Cambria" w:eastAsia="Cambria" w:hAnsi="Cambria" w:cs="Cambria"/>
                <w:sz w:val="20"/>
                <w:szCs w:val="20"/>
                <w:shd w:val="clear" w:color="auto" w:fill="E6E6E6"/>
                <w:lang w:val="et-EE"/>
              </w:rPr>
              <w:t xml:space="preserve"> </w:t>
            </w:r>
            <w:r>
              <w:rPr>
                <w:rFonts w:ascii="Cambria" w:eastAsia="Cambria" w:hAnsi="Cambria" w:cs="Cambria"/>
                <w:sz w:val="20"/>
                <w:szCs w:val="20"/>
                <w:lang w:val="et-EE"/>
              </w:rPr>
              <w:t>arendamine ja suurendamine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174C6C12" w14:textId="77777777" w:rsidR="009D6B67" w:rsidRDefault="00EE5F1F">
            <w:pPr>
              <w:spacing w:line="240" w:lineRule="auto"/>
              <w:jc w:val="both"/>
              <w:rPr>
                <w:rFonts w:ascii="Cambria" w:eastAsia="Times New Roman" w:hAnsi="Cambria" w:cstheme="minorBidi"/>
                <w:sz w:val="20"/>
                <w:szCs w:val="20"/>
                <w:lang w:val="et-EE"/>
              </w:rPr>
            </w:pPr>
            <w:r>
              <w:rPr>
                <w:rFonts w:ascii="Cambria" w:eastAsia="Times New Roman" w:hAnsi="Cambria" w:cstheme="minorBidi"/>
                <w:sz w:val="20"/>
                <w:szCs w:val="20"/>
                <w:lang w:val="et-EE"/>
              </w:rPr>
              <w:t xml:space="preserve">Sekkumised </w:t>
            </w:r>
            <w:r>
              <w:rPr>
                <w:rFonts w:ascii="Cambria" w:eastAsia="Times New Roman" w:hAnsi="Cambria"/>
                <w:sz w:val="20"/>
                <w:szCs w:val="20"/>
                <w:lang w:val="et-EE"/>
              </w:rPr>
              <w:t>toetavad</w:t>
            </w:r>
            <w:r>
              <w:rPr>
                <w:rFonts w:ascii="Cambria" w:eastAsia="Times New Roman" w:hAnsi="Cambria" w:cstheme="minorBidi"/>
                <w:sz w:val="20"/>
                <w:szCs w:val="20"/>
                <w:lang w:val="et-EE"/>
              </w:rPr>
              <w:t xml:space="preserve"> TA ning innovatsiooni tulemuste kasutamise suurendamis</w:t>
            </w:r>
            <w:r>
              <w:rPr>
                <w:rFonts w:ascii="Cambria" w:eastAsia="Times New Roman" w:hAnsi="Cambria"/>
                <w:sz w:val="20"/>
                <w:szCs w:val="20"/>
                <w:lang w:val="et-EE"/>
              </w:rPr>
              <w:t xml:space="preserve">t; </w:t>
            </w:r>
            <w:r>
              <w:rPr>
                <w:rFonts w:ascii="Cambria" w:eastAsia="Times New Roman" w:hAnsi="Cambria" w:cstheme="minorBidi"/>
                <w:sz w:val="20"/>
                <w:szCs w:val="20"/>
                <w:lang w:val="et-EE"/>
              </w:rPr>
              <w:t>teadus- ja arendustegevuse, innovatsiooni ning ettevõtluse arengukava ja „Eesti 2035“ eesmärkide elluviimis</w:t>
            </w:r>
            <w:r>
              <w:rPr>
                <w:rFonts w:ascii="Cambria" w:eastAsia="Times New Roman" w:hAnsi="Cambria"/>
                <w:sz w:val="20"/>
                <w:szCs w:val="20"/>
                <w:lang w:val="et-EE"/>
              </w:rPr>
              <w:t>t</w:t>
            </w:r>
            <w:r>
              <w:rPr>
                <w:rFonts w:ascii="Cambria" w:eastAsia="Times New Roman" w:hAnsi="Cambria" w:cstheme="minorBidi"/>
                <w:sz w:val="20"/>
                <w:szCs w:val="20"/>
                <w:lang w:val="et-EE"/>
              </w:rPr>
              <w:t xml:space="preserve"> kooskõlas nutika spetsialiseerumise strateegiaga.</w:t>
            </w:r>
            <w:r>
              <w:rPr>
                <w:rFonts w:ascii="Cambria" w:eastAsia="Times New Roman" w:hAnsi="Cambria"/>
                <w:sz w:val="20"/>
                <w:szCs w:val="20"/>
                <w:lang w:val="et-EE"/>
              </w:rPr>
              <w:t xml:space="preserve"> Probleemid:</w:t>
            </w:r>
          </w:p>
          <w:p w14:paraId="69DAA143" w14:textId="77777777" w:rsidR="009D6B67" w:rsidRDefault="00EE5F1F">
            <w:pPr>
              <w:spacing w:line="240" w:lineRule="auto"/>
              <w:jc w:val="both"/>
              <w:rPr>
                <w:rFonts w:ascii="Cambria" w:eastAsia="Times New Roman" w:hAnsi="Cambria" w:cstheme="minorBidi"/>
                <w:b/>
                <w:sz w:val="20"/>
                <w:szCs w:val="20"/>
                <w:lang w:val="et-EE"/>
              </w:rPr>
            </w:pPr>
            <w:r>
              <w:rPr>
                <w:rFonts w:ascii="Cambria" w:eastAsia="Times New Roman" w:hAnsi="Cambria" w:cstheme="minorBidi"/>
                <w:b/>
                <w:sz w:val="20"/>
                <w:szCs w:val="20"/>
                <w:lang w:val="et-EE"/>
              </w:rPr>
              <w:t xml:space="preserve">1. Erasektori innovatsioonivõimekus </w:t>
            </w:r>
            <w:r>
              <w:rPr>
                <w:rFonts w:ascii="Cambria" w:eastAsia="Times New Roman" w:hAnsi="Cambria"/>
                <w:b/>
                <w:sz w:val="20"/>
                <w:szCs w:val="20"/>
                <w:lang w:val="et-EE"/>
              </w:rPr>
              <w:t>ja</w:t>
            </w:r>
            <w:r>
              <w:rPr>
                <w:rFonts w:ascii="Cambria" w:eastAsia="Times New Roman" w:hAnsi="Cambria" w:cstheme="minorBidi"/>
                <w:b/>
                <w:sz w:val="20"/>
                <w:szCs w:val="20"/>
                <w:lang w:val="et-EE"/>
              </w:rPr>
              <w:t xml:space="preserve"> nõudlus teadus- ja arendustegevuse ning innovatsiooni järele</w:t>
            </w:r>
          </w:p>
          <w:p w14:paraId="0369866C" w14:textId="1ACFE99C" w:rsidR="009D6B67" w:rsidRDefault="00C56BBD">
            <w:pPr>
              <w:pStyle w:val="Loendilik"/>
              <w:numPr>
                <w:ilvl w:val="0"/>
                <w:numId w:val="91"/>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t xml:space="preserve">Ettevõtjate </w:t>
            </w:r>
            <w:r w:rsidR="00EE5F1F">
              <w:rPr>
                <w:rFonts w:ascii="Cambria" w:eastAsia="Times New Roman" w:hAnsi="Cambria"/>
                <w:sz w:val="20"/>
                <w:szCs w:val="20"/>
                <w:lang w:val="et-EE"/>
              </w:rPr>
              <w:t>suutlikkus rakendada uusi teadmisi ja tehnoloogiaid on madal, sh TA-mahukus ettevõt</w:t>
            </w:r>
            <w:r w:rsidR="00A73D96">
              <w:rPr>
                <w:rFonts w:ascii="Cambria" w:eastAsia="Times New Roman" w:hAnsi="Cambria"/>
                <w:sz w:val="20"/>
                <w:szCs w:val="20"/>
                <w:lang w:val="et-EE"/>
              </w:rPr>
              <w:t>ja</w:t>
            </w:r>
            <w:r w:rsidR="00EE5F1F">
              <w:rPr>
                <w:rFonts w:ascii="Cambria" w:eastAsia="Times New Roman" w:hAnsi="Cambria"/>
                <w:sz w:val="20"/>
                <w:szCs w:val="20"/>
                <w:lang w:val="et-EE"/>
              </w:rPr>
              <w:t xml:space="preserve">tes väike. </w:t>
            </w:r>
          </w:p>
          <w:p w14:paraId="0256931D" w14:textId="77777777" w:rsidR="009D6B67" w:rsidRDefault="00EE5F1F">
            <w:pPr>
              <w:pStyle w:val="Loendilik"/>
              <w:numPr>
                <w:ilvl w:val="0"/>
                <w:numId w:val="91"/>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t>Erasektori tootlikkus ja positsioon globaalsetes väärtusahelates on madal.</w:t>
            </w:r>
          </w:p>
          <w:p w14:paraId="4E5663A6" w14:textId="77777777" w:rsidR="009D6B67" w:rsidRDefault="00EE5F1F">
            <w:pPr>
              <w:spacing w:line="240" w:lineRule="auto"/>
              <w:jc w:val="both"/>
              <w:rPr>
                <w:rFonts w:ascii="Cambria" w:eastAsia="Times New Roman" w:hAnsi="Cambria" w:cstheme="minorBidi"/>
                <w:b/>
                <w:sz w:val="20"/>
                <w:szCs w:val="20"/>
                <w:lang w:val="et-EE"/>
              </w:rPr>
            </w:pPr>
            <w:r>
              <w:rPr>
                <w:rFonts w:ascii="Cambria" w:eastAsia="Times New Roman" w:hAnsi="Cambria" w:cstheme="minorBidi"/>
                <w:b/>
                <w:sz w:val="20"/>
                <w:szCs w:val="20"/>
                <w:lang w:val="et-EE"/>
              </w:rPr>
              <w:t>2. Asjakohase ja paindliku nõudlusest lähtuva teadus- ja arendustegevuse ning innovatsiooni pakkumise tagamine</w:t>
            </w:r>
          </w:p>
          <w:p w14:paraId="6339C646" w14:textId="3541C9A2" w:rsidR="009D6B67" w:rsidRDefault="00EE5F1F">
            <w:pPr>
              <w:pStyle w:val="Loendilik"/>
              <w:numPr>
                <w:ilvl w:val="0"/>
                <w:numId w:val="92"/>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t>Teadus- ja arendus ning kõrgharidusasutuste suutlikkus pakkuda ühiskonna ja ettevõt</w:t>
            </w:r>
            <w:r w:rsidR="00C56BBD">
              <w:rPr>
                <w:rFonts w:ascii="Cambria" w:eastAsia="Times New Roman" w:hAnsi="Cambria"/>
                <w:sz w:val="20"/>
                <w:szCs w:val="20"/>
                <w:lang w:val="et-EE"/>
              </w:rPr>
              <w:t>jate</w:t>
            </w:r>
            <w:r>
              <w:rPr>
                <w:rFonts w:ascii="Cambria" w:eastAsia="Times New Roman" w:hAnsi="Cambria"/>
                <w:sz w:val="20"/>
                <w:szCs w:val="20"/>
                <w:lang w:val="et-EE"/>
              </w:rPr>
              <w:t xml:space="preserve"> vajadustele vastavaid lahendusi on väike. </w:t>
            </w:r>
          </w:p>
          <w:p w14:paraId="3A785CA6" w14:textId="77777777" w:rsidR="009D6B67" w:rsidRDefault="00EE5F1F">
            <w:pPr>
              <w:pStyle w:val="Loendilik"/>
              <w:numPr>
                <w:ilvl w:val="0"/>
                <w:numId w:val="92"/>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lastRenderedPageBreak/>
              <w:t>„Eesti 2035“ ja ÜRO kestliku arengu eesmärkidega seotud probleemid ja nutikas spetsialiseerumine tuleb paremini siduda TA- ja innovatsioonisüsteemi.</w:t>
            </w:r>
          </w:p>
          <w:p w14:paraId="36871164" w14:textId="5B17051C" w:rsidR="009D6B67" w:rsidRDefault="00EE5F1F">
            <w:pPr>
              <w:pStyle w:val="Loendilik"/>
              <w:numPr>
                <w:ilvl w:val="0"/>
                <w:numId w:val="92"/>
              </w:numPr>
              <w:spacing w:line="240" w:lineRule="auto"/>
              <w:jc w:val="both"/>
              <w:rPr>
                <w:rFonts w:ascii="Cambria" w:eastAsia="Times New Roman" w:hAnsi="Cambria"/>
                <w:sz w:val="20"/>
                <w:szCs w:val="20"/>
                <w:lang w:val="et-EE"/>
              </w:rPr>
            </w:pPr>
            <w:r w:rsidRPr="3992A286">
              <w:rPr>
                <w:rFonts w:ascii="Cambria" w:eastAsia="Times New Roman" w:hAnsi="Cambria"/>
                <w:sz w:val="20"/>
                <w:szCs w:val="20"/>
                <w:lang w:val="et-EE"/>
              </w:rPr>
              <w:t xml:space="preserve">Teadus- ja arendusteenuste turg on killustunud. </w:t>
            </w:r>
            <w:r w:rsidR="000E68D3" w:rsidRPr="3992A286">
              <w:rPr>
                <w:rFonts w:ascii="Cambria" w:eastAsia="Times New Roman" w:hAnsi="Cambria"/>
                <w:sz w:val="20"/>
                <w:szCs w:val="20"/>
                <w:lang w:val="et-EE"/>
              </w:rPr>
              <w:t xml:space="preserve">Teadus- ja arendustegevuse </w:t>
            </w:r>
            <w:r w:rsidRPr="3992A286">
              <w:rPr>
                <w:rFonts w:ascii="Cambria" w:eastAsia="Times New Roman" w:hAnsi="Cambria"/>
                <w:sz w:val="20"/>
                <w:szCs w:val="20"/>
                <w:lang w:val="et-EE"/>
              </w:rPr>
              <w:t>ja teadustaristu teenuste kasutamine väljaspool akadeemilisi ringkondi on piiratud.</w:t>
            </w:r>
          </w:p>
          <w:p w14:paraId="76B2EEEF" w14:textId="77777777" w:rsidR="009D6B67" w:rsidRDefault="00EE5F1F">
            <w:pPr>
              <w:spacing w:line="240" w:lineRule="auto"/>
              <w:jc w:val="both"/>
              <w:rPr>
                <w:rFonts w:ascii="Cambria" w:eastAsia="Times New Roman" w:hAnsi="Cambria" w:cstheme="minorBidi"/>
                <w:b/>
                <w:sz w:val="20"/>
                <w:szCs w:val="20"/>
                <w:lang w:val="et-EE"/>
              </w:rPr>
            </w:pPr>
            <w:r>
              <w:rPr>
                <w:rFonts w:ascii="Cambria" w:eastAsia="Times New Roman" w:hAnsi="Cambria" w:cstheme="minorBidi"/>
                <w:b/>
                <w:sz w:val="20"/>
                <w:szCs w:val="20"/>
                <w:lang w:val="et-EE"/>
              </w:rPr>
              <w:t>3. Hästi toimiv teadmussiirde süsteem</w:t>
            </w:r>
          </w:p>
          <w:p w14:paraId="49853D36" w14:textId="77777777" w:rsidR="009D6B67" w:rsidRDefault="00EE5F1F">
            <w:pPr>
              <w:pStyle w:val="Loendilik"/>
              <w:numPr>
                <w:ilvl w:val="0"/>
                <w:numId w:val="93"/>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t xml:space="preserve">Akadeemilise, era- ja avaliku sektori vaheline koostöö on piiratud, kohalikud „teadmusvõrgustikud“ ja koostööplatvormid on vähearenenud, rahvusvahelisel „teadmiste turul“ osalemine madal. </w:t>
            </w:r>
          </w:p>
          <w:p w14:paraId="178A1A29" w14:textId="77777777" w:rsidR="009D6B67" w:rsidRDefault="00EE5F1F">
            <w:pPr>
              <w:pStyle w:val="Loendilik"/>
              <w:numPr>
                <w:ilvl w:val="0"/>
                <w:numId w:val="93"/>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t>Avaliku sektori suutlikkus integreerida teadus- ja arendustegevust ning innovatsiooni riiklikku poliitikasse on piiratud.</w:t>
            </w:r>
          </w:p>
          <w:p w14:paraId="281A4CB2" w14:textId="77777777" w:rsidR="009D6B67" w:rsidRDefault="00EE5F1F">
            <w:pPr>
              <w:pStyle w:val="Loendilik"/>
              <w:numPr>
                <w:ilvl w:val="0"/>
                <w:numId w:val="93"/>
              </w:numPr>
              <w:spacing w:after="0" w:line="240" w:lineRule="auto"/>
              <w:jc w:val="both"/>
              <w:rPr>
                <w:rFonts w:ascii="Cambria" w:eastAsia="Times New Roman" w:hAnsi="Cambria"/>
                <w:sz w:val="20"/>
                <w:szCs w:val="20"/>
                <w:lang w:val="et-EE"/>
              </w:rPr>
            </w:pPr>
            <w:r>
              <w:rPr>
                <w:rFonts w:ascii="Cambria" w:eastAsia="Times New Roman" w:hAnsi="Cambria"/>
                <w:sz w:val="20"/>
                <w:szCs w:val="20"/>
                <w:lang w:val="et-EE"/>
              </w:rPr>
              <w:t xml:space="preserve">Suuremahulisi arendusprojekte, teadmistepõhiseid eksperimente jm innovatsioonipoliitika instrumente kasutatakse vähe. </w:t>
            </w:r>
          </w:p>
          <w:p w14:paraId="13FD0C2D" w14:textId="77777777" w:rsidR="009D6B67" w:rsidRDefault="00EE5F1F">
            <w:pPr>
              <w:spacing w:after="0" w:line="240" w:lineRule="auto"/>
              <w:jc w:val="both"/>
              <w:rPr>
                <w:rFonts w:ascii="Cambria" w:eastAsia="Times New Roman" w:hAnsi="Cambria"/>
                <w:sz w:val="20"/>
                <w:szCs w:val="20"/>
                <w:lang w:val="et-EE"/>
              </w:rPr>
            </w:pPr>
            <w:r>
              <w:rPr>
                <w:rFonts w:ascii="Cambria" w:eastAsia="Times New Roman" w:hAnsi="Cambria"/>
                <w:b/>
                <w:sz w:val="20"/>
                <w:szCs w:val="20"/>
                <w:lang w:val="et-EE"/>
              </w:rPr>
              <w:t>Sekkumiste mõjul:</w:t>
            </w:r>
          </w:p>
          <w:p w14:paraId="6DC8E712" w14:textId="77777777" w:rsidR="009D6B67" w:rsidRDefault="00EE5F1F">
            <w:pPr>
              <w:pStyle w:val="Loendilik"/>
              <w:numPr>
                <w:ilvl w:val="0"/>
                <w:numId w:val="95"/>
              </w:numPr>
              <w:spacing w:after="0" w:line="240" w:lineRule="auto"/>
              <w:jc w:val="both"/>
              <w:rPr>
                <w:rFonts w:ascii="Cambria" w:eastAsia="Times New Roman" w:hAnsi="Cambria"/>
                <w:sz w:val="20"/>
                <w:szCs w:val="20"/>
                <w:lang w:val="et-EE"/>
              </w:rPr>
            </w:pPr>
            <w:r>
              <w:rPr>
                <w:rFonts w:ascii="Cambria" w:eastAsia="Times New Roman" w:hAnsi="Cambria"/>
                <w:sz w:val="20"/>
                <w:szCs w:val="20"/>
                <w:lang w:val="et-EE"/>
              </w:rPr>
              <w:t>kasvab erasektori teadusmahukus ja teadusasutuste võimekus teha nõudlusega kooskõlas olevat teadus- ja arendustööd, paraneb uute tehnoloogiate kasutuselevõtt, tagatakse teadus- ja arendustöötajate juurde- ja järelkasv, hoogustub uuenduslike äri- ja teenusemudelite kasutuselevõtt;</w:t>
            </w:r>
          </w:p>
          <w:p w14:paraId="4F559DBE" w14:textId="77777777" w:rsidR="009D6B67" w:rsidRDefault="00EE5F1F">
            <w:pPr>
              <w:pStyle w:val="Loendilik"/>
              <w:numPr>
                <w:ilvl w:val="0"/>
                <w:numId w:val="94"/>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t>avaliku sektori nõudlus teadus- ja tehnoloogiamahukate toodete ja teenuste järele hoogustab teadus- ja arendustegevust ning innovatsiooni erasektoris.</w:t>
            </w:r>
          </w:p>
        </w:tc>
      </w:tr>
      <w:tr w:rsidR="009D6B67" w:rsidRPr="00EF1C29" w14:paraId="0000DAFD"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3C478CED"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sz w:val="20"/>
                <w:szCs w:val="20"/>
                <w:lang w:val="et-EE"/>
              </w:rPr>
              <w:lastRenderedPageBreak/>
              <w:t>Nutikam Eesti (PO1)</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1FF62A34" w14:textId="77777777" w:rsidR="009D6B67" w:rsidRDefault="00EE5F1F">
            <w:pPr>
              <w:spacing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(ii)</w:t>
            </w:r>
            <w:r>
              <w:rPr>
                <w:lang w:val="et-EE"/>
              </w:rPr>
              <w:t xml:space="preserve"> </w:t>
            </w:r>
            <w:r>
              <w:rPr>
                <w:rFonts w:ascii="Cambria" w:eastAsia="Cambria" w:hAnsi="Cambria" w:cs="Cambria"/>
                <w:sz w:val="20"/>
                <w:szCs w:val="20"/>
                <w:lang w:val="et-EE"/>
              </w:rPr>
              <w:t>digitaliseerimisest kasu toomine kodanike, ettevõtjate, teadusasutuste ja avaliku sektori asutuste jaoks</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41BDD905" w14:textId="77777777" w:rsidR="009D6B67" w:rsidRDefault="00EE5F1F">
            <w:pPr>
              <w:spacing w:line="240" w:lineRule="auto"/>
              <w:jc w:val="both"/>
              <w:rPr>
                <w:rFonts w:asciiTheme="majorHAnsi" w:hAnsiTheme="majorHAnsi" w:cstheme="minorBidi"/>
                <w:sz w:val="20"/>
                <w:szCs w:val="20"/>
                <w:lang w:val="et-EE"/>
              </w:rPr>
            </w:pPr>
            <w:r>
              <w:rPr>
                <w:rFonts w:asciiTheme="majorHAnsi" w:hAnsiTheme="majorHAnsi"/>
                <w:sz w:val="20"/>
                <w:szCs w:val="20"/>
                <w:lang w:val="et-EE"/>
              </w:rPr>
              <w:t>Riigiaruande lisa D kohaselt on Eesti avaliku sektori e-teenuste kasutajasõbralikkus ning andmete kasutamine ja kvaliteet endiselt puudulik. Esile on tõstetud valitsusasutuste digitaristu ja -süsteemide tehnilise kestlikkuse probleeme (Riigikontrolli iga-aastane ülevaade 2019).</w:t>
            </w:r>
          </w:p>
          <w:p w14:paraId="2B3B5D46"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Samuti tekitavad muret järgmised kitsaskohad:</w:t>
            </w:r>
          </w:p>
          <w:p w14:paraId="1F7612B6" w14:textId="77777777" w:rsidR="009D6B67" w:rsidRDefault="00EE5F1F">
            <w:pPr>
              <w:pStyle w:val="Loendilik"/>
              <w:numPr>
                <w:ilvl w:val="0"/>
                <w:numId w:val="53"/>
              </w:numPr>
              <w:spacing w:before="100" w:after="0" w:line="240" w:lineRule="auto"/>
              <w:jc w:val="both"/>
              <w:rPr>
                <w:rFonts w:asciiTheme="majorHAnsi" w:hAnsiTheme="majorHAnsi"/>
                <w:sz w:val="20"/>
                <w:szCs w:val="20"/>
                <w:lang w:val="et-EE"/>
              </w:rPr>
            </w:pPr>
            <w:r>
              <w:rPr>
                <w:rFonts w:asciiTheme="majorHAnsi" w:hAnsiTheme="majorHAnsi"/>
                <w:b/>
                <w:bCs/>
                <w:sz w:val="20"/>
                <w:szCs w:val="20"/>
                <w:lang w:val="et-EE"/>
              </w:rPr>
              <w:t>Valitsus</w:t>
            </w:r>
            <w:r>
              <w:rPr>
                <w:rFonts w:asciiTheme="majorHAnsi" w:hAnsiTheme="majorHAnsi"/>
                <w:b/>
                <w:sz w:val="20"/>
                <w:szCs w:val="20"/>
                <w:lang w:val="et-EE"/>
              </w:rPr>
              <w:t>asutust</w:t>
            </w:r>
            <w:r>
              <w:rPr>
                <w:rFonts w:asciiTheme="majorHAnsi" w:hAnsiTheme="majorHAnsi"/>
                <w:b/>
                <w:bCs/>
                <w:sz w:val="20"/>
                <w:szCs w:val="20"/>
                <w:lang w:val="et-EE"/>
              </w:rPr>
              <w:t xml:space="preserve">e ja </w:t>
            </w:r>
            <w:r>
              <w:rPr>
                <w:rFonts w:asciiTheme="majorHAnsi" w:hAnsiTheme="majorHAnsi"/>
                <w:b/>
                <w:sz w:val="20"/>
                <w:szCs w:val="20"/>
                <w:lang w:val="et-EE"/>
              </w:rPr>
              <w:t xml:space="preserve">avalike e-teenuste </w:t>
            </w:r>
            <w:r>
              <w:rPr>
                <w:rFonts w:asciiTheme="majorHAnsi" w:hAnsiTheme="majorHAnsi"/>
                <w:b/>
                <w:bCs/>
                <w:sz w:val="20"/>
                <w:szCs w:val="20"/>
                <w:lang w:val="et-EE"/>
              </w:rPr>
              <w:t>kasutajate vajadused muutuvad üha kiiremini</w:t>
            </w:r>
            <w:r>
              <w:rPr>
                <w:rFonts w:asciiTheme="majorHAnsi" w:hAnsiTheme="majorHAnsi"/>
                <w:sz w:val="20"/>
                <w:szCs w:val="20"/>
                <w:lang w:val="et-EE"/>
              </w:rPr>
              <w:t>, sh iga poliitika- või õigusreformi puhul. Digilahendusi tuleb pidevalt ümber ehitada, ümber kujundada või võtta kasutusele uusi lahendusi, sh erasektoris.</w:t>
            </w:r>
          </w:p>
          <w:p w14:paraId="0FB88026" w14:textId="77777777" w:rsidR="009D6B67" w:rsidRDefault="00EE5F1F">
            <w:pPr>
              <w:pStyle w:val="Loendilik"/>
              <w:numPr>
                <w:ilvl w:val="0"/>
                <w:numId w:val="53"/>
              </w:numPr>
              <w:spacing w:before="100" w:after="0" w:line="240" w:lineRule="auto"/>
              <w:jc w:val="both"/>
              <w:rPr>
                <w:rFonts w:asciiTheme="majorHAnsi" w:hAnsiTheme="majorHAnsi"/>
                <w:sz w:val="20"/>
                <w:szCs w:val="20"/>
                <w:lang w:val="et-EE"/>
              </w:rPr>
            </w:pPr>
            <w:r>
              <w:rPr>
                <w:rFonts w:asciiTheme="majorHAnsi" w:hAnsiTheme="majorHAnsi"/>
                <w:b/>
                <w:bCs/>
                <w:sz w:val="20"/>
                <w:szCs w:val="20"/>
                <w:lang w:val="et-EE"/>
              </w:rPr>
              <w:t>Erasektori</w:t>
            </w:r>
            <w:r>
              <w:rPr>
                <w:rFonts w:asciiTheme="majorHAnsi" w:hAnsiTheme="majorHAnsi"/>
                <w:bCs/>
                <w:sz w:val="20"/>
                <w:szCs w:val="20"/>
                <w:lang w:val="et-EE"/>
              </w:rPr>
              <w:t xml:space="preserve"> avaandmete kasutus, e-</w:t>
            </w:r>
            <w:r>
              <w:rPr>
                <w:rFonts w:asciiTheme="majorHAnsi" w:hAnsiTheme="majorHAnsi"/>
                <w:sz w:val="20"/>
                <w:szCs w:val="20"/>
                <w:lang w:val="et-EE"/>
              </w:rPr>
              <w:t>arvete, tehisintellekti jt uute tehnoloogiate rakendamine on vähene.</w:t>
            </w:r>
          </w:p>
          <w:p w14:paraId="3418F5D7" w14:textId="77777777" w:rsidR="009D6B67" w:rsidRDefault="00EE5F1F">
            <w:pPr>
              <w:pStyle w:val="Loendilik"/>
              <w:numPr>
                <w:ilvl w:val="0"/>
                <w:numId w:val="53"/>
              </w:numPr>
              <w:spacing w:before="100" w:after="0" w:line="240" w:lineRule="auto"/>
              <w:jc w:val="both"/>
              <w:rPr>
                <w:rFonts w:asciiTheme="majorHAnsi" w:hAnsiTheme="majorHAnsi"/>
                <w:sz w:val="20"/>
                <w:szCs w:val="20"/>
                <w:lang w:val="et-EE"/>
              </w:rPr>
            </w:pPr>
            <w:r>
              <w:rPr>
                <w:rFonts w:asciiTheme="majorHAnsi" w:hAnsiTheme="majorHAnsi"/>
                <w:sz w:val="20"/>
                <w:szCs w:val="20"/>
                <w:lang w:val="et-EE"/>
              </w:rPr>
              <w:t>Tehnoloogia areneb edasi, luues uusi võimalusi avalike teenuste ja halduse paremaks osutamiseks. Nende eeliste kasutamiseks on vaja kiiret innovatsioonisuutlikkust (katsetamine, teadus- ja</w:t>
            </w:r>
            <w:r>
              <w:rPr>
                <w:rFonts w:asciiTheme="majorHAnsi" w:hAnsiTheme="majorHAnsi"/>
                <w:sz w:val="20"/>
                <w:szCs w:val="20"/>
                <w:shd w:val="clear" w:color="auto" w:fill="E6E6E6"/>
                <w:lang w:val="et-EE"/>
              </w:rPr>
              <w:t xml:space="preserve"> </w:t>
            </w:r>
            <w:r>
              <w:rPr>
                <w:rFonts w:asciiTheme="majorHAnsi" w:hAnsiTheme="majorHAnsi"/>
                <w:sz w:val="20"/>
                <w:szCs w:val="20"/>
                <w:lang w:val="et-EE"/>
              </w:rPr>
              <w:t>arendustegevus jne).</w:t>
            </w:r>
          </w:p>
          <w:p w14:paraId="3C9C103F" w14:textId="77777777" w:rsidR="009D6B67" w:rsidRDefault="00EE5F1F">
            <w:pPr>
              <w:pStyle w:val="Loendilik"/>
              <w:numPr>
                <w:ilvl w:val="0"/>
                <w:numId w:val="53"/>
              </w:numPr>
              <w:spacing w:before="100" w:after="0" w:line="240" w:lineRule="auto"/>
              <w:jc w:val="both"/>
              <w:rPr>
                <w:rFonts w:asciiTheme="majorHAnsi" w:hAnsiTheme="majorHAnsi"/>
                <w:sz w:val="20"/>
                <w:szCs w:val="20"/>
                <w:lang w:val="et-EE"/>
              </w:rPr>
            </w:pPr>
            <w:r>
              <w:rPr>
                <w:rFonts w:asciiTheme="majorHAnsi" w:hAnsiTheme="majorHAnsi"/>
                <w:b/>
                <w:bCs/>
                <w:sz w:val="20"/>
                <w:szCs w:val="20"/>
                <w:lang w:val="et-EE"/>
              </w:rPr>
              <w:t>Küberriskide skaala ja ulatus kasvab ning neid on keerulisem hallata</w:t>
            </w:r>
            <w:r>
              <w:rPr>
                <w:rFonts w:asciiTheme="majorHAnsi" w:hAnsiTheme="majorHAnsi"/>
                <w:sz w:val="20"/>
                <w:szCs w:val="20"/>
                <w:lang w:val="et-EE"/>
              </w:rPr>
              <w:t>, uued lahendused tekitavad uusi riske. Digiteerimise süvendamiseks tuleb tõsta küberturvalisuse võimekust.</w:t>
            </w:r>
          </w:p>
          <w:p w14:paraId="4A28243E" w14:textId="77777777" w:rsidR="009D6B67" w:rsidRDefault="00EE5F1F">
            <w:pPr>
              <w:pStyle w:val="Loendilik"/>
              <w:numPr>
                <w:ilvl w:val="0"/>
                <w:numId w:val="53"/>
              </w:numPr>
              <w:spacing w:before="100" w:after="0" w:line="240" w:lineRule="auto"/>
              <w:jc w:val="both"/>
              <w:rPr>
                <w:rFonts w:asciiTheme="majorHAnsi" w:hAnsiTheme="majorHAnsi"/>
                <w:sz w:val="20"/>
                <w:szCs w:val="20"/>
                <w:lang w:val="et-EE"/>
              </w:rPr>
            </w:pPr>
            <w:r>
              <w:rPr>
                <w:rFonts w:asciiTheme="majorHAnsi" w:hAnsiTheme="majorHAnsi"/>
                <w:b/>
                <w:sz w:val="20"/>
                <w:szCs w:val="20"/>
                <w:lang w:val="et-EE"/>
              </w:rPr>
              <w:t>Omavalitsuste tasandil on d</w:t>
            </w:r>
            <w:r>
              <w:rPr>
                <w:rFonts w:asciiTheme="majorHAnsi" w:hAnsiTheme="majorHAnsi"/>
                <w:b/>
                <w:bCs/>
                <w:sz w:val="20"/>
                <w:szCs w:val="20"/>
                <w:lang w:val="et-EE"/>
              </w:rPr>
              <w:t>igitaalse arengu ja digitaalteenuste tase ebaühtlane ja enamasti madal.</w:t>
            </w:r>
            <w:r>
              <w:rPr>
                <w:rFonts w:asciiTheme="majorHAnsi" w:hAnsiTheme="majorHAnsi"/>
                <w:sz w:val="20"/>
                <w:szCs w:val="20"/>
                <w:lang w:val="et-EE"/>
              </w:rPr>
              <w:t xml:space="preserve"> Valitsusvälised organisatsioonid ei paku ka lahendusi – digiteerimine ei ole veel jõudnud kolmandasse sektorisse. Oluline probleem kohalikele </w:t>
            </w:r>
            <w:r>
              <w:rPr>
                <w:rFonts w:asciiTheme="majorHAnsi" w:hAnsiTheme="majorHAnsi"/>
                <w:sz w:val="20"/>
                <w:szCs w:val="20"/>
                <w:lang w:val="et-EE"/>
              </w:rPr>
              <w:lastRenderedPageBreak/>
              <w:t>omavalitsustele on küberturvalisus (mida on rõhutanud ka Riigikontroll). Valdkonna reform muudaks (digitaalsed) avalikud teenused kogu riigis võrdselt kättesaadavaks.</w:t>
            </w:r>
          </w:p>
          <w:p w14:paraId="010332D2" w14:textId="77777777" w:rsidR="009D6B67" w:rsidRDefault="00EE5F1F">
            <w:pPr>
              <w:pStyle w:val="Loendilik"/>
              <w:numPr>
                <w:ilvl w:val="0"/>
                <w:numId w:val="53"/>
              </w:numPr>
              <w:spacing w:before="100" w:after="0" w:line="240" w:lineRule="auto"/>
              <w:jc w:val="both"/>
              <w:rPr>
                <w:rFonts w:asciiTheme="majorHAnsi" w:hAnsiTheme="majorHAnsi"/>
                <w:sz w:val="20"/>
                <w:szCs w:val="20"/>
                <w:lang w:val="et-EE"/>
              </w:rPr>
            </w:pPr>
            <w:r>
              <w:rPr>
                <w:rFonts w:asciiTheme="majorHAnsi" w:hAnsiTheme="majorHAnsi"/>
                <w:sz w:val="20"/>
                <w:szCs w:val="20"/>
                <w:lang w:val="et-EE"/>
              </w:rPr>
              <w:t xml:space="preserve">OECD 2020. aasta digitaalse valitsemise indeks näitas, et </w:t>
            </w:r>
            <w:r>
              <w:rPr>
                <w:rFonts w:asciiTheme="majorHAnsi" w:hAnsiTheme="majorHAnsi"/>
                <w:b/>
                <w:bCs/>
                <w:sz w:val="20"/>
                <w:szCs w:val="20"/>
                <w:lang w:val="et-EE"/>
              </w:rPr>
              <w:t>Eesti digitaalne valitsemine ei ole olnud piisavalt küps digitaalse koordineerimise, oskuste ja hoobade osas</w:t>
            </w:r>
            <w:r>
              <w:rPr>
                <w:rFonts w:asciiTheme="majorHAnsi" w:hAnsiTheme="majorHAnsi"/>
                <w:sz w:val="20"/>
                <w:szCs w:val="20"/>
                <w:lang w:val="et-EE"/>
              </w:rPr>
              <w:t>. Seega on vaja asjakohast suutlikkust suurendada. Samas näitavad eGovernment Benchmarki 2022.a tulemused, et avalike teenuste osutamise edukuselt oleme Euroopas teisel kohal, kõige enam vajab järele aitamist teenuste läbipaistvuse ja piiriülese kättesaadavuse suurendamine.</w:t>
            </w:r>
          </w:p>
          <w:p w14:paraId="72C16306" w14:textId="77777777" w:rsidR="009D6B67" w:rsidRDefault="00EE5F1F">
            <w:pPr>
              <w:spacing w:line="240" w:lineRule="auto"/>
              <w:jc w:val="both"/>
              <w:rPr>
                <w:szCs w:val="24"/>
                <w:lang w:val="et-EE" w:eastAsia="et-EE"/>
              </w:rPr>
            </w:pPr>
            <w:r>
              <w:rPr>
                <w:rFonts w:asciiTheme="majorHAnsi" w:hAnsiTheme="majorHAnsi"/>
                <w:sz w:val="20"/>
                <w:szCs w:val="20"/>
                <w:lang w:val="et-EE"/>
              </w:rPr>
              <w:t>Peame tagama, et Eesti digiriik vastaks kasutajate vajadustele ja oleks tehnoloogiliselt uuenduslik, olles samal ajal turvaline. Digiriigi arendamine on osa ELi digitaalarengu tegevuskavast, nagu on sätestatud Euroopa digistrateegias. Kavandatud sekkumised ja vajadus nende järele tulenevad uuest riiklikust digiühiskonna arengukavast aastani 2030</w:t>
            </w:r>
            <w:r>
              <w:rPr>
                <w:rStyle w:val="Allmrkuseviide"/>
                <w:rFonts w:asciiTheme="majorHAnsi" w:hAnsiTheme="majorHAnsi"/>
                <w:sz w:val="20"/>
                <w:lang w:val="et-EE"/>
              </w:rPr>
              <w:footnoteReference w:id="4"/>
            </w:r>
            <w:r>
              <w:rPr>
                <w:szCs w:val="24"/>
                <w:lang w:val="et-EE" w:eastAsia="et-EE"/>
              </w:rPr>
              <w:t>.</w:t>
            </w:r>
          </w:p>
        </w:tc>
      </w:tr>
      <w:tr w:rsidR="009D6B67" w:rsidRPr="00EF1C29" w14:paraId="4515EE86"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3BDDDA07"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sz w:val="20"/>
                <w:szCs w:val="20"/>
                <w:lang w:val="et-EE"/>
              </w:rPr>
              <w:lastRenderedPageBreak/>
              <w:t>Nutikam Eesti (PO1)</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49020846" w14:textId="77777777" w:rsidR="009D6B67" w:rsidRDefault="00EE5F1F">
            <w:pPr>
              <w:spacing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 xml:space="preserve">(iii) </w:t>
            </w:r>
            <w:r>
              <w:rPr>
                <w:rFonts w:ascii="Cambria" w:eastAsia="Cambria" w:hAnsi="Cambria" w:cs="Cambria"/>
                <w:sz w:val="20"/>
                <w:szCs w:val="20"/>
                <w:lang w:val="et-EE"/>
              </w:rPr>
              <w:t>VKEde kestliku majanduskasvu ja konkurentsivõime tõhustamine ning VKEdes töökohtade loomine, muu hulgas tootlike investeeringute kaudu</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6E0442DD" w14:textId="07B60566" w:rsidR="009D6B67" w:rsidRDefault="00EE5F1F">
            <w:pPr>
              <w:spacing w:line="240" w:lineRule="auto"/>
              <w:jc w:val="both"/>
              <w:rPr>
                <w:rFonts w:asciiTheme="majorHAnsi" w:hAnsiTheme="majorHAnsi"/>
                <w:sz w:val="20"/>
                <w:szCs w:val="20"/>
                <w:lang w:val="et-EE"/>
              </w:rPr>
            </w:pPr>
            <w:r>
              <w:rPr>
                <w:rFonts w:asciiTheme="majorHAnsi" w:hAnsiTheme="majorHAnsi"/>
                <w:b/>
                <w:bCs/>
                <w:sz w:val="20"/>
                <w:szCs w:val="20"/>
                <w:lang w:val="et-EE"/>
              </w:rPr>
              <w:t xml:space="preserve">Kõigist uutest </w:t>
            </w:r>
            <w:r w:rsidR="008929B4">
              <w:rPr>
                <w:rFonts w:asciiTheme="majorHAnsi" w:hAnsiTheme="majorHAnsi"/>
                <w:b/>
                <w:bCs/>
                <w:sz w:val="20"/>
                <w:szCs w:val="20"/>
                <w:lang w:val="et-EE"/>
              </w:rPr>
              <w:t>e</w:t>
            </w:r>
            <w:r w:rsidR="002D38FB">
              <w:rPr>
                <w:rFonts w:asciiTheme="majorHAnsi" w:hAnsiTheme="majorHAnsi"/>
                <w:b/>
                <w:bCs/>
                <w:sz w:val="20"/>
                <w:szCs w:val="20"/>
                <w:lang w:val="et-EE"/>
              </w:rPr>
              <w:t>ttevõt</w:t>
            </w:r>
            <w:r w:rsidR="00C56BBD">
              <w:rPr>
                <w:rFonts w:asciiTheme="majorHAnsi" w:hAnsiTheme="majorHAnsi"/>
                <w:b/>
                <w:bCs/>
                <w:sz w:val="20"/>
                <w:szCs w:val="20"/>
                <w:lang w:val="et-EE"/>
              </w:rPr>
              <w:t>ja</w:t>
            </w:r>
            <w:r>
              <w:rPr>
                <w:rFonts w:asciiTheme="majorHAnsi" w:hAnsiTheme="majorHAnsi"/>
                <w:b/>
                <w:bCs/>
                <w:sz w:val="20"/>
                <w:szCs w:val="20"/>
                <w:lang w:val="et-EE"/>
              </w:rPr>
              <w:t>test on vaid vähesed uuendusmeelsed, teadmistepõhised ja keskenduvad suure lisaväärtuse andmisele.</w:t>
            </w:r>
            <w:r>
              <w:rPr>
                <w:rFonts w:asciiTheme="majorHAnsi" w:hAnsiTheme="majorHAnsi"/>
                <w:sz w:val="20"/>
                <w:szCs w:val="20"/>
                <w:lang w:val="et-EE"/>
              </w:rPr>
              <w:t xml:space="preserve"> Selliste ettevõt</w:t>
            </w:r>
            <w:r w:rsidR="00C56BBD">
              <w:rPr>
                <w:rFonts w:asciiTheme="majorHAnsi" w:hAnsiTheme="majorHAnsi"/>
                <w:sz w:val="20"/>
                <w:szCs w:val="20"/>
                <w:lang w:val="et-EE"/>
              </w:rPr>
              <w:t>ja</w:t>
            </w:r>
            <w:r>
              <w:rPr>
                <w:rFonts w:asciiTheme="majorHAnsi" w:hAnsiTheme="majorHAnsi"/>
                <w:sz w:val="20"/>
                <w:szCs w:val="20"/>
                <w:lang w:val="et-EE"/>
              </w:rPr>
              <w:t>te osakaalu suurendamine eeldab teadmisi ja oskusi, kuid ka ökosüsteemi, mis soodustab paindlikku ettevõtlust ning pakub asjakohaseid ja kättesaadavaid teenuseid. Kavandatud teenused annaksid VKEdele konkurentsivõimelised pädevused ning oleksid keskselt hallatavaks koostööplatvormiks nii sektorite sees kui ka nende vahel. Eritoetust on vaja ka idufirmadele, et nad saaksid kasvada, ja idufirmade ökosüsteemile.</w:t>
            </w:r>
          </w:p>
          <w:p w14:paraId="34860588" w14:textId="710275F3"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Eesti võib olla digitaalmajanduse teerajaja, kuid </w:t>
            </w:r>
            <w:r>
              <w:rPr>
                <w:rFonts w:asciiTheme="majorHAnsi" w:hAnsiTheme="majorHAnsi"/>
                <w:b/>
                <w:bCs/>
                <w:sz w:val="20"/>
                <w:szCs w:val="20"/>
                <w:lang w:val="et-EE"/>
              </w:rPr>
              <w:t xml:space="preserve">digiteenuste kasutamise ja rakendamise poolest on Eesti ettevõtted ELis 19. kohal. </w:t>
            </w:r>
            <w:r>
              <w:rPr>
                <w:rFonts w:asciiTheme="majorHAnsi" w:hAnsiTheme="majorHAnsi"/>
                <w:sz w:val="20"/>
                <w:szCs w:val="20"/>
                <w:lang w:val="et-EE"/>
              </w:rPr>
              <w:t>See lõhe on osaliselt tingitud sellest, et ettevõt</w:t>
            </w:r>
            <w:r w:rsidR="008A1B3E">
              <w:rPr>
                <w:rFonts w:asciiTheme="majorHAnsi" w:hAnsiTheme="majorHAnsi"/>
                <w:sz w:val="20"/>
                <w:szCs w:val="20"/>
                <w:lang w:val="et-EE"/>
              </w:rPr>
              <w:t>jatel</w:t>
            </w:r>
            <w:r>
              <w:rPr>
                <w:rFonts w:asciiTheme="majorHAnsi" w:hAnsiTheme="majorHAnsi"/>
                <w:sz w:val="20"/>
                <w:szCs w:val="20"/>
                <w:lang w:val="et-EE"/>
              </w:rPr>
              <w:t xml:space="preserve"> puuduvad teadmised digiteerimise juhtimise kohta ja et digipädevus on madal. VKEde tootlikkus ja positsioon ülemaailmsetes väärtusahelates, sh loomemajanduses ja turismis, on madal. Tegeleda tuleb VKEde konkurentsivõime ja tootlikkuse piirkondlike erinevustega väljaspool arenenumat pealinnapiirkonda.</w:t>
            </w:r>
          </w:p>
          <w:p w14:paraId="148F05F4" w14:textId="0673D5E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69% Eesti ettevõt</w:t>
            </w:r>
            <w:r w:rsidR="008A1B3E">
              <w:rPr>
                <w:rFonts w:asciiTheme="majorHAnsi" w:hAnsiTheme="majorHAnsi"/>
                <w:sz w:val="20"/>
                <w:szCs w:val="20"/>
                <w:lang w:val="et-EE"/>
              </w:rPr>
              <w:t>ja</w:t>
            </w:r>
            <w:r>
              <w:rPr>
                <w:rFonts w:asciiTheme="majorHAnsi" w:hAnsiTheme="majorHAnsi"/>
                <w:sz w:val="20"/>
                <w:szCs w:val="20"/>
                <w:lang w:val="et-EE"/>
              </w:rPr>
              <w:t xml:space="preserve">te investeeringutest kulutatakse materiaalsele põhivarale ja vähem kui kolmandik immateriaalsele varale. Tegeleda tuleb uute tehnoloogiate kasutuselevõtuga ja VKEde tehnoloogia ajakohastamise investeeringutega, pidades eelkõige silmas tööstuslikku üleminekut. </w:t>
            </w:r>
            <w:r>
              <w:rPr>
                <w:rFonts w:asciiTheme="majorHAnsi" w:hAnsiTheme="majorHAnsi"/>
                <w:b/>
                <w:bCs/>
                <w:sz w:val="20"/>
                <w:szCs w:val="20"/>
                <w:lang w:val="et-EE"/>
              </w:rPr>
              <w:t>Eesti majandust iseloomustab ka suure lisandväärtusega toodete ja teenuste vähene eksport, vähene rahvusvaheline tunnustus ja marginaalne positsioon ülemaailmses kaubanduses</w:t>
            </w:r>
            <w:r>
              <w:rPr>
                <w:rFonts w:asciiTheme="majorHAnsi" w:hAnsiTheme="majorHAnsi"/>
                <w:b/>
                <w:bCs/>
                <w:sz w:val="20"/>
                <w:szCs w:val="20"/>
                <w:shd w:val="clear" w:color="auto" w:fill="E6E6E6"/>
                <w:lang w:val="et-EE"/>
              </w:rPr>
              <w:t>.</w:t>
            </w:r>
          </w:p>
          <w:p w14:paraId="4DE4296C" w14:textId="0442FED0" w:rsidR="009D6B67" w:rsidRDefault="00EE5F1F">
            <w:pPr>
              <w:spacing w:line="240" w:lineRule="auto"/>
              <w:jc w:val="both"/>
              <w:rPr>
                <w:rFonts w:ascii="Cambria" w:hAnsi="Cambria" w:cstheme="minorBidi"/>
                <w:sz w:val="20"/>
                <w:szCs w:val="20"/>
                <w:lang w:val="et-EE"/>
              </w:rPr>
            </w:pPr>
            <w:r>
              <w:rPr>
                <w:rFonts w:asciiTheme="majorHAnsi" w:hAnsiTheme="majorHAnsi"/>
                <w:sz w:val="20"/>
                <w:szCs w:val="20"/>
                <w:lang w:val="et-EE"/>
              </w:rPr>
              <w:t>Eesti kaupade ekspordihinnad ei ole Euroopa keskmisega võrreldes piisavalt tõusnud. Ligikaudu 98% Eesti ettevõt</w:t>
            </w:r>
            <w:r w:rsidR="008A1B3E">
              <w:rPr>
                <w:rFonts w:asciiTheme="majorHAnsi" w:hAnsiTheme="majorHAnsi"/>
                <w:sz w:val="20"/>
                <w:szCs w:val="20"/>
                <w:lang w:val="et-EE"/>
              </w:rPr>
              <w:t>ja</w:t>
            </w:r>
            <w:r>
              <w:rPr>
                <w:rFonts w:asciiTheme="majorHAnsi" w:hAnsiTheme="majorHAnsi"/>
                <w:sz w:val="20"/>
                <w:szCs w:val="20"/>
                <w:lang w:val="et-EE"/>
              </w:rPr>
              <w:t>test on VKEd. Seetõttu on enamikul neist piiratud ressursid ekspordi strateegiliseks arendamiseks ja uutele turgudele sisenemiseks. Oluline on pakkuda strateegilist ja ennetavat tuge rahvusvahelistele turgudele sisenevatele ettevõt</w:t>
            </w:r>
            <w:r w:rsidR="008A1B3E">
              <w:rPr>
                <w:rFonts w:asciiTheme="majorHAnsi" w:hAnsiTheme="majorHAnsi"/>
                <w:sz w:val="20"/>
                <w:szCs w:val="20"/>
                <w:lang w:val="et-EE"/>
              </w:rPr>
              <w:t>ja</w:t>
            </w:r>
            <w:r>
              <w:rPr>
                <w:rFonts w:asciiTheme="majorHAnsi" w:hAnsiTheme="majorHAnsi"/>
                <w:sz w:val="20"/>
                <w:szCs w:val="20"/>
                <w:lang w:val="et-EE"/>
              </w:rPr>
              <w:t>tele. Juurdepääs kapitalile on problemaatiline, eriti väljaspool suuri linnu.</w:t>
            </w:r>
          </w:p>
        </w:tc>
      </w:tr>
      <w:tr w:rsidR="009D6B67" w:rsidRPr="008E5974" w14:paraId="10461138"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756C5FCC" w14:textId="77777777" w:rsidR="009D6B67" w:rsidRDefault="00EE5F1F">
            <w:pPr>
              <w:rPr>
                <w:rFonts w:ascii="Cambria" w:eastAsia="Times New Roman" w:hAnsi="Cambria" w:cstheme="minorBidi"/>
                <w:b/>
                <w:bCs/>
                <w:color w:val="2B579A"/>
                <w:sz w:val="20"/>
                <w:szCs w:val="20"/>
                <w:shd w:val="clear" w:color="auto" w:fill="E6E6E6"/>
                <w:lang w:val="et-EE"/>
              </w:rPr>
            </w:pPr>
            <w:r>
              <w:rPr>
                <w:rFonts w:ascii="Cambria" w:eastAsia="Times New Roman" w:hAnsi="Cambria" w:cstheme="minorBidi"/>
                <w:b/>
                <w:sz w:val="20"/>
                <w:szCs w:val="20"/>
                <w:lang w:val="et-EE"/>
              </w:rPr>
              <w:lastRenderedPageBreak/>
              <w:t>Nutikam Eesti (PO1)</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59A3FC22" w14:textId="77777777" w:rsidR="009D6B67" w:rsidRDefault="00EE5F1F">
            <w:pPr>
              <w:spacing w:line="240" w:lineRule="auto"/>
              <w:rPr>
                <w:rFonts w:ascii="Cambria" w:eastAsia="Times New Roman" w:hAnsi="Cambria" w:cstheme="minorBidi"/>
                <w:sz w:val="20"/>
                <w:szCs w:val="20"/>
                <w:shd w:val="clear" w:color="auto" w:fill="E6E6E6"/>
                <w:lang w:val="et-EE"/>
              </w:rPr>
            </w:pPr>
            <w:r>
              <w:rPr>
                <w:rFonts w:ascii="Cambria" w:eastAsia="Cambria" w:hAnsi="Cambria" w:cs="Cambria"/>
                <w:sz w:val="20"/>
                <w:szCs w:val="20"/>
                <w:lang w:val="et-EE"/>
              </w:rPr>
              <w:t>(</w:t>
            </w:r>
            <w:r>
              <w:rPr>
                <w:rFonts w:asciiTheme="majorHAnsi" w:hAnsiTheme="majorHAnsi"/>
                <w:sz w:val="20"/>
                <w:szCs w:val="20"/>
                <w:lang w:val="et-EE"/>
              </w:rPr>
              <w:t>iv) nutika spetsialiseerumise, tööstusliku ülemineku ja ettevõtluse oskuste arendamine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030C9B44" w14:textId="77777777" w:rsidR="009D6B67" w:rsidRDefault="00EE5F1F">
            <w:pPr>
              <w:spacing w:line="240" w:lineRule="auto"/>
              <w:jc w:val="both"/>
              <w:rPr>
                <w:rFonts w:asciiTheme="majorHAnsi" w:hAnsiTheme="majorHAnsi"/>
                <w:sz w:val="20"/>
                <w:szCs w:val="20"/>
                <w:lang w:val="et-EE"/>
              </w:rPr>
            </w:pPr>
            <w:r>
              <w:rPr>
                <w:rFonts w:ascii="Cambria" w:eastAsia="Cambria" w:hAnsi="Cambria" w:cs="Cambria"/>
                <w:b/>
                <w:bCs/>
                <w:sz w:val="20"/>
                <w:szCs w:val="20"/>
                <w:lang w:val="et-EE"/>
              </w:rPr>
              <w:t xml:space="preserve">Innovatsiooni leviku eelduseks on vastavate </w:t>
            </w:r>
            <w:r>
              <w:rPr>
                <w:rFonts w:asciiTheme="majorHAnsi" w:hAnsiTheme="majorHAnsi"/>
                <w:b/>
                <w:bCs/>
                <w:sz w:val="20"/>
                <w:szCs w:val="20"/>
                <w:lang w:val="et-EE"/>
              </w:rPr>
              <w:t xml:space="preserve">teadmiste ja oskustega inimesed. </w:t>
            </w:r>
            <w:r>
              <w:rPr>
                <w:rFonts w:asciiTheme="majorHAnsi" w:hAnsiTheme="majorHAnsi"/>
                <w:sz w:val="20"/>
                <w:szCs w:val="20"/>
                <w:lang w:val="et-EE"/>
              </w:rPr>
              <w:t>Selleks on vaja kasvatada teadmussiirde, kommertsialiseerimise ja innovatsioonialast pädevust teadmussiirde protsessidega seotud inimeste seas. Sekkumised lahendavad järgmisi probleeme:</w:t>
            </w:r>
          </w:p>
          <w:p w14:paraId="15AD3D4C" w14:textId="19361C80" w:rsidR="009D6B67" w:rsidRDefault="00EE5F1F">
            <w:pPr>
              <w:pStyle w:val="Loendilik"/>
              <w:numPr>
                <w:ilvl w:val="0"/>
                <w:numId w:val="53"/>
              </w:numPr>
              <w:spacing w:line="240" w:lineRule="auto"/>
              <w:jc w:val="both"/>
              <w:rPr>
                <w:rFonts w:asciiTheme="majorHAnsi" w:hAnsiTheme="majorHAnsi"/>
                <w:sz w:val="20"/>
                <w:szCs w:val="20"/>
                <w:lang w:val="et-EE"/>
              </w:rPr>
            </w:pPr>
            <w:r>
              <w:rPr>
                <w:rFonts w:asciiTheme="majorHAnsi" w:hAnsiTheme="majorHAnsi"/>
                <w:sz w:val="20"/>
                <w:szCs w:val="20"/>
                <w:lang w:val="et-EE"/>
              </w:rPr>
              <w:t>Eesti ettevõt</w:t>
            </w:r>
            <w:r w:rsidR="008A1B3E">
              <w:rPr>
                <w:rFonts w:asciiTheme="majorHAnsi" w:hAnsiTheme="majorHAnsi"/>
                <w:sz w:val="20"/>
                <w:szCs w:val="20"/>
                <w:lang w:val="et-EE"/>
              </w:rPr>
              <w:t>ja</w:t>
            </w:r>
            <w:r>
              <w:rPr>
                <w:rFonts w:asciiTheme="majorHAnsi" w:hAnsiTheme="majorHAnsi"/>
                <w:sz w:val="20"/>
                <w:szCs w:val="20"/>
                <w:lang w:val="et-EE"/>
              </w:rPr>
              <w:t xml:space="preserve">te innovatsioonivõimekus ja teadusmahukus on madal ning oskused teadustulemusi oma ärile sobivaks kohandada ja kasutusele võtta on puudulikud. </w:t>
            </w:r>
          </w:p>
          <w:p w14:paraId="32154BED" w14:textId="4BF0110C" w:rsidR="009D6B67" w:rsidRDefault="00EE5F1F">
            <w:pPr>
              <w:pStyle w:val="Loendilik"/>
              <w:numPr>
                <w:ilvl w:val="0"/>
                <w:numId w:val="95"/>
              </w:numPr>
              <w:spacing w:line="240" w:lineRule="auto"/>
              <w:jc w:val="both"/>
              <w:rPr>
                <w:rFonts w:asciiTheme="majorHAnsi" w:hAnsiTheme="majorHAnsi"/>
                <w:sz w:val="20"/>
                <w:szCs w:val="20"/>
                <w:lang w:val="et-EE"/>
              </w:rPr>
            </w:pPr>
            <w:r>
              <w:rPr>
                <w:rFonts w:asciiTheme="majorHAnsi" w:hAnsiTheme="majorHAnsi"/>
                <w:sz w:val="20"/>
                <w:szCs w:val="20"/>
                <w:lang w:val="et-EE"/>
              </w:rPr>
              <w:t>Ettevõt</w:t>
            </w:r>
            <w:r w:rsidR="008A1B3E">
              <w:rPr>
                <w:rFonts w:asciiTheme="majorHAnsi" w:hAnsiTheme="majorHAnsi"/>
                <w:sz w:val="20"/>
                <w:szCs w:val="20"/>
                <w:lang w:val="et-EE"/>
              </w:rPr>
              <w:t>ja</w:t>
            </w:r>
            <w:r>
              <w:rPr>
                <w:rFonts w:asciiTheme="majorHAnsi" w:hAnsiTheme="majorHAnsi"/>
                <w:sz w:val="20"/>
                <w:szCs w:val="20"/>
                <w:lang w:val="et-EE"/>
              </w:rPr>
              <w:t>tel ja avalikul sektoril napib teadusuuringute, tehnoloogiaarenduse ja innovatsiooni ning tootearenduse oskuste ja kogemustega töötajaid.</w:t>
            </w:r>
          </w:p>
          <w:p w14:paraId="760EA03B" w14:textId="77777777" w:rsidR="009D6B67" w:rsidRDefault="00EE5F1F">
            <w:pPr>
              <w:pStyle w:val="Loendilik"/>
              <w:numPr>
                <w:ilvl w:val="0"/>
                <w:numId w:val="95"/>
              </w:numPr>
              <w:spacing w:line="240" w:lineRule="auto"/>
              <w:jc w:val="both"/>
              <w:rPr>
                <w:rFonts w:asciiTheme="majorHAnsi" w:hAnsiTheme="majorHAnsi"/>
                <w:sz w:val="20"/>
                <w:szCs w:val="20"/>
                <w:lang w:val="et-EE"/>
              </w:rPr>
            </w:pPr>
            <w:r>
              <w:rPr>
                <w:rFonts w:asciiTheme="majorHAnsi" w:hAnsiTheme="majorHAnsi"/>
                <w:sz w:val="20"/>
                <w:szCs w:val="20"/>
                <w:lang w:val="et-EE"/>
              </w:rPr>
              <w:t>Teadmust ja tehnoloogiaid vahendavate üksuste ja organisatsioonide töötajatel napib oskusi ja kogemusi teadustulemuste kasutamiseks ärilistel eesmärkidel, nt intellektuaalomandi, litsentseerimise alaseid oskusi.</w:t>
            </w:r>
          </w:p>
          <w:p w14:paraId="2A25EF2C" w14:textId="77777777" w:rsidR="009D6B67" w:rsidRDefault="00EE5F1F">
            <w:pPr>
              <w:pStyle w:val="Loendilik"/>
              <w:numPr>
                <w:ilvl w:val="0"/>
                <w:numId w:val="95"/>
              </w:num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Teadusasutuste ja kõrgkoolide teadmus- ja tehnoloogiasiirdealane võimekus, sh töötajate kogemused ja oskused on madalad. Napib teadustulemuste kommertsialiseerimiseks vajalikke oskusi ning osalemine ettevõtlikus avastusprotsessis on madal.</w:t>
            </w:r>
          </w:p>
          <w:p w14:paraId="0C5528A7" w14:textId="77777777" w:rsidR="009D6B67" w:rsidRDefault="00EE5F1F">
            <w:pPr>
              <w:pStyle w:val="Loendilik"/>
              <w:numPr>
                <w:ilvl w:val="0"/>
                <w:numId w:val="95"/>
              </w:numPr>
              <w:spacing w:line="240" w:lineRule="auto"/>
              <w:jc w:val="both"/>
              <w:rPr>
                <w:rFonts w:asciiTheme="majorHAnsi" w:hAnsiTheme="majorHAnsi"/>
                <w:sz w:val="20"/>
                <w:szCs w:val="20"/>
                <w:lang w:val="et-EE"/>
              </w:rPr>
            </w:pPr>
            <w:r>
              <w:rPr>
                <w:rFonts w:ascii="Cambria" w:eastAsia="Cambria" w:hAnsi="Cambria" w:cs="Cambria"/>
                <w:sz w:val="20"/>
                <w:szCs w:val="20"/>
                <w:lang w:val="et-EE"/>
              </w:rPr>
              <w:t xml:space="preserve">Et avalik sektor saaks võtta juhirolli struktuursete muutuste esilekutsumiseks majanduses ning rakendada ettevõtlikku avastusprotsessi, napib avaliku sektori töötajatel </w:t>
            </w:r>
            <w:r>
              <w:rPr>
                <w:rFonts w:asciiTheme="majorHAnsi" w:hAnsiTheme="majorHAnsi"/>
                <w:sz w:val="20"/>
                <w:szCs w:val="20"/>
                <w:lang w:val="et-EE"/>
              </w:rPr>
              <w:t>vajalikku kompetentsi ja kogemust. Avaliku sektori juhtide oskused tellida ja integreerida teadus- ja arendustegevuse tulemusi riiklikku poliitikakujundamisse on madalad. Koostöö teadusasutustega ei ole piisav ning vastastikuste vajaduste mõistmine on vähene.</w:t>
            </w:r>
          </w:p>
          <w:p w14:paraId="3A0554F4" w14:textId="77777777" w:rsidR="009D6B67" w:rsidRDefault="00EE5F1F">
            <w:pPr>
              <w:pStyle w:val="Loendilik"/>
              <w:numPr>
                <w:ilvl w:val="0"/>
                <w:numId w:val="95"/>
              </w:numPr>
              <w:spacing w:line="240" w:lineRule="auto"/>
              <w:jc w:val="both"/>
              <w:rPr>
                <w:rFonts w:asciiTheme="majorHAnsi" w:hAnsiTheme="majorHAnsi"/>
                <w:sz w:val="20"/>
                <w:szCs w:val="20"/>
                <w:lang w:val="et-EE"/>
              </w:rPr>
            </w:pPr>
            <w:r>
              <w:rPr>
                <w:rFonts w:asciiTheme="majorHAnsi" w:hAnsiTheme="majorHAnsi"/>
                <w:sz w:val="20"/>
                <w:szCs w:val="20"/>
                <w:lang w:val="et-EE"/>
              </w:rPr>
              <w:t xml:space="preserve">Nutika spetsialiseerumise ja rohepöörde teemad on komplekssed. Et tellida vastavasisulisi uuringuid ja algatada projekte vajavad nii juhid kui ka spetsialistid teadmisi. </w:t>
            </w:r>
          </w:p>
          <w:p w14:paraId="7998D6A6" w14:textId="77777777" w:rsidR="009D6B67" w:rsidRDefault="00EE5F1F">
            <w:pPr>
              <w:jc w:val="both"/>
              <w:rPr>
                <w:rFonts w:asciiTheme="majorHAnsi" w:hAnsiTheme="majorHAnsi"/>
                <w:b/>
                <w:bCs/>
                <w:sz w:val="20"/>
                <w:szCs w:val="20"/>
                <w:lang w:val="et-EE"/>
              </w:rPr>
            </w:pPr>
            <w:r>
              <w:rPr>
                <w:rFonts w:asciiTheme="majorHAnsi" w:hAnsiTheme="majorHAnsi"/>
                <w:b/>
                <w:bCs/>
                <w:sz w:val="20"/>
                <w:szCs w:val="20"/>
                <w:lang w:val="et-EE"/>
              </w:rPr>
              <w:t>Sekkumiste tulemus:</w:t>
            </w:r>
          </w:p>
          <w:p w14:paraId="776F9F7A" w14:textId="77777777" w:rsidR="009D6B67" w:rsidRDefault="00EE5F1F">
            <w:pPr>
              <w:spacing w:line="240" w:lineRule="auto"/>
              <w:jc w:val="both"/>
              <w:rPr>
                <w:rFonts w:asciiTheme="majorHAnsi" w:hAnsiTheme="majorHAnsi"/>
                <w:sz w:val="20"/>
                <w:szCs w:val="20"/>
                <w:lang w:val="et-EE"/>
              </w:rPr>
            </w:pPr>
            <w:r>
              <w:rPr>
                <w:rFonts w:ascii="Cambria" w:eastAsia="Cambria" w:hAnsi="Cambria" w:cs="Cambria"/>
                <w:sz w:val="20"/>
                <w:szCs w:val="20"/>
                <w:lang w:val="et-EE"/>
              </w:rPr>
              <w:t>Nutikat spetsialiseerumist, innovatsiooni levikut, teadmus- ja tehnoloogiasiiret kui ka ettevõtluskoostööd toetava kompetentsi paranemine era– ja avalikus sektoris ning teadusasutustes. See hõlmab nii innovatsiooni-, juhtimis-, koostöö- kui ka muid oskusi, mis toetavad nutikat spetsialiseerumist, tööstuslikku üleminekut, digi– ja rohepööret jne.</w:t>
            </w:r>
          </w:p>
        </w:tc>
      </w:tr>
      <w:tr w:rsidR="00177BAF" w:rsidRPr="008E5974" w14:paraId="38E295E0"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4361FCA8" w14:textId="7A7A214D" w:rsidR="00177BAF" w:rsidRDefault="00177BAF" w:rsidP="00177BAF">
            <w:pPr>
              <w:rPr>
                <w:rFonts w:ascii="Cambria" w:eastAsia="Times New Roman" w:hAnsi="Cambria" w:cstheme="minorBidi"/>
                <w:b/>
                <w:sz w:val="20"/>
                <w:szCs w:val="20"/>
                <w:lang w:val="et-EE"/>
              </w:rPr>
            </w:pPr>
            <w:ins w:id="18" w:author="Kaisa Tähe - RAM" w:date="2025-07-17T10:35:00Z" w16du:dateUtc="2025-07-17T07:35:00Z">
              <w:r>
                <w:rPr>
                  <w:rFonts w:ascii="Cambria" w:eastAsia="Times New Roman" w:hAnsi="Cambria" w:cstheme="minorBidi"/>
                  <w:b/>
                  <w:bCs/>
                  <w:sz w:val="20"/>
                  <w:szCs w:val="20"/>
                  <w:lang w:val="et-EE"/>
                </w:rPr>
                <w:t>Nutikam Eesti (PO1)</w:t>
              </w:r>
            </w:ins>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21269D36" w14:textId="61A10ED2" w:rsidR="00177BAF" w:rsidRDefault="00177BAF" w:rsidP="00177BAF">
            <w:pPr>
              <w:spacing w:line="240" w:lineRule="auto"/>
              <w:rPr>
                <w:rFonts w:ascii="Cambria" w:eastAsia="Cambria" w:hAnsi="Cambria" w:cs="Cambria"/>
                <w:sz w:val="20"/>
                <w:szCs w:val="20"/>
                <w:lang w:val="et-EE"/>
              </w:rPr>
            </w:pPr>
            <w:ins w:id="19" w:author="Kaisa Tähe - RAM" w:date="2025-07-17T10:35:00Z" w16du:dateUtc="2025-07-17T07:35:00Z">
              <w:r w:rsidRPr="00AA3989">
                <w:rPr>
                  <w:rFonts w:ascii="Cambria" w:eastAsia="Times New Roman" w:hAnsi="Cambria" w:cstheme="minorBidi"/>
                  <w:sz w:val="20"/>
                  <w:szCs w:val="20"/>
                  <w:lang w:val="et-EE"/>
                </w:rPr>
                <w:t xml:space="preserve">(vii) </w:t>
              </w:r>
            </w:ins>
            <w:ins w:id="20" w:author="Kaisa Tähe - RAM" w:date="2025-09-23T11:26:00Z" w16du:dateUtc="2025-09-23T08:26:00Z">
              <w:r w:rsidR="00864851" w:rsidRPr="00864851">
                <w:rPr>
                  <w:rFonts w:ascii="Cambria" w:eastAsia="Times New Roman" w:hAnsi="Cambria" w:cstheme="minorBidi"/>
                  <w:sz w:val="20"/>
                  <w:szCs w:val="20"/>
                  <w:lang w:val="et-EE"/>
                </w:rPr>
                <w:t>tööstussuutlikkuse suurendamine kaitsevõime edendamiseks, seades esikohale kahesuguse kasutusega võimed</w:t>
              </w:r>
            </w:ins>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4E335F67" w14:textId="68F5DC8F" w:rsidR="001873CF" w:rsidRPr="004F6D80" w:rsidRDefault="001873CF" w:rsidP="00177BAF">
            <w:pPr>
              <w:spacing w:line="240" w:lineRule="auto"/>
              <w:jc w:val="both"/>
              <w:rPr>
                <w:ins w:id="21" w:author="Kaisa Tähe - RAM" w:date="2025-09-23T11:32:00Z" w16du:dateUtc="2025-09-23T08:32:00Z"/>
                <w:rFonts w:asciiTheme="majorHAnsi" w:hAnsiTheme="majorHAnsi"/>
                <w:color w:val="000000" w:themeColor="text1"/>
                <w:sz w:val="20"/>
                <w:szCs w:val="20"/>
                <w:lang w:val="et-EE"/>
              </w:rPr>
            </w:pPr>
            <w:ins w:id="22" w:author="Kaisa Tähe - RAM" w:date="2025-09-23T11:30:00Z">
              <w:r w:rsidRPr="004F6D80">
                <w:rPr>
                  <w:rFonts w:asciiTheme="majorHAnsi" w:hAnsiTheme="majorHAnsi"/>
                  <w:color w:val="000000" w:themeColor="text1"/>
                  <w:sz w:val="20"/>
                  <w:szCs w:val="20"/>
                  <w:lang w:val="et-EE"/>
                </w:rPr>
                <w:t>Eesti peab äärmiselt oluliseks, et E</w:t>
              </w:r>
            </w:ins>
            <w:ins w:id="23" w:author="Kaisa Tähe - RAM" w:date="2025-09-30T14:12:00Z" w16du:dateUtc="2025-09-30T11:12:00Z">
              <w:r w:rsidR="00DC470B">
                <w:rPr>
                  <w:rFonts w:asciiTheme="majorHAnsi" w:hAnsiTheme="majorHAnsi"/>
                  <w:color w:val="000000" w:themeColor="text1"/>
                  <w:sz w:val="20"/>
                  <w:szCs w:val="20"/>
                  <w:lang w:val="et-EE"/>
                </w:rPr>
                <w:t xml:space="preserve">L </w:t>
              </w:r>
            </w:ins>
            <w:ins w:id="24" w:author="Kaisa Tähe - RAM" w:date="2025-09-23T11:30:00Z">
              <w:r w:rsidRPr="004F6D80">
                <w:rPr>
                  <w:rFonts w:asciiTheme="majorHAnsi" w:hAnsiTheme="majorHAnsi"/>
                  <w:color w:val="000000" w:themeColor="text1"/>
                  <w:sz w:val="20"/>
                  <w:szCs w:val="20"/>
                  <w:lang w:val="et-EE"/>
                </w:rPr>
                <w:t xml:space="preserve">eelarve panustaks senisest enam liikmesriikide kaitsevalmiduse tõstmisesse ja tugevdamisse. Kavandatavad meetmed on kooskõlas riigipõhiste soovitustega ning 2025. aasta riigiaruandega, kus rõhutatakse kasvavat vajadust edendada innovatsiooni ning suurendada investeeringuid teadus- ja arendustegevusse, eelkõige kaitsevaldkonnas. Kaitsekulude suurendamisel </w:t>
              </w:r>
            </w:ins>
            <w:ins w:id="25" w:author="Kaisa Tähe - RAM" w:date="2025-09-30T14:12:00Z" w16du:dateUtc="2025-09-30T11:12:00Z">
              <w:r w:rsidR="00234872">
                <w:rPr>
                  <w:rFonts w:asciiTheme="majorHAnsi" w:hAnsiTheme="majorHAnsi"/>
                  <w:color w:val="000000" w:themeColor="text1"/>
                  <w:sz w:val="20"/>
                  <w:szCs w:val="20"/>
                  <w:lang w:val="et-EE"/>
                </w:rPr>
                <w:t xml:space="preserve">on </w:t>
              </w:r>
            </w:ins>
            <w:ins w:id="26" w:author="Kaisa Tähe - RAM" w:date="2025-09-23T11:30:00Z">
              <w:r w:rsidRPr="004F6D80">
                <w:rPr>
                  <w:rFonts w:asciiTheme="majorHAnsi" w:hAnsiTheme="majorHAnsi"/>
                  <w:color w:val="000000" w:themeColor="text1"/>
                  <w:sz w:val="20"/>
                  <w:szCs w:val="20"/>
                  <w:lang w:val="et-EE"/>
                </w:rPr>
                <w:t>oluli</w:t>
              </w:r>
            </w:ins>
            <w:ins w:id="27" w:author="Kaisa Tähe - RAM" w:date="2025-09-30T14:13:00Z" w16du:dateUtc="2025-09-30T11:13:00Z">
              <w:r w:rsidR="00234872">
                <w:rPr>
                  <w:rFonts w:asciiTheme="majorHAnsi" w:hAnsiTheme="majorHAnsi"/>
                  <w:color w:val="000000" w:themeColor="text1"/>
                  <w:sz w:val="20"/>
                  <w:szCs w:val="20"/>
                  <w:lang w:val="et-EE"/>
                </w:rPr>
                <w:t>ne</w:t>
              </w:r>
            </w:ins>
            <w:ins w:id="28" w:author="Kaisa Tähe - RAM" w:date="2025-09-23T11:30:00Z">
              <w:r w:rsidRPr="004F6D80">
                <w:rPr>
                  <w:rFonts w:asciiTheme="majorHAnsi" w:hAnsiTheme="majorHAnsi"/>
                  <w:color w:val="000000" w:themeColor="text1"/>
                  <w:sz w:val="20"/>
                  <w:szCs w:val="20"/>
                  <w:lang w:val="et-EE"/>
                </w:rPr>
                <w:t xml:space="preserve"> rolli Eesti majanduse elavdamisel.</w:t>
              </w:r>
            </w:ins>
            <w:ins w:id="29" w:author="Kaisa Tähe - RAM" w:date="2025-09-23T11:34:00Z" w16du:dateUtc="2025-09-23T08:34:00Z">
              <w:r w:rsidR="00532FAF">
                <w:rPr>
                  <w:rFonts w:asciiTheme="majorHAnsi" w:hAnsiTheme="majorHAnsi"/>
                  <w:color w:val="000000" w:themeColor="text1"/>
                  <w:sz w:val="20"/>
                  <w:szCs w:val="20"/>
                  <w:lang w:val="et-EE"/>
                </w:rPr>
                <w:t xml:space="preserve"> </w:t>
              </w:r>
            </w:ins>
          </w:p>
          <w:p w14:paraId="7E5FCD82" w14:textId="5A535BF2" w:rsidR="00177BAF" w:rsidRPr="00F971B1" w:rsidRDefault="00884E8F" w:rsidP="00177BAF">
            <w:pPr>
              <w:pStyle w:val="Loendilik"/>
              <w:numPr>
                <w:ilvl w:val="0"/>
                <w:numId w:val="98"/>
              </w:numPr>
              <w:spacing w:line="240" w:lineRule="auto"/>
              <w:jc w:val="both"/>
              <w:rPr>
                <w:ins w:id="30" w:author="Kaisa Tähe - RAM" w:date="2025-09-23T11:33:00Z" w16du:dateUtc="2025-09-23T08:33:00Z"/>
                <w:rFonts w:asciiTheme="majorHAnsi" w:hAnsiTheme="majorHAnsi"/>
                <w:color w:val="000000" w:themeColor="text1"/>
                <w:sz w:val="20"/>
                <w:szCs w:val="20"/>
                <w:lang w:val="et-EE"/>
              </w:rPr>
            </w:pPr>
            <w:commentRangeStart w:id="31"/>
            <w:ins w:id="32" w:author="Kaisa Tähe - RAM" w:date="2025-07-29T13:31:00Z" w16du:dateUtc="2025-07-29T10:31:00Z">
              <w:r w:rsidRPr="00F971B1">
                <w:rPr>
                  <w:rFonts w:asciiTheme="majorHAnsi" w:eastAsia="Cambria" w:hAnsiTheme="majorHAnsi" w:cs="Cambria"/>
                  <w:b/>
                  <w:bCs/>
                  <w:sz w:val="20"/>
                  <w:szCs w:val="20"/>
                  <w:lang w:val="et-EE"/>
                </w:rPr>
                <w:t>K</w:t>
              </w:r>
            </w:ins>
            <w:ins w:id="33" w:author="Kaisa Tähe - RAM" w:date="2025-07-29T13:31:00Z">
              <w:r w:rsidRPr="00F971B1">
                <w:rPr>
                  <w:rFonts w:asciiTheme="majorHAnsi" w:eastAsia="Cambria" w:hAnsiTheme="majorHAnsi" w:cs="Cambria"/>
                  <w:b/>
                  <w:bCs/>
                  <w:sz w:val="20"/>
                  <w:szCs w:val="20"/>
                  <w:lang w:val="et-EE"/>
                </w:rPr>
                <w:t>aitsetehnoloogia testimisvõimekuse loomine</w:t>
              </w:r>
            </w:ins>
            <w:ins w:id="34" w:author="Kaisa Tähe - RAM" w:date="2025-07-29T13:31:00Z" w16du:dateUtc="2025-07-29T10:31:00Z">
              <w:r w:rsidRPr="00F971B1">
                <w:rPr>
                  <w:rFonts w:asciiTheme="majorHAnsi" w:eastAsia="Cambria" w:hAnsiTheme="majorHAnsi" w:cs="Cambria"/>
                  <w:b/>
                  <w:bCs/>
                  <w:sz w:val="20"/>
                  <w:szCs w:val="20"/>
                  <w:lang w:val="et-EE"/>
                </w:rPr>
                <w:t>.</w:t>
              </w:r>
              <w:r w:rsidRPr="00F971B1">
                <w:rPr>
                  <w:rFonts w:asciiTheme="majorHAnsi" w:eastAsia="Cambria" w:hAnsiTheme="majorHAnsi" w:cs="Cambria"/>
                  <w:sz w:val="20"/>
                  <w:szCs w:val="20"/>
                  <w:lang w:val="et-EE"/>
                </w:rPr>
                <w:t xml:space="preserve"> </w:t>
              </w:r>
            </w:ins>
            <w:commentRangeEnd w:id="31"/>
            <w:ins w:id="35" w:author="Kaisa Tähe - RAM" w:date="2025-07-29T13:32:00Z" w16du:dateUtc="2025-07-29T10:32:00Z">
              <w:r w:rsidR="001072E3" w:rsidRPr="00F971B1">
                <w:rPr>
                  <w:rStyle w:val="Kommentaariviide"/>
                  <w:rFonts w:asciiTheme="majorHAnsi" w:eastAsiaTheme="minorEastAsia" w:hAnsiTheme="majorHAnsi"/>
                  <w:sz w:val="20"/>
                  <w:szCs w:val="20"/>
                  <w:lang w:val="et-EE"/>
                </w:rPr>
                <w:commentReference w:id="31"/>
              </w:r>
            </w:ins>
            <w:ins w:id="36" w:author="Kaisa Tähe - RAM" w:date="2025-09-12T16:06:00Z" w16du:dateUtc="2025-09-12T13:06:00Z">
              <w:r w:rsidR="00505068" w:rsidRPr="00F971B1">
                <w:rPr>
                  <w:rFonts w:asciiTheme="majorHAnsi" w:eastAsiaTheme="minorEastAsia" w:hAnsiTheme="majorHAnsi"/>
                  <w:sz w:val="20"/>
                  <w:szCs w:val="20"/>
                  <w:lang w:val="et-EE"/>
                </w:rPr>
                <w:t xml:space="preserve">Eestis puudub taristu kõrgenergeetiliste materjalide, nagu lõhkeained ja raketikütused, testimiseks. Samuti puudub mobiilne testimiskeskkond militaar- ja kahese kasutusega tehnoloogiate teadusuuringuteks. Loodav teadustaristu toetab teadus- ja arendustööd, </w:t>
              </w:r>
              <w:r w:rsidR="00505068" w:rsidRPr="00F971B1">
                <w:rPr>
                  <w:rFonts w:asciiTheme="majorHAnsi" w:eastAsiaTheme="minorEastAsia" w:hAnsiTheme="majorHAnsi"/>
                  <w:sz w:val="20"/>
                  <w:szCs w:val="20"/>
                  <w:lang w:val="et-EE"/>
                </w:rPr>
                <w:lastRenderedPageBreak/>
                <w:t>kaitsetööstuse arengut ja tooteinnovatsiooni, pakkudes katsete, analüüside ja ekspertteadmiste tuge. Mobiilne taristu võimaldab väliuuringuid vastavalt ISO ja NATO standarditele, lihtsustades Eesti ettevõtjate toodete eksporti</w:t>
              </w:r>
            </w:ins>
            <w:ins w:id="37" w:author="Kaisa Tähe - RAM" w:date="2025-09-23T11:14:00Z" w16du:dateUtc="2025-09-23T08:14:00Z">
              <w:r w:rsidR="001D13EC" w:rsidRPr="00F971B1">
                <w:rPr>
                  <w:rFonts w:asciiTheme="majorHAnsi" w:eastAsiaTheme="minorEastAsia" w:hAnsiTheme="majorHAnsi"/>
                  <w:sz w:val="20"/>
                  <w:szCs w:val="20"/>
                  <w:lang w:val="et-EE"/>
                </w:rPr>
                <w:t>.</w:t>
              </w:r>
            </w:ins>
          </w:p>
          <w:p w14:paraId="0AB02400" w14:textId="3A1CF6CF" w:rsidR="0050712E" w:rsidRPr="00F971B1" w:rsidRDefault="00D353D1" w:rsidP="0050712E">
            <w:pPr>
              <w:pStyle w:val="Loendilik"/>
              <w:numPr>
                <w:ilvl w:val="0"/>
                <w:numId w:val="98"/>
              </w:numPr>
              <w:spacing w:line="240" w:lineRule="auto"/>
              <w:jc w:val="both"/>
              <w:rPr>
                <w:ins w:id="38" w:author="Kaisa Tähe - RAM" w:date="2025-09-23T11:33:00Z" w16du:dateUtc="2025-09-23T08:33:00Z"/>
                <w:rFonts w:asciiTheme="majorHAnsi" w:hAnsiTheme="majorHAnsi"/>
                <w:color w:val="000000" w:themeColor="text1"/>
                <w:sz w:val="20"/>
                <w:szCs w:val="20"/>
                <w:lang w:val="et-EE"/>
              </w:rPr>
            </w:pPr>
            <w:ins w:id="39" w:author="Kaisa Tähe - RAM" w:date="2025-07-29T13:33:00Z" w16du:dateUtc="2025-07-29T10:33:00Z">
              <w:r w:rsidRPr="00F971B1">
                <w:rPr>
                  <w:rFonts w:asciiTheme="majorHAnsi" w:eastAsia="Cambria" w:hAnsiTheme="majorHAnsi" w:cs="Cambria"/>
                  <w:b/>
                  <w:bCs/>
                  <w:sz w:val="20"/>
                  <w:szCs w:val="20"/>
                  <w:lang w:val="et-EE"/>
                </w:rPr>
                <w:t>R</w:t>
              </w:r>
            </w:ins>
            <w:ins w:id="40" w:author="Kaisa Tähe - RAM" w:date="2025-07-29T13:33:00Z">
              <w:r w:rsidRPr="00F971B1">
                <w:rPr>
                  <w:rFonts w:asciiTheme="majorHAnsi" w:eastAsia="Cambria" w:hAnsiTheme="majorHAnsi" w:cs="Cambria"/>
                  <w:b/>
                  <w:bCs/>
                  <w:sz w:val="20"/>
                  <w:szCs w:val="20"/>
                  <w:lang w:val="et-EE"/>
                </w:rPr>
                <w:t>iigikaitset toetava tehisaru võimekuse arendamine</w:t>
              </w:r>
            </w:ins>
            <w:ins w:id="41" w:author="Kaisa Tähe - RAM" w:date="2025-07-29T13:33:00Z" w16du:dateUtc="2025-07-29T10:33:00Z">
              <w:r w:rsidRPr="00F971B1">
                <w:rPr>
                  <w:rFonts w:asciiTheme="majorHAnsi" w:eastAsia="Cambria" w:hAnsiTheme="majorHAnsi" w:cs="Cambria"/>
                  <w:b/>
                  <w:bCs/>
                  <w:sz w:val="20"/>
                  <w:szCs w:val="20"/>
                  <w:lang w:val="et-EE"/>
                </w:rPr>
                <w:t xml:space="preserve">. </w:t>
              </w:r>
            </w:ins>
            <w:commentRangeStart w:id="42"/>
            <w:commentRangeEnd w:id="42"/>
            <w:ins w:id="43" w:author="Kaisa Tähe - RAM" w:date="2025-09-12T16:07:00Z" w16du:dateUtc="2025-09-12T13:07:00Z">
              <w:r w:rsidR="00BB0398" w:rsidRPr="00F971B1">
                <w:rPr>
                  <w:rStyle w:val="Kommentaariviide"/>
                  <w:rFonts w:asciiTheme="majorHAnsi" w:eastAsiaTheme="minorEastAsia" w:hAnsiTheme="majorHAnsi"/>
                  <w:sz w:val="20"/>
                  <w:szCs w:val="20"/>
                  <w:lang w:val="et-EE"/>
                </w:rPr>
                <w:commentReference w:id="42"/>
              </w:r>
              <w:r w:rsidR="00BB0398" w:rsidRPr="00F971B1">
                <w:rPr>
                  <w:rFonts w:asciiTheme="majorHAnsi" w:eastAsiaTheme="minorEastAsia" w:hAnsiTheme="majorHAnsi"/>
                  <w:sz w:val="20"/>
                  <w:szCs w:val="20"/>
                  <w:lang w:val="et-EE"/>
                </w:rPr>
                <w:t>Eestis on vaja luua riigikaitselise tehisaru arendamise taristu. Praegu puuduvad vajalikud andmeladude ja treeningmoodulite võimekused. Loodav taristu tehakse kättesaadavaks kaitsetööstusele ja teadusasutustele ning see toetab ka küberharjutusväljal testimist ja valideerimist. Arendus toimub kooskõlas EL ja NATO standarditega, et tagada koostöövõime liitlastega.</w:t>
              </w:r>
            </w:ins>
          </w:p>
          <w:p w14:paraId="380D8DEC" w14:textId="0947A734" w:rsidR="00FF29C3" w:rsidRPr="00F971B1" w:rsidRDefault="00FF29C3" w:rsidP="00FF29C3">
            <w:pPr>
              <w:pStyle w:val="Loendilik"/>
              <w:numPr>
                <w:ilvl w:val="0"/>
                <w:numId w:val="98"/>
              </w:numPr>
              <w:spacing w:line="240" w:lineRule="auto"/>
              <w:jc w:val="both"/>
              <w:rPr>
                <w:ins w:id="44" w:author="Kaisa Tähe - RAM" w:date="2025-09-23T11:42:00Z" w16du:dateUtc="2025-09-23T08:42:00Z"/>
                <w:rFonts w:asciiTheme="majorHAnsi" w:hAnsiTheme="majorHAnsi"/>
                <w:color w:val="000000" w:themeColor="text1"/>
                <w:sz w:val="20"/>
                <w:szCs w:val="20"/>
                <w:lang w:val="et-EE"/>
              </w:rPr>
            </w:pPr>
            <w:commentRangeStart w:id="45"/>
            <w:ins w:id="46" w:author="Kaisa Tähe - RAM" w:date="2025-09-10T08:38:00Z" w16du:dateUtc="2025-09-10T05:38:00Z">
              <w:r w:rsidRPr="00F971B1">
                <w:rPr>
                  <w:rFonts w:asciiTheme="majorHAnsi" w:eastAsia="Cambria" w:hAnsiTheme="majorHAnsi" w:cs="Cambria"/>
                  <w:b/>
                  <w:bCs/>
                  <w:sz w:val="20"/>
                  <w:szCs w:val="20"/>
                  <w:lang w:val="et-EE"/>
                </w:rPr>
                <w:t>Kaitseettevõtja</w:t>
              </w:r>
              <w:commentRangeEnd w:id="45"/>
              <w:r w:rsidRPr="00F971B1">
                <w:rPr>
                  <w:rStyle w:val="Kommentaariviide"/>
                  <w:rFonts w:asciiTheme="majorHAnsi" w:eastAsia="Cambria" w:hAnsiTheme="majorHAnsi" w:cs="Cambria"/>
                  <w:b/>
                  <w:bCs/>
                  <w:sz w:val="20"/>
                  <w:szCs w:val="20"/>
                  <w:lang w:val="et-EE"/>
                </w:rPr>
                <w:commentReference w:id="45"/>
              </w:r>
              <w:r w:rsidRPr="00F971B1">
                <w:rPr>
                  <w:rFonts w:asciiTheme="majorHAnsi" w:eastAsia="Cambria" w:hAnsiTheme="majorHAnsi" w:cs="Cambria"/>
                  <w:b/>
                  <w:bCs/>
                  <w:sz w:val="20"/>
                  <w:szCs w:val="20"/>
                  <w:lang w:val="et-EE"/>
                </w:rPr>
                <w:t xml:space="preserve"> tootearendusprogramm.</w:t>
              </w:r>
            </w:ins>
            <w:ins w:id="47" w:author="Kaisa Tähe - RAM" w:date="2025-09-23T11:35:00Z" w16du:dateUtc="2025-09-23T08:35:00Z">
              <w:r w:rsidR="00532FAF" w:rsidRPr="00F971B1">
                <w:rPr>
                  <w:rFonts w:asciiTheme="majorHAnsi" w:eastAsia="Cambria" w:hAnsiTheme="majorHAnsi" w:cs="Cambria"/>
                  <w:b/>
                  <w:bCs/>
                  <w:sz w:val="20"/>
                  <w:szCs w:val="20"/>
                  <w:lang w:val="et-EE"/>
                </w:rPr>
                <w:t xml:space="preserve"> </w:t>
              </w:r>
              <w:r w:rsidR="00532FAF" w:rsidRPr="00F971B1">
                <w:rPr>
                  <w:rFonts w:asciiTheme="majorHAnsi" w:eastAsia="Cambria" w:hAnsiTheme="majorHAnsi" w:cs="Cambria"/>
                  <w:sz w:val="20"/>
                  <w:szCs w:val="20"/>
                  <w:lang w:val="et-EE"/>
                </w:rPr>
                <w:t>E</w:t>
              </w:r>
            </w:ins>
            <w:ins w:id="48" w:author="Kaisa Tähe - RAM" w:date="2025-09-23T11:12:00Z" w16du:dateUtc="2025-09-23T08:12:00Z">
              <w:r w:rsidR="008839D5" w:rsidRPr="00F971B1">
                <w:rPr>
                  <w:rFonts w:asciiTheme="majorHAnsi" w:hAnsiTheme="majorHAnsi"/>
                  <w:color w:val="FF0000"/>
                  <w:sz w:val="20"/>
                  <w:szCs w:val="20"/>
                  <w:lang w:val="et-EE"/>
                </w:rPr>
                <w:t xml:space="preserve">dendatakse kaitsevaldkonda, fokuseerides kaitsetööstuse suutlikkuse arendamisele teadus- ja arendustegevuse toetamise kaudu. </w:t>
              </w:r>
            </w:ins>
          </w:p>
          <w:p w14:paraId="6169F4D6" w14:textId="24BE1DB2" w:rsidR="00177BAF" w:rsidRPr="00B75113" w:rsidRDefault="00FF29C3" w:rsidP="004F6D80">
            <w:pPr>
              <w:pStyle w:val="Loendilik"/>
              <w:numPr>
                <w:ilvl w:val="0"/>
                <w:numId w:val="98"/>
              </w:numPr>
              <w:spacing w:line="240" w:lineRule="auto"/>
              <w:jc w:val="both"/>
              <w:rPr>
                <w:rFonts w:asciiTheme="majorHAnsi" w:hAnsiTheme="majorHAnsi"/>
                <w:color w:val="000000" w:themeColor="text1"/>
                <w:sz w:val="20"/>
                <w:szCs w:val="20"/>
                <w:lang w:val="et-EE"/>
              </w:rPr>
            </w:pPr>
            <w:commentRangeStart w:id="49"/>
            <w:ins w:id="50" w:author="Kaisa Tähe - RAM" w:date="2025-09-10T08:38:00Z" w16du:dateUtc="2025-09-10T05:38:00Z">
              <w:r w:rsidRPr="00F971B1">
                <w:rPr>
                  <w:rFonts w:asciiTheme="majorHAnsi" w:eastAsia="Cambria" w:hAnsiTheme="majorHAnsi" w:cs="Cambria"/>
                  <w:b/>
                  <w:bCs/>
                  <w:sz w:val="20"/>
                  <w:szCs w:val="20"/>
                  <w:lang w:val="et-EE"/>
                </w:rPr>
                <w:t>Kaitsetööstuspargi</w:t>
              </w:r>
              <w:commentRangeEnd w:id="49"/>
              <w:r w:rsidRPr="00F971B1">
                <w:rPr>
                  <w:rStyle w:val="Kommentaariviide"/>
                  <w:rFonts w:asciiTheme="majorHAnsi" w:eastAsia="Cambria" w:hAnsiTheme="majorHAnsi" w:cs="Cambria"/>
                  <w:b/>
                  <w:bCs/>
                  <w:sz w:val="20"/>
                  <w:szCs w:val="20"/>
                  <w:lang w:val="et-EE"/>
                </w:rPr>
                <w:commentReference w:id="49"/>
              </w:r>
              <w:r w:rsidRPr="00F971B1">
                <w:rPr>
                  <w:rFonts w:asciiTheme="majorHAnsi" w:eastAsia="Cambria" w:hAnsiTheme="majorHAnsi" w:cs="Cambria"/>
                  <w:b/>
                  <w:bCs/>
                  <w:sz w:val="20"/>
                  <w:szCs w:val="20"/>
                  <w:lang w:val="et-EE"/>
                </w:rPr>
                <w:t xml:space="preserve"> baastaristu.</w:t>
              </w:r>
            </w:ins>
            <w:ins w:id="51" w:author="Kaisa Tähe - RAM" w:date="2025-09-23T11:33:00Z" w16du:dateUtc="2025-09-23T08:33:00Z">
              <w:r w:rsidR="00532FAF" w:rsidRPr="00F971B1">
                <w:rPr>
                  <w:rFonts w:asciiTheme="majorHAnsi" w:eastAsia="Cambria" w:hAnsiTheme="majorHAnsi" w:cs="Cambria"/>
                  <w:b/>
                  <w:bCs/>
                  <w:sz w:val="20"/>
                  <w:szCs w:val="20"/>
                  <w:lang w:val="et-EE"/>
                </w:rPr>
                <w:t xml:space="preserve"> </w:t>
              </w:r>
            </w:ins>
            <w:ins w:id="52" w:author="Kaisa Tähe - RAM" w:date="2025-09-10T08:38:00Z" w16du:dateUtc="2025-09-10T05:38:00Z">
              <w:r w:rsidRPr="00F971B1">
                <w:rPr>
                  <w:rFonts w:asciiTheme="majorHAnsi" w:eastAsia="Cambria" w:hAnsiTheme="majorHAnsi" w:cs="Cambria"/>
                  <w:bCs/>
                  <w:sz w:val="20"/>
                  <w:szCs w:val="20"/>
                  <w:lang w:val="et-EE"/>
                </w:rPr>
                <w:t xml:space="preserve">Praegune Eesti kaitsetööstus on keskendunud sensoorika, küberkaitse ja robootika valdkonda, </w:t>
              </w:r>
            </w:ins>
            <w:ins w:id="53" w:author="Kaisa Tähe - RAM" w:date="2025-09-30T13:38:00Z">
              <w:r w:rsidR="0005701D" w:rsidRPr="00F971B1">
                <w:rPr>
                  <w:rFonts w:asciiTheme="majorHAnsi" w:eastAsia="Cambria" w:hAnsiTheme="majorHAnsi" w:cs="Cambria"/>
                  <w:bCs/>
                  <w:sz w:val="20"/>
                  <w:szCs w:val="20"/>
                  <w:lang w:val="et-EE"/>
                </w:rPr>
                <w:t>kuid vajadus on ka laskemoona ja relvade tootmiseks vajaliku taristu järele.</w:t>
              </w:r>
            </w:ins>
            <w:ins w:id="54" w:author="Kaisa Tähe - RAM" w:date="2025-09-30T13:39:00Z" w16du:dateUtc="2025-09-30T10:39:00Z">
              <w:r w:rsidR="0005701D" w:rsidRPr="00F971B1">
                <w:rPr>
                  <w:rFonts w:asciiTheme="majorHAnsi" w:eastAsia="Cambria" w:hAnsiTheme="majorHAnsi" w:cs="Cambria"/>
                  <w:bCs/>
                  <w:sz w:val="20"/>
                  <w:szCs w:val="20"/>
                  <w:lang w:val="et-EE"/>
                </w:rPr>
                <w:t xml:space="preserve"> </w:t>
              </w:r>
            </w:ins>
            <w:ins w:id="55" w:author="Kaisa Tähe - RAM" w:date="2025-09-10T08:38:00Z" w16du:dateUtc="2025-09-10T05:38:00Z">
              <w:r w:rsidRPr="00F971B1">
                <w:rPr>
                  <w:rFonts w:asciiTheme="majorHAnsi" w:eastAsia="Cambria" w:hAnsiTheme="majorHAnsi" w:cs="Cambria"/>
                  <w:bCs/>
                  <w:sz w:val="20"/>
                  <w:szCs w:val="20"/>
                  <w:lang w:val="et-EE"/>
                </w:rPr>
                <w:t>Selleks, et iga</w:t>
              </w:r>
            </w:ins>
            <w:ins w:id="56" w:author="Kaisa Tähe - RAM" w:date="2025-09-22T15:29:00Z" w16du:dateUtc="2025-09-22T12:29:00Z">
              <w:r w:rsidR="00600966" w:rsidRPr="00F971B1">
                <w:rPr>
                  <w:rFonts w:asciiTheme="majorHAnsi" w:eastAsia="Cambria" w:hAnsiTheme="majorHAnsi" w:cs="Cambria"/>
                  <w:bCs/>
                  <w:sz w:val="20"/>
                  <w:szCs w:val="20"/>
                  <w:lang w:val="et-EE"/>
                </w:rPr>
                <w:t xml:space="preserve"> ettevõtja ei peaks ise tootmisala leidma, </w:t>
              </w:r>
            </w:ins>
            <w:ins w:id="57" w:author="Kaisa Tähe - RAM" w:date="2025-09-10T08:38:00Z" w16du:dateUtc="2025-09-10T05:38:00Z">
              <w:r w:rsidRPr="00F971B1">
                <w:rPr>
                  <w:rFonts w:asciiTheme="majorHAnsi" w:eastAsia="Cambria" w:hAnsiTheme="majorHAnsi" w:cs="Cambria"/>
                  <w:bCs/>
                  <w:sz w:val="20"/>
                  <w:szCs w:val="20"/>
                  <w:lang w:val="et-EE"/>
                </w:rPr>
                <w:t xml:space="preserve">ehitama ja erinevatele nõuetele vastavalt kooskõlastama, </w:t>
              </w:r>
            </w:ins>
            <w:ins w:id="58" w:author="Kaisa Tähe - RAM" w:date="2025-09-22T15:29:00Z" w16du:dateUtc="2025-09-22T12:29:00Z">
              <w:r w:rsidR="00600966" w:rsidRPr="00F971B1">
                <w:rPr>
                  <w:rFonts w:asciiTheme="majorHAnsi" w:eastAsia="Cambria" w:hAnsiTheme="majorHAnsi" w:cs="Cambria"/>
                  <w:bCs/>
                  <w:sz w:val="20"/>
                  <w:szCs w:val="20"/>
                  <w:lang w:val="et-EE"/>
                </w:rPr>
                <w:t>rajab</w:t>
              </w:r>
            </w:ins>
            <w:ins w:id="59" w:author="Kaisa Tähe - RAM" w:date="2025-09-10T08:38:00Z" w16du:dateUtc="2025-09-10T05:38:00Z">
              <w:r w:rsidRPr="00F971B1">
                <w:rPr>
                  <w:rFonts w:asciiTheme="majorHAnsi" w:eastAsia="Cambria" w:hAnsiTheme="majorHAnsi" w:cs="Cambria"/>
                  <w:bCs/>
                  <w:sz w:val="20"/>
                  <w:szCs w:val="20"/>
                  <w:lang w:val="et-EE"/>
                </w:rPr>
                <w:t xml:space="preserve"> riik esimese kaitsetööstuspargi</w:t>
              </w:r>
            </w:ins>
            <w:ins w:id="60" w:author="Kaisa Tähe - RAM" w:date="2025-09-23T11:44:00Z" w16du:dateUtc="2025-09-23T08:44:00Z">
              <w:r w:rsidR="00516FB5" w:rsidRPr="00F971B1">
                <w:rPr>
                  <w:rFonts w:asciiTheme="majorHAnsi" w:eastAsia="Cambria" w:hAnsiTheme="majorHAnsi" w:cs="Cambria"/>
                  <w:bCs/>
                  <w:sz w:val="20"/>
                  <w:szCs w:val="20"/>
                  <w:lang w:val="et-EE"/>
                </w:rPr>
                <w:t>.</w:t>
              </w:r>
            </w:ins>
            <w:ins w:id="61" w:author="Kaisa Tähe - RAM" w:date="2025-09-22T15:30:00Z" w16du:dateUtc="2025-09-22T12:30:00Z">
              <w:r w:rsidR="00007EAD" w:rsidRPr="00F971B1">
                <w:rPr>
                  <w:rFonts w:asciiTheme="majorHAnsi" w:eastAsia="Cambria" w:hAnsiTheme="majorHAnsi" w:cs="Cambria"/>
                  <w:bCs/>
                  <w:sz w:val="20"/>
                  <w:szCs w:val="20"/>
                  <w:lang w:val="et-EE"/>
                </w:rPr>
                <w:t xml:space="preserve"> </w:t>
              </w:r>
            </w:ins>
            <w:ins w:id="62" w:author="Kaisa Tähe - RAM" w:date="2025-09-22T15:30:00Z">
              <w:r w:rsidR="00007EAD" w:rsidRPr="00F971B1">
                <w:rPr>
                  <w:rFonts w:asciiTheme="majorHAnsi" w:eastAsia="Cambria" w:hAnsiTheme="majorHAnsi" w:cs="Cambria"/>
                  <w:bCs/>
                  <w:sz w:val="20"/>
                  <w:szCs w:val="20"/>
                  <w:lang w:val="et-EE"/>
                </w:rPr>
                <w:t xml:space="preserve">Tegemist on ettevõtjatele </w:t>
              </w:r>
            </w:ins>
            <w:ins w:id="63" w:author="Kaisa Tähe - RAM" w:date="2025-09-23T11:38:00Z" w16du:dateUtc="2025-09-23T08:38:00Z">
              <w:r w:rsidR="00A208A2" w:rsidRPr="00F971B1">
                <w:rPr>
                  <w:rFonts w:asciiTheme="majorHAnsi" w:eastAsia="Cambria" w:hAnsiTheme="majorHAnsi" w:cs="Cambria"/>
                  <w:bCs/>
                  <w:sz w:val="20"/>
                  <w:szCs w:val="20"/>
                  <w:lang w:val="et-EE"/>
                </w:rPr>
                <w:t xml:space="preserve">tootmiseks </w:t>
              </w:r>
            </w:ins>
            <w:ins w:id="64" w:author="Kaisa Tähe - RAM" w:date="2025-09-22T15:30:00Z">
              <w:r w:rsidR="00007EAD" w:rsidRPr="00F971B1">
                <w:rPr>
                  <w:rFonts w:asciiTheme="majorHAnsi" w:eastAsia="Cambria" w:hAnsiTheme="majorHAnsi" w:cs="Cambria"/>
                  <w:bCs/>
                  <w:sz w:val="20"/>
                  <w:szCs w:val="20"/>
                  <w:lang w:val="et-EE"/>
                </w:rPr>
                <w:t>vajaliku taristu ja tingimuste ettevalmistamisega</w:t>
              </w:r>
            </w:ins>
            <w:ins w:id="65" w:author="Kaisa Tähe - RAM" w:date="2025-09-23T11:38:00Z" w16du:dateUtc="2025-09-23T08:38:00Z">
              <w:r w:rsidR="00A208A2" w:rsidRPr="00F971B1">
                <w:rPr>
                  <w:rFonts w:asciiTheme="majorHAnsi" w:eastAsia="Cambria" w:hAnsiTheme="majorHAnsi" w:cs="Cambria"/>
                  <w:bCs/>
                  <w:sz w:val="20"/>
                  <w:szCs w:val="20"/>
                  <w:lang w:val="et-EE"/>
                </w:rPr>
                <w:t>.</w:t>
              </w:r>
            </w:ins>
          </w:p>
        </w:tc>
      </w:tr>
      <w:tr w:rsidR="00177BAF" w:rsidRPr="008E5974" w14:paraId="573B3E72"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6B0F5B98" w14:textId="77777777" w:rsidR="00177BAF" w:rsidRDefault="00177BAF" w:rsidP="00177BAF">
            <w:pPr>
              <w:rPr>
                <w:rFonts w:ascii="Cambria" w:eastAsia="Times New Roman" w:hAnsi="Cambria" w:cstheme="minorBidi"/>
                <w:b/>
                <w:bCs/>
                <w:sz w:val="20"/>
                <w:szCs w:val="20"/>
                <w:lang w:val="et-EE"/>
              </w:rPr>
            </w:pPr>
            <w:r>
              <w:rPr>
                <w:rFonts w:ascii="Cambria" w:eastAsia="Times New Roman" w:hAnsi="Cambria" w:cstheme="minorBidi"/>
                <w:b/>
                <w:bCs/>
                <w:sz w:val="20"/>
                <w:szCs w:val="20"/>
                <w:lang w:val="et-EE"/>
              </w:rPr>
              <w:lastRenderedPageBreak/>
              <w:t>Nutikam Eesti (PO1)</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4739D6A5" w14:textId="77777777" w:rsidR="00177BAF" w:rsidRDefault="00177BAF" w:rsidP="00177BAF">
            <w:pPr>
              <w:spacing w:line="240" w:lineRule="auto"/>
              <w:rPr>
                <w:rFonts w:eastAsia="Calibri"/>
                <w:lang w:val="et-EE"/>
              </w:rPr>
            </w:pPr>
            <w:r>
              <w:rPr>
                <w:rFonts w:ascii="Cambria" w:eastAsia="Times New Roman" w:hAnsi="Cambria" w:cstheme="minorBidi"/>
                <w:sz w:val="20"/>
                <w:szCs w:val="20"/>
                <w:lang w:val="et-EE"/>
              </w:rPr>
              <w:t xml:space="preserve">(v) </w:t>
            </w:r>
            <w:r>
              <w:rPr>
                <w:rFonts w:ascii="Cambria" w:eastAsia="Cambria" w:hAnsi="Cambria" w:cs="Cambria"/>
                <w:sz w:val="20"/>
                <w:szCs w:val="20"/>
                <w:lang w:val="et-EE"/>
              </w:rPr>
              <w:t>digitaalse ühenduvuse suurendamine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10EC5EAC" w14:textId="77777777" w:rsidR="00177BAF" w:rsidRDefault="00177BAF" w:rsidP="00177BAF">
            <w:pPr>
              <w:spacing w:line="240" w:lineRule="auto"/>
              <w:jc w:val="both"/>
              <w:rPr>
                <w:rFonts w:asciiTheme="majorHAnsi" w:hAnsiTheme="majorHAnsi"/>
                <w:sz w:val="20"/>
                <w:szCs w:val="20"/>
                <w:lang w:val="et-EE"/>
              </w:rPr>
            </w:pPr>
            <w:r>
              <w:rPr>
                <w:rFonts w:asciiTheme="majorHAnsi" w:hAnsiTheme="majorHAnsi"/>
                <w:sz w:val="20"/>
                <w:szCs w:val="20"/>
                <w:lang w:val="et-EE"/>
              </w:rPr>
              <w:t>Eesti üleüldine lairibaühenduvuse tase on hea, kuid digilõhe on linna- ja hõredalt asustatud piirkondade vahel nii katvuse kui ka kasutuselevõtu osas endiselt olemas. Väga suure läbilaskevõimega võrkude (VHCN) kaetus on maapiirkondades hetkel 21,1%. Vaatamata võrkude kättesaadavusele on kiire (48%) ja ülikiire (20%) lairibaühenduse kasutuselevõtt alla ELi keskmise (vastavalt 50% ja 32%). 5G-võrkude tõhus kasutuselevõtt aitab samuti kaasa usaldusväärse ja kiire ühenduvuse tagamisele.</w:t>
            </w:r>
          </w:p>
          <w:p w14:paraId="56F8A115" w14:textId="77777777" w:rsidR="00177BAF" w:rsidRDefault="00177BAF" w:rsidP="00177BAF">
            <w:pPr>
              <w:spacing w:line="240" w:lineRule="auto"/>
              <w:jc w:val="both"/>
              <w:rPr>
                <w:rFonts w:asciiTheme="majorHAnsi" w:hAnsiTheme="majorHAnsi" w:cstheme="minorBidi"/>
                <w:sz w:val="20"/>
                <w:szCs w:val="20"/>
                <w:lang w:val="et-EE"/>
              </w:rPr>
            </w:pPr>
            <w:r>
              <w:rPr>
                <w:rFonts w:asciiTheme="majorHAnsi" w:hAnsiTheme="majorHAnsi"/>
                <w:sz w:val="20"/>
                <w:szCs w:val="20"/>
                <w:lang w:val="et-EE"/>
              </w:rPr>
              <w:t>Investeerimisvajaduste kaardistamise kohaselt on Eesti maapiirkondades ikka veel ligikaudu 75 000 aastaringses kasutuses olevat elu- või töökohta nn valgetes turutõrgetega piirkondades, kus puudub juurdepääs väga suure läbilaskevõimega lairibataristule ja neist u 17% asub Kagu-Eestis. Väga suure läbilaskevõimega lairibataristu ja 5G leviala puudumine avaldab negatiivset mõju piirkondlike erinevuste vähendamisele ja häirib nüüdisaegsete teenuste kättesaadavust. Uued lairibatehnoloogiad piirkondades võimaldavad elanikele ja ettevõtjatele uuendusi kommunikatsiooni- ja infosisuteenustes.</w:t>
            </w:r>
          </w:p>
          <w:p w14:paraId="1B48901A" w14:textId="0FFA22A3" w:rsidR="00177BAF" w:rsidRDefault="00177BAF" w:rsidP="00177BAF">
            <w:pPr>
              <w:spacing w:line="240" w:lineRule="auto"/>
              <w:jc w:val="both"/>
              <w:rPr>
                <w:rFonts w:asciiTheme="majorHAnsi" w:hAnsiTheme="majorHAnsi" w:cstheme="minorBidi"/>
                <w:sz w:val="20"/>
                <w:szCs w:val="20"/>
                <w:lang w:val="et-EE"/>
              </w:rPr>
            </w:pPr>
            <w:r>
              <w:rPr>
                <w:rFonts w:asciiTheme="majorHAnsi" w:hAnsiTheme="majorHAnsi"/>
                <w:sz w:val="20"/>
                <w:szCs w:val="20"/>
                <w:lang w:val="et-EE"/>
              </w:rPr>
              <w:t>Viimase kümne aasta jooksul on Eesti investeerinud</w:t>
            </w:r>
            <w:r>
              <w:rPr>
                <w:rFonts w:asciiTheme="majorHAnsi" w:hAnsiTheme="majorHAnsi"/>
                <w:sz w:val="20"/>
                <w:szCs w:val="20"/>
                <w:shd w:val="clear" w:color="auto" w:fill="E6E6E6"/>
                <w:lang w:val="et-EE"/>
              </w:rPr>
              <w:t xml:space="preserve"> </w:t>
            </w:r>
            <w:r>
              <w:rPr>
                <w:rFonts w:asciiTheme="majorHAnsi" w:hAnsiTheme="majorHAnsi"/>
                <w:sz w:val="20"/>
                <w:szCs w:val="20"/>
                <w:lang w:val="et-EE"/>
              </w:rPr>
              <w:t>maapiirkondade baasvõrkude arendamisse üle 80 miljoni euro. Selle tulemusena on rajatud ligikaudu 7000 km pikkune kiudoptiline võrk, mis hõlmab Eesti peamisi transporditeid ja on 5G arendamiseks kindel alus. Täiendavaid investeeringuid on vaja turutõrgetega seotud valdkondades: väga suure läbilaskevõimega lairibataristu ehitamine; 5G-tehnoloogiate kasutuselevõtu edendamine</w:t>
            </w:r>
            <w:ins w:id="66" w:author="Kaisa Tähe - RAM" w:date="2025-09-25T14:16:00Z" w16du:dateUtc="2025-09-25T11:16:00Z">
              <w:r w:rsidR="00AA0989">
                <w:rPr>
                  <w:rFonts w:asciiTheme="majorHAnsi" w:hAnsiTheme="majorHAnsi"/>
                  <w:sz w:val="20"/>
                  <w:szCs w:val="20"/>
                  <w:lang w:val="et-EE"/>
                </w:rPr>
                <w:t xml:space="preserve"> ning</w:t>
              </w:r>
            </w:ins>
            <w:del w:id="67" w:author="Kaisa Tähe - RAM" w:date="2025-09-25T14:16:00Z" w16du:dateUtc="2025-09-25T11:16:00Z">
              <w:r w:rsidDel="00AA0989">
                <w:rPr>
                  <w:rFonts w:asciiTheme="majorHAnsi" w:hAnsiTheme="majorHAnsi"/>
                  <w:sz w:val="20"/>
                  <w:szCs w:val="20"/>
                  <w:lang w:val="et-EE"/>
                </w:rPr>
                <w:delText>;</w:delText>
              </w:r>
            </w:del>
            <w:r>
              <w:rPr>
                <w:rFonts w:asciiTheme="majorHAnsi" w:hAnsiTheme="majorHAnsi"/>
                <w:sz w:val="20"/>
                <w:szCs w:val="20"/>
                <w:lang w:val="et-EE"/>
              </w:rPr>
              <w:t xml:space="preserve"> 5G leviala suurtes transpordikoridorides</w:t>
            </w:r>
            <w:del w:id="68" w:author="Kaisa Tähe - RAM" w:date="2025-09-25T14:16:00Z" w16du:dateUtc="2025-09-25T11:16:00Z">
              <w:r w:rsidDel="00AA0989">
                <w:rPr>
                  <w:rFonts w:asciiTheme="majorHAnsi" w:hAnsiTheme="majorHAnsi"/>
                  <w:sz w:val="20"/>
                  <w:szCs w:val="20"/>
                  <w:lang w:val="et-EE"/>
                </w:rPr>
                <w:delText xml:space="preserve"> </w:delText>
              </w:r>
              <w:commentRangeStart w:id="69"/>
              <w:r w:rsidDel="00AA0989">
                <w:rPr>
                  <w:rFonts w:asciiTheme="majorHAnsi" w:hAnsiTheme="majorHAnsi"/>
                  <w:sz w:val="20"/>
                  <w:szCs w:val="20"/>
                  <w:lang w:val="et-EE"/>
                </w:rPr>
                <w:delText>ning</w:delText>
              </w:r>
            </w:del>
            <w:del w:id="70" w:author="Kaisa Tähe - RAM" w:date="2025-09-25T14:15:00Z" w16du:dateUtc="2025-09-25T11:15:00Z">
              <w:r w:rsidDel="00AA0989">
                <w:rPr>
                  <w:rFonts w:asciiTheme="majorHAnsi" w:hAnsiTheme="majorHAnsi"/>
                  <w:sz w:val="20"/>
                  <w:szCs w:val="20"/>
                  <w:lang w:val="et-EE"/>
                </w:rPr>
                <w:delText xml:space="preserve"> elamu- ja äripiirkondades</w:delText>
              </w:r>
            </w:del>
            <w:r>
              <w:rPr>
                <w:rFonts w:asciiTheme="majorHAnsi" w:hAnsiTheme="majorHAnsi"/>
                <w:sz w:val="20"/>
                <w:szCs w:val="20"/>
                <w:lang w:val="et-EE"/>
              </w:rPr>
              <w:t>.</w:t>
            </w:r>
            <w:commentRangeEnd w:id="69"/>
            <w:r w:rsidR="00383BF7">
              <w:rPr>
                <w:rStyle w:val="Kommentaariviide"/>
                <w:rFonts w:asciiTheme="majorHAnsi" w:hAnsiTheme="majorHAnsi" w:cstheme="minorBidi"/>
                <w:sz w:val="20"/>
                <w:szCs w:val="20"/>
                <w:lang w:val="et-EE"/>
              </w:rPr>
              <w:commentReference w:id="69"/>
            </w:r>
          </w:p>
          <w:p w14:paraId="49CCF762" w14:textId="77777777" w:rsidR="00177BAF" w:rsidRDefault="00177BAF" w:rsidP="00177BAF">
            <w:pPr>
              <w:spacing w:line="240" w:lineRule="auto"/>
              <w:jc w:val="both"/>
              <w:rPr>
                <w:rFonts w:ascii="Cambria" w:hAnsi="Cambria" w:cstheme="minorBidi"/>
                <w:sz w:val="20"/>
                <w:szCs w:val="20"/>
                <w:lang w:val="et-EE"/>
              </w:rPr>
            </w:pPr>
            <w:r>
              <w:rPr>
                <w:rFonts w:asciiTheme="majorHAnsi" w:hAnsiTheme="majorHAnsi"/>
                <w:sz w:val="20"/>
                <w:szCs w:val="20"/>
                <w:lang w:val="et-EE"/>
              </w:rPr>
              <w:t xml:space="preserve">Kavandatud investeeringud aitavad vähendada </w:t>
            </w:r>
            <w:r>
              <w:rPr>
                <w:rStyle w:val="normaltextrun"/>
                <w:rFonts w:asciiTheme="majorHAnsi" w:hAnsiTheme="majorHAnsi"/>
                <w:sz w:val="20"/>
                <w:szCs w:val="20"/>
                <w:lang w:val="et-EE"/>
              </w:rPr>
              <w:t>digilõhet linna- ja hõredalt asustatud piirkondade vahel ning</w:t>
            </w:r>
            <w:r>
              <w:rPr>
                <w:rFonts w:asciiTheme="majorHAnsi" w:hAnsiTheme="majorHAnsi"/>
                <w:sz w:val="20"/>
                <w:szCs w:val="20"/>
                <w:lang w:val="et-EE"/>
              </w:rPr>
              <w:t xml:space="preserve"> luua ettevõtjatele </w:t>
            </w:r>
            <w:r>
              <w:rPr>
                <w:rFonts w:asciiTheme="majorHAnsi" w:hAnsiTheme="majorHAnsi"/>
                <w:sz w:val="20"/>
                <w:szCs w:val="20"/>
                <w:lang w:val="et-EE"/>
              </w:rPr>
              <w:lastRenderedPageBreak/>
              <w:t>ja inimestele võimalusi uute teenuste väljatöötamiseks ja kasutamiseks.</w:t>
            </w:r>
          </w:p>
        </w:tc>
      </w:tr>
      <w:tr w:rsidR="00177BAF" w:rsidRPr="008E5974" w14:paraId="373B51F7"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16D77F12" w14:textId="77777777" w:rsidR="00177BAF" w:rsidRDefault="00177BAF" w:rsidP="00177BAF">
            <w:pPr>
              <w:rPr>
                <w:rFonts w:ascii="Cambria" w:eastAsia="Times New Roman" w:hAnsi="Cambria" w:cstheme="minorBidi"/>
                <w:b/>
                <w:bCs/>
                <w:sz w:val="20"/>
                <w:szCs w:val="20"/>
                <w:lang w:val="et-EE"/>
              </w:rPr>
            </w:pPr>
            <w:r>
              <w:rPr>
                <w:rFonts w:ascii="Cambria" w:eastAsia="Times New Roman" w:hAnsi="Cambria" w:cstheme="minorBidi"/>
                <w:b/>
                <w:bCs/>
                <w:sz w:val="20"/>
                <w:szCs w:val="20"/>
                <w:lang w:val="et-EE"/>
              </w:rPr>
              <w:lastRenderedPageBreak/>
              <w:t>Rohelisem Eesti</w:t>
            </w:r>
            <w:r>
              <w:rPr>
                <w:rFonts w:ascii="Cambria" w:eastAsia="Times New Roman" w:hAnsi="Cambria" w:cstheme="minorBidi"/>
                <w:b/>
                <w:bCs/>
                <w:sz w:val="20"/>
                <w:szCs w:val="20"/>
                <w:lang w:val="et-EE"/>
              </w:rPr>
              <w:br/>
              <w:t>(PO2)</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64329F57" w14:textId="77777777" w:rsidR="00177BAF" w:rsidRDefault="00177BAF" w:rsidP="00177BAF">
            <w:pPr>
              <w:spacing w:line="240" w:lineRule="auto"/>
              <w:rPr>
                <w:rFonts w:eastAsia="Calibri"/>
                <w:lang w:val="et-EE"/>
              </w:rPr>
            </w:pPr>
            <w:r>
              <w:rPr>
                <w:rFonts w:ascii="Cambria" w:eastAsia="Cambria" w:hAnsi="Cambria" w:cs="Cambria"/>
                <w:sz w:val="20"/>
                <w:szCs w:val="20"/>
                <w:lang w:val="et-EE"/>
              </w:rPr>
              <w:t>(i) energiatõhususe edendamine ja kasvuhoonegaaside heitkoguste vähendamine</w:t>
            </w:r>
          </w:p>
          <w:p w14:paraId="0517C997" w14:textId="77777777" w:rsidR="00177BAF" w:rsidRDefault="00177BAF" w:rsidP="00177BAF">
            <w:pPr>
              <w:spacing w:line="240" w:lineRule="auto"/>
              <w:rPr>
                <w:rFonts w:ascii="Cambria" w:eastAsia="Cambria" w:hAnsi="Cambria" w:cs="Cambria"/>
                <w:sz w:val="20"/>
                <w:szCs w:val="20"/>
                <w:lang w:val="et-EE"/>
              </w:rPr>
            </w:pPr>
          </w:p>
          <w:p w14:paraId="7C9D586E" w14:textId="77777777" w:rsidR="00177BAF" w:rsidRDefault="00177BAF" w:rsidP="00177BAF">
            <w:pPr>
              <w:spacing w:line="240" w:lineRule="auto"/>
              <w:rPr>
                <w:rFonts w:ascii="Cambria" w:eastAsia="Cambria" w:hAnsi="Cambria" w:cs="Cambria"/>
                <w:sz w:val="20"/>
                <w:szCs w:val="20"/>
                <w:lang w:val="et-EE"/>
              </w:rPr>
            </w:pPr>
          </w:p>
          <w:p w14:paraId="3B56651A" w14:textId="77777777" w:rsidR="00177BAF" w:rsidRDefault="00177BAF" w:rsidP="00177BAF">
            <w:pPr>
              <w:spacing w:line="240" w:lineRule="auto"/>
              <w:rPr>
                <w:rFonts w:ascii="Cambria" w:eastAsia="Cambria" w:hAnsi="Cambria" w:cs="Cambria"/>
                <w:sz w:val="20"/>
                <w:szCs w:val="20"/>
                <w:lang w:val="et-EE"/>
              </w:rPr>
            </w:pP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7C717B12" w14:textId="77777777" w:rsidR="00177BAF" w:rsidRDefault="00177BAF" w:rsidP="00177BA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Eestis moodustavad hooned umbes 50% kogu energiatarbimisest (ELi keskmine on 40%) ja aastas rekonstrueeritakse alla 1% (hoonete energiatõhususe direktiivis soovitatakse 3%) elamufondist. Enamik hooneid (umbes 80%) on ehitatud enne 1990. aastat. Eluasemesektori peamised probleemid tulenevad hoonete vanusest ja piirkondlikest erinevustest: elamute halb kvaliteet, rekonstrueerimise väiksem kestlikkus ja vähene energiatõhusus; energiatõhusate ja hea sisekliimaga eluasemete piiratud kättesaadavus; eluasemeturu piiratud areng väljaspool suuremaid keskusi ja aktiivseid kinnisvarapiirkondi. Seetõttu on oluline energiatõhususe eesmärgi kõrval arvestada ka „Uue Euroopa Bauhausi“ väärtusi, et korterelamute rekonstrueerimisega parandada ligipääsu tänapäevastele ja kohalikele oludele vastavatele eluasemetele.</w:t>
            </w:r>
          </w:p>
          <w:p w14:paraId="288B5F92" w14:textId="77777777" w:rsidR="00177BAF" w:rsidRDefault="00177BAF" w:rsidP="00177BAF">
            <w:pPr>
              <w:spacing w:line="240" w:lineRule="auto"/>
              <w:jc w:val="both"/>
              <w:rPr>
                <w:rFonts w:asciiTheme="majorHAnsi" w:eastAsia="Times New Roman" w:hAnsiTheme="majorHAnsi" w:cstheme="minorBidi"/>
                <w:sz w:val="20"/>
                <w:szCs w:val="20"/>
                <w:lang w:val="et-EE"/>
              </w:rPr>
            </w:pPr>
            <w:r>
              <w:rPr>
                <w:rFonts w:asciiTheme="majorHAnsi" w:hAnsiTheme="majorHAnsi"/>
                <w:sz w:val="20"/>
                <w:szCs w:val="20"/>
                <w:lang w:val="et-EE"/>
              </w:rPr>
              <w:t>Kaugkütte ettevõtjate ja eramajade omanike motivatsioon aidata kaasa energiatõhususele ja taastuvenergia kasutuselevõtule on väike, sest sellised investeeringud ei ole tavaliselt majanduslikult tasuvad. See kehtib ka sotsiaalse taristu, näiteks tervishoiuasutuste energiatõhususe kohta. Erieesmärgi meetmed on suunatud (lisa D kohaselt) energiatõhususe edendamisele, et soodustada rekonstrueerimist ja üleminekut taastuvatele kütustele kooskõlas riikliku energiamajanduse arengukavaga aastani 2030</w:t>
            </w:r>
            <w:r>
              <w:rPr>
                <w:rStyle w:val="Allmrkuseviide"/>
                <w:rFonts w:asciiTheme="majorHAnsi" w:eastAsia="Calibri" w:hAnsiTheme="majorHAnsi" w:cstheme="minorBidi"/>
                <w:sz w:val="20"/>
                <w:szCs w:val="20"/>
                <w:lang w:val="et-EE"/>
              </w:rPr>
              <w:footnoteReference w:id="5"/>
            </w:r>
            <w:r>
              <w:rPr>
                <w:rFonts w:asciiTheme="majorHAnsi" w:hAnsiTheme="majorHAnsi"/>
                <w:sz w:val="20"/>
                <w:szCs w:val="20"/>
                <w:lang w:val="et-EE"/>
              </w:rPr>
              <w:t>, riikliku energia- ja kliimakavaga aastani 2030</w:t>
            </w:r>
            <w:r>
              <w:rPr>
                <w:rStyle w:val="Allmrkuseviide"/>
                <w:rFonts w:asciiTheme="majorHAnsi" w:eastAsia="Calibri" w:hAnsiTheme="majorHAnsi" w:cstheme="minorBidi"/>
                <w:sz w:val="20"/>
                <w:szCs w:val="20"/>
                <w:lang w:val="et-EE"/>
              </w:rPr>
              <w:footnoteReference w:id="6"/>
            </w:r>
            <w:r>
              <w:rPr>
                <w:rFonts w:asciiTheme="majorHAnsi" w:hAnsiTheme="majorHAnsi"/>
                <w:sz w:val="20"/>
                <w:szCs w:val="20"/>
                <w:lang w:val="et-EE"/>
              </w:rPr>
              <w:t>, hoonete rekonstrueerimise pikaajalise strateegia</w:t>
            </w:r>
            <w:r>
              <w:rPr>
                <w:rFonts w:asciiTheme="majorHAnsi" w:eastAsia="Times New Roman" w:hAnsiTheme="majorHAnsi" w:cstheme="minorBidi"/>
                <w:sz w:val="20"/>
                <w:szCs w:val="20"/>
                <w:vertAlign w:val="superscript"/>
                <w:lang w:val="et-EE"/>
              </w:rPr>
              <w:footnoteReference w:id="7"/>
            </w:r>
            <w:r>
              <w:rPr>
                <w:rFonts w:asciiTheme="majorHAnsi" w:hAnsiTheme="majorHAnsi"/>
                <w:sz w:val="20"/>
                <w:szCs w:val="20"/>
                <w:lang w:val="et-EE"/>
              </w:rPr>
              <w:t>, Euroopa rohelise kokkuleppe ning Euroopa Komisjoni renoveerimislaine strateegiaga.</w:t>
            </w:r>
          </w:p>
          <w:p w14:paraId="05DE2B99" w14:textId="77777777" w:rsidR="00177BAF" w:rsidRDefault="00177BAF" w:rsidP="00177BA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Selleks et leevendada negatiivset mõju keskkonnale ja vähendada olulisi terviseriske, on väga tähtis vähendada õhusaasteaineid, kasvuhoonegaase (nagu CH</w:t>
            </w:r>
            <w:r>
              <w:rPr>
                <w:rFonts w:ascii="Cambria" w:eastAsia="Cambria" w:hAnsi="Cambria" w:cs="Cambria"/>
                <w:sz w:val="20"/>
                <w:szCs w:val="20"/>
                <w:vertAlign w:val="subscript"/>
                <w:lang w:val="et-EE"/>
              </w:rPr>
              <w:t xml:space="preserve">4 </w:t>
            </w:r>
            <w:r>
              <w:rPr>
                <w:rFonts w:ascii="Cambria" w:eastAsia="Cambria" w:hAnsi="Cambria" w:cs="Cambria"/>
                <w:sz w:val="20"/>
                <w:szCs w:val="20"/>
                <w:lang w:val="et-EE"/>
              </w:rPr>
              <w:t>kehvast põlemisprotsessist) ja lühiajalise kliimamõjuga saasteaineid. Välisõhu puhul on teatavate õhusaasteainete heitkoguste vähendamise riiklikus programmis aastateks 2020–2030 kokku lepitud meetmed kõigi seotud sektorite (energia, elamu- ja kaugküte jne) jaoks. Õhukvaliteedi ja kasvuhoonegaaside hindamine linna- ja tööstuspiirkondades on vahend, mille abil hinnata meetmete tulemuslikkust ja tegelikku mõju ning keskkonnapoliitika tõhusust, samuti suurendada üldsuse teadlikkust.</w:t>
            </w:r>
          </w:p>
        </w:tc>
      </w:tr>
      <w:tr w:rsidR="00177BAF" w:rsidRPr="008E5974" w14:paraId="03EFF6C8"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79C45235" w14:textId="77777777" w:rsidR="00177BAF" w:rsidRDefault="00177BAF" w:rsidP="00177BAF">
            <w:pPr>
              <w:rPr>
                <w:rFonts w:ascii="Cambria" w:eastAsia="Times New Roman" w:hAnsi="Cambria" w:cstheme="minorBidi"/>
                <w:b/>
                <w:bCs/>
                <w:color w:val="000000" w:themeColor="text1"/>
                <w:sz w:val="20"/>
                <w:szCs w:val="20"/>
                <w:lang w:val="et-EE"/>
              </w:rPr>
            </w:pPr>
            <w:r>
              <w:rPr>
                <w:rFonts w:ascii="Cambria" w:eastAsia="Times New Roman" w:hAnsi="Cambria" w:cstheme="minorBidi"/>
                <w:b/>
                <w:bCs/>
                <w:sz w:val="20"/>
                <w:szCs w:val="20"/>
                <w:lang w:val="et-EE"/>
              </w:rPr>
              <w:t>Rohelisem Eesti</w:t>
            </w:r>
            <w:r>
              <w:rPr>
                <w:rFonts w:ascii="Cambria" w:eastAsia="Times New Roman" w:hAnsi="Cambria" w:cstheme="minorBidi"/>
                <w:b/>
                <w:bCs/>
                <w:sz w:val="20"/>
                <w:szCs w:val="20"/>
                <w:lang w:val="et-EE"/>
              </w:rPr>
              <w:br/>
              <w:t>(PO2)</w:t>
            </w:r>
          </w:p>
          <w:p w14:paraId="7B92C784" w14:textId="77777777" w:rsidR="00177BAF" w:rsidRDefault="00177BAF" w:rsidP="00177BAF">
            <w:pPr>
              <w:rPr>
                <w:rFonts w:ascii="Cambria" w:eastAsia="Times New Roman" w:hAnsi="Cambria" w:cstheme="minorBidi"/>
                <w:b/>
                <w:bCs/>
                <w:color w:val="000000" w:themeColor="text1"/>
                <w:sz w:val="20"/>
                <w:szCs w:val="20"/>
                <w:lang w:val="et-EE"/>
              </w:rPr>
            </w:pPr>
          </w:p>
          <w:p w14:paraId="48FD145B" w14:textId="77777777" w:rsidR="00177BAF" w:rsidRDefault="00177BAF" w:rsidP="00177BAF">
            <w:pPr>
              <w:rPr>
                <w:rFonts w:ascii="Cambria" w:eastAsia="Times New Roman" w:hAnsi="Cambria" w:cstheme="minorBidi"/>
                <w:b/>
                <w:bCs/>
                <w:color w:val="000000" w:themeColor="text1"/>
                <w:sz w:val="20"/>
                <w:szCs w:val="20"/>
                <w:lang w:val="et-EE"/>
              </w:rPr>
            </w:pP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3002B536" w14:textId="77777777" w:rsidR="00177BAF" w:rsidRDefault="00177BAF" w:rsidP="00177BAF">
            <w:pPr>
              <w:spacing w:line="240" w:lineRule="auto"/>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(ii) taastuvenergia edendamine kooskõlas direktiiviga (EL) 2018/2001, sealhulgas selles sätestatud säästlikkuse kriteeriumidega</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47194884" w14:textId="3C1512D0" w:rsidR="00177BAF" w:rsidRDefault="00177BAF" w:rsidP="00177BA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Taastuvenergia direktiivi (EL) 2018/2001 kohaselt on riigil kohustus suurendada taastuvenergia osakaalu. Sama näeb ette taastuvenergia uus 2023a. 18. oktoobril vastu võetud direktiiv (EL) 2023/2413, mille Eesti plaanib üle võtta 2025 a. esimeses pooles</w:t>
            </w:r>
            <w:r w:rsidRPr="005405A1">
              <w:rPr>
                <w:rFonts w:ascii="Cambria" w:eastAsia="Cambria" w:hAnsi="Cambria" w:cs="Cambria"/>
                <w:color w:val="000000" w:themeColor="text1"/>
                <w:sz w:val="20"/>
                <w:szCs w:val="20"/>
                <w:lang w:val="et-EE"/>
              </w:rPr>
              <w:t>.</w:t>
            </w:r>
            <w:r>
              <w:rPr>
                <w:rFonts w:ascii="Cambria" w:eastAsia="Cambria" w:hAnsi="Cambria" w:cs="Cambria"/>
                <w:color w:val="000000" w:themeColor="text1"/>
                <w:sz w:val="20"/>
                <w:szCs w:val="20"/>
                <w:lang w:val="et-EE"/>
              </w:rPr>
              <w:t xml:space="preserve"> Siseriikliku taastuvenergia eesmärgi kohaselt a</w:t>
            </w:r>
            <w:r w:rsidRPr="00DA3854">
              <w:rPr>
                <w:rFonts w:ascii="Cambria" w:eastAsia="Cambria" w:hAnsi="Cambria" w:cs="Cambria"/>
                <w:color w:val="000000" w:themeColor="text1"/>
                <w:sz w:val="20"/>
                <w:szCs w:val="20"/>
                <w:lang w:val="et-EE"/>
              </w:rPr>
              <w:t>astaks 2030 moodustab taastuvenergia vähemalt 65 protsenti riigisisesest energia summaarsest lõpptarbimisest. Elektrienergia summaarsest lõpptarbimisest moodustab taastuvenergia vähemalt 100 protsenti</w:t>
            </w:r>
            <w:r>
              <w:rPr>
                <w:rFonts w:ascii="Cambria" w:eastAsia="Cambria" w:hAnsi="Cambria" w:cs="Cambria"/>
                <w:color w:val="000000" w:themeColor="text1"/>
                <w:sz w:val="20"/>
                <w:szCs w:val="20"/>
                <w:lang w:val="et-EE"/>
              </w:rPr>
              <w:t>.</w:t>
            </w:r>
            <w:r w:rsidRPr="005405A1">
              <w:rPr>
                <w:rFonts w:ascii="Cambria" w:eastAsia="Cambria" w:hAnsi="Cambria" w:cs="Cambria"/>
                <w:color w:val="000000" w:themeColor="text1"/>
                <w:sz w:val="20"/>
                <w:szCs w:val="20"/>
                <w:lang w:val="et-EE"/>
              </w:rPr>
              <w:t xml:space="preserve"> </w:t>
            </w:r>
            <w:r w:rsidRPr="003777E5">
              <w:rPr>
                <w:rFonts w:ascii="Cambria" w:eastAsia="Cambria" w:hAnsi="Cambria" w:cs="Cambria"/>
                <w:color w:val="000000" w:themeColor="text1"/>
                <w:sz w:val="20"/>
                <w:szCs w:val="20"/>
                <w:lang w:val="et-EE"/>
              </w:rPr>
              <w:t>Seatud eesmärgi täitmi</w:t>
            </w:r>
            <w:r>
              <w:rPr>
                <w:rFonts w:ascii="Cambria" w:eastAsia="Cambria" w:hAnsi="Cambria" w:cs="Cambria"/>
                <w:color w:val="000000" w:themeColor="text1"/>
                <w:sz w:val="20"/>
                <w:szCs w:val="20"/>
                <w:lang w:val="et-EE"/>
              </w:rPr>
              <w:t>s</w:t>
            </w:r>
            <w:r w:rsidRPr="003777E5">
              <w:rPr>
                <w:rFonts w:ascii="Cambria" w:eastAsia="Cambria" w:hAnsi="Cambria" w:cs="Cambria"/>
                <w:color w:val="000000" w:themeColor="text1"/>
                <w:sz w:val="20"/>
                <w:szCs w:val="20"/>
                <w:lang w:val="et-EE"/>
              </w:rPr>
              <w:t>e edukust tagab valdkondade ülene dekarboniseerimine rakendades kõiki säästlikkuse kriteeriumitele vastavaid lahendus</w:t>
            </w:r>
            <w:r>
              <w:rPr>
                <w:rFonts w:ascii="Cambria" w:eastAsia="Cambria" w:hAnsi="Cambria" w:cs="Cambria"/>
                <w:color w:val="000000" w:themeColor="text1"/>
                <w:sz w:val="20"/>
                <w:szCs w:val="20"/>
                <w:lang w:val="et-EE"/>
              </w:rPr>
              <w:t>i.</w:t>
            </w:r>
            <w:ins w:id="71" w:author="Kaisa Tähe - RAM" w:date="2025-11-04T14:43:00Z" w16du:dateUtc="2025-11-04T12:43:00Z">
              <w:r w:rsidR="00380EBC">
                <w:rPr>
                  <w:rFonts w:ascii="Cambria" w:eastAsia="Cambria" w:hAnsi="Cambria" w:cs="Cambria"/>
                  <w:color w:val="000000" w:themeColor="text1"/>
                  <w:sz w:val="20"/>
                  <w:szCs w:val="20"/>
                  <w:lang w:val="et-EE"/>
                </w:rPr>
                <w:t xml:space="preserve"> </w:t>
              </w:r>
            </w:ins>
            <w:r>
              <w:rPr>
                <w:rFonts w:ascii="Cambria" w:eastAsia="Cambria" w:hAnsi="Cambria" w:cs="Cambria"/>
                <w:color w:val="000000" w:themeColor="text1"/>
                <w:sz w:val="20"/>
                <w:szCs w:val="20"/>
                <w:lang w:val="et-EE"/>
              </w:rPr>
              <w:t xml:space="preserve">Biometaan on lokaalne keskkonnasäästlik kütus, sest selle tootmise käigus muidu looduslikul teel rohtse biomassi ja </w:t>
            </w:r>
            <w:r>
              <w:rPr>
                <w:rFonts w:ascii="Cambria" w:eastAsia="Cambria" w:hAnsi="Cambria" w:cs="Cambria"/>
                <w:color w:val="000000" w:themeColor="text1"/>
                <w:sz w:val="20"/>
                <w:szCs w:val="20"/>
                <w:lang w:val="et-EE"/>
              </w:rPr>
              <w:lastRenderedPageBreak/>
              <w:t>põllumajandusjäätmete bioloogilisel lagunemisel atmosfääri eralduv metaan ning CO</w:t>
            </w:r>
            <w:r>
              <w:rPr>
                <w:rFonts w:ascii="Cambria" w:eastAsia="Cambria" w:hAnsi="Cambria" w:cs="Cambria"/>
                <w:color w:val="000000" w:themeColor="text1"/>
                <w:sz w:val="20"/>
                <w:szCs w:val="20"/>
                <w:vertAlign w:val="subscript"/>
                <w:lang w:val="et-EE"/>
              </w:rPr>
              <w:t>2</w:t>
            </w:r>
            <w:r>
              <w:rPr>
                <w:rFonts w:ascii="Cambria" w:eastAsia="Cambria" w:hAnsi="Cambria" w:cs="Cambria"/>
                <w:color w:val="000000" w:themeColor="text1"/>
                <w:sz w:val="20"/>
                <w:szCs w:val="20"/>
                <w:lang w:val="et-EE"/>
              </w:rPr>
              <w:t xml:space="preserve"> püütakse kinni ning puhastatakse ära. </w:t>
            </w:r>
            <w:r>
              <w:rPr>
                <w:rFonts w:ascii="Cambria" w:eastAsia="Calibri" w:hAnsi="Cambria" w:cstheme="minorHAnsi"/>
                <w:color w:val="000000" w:themeColor="text1"/>
                <w:sz w:val="20"/>
                <w:szCs w:val="20"/>
                <w:lang w:val="et-EE"/>
              </w:rPr>
              <w:t xml:space="preserve">Biometaani kasutamise osas on täiendav positiivne mõju KHG heitme minimaliseerimine läbi kogu ahela. </w:t>
            </w:r>
          </w:p>
          <w:p w14:paraId="493F6307" w14:textId="77777777" w:rsidR="00177BAF" w:rsidRDefault="00177BAF" w:rsidP="00177BAF">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Taastuvenergia eesmärkide täitmise taustal ei saa ära unustada energia julgeoleku aspekti. Eestis on hästi arenenud gaasitaristu, mille dekarboniseerimisel on suur mõju täiendava energia julgeoleku tekitamisel. Seetõttu on oluline tagada, et olemasolevas gaasitaristus, mida on suures osas EL toetustega rajatud, kasutatakse maksimaalselt keskkonnasõbralikke taastuvaid gaase. Eesti ei ole veel enda biometaani potentsiaali rakendanud maksimaalses mahus.</w:t>
            </w:r>
          </w:p>
          <w:p w14:paraId="2FFFD089" w14:textId="73940133" w:rsidR="00177BAF" w:rsidRDefault="00177BAF" w:rsidP="00177BAF">
            <w:pPr>
              <w:spacing w:line="240" w:lineRule="auto"/>
              <w:jc w:val="both"/>
              <w:rPr>
                <w:rFonts w:ascii="Cambria" w:eastAsia="Cambria" w:hAnsi="Cambria" w:cs="Cambria"/>
                <w:sz w:val="20"/>
                <w:szCs w:val="20"/>
                <w:lang w:val="et-EE"/>
              </w:rPr>
            </w:pPr>
            <w:r>
              <w:rPr>
                <w:rFonts w:ascii="Cambria" w:eastAsia="Calibri" w:hAnsi="Cambria" w:cstheme="minorHAnsi"/>
                <w:color w:val="000000" w:themeColor="text1"/>
                <w:sz w:val="20"/>
                <w:szCs w:val="20"/>
                <w:lang w:val="et-EE"/>
              </w:rPr>
              <w:t xml:space="preserve">Sekkumise tulemusena </w:t>
            </w:r>
            <w:commentRangeStart w:id="72"/>
            <w:r>
              <w:rPr>
                <w:rFonts w:ascii="Cambria" w:eastAsia="Calibri" w:hAnsi="Cambria" w:cstheme="minorHAnsi"/>
                <w:color w:val="000000" w:themeColor="text1"/>
                <w:sz w:val="20"/>
                <w:szCs w:val="20"/>
                <w:lang w:val="et-EE"/>
              </w:rPr>
              <w:t>rajatakse</w:t>
            </w:r>
            <w:del w:id="73" w:author="Kaisa Tähe - RAM" w:date="2025-11-04T14:49:00Z" w16du:dateUtc="2025-11-04T12:49:00Z">
              <w:r w:rsidDel="00915905">
                <w:rPr>
                  <w:rFonts w:ascii="Cambria" w:eastAsia="Calibri" w:hAnsi="Cambria" w:cstheme="minorHAnsi"/>
                  <w:color w:val="000000" w:themeColor="text1"/>
                  <w:sz w:val="20"/>
                  <w:szCs w:val="20"/>
                  <w:lang w:val="et-EE"/>
                </w:rPr>
                <w:delText xml:space="preserve"> üle</w:delText>
              </w:r>
            </w:del>
            <w:r>
              <w:rPr>
                <w:rFonts w:ascii="Cambria" w:eastAsia="Calibri" w:hAnsi="Cambria" w:cstheme="minorHAnsi"/>
                <w:color w:val="000000" w:themeColor="text1"/>
                <w:sz w:val="20"/>
                <w:szCs w:val="20"/>
                <w:lang w:val="et-EE"/>
              </w:rPr>
              <w:t xml:space="preserve"> Eesti</w:t>
            </w:r>
            <w:ins w:id="74" w:author="Kaisa Tähe - RAM" w:date="2025-11-04T14:49:00Z" w16du:dateUtc="2025-11-04T12:49:00Z">
              <w:r w:rsidR="00915905">
                <w:rPr>
                  <w:rFonts w:ascii="Cambria" w:eastAsia="Calibri" w:hAnsi="Cambria" w:cstheme="minorHAnsi"/>
                  <w:color w:val="000000" w:themeColor="text1"/>
                  <w:sz w:val="20"/>
                  <w:szCs w:val="20"/>
                  <w:lang w:val="et-EE"/>
                </w:rPr>
                <w:t>s</w:t>
              </w:r>
            </w:ins>
            <w:r>
              <w:rPr>
                <w:rFonts w:ascii="Cambria" w:eastAsia="Calibri" w:hAnsi="Cambria" w:cstheme="minorHAnsi"/>
                <w:color w:val="000000" w:themeColor="text1"/>
                <w:sz w:val="20"/>
                <w:szCs w:val="20"/>
                <w:lang w:val="et-EE"/>
              </w:rPr>
              <w:t xml:space="preserve"> biometaani sisestusjaam</w:t>
            </w:r>
            <w:del w:id="75" w:author="Kaisa Tähe - RAM" w:date="2025-11-04T14:49:00Z" w16du:dateUtc="2025-11-04T12:49:00Z">
              <w:r w:rsidDel="00264E19">
                <w:rPr>
                  <w:rFonts w:ascii="Cambria" w:eastAsia="Calibri" w:hAnsi="Cambria" w:cstheme="minorHAnsi"/>
                  <w:color w:val="000000" w:themeColor="text1"/>
                  <w:sz w:val="20"/>
                  <w:szCs w:val="20"/>
                  <w:lang w:val="et-EE"/>
                </w:rPr>
                <w:delText>u</w:delText>
              </w:r>
            </w:del>
            <w:r>
              <w:rPr>
                <w:rFonts w:ascii="Cambria" w:eastAsia="Calibri" w:hAnsi="Cambria" w:cstheme="minorHAnsi"/>
                <w:color w:val="000000" w:themeColor="text1"/>
                <w:sz w:val="20"/>
                <w:szCs w:val="20"/>
                <w:lang w:val="et-EE"/>
              </w:rPr>
              <w:t>, mis saa</w:t>
            </w:r>
            <w:ins w:id="76" w:author="Kaisa Tähe - RAM" w:date="2025-11-04T14:49:00Z" w16du:dateUtc="2025-11-04T12:49:00Z">
              <w:r w:rsidR="00264E19">
                <w:rPr>
                  <w:rFonts w:ascii="Cambria" w:eastAsia="Calibri" w:hAnsi="Cambria" w:cstheme="minorHAnsi"/>
                  <w:color w:val="000000" w:themeColor="text1"/>
                  <w:sz w:val="20"/>
                  <w:szCs w:val="20"/>
                  <w:lang w:val="et-EE"/>
                </w:rPr>
                <w:t>b</w:t>
              </w:r>
            </w:ins>
            <w:del w:id="77" w:author="Kaisa Tähe - RAM" w:date="2025-11-04T14:49:00Z" w16du:dateUtc="2025-11-04T12:49:00Z">
              <w:r w:rsidDel="00264E19">
                <w:rPr>
                  <w:rFonts w:ascii="Cambria" w:eastAsia="Calibri" w:hAnsi="Cambria" w:cstheme="minorHAnsi"/>
                  <w:color w:val="000000" w:themeColor="text1"/>
                  <w:sz w:val="20"/>
                  <w:szCs w:val="20"/>
                  <w:lang w:val="et-EE"/>
                </w:rPr>
                <w:delText>vad</w:delText>
              </w:r>
            </w:del>
            <w:r>
              <w:rPr>
                <w:rFonts w:ascii="Cambria" w:eastAsia="Calibri" w:hAnsi="Cambria" w:cstheme="minorHAnsi"/>
                <w:color w:val="000000" w:themeColor="text1"/>
                <w:sz w:val="20"/>
                <w:szCs w:val="20"/>
                <w:lang w:val="et-EE"/>
              </w:rPr>
              <w:t xml:space="preserve"> teenindada kõiki regioonis juba olevaid ja uusi biometaani tehaseid. </w:t>
            </w:r>
            <w:commentRangeEnd w:id="72"/>
            <w:r w:rsidR="00264E19">
              <w:rPr>
                <w:rStyle w:val="Kommentaariviide"/>
                <w:rFonts w:ascii="Cambria" w:eastAsia="Cambria" w:hAnsi="Cambria" w:cs="Cambria"/>
                <w:sz w:val="20"/>
                <w:szCs w:val="20"/>
                <w:lang w:val="et-EE"/>
              </w:rPr>
              <w:commentReference w:id="72"/>
            </w:r>
          </w:p>
        </w:tc>
      </w:tr>
      <w:tr w:rsidR="00177BAF" w:rsidRPr="008E5974" w14:paraId="3D67BEE6"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27DB166C" w14:textId="77777777" w:rsidR="00177BAF" w:rsidRDefault="00177BAF" w:rsidP="00177BAF">
            <w:pPr>
              <w:rPr>
                <w:rFonts w:ascii="Cambria" w:eastAsia="Cambria" w:hAnsi="Cambria" w:cs="Cambria"/>
                <w:sz w:val="20"/>
                <w:szCs w:val="20"/>
                <w:lang w:val="et-EE"/>
              </w:rPr>
            </w:pPr>
            <w:r>
              <w:rPr>
                <w:rFonts w:ascii="Cambria" w:eastAsia="Times New Roman" w:hAnsi="Cambria" w:cstheme="minorBidi"/>
                <w:b/>
                <w:bCs/>
                <w:sz w:val="20"/>
                <w:szCs w:val="20"/>
                <w:lang w:val="et-EE"/>
              </w:rPr>
              <w:lastRenderedPageBreak/>
              <w:t>Rohelisem Eesti</w:t>
            </w:r>
            <w:r>
              <w:rPr>
                <w:rFonts w:ascii="Cambria" w:eastAsia="Times New Roman" w:hAnsi="Cambria" w:cstheme="minorBidi"/>
                <w:b/>
                <w:bCs/>
                <w:sz w:val="20"/>
                <w:szCs w:val="20"/>
                <w:lang w:val="et-EE"/>
              </w:rPr>
              <w:br/>
              <w:t>(PO2)</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1AF7F6D1" w14:textId="77777777" w:rsidR="00177BAF" w:rsidRDefault="00177BAF" w:rsidP="00177BAF">
            <w:pPr>
              <w:spacing w:line="240" w:lineRule="auto"/>
              <w:rPr>
                <w:rFonts w:ascii="Cambria" w:eastAsia="Cambria" w:hAnsi="Cambria" w:cs="Cambria"/>
                <w:sz w:val="20"/>
                <w:szCs w:val="20"/>
                <w:lang w:val="et-EE"/>
              </w:rPr>
            </w:pPr>
            <w:r>
              <w:rPr>
                <w:rFonts w:ascii="Cambria" w:eastAsia="Cambria" w:hAnsi="Cambria" w:cs="Cambria"/>
                <w:sz w:val="20"/>
                <w:szCs w:val="20"/>
                <w:lang w:val="et-EE"/>
              </w:rPr>
              <w:t>(iv) kliimamuutustega kohanemise ja katastroofiriski ennetamise ning vastupanuvõime edendamine, võttes arvesse ökosüsteemipõhiseid lähenemisviise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35C471A4" w14:textId="77777777" w:rsidR="00177BAF" w:rsidRDefault="00177BAF" w:rsidP="00177BAF">
            <w:pPr>
              <w:spacing w:line="240" w:lineRule="auto"/>
              <w:jc w:val="both"/>
              <w:rPr>
                <w:rFonts w:asciiTheme="majorHAnsi" w:hAnsiTheme="majorHAnsi"/>
                <w:sz w:val="20"/>
                <w:szCs w:val="20"/>
                <w:lang w:val="et-EE"/>
              </w:rPr>
            </w:pPr>
            <w:r>
              <w:rPr>
                <w:rFonts w:asciiTheme="majorHAnsi" w:hAnsiTheme="majorHAnsi"/>
                <w:sz w:val="20"/>
                <w:szCs w:val="20"/>
                <w:lang w:val="et-EE"/>
              </w:rPr>
              <w:t>2019. aasta riigiaruande lisa D kohaselt, milles käsitletakse kliimamuutustega seotud riske, kannatab Eesti rannikuerosiooni ja üleujutuste all, mis kahjustavad taristut. Vaja on investeerida kliimamuutustega kohanemisse, riskide ennetamisse ja katastroofidele vastupanu võimesse. Riskihindamise ja suutlikkuse analüüsi põhjal on äärmiselt oluline parandada tormide, üleujutuste ja metsatulekahjude põhjustatud hädaolukordadele reageerimisele kuluvat aega ning tagada üleujutusriski parem maandamine ja sadeveesüsteemide toimimine sagedasemate vihmade tingimustes. Üleujutusriskiga on tegemist siis, kui vihmavee pinnasesse imbumist on märkimisväärselt vähendanud halvasti või mittejuhtivad pinnakatendid. Seetõttu on oluline kliimamuutustest tingitud hüdraulilise lisakoormuse vastu luua tänapäevased sademeveesüsteemid, et vältida sademevee põhjustatud üleujutusi ja leevendada kuumalaine tõttu tekkivat soojussaare efekti</w:t>
            </w:r>
            <w:r>
              <w:rPr>
                <w:rFonts w:asciiTheme="majorHAnsi" w:hAnsiTheme="majorHAnsi"/>
                <w:color w:val="000000" w:themeColor="text1"/>
                <w:sz w:val="20"/>
                <w:szCs w:val="20"/>
                <w:lang w:val="et-EE"/>
              </w:rPr>
              <w:t>. Investeeringud meteoroloogia-, keskkonna- ja hüdroloogilise seire võrgustiku ning ilmaradarite võrgustiku arendamiseks ja ajakohastamiseks tagavad, et asjakohastel institutsioonidel oleks täpne ja õigeaegne info päästetööde jaoks ning ennetusmeetmete väljatöötamiseks.</w:t>
            </w:r>
          </w:p>
          <w:p w14:paraId="4C485F84" w14:textId="77777777" w:rsidR="00177BAF" w:rsidRDefault="00177BAF" w:rsidP="00177BAF">
            <w:pPr>
              <w:spacing w:line="240" w:lineRule="auto"/>
              <w:jc w:val="both"/>
              <w:rPr>
                <w:rFonts w:asciiTheme="majorHAnsi" w:hAnsiTheme="majorHAnsi"/>
                <w:sz w:val="20"/>
                <w:szCs w:val="20"/>
                <w:lang w:val="et-EE"/>
              </w:rPr>
            </w:pPr>
            <w:r>
              <w:rPr>
                <w:rFonts w:asciiTheme="majorHAnsi" w:hAnsiTheme="majorHAnsi"/>
                <w:sz w:val="20"/>
                <w:szCs w:val="20"/>
                <w:lang w:val="et-EE"/>
              </w:rPr>
              <w:t>Tormised jäävabad talved on osutunud kiiresti kasvavaks ohuks sadamarajatistele ja eri laevade ohutule teenindamisele. Sadama kaitserajatiste puudumine viib sadamarajatiste kasuliku tööea kiire lühenemiseni.</w:t>
            </w:r>
          </w:p>
          <w:p w14:paraId="0F853AF9" w14:textId="77777777" w:rsidR="00177BAF" w:rsidRDefault="00177BAF" w:rsidP="00177BA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Elurikkuse säilitamine on </w:t>
            </w:r>
            <w:r>
              <w:rPr>
                <w:rFonts w:ascii="Cambria" w:eastAsia="Cambria" w:hAnsi="Cambria" w:cs="Cambria"/>
                <w:sz w:val="20"/>
                <w:szCs w:val="20"/>
                <w:lang w:val="et-EE"/>
              </w:rPr>
              <w:t>ökosüsteemipõhise lähenemise aluseks ja seetõttu</w:t>
            </w:r>
            <w:r>
              <w:rPr>
                <w:rFonts w:asciiTheme="majorHAnsi" w:hAnsiTheme="majorHAnsi"/>
                <w:sz w:val="20"/>
                <w:szCs w:val="20"/>
                <w:lang w:val="et-EE"/>
              </w:rPr>
              <w:t xml:space="preserve"> oluline vahend kliimamuutuste mõju leevendamiseks. Toimivad ökosüsteemid on kliimamuutuste kahjulikule mõjule vastupidavamad ja tähtsad süsinikuvaru säilitamiseks. Kliimamuutuste mõju leevendamiseks tuleb parandada kliimatundlike märgalade seisundit.</w:t>
            </w:r>
          </w:p>
          <w:p w14:paraId="05342B24" w14:textId="31C8435A" w:rsidR="00177BAF" w:rsidRDefault="00177BAF" w:rsidP="00177BAF">
            <w:pPr>
              <w:spacing w:line="240" w:lineRule="auto"/>
              <w:jc w:val="both"/>
              <w:rPr>
                <w:rFonts w:ascii="Cambria" w:eastAsia="Cambria" w:hAnsi="Cambria" w:cs="Cambria"/>
                <w:sz w:val="20"/>
                <w:szCs w:val="20"/>
                <w:lang w:val="et-EE"/>
              </w:rPr>
            </w:pPr>
            <w:r>
              <w:rPr>
                <w:rFonts w:ascii="Cambria" w:hAnsi="Cambria"/>
                <w:sz w:val="20"/>
                <w:szCs w:val="20"/>
                <w:lang w:val="et-EE"/>
              </w:rPr>
              <w:t xml:space="preserve">Eestlaste teadlikkus kliimamuutustest (2021. aastal 47%) jääb alla ELi keskmisest teadlikkusest kliimamuutustest, mis oli 2021 aastal 64%. Kuna EL keskmine vähenes 2023 aasta (oli 63%), siis me ei planeeri ka Eestis väga suurt teadlikkuse hüppelist kasvu.  </w:t>
            </w:r>
            <w:r>
              <w:rPr>
                <w:rFonts w:ascii="Cambria" w:eastAsia="Cambria" w:hAnsi="Cambria" w:cs="Cambria"/>
                <w:sz w:val="20"/>
                <w:szCs w:val="20"/>
                <w:lang w:val="et-EE"/>
              </w:rPr>
              <w:t>Siseturvalisuse arengukava eesmärk on suurendada 2030. aastaks inimeste teadlikkust häda- ja kriisiolukordadest. Üldsus vajab hästi väljaarendatud vahendeid, et mõista võimalikke ohte, tagajärgi ja enesekaitse meetmeid.</w:t>
            </w:r>
          </w:p>
        </w:tc>
      </w:tr>
      <w:tr w:rsidR="00177BAF" w:rsidRPr="008E5974" w14:paraId="6512FCEA"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50134795" w14:textId="77777777" w:rsidR="00177BAF" w:rsidRDefault="00177BAF" w:rsidP="00177BAF">
            <w:pPr>
              <w:rPr>
                <w:rFonts w:asciiTheme="majorHAnsi" w:hAnsiTheme="majorHAnsi"/>
                <w:sz w:val="20"/>
                <w:szCs w:val="20"/>
                <w:lang w:val="et-EE"/>
              </w:rPr>
            </w:pPr>
            <w:r>
              <w:rPr>
                <w:rFonts w:ascii="Cambria" w:eastAsia="Times New Roman" w:hAnsi="Cambria" w:cstheme="minorBidi"/>
                <w:b/>
                <w:bCs/>
                <w:sz w:val="20"/>
                <w:szCs w:val="20"/>
                <w:lang w:val="et-EE"/>
              </w:rPr>
              <w:lastRenderedPageBreak/>
              <w:t>Rohelisem Eesti</w:t>
            </w:r>
            <w:r>
              <w:rPr>
                <w:rFonts w:ascii="Cambria" w:eastAsia="Times New Roman" w:hAnsi="Cambria" w:cstheme="minorBidi"/>
                <w:b/>
                <w:bCs/>
                <w:sz w:val="20"/>
                <w:szCs w:val="20"/>
                <w:lang w:val="et-EE"/>
              </w:rPr>
              <w:br/>
              <w:t>(PO2)</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0EAE0AA8" w14:textId="77777777" w:rsidR="00177BAF" w:rsidRDefault="00177BAF" w:rsidP="00177BAF">
            <w:pPr>
              <w:spacing w:line="240" w:lineRule="auto"/>
              <w:rPr>
                <w:rFonts w:asciiTheme="majorHAnsi" w:hAnsiTheme="majorHAnsi"/>
                <w:sz w:val="20"/>
                <w:szCs w:val="20"/>
                <w:lang w:val="et-EE"/>
              </w:rPr>
            </w:pPr>
            <w:r>
              <w:rPr>
                <w:rFonts w:asciiTheme="majorHAnsi" w:hAnsiTheme="majorHAnsi"/>
                <w:sz w:val="20"/>
                <w:szCs w:val="20"/>
                <w:lang w:val="et-EE"/>
              </w:rPr>
              <w:t>(vi) ring- ja ressursitõhusale majandusele ülemineku edendamine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45DB753F" w14:textId="77777777" w:rsidR="00177BAF" w:rsidRDefault="00177BAF" w:rsidP="00177BA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Üleminek ringmajandusele on konkurentsivõime suurendamise ja üleilmsete suundumuste vältimatu eeltingimus. Kavandatud meetmed on kooskõlas 2020. aasta riigiaruandega suunatud järgmistele teemadele:  </w:t>
            </w:r>
          </w:p>
          <w:p w14:paraId="0F2DBDCB" w14:textId="77777777" w:rsidR="00177BAF" w:rsidRDefault="00177BAF" w:rsidP="00177BAF">
            <w:pPr>
              <w:spacing w:line="240" w:lineRule="auto"/>
              <w:rPr>
                <w:rFonts w:asciiTheme="majorHAnsi" w:hAnsiTheme="majorHAnsi"/>
                <w:sz w:val="20"/>
                <w:szCs w:val="20"/>
                <w:lang w:val="et-EE"/>
              </w:rPr>
            </w:pPr>
            <w:r>
              <w:rPr>
                <w:rFonts w:asciiTheme="majorHAnsi" w:hAnsiTheme="majorHAnsi"/>
                <w:sz w:val="20"/>
                <w:szCs w:val="20"/>
                <w:lang w:val="et-EE"/>
              </w:rPr>
              <w:t>i) olulised investeerimisvajadused ringmajanduses,</w:t>
            </w:r>
            <w:r>
              <w:rPr>
                <w:lang w:val="et-EE"/>
              </w:rPr>
              <w:br/>
            </w:r>
            <w:r>
              <w:rPr>
                <w:rFonts w:asciiTheme="majorHAnsi" w:hAnsiTheme="majorHAnsi"/>
                <w:sz w:val="20"/>
                <w:szCs w:val="20"/>
                <w:lang w:val="et-EE"/>
              </w:rPr>
              <w:t>ii) väike ressursitootlikkus ning</w:t>
            </w:r>
            <w:r>
              <w:rPr>
                <w:lang w:val="et-EE"/>
              </w:rPr>
              <w:br/>
            </w:r>
            <w:r>
              <w:rPr>
                <w:rFonts w:asciiTheme="majorHAnsi" w:hAnsiTheme="majorHAnsi"/>
                <w:sz w:val="20"/>
                <w:szCs w:val="20"/>
                <w:lang w:val="et-EE"/>
              </w:rPr>
              <w:t>iii) suur kodumaine materjalitarbimine ja jäätmeteke pärsivad konkurentsivõimet.</w:t>
            </w:r>
          </w:p>
          <w:p w14:paraId="68D6C84B" w14:textId="77777777" w:rsidR="00177BAF" w:rsidRDefault="00177BAF" w:rsidP="00177BAF">
            <w:pPr>
              <w:spacing w:line="240" w:lineRule="auto"/>
              <w:jc w:val="both"/>
              <w:rPr>
                <w:lang w:val="et-EE"/>
              </w:rPr>
            </w:pPr>
            <w:r>
              <w:rPr>
                <w:rFonts w:asciiTheme="majorHAnsi" w:hAnsiTheme="majorHAnsi"/>
                <w:sz w:val="20"/>
                <w:szCs w:val="20"/>
                <w:lang w:val="et-EE"/>
              </w:rPr>
              <w:t>Riiklik energia- ja kliimakava aastani 2030 käsitleb vajadust vältida ja vähendada jäätmeteket ning töötada välja keskkonnahoidliku tehnoloogia investeerimisprogramm. Sekkumiste aluseks on eesmärk minna 2050. aastaks üle ressursitõhusale kliimaneutraalsele ringmajandusele (nagu on sätestatud lisas D) ning ELi uus ringmajanduse tegevuskava ja tööstusstrateegia.</w:t>
            </w:r>
          </w:p>
          <w:p w14:paraId="12CEE441" w14:textId="53CADC30" w:rsidR="00177BAF" w:rsidRDefault="00177BAF" w:rsidP="00177BAF">
            <w:pPr>
              <w:spacing w:line="240" w:lineRule="auto"/>
              <w:jc w:val="both"/>
              <w:rPr>
                <w:rFonts w:asciiTheme="majorHAnsi" w:hAnsiTheme="majorHAnsi"/>
                <w:sz w:val="20"/>
                <w:szCs w:val="20"/>
                <w:lang w:val="et-EE"/>
              </w:rPr>
            </w:pPr>
            <w:r>
              <w:rPr>
                <w:rFonts w:asciiTheme="majorHAnsi" w:hAnsiTheme="majorHAnsi"/>
                <w:sz w:val="20"/>
                <w:szCs w:val="20"/>
                <w:lang w:val="et-EE"/>
              </w:rPr>
              <w:t>Eesti peab märgatavalt parandama ressursitootlikkust (0,64 €/kg, EL 2,33 €/kg). Ringmajandusele üleminekuks on vaja põhjalikke muudatusi, eelkõige ressursside kasutamise ahela esimestes etappides, et jätkata ressursitõhususe parandamist ja rakendada jäätmekäitluses täielikku ringmajandusele üleminekut. Peamised valdkonnad on ringmajanduspõhised tootmis- ja tarbimismudelid, ökodisaini edendamine ning ettevõtjate energia- ja ressursitõhususe suurendamine. Meil on juba eelmise perioodi hindamistulemused, kogemused ja uuringud ressursitõhususe ja jäätmekäitluse meetmetes. Eesmärk on jõuda 2035. aastaks juurdunud ringmajandusel põhineva ettevõtlusmudelini.</w:t>
            </w:r>
          </w:p>
          <w:p w14:paraId="26174085" w14:textId="77777777" w:rsidR="00177BAF" w:rsidRDefault="00177BAF" w:rsidP="00177BA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Jäätmekäitlusse sekkumised põhinevad riigi jäätmekava ja jäätmete raamdirektiivi eesmärkidel. Jäätmetekke ja pakendamise vähendamine toob kaasa kulude ja keskkonnamõju vähenemise kogu tooteahelas. Mis puudutab olmejäätmete ringlussevõtu sihtarve, siis Eesti on kaugele maha jäänud: 2020. a võeti Eestis ringlusse 29% jäätmetest (eesmärk on 2025. aastaks 55%). Selleks tuleb arendada tõhusat ja tulemuslikku jäätmekäitlust, sh kõrget liigiti kogumise määra ja sobivate ringlussevõtu võimsuste olemasolu.</w:t>
            </w:r>
          </w:p>
        </w:tc>
      </w:tr>
      <w:tr w:rsidR="00177BAF" w14:paraId="3BD3BCBA"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247D8B9B" w14:textId="77777777" w:rsidR="00177BAF" w:rsidRDefault="00177BAF" w:rsidP="00177BAF">
            <w:pPr>
              <w:rPr>
                <w:rFonts w:ascii="Cambria" w:eastAsia="Times New Roman" w:hAnsi="Cambria" w:cstheme="minorBidi"/>
                <w:b/>
                <w:bCs/>
                <w:sz w:val="20"/>
                <w:szCs w:val="20"/>
                <w:lang w:val="et-EE"/>
              </w:rPr>
            </w:pPr>
            <w:r>
              <w:rPr>
                <w:rFonts w:ascii="Cambria" w:eastAsia="Times New Roman" w:hAnsi="Cambria" w:cstheme="minorBidi"/>
                <w:b/>
                <w:bCs/>
                <w:sz w:val="20"/>
                <w:szCs w:val="20"/>
                <w:lang w:val="et-EE"/>
              </w:rPr>
              <w:t>Rohelisem Eesti</w:t>
            </w:r>
            <w:r>
              <w:rPr>
                <w:rFonts w:ascii="Cambria" w:eastAsia="Times New Roman" w:hAnsi="Cambria" w:cstheme="minorBidi"/>
                <w:b/>
                <w:bCs/>
                <w:sz w:val="20"/>
                <w:szCs w:val="20"/>
                <w:lang w:val="et-EE"/>
              </w:rPr>
              <w:br/>
              <w:t>(PO2)</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7F6170AD" w14:textId="77777777" w:rsidR="00177BAF" w:rsidRDefault="00177BAF" w:rsidP="00177BAF">
            <w:pPr>
              <w:spacing w:line="240" w:lineRule="auto"/>
              <w:rPr>
                <w:rFonts w:eastAsia="Calibri"/>
                <w:lang w:val="et-EE"/>
              </w:rPr>
            </w:pPr>
            <w:r>
              <w:rPr>
                <w:rFonts w:ascii="Cambria" w:eastAsia="Times New Roman" w:hAnsi="Cambria" w:cstheme="minorBidi"/>
                <w:color w:val="2B579A"/>
                <w:sz w:val="20"/>
                <w:szCs w:val="20"/>
                <w:lang w:val="et-EE"/>
              </w:rPr>
              <w:t>(</w:t>
            </w:r>
            <w:r>
              <w:rPr>
                <w:rFonts w:asciiTheme="majorHAnsi" w:hAnsiTheme="majorHAnsi"/>
                <w:sz w:val="20"/>
                <w:szCs w:val="20"/>
                <w:lang w:val="et-EE"/>
              </w:rPr>
              <w:t>viii) säästva mitmeliigilise linnalise liikumiskeskkonna edendamine osana üleminekust CO</w:t>
            </w:r>
            <w:r>
              <w:rPr>
                <w:rFonts w:asciiTheme="majorHAnsi" w:hAnsiTheme="majorHAnsi"/>
                <w:sz w:val="20"/>
                <w:szCs w:val="20"/>
                <w:vertAlign w:val="subscript"/>
                <w:lang w:val="et-EE"/>
              </w:rPr>
              <w:t>2</w:t>
            </w:r>
            <w:r>
              <w:rPr>
                <w:rFonts w:asciiTheme="majorHAnsi" w:hAnsiTheme="majorHAnsi"/>
                <w:sz w:val="20"/>
                <w:szCs w:val="20"/>
                <w:lang w:val="et-EE"/>
              </w:rPr>
              <w:t>-neutraalsele majandusele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582CA5F7" w14:textId="77777777" w:rsidR="00177BAF" w:rsidRDefault="00177BAF" w:rsidP="00177BAF">
            <w:pPr>
              <w:spacing w:line="240" w:lineRule="auto"/>
              <w:jc w:val="both"/>
              <w:rPr>
                <w:rFonts w:asciiTheme="majorHAnsi" w:hAnsiTheme="majorHAnsi"/>
                <w:sz w:val="20"/>
                <w:szCs w:val="20"/>
                <w:lang w:val="et-EE"/>
              </w:rPr>
            </w:pPr>
            <w:r>
              <w:rPr>
                <w:rFonts w:asciiTheme="majorHAnsi" w:hAnsiTheme="majorHAnsi"/>
                <w:sz w:val="20"/>
                <w:szCs w:val="20"/>
                <w:lang w:val="et-EE"/>
              </w:rPr>
              <w:t>Eesti elanikkond on koondunud linnapiirkondadesse. See põhjustab probleeme seoses juurdepääsetavuse, liiklusummikute ja heidetega. Igapäevaste pendelrändajate arv avaldab suurt survet olemasolevale taristule ning suurendab vajadust arendada edasi inimmõõtmelist ja kestlikku linnatranspordisüsteemi. Kavandatud meetmed on suunatud järgmiste oluliste probleemide lahendamisele:</w:t>
            </w:r>
          </w:p>
          <w:p w14:paraId="43E7DE28" w14:textId="77777777" w:rsidR="00177BAF" w:rsidRDefault="00177BAF" w:rsidP="00177BAF">
            <w:pPr>
              <w:pStyle w:val="Loendilik"/>
              <w:numPr>
                <w:ilvl w:val="0"/>
                <w:numId w:val="55"/>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sõiduaja ja -kulu suurenemine;</w:t>
            </w:r>
          </w:p>
          <w:p w14:paraId="31426DD0" w14:textId="77777777" w:rsidR="00177BAF" w:rsidRDefault="00177BAF" w:rsidP="00177BAF">
            <w:pPr>
              <w:pStyle w:val="Loendilik"/>
              <w:numPr>
                <w:ilvl w:val="0"/>
                <w:numId w:val="55"/>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suurenev sõltuvus isiklikust autost ja sellest tulenev ebavõrdsus;</w:t>
            </w:r>
          </w:p>
          <w:p w14:paraId="5C7B90C3" w14:textId="77777777" w:rsidR="00177BAF" w:rsidRDefault="00177BAF" w:rsidP="00177BAF">
            <w:pPr>
              <w:pStyle w:val="Loendilik"/>
              <w:numPr>
                <w:ilvl w:val="0"/>
                <w:numId w:val="55"/>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säästlike liikumisviiside osakaalu vähenemine (ebaatraktiivsed tänavad, laste iseseisva liikumise vähenemine, killustatud ühistransporditeenused);</w:t>
            </w:r>
          </w:p>
          <w:p w14:paraId="0B6D7EA1" w14:textId="77777777" w:rsidR="00177BAF" w:rsidRDefault="00177BAF" w:rsidP="00177BAF">
            <w:pPr>
              <w:pStyle w:val="Loendilik"/>
              <w:numPr>
                <w:ilvl w:val="0"/>
                <w:numId w:val="55"/>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transpordiga seotud energiatarbimise ja CO</w:t>
            </w:r>
            <w:r>
              <w:rPr>
                <w:rFonts w:asciiTheme="majorHAnsi" w:hAnsiTheme="majorHAnsi"/>
                <w:sz w:val="20"/>
                <w:szCs w:val="20"/>
                <w:vertAlign w:val="subscript"/>
                <w:lang w:val="et-EE"/>
              </w:rPr>
              <w:t>2</w:t>
            </w:r>
            <w:r>
              <w:rPr>
                <w:rFonts w:asciiTheme="majorHAnsi" w:hAnsiTheme="majorHAnsi"/>
                <w:sz w:val="20"/>
                <w:szCs w:val="20"/>
                <w:lang w:val="et-EE"/>
              </w:rPr>
              <w:t xml:space="preserve"> heite suurenemine;</w:t>
            </w:r>
          </w:p>
          <w:p w14:paraId="029FAEA6" w14:textId="77777777" w:rsidR="00177BAF" w:rsidRDefault="00177BAF" w:rsidP="00177BAF">
            <w:pPr>
              <w:pStyle w:val="Loendilik"/>
              <w:numPr>
                <w:ilvl w:val="0"/>
                <w:numId w:val="55"/>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kasvav negatiivne mõju tervisele;</w:t>
            </w:r>
          </w:p>
          <w:p w14:paraId="42FBC6B5" w14:textId="77777777" w:rsidR="00177BAF" w:rsidRDefault="00177BAF" w:rsidP="00177BAF">
            <w:pPr>
              <w:pStyle w:val="Loendilik"/>
              <w:numPr>
                <w:ilvl w:val="0"/>
                <w:numId w:val="55"/>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maakasutust ja transpordi planeerimist ei ole piisavalt integreeritud.</w:t>
            </w:r>
          </w:p>
          <w:p w14:paraId="5002F4A2" w14:textId="77777777" w:rsidR="00177BAF" w:rsidRDefault="00177BAF" w:rsidP="00177BAF">
            <w:pPr>
              <w:spacing w:before="0" w:line="240" w:lineRule="auto"/>
              <w:jc w:val="both"/>
              <w:rPr>
                <w:rFonts w:asciiTheme="majorHAnsi" w:hAnsiTheme="majorHAnsi"/>
                <w:sz w:val="20"/>
                <w:szCs w:val="20"/>
                <w:lang w:val="et-EE"/>
              </w:rPr>
            </w:pPr>
            <w:r>
              <w:rPr>
                <w:rFonts w:asciiTheme="majorHAnsi" w:hAnsiTheme="majorHAnsi"/>
                <w:sz w:val="20"/>
                <w:szCs w:val="20"/>
                <w:lang w:val="et-EE"/>
              </w:rPr>
              <w:t xml:space="preserve">Suurimat mõju on võimalik saavutada Tallinna, Tartu ja Pärnu linnapiirkondades. Tallinna piirkonnas elab pool Eesti elanikkonnast ning seal on suurim transpordikoormus ja kõige </w:t>
            </w:r>
            <w:r>
              <w:rPr>
                <w:rFonts w:asciiTheme="majorHAnsi" w:hAnsiTheme="majorHAnsi"/>
                <w:sz w:val="20"/>
                <w:szCs w:val="20"/>
                <w:lang w:val="et-EE"/>
              </w:rPr>
              <w:lastRenderedPageBreak/>
              <w:t>ulatuslikum pendelrändeliiklus. Pool Eesti CO</w:t>
            </w:r>
            <w:r>
              <w:rPr>
                <w:rFonts w:asciiTheme="majorHAnsi" w:hAnsiTheme="majorHAnsi"/>
                <w:sz w:val="20"/>
                <w:szCs w:val="20"/>
                <w:vertAlign w:val="subscript"/>
                <w:lang w:val="et-EE"/>
              </w:rPr>
              <w:t>2</w:t>
            </w:r>
            <w:r>
              <w:rPr>
                <w:rFonts w:asciiTheme="majorHAnsi" w:hAnsiTheme="majorHAnsi"/>
                <w:sz w:val="20"/>
                <w:szCs w:val="20"/>
                <w:lang w:val="et-EE"/>
              </w:rPr>
              <w:t xml:space="preserve"> heitest tuleb Tallinna piirkonnast – 1 400 000 t CO</w:t>
            </w:r>
            <w:r>
              <w:rPr>
                <w:rFonts w:asciiTheme="majorHAnsi" w:hAnsiTheme="majorHAnsi"/>
                <w:sz w:val="20"/>
                <w:szCs w:val="20"/>
                <w:vertAlign w:val="subscript"/>
                <w:lang w:val="et-EE"/>
              </w:rPr>
              <w:t>2</w:t>
            </w:r>
            <w:r>
              <w:rPr>
                <w:rFonts w:asciiTheme="majorHAnsi" w:hAnsiTheme="majorHAnsi"/>
                <w:sz w:val="20"/>
                <w:szCs w:val="20"/>
                <w:lang w:val="et-EE"/>
              </w:rPr>
              <w:t xml:space="preserve"> heidet aastas (eesmärk 2030. aastaks 930 000 t).</w:t>
            </w:r>
          </w:p>
          <w:p w14:paraId="1C6FC465" w14:textId="77777777" w:rsidR="00177BAF" w:rsidRDefault="00177BAF" w:rsidP="00177BAF">
            <w:pPr>
              <w:spacing w:before="0" w:line="240" w:lineRule="auto"/>
              <w:jc w:val="both"/>
              <w:rPr>
                <w:rFonts w:asciiTheme="majorHAnsi" w:eastAsia="Times New Roman" w:hAnsiTheme="majorHAnsi" w:cstheme="minorBidi"/>
                <w:sz w:val="20"/>
                <w:szCs w:val="20"/>
                <w:lang w:val="et-EE"/>
              </w:rPr>
            </w:pPr>
            <w:r>
              <w:rPr>
                <w:rFonts w:asciiTheme="majorHAnsi" w:hAnsiTheme="majorHAnsi"/>
                <w:sz w:val="20"/>
                <w:szCs w:val="20"/>
                <w:lang w:val="et-EE"/>
              </w:rPr>
              <w:t>Tallinna, Tartu ja Pärnu piirkonnas ei ole jalgratta kasutamine igapäevase liikumisviisina kaugeltki oma potentsiaali saavutanud. Jalgrattateede pikkus ja võrkude terviklikkus nendes linnades on ebapiisav, jalgrattamarsruudid ei ole sageli omavahel ühendatud ning on sagedaste katkestustega või ohtlikud, samuti on puudulikud hoiustamis- ja parkimisvõimalused.</w:t>
            </w:r>
          </w:p>
          <w:p w14:paraId="06CE0C7E" w14:textId="77777777" w:rsidR="00177BAF" w:rsidRDefault="00177BAF" w:rsidP="00177BAF">
            <w:pPr>
              <w:spacing w:before="0" w:line="240" w:lineRule="auto"/>
              <w:jc w:val="both"/>
              <w:rPr>
                <w:rFonts w:asciiTheme="majorHAnsi" w:hAnsiTheme="majorHAnsi"/>
                <w:sz w:val="20"/>
                <w:szCs w:val="20"/>
                <w:lang w:val="et-EE"/>
              </w:rPr>
            </w:pPr>
            <w:r>
              <w:rPr>
                <w:rFonts w:asciiTheme="majorHAnsi" w:hAnsiTheme="majorHAnsi"/>
                <w:sz w:val="20"/>
                <w:szCs w:val="20"/>
                <w:lang w:val="et-EE"/>
              </w:rPr>
              <w:t>Nendes piirkondades tuleb rohkem tähelepanu pöörata ka ühistranspordi tõhususele ja kiirusele, võrgustiku ja teenuse terviklikkusele ning konkurentsivõimele seoses eraautodega. See rõhutab vajadust arendada mitmeliigilisi liikuvuse sõlmpunkte, mis soodustaksid erinevate liikumisviiside kombineerimist.</w:t>
            </w:r>
          </w:p>
          <w:p w14:paraId="29C20149" w14:textId="77777777" w:rsidR="00177BAF" w:rsidRDefault="00177BAF" w:rsidP="00177BAF">
            <w:pPr>
              <w:spacing w:before="0" w:line="240" w:lineRule="auto"/>
              <w:jc w:val="both"/>
              <w:rPr>
                <w:rFonts w:asciiTheme="majorHAnsi" w:eastAsia="Times New Roman" w:hAnsiTheme="majorHAnsi" w:cstheme="minorBidi"/>
                <w:sz w:val="20"/>
                <w:szCs w:val="20"/>
                <w:lang w:val="et-EE"/>
              </w:rPr>
            </w:pPr>
            <w:r>
              <w:rPr>
                <w:rFonts w:asciiTheme="majorHAnsi" w:hAnsiTheme="majorHAnsi"/>
                <w:sz w:val="20"/>
                <w:szCs w:val="20"/>
                <w:lang w:val="et-EE"/>
              </w:rPr>
              <w:t>Tallinna piirkonnas on väga oluline arendada uusi trammiühendusi, mis on väärtuslik suure läbilaskevõimega ja keskkonnasäästlik ühistranspordiliik.</w:t>
            </w:r>
          </w:p>
          <w:p w14:paraId="12B81A40" w14:textId="77777777" w:rsidR="00177BAF" w:rsidRDefault="00177BAF" w:rsidP="00177BAF">
            <w:pPr>
              <w:spacing w:line="240" w:lineRule="auto"/>
              <w:jc w:val="both"/>
              <w:rPr>
                <w:rFonts w:ascii="Cambria" w:eastAsia="Times New Roman" w:hAnsi="Cambria" w:cstheme="minorBidi"/>
                <w:sz w:val="20"/>
                <w:szCs w:val="20"/>
                <w:lang w:val="et-EE"/>
              </w:rPr>
            </w:pPr>
            <w:r>
              <w:rPr>
                <w:rFonts w:asciiTheme="majorHAnsi" w:hAnsiTheme="majorHAnsi"/>
                <w:sz w:val="20"/>
                <w:szCs w:val="20"/>
                <w:lang w:val="et-EE"/>
              </w:rPr>
              <w:t>Kavandatud meetmed on kooskõlas riikliku transpordi ja liikuvuse arengukavaga 2021–2035.</w:t>
            </w:r>
          </w:p>
        </w:tc>
      </w:tr>
      <w:tr w:rsidR="00177BAF" w:rsidRPr="008E5974" w14:paraId="408C0EAA"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44FBFD3E" w14:textId="77777777" w:rsidR="00177BAF" w:rsidRDefault="00177BAF" w:rsidP="00177BAF">
            <w:pPr>
              <w:rPr>
                <w:rFonts w:ascii="Cambria" w:eastAsia="Times New Roman" w:hAnsi="Cambria" w:cstheme="minorBidi"/>
                <w:b/>
                <w:bCs/>
                <w:color w:val="000000" w:themeColor="text1"/>
                <w:sz w:val="20"/>
                <w:szCs w:val="20"/>
                <w:lang w:val="et-EE"/>
              </w:rPr>
            </w:pPr>
            <w:r>
              <w:rPr>
                <w:rFonts w:ascii="Cambria" w:eastAsia="Times New Roman" w:hAnsi="Cambria" w:cstheme="minorBidi"/>
                <w:b/>
                <w:bCs/>
                <w:color w:val="000000" w:themeColor="text1"/>
                <w:sz w:val="20"/>
                <w:szCs w:val="20"/>
                <w:lang w:val="et-EE"/>
              </w:rPr>
              <w:lastRenderedPageBreak/>
              <w:t>Ühendatum Eesti</w:t>
            </w:r>
            <w:r>
              <w:rPr>
                <w:rFonts w:ascii="Cambria" w:eastAsia="Times New Roman" w:hAnsi="Cambria" w:cstheme="minorBidi"/>
                <w:b/>
                <w:bCs/>
                <w:color w:val="000000" w:themeColor="text1"/>
                <w:sz w:val="20"/>
                <w:szCs w:val="20"/>
                <w:lang w:val="et-EE"/>
              </w:rPr>
              <w:br/>
              <w:t>(PO3)</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122F0CEA" w14:textId="77777777" w:rsidR="00177BAF" w:rsidRDefault="00177BAF" w:rsidP="00177BAF">
            <w:pPr>
              <w:spacing w:line="240" w:lineRule="auto"/>
              <w:rPr>
                <w:rFonts w:eastAsia="Calibri"/>
                <w:color w:val="000000" w:themeColor="text1"/>
                <w:lang w:val="et-EE"/>
              </w:rPr>
            </w:pPr>
            <w:r>
              <w:rPr>
                <w:rFonts w:ascii="Cambria" w:eastAsia="Times New Roman" w:hAnsi="Cambria" w:cstheme="minorBidi"/>
                <w:iCs/>
                <w:color w:val="000000" w:themeColor="text1"/>
                <w:sz w:val="20"/>
                <w:szCs w:val="20"/>
                <w:lang w:val="et-EE"/>
              </w:rPr>
              <w:t>(</w:t>
            </w:r>
            <w:r>
              <w:rPr>
                <w:rFonts w:ascii="Cambria" w:eastAsia="Times New Roman" w:hAnsi="Cambria" w:cstheme="minorBidi"/>
                <w:color w:val="000000" w:themeColor="text1"/>
                <w:sz w:val="20"/>
                <w:szCs w:val="20"/>
                <w:lang w:val="et-EE"/>
              </w:rPr>
              <w:t>i)</w:t>
            </w:r>
            <w:r>
              <w:rPr>
                <w:rFonts w:ascii="Cambria" w:eastAsia="Cambria" w:hAnsi="Cambria" w:cs="Cambria"/>
                <w:color w:val="000000" w:themeColor="text1"/>
                <w:sz w:val="20"/>
                <w:szCs w:val="20"/>
                <w:lang w:val="et-EE"/>
              </w:rPr>
              <w:t xml:space="preserve"> kliimamuutuste suhtes vastupanuvõimelise, intelligentse, turvalise, kestliku ja mitmeliigilise üleeuroopalise transpordivõrgu (TEN-T) arendamine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320F3B3C" w14:textId="77777777" w:rsidR="00177BAF" w:rsidRDefault="00177BAF" w:rsidP="00177BAF">
            <w:pPr>
              <w:spacing w:after="0"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Hõredalt asustatud riigina sõltub Eesti toimivast transpordisüsteemist. Paraku on Eesti TEN-T põhivõrgu väljaehitamisel saavutanud vaid vähest edu. Transpordisektori investeerimisvajadused on suured. On vaja ajakohastada põhimaanteid, et need vastaksid määruse (EL) nr 1315/2013 nõuetele. Liiklusohutust tuleb suurendada, sest Eesti on maanteede ohutuse poolest alla ELi keskmise. Jalakäijate ja jalgratturite ohutust parandatakse kõnniteede ja tunnelite abil. Lisaks on vaja rohkem investeeringuid keskkonnaga seotud leevendusmeetmetesse. Kõik direktiivi 2014/94/EL kohased kohustused on täidetud, teede laadimistaristut täiustatakse pidevalt.</w:t>
            </w:r>
          </w:p>
          <w:p w14:paraId="0D60388E" w14:textId="77777777" w:rsidR="00177BAF" w:rsidRDefault="00177BAF" w:rsidP="00177BAF">
            <w:pPr>
              <w:spacing w:after="0"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Eesti sisetranspordi väliskulud kokku on hinnanguliselt 1,5 miljardit eurot aastas, mis vastab 5,3%-le Eesti SKPst, millest 51% moodustavad keskkonnakulud (ELi keskmine on 44%). Uues transpordi ja liikuvuse arengukavas 2021–2035 võetakse arvesse keskkonnamõju ning keskendutakse säästva liikuvuse ja selle taristu arendamisele.</w:t>
            </w:r>
          </w:p>
          <w:p w14:paraId="3F664533" w14:textId="5614ACE6" w:rsidR="00177BAF" w:rsidRDefault="00177BAF" w:rsidP="00177BAF">
            <w:pPr>
              <w:spacing w:after="0"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 xml:space="preserve">Pidades silmas 2020. aasta Euroopa poolaasta riigiaruannet, on kavandatud raudteemeede, mis keskendub säästva transpordi arendamisele: raudteede elektrifitseerimine, kurvide õgvendamine, mis peaks tulevikus suurendama rongide kiirust, keskonnasäästlikkust ja rongireisijate arvu. </w:t>
            </w:r>
            <w:commentRangeStart w:id="78"/>
            <w:del w:id="79" w:author="Kaisa Tähe - RAM" w:date="2025-10-01T08:50:00Z" w16du:dateUtc="2025-10-01T05:50:00Z">
              <w:r w:rsidDel="00841422">
                <w:rPr>
                  <w:rFonts w:ascii="Cambria" w:eastAsia="Cambria" w:hAnsi="Cambria" w:cs="Cambria"/>
                  <w:color w:val="000000" w:themeColor="text1"/>
                  <w:sz w:val="20"/>
                  <w:szCs w:val="20"/>
                  <w:lang w:val="et-EE"/>
                </w:rPr>
                <w:delText xml:space="preserve">Rail Balticu tõhususe maksimeerimiseks ning sünergia tagamiseks Euroopa ühendamise rahastu ja Ühtekuuluvusfondi vahel ehitatakse Rail Balticu kohalikud peatused Tallinna ja Ikla vahele ning vähemalt üks rahvusvaheline reisiterminal. </w:delText>
              </w:r>
            </w:del>
            <w:commentRangeEnd w:id="78"/>
            <w:r w:rsidR="00841422">
              <w:rPr>
                <w:rStyle w:val="Kommentaariviide"/>
                <w:rFonts w:ascii="Cambria" w:eastAsia="Cambria" w:hAnsi="Cambria" w:cs="Cambria"/>
                <w:color w:val="000000" w:themeColor="text1"/>
                <w:sz w:val="20"/>
                <w:szCs w:val="20"/>
                <w:lang w:val="et-EE"/>
              </w:rPr>
              <w:commentReference w:id="78"/>
            </w:r>
            <w:r>
              <w:rPr>
                <w:rFonts w:ascii="Cambria" w:eastAsia="Cambria" w:hAnsi="Cambria" w:cs="Cambria"/>
                <w:color w:val="000000" w:themeColor="text1"/>
                <w:sz w:val="20"/>
                <w:szCs w:val="20"/>
                <w:lang w:val="et-EE"/>
              </w:rPr>
              <w:t>Kavandatud meetmed aitavad kaasa ELi säästva ja aruka liikuvuse strateegia eesmärkide saavutamisele.</w:t>
            </w:r>
          </w:p>
          <w:p w14:paraId="51799669" w14:textId="77777777" w:rsidR="00177BAF" w:rsidRDefault="00177BAF" w:rsidP="00177BAF">
            <w:pPr>
              <w:spacing w:after="0"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Selleks et kiirem andmeside võimaldaks intelligentsete transpordisüsteemide sektoril arendada, luua ja katsetada uusi juhtimis-, teabe- ning liikuvusteenuseid, peab digitaalne taristu saama liikuvusteenuse ja -taristu osaks.</w:t>
            </w:r>
          </w:p>
        </w:tc>
      </w:tr>
      <w:tr w:rsidR="00177BAF" w14:paraId="759F483B"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581B6566" w14:textId="77777777" w:rsidR="00177BAF" w:rsidRDefault="00177BAF" w:rsidP="00177BAF">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lastRenderedPageBreak/>
              <w:t>Ühendatum Eesti</w:t>
            </w:r>
            <w:r>
              <w:rPr>
                <w:rFonts w:ascii="Cambria" w:eastAsia="Times New Roman" w:hAnsi="Cambria" w:cstheme="minorBidi"/>
                <w:b/>
                <w:bCs/>
                <w:color w:val="000000" w:themeColor="text1"/>
                <w:sz w:val="20"/>
                <w:szCs w:val="20"/>
                <w:lang w:val="et-EE"/>
              </w:rPr>
              <w:br/>
              <w:t>(PO3)</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2E0DEB7F" w14:textId="77777777" w:rsidR="00177BAF" w:rsidRDefault="00177BAF" w:rsidP="00177BAF">
            <w:pPr>
              <w:spacing w:line="240" w:lineRule="auto"/>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(ii) säästva, kliimamuutuste suhtes vastupanuvõimelise, intelligentse ja mitmeliigilise riigi, piirkondliku ja kohaliku tasandi liikuvuse arendamine ja edendamine, sealhulgas TEN-T võrgule juurdepääsu ja piiriülese liikuvuse parandamine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67104120" w14:textId="77777777" w:rsidR="00177BAF" w:rsidRDefault="00177BAF" w:rsidP="00177BA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Regionaalarengu edendamiseks on vaja leida lahendus liiklusohtlikele teelõikudele, mis takistavad igapäevast jalgsi ja jalgrattaga liikumist. Meede aitab luua ohutuid ja säästvaid liikuvusvõrgustikke, toetades jalgratta- ja/või jalgteede arendamist väljaspool suurimaid linnapiirkondi (Tallinn, Tartu ja Pärnu). Jalgratta- ja/või jalgteede ehitamine koos sellega kaasneva toetava taristuga (nt valgustus, rattaparkimiskohad, pingid) peaks tagama parema ja kestlikuma juurdepääsu teenustele, ühistranspordile (sh Rail Balticu kohalikele peatustele) ja töökohtadele. Sellistel paremini välja arendatud jalgratta- ja/või jalgteede võrgustikel on potentsiaal märkimisväärselt suurendada ka ühistranspordi, sh raudtee, kasutamist ja kestlikkust tervikuna ning vähendada sõltuvust eraautodest, panustades sellega kasvuhoonegaaside heidete vähendamisse. Eeldatakse, et investeeringud soodustavad kliimamuutuste vähendamist.</w:t>
            </w:r>
          </w:p>
        </w:tc>
      </w:tr>
      <w:tr w:rsidR="00611154" w14:paraId="4A303BD8" w14:textId="77777777" w:rsidTr="365328B4">
        <w:trPr>
          <w:trHeight w:val="300"/>
          <w:ins w:id="80" w:author="Kaisa Tähe - RAM" w:date="2025-07-18T13:49:00Z"/>
        </w:trPr>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0EE61928" w14:textId="20DAF406" w:rsidR="00611154" w:rsidRDefault="00F12B24" w:rsidP="00177BAF">
            <w:pPr>
              <w:rPr>
                <w:ins w:id="81" w:author="Kaisa Tähe - RAM" w:date="2025-07-18T13:49:00Z" w16du:dateUtc="2025-07-18T10:49:00Z"/>
                <w:rFonts w:ascii="Cambria" w:eastAsia="Times New Roman" w:hAnsi="Cambria" w:cstheme="minorBidi"/>
                <w:b/>
                <w:bCs/>
                <w:color w:val="000000" w:themeColor="text1"/>
                <w:sz w:val="20"/>
                <w:szCs w:val="20"/>
                <w:lang w:val="et-EE"/>
              </w:rPr>
            </w:pPr>
            <w:ins w:id="82" w:author="Kaisa Tähe - RAM" w:date="2025-07-18T13:49:00Z" w16du:dateUtc="2025-07-18T10:49:00Z">
              <w:r>
                <w:rPr>
                  <w:rFonts w:ascii="Cambria" w:eastAsia="Times New Roman" w:hAnsi="Cambria" w:cstheme="minorBidi"/>
                  <w:b/>
                  <w:bCs/>
                  <w:color w:val="000000" w:themeColor="text1"/>
                  <w:sz w:val="20"/>
                  <w:szCs w:val="20"/>
                  <w:lang w:val="et-EE"/>
                </w:rPr>
                <w:t xml:space="preserve">Ühendatum Eesti (PO3) </w:t>
              </w:r>
            </w:ins>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2C5FBBC5" w14:textId="0B0025AF" w:rsidR="00611154" w:rsidRDefault="263BA6B8" w:rsidP="00177BAF">
            <w:pPr>
              <w:spacing w:line="240" w:lineRule="auto"/>
              <w:rPr>
                <w:ins w:id="83" w:author="Kaisa Tähe - RAM" w:date="2025-07-18T13:49:00Z" w16du:dateUtc="2025-07-18T10:49:00Z"/>
                <w:rFonts w:ascii="Cambria" w:eastAsia="Cambria" w:hAnsi="Cambria" w:cs="Cambria"/>
                <w:color w:val="000000" w:themeColor="text1"/>
                <w:sz w:val="20"/>
                <w:szCs w:val="20"/>
                <w:lang w:val="et-EE"/>
              </w:rPr>
            </w:pPr>
            <w:ins w:id="84" w:author="Kaisa Tähe - RAM" w:date="2025-07-18T13:49:00Z">
              <w:r w:rsidRPr="4637A121">
                <w:rPr>
                  <w:rFonts w:ascii="Cambria" w:eastAsia="Cambria" w:hAnsi="Cambria" w:cs="Cambria"/>
                  <w:color w:val="000000" w:themeColor="text1"/>
                  <w:sz w:val="20"/>
                  <w:szCs w:val="20"/>
                  <w:lang w:val="et-EE"/>
                </w:rPr>
                <w:t xml:space="preserve">(iii) </w:t>
              </w:r>
            </w:ins>
            <w:ins w:id="85" w:author="Kaisa Tähe - RAM" w:date="2025-09-23T11:49:00Z" w16du:dateUtc="2025-09-23T08:49:00Z">
              <w:r w:rsidR="006E704A" w:rsidRPr="006E704A">
                <w:rPr>
                  <w:rFonts w:ascii="Cambria" w:eastAsia="Cambria" w:hAnsi="Cambria" w:cs="Cambria"/>
                  <w:color w:val="000000" w:themeColor="text1"/>
                  <w:sz w:val="20"/>
                  <w:szCs w:val="20"/>
                  <w:lang w:val="et-EE"/>
                </w:rPr>
                <w:t>kaitsetaristu arendamine, seades esikohale kahesuguse kasutuse, sealhulgas sõjaväelise liikuvuse edendamiseks liidus, ning tsiviilvalmisoleku suurendamine</w:t>
              </w:r>
            </w:ins>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50DE3888" w14:textId="5C84A228" w:rsidR="00D71A8A" w:rsidRPr="000424B8" w:rsidRDefault="00D71A8A" w:rsidP="0030778F">
            <w:pPr>
              <w:spacing w:line="240" w:lineRule="auto"/>
              <w:jc w:val="both"/>
              <w:rPr>
                <w:ins w:id="86" w:author="Kaisa Tähe - RAM" w:date="2025-09-29T15:31:00Z" w16du:dateUtc="2025-09-29T12:31:00Z"/>
                <w:rFonts w:asciiTheme="majorHAnsi" w:eastAsia="Times New Roman" w:hAnsiTheme="majorHAnsi"/>
                <w:sz w:val="20"/>
                <w:szCs w:val="20"/>
                <w:lang w:val="et-EE" w:eastAsia="et-EE"/>
              </w:rPr>
            </w:pPr>
            <w:ins w:id="87" w:author="Kaisa Tähe - RAM" w:date="2025-09-29T15:31:00Z">
              <w:r w:rsidRPr="000424B8">
                <w:rPr>
                  <w:rFonts w:asciiTheme="majorHAnsi" w:eastAsia="Times New Roman" w:hAnsiTheme="majorHAnsi"/>
                  <w:sz w:val="20"/>
                  <w:szCs w:val="20"/>
                  <w:lang w:val="et-EE" w:eastAsia="et-EE"/>
                </w:rPr>
                <w:t>Eesti julgeoleku ja tsiviilvalmiduse tugevdamine eeldab strateegiliste taristuinvesteeringute suunamist kahesuguse kasutusega objektidesse, mis teenivad nii kaitse- kui ka tsiviilvajadusi.</w:t>
              </w:r>
            </w:ins>
          </w:p>
          <w:p w14:paraId="1213299D" w14:textId="50B2128D" w:rsidR="0030778F" w:rsidRPr="00C012DC" w:rsidRDefault="0030778F" w:rsidP="0030778F">
            <w:pPr>
              <w:spacing w:line="240" w:lineRule="auto"/>
              <w:jc w:val="both"/>
              <w:rPr>
                <w:ins w:id="88" w:author="Kaisa Tähe - RAM" w:date="2025-07-18T13:49:00Z" w16du:dateUtc="2025-07-18T10:49:00Z"/>
                <w:rFonts w:asciiTheme="majorHAnsi" w:eastAsia="Times New Roman" w:hAnsiTheme="majorHAnsi"/>
                <w:sz w:val="20"/>
                <w:szCs w:val="20"/>
                <w:lang w:val="et-EE" w:eastAsia="et-EE"/>
              </w:rPr>
            </w:pPr>
            <w:ins w:id="89" w:author="Kaisa Tähe - RAM" w:date="2025-07-18T13:49:00Z" w16du:dateUtc="2025-07-18T10:49:00Z">
              <w:r w:rsidRPr="00C012DC">
                <w:rPr>
                  <w:rFonts w:asciiTheme="majorHAnsi" w:eastAsia="Times New Roman" w:hAnsiTheme="majorHAnsi"/>
                  <w:sz w:val="20"/>
                  <w:szCs w:val="20"/>
                  <w:lang w:val="et-EE" w:eastAsia="et-EE"/>
                </w:rPr>
                <w:t xml:space="preserve">Kriitilise taristu vastupanuvõime ning tsiviil- kui ka kaitsevaldkonna kestlikkuse tagamiseks tuleb nõuetekohaselt välja ehitada </w:t>
              </w:r>
              <w:commentRangeStart w:id="90"/>
              <w:r w:rsidRPr="00C012DC">
                <w:rPr>
                  <w:rFonts w:asciiTheme="majorHAnsi" w:eastAsia="Times New Roman" w:hAnsiTheme="majorHAnsi"/>
                  <w:sz w:val="20"/>
                  <w:szCs w:val="20"/>
                  <w:lang w:val="et-EE" w:eastAsia="et-EE"/>
                </w:rPr>
                <w:t>kahese kasutusega transporditaristu</w:t>
              </w:r>
            </w:ins>
            <w:commentRangeEnd w:id="90"/>
            <w:ins w:id="91" w:author="Kaisa Tähe - RAM" w:date="2025-09-23T11:59:00Z" w16du:dateUtc="2025-09-23T08:59:00Z">
              <w:r w:rsidR="00386F80" w:rsidRPr="00C012DC">
                <w:rPr>
                  <w:rStyle w:val="Kommentaariviide"/>
                  <w:rFonts w:asciiTheme="majorHAnsi" w:eastAsia="Times New Roman" w:hAnsiTheme="majorHAnsi"/>
                  <w:sz w:val="20"/>
                  <w:szCs w:val="20"/>
                  <w:lang w:val="et-EE" w:eastAsia="et-EE"/>
                </w:rPr>
                <w:commentReference w:id="90"/>
              </w:r>
            </w:ins>
            <w:ins w:id="92" w:author="Kaisa Tähe - RAM" w:date="2025-07-18T13:49:00Z" w16du:dateUtc="2025-07-18T10:49:00Z">
              <w:r w:rsidRPr="00C012DC">
                <w:rPr>
                  <w:rFonts w:asciiTheme="majorHAnsi" w:eastAsia="Times New Roman" w:hAnsiTheme="majorHAnsi"/>
                  <w:sz w:val="20"/>
                  <w:szCs w:val="20"/>
                  <w:lang w:val="et-EE" w:eastAsia="et-EE"/>
                </w:rPr>
                <w:t xml:space="preserve">. Riigiteed </w:t>
              </w:r>
            </w:ins>
            <w:ins w:id="93" w:author="Kaisa Tähe - RAM" w:date="2025-08-07T13:24:00Z" w16du:dateUtc="2025-08-07T10:24:00Z">
              <w:r w:rsidR="005D08AC">
                <w:rPr>
                  <w:rFonts w:asciiTheme="majorHAnsi" w:eastAsia="Times New Roman" w:hAnsiTheme="majorHAnsi"/>
                  <w:sz w:val="20"/>
                  <w:szCs w:val="20"/>
                  <w:lang w:val="et-EE" w:eastAsia="et-EE"/>
                </w:rPr>
                <w:t>on</w:t>
              </w:r>
            </w:ins>
            <w:ins w:id="94" w:author="Kaisa Tähe - RAM" w:date="2025-07-18T13:49:00Z" w16du:dateUtc="2025-07-18T10:49:00Z">
              <w:r w:rsidRPr="00C012DC">
                <w:rPr>
                  <w:rFonts w:asciiTheme="majorHAnsi" w:eastAsia="Times New Roman" w:hAnsiTheme="majorHAnsi"/>
                  <w:sz w:val="20"/>
                  <w:szCs w:val="20"/>
                  <w:lang w:val="et-EE" w:eastAsia="et-EE"/>
                </w:rPr>
                <w:t xml:space="preserve"> </w:t>
              </w:r>
            </w:ins>
            <w:ins w:id="95" w:author="Kaisa Tähe - RAM" w:date="2025-08-07T13:25:00Z" w16du:dateUtc="2025-08-07T10:25:00Z">
              <w:r w:rsidR="00E653A8">
                <w:rPr>
                  <w:rFonts w:asciiTheme="majorHAnsi" w:eastAsia="Times New Roman" w:hAnsiTheme="majorHAnsi"/>
                  <w:sz w:val="20"/>
                  <w:szCs w:val="20"/>
                  <w:lang w:val="et-EE" w:eastAsia="et-EE"/>
                </w:rPr>
                <w:t xml:space="preserve">koos </w:t>
              </w:r>
            </w:ins>
            <w:ins w:id="96" w:author="Kaisa Tähe - RAM" w:date="2025-07-18T13:49:00Z" w16du:dateUtc="2025-07-18T10:49:00Z">
              <w:r w:rsidRPr="00C012DC">
                <w:rPr>
                  <w:rFonts w:asciiTheme="majorHAnsi" w:eastAsia="Times New Roman" w:hAnsiTheme="majorHAnsi"/>
                  <w:sz w:val="20"/>
                  <w:szCs w:val="20"/>
                  <w:lang w:val="et-EE" w:eastAsia="et-EE"/>
                </w:rPr>
                <w:t>Rail Baltica raudtee</w:t>
              </w:r>
            </w:ins>
            <w:ins w:id="97" w:author="Kaisa Tähe - RAM" w:date="2025-08-07T13:24:00Z" w16du:dateUtc="2025-08-07T10:24:00Z">
              <w:r w:rsidR="00D52C06">
                <w:rPr>
                  <w:rFonts w:asciiTheme="majorHAnsi" w:eastAsia="Times New Roman" w:hAnsiTheme="majorHAnsi"/>
                  <w:sz w:val="20"/>
                  <w:szCs w:val="20"/>
                  <w:lang w:val="et-EE" w:eastAsia="et-EE"/>
                </w:rPr>
                <w:t>ga</w:t>
              </w:r>
            </w:ins>
            <w:ins w:id="98" w:author="Kaisa Tähe - RAM" w:date="2025-07-18T13:49:00Z" w16du:dateUtc="2025-07-18T10:49:00Z">
              <w:r w:rsidRPr="00C012DC">
                <w:rPr>
                  <w:rFonts w:asciiTheme="majorHAnsi" w:eastAsia="Times New Roman" w:hAnsiTheme="majorHAnsi"/>
                  <w:sz w:val="20"/>
                  <w:szCs w:val="20"/>
                  <w:lang w:val="et-EE" w:eastAsia="et-EE"/>
                </w:rPr>
                <w:t xml:space="preserve"> strateegiliselt vajalikud nii riigi julgeoleku, majandusliku konkurentsivõime kui ka laiemate ühenduvuse eesmärkide saavutamiseks. </w:t>
              </w:r>
            </w:ins>
            <w:ins w:id="99" w:author="Kaisa Tähe - RAM" w:date="2025-08-07T13:24:00Z" w16du:dateUtc="2025-08-07T10:24:00Z">
              <w:r w:rsidR="00D52C06">
                <w:rPr>
                  <w:rFonts w:asciiTheme="majorHAnsi" w:eastAsia="Times New Roman" w:hAnsiTheme="majorHAnsi"/>
                  <w:sz w:val="20"/>
                  <w:szCs w:val="20"/>
                  <w:lang w:val="et-EE" w:eastAsia="et-EE"/>
                </w:rPr>
                <w:t>T</w:t>
              </w:r>
            </w:ins>
            <w:ins w:id="100" w:author="Kaisa Tähe - RAM" w:date="2025-07-18T13:49:00Z" w16du:dateUtc="2025-07-18T10:49:00Z">
              <w:r w:rsidRPr="00C012DC">
                <w:rPr>
                  <w:rFonts w:asciiTheme="majorHAnsi" w:eastAsia="Times New Roman" w:hAnsiTheme="majorHAnsi"/>
                  <w:sz w:val="20"/>
                  <w:szCs w:val="20"/>
                  <w:lang w:val="et-EE" w:eastAsia="et-EE"/>
                </w:rPr>
                <w:t>rassid on osa üleeuroopalisest põhivõrgustikust (TEN-T), mille nõuetekohane väljaehitamine tagab kiire, ohutu ja tõrgeteta ühenduse Eesti ja teiste Euroopa riikide vahel.</w:t>
              </w:r>
            </w:ins>
          </w:p>
          <w:p w14:paraId="04301D0B" w14:textId="4D55C0DF" w:rsidR="0030778F" w:rsidRDefault="0030778F" w:rsidP="0030778F">
            <w:pPr>
              <w:spacing w:line="240" w:lineRule="auto"/>
              <w:jc w:val="both"/>
              <w:rPr>
                <w:ins w:id="101" w:author="Kaisa Tähe - RAM" w:date="2025-09-23T11:56:00Z" w16du:dateUtc="2025-09-23T08:56:00Z"/>
                <w:rFonts w:asciiTheme="majorHAnsi" w:eastAsia="Times New Roman" w:hAnsiTheme="majorHAnsi"/>
                <w:sz w:val="20"/>
                <w:szCs w:val="20"/>
                <w:lang w:val="et-EE" w:eastAsia="et-EE"/>
              </w:rPr>
            </w:pPr>
            <w:ins w:id="102" w:author="Kaisa Tähe - RAM" w:date="2025-07-18T13:49:00Z" w16du:dateUtc="2025-07-18T10:49:00Z">
              <w:r w:rsidRPr="00C012DC">
                <w:rPr>
                  <w:rFonts w:asciiTheme="majorHAnsi" w:eastAsia="Times New Roman" w:hAnsiTheme="majorHAnsi"/>
                  <w:sz w:val="20"/>
                  <w:szCs w:val="20"/>
                  <w:lang w:val="et-EE" w:eastAsia="et-EE"/>
                </w:rPr>
                <w:t>Lisaks tsiviilkasutusele on n</w:t>
              </w:r>
            </w:ins>
            <w:ins w:id="103" w:author="Kaisa Tähe - RAM" w:date="2025-09-29T15:36:00Z" w16du:dateUtc="2025-09-29T12:36:00Z">
              <w:r w:rsidR="00E90BCC">
                <w:rPr>
                  <w:rFonts w:asciiTheme="majorHAnsi" w:eastAsia="Times New Roman" w:hAnsiTheme="majorHAnsi"/>
                  <w:sz w:val="20"/>
                  <w:szCs w:val="20"/>
                  <w:lang w:val="et-EE" w:eastAsia="et-EE"/>
                </w:rPr>
                <w:t>eed</w:t>
              </w:r>
            </w:ins>
            <w:ins w:id="104" w:author="Kaisa Tähe - RAM" w:date="2025-07-18T13:49:00Z" w16du:dateUtc="2025-07-18T10:49:00Z">
              <w:r w:rsidRPr="00C012DC">
                <w:rPr>
                  <w:rFonts w:asciiTheme="majorHAnsi" w:eastAsia="Times New Roman" w:hAnsiTheme="majorHAnsi"/>
                  <w:sz w:val="20"/>
                  <w:szCs w:val="20"/>
                  <w:lang w:val="et-EE" w:eastAsia="et-EE"/>
                </w:rPr>
                <w:t xml:space="preserve"> trassid olulised ka sõjalise liikuvuse tagamiseks, toetades NATO ja EL-i kollektiivkaitse põhimõtteid. Teede ja raudteede vastavusse viimine sõjalise liikuvuse nõuetega võimaldab liitlaste rasketehnika ning strateegiliste kaupade kiiret ja turvalist liikumist, aga vajadusel ka suuremahulist elanike evakuatsiooni, tugevdades seeläbi Eesti kaitsevõimet ja piirkondlikku julgeolekut.</w:t>
              </w:r>
            </w:ins>
          </w:p>
          <w:p w14:paraId="6B045B16" w14:textId="080212A5" w:rsidR="002819F8" w:rsidRPr="002819F8" w:rsidRDefault="2C157126" w:rsidP="365328B4">
            <w:pPr>
              <w:spacing w:line="240" w:lineRule="auto"/>
              <w:jc w:val="both"/>
              <w:rPr>
                <w:ins w:id="105" w:author="Kaisa Tähe - RAM" w:date="2025-09-23T11:56:00Z"/>
                <w:rFonts w:asciiTheme="majorHAnsi" w:eastAsia="Times New Roman" w:hAnsiTheme="majorHAnsi"/>
                <w:sz w:val="20"/>
                <w:szCs w:val="20"/>
                <w:lang w:val="et-EE" w:eastAsia="et-EE"/>
              </w:rPr>
            </w:pPr>
            <w:ins w:id="106" w:author="Kaisa Tähe - RAM" w:date="2025-09-23T11:56:00Z">
              <w:r w:rsidRPr="365328B4">
                <w:rPr>
                  <w:rFonts w:asciiTheme="majorHAnsi" w:eastAsia="Times New Roman" w:hAnsiTheme="majorHAnsi"/>
                  <w:sz w:val="20"/>
                  <w:szCs w:val="20"/>
                  <w:lang w:val="et-EE" w:eastAsia="et-EE"/>
                </w:rPr>
                <w:t xml:space="preserve">Eesti investeeringud </w:t>
              </w:r>
              <w:commentRangeStart w:id="107"/>
              <w:r w:rsidRPr="365328B4">
                <w:rPr>
                  <w:rFonts w:asciiTheme="majorHAnsi" w:eastAsia="Times New Roman" w:hAnsiTheme="majorHAnsi"/>
                  <w:sz w:val="20"/>
                  <w:szCs w:val="20"/>
                  <w:lang w:val="et-EE" w:eastAsia="et-EE"/>
                </w:rPr>
                <w:t>sõjaväelise liikuvuse edendamisse</w:t>
              </w:r>
            </w:ins>
            <w:commentRangeEnd w:id="107"/>
            <w:r w:rsidR="002819F8" w:rsidRPr="365328B4">
              <w:rPr>
                <w:rStyle w:val="Kommentaariviide"/>
                <w:rFonts w:asciiTheme="majorHAnsi" w:eastAsia="Times New Roman" w:hAnsiTheme="majorHAnsi"/>
                <w:sz w:val="20"/>
                <w:szCs w:val="20"/>
                <w:lang w:val="et-EE" w:eastAsia="et-EE"/>
              </w:rPr>
              <w:commentReference w:id="107"/>
            </w:r>
            <w:ins w:id="108" w:author="Kaisa Tähe - RAM" w:date="2025-09-23T11:56:00Z">
              <w:r w:rsidRPr="365328B4">
                <w:rPr>
                  <w:rFonts w:asciiTheme="majorHAnsi" w:eastAsia="Times New Roman" w:hAnsiTheme="majorHAnsi"/>
                  <w:sz w:val="20"/>
                  <w:szCs w:val="20"/>
                  <w:lang w:val="et-EE" w:eastAsia="et-EE"/>
                </w:rPr>
                <w:t xml:space="preserve">, sealhulgas liitlaste vastuvõtu- ja kaitseväetaristusse, on otseselt seotud NATO uute kaitseplaanide rakendamisega. Eesti </w:t>
              </w:r>
            </w:ins>
            <w:ins w:id="109" w:author="Merlin Sepp - RAM" w:date="2025-10-01T08:05:00Z">
              <w:r w:rsidR="1D41FA8E" w:rsidRPr="0E8129A3">
                <w:rPr>
                  <w:rFonts w:asciiTheme="majorHAnsi" w:eastAsia="Times New Roman" w:hAnsiTheme="majorHAnsi"/>
                  <w:sz w:val="20"/>
                  <w:szCs w:val="20"/>
                  <w:lang w:val="et-EE" w:eastAsia="et-EE"/>
                </w:rPr>
                <w:t xml:space="preserve">peab </w:t>
              </w:r>
            </w:ins>
            <w:ins w:id="110" w:author="Kaisa Tähe - RAM" w:date="2025-09-23T11:56:00Z">
              <w:r w:rsidRPr="365328B4">
                <w:rPr>
                  <w:rFonts w:asciiTheme="majorHAnsi" w:eastAsia="Times New Roman" w:hAnsiTheme="majorHAnsi"/>
                  <w:sz w:val="20"/>
                  <w:szCs w:val="20"/>
                  <w:lang w:val="et-EE" w:eastAsia="et-EE"/>
                </w:rPr>
                <w:t>olema valmis vastu võtma liitlasvägesid senisest oluliselt suuremas mahus, mis eeldab vastuvõtuvõimekuse ning toetavate teenuste arendamist</w:t>
              </w:r>
            </w:ins>
            <w:ins w:id="111" w:author="Kaisa Tähe - RAM" w:date="2025-09-29T15:35:00Z">
              <w:r w:rsidR="477267E9" w:rsidRPr="365328B4">
                <w:rPr>
                  <w:rFonts w:asciiTheme="majorHAnsi" w:eastAsia="Times New Roman" w:hAnsiTheme="majorHAnsi"/>
                  <w:sz w:val="20"/>
                  <w:szCs w:val="20"/>
                  <w:lang w:val="et-EE" w:eastAsia="et-EE"/>
                </w:rPr>
                <w:t xml:space="preserve">, et </w:t>
              </w:r>
            </w:ins>
            <w:ins w:id="112" w:author="Kaisa Tähe - RAM" w:date="2025-09-23T11:56:00Z">
              <w:r w:rsidRPr="365328B4">
                <w:rPr>
                  <w:rFonts w:asciiTheme="majorHAnsi" w:eastAsia="Times New Roman" w:hAnsiTheme="majorHAnsi"/>
                  <w:sz w:val="20"/>
                  <w:szCs w:val="20"/>
                  <w:lang w:val="et-EE" w:eastAsia="et-EE"/>
                </w:rPr>
                <w:t>tagada liitlasüksuste kiire saabumine, majutamine ja siirmine operatsioonialale.</w:t>
              </w:r>
            </w:ins>
          </w:p>
          <w:p w14:paraId="6FB33CCB" w14:textId="1D807647" w:rsidR="000E036F" w:rsidRPr="002819F8" w:rsidRDefault="2C157126" w:rsidP="0030778F">
            <w:pPr>
              <w:spacing w:line="240" w:lineRule="auto"/>
              <w:jc w:val="both"/>
              <w:rPr>
                <w:ins w:id="113" w:author="Kaisa Tähe - RAM" w:date="2025-07-18T13:49:00Z" w16du:dateUtc="2025-07-18T10:49:00Z"/>
                <w:rFonts w:asciiTheme="majorHAnsi" w:eastAsia="Times New Roman" w:hAnsiTheme="majorHAnsi"/>
                <w:sz w:val="20"/>
                <w:szCs w:val="20"/>
                <w:lang w:val="et-EE" w:eastAsia="et-EE"/>
              </w:rPr>
            </w:pPr>
            <w:ins w:id="114" w:author="Kaisa Tähe - RAM" w:date="2025-09-23T11:56:00Z">
              <w:r w:rsidRPr="2A0A7B89">
                <w:rPr>
                  <w:rFonts w:asciiTheme="majorHAnsi" w:eastAsia="Times New Roman" w:hAnsiTheme="majorHAnsi"/>
                  <w:sz w:val="20"/>
                  <w:szCs w:val="20"/>
                  <w:lang w:val="et-EE" w:eastAsia="et-EE"/>
                </w:rPr>
                <w:t>Olulise</w:t>
              </w:r>
            </w:ins>
            <w:ins w:id="115" w:author="Merlin Sepp - RAM" w:date="2025-10-01T08:03:00Z">
              <w:r w:rsidR="42FCEABA" w:rsidRPr="2A0A7B89">
                <w:rPr>
                  <w:rFonts w:asciiTheme="majorHAnsi" w:eastAsia="Times New Roman" w:hAnsiTheme="majorHAnsi"/>
                  <w:sz w:val="20"/>
                  <w:szCs w:val="20"/>
                  <w:lang w:val="et-EE" w:eastAsia="et-EE"/>
                </w:rPr>
                <w:t xml:space="preserve"> </w:t>
              </w:r>
              <w:r w:rsidR="42FCEABA" w:rsidRPr="031996E4">
                <w:rPr>
                  <w:rFonts w:asciiTheme="majorHAnsi" w:eastAsia="Times New Roman" w:hAnsiTheme="majorHAnsi"/>
                  <w:sz w:val="20"/>
                  <w:szCs w:val="20"/>
                  <w:lang w:val="et-EE" w:eastAsia="et-EE"/>
                </w:rPr>
                <w:t>sõjaväelist liikuvust toetava</w:t>
              </w:r>
            </w:ins>
            <w:ins w:id="116" w:author="Kaisa Tähe - RAM" w:date="2025-09-23T11:56:00Z">
              <w:r w:rsidR="002819F8" w:rsidRPr="002819F8">
                <w:rPr>
                  <w:rFonts w:asciiTheme="majorHAnsi" w:eastAsia="Times New Roman" w:hAnsiTheme="majorHAnsi"/>
                  <w:sz w:val="20"/>
                  <w:szCs w:val="20"/>
                  <w:lang w:val="et-EE" w:eastAsia="et-EE"/>
                </w:rPr>
                <w:t xml:space="preserve"> taristuarendusena rajatakse sõjaväelinnak</w:t>
              </w:r>
            </w:ins>
            <w:ins w:id="117" w:author="Kaisa Tähe - RAM" w:date="2025-11-10T14:04:00Z" w16du:dateUtc="2025-11-10T12:04:00Z">
              <w:r w:rsidR="007F7329">
                <w:rPr>
                  <w:rFonts w:asciiTheme="majorHAnsi" w:eastAsia="Times New Roman" w:hAnsiTheme="majorHAnsi"/>
                  <w:sz w:val="20"/>
                  <w:szCs w:val="20"/>
                  <w:lang w:val="et-EE" w:eastAsia="et-EE"/>
                </w:rPr>
                <w:t>.</w:t>
              </w:r>
            </w:ins>
            <w:ins w:id="118" w:author="Kaisa Tähe - RAM" w:date="2025-09-23T11:56:00Z">
              <w:r w:rsidR="002819F8" w:rsidRPr="002819F8">
                <w:rPr>
                  <w:rFonts w:asciiTheme="majorHAnsi" w:eastAsia="Times New Roman" w:hAnsiTheme="majorHAnsi"/>
                  <w:sz w:val="20"/>
                  <w:szCs w:val="20"/>
                  <w:lang w:val="et-EE" w:eastAsia="et-EE"/>
                </w:rPr>
                <w:t xml:space="preserve"> Linnaku asukoht vastab piirkondlikule vajadusele tugevdada sõjalist kohalolekut. Sõjaväelinnaku üksused saavad vajadusel toetada Politsei- ja Piirivalveametit ning piirkondlikku juhtimiskeskust</w:t>
              </w:r>
            </w:ins>
            <w:ins w:id="119" w:author="Kaisa Tähe - RAM" w:date="2025-09-23T12:07:00Z" w16du:dateUtc="2025-09-23T09:07:00Z">
              <w:r w:rsidR="00E2513B">
                <w:rPr>
                  <w:rFonts w:asciiTheme="majorHAnsi" w:eastAsia="Times New Roman" w:hAnsiTheme="majorHAnsi"/>
                  <w:sz w:val="20"/>
                  <w:szCs w:val="20"/>
                  <w:lang w:val="et-EE" w:eastAsia="et-EE"/>
                </w:rPr>
                <w:t>.</w:t>
              </w:r>
            </w:ins>
            <w:ins w:id="120" w:author="Kaisa Tähe - RAM" w:date="2025-09-12T15:59:00Z">
              <w:r w:rsidR="000E036F" w:rsidRPr="000E036F">
                <w:rPr>
                  <w:rFonts w:ascii="Cambria" w:eastAsia="Cambria" w:hAnsi="Cambria" w:cs="Cambria"/>
                  <w:color w:val="000000" w:themeColor="text1"/>
                  <w:sz w:val="20"/>
                  <w:szCs w:val="20"/>
                  <w:lang w:val="et-EE"/>
                </w:rPr>
                <w:t xml:space="preserve"> </w:t>
              </w:r>
            </w:ins>
          </w:p>
        </w:tc>
      </w:tr>
      <w:tr w:rsidR="006D5B4D" w:rsidRPr="008E5974" w14:paraId="795F2954"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7AA2F6F1" w14:textId="77777777" w:rsidR="006D5B4D" w:rsidRDefault="006D5B4D" w:rsidP="006D5B4D">
            <w:pPr>
              <w:rPr>
                <w:rFonts w:ascii="Cambria" w:eastAsia="Times New Roman" w:hAnsi="Cambria" w:cstheme="minorBidi"/>
                <w:b/>
                <w:bCs/>
                <w:color w:val="000000" w:themeColor="text1"/>
                <w:sz w:val="20"/>
                <w:szCs w:val="20"/>
                <w:lang w:val="et-EE"/>
              </w:rPr>
            </w:pPr>
            <w:r>
              <w:rPr>
                <w:rFonts w:ascii="Cambria" w:eastAsia="Times New Roman" w:hAnsi="Cambria" w:cstheme="minorBidi"/>
                <w:b/>
                <w:bCs/>
                <w:color w:val="000000" w:themeColor="text1"/>
                <w:sz w:val="20"/>
                <w:szCs w:val="20"/>
                <w:lang w:val="et-EE"/>
              </w:rPr>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58E870F6" w14:textId="77777777" w:rsidR="006D5B4D" w:rsidRDefault="006D5B4D" w:rsidP="006D5B4D">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(a) parandada kõigi tööotsijate, eelkõige noorte ja pikaajaliste töötute ning tööturult eemalejäänud ja tööturul ebasoodsas olukorras olevatesse rühmadesse kuuluvate isikute töölesaamise võimalusi </w:t>
            </w:r>
            <w:r>
              <w:rPr>
                <w:rFonts w:asciiTheme="majorHAnsi" w:eastAsia="Times New Roman" w:hAnsiTheme="majorHAnsi" w:cs="Courier New"/>
                <w:sz w:val="20"/>
                <w:szCs w:val="20"/>
                <w:lang w:val="et-EE" w:eastAsia="et-EE"/>
              </w:rPr>
              <w:lastRenderedPageBreak/>
              <w:t>ja aktiveerimismeetmete kättesaadavust nende jaoks, tehes seda noorte puhul eelkõige noortegarantii rakendamise kaudu, ning füüsilisest isikust ettevõtjana tegutsemise ja sotsiaalmajanduse edendamise kaudu</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68427F7B" w14:textId="77777777" w:rsidR="006D5B4D" w:rsidRDefault="006D5B4D" w:rsidP="006D5B4D">
            <w:pPr>
              <w:pStyle w:val="HTML-eelvormindatud"/>
              <w:spacing w:after="120"/>
              <w:jc w:val="both"/>
              <w:rPr>
                <w:rFonts w:asciiTheme="majorHAnsi" w:hAnsiTheme="majorHAnsi"/>
              </w:rPr>
            </w:pPr>
            <w:bookmarkStart w:id="121" w:name="_Hlk69225381"/>
            <w:bookmarkStart w:id="122" w:name="_Hlk69225910"/>
            <w:r>
              <w:rPr>
                <w:rFonts w:asciiTheme="majorHAnsi" w:hAnsiTheme="majorHAnsi"/>
              </w:rPr>
              <w:lastRenderedPageBreak/>
              <w:t xml:space="preserve">Selleks et COVID-19 kriisi mõjust majandusele ja tööturule kiiresti taastuda ning toetada majanduses toimuvaid struktuurimuutusi, vajavad tööotsijad, sh töötud, mitteaktiivsed ja töötavad tööotsijad, aktiivsete tööturumeetmete sihipärast paketti. Eri rühmad seisavad silmitsi erinevate probleemidega tööturule sisenemisel, tööturule naasmisel ja seal püsimisel või üleminekul eri oskusi vajavatele töökohtadele. Tööturg on horisontaalselt ja vertikaalselt eraldatud soo, vanuse, töövõime ja kodakondsuse </w:t>
            </w:r>
            <w:r>
              <w:rPr>
                <w:rFonts w:asciiTheme="majorHAnsi" w:hAnsiTheme="majorHAnsi"/>
              </w:rPr>
              <w:lastRenderedPageBreak/>
              <w:t>alusel. Endiselt teevad muret stereotüübid. Need probleemid ei takista mitte ainult soolist võrdõiguslikkust ja edusamme soolise palgalõhe kaotamisel, vaid takistavad ka oskustel ja vajadustel põhinevat tööjõu liikuvust.</w:t>
            </w:r>
          </w:p>
          <w:p w14:paraId="5A218406" w14:textId="77777777" w:rsidR="006D5B4D" w:rsidRDefault="006D5B4D" w:rsidP="006D5B4D">
            <w:pPr>
              <w:pStyle w:val="HTML-eelvormindatud"/>
              <w:spacing w:after="120"/>
              <w:jc w:val="both"/>
              <w:rPr>
                <w:rFonts w:asciiTheme="majorHAnsi" w:hAnsiTheme="majorHAnsi"/>
              </w:rPr>
            </w:pPr>
            <w:r>
              <w:rPr>
                <w:rFonts w:asciiTheme="majorHAnsi" w:hAnsiTheme="majorHAnsi"/>
              </w:rPr>
              <w:t>Kuigi eestlased, eelkõige naised, on hästi haritud, töötavad inimesed sageli töökohtadel, mis jäävad allapoole nende omandatud haridus- või oskuste taset. 2016. aasta andmete kohaselt (PIAAC) töötab 36,1% töötajatest – ligikaudu 200 000 – töökohal, mis nõuab madalamat haridustaset. Eurostat andmetel moodustab töötaja töötunni tootlikkus umbes 85% EL 27 keskmisest töötajast, mille põhjus on madal haridustase ning aegunud haridus ja oskused. Vananenud oskuste või madala haridustasemega inimestel on vähe vahendeid oskuste uuendamiseks ja nad on tööturul haavatavamas olukorras. Ka tööandjate huvi nendesse investeerimise vastu on väiksem. Noorte töötuse määr on kõrgem kui üldine töötuse määr, eriti kriisiolukorras (kasv 6,9%-lt 2019. aastal 12,6%-le 2020. aasta II kvartalis). Noored vajavad töökogemuse puudumise, madalama hariduse, piirkondlike erinevuste, keelebarjääride või muude takistuste tõttu intensiivsemat toetust.</w:t>
            </w:r>
          </w:p>
          <w:p w14:paraId="52D2BB10" w14:textId="77777777" w:rsidR="006D5B4D" w:rsidRDefault="006D5B4D" w:rsidP="006D5B4D">
            <w:pPr>
              <w:pStyle w:val="HTML-eelvormindatud"/>
              <w:spacing w:after="120"/>
              <w:jc w:val="both"/>
              <w:rPr>
                <w:rFonts w:asciiTheme="majorHAnsi" w:hAnsiTheme="majorHAnsi"/>
              </w:rPr>
            </w:pPr>
            <w:r>
              <w:rPr>
                <w:rFonts w:asciiTheme="majorHAnsi" w:hAnsiTheme="majorHAnsi"/>
              </w:rPr>
              <w:t xml:space="preserve">Esineb erinevaid sotsiaal-majanduslikke ja piirkondlikke erinevusi, mis põhjustavad täiendavaid struktuurseid erinevusi. Takistuseks on endiselt ka (eelkõige naiste) hoolduskoormus ja terviseprobleemid. Tööturul esineb märkimisväärne kodakondsusel põhinev segregatsioon, mis väljendub eelkõige palgalõhe ja töötuse (2019. aastal 1,5-kordne erinevus töötuse määras) ning tööhõive (eestlased 69,6% </w:t>
            </w:r>
            <w:r>
              <w:rPr>
                <w:rFonts w:asciiTheme="majorHAnsi" w:hAnsiTheme="majorHAnsi"/>
                <w:i/>
                <w:iCs/>
              </w:rPr>
              <w:t xml:space="preserve">vs </w:t>
            </w:r>
            <w:r>
              <w:rPr>
                <w:rFonts w:asciiTheme="majorHAnsi" w:hAnsiTheme="majorHAnsi"/>
              </w:rPr>
              <w:t>mitte-eestlased 66%) näitajates. Selle kõige tõttu ei ole märkimisväärset osa elanikkonna tööturupotentsiaalist endiselt piisavalt ära kasutatud.</w:t>
            </w:r>
            <w:bookmarkEnd w:id="121"/>
            <w:bookmarkEnd w:id="122"/>
          </w:p>
        </w:tc>
      </w:tr>
      <w:tr w:rsidR="006D5B4D" w:rsidRPr="00EF1C29" w14:paraId="25FB213C"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52C17785" w14:textId="77777777" w:rsidR="006D5B4D" w:rsidRDefault="006D5B4D" w:rsidP="006D5B4D">
            <w:pPr>
              <w:rPr>
                <w:rFonts w:ascii="Cambria" w:eastAsia="Times New Roman" w:hAnsi="Cambria" w:cstheme="minorBidi"/>
                <w:b/>
                <w:bCs/>
                <w:color w:val="000000" w:themeColor="text1"/>
                <w:sz w:val="20"/>
                <w:szCs w:val="20"/>
                <w:lang w:val="et-EE"/>
              </w:rPr>
            </w:pPr>
            <w:r>
              <w:rPr>
                <w:rFonts w:ascii="Cambria" w:eastAsia="Times New Roman" w:hAnsi="Cambria" w:cstheme="minorBidi"/>
                <w:b/>
                <w:bCs/>
                <w:color w:val="000000" w:themeColor="text1"/>
                <w:sz w:val="20"/>
                <w:szCs w:val="20"/>
                <w:lang w:val="et-EE"/>
              </w:rPr>
              <w:lastRenderedPageBreak/>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63131AD5" w14:textId="136C5AB6" w:rsidR="006D5B4D" w:rsidRDefault="006D5B4D" w:rsidP="006D5B4D">
            <w:pPr>
              <w:spacing w:line="240" w:lineRule="auto"/>
              <w:rPr>
                <w:rFonts w:asciiTheme="majorHAnsi" w:eastAsia="Times New Roman" w:hAnsiTheme="majorHAnsi" w:cs="Courier New"/>
                <w:color w:val="000000" w:themeColor="text1"/>
                <w:sz w:val="20"/>
                <w:szCs w:val="20"/>
                <w:lang w:val="et-EE" w:eastAsia="et-EE"/>
              </w:rPr>
            </w:pPr>
            <w:r>
              <w:rPr>
                <w:rFonts w:asciiTheme="majorHAnsi" w:eastAsia="Times New Roman" w:hAnsiTheme="majorHAnsi" w:cs="Courier New"/>
                <w:color w:val="000000" w:themeColor="text1"/>
                <w:sz w:val="20"/>
                <w:szCs w:val="20"/>
                <w:lang w:val="et-EE" w:eastAsia="et-EE"/>
              </w:rPr>
              <w:t>(d) edendada töötajate, ettevõtete ja ettevõtjate kohanemist muutustega ning aktiivse ja tervena vananemist ning tervislikku ja hästi kohandatud töökeskkonda, kus ohjatakse terviseriske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6EF93E55" w14:textId="77777777" w:rsidR="006D5B4D" w:rsidRDefault="006D5B4D" w:rsidP="006D5B4D">
            <w:pPr>
              <w:pStyle w:val="HTML-eelvormindatud"/>
              <w:spacing w:after="120"/>
              <w:jc w:val="both"/>
              <w:rPr>
                <w:rFonts w:asciiTheme="majorHAnsi" w:hAnsiTheme="majorHAnsi"/>
              </w:rPr>
            </w:pPr>
            <w:bookmarkStart w:id="123" w:name="_Hlk69226444"/>
            <w:r>
              <w:rPr>
                <w:rFonts w:asciiTheme="majorHAnsi" w:hAnsiTheme="majorHAnsi"/>
              </w:rPr>
              <w:t xml:space="preserve">Järgmisel kümnendil on Eesti üks tähtsaim ülesanne leida viis, kuidas hoida inimesi tööturul tervena ning nii kaua kui võimalik. Tuleb parandada töötervishoidu ja tööohutust. Tööõnnetuste arv on viimase viie aasta jooksul kasvanud 25%, suurendades töötajate, tööandjate ja riigi kulusid. Töösuhted ja </w:t>
            </w:r>
            <w:r>
              <w:rPr>
                <w:rFonts w:asciiTheme="majorHAnsi" w:hAnsiTheme="majorHAnsi"/>
              </w:rPr>
              <w:noBreakHyphen/>
              <w:t>vormid mitmekesistuvad, tuues kaasa uued riskid ja töötajate suurema vastutuse. Tööõnnetuste vältimiseks ja töötajate töövõime säilitamiseks on vaja suurendada teadlikkust töökeskkonna ohtudest ja riskidest. Töövõimet mõjutavad ka uute tööviiside, sh kaugtöö ja muu paindliku korra kasutuselevõtt. Parandada tuleb füüsiliste, keemiliste ja bioloogiliste riskide kindlakstegemise ja mõõtmise süsteemi töökohal.</w:t>
            </w:r>
          </w:p>
          <w:p w14:paraId="6AD944BA" w14:textId="77777777" w:rsidR="006D5B4D" w:rsidRDefault="006D5B4D" w:rsidP="006D5B4D">
            <w:pPr>
              <w:shd w:val="clear" w:color="auto" w:fill="FFFFFF" w:themeFill="background1"/>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Vähene järelevalve töökeskkonna üle ning töötervishoiusüsteemi kvaliteedi probleemkohad ja kestlikkus takistavad tööga seotud terviseprobleemide ennetamist ja nende varajast avastamist. Ajutise töövõimetuse korral ei sekkuta töövõime, tööalase konkurentsivõime ega oskuste säilitamisse. Selle perioodi toetussüsteem ei ole tõhus ja võib põhjustada osalise või püsiva töövõimekaotuse. Inimesed lahkuvad ka seetõttu, et pensionisüsteem tagab soodsatel tingimustel vanaduspensioni, mis kipub motiveerima ennetähtaegset pensionile jäämist. Samuti lahkutakse tööandjate suhtumise ja terviseprobleemide tõttu.</w:t>
            </w:r>
          </w:p>
          <w:p w14:paraId="2C2E8B88" w14:textId="77777777" w:rsidR="006D5B4D" w:rsidRDefault="006D5B4D" w:rsidP="006D5B4D">
            <w:pPr>
              <w:shd w:val="clear" w:color="auto" w:fill="FFFFFF" w:themeFill="background1"/>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Tervisekaotuse peamised põhjused on südame-veresoonkonna haigused, pahaloomulised kasvajad ja vigastused, mida mõjutavad suuresti elustiil ja keskkond. Tervist mõjutavate tegurite (alkohol, tubakas, uimastid, toitumine, kehaline aktiivsus) peamisi riskitegureid ei ole tõhusalt ennetatud. </w:t>
            </w:r>
            <w:r>
              <w:rPr>
                <w:rFonts w:asciiTheme="majorHAnsi" w:eastAsia="Times New Roman" w:hAnsiTheme="majorHAnsi" w:cs="Courier New"/>
                <w:sz w:val="20"/>
                <w:szCs w:val="20"/>
                <w:lang w:val="et-EE" w:eastAsia="et-EE"/>
              </w:rPr>
              <w:lastRenderedPageBreak/>
              <w:t>Lisaks on nõustamis- ja raviteenused killustatud, halvasti integreeritud esmatasandi arstiabi teenustega ning neid ei pakuta piisavalt. Samuti ei leevendata piisavalt vaimse tervisega seotud riske. Vajaka on koostööst eri sektorite (tervis, haridus, sotsiaalvaldkond, õigus, sisejulgeolek jne) ja eri tasanditel (riik, kohalik tasand, kolmas ja erasektor</w:t>
            </w:r>
            <w:bookmarkEnd w:id="123"/>
            <w:r>
              <w:rPr>
                <w:rFonts w:asciiTheme="majorHAnsi" w:eastAsia="Times New Roman" w:hAnsiTheme="majorHAnsi" w:cs="Courier New"/>
                <w:sz w:val="20"/>
                <w:szCs w:val="20"/>
                <w:lang w:val="et-EE" w:eastAsia="et-EE"/>
              </w:rPr>
              <w:t>) vahel.</w:t>
            </w:r>
          </w:p>
          <w:p w14:paraId="10ABB2E8" w14:textId="77777777" w:rsidR="006D5B4D" w:rsidRDefault="006D5B4D" w:rsidP="006D5B4D">
            <w:pPr>
              <w:shd w:val="clear" w:color="auto" w:fill="FFFFFF" w:themeFill="background1"/>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Probleemide jätkusuutlikuks lahendamiseks on oluline sekkumiste kavandamisse ja elluviimisesse kaasata sotsiaalpartnerid ja edendada sotsiaaldialoogi.</w:t>
            </w:r>
          </w:p>
        </w:tc>
      </w:tr>
      <w:tr w:rsidR="006D5B4D" w:rsidRPr="008E5974" w14:paraId="30FFB31C"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2E36C20E" w14:textId="77777777" w:rsidR="006D5B4D" w:rsidRDefault="006D5B4D" w:rsidP="006D5B4D">
            <w:pPr>
              <w:rPr>
                <w:rFonts w:ascii="Cambria" w:eastAsia="Times New Roman" w:hAnsi="Cambria" w:cstheme="minorBidi"/>
                <w:b/>
                <w:bCs/>
                <w:color w:val="000000" w:themeColor="text1"/>
                <w:sz w:val="20"/>
                <w:szCs w:val="20"/>
                <w:lang w:val="et-EE"/>
              </w:rPr>
            </w:pPr>
            <w:r>
              <w:rPr>
                <w:rFonts w:ascii="Cambria" w:eastAsia="Times New Roman" w:hAnsi="Cambria" w:cstheme="minorBidi"/>
                <w:b/>
                <w:bCs/>
                <w:color w:val="000000" w:themeColor="text1"/>
                <w:sz w:val="20"/>
                <w:szCs w:val="20"/>
                <w:lang w:val="et-EE"/>
              </w:rPr>
              <w:lastRenderedPageBreak/>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05BF62F7" w14:textId="77777777" w:rsidR="006D5B4D" w:rsidRDefault="006D5B4D" w:rsidP="006D5B4D">
            <w:pPr>
              <w:spacing w:line="240" w:lineRule="auto"/>
              <w:rPr>
                <w:rFonts w:asciiTheme="majorHAnsi" w:eastAsia="Times New Roman" w:hAnsiTheme="majorHAnsi" w:cs="Courier New"/>
                <w:sz w:val="20"/>
                <w:szCs w:val="20"/>
                <w:lang w:val="et-EE" w:eastAsia="et-EE"/>
              </w:rPr>
            </w:pPr>
            <w:bookmarkStart w:id="124" w:name="_Hlk28957988"/>
            <w:r>
              <w:rPr>
                <w:rFonts w:asciiTheme="majorHAnsi" w:eastAsia="Times New Roman" w:hAnsiTheme="majorHAnsi" w:cs="Courier New"/>
                <w:sz w:val="20"/>
                <w:szCs w:val="20"/>
                <w:lang w:val="et-EE" w:eastAsia="et-EE"/>
              </w:rPr>
              <w:t xml:space="preserve">(e) </w:t>
            </w:r>
            <w:bookmarkEnd w:id="124"/>
            <w:r>
              <w:rPr>
                <w:rFonts w:asciiTheme="majorHAnsi" w:eastAsia="Times New Roman" w:hAnsiTheme="majorHAnsi" w:cs="Courier New"/>
                <w:sz w:val="20"/>
                <w:szCs w:val="20"/>
                <w:lang w:val="et-EE" w:eastAsia="et-EE"/>
              </w:rPr>
              <w:t>muuta haridus- ja koolitussüsteemid kvaliteetsemaks, kaasavamaks, tõhusamaks ja tööturule vastavamaks, muu hulgas mitteformaalse ja informaalse õppimise valideerimise kaudu, toetamaks võtmepädevuste, sealhulgas ettevõtlus- ja digioskuste omandamist, ning edendades duaalkoolitussüsteemide ja õpipoisiõppe kasutuselevõttu</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1A4442F9" w14:textId="77777777" w:rsidR="006D5B4D" w:rsidRDefault="006D5B4D" w:rsidP="006D5B4D">
            <w:pPr>
              <w:pStyle w:val="HTML-eelvormindatud"/>
              <w:jc w:val="both"/>
              <w:rPr>
                <w:rFonts w:asciiTheme="majorHAnsi" w:hAnsiTheme="majorHAnsi"/>
              </w:rPr>
            </w:pPr>
            <w:r>
              <w:rPr>
                <w:rFonts w:asciiTheme="majorHAnsi" w:hAnsiTheme="majorHAnsi"/>
              </w:rPr>
              <w:t>Eesti haridussüsteem ei vasta piisavalt tööturu vajadustele ning oskuste nappus ja mittevastavus nõudlusele süveneb. Tööjõu ja oskuste suur puudus mitmes sektoris (sh IKT, inseneriteadus, haridus-, sotsiaal- ja tervishoiusektor ning muud kasvuvaldkonnad, sh teadus, tehnoloogia, inseneeria ja matemaatika) on tõusuteel, ning see takistab edasist majandusarengut. 18–24-aastaste vanuserühmas on mitteõppivate noorte osakaal endiselt liiga suur, samuti keskhariduseta noorte osakaal. Sidusus ja järjepidevus eri haridustasemete ja -liikide vahel ei ole piisav ning kaasava hariduse põhimõtteid ei ole piisavalt rakendatud. Õpingud ei ole piisavalt seotud tulevase karjääri ja tööga. Üldine teadlikkus teadus- ja arendustegevuse ning innovatsiooni rakendamisest on kehv. Õpetajate ja koolijuhtide oskused õppeprotsessi ja -keskkonna kujundamisel on ebaühtlased. Õppijate õpitulemuste ning haridusasutuste sise- ja välishindamise tulemuste tagasisidestamine ei ole piisav. Õpetajaskond vananeb (piirkonniti on 55-aastaseid ja vanemaid õpetajaid kõige rohkem Lääne (48%), Hiiu (47%), Saare ja Jõgeva maakonnas (mõlemas 45%), vajalik on tagada uute õpetajate järelkasv. 60%-l noorsootöötajatel ei ole erialast haridust või noorsootöötaja kvalifikatsiooni. Õppimisvõimalused ja üliõpilaste valikud ei ole piisavalt kooskõlas ühiskonna ja tööturu arenguvajadustega.</w:t>
            </w:r>
          </w:p>
          <w:p w14:paraId="47CA087F" w14:textId="77777777" w:rsidR="006D5B4D" w:rsidRDefault="006D5B4D" w:rsidP="006D5B4D">
            <w:pPr>
              <w:pStyle w:val="HTML-eelvormindatud"/>
              <w:jc w:val="both"/>
              <w:rPr>
                <w:rFonts w:asciiTheme="majorHAnsi" w:hAnsiTheme="majorHAnsi"/>
              </w:rPr>
            </w:pPr>
            <w:r>
              <w:rPr>
                <w:rFonts w:asciiTheme="majorHAnsi" w:hAnsiTheme="majorHAnsi"/>
              </w:rPr>
              <w:t>Eesti peab parandama hariduse ja koolituse kvaliteeti ja tõhusust ning vastavust tööturu vajadustele ja toetama võtmepädevusi, sh digi- ja valdkonnaüleseid oskusi ning innovatsiooni juhtimist kõikidel haridustasemetel.</w:t>
            </w:r>
          </w:p>
          <w:p w14:paraId="2CB4D943" w14:textId="77777777" w:rsidR="006D5B4D" w:rsidRDefault="006D5B4D" w:rsidP="006D5B4D">
            <w:pPr>
              <w:pStyle w:val="HTML-eelvormindatud"/>
              <w:spacing w:after="120"/>
              <w:jc w:val="both"/>
              <w:rPr>
                <w:rFonts w:asciiTheme="majorHAnsi" w:hAnsiTheme="majorHAnsi"/>
              </w:rPr>
            </w:pPr>
            <w:r>
              <w:rPr>
                <w:rFonts w:asciiTheme="majorHAnsi" w:hAnsiTheme="majorHAnsi"/>
              </w:rPr>
              <w:t>Selleks, et vähendada soolist palgalõhet on vaja ületada soostereotüüpe poiste ja tüdrukute õppekavade valikul. Oskuste tööturule vastavuse tagamiseks on vajalik piirkonnapõhine lähenemine. VKEde motivatsioon ja suutlikkus pakkuda õppimisvõimalusi ning kaasata õppesse kuni 25-aastasi noori (ilma töökogemuseta) ja hariduslike erivajadustega õppijaid töökohapõhises õppes on vähene.</w:t>
            </w:r>
          </w:p>
        </w:tc>
      </w:tr>
      <w:tr w:rsidR="006D5B4D" w:rsidRPr="008E5974" w14:paraId="7E1CB946"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5C8715DB" w14:textId="77777777" w:rsidR="006D5B4D" w:rsidRDefault="006D5B4D" w:rsidP="006D5B4D">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455E66D9" w14:textId="77777777" w:rsidR="006D5B4D" w:rsidRDefault="006D5B4D" w:rsidP="006D5B4D">
            <w:pPr>
              <w:spacing w:line="240" w:lineRule="auto"/>
              <w:rPr>
                <w:rFonts w:asciiTheme="majorHAnsi" w:eastAsia="Times New Roman" w:hAnsiTheme="majorHAnsi" w:cs="Courier New"/>
                <w:sz w:val="20"/>
                <w:szCs w:val="20"/>
                <w:lang w:val="et-EE" w:eastAsia="et-EE"/>
              </w:rPr>
            </w:pPr>
            <w:bookmarkStart w:id="125" w:name="_Hlk28853765"/>
            <w:r>
              <w:rPr>
                <w:rFonts w:asciiTheme="majorHAnsi" w:eastAsia="Times New Roman" w:hAnsiTheme="majorHAnsi" w:cs="Courier New"/>
                <w:sz w:val="20"/>
                <w:szCs w:val="20"/>
                <w:lang w:val="et-EE" w:eastAsia="et-EE"/>
              </w:rPr>
              <w:t xml:space="preserve">(f) </w:t>
            </w:r>
            <w:bookmarkEnd w:id="125"/>
            <w:r>
              <w:rPr>
                <w:rFonts w:asciiTheme="majorHAnsi" w:eastAsia="Times New Roman" w:hAnsiTheme="majorHAnsi" w:cs="Courier New"/>
                <w:sz w:val="20"/>
                <w:szCs w:val="20"/>
                <w:lang w:val="et-EE" w:eastAsia="et-EE"/>
              </w:rPr>
              <w:t xml:space="preserve">edendada eelkõige ebasoodsas olukorras olevate rühmade võrdset juurdepääsu kvaliteetsele ja kaasavale haridusele ja koolitusele alates alusharidusest ja lapsehoiust läbi üld- ja kutsehariduse ja -õppe kuni kolmanda taseme hariduseni, samuti täiskasvanuharidusele ja -koolitusele, ning sellise hariduse ja koolituse </w:t>
            </w:r>
            <w:r>
              <w:rPr>
                <w:rFonts w:asciiTheme="majorHAnsi" w:eastAsia="Times New Roman" w:hAnsiTheme="majorHAnsi" w:cs="Courier New"/>
                <w:sz w:val="20"/>
                <w:szCs w:val="20"/>
                <w:lang w:val="et-EE" w:eastAsia="et-EE"/>
              </w:rPr>
              <w:lastRenderedPageBreak/>
              <w:t>läbimist, sealhulgas hõlbustada õpirännet kõigile ja ligipääsetavust puuetega inimeste jaoks</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519C6913" w14:textId="77777777" w:rsidR="006D5B4D" w:rsidRDefault="006D5B4D" w:rsidP="006D5B4D">
            <w:pPr>
              <w:pStyle w:val="HTML-eelvormindatud"/>
              <w:spacing w:after="120"/>
              <w:jc w:val="both"/>
              <w:rPr>
                <w:rFonts w:asciiTheme="majorHAnsi" w:hAnsiTheme="majorHAnsi"/>
              </w:rPr>
            </w:pPr>
            <w:r>
              <w:rPr>
                <w:rFonts w:asciiTheme="majorHAnsi" w:hAnsiTheme="majorHAnsi"/>
              </w:rPr>
              <w:lastRenderedPageBreak/>
              <w:t>Keerulisemates oludes kasvavad lapsed ja mitteaktiivsed noored, nende kõrvalejäämine hariduse omandamisest, tööturult ja noorsootöö pakutavatest võimalustest on tõsine sotsiaalne probleem. Kuna tööturul suureneb kvalifitseeritud tööjõu puudus, on väga oluline kaasata noori tööturule või parandada nende kvalifikatsiooni edasiõppimise kaudu.</w:t>
            </w:r>
          </w:p>
          <w:p w14:paraId="7877DA5C" w14:textId="77777777" w:rsidR="006D5B4D" w:rsidRDefault="006D5B4D" w:rsidP="006D5B4D">
            <w:pPr>
              <w:pStyle w:val="HTML-eelvormindatud"/>
              <w:spacing w:after="120"/>
              <w:jc w:val="both"/>
              <w:rPr>
                <w:rFonts w:asciiTheme="majorHAnsi" w:hAnsiTheme="majorHAnsi"/>
              </w:rPr>
            </w:pPr>
            <w:r>
              <w:rPr>
                <w:rFonts w:asciiTheme="majorHAnsi" w:hAnsiTheme="majorHAnsi"/>
              </w:rPr>
              <w:t xml:space="preserve">2021. aastal oli Eestis 15–29-aastaste vanuserühmas 22 200 noort, kes ei õpi, ei tööta ega osale koolitusel (nn NEET-noored), s.o 11,2% vanuserühmast (suurim on NEET-noorte osakaal Kirde-Eestis – 14%). Võrreldes 2019. aastaga on mittetöötavate ja mitteõppivate noorte arv suurenenud ning tõusnud tasemele, kus see püsis aastatel 2016–2018 (ehk 9,8% aastal 2021). Peame keskenduma ennetavatele sekkumistele noorsootöö ja formaalhariduse kaudu ning töötama välja tõhusamaid meetmeid ja laiemat teavitustegevust </w:t>
            </w:r>
            <w:r>
              <w:rPr>
                <w:rFonts w:asciiTheme="majorHAnsi" w:hAnsiTheme="majorHAnsi"/>
              </w:rPr>
              <w:lastRenderedPageBreak/>
              <w:t xml:space="preserve">mittetöötavate ja mitteõppivate noorte jaoks tugevama partnerluse kaudu (riigi, kohalikul ja perekonna tasandil), et tugevdada noortegarantiid koos tööturumeetmetega. </w:t>
            </w:r>
          </w:p>
          <w:p w14:paraId="2901012C" w14:textId="77777777" w:rsidR="006D5B4D" w:rsidRDefault="006D5B4D" w:rsidP="006D5B4D">
            <w:pPr>
              <w:pStyle w:val="HTML-eelvormindatud"/>
              <w:spacing w:after="120"/>
              <w:jc w:val="both"/>
              <w:rPr>
                <w:rFonts w:asciiTheme="majorHAnsi" w:hAnsiTheme="majorHAnsi"/>
              </w:rPr>
            </w:pPr>
            <w:r>
              <w:rPr>
                <w:rFonts w:asciiTheme="majorHAnsi" w:hAnsiTheme="majorHAnsi"/>
              </w:rPr>
              <w:t>Noorte vajadustele vastavate teenuste mõju ja kvaliteedi kavandamiseks, rakendamiseks ja hindamiseks on vaja edasi arendada noortepoliitika seire- ja analüüsisüsteemi.</w:t>
            </w:r>
          </w:p>
          <w:p w14:paraId="2696B14E" w14:textId="77777777" w:rsidR="006D5B4D" w:rsidRDefault="006D5B4D" w:rsidP="006D5B4D">
            <w:pPr>
              <w:pStyle w:val="HTML-eelvormindatud"/>
              <w:spacing w:after="120"/>
              <w:jc w:val="both"/>
              <w:rPr>
                <w:rFonts w:asciiTheme="majorHAnsi" w:hAnsiTheme="majorHAnsi"/>
              </w:rPr>
            </w:pPr>
            <w:r>
              <w:rPr>
                <w:rFonts w:asciiTheme="majorHAnsi" w:hAnsiTheme="majorHAnsi"/>
              </w:rPr>
              <w:t>Koolist väljalangemise ja tõrjutuse ohu vähendamiseks peavad lastele ja noortele olema kättesaadavad kvaliteetsed haridus- ning tugiteenused, olenemata nende elukohapiirkonnast, emakeelest või võimalikest erivajadustest.</w:t>
            </w:r>
          </w:p>
        </w:tc>
      </w:tr>
      <w:tr w:rsidR="006D5B4D" w14:paraId="6F2118E1"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2EFCBE9F" w14:textId="77777777" w:rsidR="006D5B4D" w:rsidRDefault="006D5B4D" w:rsidP="006D5B4D">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lastRenderedPageBreak/>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3129ADE8" w14:textId="77777777" w:rsidR="006D5B4D" w:rsidRDefault="006D5B4D" w:rsidP="006D5B4D">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(g) edendada elukestvat õpet, eelkõige kõigile kättesaadavaid paindlikke oskuste täiendamise ja ümberõppe võimalusi, võttes arvesse ettevõtlus- ja digioskusi, paremini prognoosida muutusi ja uusi vajalikke oskusi tööturu vajaduste põhjal, hõlbustada karjäärialaseid üleminekuid ning soodustada ametialast liikuvust</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27017673" w14:textId="210FA9CC" w:rsidR="006D5B4D" w:rsidRDefault="006D5B4D" w:rsidP="006D5B4D">
            <w:pPr>
              <w:spacing w:line="240" w:lineRule="auto"/>
              <w:jc w:val="both"/>
              <w:rPr>
                <w:rFonts w:asciiTheme="majorHAnsi" w:eastAsia="Times New Roman" w:hAnsiTheme="majorHAnsi" w:cs="Courier New"/>
                <w:sz w:val="20"/>
                <w:szCs w:val="20"/>
                <w:lang w:val="et-EE" w:eastAsia="et-EE"/>
              </w:rPr>
            </w:pPr>
            <w:bookmarkStart w:id="126" w:name="_Hlk114044260"/>
            <w:r>
              <w:rPr>
                <w:rFonts w:asciiTheme="majorHAnsi" w:eastAsia="Times New Roman" w:hAnsiTheme="majorHAnsi" w:cs="Courier New"/>
                <w:sz w:val="20"/>
                <w:szCs w:val="20"/>
                <w:lang w:val="et-EE" w:eastAsia="et-EE"/>
              </w:rPr>
              <w:t>Inimesed vajavad juurdepääsu paljudele oskustele, kombineerides digioskusi tööspetsiifiliste ja valdkonnaüleste oskustega. Eesti ettevõtjate arengut takistav peamine tegur on oskustööjõu puudus. Selleks et COVID-19 kriisi mõjust majandusele ja tööturule taastuda ning kohaneda muutuvas majanduskeskkonnas, on vaja toetada inimeste ümber- ja täiendusõpet. Oskuste arendamine toob kasu majanduse taastamisel kestlikule kasvule, et säilitada ja edendada uuenduslikku ja konkurentsivõimelist majandust ning heaolu.</w:t>
            </w:r>
          </w:p>
          <w:p w14:paraId="7E29D318" w14:textId="77777777" w:rsidR="006D5B4D" w:rsidRDefault="006D5B4D" w:rsidP="006D5B4D">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Eurostati andmed näitavad, et Eesti töötaja tootlikkus moodustab u 85% EL 27 töötaja keskmisest töötunni tootlikkusest. Lõhe peamine põhjus on aegunud haridus ja oskused. Suure osa inimeste haridustase on endiselt madal.  Viiendik kõigist üle 15-aastastest on põhi- või madalama haridusega ja paljudel puudub erialane haridus (2021. a 26,5%). Hoolimata elukestvas õppes osalemise üldisest kasvust (2021.a 18,4%) on see eakate, madalama haridustaseme ja kehvemate oskustega inimeste, eesti keelt mittekõnelevate inimeste ja meeste hulgas endiselt tagasihoidlik. Piirkondlikult oli madalaim elukestvas õppes osalemise määr 2020. a Kirde- ning Kesk-Eestis (vastavalt 13,8% ja 13%).</w:t>
            </w:r>
          </w:p>
          <w:p w14:paraId="25943E33" w14:textId="77777777" w:rsidR="006D5B4D" w:rsidRDefault="006D5B4D" w:rsidP="006D5B4D">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Koolitusturu killustatus ja kvaliteedihindamissüsteemi puudused muudavad mitteformaalse koolituse pakkumise keeruliseks.</w:t>
            </w:r>
          </w:p>
          <w:p w14:paraId="4322F561" w14:textId="77777777" w:rsidR="006D5B4D" w:rsidRDefault="006D5B4D" w:rsidP="006D5B4D">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Üliõpilaste heterogeensus ja vajadus tasakaalustada õpinguid töötamisega suurendavad vajadust paindlike ja kvaliteetsete õppimisvõimaluste järele. Puudub teave mitteformaalse õppe võimaluste kohta ning kasutajasõbralik viis teabele juurdepääsuks.</w:t>
            </w:r>
          </w:p>
          <w:p w14:paraId="2F2C75B0" w14:textId="77777777" w:rsidR="006D5B4D" w:rsidRDefault="006D5B4D" w:rsidP="006D5B4D">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Oskuste prognoosimise ja seire süsteem OSKA on edukalt käivitatud, kuid kutsekvalifikatsioonisüsteemi reformimiseks on vaja lisareforme ja koostööd. Stiimulid ja koostöövormid haridusasutuste ning tööandjate koostöö korraldamiseks ja sisu ajakohastamiseks peaksid olema tõhusamad.</w:t>
            </w:r>
          </w:p>
          <w:p w14:paraId="57ABA68B" w14:textId="77777777" w:rsidR="006D5B4D" w:rsidRDefault="006D5B4D" w:rsidP="006D5B4D">
            <w:pPr>
              <w:shd w:val="clear" w:color="auto" w:fill="FFFFFF" w:themeFill="background1"/>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Oskuste hindamise ja valideerimise võimalused on ebapiisavad ja ebaühtlase kvaliteediga ega toeta üksikisikuid õpingute ja karjääri kavandamisel. Oskuste kirjeldused, klassifikatsioonid ja andmebaasid ei sobi kokku ega anna võrreldavat ülevaadet elanikkonna vajaminevatest oskustest. Kutsestandardite muutmise protsess on jäik ega võimalda tõhusalt tööturu vajadustele reageerida.</w:t>
            </w:r>
            <w:bookmarkEnd w:id="126"/>
          </w:p>
        </w:tc>
      </w:tr>
      <w:tr w:rsidR="006D5B4D" w:rsidRPr="008E5974" w14:paraId="7C72F5E2"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63C46FA4" w14:textId="77777777" w:rsidR="006D5B4D" w:rsidRDefault="006D5B4D" w:rsidP="006D5B4D">
            <w:pPr>
              <w:rPr>
                <w:rFonts w:ascii="Cambria" w:eastAsia="Times New Roman" w:hAnsi="Cambria" w:cstheme="minorBidi"/>
                <w:b/>
                <w:bCs/>
                <w:sz w:val="20"/>
                <w:szCs w:val="20"/>
                <w:lang w:val="et-EE"/>
              </w:rPr>
            </w:pPr>
            <w:bookmarkStart w:id="127" w:name="_Hlk113521172"/>
            <w:r>
              <w:rPr>
                <w:rFonts w:ascii="Cambria" w:eastAsia="Times New Roman" w:hAnsi="Cambria" w:cstheme="minorBidi"/>
                <w:b/>
                <w:bCs/>
                <w:color w:val="000000" w:themeColor="text1"/>
                <w:sz w:val="20"/>
                <w:szCs w:val="20"/>
                <w:lang w:val="et-EE"/>
              </w:rPr>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01FBC2D2" w14:textId="77777777" w:rsidR="006D5B4D" w:rsidRDefault="006D5B4D" w:rsidP="006D5B4D">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(h) soodustada aktiivset kaasamist, et edendada võrdseid võimalusi, diskrimineerimiskeeldu ja aktiivset osalemist, </w:t>
            </w:r>
            <w:r>
              <w:rPr>
                <w:rFonts w:asciiTheme="majorHAnsi" w:eastAsia="Times New Roman" w:hAnsiTheme="majorHAnsi" w:cs="Courier New"/>
                <w:sz w:val="20"/>
                <w:szCs w:val="20"/>
                <w:lang w:val="et-EE" w:eastAsia="et-EE"/>
              </w:rPr>
              <w:lastRenderedPageBreak/>
              <w:t>ning parandada eelkõige ebasoodsas olukorras olevate rühmade tööalast konkurentsivõimet</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326D9668" w14:textId="49868726" w:rsidR="006D5B4D" w:rsidRDefault="006D5B4D" w:rsidP="006D5B4D">
            <w:pPr>
              <w:spacing w:line="240" w:lineRule="auto"/>
              <w:jc w:val="both"/>
              <w:rPr>
                <w:rFonts w:asciiTheme="majorHAnsi" w:eastAsia="Times New Roman" w:hAnsiTheme="majorHAnsi" w:cs="Courier New"/>
                <w:sz w:val="20"/>
                <w:szCs w:val="20"/>
                <w:lang w:val="et-EE" w:eastAsia="et-EE"/>
              </w:rPr>
            </w:pPr>
            <w:bookmarkStart w:id="128" w:name="_Hlk71614928"/>
            <w:r>
              <w:rPr>
                <w:rFonts w:asciiTheme="majorHAnsi" w:eastAsia="Times New Roman" w:hAnsiTheme="majorHAnsi" w:cs="Courier New"/>
                <w:sz w:val="20"/>
                <w:szCs w:val="20"/>
                <w:lang w:val="et-EE" w:eastAsia="et-EE"/>
              </w:rPr>
              <w:lastRenderedPageBreak/>
              <w:t xml:space="preserve">Lapsed ja noored on täiskasvanutest palju vastuvõtlikumad erinevatele keskkonnateguritele ja sekkumistele: ebarahuldavates tingimustes kasvamine vähendab lapse arengupotentsiaali, soodustab riskikäitumist ja vaimse tervise probleeme. Absoluutses vaesuse elas 2020.a 2,7% lastest. </w:t>
            </w:r>
            <w:r>
              <w:rPr>
                <w:rFonts w:asciiTheme="majorHAnsi" w:eastAsia="Times New Roman" w:hAnsiTheme="majorHAnsi" w:cs="Courier New"/>
                <w:sz w:val="20"/>
                <w:szCs w:val="20"/>
                <w:lang w:val="et-EE" w:eastAsia="et-EE"/>
              </w:rPr>
              <w:lastRenderedPageBreak/>
              <w:t>Praegu ei pakuta abivajavatele lastele kvaliteetseid ja ligipääsetavaid teenuseid. Kitsaskohtadeks on abivajaduse hiline kindlakstegemine, vajaduste hindamise killustatus ning toetuse andmine eri süsteemide – sotsiaal- ja tervishoiu-, haridus- ja õiguskaitsesüsteem – vahel. Tegevused, mille eesmärk on parandada laste ja noorte heaolu ning arengut, sh kodanikuhariduse edendamine ja aktiivse osalemise hõlbustamine, aitavad ennetada sotsiaalset tõrjutust ning toetada laste ja noorte täiskasvanueluks ettevalmistamist. Rakendatakse meetmeid, mis toetavad Euroopa lastegarantii rakendamist. See hõlmab tervikliku lastekaitsesüsteemi loomist, eri tasandite ja sektorite vahelise koostöö edendamist, meetmeid laste ja noorte riskikäitumise ja sotsiaalse tõrjutuse ohu ennetamiseks, kriminaalõigussüsteemiga seotud laste ja noorte toetamist jne.</w:t>
            </w:r>
          </w:p>
          <w:p w14:paraId="312FDC64" w14:textId="68BE0500" w:rsidR="006D5B4D" w:rsidRDefault="006D5B4D" w:rsidP="006D5B4D">
            <w:pPr>
              <w:shd w:val="clear" w:color="auto" w:fill="FFFFFF" w:themeFill="background1"/>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Ligi 30% Eesti elanikkonnast on mõne muu etnilise rühma esindajad ega räägi eesti keelt esimese keelena, viimase 10 aasta jooksul on ränne suurenenud (2020.a on lisaks tagasipöördujatele asunud Eestisse elama 4710 inimest kolmandatest riikidest ja 3724 ELi kodanikku).</w:t>
            </w:r>
          </w:p>
          <w:p w14:paraId="1426B32F" w14:textId="77777777" w:rsidR="006D5B4D" w:rsidRDefault="006D5B4D" w:rsidP="006D5B4D">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Mis puudutab keeleoskust, vanust ja tervisenäitajaid, siis valitsevad silmanähtavad sotsiaal-majanduslikud lüngad ning tugev sooline ja rahvuslik segregatsioon tööturul. Ida-Virumaal on kõige halvemad integratsiooninäitajad võrreldes teiste piirkondadega, kus elab samuti etnilisi vähemusi. Koostöö kohalike omavalitsuste suutlikkuse tõstmiseks lõimumisprobleemide lahendamiseks kohalikul tasandil on väga oluline.</w:t>
            </w:r>
          </w:p>
          <w:p w14:paraId="2BB4D729" w14:textId="75F8FF15" w:rsidR="006D5B4D" w:rsidRDefault="006D5B4D" w:rsidP="006D5B4D">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Teisest rahvusest püsielanikud, uussisserändajad (sh ajutise kaitse saajad) ja Eestisse tagasipöördujad võivad jääda ebapiisavast eesti keele oskusest tingitud probleemide tõttu Eestis isoleerituks ning nende osalemine tööturul, elukestvas õppes jne on takistatud. </w:t>
            </w:r>
          </w:p>
          <w:p w14:paraId="53AF0581" w14:textId="77777777" w:rsidR="006D5B4D" w:rsidRDefault="006D5B4D" w:rsidP="006D5B4D">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Eesti vajab rohkem lõimumist, sh kohanemist toetavaid teenuseid, et elanikud oskaksid eesti keelt hariduse omandamiseks, tööturul ja ühiskonnas tervikuna osalemiseks vajalikul tasemel. </w:t>
            </w:r>
            <w:bookmarkEnd w:id="127"/>
            <w:bookmarkEnd w:id="128"/>
          </w:p>
        </w:tc>
      </w:tr>
      <w:tr w:rsidR="006D5B4D" w:rsidRPr="008E5974" w14:paraId="7EEAF21A"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614FDF01" w14:textId="77777777" w:rsidR="006D5B4D" w:rsidRDefault="006D5B4D" w:rsidP="006D5B4D">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lastRenderedPageBreak/>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502B0599" w14:textId="77777777" w:rsidR="006D5B4D" w:rsidRDefault="006D5B4D" w:rsidP="006D5B4D">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(k) parandada võrdset ja õigeaegset juurdepääsu kvaliteetsetele, kestlikele ja taskukohastele teenustele, sealhulgas teenustele, millega parandatakse eluaseme ja isikukeskse hoolduse, sealhulgas tervishoiu kättesaadavust; ajakohastada sotsiaalkaitsesüsteeme, sealhulgas parandada juurdepääsu sotsiaalkaitsele, pöörates erilist tähelepanu lastele ja ebasoodsas olukorras olevatele rühmadele; parandada </w:t>
            </w:r>
            <w:r>
              <w:rPr>
                <w:rFonts w:asciiTheme="majorHAnsi" w:eastAsia="Times New Roman" w:hAnsiTheme="majorHAnsi" w:cs="Courier New"/>
                <w:sz w:val="20"/>
                <w:szCs w:val="20"/>
                <w:lang w:val="et-EE" w:eastAsia="et-EE"/>
              </w:rPr>
              <w:lastRenderedPageBreak/>
              <w:t>tervishoiusüsteemide ja pikaajalise hoolduse teenuste kättesaadavust (sealhulgas puuetega inimeste jaoks), tõhusust ja vastupanuvõimet</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1D82AF6D" w14:textId="77777777" w:rsidR="006D5B4D" w:rsidRDefault="006D5B4D" w:rsidP="006D5B4D">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lastRenderedPageBreak/>
              <w:t xml:space="preserve">Pikaajalise hoolduse süsteem on killustatud valitsemistasandite ja sektorite vahel. Kuna kohalike omavalitsuste suutlikkus investeerida kodu- ja institutsioonipõhistesse pikaajalise hoolduse teenustesse on ebavõrdne, sõltub ligipääs nendele teenustele suuresti isiku elukohast. Vaatamata Eesti hoolekandepoliitika üldisele eesmärgile pakkuda teenuseid, mis toetavad iseseisvat toimetulekut kodus nii kaua kui võimalik, on koduteenused kättesaadavad vaid 15% ulatuses kogunõudlusest. Samas on institutsionaalsete teenuste osakaal suurenenud. Uuringud näitavad, et 16–23% hooldust vajavatest eakatest vajab oma igapäevaelus rohkem abi, kui praegune süsteem suudab pakkuda. Dementsus on tugevalt aladiagnoositud, olles ligikaudu 12 korda madalam kui eeldatav 7% tase üle 60-aastaste vanuserühmas. Umbes 45% üldhooldusteenuste saajatest kannatavad ka dementsuse all. Teenuseid, mis toetavad iseseisvat elamist kodus, pakutakse märkimisväärselt harvem kui vaja. Seetõttu on perekondadel nii hoolduse kui ka teenuste eest maksmise seisukohast suur koormus. Umbes 60 000 inimesel on hoolduskohustused, sh üle 8100 inimese ei tee selle tõttu tasustatavat tööd, ja umbes 6500 inimest on olnud sunnitud tegema osalise tööajaga tööd. </w:t>
            </w:r>
            <w:r>
              <w:rPr>
                <w:rFonts w:asciiTheme="majorHAnsi" w:eastAsia="Times New Roman" w:hAnsiTheme="majorHAnsi" w:cs="Courier New"/>
                <w:sz w:val="20"/>
                <w:szCs w:val="20"/>
                <w:lang w:val="et-EE" w:eastAsia="et-EE"/>
              </w:rPr>
              <w:lastRenderedPageBreak/>
              <w:t>Elanikkonna vananemine suurendab veelgi abi ja hoolduse vajadust.</w:t>
            </w:r>
          </w:p>
          <w:p w14:paraId="3990B134" w14:textId="77777777" w:rsidR="006D5B4D" w:rsidRDefault="006D5B4D" w:rsidP="006D5B4D">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Suurema hooldusvajadusega inimesed on sagedamini ühiskonnast ja perekonnast füüsiliselt eraldatud. See piirab nende sõltumatust ja võimet olla kogukonna täisliige. Hoolduse pakkumisel on vaja rakendada uusi tehnoloogialahendusi, teenusemudeleid ja mentaliteeti, mis võiksid toetada inimeste võimet kodus toime tulla ning aidata suurendada nende ohutust ja elukvaliteeti. Pikaajalise hoolduse süsteemi parandamine peab käima käsikäes tööjõu arenguga. Hinnangud näitavad, et Eestis puuduvad tänapäevaste ja inimkesksete teenuste arendamiseks ja pakkumiseks vajalikud oskused (sh digioskused). Pikaajalise hoolduse ümberkorraldamine toob kaasa vajaduse uute pädevuste järele ja suurendab sotsiaalkaitsesektori tööjõuvajadust.</w:t>
            </w:r>
          </w:p>
        </w:tc>
      </w:tr>
      <w:tr w:rsidR="006D5B4D" w:rsidRPr="008E5974" w14:paraId="424CA407"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1656C3F6" w14:textId="77777777" w:rsidR="006D5B4D" w:rsidRDefault="006D5B4D" w:rsidP="006D5B4D">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lastRenderedPageBreak/>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19A8793B" w14:textId="77777777" w:rsidR="006D5B4D" w:rsidRDefault="006D5B4D" w:rsidP="006D5B4D">
            <w:pPr>
              <w:spacing w:line="240" w:lineRule="auto"/>
              <w:rPr>
                <w:rFonts w:asciiTheme="majorHAnsi" w:eastAsia="Times New Roman" w:hAnsiTheme="majorHAnsi" w:cs="Courier New"/>
                <w:sz w:val="20"/>
                <w:szCs w:val="20"/>
                <w:lang w:val="et-EE" w:eastAsia="et-EE"/>
              </w:rPr>
            </w:pPr>
            <w:bookmarkStart w:id="129" w:name="_Hlk28958136"/>
            <w:r>
              <w:rPr>
                <w:rFonts w:asciiTheme="majorHAnsi" w:eastAsia="Times New Roman" w:hAnsiTheme="majorHAnsi" w:cs="Courier New"/>
                <w:sz w:val="20"/>
                <w:szCs w:val="20"/>
                <w:lang w:val="et-EE" w:eastAsia="et-EE"/>
              </w:rPr>
              <w:t xml:space="preserve">(ii) </w:t>
            </w:r>
            <w:bookmarkEnd w:id="129"/>
            <w:r>
              <w:rPr>
                <w:rFonts w:asciiTheme="majorHAnsi" w:eastAsia="Times New Roman" w:hAnsiTheme="majorHAnsi" w:cs="Courier New"/>
                <w:sz w:val="20"/>
                <w:szCs w:val="20"/>
                <w:lang w:val="et-EE" w:eastAsia="et-EE"/>
              </w:rPr>
              <w:t>hariduse, koolituse ja elukestva õppe valdkonna kaasavatele ja kvaliteetsetele teenustele võrdse juurdepääsu parandamine, arendades juurdepääsetavat taristut, sealhulgas tugevdades vastupidavust seoses kaug- ja e-õppe ja -koolitusega</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6F3F7D22" w14:textId="77777777" w:rsidR="006D5B4D" w:rsidRDefault="006D5B4D" w:rsidP="006D5B4D">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Demograafilised muutused ja linnastumine nõuavad koolivõrgustiku ümberkorraldamist ning kaasavale ja kvaliteetsele haridusele juurdepääsu parandamist. Esmatähtsad investeerimisvajadused taristusse ja innovatsiooni juhtimisse peaksid edendama koostööd haridusasutuste vahel, ja vähendama piirkondlikke erinevusi kvaliteetsele ja kaasavale haridusele juurdepääsul.</w:t>
            </w:r>
          </w:p>
          <w:p w14:paraId="71B08419" w14:textId="77777777" w:rsidR="006D5B4D" w:rsidRDefault="006D5B4D" w:rsidP="006D5B4D">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Koolikohustuslike õpilaste arv väheneb järgmise 10 aasta jooksul 4%. Õpilaste arvu kasvutendents on ainult Tallinnas, Harjumaal ja osal Tartumaast, teistes maakondades langeb õpilaste arv 5–25%, suurim langus toimub Ida-Viru- ja Valgamaal. Kuna haridusvaldkonna töötajaskond vananeb, tekib probleem kvaliteetse ja kaasava hariduse kestliku pakkumisega piirkondades, kus elanikkond väheneb ja vananeb. Venekeelsetes piirkondades ja madala tihedusega piirkondades on õpilaste tulemused halvemad, sõltumata õpilase sotsiaal-majanduslikust taustast. Samuti esineb piirkondlikke erinevusi nii põhiharidusest keskharidusse ülemineku kui ka keskhariduse omandamise edukuse määras ning hariduse ja koolituse vastavust tööturu vajadustele tuleb parandada.</w:t>
            </w:r>
          </w:p>
          <w:p w14:paraId="1BC8B1F0" w14:textId="77777777" w:rsidR="006D5B4D" w:rsidRDefault="006D5B4D" w:rsidP="006D5B4D">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Eri haridusvormide koostöö ning ressursside ja teenuste taristu ristkasutus ei ole optimaalne. Õpikeskkonna sidusus ei ole piisav. Tehnoloogiasse, digitaalruumi ja noorsootöö juurdepääsetavusesse, sh hobiõppesse tehtud investeeringud võivad jääda täies mahus realiseerimata. Sageli ei toeta õpikeskkond hariduspoliitikaga seotud eesmärkide saavutamist, nt õppele ja õpetamisele koostööl põhineva lähenemisviisi kasutuselevõtmine, suurem keskendumine tööturul vajalikele oskustele ja pädevustele jne. Erivajadustega õpilaste kaasava hariduse edendamiseks tuleb jätkata füüsilise ruumiga seotud programme, parandada juurdepääsu koolirajatistele, hankida asjakohased seadmed, varustus ning õpetamis- ja õppevahendid.</w:t>
            </w:r>
          </w:p>
          <w:p w14:paraId="7D5F0B97" w14:textId="77777777" w:rsidR="006D5B4D" w:rsidRDefault="006D5B4D" w:rsidP="006D5B4D">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Kohalike omavalitsuste haldus- ja haridusasutuste peamine edutegur on tõhus innovatsioon ja kvaliteedijuhtimine, mis loob raamistiku muutuste juhtimiseks ja õppeprotsessi täiustamiseks. Tuleb välja töötada paindlik ja tõhus positiivse sekkumise ja innovatsiooni juhtimise mudel, mis võtaks arvesse konkreetse kooli eripära ja aitaks luua kestlikult toimivat haridusprotsessi, eriti raskustes või hiljuti loodud koolides.</w:t>
            </w:r>
          </w:p>
        </w:tc>
      </w:tr>
      <w:tr w:rsidR="006D5B4D" w:rsidRPr="008E5974" w14:paraId="00296E1D"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113D8A45" w14:textId="77777777" w:rsidR="006D5B4D" w:rsidRDefault="006D5B4D" w:rsidP="006D5B4D">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lastRenderedPageBreak/>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00EE37DC" w14:textId="77777777" w:rsidR="006D5B4D" w:rsidRDefault="006D5B4D" w:rsidP="006D5B4D">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(iii)</w:t>
            </w:r>
            <w:bookmarkStart w:id="130" w:name="_Hlk41560276"/>
            <w:r>
              <w:rPr>
                <w:rFonts w:asciiTheme="majorHAnsi" w:eastAsia="Times New Roman" w:hAnsiTheme="majorHAnsi" w:cs="Courier New"/>
                <w:sz w:val="20"/>
                <w:szCs w:val="20"/>
                <w:lang w:val="et-EE" w:eastAsia="et-EE"/>
              </w:rPr>
              <w:t xml:space="preserve"> </w:t>
            </w:r>
            <w:bookmarkEnd w:id="130"/>
            <w:r>
              <w:rPr>
                <w:rFonts w:asciiTheme="majorHAnsi" w:eastAsia="Times New Roman" w:hAnsiTheme="majorHAnsi" w:cs="Courier New"/>
                <w:sz w:val="20"/>
                <w:szCs w:val="20"/>
                <w:lang w:val="et-EE" w:eastAsia="et-EE"/>
              </w:rPr>
              <w:t>tõrjutud kogukondade, madala sissetulekuga leibkondade ja ebasoodsas olukorras olevate rühmade, sealhulgas erivajadustega inimeste sotsiaal-majandusliku kaasamise edendamine integreeritud meetmete, muu hulgas eluaseme- ja sotsiaalteenuste kaudu</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4DE1AEA4" w14:textId="77777777" w:rsidR="006D5B4D" w:rsidRDefault="006D5B4D" w:rsidP="006D5B4D">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2040. aastaks suureneb eakate ja puuetega inimeste osakaal vastavalt 19,8%-lt 25,6%-le ja 11,9%-lt 17%-le. Umbes1/3 üle 65-aastastest on hinnanud, et nende igapäevane tegevus on terviseprobleemide tõttu piiratud ning nad vajavad igapäevases tegevuses ja enesehoolduses abi. Samal ajal on 8000 inimest tööturult eemal hoolduskoormuse tõttu. Kvaliteetsete ja taskukohaste sotsiaalteenuste osutamine on paranenud, kuid erinevused kohalike omavalitsuste vahel on säilinud. Kuigi astutakse samme tugevama silla loomiseks sotsiaal- ja tervishoiusüsteemi vahel, on sujuv lõimimine endiselt probleem, mida ei ole võimalik lahendada üksnes teenuste osutamise mudeli parandamisega, vaid vaja on investeerida ka taristusse.</w:t>
            </w:r>
          </w:p>
          <w:p w14:paraId="65F59A80" w14:textId="77777777" w:rsidR="006D5B4D" w:rsidRDefault="006D5B4D" w:rsidP="006D5B4D">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Sotsiaalsüsteemi arendamine põhineb deinstitutsionaliseerimise põhimõttel. Praegu on 80 000 pikaajalist hooldust saavat inimest, kuid tegelik vajadus on hinnanguliselt vähemalt 132 000 inimesel. Vaja on investeerida kogukonnapõhistesse teenuste üksustesse, teenusekeskustesse, päevahoidu ja muude teenuste arendamisse, mis vähendaks hoolduskoormust ja toetaks inimeste võimalikult iseseisvat toimetulekut. Hooldussektor peab sammu pidama ka tehnoloogilise ja digitaalse arenguga, suurendama oma innovatsioonisuutlikkust ja toetama tehnoloogia kasutuselevõttu. Investeeringuid on vaja ka tervishoidu, eriti väiksemates maakondades ja äärealadel. Maakondades asuvate suurte haiglate taristu ei toimi integreeritud hoolduse eesmärgil ega ole ressursikasutuse seisukohast tõhus.</w:t>
            </w:r>
          </w:p>
          <w:p w14:paraId="1A350C66" w14:textId="77777777" w:rsidR="006D5B4D" w:rsidRDefault="006D5B4D" w:rsidP="006D5B4D">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Pikaajalise hoolduse reformi edukaks rakendamiseks ning tervishoiu- ja sotsiaalsektori integreerimiseks tehtavad investeeringud peavad tuginema deinstitutsionaliseerimise põhimõttel ning toetama täielikult inimeste iseseisvat elu ja toimetulekut. Sotsiaalkaitse ja tervishoiusüsteemide kestlikkuse tagamiseks ja inimestele igakülgse abi osutamiseks on vaja üleminekut tervishoiu- ja sotsiaalhooldussektoris institutsioonipõhiselt lähenemiselt integreeritud koostööle ja koordineerimisele.</w:t>
            </w:r>
          </w:p>
        </w:tc>
      </w:tr>
      <w:tr w:rsidR="006D5B4D" w14:paraId="7826160F"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507205D5" w14:textId="77777777" w:rsidR="006D5B4D" w:rsidRDefault="006D5B4D" w:rsidP="006D5B4D">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4156982B" w14:textId="77777777" w:rsidR="006D5B4D" w:rsidRDefault="006D5B4D" w:rsidP="006D5B4D">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(m) vähendada materiaalset puudust, andes toidu- ja/või esmast materiaalset abi enim puudust kannatavatele isikutele, sealhulgas lastele, ning võtta kaasnevaid meetmeid, mis toetavad nende isikute sotsiaalset kaasamist</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32187F0A" w14:textId="77777777" w:rsidR="006D5B4D" w:rsidRDefault="006D5B4D" w:rsidP="006D5B4D">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Vaesuse mõõtmisel kasutatakse Eestis erinevaid näitajaid. Majanduslike toimetulekuraskuste ulatust ühiskonnas kirjeldatakse vaesuse, eeskätt absoluutse vaesuse ning laiemalt materiaalse ilmajäetuse (puuduse) näitajate kaudu. </w:t>
            </w:r>
          </w:p>
          <w:p w14:paraId="70CE7F2B" w14:textId="77777777" w:rsidR="006D5B4D" w:rsidRDefault="006D5B4D" w:rsidP="006D5B4D">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Eesti Statistikaameti andmetel elas 2020. a. absoluutses vaesuses 2,2% ja suhtelises vaesuses 20,6% Eesti elanikkonnast. Võrreldes 2019. aastaga vähenes nii suhtelises kui ka absoluutses vaesuses elavate inimeste osatähtsus 0,1 protsendipunkti võrra. </w:t>
            </w:r>
          </w:p>
          <w:p w14:paraId="3CF17AF9" w14:textId="77777777" w:rsidR="006D5B4D" w:rsidRDefault="006D5B4D" w:rsidP="006D5B4D">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Suhteline vaesus oli suurim üksi elavate 65-aastaste ja vanemate vanusegrupis, 41,4%. Absoluutse vaesuse määr on kõrgeim töötute hulgas, 13,9%. Eelnevate aastatega võrreldes on nii absoluutne vaesus kui vaesuse oht märgatavalt kasvanud üksikvanemate hulgas. Alla 18-aastaste laste hulgas on vaesuse riskis 15,6% ja absoluutses vaesuses 2,5% lastest, see näitaja on lähiaastatega võrreldes veidi tõusnud.  „Eesti 2035“ strateegia eesmärgiks seati, et püsivalt suhtelises vaesuses elavate elanike osatähtsus ei ületa 15,6% aastal 2035 (2018.a. oli näitaja 16,7%). Vaesuse vähendamine on ka üks „Heaolu arengukava 2023–2030“ eesmärkidest. </w:t>
            </w:r>
          </w:p>
          <w:p w14:paraId="17078118" w14:textId="77777777" w:rsidR="006D5B4D" w:rsidRDefault="006D5B4D" w:rsidP="006D5B4D">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lastRenderedPageBreak/>
              <w:t>2020. aastal oli suhtelise vaesuse piir üheliikmelisel leibkonnal 631 eurot kuus (2019. a 611 eurot kuus). Absoluutse vaesuse piiriks on Eestis arvestuslik elatusmiinimum ehk inimesele vajalike elatusvahendite väikseim kogus, mis katab tema peamised igapäevased vajadused. 2020. aastal oli üheliikmelise leibkonna absoluutse vaesuse piir 220,48 eurot kuus.</w:t>
            </w:r>
          </w:p>
          <w:p w14:paraId="15F03902" w14:textId="77777777" w:rsidR="006D5B4D" w:rsidRDefault="006D5B4D" w:rsidP="006D5B4D">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Sotsiaalsiirded, st riiklikud hüvitised ja pensionid, aitasid ära hoida vaesusesse sattumist. Neid sissetulekuid arvesse võtmata oleks 39,6% elanikkonnast olnud vaesuse ohus ja 22,6% absoluutses vaesuses. </w:t>
            </w:r>
          </w:p>
          <w:p w14:paraId="3BC7B98C" w14:textId="77777777" w:rsidR="006D5B4D" w:rsidRDefault="006D5B4D" w:rsidP="006D5B4D">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Seetõttu jagatakse enim abivajavatele inimestele lihtsalt kättesaadavat toiduabi ning esmast materiaalset abi. Koos abiga pakutakse inimestele ka neile sobivaid sotsiaalse kaasatuse meetmeid.</w:t>
            </w:r>
          </w:p>
        </w:tc>
      </w:tr>
      <w:tr w:rsidR="006D5B4D" w:rsidRPr="00EF1C29" w14:paraId="586B1B94"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6829345C" w14:textId="77777777" w:rsidR="006D5B4D" w:rsidRDefault="006D5B4D" w:rsidP="006D5B4D">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lastRenderedPageBreak/>
              <w:t>Inimestele lähedasem Eesti</w:t>
            </w:r>
            <w:r>
              <w:rPr>
                <w:rFonts w:ascii="Cambria" w:eastAsia="Times New Roman" w:hAnsi="Cambria" w:cstheme="minorBidi"/>
                <w:b/>
                <w:bCs/>
                <w:color w:val="000000" w:themeColor="text1"/>
                <w:sz w:val="20"/>
                <w:szCs w:val="20"/>
                <w:lang w:val="et-EE"/>
              </w:rPr>
              <w:br/>
              <w:t>(PO5)</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0FCA9174" w14:textId="77777777" w:rsidR="006D5B4D" w:rsidRDefault="006D5B4D" w:rsidP="006D5B4D">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(i) tervikliku ja kaasava sotsiaalse, majandusliku ja keskkonnaalase arengu, kultuuri, looduspärandi, säästva turismi ja julgeoleku soodustamine linnapiirkondades</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693AD56C" w14:textId="77777777" w:rsidR="006D5B4D" w:rsidRDefault="006D5B4D" w:rsidP="006D5B4D">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Linnapiirkondade arendamisel on oluline roll riigi majanduse arengus. See on prioriteetne valdkond, millele EK on tähelepanu juhtinud ja mille jaoks tuleb eraldada vähemalt 8% ERF vahenditest. Suurematel linnapiirkondadel on hulk probleeme, mis tulenevad ebaühtlasest kasvust, nt valglinnastumisega kaasnev soovimatu keskkonnamõju, ebaratsionaalne maakasutus, ebapiisav teenuste taristu, suurenenud pendelrändest põhjustatud liiklussageduse kasv ja õhusaaste, elurikkuse vähenemine, avaliku linnaruumi ebaühtlane kvaliteet jne.</w:t>
            </w:r>
          </w:p>
          <w:p w14:paraId="111A789D" w14:textId="77777777" w:rsidR="006D5B4D" w:rsidRDefault="006D5B4D" w:rsidP="006D5B4D">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Linnapiirkonna jaoks valitud sekkumised kajastavad piirkondlikes ja kohalikes arengukavades kirjeldatud probleeme ja eesmärke, kuna kohaliku elukeskkonna kvaliteet on linnapiirkondade jaoks läbivalt tähtis. Linnapiirkondade üha olulisem väljakutse seisneb keskkonna- ja kliimaküsimustes. Pärnu linnapiirkond ja Ida-Virumaa linnapiirkonnad seisavad koos maapiirkondadega silmitsi sarnaste probleemidega nagu kirjeldatud poliitikaeesmärk nr 5 SO2. Tähelepanu tuleb pöörata elukeskkonna vähesele atraktiivsusele Ida-Viru linnapiirkondades. Suur alakasutatud linnapiirkondade osakaal, tänapäevastele vajadustele mittevastav kinnisvara, vähene rahulolu kohalike omavalitsuste teenustega on valdkonnad, millega tuleb poliitikaeesmärgi raames tegeleda. Linnaruumi arenduste toetamisel arvestatakse Uue Euroopa Bauhausi väärtustega.</w:t>
            </w:r>
          </w:p>
          <w:p w14:paraId="3F91D37C" w14:textId="77777777" w:rsidR="006D5B4D" w:rsidRDefault="006D5B4D" w:rsidP="006D5B4D">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Poliitikaeesmärgi nr 5 raames kavandatud sekkumised täiendavad teiste poliitikaeesmärkide, eelkõige poliitikaeesmärgi nr 2 tegevusi, mis keskenduvad säästva linnatranspordi arendamisele ja kliimamuutustega seotud küsimustele linnapiirkondades. Probleemide lahendamiseks tuleb arendada arukate ja uuenduslike lahenduste kasutuselevõttu. Poliitikaeesmärkide 2 ja 5 raames linnapiirkondades kavandatud meetmete ühine eesmärk on parandada elukeskkonna kvaliteeti, suurendades konkurentsivõimet ja vähendades CO</w:t>
            </w:r>
            <w:r>
              <w:rPr>
                <w:rFonts w:asciiTheme="majorHAnsi" w:eastAsia="Times New Roman" w:hAnsiTheme="majorHAnsi" w:cs="Courier New"/>
                <w:sz w:val="20"/>
                <w:szCs w:val="20"/>
                <w:vertAlign w:val="subscript"/>
                <w:lang w:val="et-EE" w:eastAsia="et-EE"/>
              </w:rPr>
              <w:t>2</w:t>
            </w:r>
            <w:r>
              <w:rPr>
                <w:rFonts w:asciiTheme="majorHAnsi" w:eastAsia="Times New Roman" w:hAnsiTheme="majorHAnsi" w:cs="Courier New"/>
                <w:sz w:val="20"/>
                <w:szCs w:val="20"/>
                <w:lang w:val="et-EE" w:eastAsia="et-EE"/>
              </w:rPr>
              <w:t xml:space="preserve"> heidet. Ida-Viru linnapiirkonna kestliku elukeskkonna toetamine täiendab teiste poliitikaeesmärkide ja ÕÜF sekkumisi, mis on suunatud peamiselt sotsiaalsele ja majanduslikule üleminekule järgmistel aastatel. Vähemalt 8% ERF vahenditest suunatakse kestlikule linnaarengule poliitikaeesmärkides nr 2 (SO8) ja nr 5 (SO1) ning neid rakendatakse „muu territoriaalse vahendi“ vormis.</w:t>
            </w:r>
          </w:p>
        </w:tc>
      </w:tr>
      <w:tr w:rsidR="006D5B4D" w:rsidRPr="00EF1C29" w14:paraId="7AA880A5"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200DED4F" w14:textId="77777777" w:rsidR="006D5B4D" w:rsidRDefault="006D5B4D" w:rsidP="006D5B4D">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lastRenderedPageBreak/>
              <w:t>Inimestele lähedasem Eesti</w:t>
            </w:r>
            <w:r>
              <w:rPr>
                <w:rFonts w:ascii="Cambria" w:eastAsia="Times New Roman" w:hAnsi="Cambria" w:cstheme="minorBidi"/>
                <w:b/>
                <w:bCs/>
                <w:color w:val="000000" w:themeColor="text1"/>
                <w:sz w:val="20"/>
                <w:szCs w:val="20"/>
                <w:lang w:val="et-EE"/>
              </w:rPr>
              <w:br/>
              <w:t>(PO5)</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5155C2CB" w14:textId="77777777" w:rsidR="006D5B4D" w:rsidRDefault="006D5B4D" w:rsidP="006D5B4D">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(ii) tervikliku ja kaasava sotsiaalse, majandusliku ja keskkonnaalase kohaliku arengu, kultuuri, looduspärandi, säästva turismi ja julgeoleku soodustamine mujal kui linnapiirkondades</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621ED071" w14:textId="77777777" w:rsidR="006D5B4D" w:rsidRDefault="006D5B4D" w:rsidP="006D5B4D">
            <w:pPr>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2020. aasta riigiaruandes rõhutatakse mitut Eesti regionaalarengu probleemi, mis on samuti PO5 raames kavandatud sekkumiste fookuses.</w:t>
            </w:r>
          </w:p>
          <w:p w14:paraId="532F7211" w14:textId="77777777" w:rsidR="006D5B4D" w:rsidRDefault="006D5B4D" w:rsidP="006D5B4D">
            <w:pPr>
              <w:pStyle w:val="Loendilik"/>
              <w:numPr>
                <w:ilvl w:val="0"/>
                <w:numId w:val="3"/>
              </w:num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Sotsiaal- ja majandusnäitajate vahe pealinnapiirkonna ja riigi ülejäänud osa vahel on suurenenud.</w:t>
            </w:r>
          </w:p>
          <w:p w14:paraId="5E37C90C" w14:textId="77777777" w:rsidR="006D5B4D" w:rsidRDefault="006D5B4D" w:rsidP="006D5B4D">
            <w:pPr>
              <w:pStyle w:val="Loendilik"/>
              <w:numPr>
                <w:ilvl w:val="0"/>
                <w:numId w:val="3"/>
              </w:numPr>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Erinevused SKPs elaniku kohta kajastuvad ka piirkonniti erinevas tööviljakuses. SKP (ostujõu pariteedi alusel) oli 2019. aastal üle ELi keskmise taseme pealinnapiirkonnas Harjumaal (120% ELi keskmisest) ning kõrgem veel Tartumaal (76%), ülejäänud maakondades ulatus see aga kõigest 32–56 %ni.</w:t>
            </w:r>
          </w:p>
          <w:p w14:paraId="1D28A728" w14:textId="06FA4DC3" w:rsidR="006D5B4D" w:rsidRDefault="006D5B4D" w:rsidP="006D5B4D">
            <w:pPr>
              <w:pStyle w:val="Loendilik"/>
              <w:numPr>
                <w:ilvl w:val="0"/>
                <w:numId w:val="3"/>
              </w:num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Praegune riiklik toetus innovatsioonitegevusele ei vasta piirkondlikele ega ettevõtjate vajadustele, mistõttu tuleb suurendada toetust mahajäänud piirkondadele.</w:t>
            </w:r>
          </w:p>
          <w:p w14:paraId="3BA15C2F" w14:textId="77777777" w:rsidR="006D5B4D" w:rsidRDefault="006D5B4D" w:rsidP="006D5B4D">
            <w:pPr>
              <w:pStyle w:val="Loendilik"/>
              <w:numPr>
                <w:ilvl w:val="0"/>
                <w:numId w:val="3"/>
              </w:num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Muudest piirkondadest pealinna kolivate inimeste arv on vähenenud, kuid pendelrändajate arv on suurenenud. Toimub intensiivne riigisisene liikumine suuremate funktsionaalsete linnapiirkondade suunas.</w:t>
            </w:r>
          </w:p>
          <w:p w14:paraId="385A48D2" w14:textId="77777777" w:rsidR="006D5B4D" w:rsidRDefault="006D5B4D" w:rsidP="006D5B4D">
            <w:pPr>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Eesti rahvastik väheneb kõikjal, välja arvatud kahes suuremas linnapiirkonnas. Lisaks majanduslikule järelejõudmisele paneb see proovile ka kohaliku tasandi teenuste osutamise, tugevate kogukondade säilitamise, atraktiivse elukeskkonna ja üldise ruumi kasutamise. Praegune teenuste osutamise mudel ja vajalik taristu on välja töötatud suurema arvu elanike jaoks, kui rahvastikuprognoosid ette näevad, kohaliku tasandi teenuste nõudluse struktuuri muudavad ka demograafilised protsessid. Elanike lahkumisel kaovad ka teenused ja hooned jäävad tühjaks, väheneb ettevõtlus ning seetõttu ka töövõimalused. Vajadust rahvastikumuutustega edukalt kohaneda kirjeldatakse ka kui pikaajalise strateegia „Eesti 2035“ üht arenguvajadust. Kuna poliitikaeesmärgi nr 5 puhul algatavad projektide valimise piirkonnad ning kavandatud projektid põhinevad integreeritud piirkondlikel strateegiatel, tuleb toetada ja tugevdada kohalike omavalitsuste suutlikkust töötada välja asjakohased piirkondlikud strateegiad ning hinnata ja valida projekte. Sealjuures arvestatakse Uue Euroopa Bauhausi väärtusi, mis on jätkusuutlikkus, kaasatus ja esteetika.</w:t>
            </w:r>
          </w:p>
        </w:tc>
      </w:tr>
      <w:tr w:rsidR="006D5B4D" w:rsidRPr="008E5974" w14:paraId="702B43BE" w14:textId="77777777" w:rsidTr="4637A121">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2D5C2A69" w14:textId="77777777" w:rsidR="006D5B4D" w:rsidRDefault="006D5B4D" w:rsidP="006D5B4D">
            <w:pPr>
              <w:rPr>
                <w:rFonts w:ascii="Cambria" w:eastAsia="Times New Roman" w:hAnsi="Cambria" w:cstheme="minorBidi"/>
                <w:b/>
                <w:bCs/>
                <w:sz w:val="20"/>
                <w:szCs w:val="20"/>
                <w:lang w:val="et-EE"/>
              </w:rPr>
            </w:pPr>
            <w:r>
              <w:rPr>
                <w:rFonts w:ascii="Cambria" w:eastAsia="Times New Roman" w:hAnsi="Cambria" w:cstheme="minorBidi"/>
                <w:b/>
                <w:bCs/>
                <w:sz w:val="20"/>
                <w:szCs w:val="20"/>
                <w:lang w:val="et-EE"/>
              </w:rPr>
              <w:t>Õiglane Üleminek</w:t>
            </w:r>
            <w:r>
              <w:rPr>
                <w:rFonts w:ascii="Cambria" w:eastAsia="Times New Roman" w:hAnsi="Cambria" w:cstheme="minorBidi"/>
                <w:b/>
                <w:bCs/>
                <w:sz w:val="20"/>
                <w:szCs w:val="20"/>
                <w:lang w:val="et-EE"/>
              </w:rPr>
              <w:br/>
              <w:t>(JTF)</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43D3CA59" w14:textId="77777777" w:rsidR="006D5B4D" w:rsidRDefault="006D5B4D" w:rsidP="006D5B4D">
            <w:pPr>
              <w:spacing w:line="240" w:lineRule="auto"/>
              <w:rPr>
                <w:rFonts w:asciiTheme="majorHAnsi" w:hAnsiTheme="majorHAnsi"/>
                <w:sz w:val="20"/>
                <w:szCs w:val="20"/>
                <w:lang w:val="et-EE"/>
              </w:rPr>
            </w:pPr>
            <w:r>
              <w:rPr>
                <w:rFonts w:asciiTheme="majorHAnsi" w:hAnsiTheme="majorHAnsi"/>
                <w:sz w:val="20"/>
                <w:szCs w:val="20"/>
                <w:lang w:val="et-EE"/>
              </w:rPr>
              <w:t>Võimaldada piirkondadel ja inimestel tegeleda liidu 2030. aasta energia- ja kliimaeesmärkide saavutamise ja Pariisi kokkuleppe alusel 2050. aastaks liidu kliimaneutraalsele majandusele ülemineku sotsiaalsete, tööhõivealaste, majanduslike ja keskkonnamõjudega</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2F0687C2" w14:textId="31D1F2D7" w:rsidR="006D5B4D" w:rsidRDefault="006D5B4D" w:rsidP="006D5B4D">
            <w:pPr>
              <w:spacing w:before="0" w:line="240" w:lineRule="auto"/>
              <w:jc w:val="both"/>
              <w:rPr>
                <w:rFonts w:asciiTheme="majorHAnsi" w:hAnsiTheme="majorHAnsi"/>
                <w:sz w:val="20"/>
                <w:szCs w:val="20"/>
                <w:lang w:val="et-EE"/>
              </w:rPr>
            </w:pPr>
            <w:r>
              <w:rPr>
                <w:rFonts w:asciiTheme="majorHAnsi" w:hAnsiTheme="majorHAnsi"/>
                <w:sz w:val="20"/>
                <w:szCs w:val="20"/>
                <w:lang w:val="et-EE"/>
              </w:rPr>
              <w:t>2019. a liitus Eesti ühiseesmärgiga saavutada 2050.a-ks kliimaneutraalne Euroopa ning 2020. a EK 2030.a kliimaeesmärgi kavaga, milles tehakse ettepanek vähendada kasvuhoonegaaside heitkoguseid 2030. a vähemalt 55% võrra ja kus määratletakse Euroopa vastutustundlik tegevuskava 2050. aastaks kliimaneutraalsuse saavutamiseks.</w:t>
            </w:r>
          </w:p>
          <w:p w14:paraId="2892E5A2" w14:textId="77777777" w:rsidR="006D5B4D" w:rsidRDefault="006D5B4D" w:rsidP="006D5B4D">
            <w:pPr>
              <w:spacing w:before="0" w:line="240" w:lineRule="auto"/>
              <w:jc w:val="both"/>
              <w:rPr>
                <w:rFonts w:asciiTheme="majorHAnsi" w:hAnsiTheme="majorHAnsi"/>
                <w:sz w:val="20"/>
                <w:szCs w:val="20"/>
                <w:lang w:val="et-EE"/>
              </w:rPr>
            </w:pPr>
            <w:r>
              <w:rPr>
                <w:rFonts w:asciiTheme="majorHAnsi" w:hAnsiTheme="majorHAnsi"/>
                <w:sz w:val="20"/>
                <w:szCs w:val="20"/>
                <w:lang w:val="et-EE"/>
              </w:rPr>
              <w:t>2019. a detsembris esitas Eesti EK-le oma riikliku energia- ja kliimakava aastani 2030 (REKK 2030), milles seatakse eesmärgid vähendada kasvuhoonegaaside heitkoguseid ja primaarenergia tarbimist ning suurendada taastuvenergia osakaalu, säilitades samal ajal energiavarustuskindluse.</w:t>
            </w:r>
          </w:p>
          <w:p w14:paraId="26804E9F" w14:textId="77777777" w:rsidR="006D5B4D" w:rsidRDefault="006D5B4D" w:rsidP="006D5B4D">
            <w:pPr>
              <w:spacing w:before="0" w:line="240" w:lineRule="auto"/>
              <w:jc w:val="both"/>
              <w:rPr>
                <w:rFonts w:asciiTheme="majorHAnsi" w:hAnsiTheme="majorHAnsi"/>
                <w:sz w:val="20"/>
                <w:szCs w:val="20"/>
                <w:lang w:val="et-EE"/>
              </w:rPr>
            </w:pPr>
            <w:r>
              <w:rPr>
                <w:rFonts w:asciiTheme="majorHAnsi" w:hAnsiTheme="majorHAnsi"/>
                <w:sz w:val="20"/>
                <w:szCs w:val="20"/>
                <w:lang w:val="et-EE"/>
              </w:rPr>
              <w:t xml:space="preserve">Enamiku Eesti kasvuhoonegaaside heitkogustest toodab energeetikasektor. Märkimisväärse osa energeetikaga seotud heitkogustest põhjustab fossiilkütuste ulatuslik tarbimine elektrienergia ja soojuse tootmiseks. Seetõttu mõjutab Eesti edusamme kliimaneutraalsuse poole kõige rohkem energeetikasektori, eriti põlevkivisektori ümberkujundamine. Põlevkivisektor on suurel määral koondunud Ida-Viru </w:t>
            </w:r>
            <w:r>
              <w:rPr>
                <w:rFonts w:asciiTheme="majorHAnsi" w:hAnsiTheme="majorHAnsi"/>
                <w:sz w:val="20"/>
                <w:szCs w:val="20"/>
                <w:lang w:val="et-EE"/>
              </w:rPr>
              <w:lastRenderedPageBreak/>
              <w:t>maakonda, mistõttu seal asuvad põlevkiviga seotud ettevõtted toodavad üle 50% kogu Eesti kasvuhoonegaaside heitkogustest. Seetõttu avaldab kliimaneutraalsusele üleminek suurimat mõju just Ida-Viru maakonnale ning seda nii praegu kui ka tulevikus.</w:t>
            </w:r>
          </w:p>
          <w:p w14:paraId="2354EA47" w14:textId="69FA8EC3" w:rsidR="006D5B4D" w:rsidRDefault="006D5B4D" w:rsidP="006D5B4D">
            <w:pPr>
              <w:spacing w:before="0" w:line="240" w:lineRule="auto"/>
              <w:jc w:val="both"/>
              <w:rPr>
                <w:rFonts w:asciiTheme="majorHAnsi" w:hAnsiTheme="majorHAnsi"/>
                <w:sz w:val="20"/>
                <w:szCs w:val="20"/>
                <w:lang w:val="et-EE"/>
              </w:rPr>
            </w:pPr>
            <w:r>
              <w:rPr>
                <w:rFonts w:asciiTheme="majorHAnsi" w:hAnsiTheme="majorHAnsi"/>
                <w:sz w:val="20"/>
                <w:szCs w:val="20"/>
                <w:lang w:val="et-EE"/>
              </w:rPr>
              <w:t>Põlevkivisektor on märkimisväärselt mõjutanud Ida-Viru maakonna sotsiaal-majanduslikke ja keskkonnatingimusi. Põlevkivisektori töötajad moodustavad 13% kõigist piirkonnas tegutsevatest ettevõtjate töötajatest, kuid nende eest makstavad tööjõumaksud moodustavad 1/4 piirkonna tööjõumaksudest. Põlevkivisektorit iseloomustab märkimisväärselt kõrgem keskmine palk kui maakonna ja Eesti keskmine palk. Põlevkivisektori ettevõtted on Ida-Viru maakonna majanduse nurgakiviks nii käibe kui ka suure mõju poolest neist sõltuvatele ettevõtjatele.</w:t>
            </w:r>
          </w:p>
          <w:p w14:paraId="0BAC6855" w14:textId="77777777" w:rsidR="006D5B4D" w:rsidRDefault="006D5B4D" w:rsidP="006D5B4D">
            <w:pPr>
              <w:spacing w:before="0" w:line="240" w:lineRule="auto"/>
              <w:jc w:val="both"/>
              <w:rPr>
                <w:lang w:val="et-EE"/>
              </w:rPr>
            </w:pPr>
            <w:r>
              <w:rPr>
                <w:rFonts w:asciiTheme="majorHAnsi" w:hAnsiTheme="majorHAnsi"/>
                <w:sz w:val="20"/>
                <w:szCs w:val="20"/>
                <w:lang w:val="et-EE"/>
              </w:rPr>
              <w:t>2021 a mais kiitis Riigikogu heaks Eesti pikaajalise arengustrateegia „Eesti 2035“, kus on selgelt väljendatud Eesti ambitsioon saavutada 2050. a-ks kliimaneutraalsus. See eesmärk eeldab põlevkivi kasutamisest loobumist energeetikas. Et energiatootmist põlevkivist saaks õiglaselt järkjärguliselt lõpetada, on üleminekuperioodil vaja sihtotstarbelist toetust Ida-Virumaale põlevkivist loobumise sotsiaal-majanduslike ja keskkonnamõjude vähendamiseks.</w:t>
            </w:r>
          </w:p>
        </w:tc>
      </w:tr>
    </w:tbl>
    <w:p w14:paraId="46D2B913" w14:textId="77777777" w:rsidR="009D6B67" w:rsidRDefault="00EE5F1F">
      <w:pPr>
        <w:pStyle w:val="Pealkiri1"/>
        <w:rPr>
          <w:lang w:val="et-EE"/>
        </w:rPr>
      </w:pPr>
      <w:bookmarkStart w:id="131" w:name="_Toc210486449"/>
      <w:r>
        <w:rPr>
          <w:lang w:val="et-EE"/>
        </w:rPr>
        <w:lastRenderedPageBreak/>
        <w:t>Prioriteedid</w:t>
      </w:r>
      <w:bookmarkEnd w:id="131"/>
    </w:p>
    <w:p w14:paraId="1D12DADB" w14:textId="77777777" w:rsidR="009D6B67" w:rsidRDefault="00EE5F1F">
      <w:pPr>
        <w:pStyle w:val="Pealkiri2"/>
        <w:rPr>
          <w:rFonts w:cstheme="minorBidi"/>
          <w:lang w:val="et-EE"/>
        </w:rPr>
      </w:pPr>
      <w:bookmarkStart w:id="132" w:name="_Toc210486450"/>
      <w:r>
        <w:rPr>
          <w:rFonts w:cstheme="minorBidi"/>
          <w:lang w:val="et-EE"/>
        </w:rPr>
        <w:t>2.1 Muud prioriteedid kui tehniline abi</w:t>
      </w:r>
      <w:bookmarkEnd w:id="132"/>
    </w:p>
    <w:p w14:paraId="7762CBF0" w14:textId="77777777" w:rsidR="009D6B67" w:rsidRDefault="00EE5F1F">
      <w:pPr>
        <w:pStyle w:val="Pealkiri3"/>
        <w:rPr>
          <w:lang w:val="et-EE"/>
        </w:rPr>
      </w:pPr>
      <w:bookmarkStart w:id="133" w:name="_Toc210486451"/>
      <w:r>
        <w:rPr>
          <w:lang w:val="et-EE"/>
        </w:rPr>
        <w:t>Prioriteet: Nutikam Eesti</w:t>
      </w:r>
      <w:bookmarkEnd w:id="133"/>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776"/>
      </w:tblGrid>
      <w:tr w:rsidR="009D6B67" w14:paraId="5EEC4F82" w14:textId="77777777">
        <w:tc>
          <w:tcPr>
            <w:tcW w:w="9776" w:type="dxa"/>
          </w:tcPr>
          <w:bookmarkStart w:id="134" w:name="_Hlk28955921"/>
          <w:bookmarkStart w:id="135" w:name="_Hlk28943430"/>
          <w:p w14:paraId="2436A1DD"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See on noorte tööhõivet käsitlev spetsiaalne prioriteet</w:t>
            </w:r>
          </w:p>
        </w:tc>
      </w:tr>
      <w:tr w:rsidR="009D6B67" w14:paraId="34C17DE3" w14:textId="77777777">
        <w:trPr>
          <w:trHeight w:val="300"/>
        </w:trPr>
        <w:tc>
          <w:tcPr>
            <w:tcW w:w="9776" w:type="dxa"/>
          </w:tcPr>
          <w:p w14:paraId="2AB31F38"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shd w:val="clear" w:color="auto" w:fill="E6E6E6"/>
                <w:lang w:val="et-EE"/>
              </w:rPr>
              <w:fldChar w:fldCharType="begin"/>
            </w:r>
            <w:r>
              <w:rPr>
                <w:rFonts w:ascii="Cambria" w:hAnsi="Cambria" w:cstheme="minorBidi"/>
                <w:sz w:val="20"/>
                <w:szCs w:val="20"/>
                <w:lang w:val="et-EE"/>
              </w:rPr>
              <w:instrText xml:space="preserve"> FORMCHECKBOX </w:instrText>
            </w:r>
            <w:r>
              <w:rPr>
                <w:rFonts w:ascii="Cambria" w:hAnsi="Cambria" w:cstheme="minorBidi"/>
                <w:color w:val="2B579A"/>
                <w:sz w:val="20"/>
                <w:szCs w:val="20"/>
                <w:shd w:val="clear" w:color="auto" w:fill="E6E6E6"/>
                <w:lang w:val="et-EE"/>
              </w:rPr>
              <w:fldChar w:fldCharType="separate"/>
            </w:r>
            <w:r>
              <w:rPr>
                <w:rFonts w:ascii="Cambria" w:hAnsi="Cambria" w:cstheme="minorBidi"/>
                <w:color w:val="2B579A"/>
                <w:sz w:val="20"/>
                <w:szCs w:val="20"/>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77197A95" w14:textId="77777777">
        <w:tc>
          <w:tcPr>
            <w:tcW w:w="9776" w:type="dxa"/>
          </w:tcPr>
          <w:p w14:paraId="7E073F6F"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shd w:val="clear" w:color="auto" w:fill="E6E6E6"/>
                <w:lang w:val="et-EE"/>
              </w:rPr>
              <w:fldChar w:fldCharType="begin"/>
            </w:r>
            <w:r>
              <w:rPr>
                <w:rFonts w:ascii="Cambria" w:hAnsi="Cambria" w:cstheme="minorBidi"/>
                <w:sz w:val="20"/>
                <w:szCs w:val="20"/>
                <w:lang w:val="et-EE"/>
              </w:rPr>
              <w:instrText xml:space="preserve"> FORMCHECKBOX </w:instrText>
            </w:r>
            <w:r>
              <w:rPr>
                <w:rFonts w:ascii="Cambria" w:hAnsi="Cambria" w:cstheme="minorBidi"/>
                <w:color w:val="2B579A"/>
                <w:sz w:val="20"/>
                <w:szCs w:val="20"/>
                <w:shd w:val="clear" w:color="auto" w:fill="E6E6E6"/>
                <w:lang w:val="et-EE"/>
              </w:rPr>
              <w:fldChar w:fldCharType="separate"/>
            </w:r>
            <w:r>
              <w:rPr>
                <w:rFonts w:ascii="Cambria" w:hAnsi="Cambria" w:cstheme="minorBidi"/>
                <w:color w:val="2B579A"/>
                <w:sz w:val="20"/>
                <w:szCs w:val="20"/>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0F068AC8" w14:textId="77777777">
        <w:tc>
          <w:tcPr>
            <w:tcW w:w="9776" w:type="dxa"/>
          </w:tcPr>
          <w:p w14:paraId="2780B0AC"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shd w:val="clear" w:color="auto" w:fill="E6E6E6"/>
                <w:lang w:val="et-EE"/>
              </w:rPr>
              <w:fldChar w:fldCharType="begin"/>
            </w:r>
            <w:r>
              <w:rPr>
                <w:rFonts w:ascii="Cambria" w:hAnsi="Cambria" w:cstheme="minorBidi"/>
                <w:sz w:val="20"/>
                <w:szCs w:val="20"/>
                <w:lang w:val="et-EE"/>
              </w:rPr>
              <w:instrText xml:space="preserve"> FORMCHECKBOX </w:instrText>
            </w:r>
            <w:r>
              <w:rPr>
                <w:rFonts w:ascii="Cambria" w:hAnsi="Cambria" w:cstheme="minorBidi"/>
                <w:color w:val="2B579A"/>
                <w:sz w:val="20"/>
                <w:szCs w:val="20"/>
                <w:shd w:val="clear" w:color="auto" w:fill="E6E6E6"/>
                <w:lang w:val="et-EE"/>
              </w:rPr>
              <w:fldChar w:fldCharType="separate"/>
            </w:r>
            <w:r>
              <w:rPr>
                <w:rFonts w:ascii="Cambria" w:hAnsi="Cambria" w:cstheme="minorBidi"/>
                <w:color w:val="2B579A"/>
                <w:sz w:val="20"/>
                <w:szCs w:val="20"/>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671B8921" w14:textId="77777777">
        <w:tc>
          <w:tcPr>
            <w:tcW w:w="9776" w:type="dxa"/>
          </w:tcPr>
          <w:p w14:paraId="0906DB66"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shd w:val="clear" w:color="auto" w:fill="E6E6E6"/>
                <w:lang w:val="et-EE"/>
              </w:rPr>
              <w:fldChar w:fldCharType="begin"/>
            </w:r>
            <w:r>
              <w:rPr>
                <w:rFonts w:ascii="Cambria" w:hAnsi="Cambria" w:cstheme="minorBidi"/>
                <w:sz w:val="20"/>
                <w:szCs w:val="20"/>
                <w:lang w:val="et-EE"/>
              </w:rPr>
              <w:instrText xml:space="preserve"> FORMCHECKBOX </w:instrText>
            </w:r>
            <w:r>
              <w:rPr>
                <w:rFonts w:ascii="Cambria" w:hAnsi="Cambria" w:cstheme="minorBidi"/>
                <w:color w:val="2B579A"/>
                <w:sz w:val="20"/>
                <w:szCs w:val="20"/>
                <w:shd w:val="clear" w:color="auto" w:fill="E6E6E6"/>
                <w:lang w:val="et-EE"/>
              </w:rPr>
              <w:fldChar w:fldCharType="separate"/>
            </w:r>
            <w:r>
              <w:rPr>
                <w:rFonts w:ascii="Cambria" w:hAnsi="Cambria" w:cstheme="minorBidi"/>
                <w:color w:val="2B579A"/>
                <w:sz w:val="20"/>
                <w:szCs w:val="20"/>
                <w:shd w:val="clear" w:color="auto" w:fill="E6E6E6"/>
                <w:lang w:val="et-EE"/>
              </w:rPr>
              <w:fldChar w:fldCharType="end"/>
            </w:r>
            <w:r>
              <w:rPr>
                <w:rFonts w:ascii="Cambria" w:hAnsi="Cambria" w:cstheme="minorBidi"/>
                <w:sz w:val="20"/>
                <w:szCs w:val="20"/>
                <w:lang w:val="et-EE"/>
              </w:rPr>
              <w:t xml:space="preserve"> See on spetsiaalne prioriteet, mis käsitleb ERFi ja Ühtekuuluvusfondi määruse artikli 3 lõike 1 punkti b alapunktis viii sätestatud linnalise liikumiskeskkonna erieesmärki</w:t>
            </w:r>
          </w:p>
        </w:tc>
      </w:tr>
      <w:tr w:rsidR="009D6B67" w14:paraId="1A234628" w14:textId="77777777">
        <w:tc>
          <w:tcPr>
            <w:tcW w:w="9776" w:type="dxa"/>
          </w:tcPr>
          <w:p w14:paraId="2668B638"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shd w:val="clear" w:color="auto" w:fill="E6E6E6"/>
                <w:lang w:val="et-EE"/>
              </w:rPr>
              <w:fldChar w:fldCharType="begin"/>
            </w:r>
            <w:bookmarkStart w:id="136" w:name="Check2"/>
            <w:r>
              <w:rPr>
                <w:rFonts w:ascii="Cambria" w:hAnsi="Cambria" w:cstheme="minorBidi"/>
                <w:sz w:val="20"/>
                <w:szCs w:val="20"/>
                <w:lang w:val="et-EE"/>
              </w:rPr>
              <w:instrText xml:space="preserve"> FORMCHECKBOX </w:instrText>
            </w:r>
            <w:r>
              <w:rPr>
                <w:rFonts w:ascii="Cambria" w:hAnsi="Cambria" w:cstheme="minorBidi"/>
                <w:color w:val="2B579A"/>
                <w:sz w:val="20"/>
                <w:szCs w:val="20"/>
                <w:shd w:val="clear" w:color="auto" w:fill="E6E6E6"/>
                <w:lang w:val="et-EE"/>
              </w:rPr>
              <w:fldChar w:fldCharType="separate"/>
            </w:r>
            <w:r>
              <w:rPr>
                <w:rFonts w:ascii="Cambria" w:hAnsi="Cambria" w:cstheme="minorBidi"/>
                <w:color w:val="2B579A"/>
                <w:sz w:val="20"/>
                <w:szCs w:val="20"/>
                <w:shd w:val="clear" w:color="auto" w:fill="E6E6E6"/>
                <w:lang w:val="et-EE"/>
              </w:rPr>
              <w:fldChar w:fldCharType="end"/>
            </w:r>
            <w:bookmarkEnd w:id="136"/>
            <w:r>
              <w:rPr>
                <w:rFonts w:ascii="Cambria" w:hAnsi="Cambria" w:cstheme="minorBidi"/>
                <w:sz w:val="20"/>
                <w:szCs w:val="20"/>
                <w:lang w:val="et-EE"/>
              </w:rPr>
              <w:t xml:space="preserve"> See on spetsiaalne prioriteet, mis käsitleb ERFi ja Ühtekuuluvusfondi määruse artikli 3 lõike 1 punkti b alapunktis v sätestatud digitaalse ühenduvuse erieesmärki</w:t>
            </w:r>
          </w:p>
        </w:tc>
      </w:tr>
    </w:tbl>
    <w:p w14:paraId="56472EC4" w14:textId="77777777" w:rsidR="009D6B67" w:rsidRDefault="00EE5F1F">
      <w:pPr>
        <w:pStyle w:val="Pealkiri4"/>
        <w:shd w:val="clear" w:color="auto" w:fill="FFFFFF" w:themeFill="background1"/>
        <w:rPr>
          <w:rFonts w:asciiTheme="minorHAnsi" w:eastAsiaTheme="minorEastAsia" w:hAnsiTheme="minorHAnsi" w:cstheme="minorBidi"/>
          <w:bCs/>
          <w:szCs w:val="24"/>
          <w:u w:val="single"/>
          <w:lang w:val="et-EE"/>
        </w:rPr>
      </w:pPr>
      <w:bookmarkStart w:id="137" w:name="_Toc210486452"/>
      <w:r>
        <w:rPr>
          <w:rFonts w:cstheme="minorBidi"/>
          <w:lang w:val="et-EE"/>
        </w:rPr>
        <w:t>Erieesmärk: (i)</w:t>
      </w:r>
      <w:r>
        <w:rPr>
          <w:lang w:val="et-EE"/>
        </w:rPr>
        <w:tab/>
        <w:t xml:space="preserve"> teadus- ja innovatsioonivõime ning kõrgetasemeliste tehnoloogiate kasutuselevõtu arendamine ja suurendamine</w:t>
      </w:r>
      <w:bookmarkEnd w:id="137"/>
      <w:r>
        <w:rPr>
          <w:rFonts w:cstheme="minorBidi"/>
          <w:lang w:val="et-EE"/>
        </w:rPr>
        <w:t xml:space="preserve"> </w:t>
      </w:r>
    </w:p>
    <w:p w14:paraId="03DA04ED" w14:textId="77777777" w:rsidR="009D6B67" w:rsidRDefault="00EE5F1F">
      <w:pPr>
        <w:pStyle w:val="Pealkiri5"/>
        <w:rPr>
          <w:rFonts w:cstheme="minorBidi"/>
          <w:lang w:val="et-EE"/>
        </w:rPr>
      </w:pPr>
      <w:r>
        <w:rPr>
          <w:rFonts w:cstheme="minorBidi"/>
          <w:lang w:val="et-EE"/>
        </w:rPr>
        <w:t>2.1.1.1.1 Fondide sekkumised</w:t>
      </w:r>
    </w:p>
    <w:p w14:paraId="5DFBA4E7" w14:textId="77777777" w:rsidR="009D6B67" w:rsidRDefault="00EE5F1F">
      <w:pPr>
        <w:spacing w:line="240" w:lineRule="auto"/>
        <w:rPr>
          <w:rFonts w:ascii="Cambria" w:eastAsia="Times New Roman" w:hAnsi="Cambria" w:cstheme="minorBidi"/>
          <w:lang w:val="et-EE"/>
        </w:rPr>
      </w:pPr>
      <w:r>
        <w:rPr>
          <w:rFonts w:ascii="Cambria" w:eastAsia="Times New Roman" w:hAnsi="Cambria" w:cstheme="minorBidi"/>
          <w:b/>
          <w:bCs/>
          <w:lang w:val="et-EE"/>
        </w:rPr>
        <w:t>Seonduvate meetmete liigid</w:t>
      </w: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776"/>
      </w:tblGrid>
      <w:tr w:rsidR="009D6B67" w14:paraId="17B6B6C4" w14:textId="77777777" w:rsidTr="3992A286">
        <w:tc>
          <w:tcPr>
            <w:tcW w:w="9776" w:type="dxa"/>
            <w:tcBorders>
              <w:top w:val="single" w:sz="4" w:space="0" w:color="0070C0"/>
              <w:left w:val="single" w:sz="4" w:space="0" w:color="0070C0"/>
              <w:bottom w:val="single" w:sz="4" w:space="0" w:color="0070C0"/>
              <w:right w:val="single" w:sz="4" w:space="0" w:color="0070C0"/>
            </w:tcBorders>
          </w:tcPr>
          <w:p w14:paraId="19F22396" w14:textId="77777777" w:rsidR="009D6B67" w:rsidRDefault="00EE5F1F">
            <w:pPr>
              <w:spacing w:line="240" w:lineRule="auto"/>
              <w:jc w:val="both"/>
              <w:rPr>
                <w:rFonts w:ascii="Cambria" w:eastAsia="Calibri" w:hAnsi="Cambria"/>
                <w:b/>
                <w:bCs/>
                <w:sz w:val="20"/>
                <w:szCs w:val="20"/>
                <w:lang w:val="et-EE"/>
              </w:rPr>
            </w:pPr>
            <w:r>
              <w:rPr>
                <w:rFonts w:ascii="Cambria" w:eastAsia="Calibri" w:hAnsi="Cambria"/>
                <w:sz w:val="20"/>
                <w:szCs w:val="20"/>
                <w:lang w:val="et-EE"/>
              </w:rPr>
              <w:lastRenderedPageBreak/>
              <w:t>Sekkumised põhinevad riigiaruande lisal D, Euroopa poolaasta riigipõhistel soovitustel, Eesti teadus- ja arendustegevuse (TA) ja innovatsioonisüsteemi rahvusvahelisel hindamisel</w:t>
            </w:r>
            <w:r>
              <w:rPr>
                <w:rStyle w:val="Allmrkuseviide"/>
                <w:rFonts w:ascii="Cambria" w:eastAsia="Calibri" w:hAnsi="Cambria"/>
                <w:sz w:val="20"/>
                <w:szCs w:val="20"/>
                <w:lang w:val="et-EE"/>
              </w:rPr>
              <w:footnoteReference w:id="8"/>
            </w:r>
            <w:r>
              <w:rPr>
                <w:rFonts w:ascii="Cambria" w:eastAsia="Calibri" w:hAnsi="Cambria"/>
                <w:sz w:val="20"/>
                <w:szCs w:val="20"/>
                <w:lang w:val="et-EE"/>
              </w:rPr>
              <w:t xml:space="preserve"> ning ettevõtlus- ja innovatsioonitoetuste tulemuslikkuse hindamisel</w:t>
            </w:r>
            <w:r>
              <w:rPr>
                <w:rStyle w:val="Allmrkuseviide"/>
                <w:rFonts w:ascii="Cambria" w:eastAsia="Calibri" w:hAnsi="Cambria"/>
                <w:b w:val="0"/>
                <w:bCs/>
                <w:sz w:val="20"/>
                <w:szCs w:val="20"/>
                <w:lang w:val="et-EE"/>
              </w:rPr>
              <w:footnoteReference w:id="9"/>
            </w:r>
            <w:r>
              <w:rPr>
                <w:rFonts w:ascii="Cambria" w:eastAsia="Calibri" w:hAnsi="Cambria"/>
                <w:sz w:val="20"/>
                <w:szCs w:val="20"/>
                <w:lang w:val="et-EE"/>
              </w:rPr>
              <w:t>. Sekkumistega toetatakse riikliku teadus- ja arendustegevuse, innovatsiooni ning ettevõtluse (TAIE) arengukava rakendamist järgmiselt:</w:t>
            </w:r>
          </w:p>
          <w:p w14:paraId="794BFA05" w14:textId="77777777" w:rsidR="009D6B67" w:rsidRDefault="00EE5F1F">
            <w:pPr>
              <w:spacing w:line="240" w:lineRule="auto"/>
              <w:rPr>
                <w:rFonts w:ascii="Cambria" w:eastAsia="Times New Roman" w:hAnsi="Cambria" w:cs="Calibri"/>
                <w:b/>
                <w:sz w:val="20"/>
                <w:szCs w:val="20"/>
                <w:lang w:val="et-EE"/>
              </w:rPr>
            </w:pPr>
            <w:r>
              <w:rPr>
                <w:rFonts w:ascii="Cambria" w:eastAsia="Calibri" w:hAnsi="Cambria"/>
                <w:b/>
                <w:sz w:val="20"/>
                <w:szCs w:val="20"/>
                <w:lang w:val="et-EE"/>
              </w:rPr>
              <w:t>1.</w:t>
            </w:r>
            <w:r>
              <w:rPr>
                <w:rFonts w:ascii="Cambria" w:eastAsia="Calibri" w:hAnsi="Cambria"/>
                <w:sz w:val="20"/>
                <w:szCs w:val="20"/>
                <w:lang w:val="et-EE"/>
              </w:rPr>
              <w:t xml:space="preserve"> </w:t>
            </w:r>
            <w:r>
              <w:rPr>
                <w:rFonts w:ascii="Cambria" w:eastAsia="Calibri" w:hAnsi="Cambria"/>
                <w:b/>
                <w:sz w:val="20"/>
                <w:szCs w:val="20"/>
                <w:lang w:val="et-EE"/>
              </w:rPr>
              <w:t>Erasektori innovatsioonivõimekuse ning teadus- ja arendustegevuse ja innovatsiooni nõudluse suurendamine</w:t>
            </w:r>
          </w:p>
          <w:p w14:paraId="72C38B6C" w14:textId="7A6C2B80"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Toetatakse TA ning innovatsiooni suurendamist ettevõt</w:t>
            </w:r>
            <w:r w:rsidR="00A93ABC">
              <w:rPr>
                <w:rFonts w:ascii="Cambria" w:eastAsia="Calibri" w:hAnsi="Cambria"/>
                <w:sz w:val="20"/>
                <w:szCs w:val="20"/>
                <w:lang w:val="et-EE"/>
              </w:rPr>
              <w:t>ja</w:t>
            </w:r>
            <w:r>
              <w:rPr>
                <w:rFonts w:ascii="Cambria" w:eastAsia="Calibri" w:hAnsi="Cambria"/>
                <w:sz w:val="20"/>
                <w:szCs w:val="20"/>
                <w:lang w:val="et-EE"/>
              </w:rPr>
              <w:t>te ärimudelites ning innovatsiooni toetavat juhtimiskultuuri, suurendades ettevõt</w:t>
            </w:r>
            <w:r w:rsidR="00A93ABC">
              <w:rPr>
                <w:rFonts w:ascii="Cambria" w:eastAsia="Calibri" w:hAnsi="Cambria"/>
                <w:sz w:val="20"/>
                <w:szCs w:val="20"/>
                <w:lang w:val="et-EE"/>
              </w:rPr>
              <w:t>ja</w:t>
            </w:r>
            <w:r>
              <w:rPr>
                <w:rFonts w:ascii="Cambria" w:eastAsia="Calibri" w:hAnsi="Cambria"/>
                <w:sz w:val="20"/>
                <w:szCs w:val="20"/>
                <w:lang w:val="et-EE"/>
              </w:rPr>
              <w:t>te teadlikkust TA ning innovatsiooni eelistest, samuti töötajate arendamist ja (välis-)tippspetsialistide ligimeelitamist. Rakendusuuringute ja tootearenduse programmis lähtutakse ettevõt</w:t>
            </w:r>
            <w:r w:rsidR="00A93ABC">
              <w:rPr>
                <w:rFonts w:ascii="Cambria" w:eastAsia="Calibri" w:hAnsi="Cambria"/>
                <w:sz w:val="20"/>
                <w:szCs w:val="20"/>
                <w:lang w:val="et-EE"/>
              </w:rPr>
              <w:t>ja</w:t>
            </w:r>
            <w:r>
              <w:rPr>
                <w:rFonts w:ascii="Cambria" w:eastAsia="Calibri" w:hAnsi="Cambria"/>
                <w:sz w:val="20"/>
                <w:szCs w:val="20"/>
                <w:lang w:val="et-EE"/>
              </w:rPr>
              <w:t>te vajadustest. Toetatakse suurema lisaväärtusega investeeringuid, mis põhinevad TA ning innovatsiooni suutlikkusel, pakkudes nt teadus- ja arendustegevuse vautšereid ja kasutades tehnoloogia arenduskeskuste potentsiaali. Sekkumised hõlmavad ettevõt</w:t>
            </w:r>
            <w:r w:rsidR="00A93ABC">
              <w:rPr>
                <w:rFonts w:ascii="Cambria" w:eastAsia="Calibri" w:hAnsi="Cambria"/>
                <w:sz w:val="20"/>
                <w:szCs w:val="20"/>
                <w:lang w:val="et-EE"/>
              </w:rPr>
              <w:t>ja</w:t>
            </w:r>
            <w:r>
              <w:rPr>
                <w:rFonts w:ascii="Cambria" w:eastAsia="Calibri" w:hAnsi="Cambria"/>
                <w:sz w:val="20"/>
                <w:szCs w:val="20"/>
                <w:lang w:val="et-EE"/>
              </w:rPr>
              <w:t>te osalemise toetamist rahvusvahelistes TA ja väärtusahelates strateegilist ühist huvi pakkuvates valdkondades ning toetust</w:t>
            </w:r>
            <w:ins w:id="138" w:author="Kaisa Tähe - RAM" w:date="2025-09-26T14:08:00Z" w16du:dateUtc="2025-09-26T11:08:00Z">
              <w:r w:rsidR="0049514B">
                <w:rPr>
                  <w:rFonts w:ascii="Cambria" w:eastAsia="Calibri" w:hAnsi="Cambria"/>
                  <w:sz w:val="20"/>
                  <w:szCs w:val="20"/>
                  <w:lang w:val="et-EE"/>
                </w:rPr>
                <w:t xml:space="preserve">e ja </w:t>
              </w:r>
              <w:commentRangeStart w:id="139"/>
              <w:r w:rsidR="0049514B">
                <w:rPr>
                  <w:rFonts w:ascii="Cambria" w:eastAsia="Calibri" w:hAnsi="Cambria"/>
                  <w:sz w:val="20"/>
                  <w:szCs w:val="20"/>
                  <w:lang w:val="et-EE"/>
                </w:rPr>
                <w:t>rahastamis</w:t>
              </w:r>
            </w:ins>
            <w:ins w:id="140" w:author="Kaisa Tähe - RAM" w:date="2025-09-26T14:09:00Z" w16du:dateUtc="2025-09-26T11:09:00Z">
              <w:r w:rsidR="007147D9">
                <w:rPr>
                  <w:rFonts w:ascii="Cambria" w:eastAsia="Calibri" w:hAnsi="Cambria"/>
                  <w:sz w:val="20"/>
                  <w:szCs w:val="20"/>
                  <w:lang w:val="et-EE"/>
                </w:rPr>
                <w:t>vahendite pakkumist</w:t>
              </w:r>
            </w:ins>
            <w:commentRangeEnd w:id="139"/>
            <w:ins w:id="141" w:author="Kaisa Tähe - RAM" w:date="2025-09-26T14:10:00Z" w16du:dateUtc="2025-09-26T11:10:00Z">
              <w:r w:rsidR="000B13B6">
                <w:rPr>
                  <w:rStyle w:val="Kommentaariviide"/>
                  <w:rFonts w:ascii="Cambria" w:eastAsia="Calibri" w:hAnsi="Cambria"/>
                  <w:sz w:val="20"/>
                  <w:szCs w:val="20"/>
                  <w:lang w:val="et-EE"/>
                </w:rPr>
                <w:commentReference w:id="139"/>
              </w:r>
            </w:ins>
            <w:ins w:id="142" w:author="Kaisa Tähe - RAM" w:date="2025-09-26T14:09:00Z" w16du:dateUtc="2025-09-26T11:09:00Z">
              <w:r w:rsidR="007147D9">
                <w:rPr>
                  <w:rFonts w:ascii="Cambria" w:eastAsia="Calibri" w:hAnsi="Cambria"/>
                  <w:sz w:val="20"/>
                  <w:szCs w:val="20"/>
                  <w:lang w:val="et-EE"/>
                </w:rPr>
                <w:t xml:space="preserve"> </w:t>
              </w:r>
            </w:ins>
            <w:r>
              <w:rPr>
                <w:rFonts w:ascii="Cambria" w:eastAsia="Calibri" w:hAnsi="Cambria"/>
                <w:sz w:val="20"/>
                <w:szCs w:val="20"/>
                <w:lang w:val="et-EE"/>
              </w:rPr>
              <w:t>uue teenuse või tehnoloogia väljaarendamiseks ja turule viimiseks.</w:t>
            </w:r>
          </w:p>
          <w:p w14:paraId="52C8A6F1" w14:textId="77777777" w:rsidR="009D6B67" w:rsidRDefault="00EE5F1F">
            <w:pPr>
              <w:spacing w:line="240" w:lineRule="auto"/>
              <w:rPr>
                <w:rFonts w:ascii="Cambria" w:eastAsia="Calibri" w:hAnsi="Cambria"/>
                <w:b/>
                <w:sz w:val="20"/>
                <w:lang w:val="et-EE"/>
              </w:rPr>
            </w:pPr>
            <w:r>
              <w:rPr>
                <w:rFonts w:ascii="Cambria" w:eastAsia="Calibri" w:hAnsi="Cambria"/>
                <w:b/>
                <w:sz w:val="20"/>
                <w:lang w:val="et-EE"/>
              </w:rPr>
              <w:t>2. Nõudlusest lähtuva asjakohase ja paindliku teadus- ja arendustegevuse ja innovatsiooni pakkumise tagamine</w:t>
            </w:r>
          </w:p>
          <w:p w14:paraId="76B95D5D" w14:textId="77777777" w:rsidR="009D6B67" w:rsidRDefault="00EE5F1F">
            <w:pPr>
              <w:spacing w:line="240" w:lineRule="auto"/>
              <w:jc w:val="both"/>
              <w:rPr>
                <w:rFonts w:ascii="Cambria" w:eastAsia="Calibri" w:hAnsi="Cambria" w:cs="Calibri"/>
                <w:i/>
                <w:sz w:val="20"/>
                <w:lang w:val="et-EE"/>
              </w:rPr>
            </w:pPr>
            <w:r>
              <w:rPr>
                <w:rFonts w:ascii="Cambria" w:eastAsia="Calibri" w:hAnsi="Cambria"/>
                <w:i/>
                <w:sz w:val="20"/>
                <w:lang w:val="et-EE"/>
              </w:rPr>
              <w:t xml:space="preserve">2.1. </w:t>
            </w:r>
            <w:r>
              <w:rPr>
                <w:rFonts w:ascii="Cambria" w:eastAsia="Calibri" w:hAnsi="Cambria"/>
                <w:i/>
                <w:sz w:val="20"/>
                <w:szCs w:val="20"/>
                <w:lang w:val="et-EE"/>
              </w:rPr>
              <w:t>Teadus- ja arendusteenuste</w:t>
            </w:r>
            <w:r>
              <w:rPr>
                <w:rFonts w:ascii="Cambria" w:eastAsia="Calibri" w:hAnsi="Cambria"/>
                <w:i/>
                <w:sz w:val="20"/>
                <w:lang w:val="et-EE"/>
              </w:rPr>
              <w:t xml:space="preserve"> ning institutsioonaalse teadmussiirde võimekuse suurendamine teadus- ja arendusasutustes ning kõrgkoolides</w:t>
            </w:r>
          </w:p>
          <w:p w14:paraId="403FB59E" w14:textId="0E952FEA"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Sekkumised hõlmavad paketti teadus- ja arendusasutustele ning kõrgkoolidele institutsionaalse teadmus- ja tehnosiirde võimekuse ning teenuste kvaliteedi ja pakkumise arendamiseks, et vastata ühiskonna ja ettevõt</w:t>
            </w:r>
            <w:r w:rsidR="00A93ABC">
              <w:rPr>
                <w:rFonts w:ascii="Cambria" w:eastAsia="Calibri" w:hAnsi="Cambria"/>
                <w:sz w:val="20"/>
                <w:szCs w:val="20"/>
                <w:lang w:val="et-EE"/>
              </w:rPr>
              <w:t>ja</w:t>
            </w:r>
            <w:r>
              <w:rPr>
                <w:rFonts w:ascii="Cambria" w:eastAsia="Calibri" w:hAnsi="Cambria"/>
                <w:sz w:val="20"/>
                <w:szCs w:val="20"/>
                <w:lang w:val="et-EE"/>
              </w:rPr>
              <w:t>te nõudlusele ning toetada teadustulemuste kiiremat kasutuselevõttu väljaspool akadeemilist sektorit. Toetatakse tõhusa teadushalduse ja teadmussiirde teenuste arendamist (sh hargettevõtluse mudelite ja/või partnerlusprogrammide arendamist teadusasutuste ja ettevõt</w:t>
            </w:r>
            <w:r w:rsidR="00A93ABC">
              <w:rPr>
                <w:rFonts w:ascii="Cambria" w:eastAsia="Calibri" w:hAnsi="Cambria"/>
                <w:sz w:val="20"/>
                <w:szCs w:val="20"/>
                <w:lang w:val="et-EE"/>
              </w:rPr>
              <w:t>ja</w:t>
            </w:r>
            <w:r>
              <w:rPr>
                <w:rFonts w:ascii="Cambria" w:eastAsia="Calibri" w:hAnsi="Cambria"/>
                <w:sz w:val="20"/>
                <w:szCs w:val="20"/>
                <w:lang w:val="et-EE"/>
              </w:rPr>
              <w:t>te ühisprojektideks), teadlaste ja ettevõt</w:t>
            </w:r>
            <w:r w:rsidR="00A93ABC">
              <w:rPr>
                <w:rFonts w:ascii="Cambria" w:eastAsia="Calibri" w:hAnsi="Cambria"/>
                <w:sz w:val="20"/>
                <w:szCs w:val="20"/>
                <w:lang w:val="et-EE"/>
              </w:rPr>
              <w:t>ja</w:t>
            </w:r>
            <w:r>
              <w:rPr>
                <w:rFonts w:ascii="Cambria" w:eastAsia="Calibri" w:hAnsi="Cambria"/>
                <w:sz w:val="20"/>
                <w:szCs w:val="20"/>
                <w:lang w:val="et-EE"/>
              </w:rPr>
              <w:t>te koosloomeplatvorme, kiirendeid, intellektuaalomandi ja ärivormide alast nõustamist, teadustulemuste ja teenuste tutvustamist jms. Panustatakse teenuste pakkumiseks vajalike test- ja demokeskkondade, laborite jms arendamisesse. Samuti suure potentsiaaliga teadustulemuste arendamisse nt eksperimentaalarendusgrantide (</w:t>
            </w:r>
            <w:r>
              <w:rPr>
                <w:rFonts w:ascii="Cambria" w:eastAsia="Calibri" w:hAnsi="Cambria"/>
                <w:i/>
                <w:iCs/>
                <w:sz w:val="20"/>
                <w:szCs w:val="20"/>
                <w:lang w:val="et-EE"/>
              </w:rPr>
              <w:t>proof-of-concept</w:t>
            </w:r>
            <w:r>
              <w:rPr>
                <w:rFonts w:ascii="Cambria" w:eastAsia="Calibri" w:hAnsi="Cambria"/>
                <w:sz w:val="20"/>
                <w:szCs w:val="20"/>
                <w:lang w:val="et-EE"/>
              </w:rPr>
              <w:t>) ja teiste tugimeetmete kaudu. Soodustatakse teadusasutuste ning kõrgkoolide ühistegevusi (Adapter-tüüpi tegevused, ühislaborid jms). Sekkumised hõlmavad ka kasutajakesksete, avatud teaduse põhimõtteid järgivate lahenduste väljatöötamist Eesti teadusinfosüsteemis (ETIS) ning avatud teaduse põhimõtete rakendamist, et tagada era- ja avaliku sektori kasutajatele parem juurdepääs teadusressurssidele, sh teadusandmetele ja -infole.</w:t>
            </w:r>
          </w:p>
          <w:p w14:paraId="6727398D" w14:textId="77777777" w:rsidR="009D6B67" w:rsidRDefault="00EE5F1F">
            <w:pPr>
              <w:spacing w:line="240" w:lineRule="auto"/>
              <w:rPr>
                <w:rFonts w:ascii="Cambria" w:eastAsia="Calibri" w:hAnsi="Cambria" w:cs="Calibri"/>
                <w:i/>
                <w:sz w:val="20"/>
                <w:lang w:val="et-EE"/>
              </w:rPr>
            </w:pPr>
            <w:r>
              <w:rPr>
                <w:rFonts w:ascii="Cambria" w:eastAsia="Calibri" w:hAnsi="Cambria"/>
                <w:i/>
                <w:sz w:val="20"/>
                <w:lang w:val="et-EE"/>
              </w:rPr>
              <w:t>2.2. Nõudluspõhiste temaatiliste teadus- ja arendusprogrammide rakendamine</w:t>
            </w:r>
          </w:p>
          <w:p w14:paraId="66D7B72E"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Keskendutakse kvaliteetse teadus- ja arendustegevuse ning teadlaste hulga, kvaliteedi ja järelkasvu tagamisele ennekõike erasektori vajadusi silmas pidades, et suurendada uurimisrühmade suutlikkust käsitleda ettevõtjate nõudlusest lähtuvaid uurimisküsimusi ning pakkuda turule orienteeritud teaduslahendusi. Toetatakse rakendus- ning vajadusel asjakohaseid ja nõudlusest lähtuvaid alusuuringuid</w:t>
            </w:r>
            <w:r>
              <w:rPr>
                <w:rFonts w:ascii="Cambria" w:eastAsia="Calibri" w:hAnsi="Cambria"/>
                <w:b/>
                <w:sz w:val="20"/>
                <w:szCs w:val="20"/>
                <w:vertAlign w:val="superscript"/>
                <w:lang w:val="et-EE"/>
              </w:rPr>
              <w:footnoteReference w:id="10"/>
            </w:r>
            <w:r>
              <w:rPr>
                <w:rFonts w:ascii="Cambria" w:eastAsia="Calibri" w:hAnsi="Cambria"/>
                <w:sz w:val="20"/>
                <w:szCs w:val="20"/>
                <w:lang w:val="et-EE"/>
              </w:rPr>
              <w:t>, uute uurimissuundade väljaarendamist, teadus- ja arendustöötajate järel – ja juurdekasvu, arendatakse teadus- ja arendustööks vajalikku labori- ja uurimistaristut, koostööd, tipptasemel teadlaste värbamist, valdkonna teadustulemuste kommertsialiseerimist jms. Uurimissuunad, -eesmärgid ja -küsimused ning tegevused kavandatakse temaatilistes programmides koostöös ettevõtlussektoriga, järgides ettevõtliku avastusprotsessi põhimõtteid.</w:t>
            </w:r>
          </w:p>
          <w:p w14:paraId="7C9B3B32" w14:textId="13C24F16" w:rsidR="009D6B67" w:rsidDel="001B1041" w:rsidRDefault="00EE5F1F">
            <w:pPr>
              <w:spacing w:line="240" w:lineRule="auto"/>
              <w:jc w:val="both"/>
              <w:rPr>
                <w:del w:id="143" w:author="Kaisa Tähe - RAM" w:date="2025-07-17T10:42:00Z" w16du:dateUtc="2025-07-17T07:42:00Z"/>
                <w:rFonts w:ascii="Cambria" w:eastAsia="Calibri" w:hAnsi="Cambria" w:cs="Calibri"/>
                <w:i/>
                <w:sz w:val="20"/>
                <w:lang w:val="et-EE"/>
              </w:rPr>
            </w:pPr>
            <w:commentRangeStart w:id="144"/>
            <w:del w:id="145" w:author="Kaisa Tähe - RAM" w:date="2025-07-17T10:42:00Z" w16du:dateUtc="2025-07-17T07:42:00Z">
              <w:r w:rsidDel="001B1041">
                <w:rPr>
                  <w:rFonts w:ascii="Cambria" w:eastAsia="Calibri" w:hAnsi="Cambria"/>
                  <w:i/>
                  <w:sz w:val="20"/>
                  <w:lang w:val="et-EE"/>
                </w:rPr>
                <w:delText xml:space="preserve">2.3. Tipptasemel </w:delText>
              </w:r>
            </w:del>
            <w:commentRangeEnd w:id="144"/>
            <w:r w:rsidR="005D08DF">
              <w:rPr>
                <w:rStyle w:val="Kommentaariviide"/>
                <w:rFonts w:ascii="Cambria" w:eastAsia="Calibri" w:hAnsi="Cambria"/>
                <w:i/>
                <w:sz w:val="20"/>
                <w:szCs w:val="22"/>
                <w:lang w:val="et-EE"/>
              </w:rPr>
              <w:commentReference w:id="144"/>
            </w:r>
            <w:del w:id="146" w:author="Kaisa Tähe - RAM" w:date="2025-07-17T10:42:00Z" w16du:dateUtc="2025-07-17T07:42:00Z">
              <w:r w:rsidDel="001B1041">
                <w:rPr>
                  <w:rFonts w:ascii="Cambria" w:eastAsia="Calibri" w:hAnsi="Cambria"/>
                  <w:i/>
                  <w:sz w:val="20"/>
                  <w:lang w:val="et-EE"/>
                </w:rPr>
                <w:delText>teadmiste ja teadustaristu teenuste pakkumise parandamine era- ja avaliku sektori nõudlusest tulenevate vajaduste rahuldamiseks</w:delText>
              </w:r>
            </w:del>
          </w:p>
          <w:p w14:paraId="6A3AE50C" w14:textId="090C7C5F" w:rsidR="009D6B67" w:rsidDel="001B1041" w:rsidRDefault="00EE5F1F">
            <w:pPr>
              <w:spacing w:line="240" w:lineRule="auto"/>
              <w:jc w:val="both"/>
              <w:rPr>
                <w:del w:id="147" w:author="Kaisa Tähe - RAM" w:date="2025-07-17T10:42:00Z" w16du:dateUtc="2025-07-17T07:42:00Z"/>
                <w:rFonts w:ascii="Cambria" w:eastAsia="Calibri" w:hAnsi="Cambria"/>
                <w:sz w:val="20"/>
                <w:szCs w:val="20"/>
                <w:lang w:val="et-EE"/>
              </w:rPr>
            </w:pPr>
            <w:del w:id="148" w:author="Kaisa Tähe - RAM" w:date="2025-07-17T10:42:00Z" w16du:dateUtc="2025-07-17T07:42:00Z">
              <w:r w:rsidRPr="42443374" w:rsidDel="001B1041">
                <w:rPr>
                  <w:rFonts w:ascii="Cambria" w:eastAsia="Calibri" w:hAnsi="Cambria"/>
                  <w:sz w:val="20"/>
                  <w:szCs w:val="20"/>
                  <w:lang w:val="et-EE"/>
                </w:rPr>
                <w:delText>Eesmärk on teadusvõimekuse kättesaad</w:delText>
              </w:r>
              <w:r w:rsidR="00FE7D9E" w:rsidRPr="42443374" w:rsidDel="001B1041">
                <w:rPr>
                  <w:rFonts w:ascii="Cambria" w:eastAsia="Calibri" w:hAnsi="Cambria"/>
                  <w:sz w:val="20"/>
                  <w:szCs w:val="20"/>
                  <w:lang w:val="et-EE"/>
                </w:rPr>
                <w:delText>a</w:delText>
              </w:r>
              <w:r w:rsidRPr="42443374" w:rsidDel="001B1041">
                <w:rPr>
                  <w:rFonts w:ascii="Cambria" w:eastAsia="Calibri" w:hAnsi="Cambria"/>
                  <w:sz w:val="20"/>
                  <w:szCs w:val="20"/>
                  <w:lang w:val="et-EE"/>
                </w:rPr>
                <w:delText>vuse tõstmine väljaspool akadeemilist sektorit, sh ettevõtluse ja avaliku sektori nõudlusest lähtuvate</w:delText>
              </w:r>
              <w:r w:rsidRPr="42443374" w:rsidDel="001B1041">
                <w:rPr>
                  <w:rFonts w:eastAsia="Times New Roman"/>
                  <w:sz w:val="20"/>
                  <w:szCs w:val="20"/>
                  <w:lang w:val="et-EE"/>
                </w:rPr>
                <w:delText xml:space="preserve"> </w:delText>
              </w:r>
              <w:r w:rsidRPr="42443374" w:rsidDel="001B1041">
                <w:rPr>
                  <w:rFonts w:ascii="Cambria" w:eastAsia="Calibri" w:hAnsi="Cambria"/>
                  <w:sz w:val="20"/>
                  <w:szCs w:val="20"/>
                  <w:lang w:val="et-EE"/>
                </w:rPr>
                <w:delText xml:space="preserve">teenuste arendamise ja pakkumise toetamine. Sekkumised hõlmavad: </w:delText>
              </w:r>
            </w:del>
          </w:p>
          <w:p w14:paraId="7071EF2C" w14:textId="01CB9582" w:rsidR="009D6B67" w:rsidDel="001B1041" w:rsidRDefault="00EE5F1F">
            <w:pPr>
              <w:spacing w:line="240" w:lineRule="auto"/>
              <w:jc w:val="both"/>
              <w:rPr>
                <w:del w:id="149" w:author="Kaisa Tähe - RAM" w:date="2025-07-17T10:42:00Z" w16du:dateUtc="2025-07-17T07:42:00Z"/>
                <w:rFonts w:ascii="Cambria" w:eastAsia="Calibri" w:hAnsi="Cambria"/>
                <w:sz w:val="20"/>
                <w:szCs w:val="20"/>
                <w:lang w:val="et-EE"/>
              </w:rPr>
            </w:pPr>
            <w:del w:id="150" w:author="Kaisa Tähe - RAM" w:date="2025-07-17T10:42:00Z" w16du:dateUtc="2025-07-17T07:42:00Z">
              <w:r w:rsidRPr="3992A286" w:rsidDel="001B1041">
                <w:rPr>
                  <w:rFonts w:ascii="Cambria" w:eastAsia="Calibri" w:hAnsi="Cambria"/>
                  <w:sz w:val="20"/>
                  <w:szCs w:val="20"/>
                  <w:lang w:val="et-EE"/>
                </w:rPr>
                <w:delText xml:space="preserve">1) </w:delText>
              </w:r>
              <w:r w:rsidR="000E68D3" w:rsidRPr="3992A286" w:rsidDel="001B1041">
                <w:rPr>
                  <w:rFonts w:ascii="Cambria" w:eastAsia="Calibri" w:hAnsi="Cambria"/>
                  <w:sz w:val="20"/>
                  <w:szCs w:val="20"/>
                  <w:lang w:val="et-EE"/>
                </w:rPr>
                <w:delText xml:space="preserve">tipptasemel </w:delText>
              </w:r>
              <w:r w:rsidRPr="3992A286" w:rsidDel="001B1041">
                <w:rPr>
                  <w:rFonts w:ascii="Cambria" w:eastAsia="Calibri" w:hAnsi="Cambria"/>
                  <w:sz w:val="20"/>
                  <w:szCs w:val="20"/>
                  <w:lang w:val="et-EE"/>
                </w:rPr>
                <w:delText>teadusuuringute tulemuste</w:delText>
              </w:r>
              <w:r w:rsidR="000E68D3" w:rsidRPr="3992A286" w:rsidDel="001B1041">
                <w:rPr>
                  <w:rFonts w:ascii="Cambria" w:eastAsia="Calibri" w:hAnsi="Cambria"/>
                  <w:sz w:val="20"/>
                  <w:szCs w:val="20"/>
                  <w:lang w:val="et-EE"/>
                </w:rPr>
                <w:delText xml:space="preserve"> väärindamine ja nende</w:delText>
              </w:r>
              <w:r w:rsidRPr="3992A286" w:rsidDel="001B1041">
                <w:rPr>
                  <w:rFonts w:ascii="Cambria" w:eastAsia="Calibri" w:hAnsi="Cambria"/>
                  <w:sz w:val="20"/>
                  <w:szCs w:val="20"/>
                  <w:lang w:val="et-EE"/>
                </w:rPr>
                <w:delText xml:space="preserve"> kättesaadavaks tegemine era- ja avalikule sektorile ja </w:delText>
              </w:r>
            </w:del>
          </w:p>
          <w:p w14:paraId="5DF167D0" w14:textId="1199E785" w:rsidR="009D6B67" w:rsidDel="001B1041" w:rsidRDefault="00EE5F1F">
            <w:pPr>
              <w:spacing w:line="240" w:lineRule="auto"/>
              <w:jc w:val="both"/>
              <w:rPr>
                <w:del w:id="151" w:author="Kaisa Tähe - RAM" w:date="2025-07-17T10:42:00Z" w16du:dateUtc="2025-07-17T07:42:00Z"/>
                <w:rFonts w:ascii="Cambria" w:eastAsia="Calibri" w:hAnsi="Cambria"/>
                <w:sz w:val="20"/>
                <w:szCs w:val="20"/>
                <w:lang w:val="et-EE"/>
              </w:rPr>
            </w:pPr>
            <w:del w:id="152" w:author="Kaisa Tähe - RAM" w:date="2025-07-17T10:42:00Z" w16du:dateUtc="2025-07-17T07:42:00Z">
              <w:r w:rsidRPr="42443374" w:rsidDel="001B1041">
                <w:rPr>
                  <w:rFonts w:ascii="Cambria" w:eastAsia="Calibri" w:hAnsi="Cambria"/>
                  <w:sz w:val="20"/>
                  <w:szCs w:val="20"/>
                  <w:lang w:val="et-EE"/>
                </w:rPr>
                <w:delText xml:space="preserve">2) teadustaristu teenuste </w:delText>
              </w:r>
              <w:r w:rsidR="00FE7D9E" w:rsidRPr="42443374" w:rsidDel="001B1041">
                <w:rPr>
                  <w:rFonts w:ascii="Cambria" w:eastAsia="Calibri" w:hAnsi="Cambria"/>
                  <w:sz w:val="20"/>
                  <w:szCs w:val="20"/>
                  <w:lang w:val="et-EE"/>
                </w:rPr>
                <w:delText xml:space="preserve">väljatöötamine ning nende </w:delText>
              </w:r>
              <w:r w:rsidRPr="42443374" w:rsidDel="001B1041">
                <w:rPr>
                  <w:rFonts w:ascii="Cambria" w:eastAsia="Calibri" w:hAnsi="Cambria"/>
                  <w:sz w:val="20"/>
                  <w:szCs w:val="20"/>
                  <w:lang w:val="et-EE"/>
                </w:rPr>
                <w:delText>kasutami</w:delText>
              </w:r>
              <w:r w:rsidR="00FE7D9E" w:rsidRPr="42443374" w:rsidDel="001B1041">
                <w:rPr>
                  <w:rFonts w:ascii="Cambria" w:eastAsia="Calibri" w:hAnsi="Cambria"/>
                  <w:sz w:val="20"/>
                  <w:szCs w:val="20"/>
                  <w:lang w:val="et-EE"/>
                </w:rPr>
                <w:delText>n</w:delText>
              </w:r>
              <w:r w:rsidRPr="42443374" w:rsidDel="001B1041">
                <w:rPr>
                  <w:rFonts w:ascii="Cambria" w:eastAsia="Calibri" w:hAnsi="Cambria"/>
                  <w:sz w:val="20"/>
                  <w:szCs w:val="20"/>
                  <w:lang w:val="et-EE"/>
                </w:rPr>
                <w:delText xml:space="preserve">e väljaspool akadeemilisi ringkondi. </w:delText>
              </w:r>
            </w:del>
          </w:p>
          <w:p w14:paraId="11288815" w14:textId="080884B9" w:rsidR="009D6B67" w:rsidDel="001B1041" w:rsidRDefault="00EE5F1F">
            <w:pPr>
              <w:spacing w:line="240" w:lineRule="auto"/>
              <w:jc w:val="both"/>
              <w:rPr>
                <w:del w:id="153" w:author="Kaisa Tähe - RAM" w:date="2025-07-17T10:42:00Z" w16du:dateUtc="2025-07-17T07:42:00Z"/>
                <w:rFonts w:ascii="Cambria" w:eastAsia="Calibri" w:hAnsi="Cambria"/>
                <w:sz w:val="20"/>
                <w:szCs w:val="20"/>
                <w:lang w:val="et-EE"/>
              </w:rPr>
            </w:pPr>
            <w:del w:id="154" w:author="Kaisa Tähe - RAM" w:date="2025-07-17T10:42:00Z" w16du:dateUtc="2025-07-17T07:42:00Z">
              <w:r w:rsidDel="001B1041">
                <w:rPr>
                  <w:rFonts w:ascii="Cambria" w:eastAsia="Calibri" w:hAnsi="Cambria"/>
                  <w:sz w:val="20"/>
                  <w:szCs w:val="20"/>
                  <w:lang w:val="et-EE"/>
                </w:rPr>
                <w:delText>Eesmärk on saavutada</w:delText>
              </w:r>
              <w:r w:rsidR="00FE7D9E" w:rsidDel="001B1041">
                <w:rPr>
                  <w:rFonts w:ascii="Cambria" w:eastAsia="Calibri" w:hAnsi="Cambria"/>
                  <w:sz w:val="20"/>
                  <w:szCs w:val="20"/>
                  <w:lang w:val="et-EE"/>
                </w:rPr>
                <w:delText xml:space="preserve"> sekkumisega</w:delText>
              </w:r>
              <w:r w:rsidDel="001B1041">
                <w:rPr>
                  <w:rFonts w:ascii="Cambria" w:eastAsia="Calibri" w:hAnsi="Cambria"/>
                  <w:sz w:val="20"/>
                  <w:szCs w:val="20"/>
                  <w:lang w:val="et-EE"/>
                </w:rPr>
                <w:delText xml:space="preserve"> majanduslik ja ühiskondlik mõju, sidudes </w:delText>
              </w:r>
              <w:r w:rsidR="00FE7D9E" w:rsidDel="001B1041">
                <w:rPr>
                  <w:rFonts w:ascii="Cambria" w:eastAsia="Calibri" w:hAnsi="Cambria"/>
                  <w:sz w:val="20"/>
                  <w:szCs w:val="20"/>
                  <w:lang w:val="et-EE"/>
                </w:rPr>
                <w:delText xml:space="preserve">teadustulemuste kasutuselevõtu </w:delText>
              </w:r>
              <w:r w:rsidDel="001B1041">
                <w:rPr>
                  <w:rFonts w:ascii="Cambria" w:eastAsia="Calibri" w:hAnsi="Cambria"/>
                  <w:sz w:val="20"/>
                  <w:szCs w:val="20"/>
                  <w:lang w:val="et-EE"/>
                </w:rPr>
                <w:delText xml:space="preserve">ettevõtlussektori ja ühiskonna vajadustega. Tegevused hõlmavad </w:delText>
              </w:r>
              <w:r w:rsidR="00FE7D9E" w:rsidDel="001B1041">
                <w:rPr>
                  <w:rFonts w:ascii="Cambria" w:eastAsia="Calibri" w:hAnsi="Cambria"/>
                  <w:sz w:val="20"/>
                  <w:szCs w:val="20"/>
                  <w:lang w:val="et-EE"/>
                </w:rPr>
                <w:delText xml:space="preserve"> tipptasemel teadustulemustega seotud </w:delText>
              </w:r>
              <w:r w:rsidR="00FE7D9E" w:rsidDel="001B1041">
                <w:rPr>
                  <w:rFonts w:ascii="Cambria" w:eastAsia="Calibri" w:hAnsi="Cambria"/>
                  <w:sz w:val="20"/>
                  <w:szCs w:val="20"/>
                  <w:lang w:val="et-EE"/>
                </w:rPr>
                <w:lastRenderedPageBreak/>
                <w:delText xml:space="preserve">teenuste, toodete ja rakenduste arendamist. </w:delText>
              </w:r>
              <w:r w:rsidDel="001B1041">
                <w:rPr>
                  <w:rFonts w:ascii="Cambria" w:eastAsia="Calibri" w:hAnsi="Cambria"/>
                  <w:sz w:val="20"/>
                  <w:szCs w:val="20"/>
                  <w:lang w:val="et-EE"/>
                </w:rPr>
                <w:delText>Teadustaristuga</w:delText>
              </w:r>
              <w:r w:rsidRPr="42443374" w:rsidDel="001B1041">
                <w:rPr>
                  <w:rFonts w:ascii="Cambria" w:eastAsia="Calibri" w:hAnsi="Cambria"/>
                  <w:b/>
                  <w:bCs/>
                  <w:sz w:val="20"/>
                  <w:szCs w:val="20"/>
                  <w:vertAlign w:val="superscript"/>
                  <w:lang w:val="et-EE"/>
                </w:rPr>
                <w:footnoteReference w:id="11"/>
              </w:r>
              <w:r w:rsidDel="001B1041">
                <w:rPr>
                  <w:rFonts w:ascii="Cambria" w:eastAsia="Calibri" w:hAnsi="Cambria"/>
                  <w:sz w:val="20"/>
                  <w:szCs w:val="20"/>
                  <w:lang w:val="et-EE"/>
                </w:rPr>
                <w:delText xml:space="preserve"> seotud sekkumised hõlmavad toetust turu vajadustest lähtuvate TA-teenuste arendamiseks, tuginedes olemasolevale taristule. </w:delText>
              </w:r>
              <w:r w:rsidR="00FE7D9E" w:rsidDel="001B1041">
                <w:rPr>
                  <w:rFonts w:ascii="Cambria" w:eastAsia="Calibri" w:hAnsi="Cambria"/>
                  <w:sz w:val="20"/>
                  <w:szCs w:val="20"/>
                  <w:lang w:val="et-EE"/>
                </w:rPr>
                <w:delText xml:space="preserve"> Arendatavate teenuste, toodete ja rakenduste sihtgrupp on ettevõtted ja avalik sektor. </w:delText>
              </w:r>
            </w:del>
          </w:p>
          <w:p w14:paraId="5AF94839" w14:textId="77777777" w:rsidR="009D6B67" w:rsidRDefault="00EE5F1F">
            <w:pPr>
              <w:spacing w:line="240" w:lineRule="auto"/>
              <w:jc w:val="both"/>
              <w:rPr>
                <w:rFonts w:ascii="Cambria" w:eastAsia="Calibri" w:hAnsi="Cambria" w:cs="Calibri"/>
                <w:b/>
                <w:sz w:val="20"/>
                <w:lang w:val="et-EE"/>
              </w:rPr>
            </w:pPr>
            <w:r>
              <w:rPr>
                <w:rFonts w:ascii="Cambria" w:eastAsia="Calibri" w:hAnsi="Cambria"/>
                <w:b/>
                <w:sz w:val="20"/>
                <w:lang w:val="et-EE"/>
              </w:rPr>
              <w:t xml:space="preserve">3. </w:t>
            </w:r>
            <w:r>
              <w:rPr>
                <w:rFonts w:ascii="Cambria" w:eastAsia="Calibri" w:hAnsi="Cambria"/>
                <w:b/>
                <w:sz w:val="20"/>
                <w:szCs w:val="20"/>
                <w:lang w:val="et-EE"/>
              </w:rPr>
              <w:t>Teadusuuringute, tehnoloogiaarenduse ja innovatsiooni nõudluse ja pakkumise poole ühendamine teadmussiirde mehhanismidega</w:t>
            </w:r>
          </w:p>
          <w:p w14:paraId="28548E32" w14:textId="77777777" w:rsidR="009D6B67" w:rsidRDefault="00EE5F1F">
            <w:pPr>
              <w:spacing w:line="240" w:lineRule="auto"/>
              <w:jc w:val="both"/>
              <w:rPr>
                <w:rFonts w:ascii="Cambria" w:eastAsia="Calibri" w:hAnsi="Cambria"/>
                <w:i/>
                <w:sz w:val="20"/>
                <w:lang w:val="et-EE"/>
              </w:rPr>
            </w:pPr>
            <w:r>
              <w:rPr>
                <w:rFonts w:ascii="Cambria" w:eastAsia="Calibri" w:hAnsi="Cambria"/>
                <w:i/>
                <w:sz w:val="20"/>
                <w:lang w:val="et-EE"/>
              </w:rPr>
              <w:t>3.1. Teadmusvõrgustike ning äri- ja akadeemiliste ringkondade vaheliste sidemete arendamine teadus- ja arendustöötajate liikumise kaudu akadeemilise, era- ja avaliku sektori vahel</w:t>
            </w:r>
          </w:p>
          <w:p w14:paraId="4EDFE5AF" w14:textId="1F7E12AB" w:rsidR="009D6B67" w:rsidRDefault="00EE5F1F">
            <w:pPr>
              <w:spacing w:line="240" w:lineRule="auto"/>
              <w:jc w:val="both"/>
              <w:rPr>
                <w:rFonts w:ascii="Cambria" w:eastAsia="Times New Roman" w:hAnsi="Cambria" w:cs="Calibri"/>
                <w:sz w:val="20"/>
                <w:szCs w:val="20"/>
                <w:lang w:val="et-EE"/>
              </w:rPr>
            </w:pPr>
            <w:r>
              <w:rPr>
                <w:rFonts w:ascii="Cambria" w:eastAsia="Calibri" w:hAnsi="Cambria"/>
                <w:sz w:val="20"/>
                <w:szCs w:val="20"/>
                <w:lang w:val="et-EE"/>
              </w:rPr>
              <w:t>Toetatakse võrgustike arendamist akadeemilise, era- ja avaliku sekotri vahel</w:t>
            </w:r>
            <w:r>
              <w:rPr>
                <w:rFonts w:eastAsia="Times New Roman"/>
                <w:sz w:val="20"/>
                <w:szCs w:val="20"/>
                <w:lang w:val="et-EE"/>
              </w:rPr>
              <w:t xml:space="preserve">. </w:t>
            </w:r>
            <w:r>
              <w:rPr>
                <w:rFonts w:eastAsia="Calibri"/>
                <w:sz w:val="20"/>
                <w:lang w:val="et-EE"/>
              </w:rPr>
              <w:t>Sekkumised</w:t>
            </w:r>
            <w:r>
              <w:rPr>
                <w:rFonts w:ascii="Cambria" w:eastAsia="Calibri" w:hAnsi="Cambria"/>
                <w:sz w:val="20"/>
                <w:szCs w:val="20"/>
                <w:lang w:val="et-EE"/>
              </w:rPr>
              <w:t xml:space="preserve"> hõlmavad eri liiki TA ja innovatsioonivaldkonna töötajate liikumise toetamist eri sektorite vahel, sh teadlaste ning teiste teadus-, arendus- ja innovatsioonivaldkonna spetsialistide liikumise toetamist nii erasektorisse kui ka erasektorist akadeemiasse, teadmussiirde doktorantuuri toetamist ettevõt</w:t>
            </w:r>
            <w:r w:rsidR="000D3255">
              <w:rPr>
                <w:rFonts w:ascii="Cambria" w:eastAsia="Calibri" w:hAnsi="Cambria"/>
                <w:sz w:val="20"/>
                <w:szCs w:val="20"/>
                <w:lang w:val="et-EE"/>
              </w:rPr>
              <w:t>e</w:t>
            </w:r>
            <w:r>
              <w:rPr>
                <w:rFonts w:ascii="Cambria" w:eastAsia="Calibri" w:hAnsi="Cambria"/>
                <w:sz w:val="20"/>
                <w:szCs w:val="20"/>
                <w:lang w:val="et-EE"/>
              </w:rPr>
              <w:t xml:space="preserve">tes ja avalikus sektoris, </w:t>
            </w:r>
            <w:r>
              <w:rPr>
                <w:rFonts w:eastAsia="Calibri"/>
                <w:sz w:val="20"/>
                <w:lang w:val="et-EE"/>
              </w:rPr>
              <w:t xml:space="preserve">koostöö- ja </w:t>
            </w:r>
            <w:r>
              <w:rPr>
                <w:rFonts w:eastAsia="Times New Roman"/>
                <w:sz w:val="20"/>
                <w:szCs w:val="20"/>
                <w:lang w:val="et-EE"/>
              </w:rPr>
              <w:t>võrgustikutegevusi</w:t>
            </w:r>
            <w:r>
              <w:rPr>
                <w:rFonts w:eastAsia="Calibri"/>
                <w:sz w:val="20"/>
                <w:lang w:val="et-EE"/>
              </w:rPr>
              <w:t xml:space="preserve"> jne.</w:t>
            </w:r>
          </w:p>
          <w:p w14:paraId="7E7B5C63" w14:textId="77777777" w:rsidR="009D6B67" w:rsidRDefault="00EE5F1F">
            <w:pPr>
              <w:spacing w:line="240" w:lineRule="auto"/>
              <w:jc w:val="both"/>
              <w:rPr>
                <w:rFonts w:ascii="Cambria" w:eastAsia="Calibri" w:hAnsi="Cambria"/>
                <w:i/>
                <w:sz w:val="20"/>
                <w:lang w:val="et-EE"/>
              </w:rPr>
            </w:pPr>
            <w:r>
              <w:rPr>
                <w:rFonts w:ascii="Cambria" w:eastAsia="Calibri" w:hAnsi="Cambria"/>
                <w:i/>
                <w:sz w:val="20"/>
                <w:lang w:val="et-EE"/>
              </w:rPr>
              <w:t>3.2. Teadus- ja arendustegevuse rahvusvahelistumise toetamine: osalemine Euroopa Teadusruumis</w:t>
            </w:r>
          </w:p>
          <w:p w14:paraId="5D943ECB" w14:textId="65D9E2CC"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Toetatakse teadus- ja kõrgharidusasutuste, ettevõt</w:t>
            </w:r>
            <w:r w:rsidR="00A93ABC">
              <w:rPr>
                <w:rFonts w:ascii="Cambria" w:eastAsia="Calibri" w:hAnsi="Cambria"/>
                <w:sz w:val="20"/>
                <w:szCs w:val="20"/>
                <w:lang w:val="et-EE"/>
              </w:rPr>
              <w:t>ja</w:t>
            </w:r>
            <w:r>
              <w:rPr>
                <w:rFonts w:ascii="Cambria" w:eastAsia="Calibri" w:hAnsi="Cambria"/>
                <w:sz w:val="20"/>
                <w:szCs w:val="20"/>
                <w:lang w:val="et-EE"/>
              </w:rPr>
              <w:t>te ning avaliku sektori asutuste osalemist Euroopa Teadusruumis, sh teadmiste ja teadlaste vabasse ringlusse, teadustaristu ühisarendustesse ja -kasutusse. Tegevus hõlmab Eesti osalemist raamprogrammis, partnerlustes, missioonides,</w:t>
            </w:r>
            <w:r>
              <w:rPr>
                <w:rFonts w:ascii="Cambria" w:eastAsia="Calibri" w:hAnsi="Cambria"/>
                <w:iCs/>
                <w:sz w:val="20"/>
                <w:szCs w:val="20"/>
                <w:lang w:val="et-EE"/>
              </w:rPr>
              <w:t xml:space="preserve"> „Teaming“</w:t>
            </w:r>
            <w:r>
              <w:rPr>
                <w:rFonts w:ascii="Cambria" w:eastAsia="Calibri" w:hAnsi="Cambria"/>
                <w:sz w:val="20"/>
                <w:szCs w:val="20"/>
                <w:lang w:val="et-EE"/>
              </w:rPr>
              <w:t xml:space="preserve"> tegevustes jm Euroopa Teadusruumi algatustes. Rahastamisel rakendatakse võimalusel EL raamprogrammi kvaliteedimärgist.</w:t>
            </w:r>
          </w:p>
          <w:p w14:paraId="1B39E344" w14:textId="77777777" w:rsidR="009D6B67" w:rsidRDefault="00EE5F1F">
            <w:pPr>
              <w:spacing w:line="240" w:lineRule="auto"/>
              <w:jc w:val="both"/>
              <w:rPr>
                <w:rFonts w:ascii="Cambria" w:eastAsia="Calibri" w:hAnsi="Cambria" w:cs="Calibri"/>
                <w:i/>
                <w:sz w:val="20"/>
                <w:lang w:val="et-EE"/>
              </w:rPr>
            </w:pPr>
            <w:r>
              <w:rPr>
                <w:rFonts w:ascii="Cambria" w:eastAsia="Calibri" w:hAnsi="Cambria"/>
                <w:i/>
                <w:sz w:val="20"/>
                <w:lang w:val="et-EE"/>
              </w:rPr>
              <w:t>3.3. Riigi kui targa tellija ja teadus- ja arendustegevuse ning innovatsiooni eestvedaja võimekuse arendamine</w:t>
            </w:r>
          </w:p>
          <w:p w14:paraId="16D0624D" w14:textId="72DEABC9"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Sekkumised toetavad avaliku sektori nõudlust TA ja innovatsiooni järele, mis omakorda loob turu teadmusmahukate toodete ja teenuste pakkumiseks. Riigi võimekust toimida innovatsiooniliidrina arendatakse järgmiselt: 1) toetatakse Eesti arenguvajadustele lahendusi loovaid sektorite ülesed rakendusuuringuid; 2) toetatakse TA-l tuginevaid innovatsiooniprojekte,  uute meetodite arendamist, et suurendada avaliku sektori TAI nõudlust (nt juhtumianalüüsid, erinevate koostöövormide katsetamine jne); 3) arendatakse ministeeriumide ja haruliitude teadus-, arendus- ja innovatsiooninõunike võrgustikke ja ühistegevusi. Toetatakse tegevusi, mis tugevdavad riigi rolli TA kasutajana ja innovatsiooninõudluse eestvedajana, sh uuenduslikud riigihanked, avalikust sektorist lähtuv arendustegevus ettevõt</w:t>
            </w:r>
            <w:r w:rsidR="00A93ABC">
              <w:rPr>
                <w:rFonts w:ascii="Cambria" w:eastAsia="Calibri" w:hAnsi="Cambria"/>
                <w:sz w:val="20"/>
                <w:szCs w:val="20"/>
                <w:lang w:val="et-EE"/>
              </w:rPr>
              <w:t>ja</w:t>
            </w:r>
            <w:r>
              <w:rPr>
                <w:rFonts w:ascii="Cambria" w:eastAsia="Calibri" w:hAnsi="Cambria"/>
                <w:sz w:val="20"/>
                <w:szCs w:val="20"/>
                <w:lang w:val="et-EE"/>
              </w:rPr>
              <w:t>tele, näidisprojektid, vajalikud taristu- ja IT-lahendused jne.</w:t>
            </w:r>
          </w:p>
          <w:p w14:paraId="5357D919" w14:textId="77777777" w:rsidR="009D6B67" w:rsidRDefault="00EE5F1F">
            <w:pPr>
              <w:spacing w:line="240" w:lineRule="auto"/>
              <w:jc w:val="both"/>
              <w:rPr>
                <w:rFonts w:ascii="Cambria" w:eastAsia="Times New Roman" w:hAnsi="Cambria" w:cs="Calibri"/>
                <w:sz w:val="20"/>
                <w:szCs w:val="20"/>
                <w:lang w:val="et-EE"/>
              </w:rPr>
            </w:pPr>
            <w:r>
              <w:rPr>
                <w:rFonts w:ascii="Cambria" w:eastAsia="Times New Roman" w:hAnsi="Cambria" w:cs="Calibri"/>
                <w:sz w:val="20"/>
                <w:szCs w:val="20"/>
                <w:lang w:val="et-EE"/>
              </w:rPr>
              <w:t>Planeeritud tegevused on hinnatud RRF DNSH juhendi alusel "ei kahjusta oluliselt" printsiibiga kooskõlas olevaks.</w:t>
            </w:r>
          </w:p>
          <w:p w14:paraId="6C30659A" w14:textId="07A40288" w:rsidR="009D6B67" w:rsidRDefault="00EE5F1F">
            <w:pPr>
              <w:spacing w:line="240" w:lineRule="auto"/>
              <w:jc w:val="both"/>
              <w:rPr>
                <w:rFonts w:ascii="Cambria" w:eastAsia="Times New Roman" w:hAnsi="Cambria" w:cstheme="minorBidi"/>
                <w:sz w:val="20"/>
                <w:szCs w:val="20"/>
                <w:lang w:val="et-EE"/>
              </w:rPr>
            </w:pPr>
            <w:r>
              <w:rPr>
                <w:rFonts w:ascii="Cambria" w:eastAsia="Times New Roman" w:hAnsi="Cambria" w:cstheme="minorBidi"/>
                <w:sz w:val="20"/>
                <w:szCs w:val="20"/>
                <w:lang w:val="et-EE"/>
              </w:rPr>
              <w:t>Toetused nii ettevõt</w:t>
            </w:r>
            <w:r w:rsidR="00A93ABC">
              <w:rPr>
                <w:rFonts w:ascii="Cambria" w:eastAsia="Times New Roman" w:hAnsi="Cambria" w:cstheme="minorBidi"/>
                <w:sz w:val="20"/>
                <w:szCs w:val="20"/>
                <w:lang w:val="et-EE"/>
              </w:rPr>
              <w:t>ja</w:t>
            </w:r>
            <w:r>
              <w:rPr>
                <w:rFonts w:ascii="Cambria" w:eastAsia="Times New Roman" w:hAnsi="Cambria" w:cstheme="minorBidi"/>
                <w:sz w:val="20"/>
                <w:szCs w:val="20"/>
                <w:lang w:val="et-EE"/>
              </w:rPr>
              <w:t>tele kui ka teistele projektides ja tegevustes osalejatele on tõhusaim viis panustada nii nutika spetsialiseerumise kui ka TAI eesmärkidesse laiemalt. Toetused panustavad ettevõt</w:t>
            </w:r>
            <w:r w:rsidR="00A93ABC">
              <w:rPr>
                <w:rFonts w:ascii="Cambria" w:eastAsia="Times New Roman" w:hAnsi="Cambria" w:cstheme="minorBidi"/>
                <w:sz w:val="20"/>
                <w:szCs w:val="20"/>
                <w:lang w:val="et-EE"/>
              </w:rPr>
              <w:t>ja</w:t>
            </w:r>
            <w:r>
              <w:rPr>
                <w:rFonts w:ascii="Cambria" w:eastAsia="Times New Roman" w:hAnsi="Cambria" w:cstheme="minorBidi"/>
                <w:sz w:val="20"/>
                <w:szCs w:val="20"/>
                <w:lang w:val="et-EE"/>
              </w:rPr>
              <w:t xml:space="preserve">te, teadus- ja arendusasutuste, kõrgharidusasutuste, avaliku sektori asutuste jt osapoolte projektide sellistesse arenguetappidesse, mis reeglina veel tulu ei tooda ning seetõttu ei ole elluviijatel võimalik ka näiteks laenu vormis antud toetust tagasi maksta. </w:t>
            </w:r>
            <w:del w:id="157" w:author="Kaisa Tähe - RAM" w:date="2025-10-01T05:44:00Z">
              <w:r>
                <w:rPr>
                  <w:rFonts w:ascii="Cambria" w:eastAsia="Times New Roman" w:hAnsi="Cambria" w:cstheme="minorBidi"/>
                  <w:sz w:val="20"/>
                  <w:szCs w:val="20"/>
                  <w:lang w:val="et-EE"/>
                </w:rPr>
                <w:delText>Seetõttu ei sobi finantsinstrumendid taoliste projektide rahastamiseks</w:delText>
              </w:r>
            </w:del>
            <w:r>
              <w:rPr>
                <w:rFonts w:ascii="Cambria" w:eastAsia="Times New Roman" w:hAnsi="Cambria" w:cstheme="minorBidi"/>
                <w:sz w:val="20"/>
                <w:szCs w:val="20"/>
                <w:lang w:val="et-EE"/>
              </w:rPr>
              <w:t>.</w:t>
            </w:r>
          </w:p>
        </w:tc>
      </w:tr>
    </w:tbl>
    <w:p w14:paraId="578E2D62" w14:textId="77777777" w:rsidR="009D6B67" w:rsidRDefault="00EE5F1F">
      <w:pPr>
        <w:spacing w:line="240" w:lineRule="auto"/>
        <w:rPr>
          <w:rFonts w:ascii="Cambria" w:eastAsia="Times New Roman" w:hAnsi="Cambria" w:cstheme="minorBidi"/>
          <w:lang w:val="et-EE"/>
        </w:rPr>
      </w:pPr>
      <w:r>
        <w:rPr>
          <w:rFonts w:ascii="Cambria" w:eastAsia="Times New Roman" w:hAnsi="Cambria" w:cstheme="minorBidi"/>
          <w:b/>
          <w:bCs/>
          <w:lang w:val="et-EE"/>
        </w:rPr>
        <w:lastRenderedPageBreak/>
        <w:t>Peamised sihtrühmad</w:t>
      </w:r>
    </w:p>
    <w:tbl>
      <w:tblPr>
        <w:tblStyle w:val="Kontuurtabel"/>
        <w:tblW w:w="9776" w:type="dxa"/>
        <w:tblLook w:val="04A0" w:firstRow="1" w:lastRow="0" w:firstColumn="1" w:lastColumn="0" w:noHBand="0" w:noVBand="1"/>
      </w:tblPr>
      <w:tblGrid>
        <w:gridCol w:w="9776"/>
      </w:tblGrid>
      <w:tr w:rsidR="009D6B67" w:rsidRPr="008E5974" w14:paraId="5221084D" w14:textId="77777777">
        <w:tc>
          <w:tcPr>
            <w:tcW w:w="9776" w:type="dxa"/>
            <w:tcBorders>
              <w:top w:val="single" w:sz="4" w:space="0" w:color="0070C0"/>
              <w:left w:val="single" w:sz="4" w:space="0" w:color="0070C0"/>
              <w:bottom w:val="single" w:sz="4" w:space="0" w:color="0070C0"/>
              <w:right w:val="single" w:sz="4" w:space="0" w:color="0070C0"/>
            </w:tcBorders>
          </w:tcPr>
          <w:p w14:paraId="046FDA94" w14:textId="3A01C79D" w:rsidR="009D6B67" w:rsidRDefault="00EE5F1F">
            <w:pPr>
              <w:spacing w:line="240" w:lineRule="auto"/>
              <w:jc w:val="both"/>
              <w:rPr>
                <w:rFonts w:asciiTheme="majorHAnsi" w:eastAsia="Times New Roman" w:hAnsiTheme="majorHAnsi" w:cstheme="minorHAnsi"/>
                <w:b/>
                <w:bCs/>
                <w:sz w:val="20"/>
                <w:szCs w:val="20"/>
                <w:lang w:val="et-EE"/>
              </w:rPr>
            </w:pPr>
            <w:r>
              <w:rPr>
                <w:rFonts w:asciiTheme="majorHAnsi" w:hAnsiTheme="majorHAnsi"/>
                <w:sz w:val="20"/>
                <w:szCs w:val="20"/>
                <w:lang w:val="et-EE"/>
              </w:rPr>
              <w:t>Uued ja olemasolevad ettevõtted, kes on a) huvitatud teadmiste- ja tehnoloogiamahukate ärimudelite väljatöötamisest; b) mis juba tegelevad TA ning innovatsiooniga, kuid vajavad eesmärkide saavutamiseks lisaressursse ja -teadmisi; c) mis praegu rakendusuuringute ja tootearenduse abil oma majandustulemusi veel ei paranda; d) on potentsiaali suurendada oma äritegevusega seotud TA ning innovatsiooni mahtu. Ekspordiettevõtted, kellel on ambitsioonid ja suutlikkus ülemaailmsetes väärtusahelates tõusta; energiamahukad tööstusharud, mis aitavad märkimisväärselt kaasa kliimaneutraalsuse eesmärgi saavutamisele. Teadus- ja arendusasutused, kõrgharidusasutused, teadlased, uurimisrühmad, doktorandid/noored teadlased, akadeemiline ja toetav personal, teadmussiirde üksused teadus- ja arendustegevuse ning kõrgharidusasutustes, ettevõt</w:t>
            </w:r>
            <w:r w:rsidR="00A93ABC">
              <w:rPr>
                <w:rFonts w:asciiTheme="majorHAnsi" w:hAnsiTheme="majorHAnsi"/>
                <w:sz w:val="20"/>
                <w:szCs w:val="20"/>
                <w:lang w:val="et-EE"/>
              </w:rPr>
              <w:t>ja</w:t>
            </w:r>
            <w:r>
              <w:rPr>
                <w:rFonts w:asciiTheme="majorHAnsi" w:hAnsiTheme="majorHAnsi"/>
                <w:sz w:val="20"/>
                <w:szCs w:val="20"/>
                <w:lang w:val="et-EE"/>
              </w:rPr>
              <w:t>te ja erasektori ühendused, ministeeriumid jm TA ning innovatsiooniga seotud avaliku sektori asutused (nt kohalikud omavalitsused, munitsipaalüksused), tippkeskused, teadustaristute omanikud, valitsusvälised organisatsioonid, kesk- ja kohaliku omavalitsuse asutused, EIS.</w:t>
            </w:r>
          </w:p>
        </w:tc>
      </w:tr>
    </w:tbl>
    <w:p w14:paraId="58485613" w14:textId="77777777" w:rsidR="009D6B67" w:rsidRDefault="00EE5F1F">
      <w:pPr>
        <w:keepNext/>
        <w:spacing w:line="240" w:lineRule="auto"/>
        <w:rPr>
          <w:rFonts w:ascii="Cambria" w:eastAsia="Times New Roman" w:hAnsi="Cambria" w:cstheme="minorBidi"/>
          <w:lang w:val="et-EE"/>
        </w:rPr>
      </w:pPr>
      <w:r>
        <w:rPr>
          <w:rFonts w:ascii="Cambria" w:eastAsia="Times New Roman" w:hAnsi="Cambria" w:cstheme="minorBidi"/>
          <w:b/>
          <w:bCs/>
          <w:lang w:val="et-EE"/>
        </w:rPr>
        <w:t>Võrdõiguslikkuse, kaasatuse ja mittediskrimineerimise tagamise meetmed</w:t>
      </w:r>
    </w:p>
    <w:tbl>
      <w:tblPr>
        <w:tblStyle w:val="Kontuurtabel"/>
        <w:tblW w:w="9776" w:type="dxa"/>
        <w:tblLook w:val="04A0" w:firstRow="1" w:lastRow="0" w:firstColumn="1" w:lastColumn="0" w:noHBand="0" w:noVBand="1"/>
      </w:tblPr>
      <w:tblGrid>
        <w:gridCol w:w="9776"/>
      </w:tblGrid>
      <w:tr w:rsidR="009D6B67" w:rsidRPr="00EF1C29" w14:paraId="2A6F4E35" w14:textId="77777777">
        <w:tc>
          <w:tcPr>
            <w:tcW w:w="9776" w:type="dxa"/>
            <w:tcBorders>
              <w:top w:val="single" w:sz="4" w:space="0" w:color="0070C0"/>
              <w:left w:val="single" w:sz="4" w:space="0" w:color="0070C0"/>
              <w:bottom w:val="single" w:sz="4" w:space="0" w:color="0070C0"/>
              <w:right w:val="single" w:sz="4" w:space="0" w:color="0070C0"/>
            </w:tcBorders>
          </w:tcPr>
          <w:p w14:paraId="6A1B0A84" w14:textId="77777777" w:rsidR="009D6B67" w:rsidRDefault="00EE5F1F">
            <w:pPr>
              <w:spacing w:line="240" w:lineRule="auto"/>
              <w:jc w:val="both"/>
              <w:rPr>
                <w:rFonts w:ascii="Cambria" w:eastAsia="Times New Roman" w:hAnsi="Cambria" w:cstheme="minorHAnsi"/>
                <w:bCs/>
                <w:lang w:val="et-EE"/>
              </w:rPr>
            </w:pPr>
            <w:r>
              <w:rPr>
                <w:rFonts w:asciiTheme="majorHAnsi" w:hAnsiTheme="majorHAnsi"/>
                <w:sz w:val="20"/>
                <w:szCs w:val="20"/>
                <w:lang w:val="et-EE"/>
              </w:rPr>
              <w:t xml:space="preserve">Sekkumiste ettevalmistamisel ja rakendamisel võetakse arvesse võimalikku mõju võrdsusele, kaasamisele ja mittediskrimineerimisele ning vajaduse korral kohandatakse meetmeid seal, kus asjakohane. Komisjonide ja </w:t>
            </w:r>
            <w:r>
              <w:rPr>
                <w:rFonts w:asciiTheme="majorHAnsi" w:hAnsiTheme="majorHAnsi"/>
                <w:sz w:val="20"/>
                <w:szCs w:val="20"/>
                <w:lang w:val="et-EE"/>
              </w:rPr>
              <w:lastRenderedPageBreak/>
              <w:t>valikuorganite koosseisus võetakse arvesse soolist tasakaalu, kehtestatakse mittediskrimineerivad põhimõtted ning hindamis- ja valikumenetlused.</w:t>
            </w:r>
          </w:p>
        </w:tc>
      </w:tr>
    </w:tbl>
    <w:p w14:paraId="0B182272" w14:textId="77777777" w:rsidR="009D6B67" w:rsidRDefault="00EE5F1F">
      <w:pPr>
        <w:keepNext/>
        <w:spacing w:line="240" w:lineRule="auto"/>
        <w:rPr>
          <w:rFonts w:ascii="Cambria" w:eastAsia="Times New Roman" w:hAnsi="Cambria" w:cstheme="minorBidi"/>
          <w:lang w:val="et-EE"/>
        </w:rPr>
      </w:pPr>
      <w:r>
        <w:rPr>
          <w:rFonts w:ascii="Cambria" w:eastAsia="Times New Roman" w:hAnsi="Cambria" w:cstheme="minorBidi"/>
          <w:b/>
          <w:bCs/>
          <w:lang w:val="et-EE"/>
        </w:rPr>
        <w:lastRenderedPageBreak/>
        <w:t>Konkreetsed sihtpiirkonnad, sealhulgas territoriaalsete vahendite kavandatud kasutamine</w:t>
      </w:r>
    </w:p>
    <w:tbl>
      <w:tblPr>
        <w:tblStyle w:val="Kontuurtabel"/>
        <w:tblW w:w="9776" w:type="dxa"/>
        <w:tblLook w:val="04A0" w:firstRow="1" w:lastRow="0" w:firstColumn="1" w:lastColumn="0" w:noHBand="0" w:noVBand="1"/>
      </w:tblPr>
      <w:tblGrid>
        <w:gridCol w:w="9776"/>
      </w:tblGrid>
      <w:tr w:rsidR="009D6B67" w14:paraId="4610B2C0" w14:textId="77777777">
        <w:tc>
          <w:tcPr>
            <w:tcW w:w="9776" w:type="dxa"/>
            <w:tcBorders>
              <w:top w:val="single" w:sz="4" w:space="0" w:color="0070C0"/>
              <w:left w:val="single" w:sz="4" w:space="0" w:color="0070C0"/>
              <w:bottom w:val="single" w:sz="4" w:space="0" w:color="0070C0"/>
              <w:right w:val="single" w:sz="4" w:space="0" w:color="0070C0"/>
            </w:tcBorders>
          </w:tcPr>
          <w:p w14:paraId="37EE2510" w14:textId="77777777" w:rsidR="009D6B67" w:rsidRDefault="00EE5F1F">
            <w:pPr>
              <w:spacing w:line="240" w:lineRule="auto"/>
              <w:jc w:val="both"/>
              <w:rPr>
                <w:rFonts w:ascii="Cambria" w:eastAsia="Times New Roman" w:hAnsi="Cambria" w:cstheme="minorBidi"/>
                <w:sz w:val="20"/>
                <w:szCs w:val="20"/>
                <w:lang w:val="et-EE"/>
              </w:rPr>
            </w:pPr>
            <w:r>
              <w:rPr>
                <w:rFonts w:ascii="Cambria" w:eastAsia="Times New Roman" w:hAnsi="Cambria" w:cstheme="minorBidi"/>
                <w:sz w:val="20"/>
                <w:szCs w:val="20"/>
                <w:lang w:val="et-EE"/>
              </w:rPr>
              <w:t>Kogu Eesti</w:t>
            </w:r>
          </w:p>
        </w:tc>
      </w:tr>
    </w:tbl>
    <w:p w14:paraId="09A644B9" w14:textId="77777777" w:rsidR="009D6B67" w:rsidRDefault="00EE5F1F">
      <w:pPr>
        <w:spacing w:line="240" w:lineRule="auto"/>
        <w:rPr>
          <w:rFonts w:ascii="Cambria" w:eastAsia="Times New Roman" w:hAnsi="Cambria" w:cstheme="minorBidi"/>
          <w:lang w:val="et-EE"/>
        </w:rPr>
      </w:pPr>
      <w:r>
        <w:rPr>
          <w:rFonts w:ascii="Cambria" w:eastAsia="Times New Roman" w:hAnsi="Cambria" w:cstheme="minorBidi"/>
          <w:b/>
          <w:bCs/>
          <w:lang w:val="et-EE"/>
        </w:rPr>
        <w:t>Piirkondadevahelised, piiriülesed ja riikidevahelised meetmed</w:t>
      </w:r>
    </w:p>
    <w:tbl>
      <w:tblPr>
        <w:tblStyle w:val="Kontuurtabel"/>
        <w:tblW w:w="9776" w:type="dxa"/>
        <w:tblLook w:val="04A0" w:firstRow="1" w:lastRow="0" w:firstColumn="1" w:lastColumn="0" w:noHBand="0" w:noVBand="1"/>
      </w:tblPr>
      <w:tblGrid>
        <w:gridCol w:w="9776"/>
      </w:tblGrid>
      <w:tr w:rsidR="009D6B67" w:rsidRPr="008E5974" w14:paraId="08091DF5" w14:textId="77777777">
        <w:tc>
          <w:tcPr>
            <w:tcW w:w="9776" w:type="dxa"/>
            <w:tcBorders>
              <w:top w:val="single" w:sz="4" w:space="0" w:color="0070C0"/>
              <w:left w:val="single" w:sz="4" w:space="0" w:color="0070C0"/>
              <w:bottom w:val="single" w:sz="4" w:space="0" w:color="0070C0"/>
              <w:right w:val="single" w:sz="4" w:space="0" w:color="0070C0"/>
            </w:tcBorders>
          </w:tcPr>
          <w:p w14:paraId="4AA71FEF"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Piirkondade- ja riikidevahelisi meetmeid rahastatakse peamiselt kahe meetmega:</w:t>
            </w:r>
          </w:p>
          <w:p w14:paraId="0880EC8B"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temaatiliste teadus- ja arendusprogrammide rakendamine, et edendada akadeemilise, era- ja avaliku sektori koostööd ja koosloomet nutika spetsialiseerumise valdkondades, kus muude tegevuste hulgas toetatakse rahvusvahelist koostööd, osalemist projektides, programmides ja partnerlustes jms tegevusi, mis on vajalikud valdkondade arendamiseks;</w:t>
            </w:r>
          </w:p>
          <w:p w14:paraId="54FF465E"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 teadus- ja arendustegevuse rahvusvahelistumise toetamise meede on täielikult pühendatud rahvusvahelisele koostööle, eelkõige osalemisele Euroopa teadusruumis, rahvusvahelistes teadusuuringute, tehnoloogiaarenduse ja innovatsiooni võrgustikes, partnerlustes, EIT teadmis- ja innovaatikakogukondades, ühisprogrammides, Euroopa raamprogrammis „Euroopa Horisont“ jne.</w:t>
            </w:r>
          </w:p>
          <w:p w14:paraId="603B74FD"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Rahvusvahelise koostöö osa on aga kaasatud ka muudesse sekkumistesse, näiteks teadus- ja arendusasutuste ning kõrgkoolide institutsionaalse teadmussiirde võimekuse kasvatamise meetmesse, toetades mh osalemist rahvusvahelistes teadmussiirde- ja koostöövõrgustikes, õppekülastusi ja töökogemuse omandamist välismaal asuvates kõrgetasemelistes teadmussiirdekeskustes jne.</w:t>
            </w:r>
          </w:p>
          <w:p w14:paraId="6403FCE1" w14:textId="77777777" w:rsidR="009D6B67" w:rsidRDefault="00EE5F1F">
            <w:pPr>
              <w:spacing w:line="240" w:lineRule="auto"/>
              <w:jc w:val="both"/>
              <w:rPr>
                <w:rFonts w:ascii="Cambria" w:eastAsia="Times New Roman" w:hAnsi="Cambria" w:cstheme="minorHAnsi"/>
                <w:bCs/>
                <w:lang w:val="et-EE"/>
              </w:rPr>
            </w:pPr>
            <w:r>
              <w:rPr>
                <w:rFonts w:asciiTheme="majorHAnsi" w:hAnsiTheme="majorHAnsi"/>
                <w:sz w:val="20"/>
                <w:szCs w:val="20"/>
                <w:lang w:val="et-EE"/>
              </w:rPr>
              <w:t>Sekkumised panustavad ELi Läänemere strateegia eesmärkide elluviimisse ning katavad Eesti teadus- ja arendustegevuse, innovatsiooni ning ettevõtluse arengukavas määratletud fookusvaldkondade (nutika spetsialiseerumise valdkondade) kaudu erinevaid poliitikavaldkondi.</w:t>
            </w:r>
          </w:p>
        </w:tc>
      </w:tr>
    </w:tbl>
    <w:p w14:paraId="60CEE7CA" w14:textId="77777777" w:rsidR="009D6B67" w:rsidRDefault="00EE5F1F">
      <w:pPr>
        <w:keepNext/>
        <w:spacing w:line="240" w:lineRule="auto"/>
        <w:rPr>
          <w:rFonts w:ascii="Cambria" w:eastAsia="Times New Roman" w:hAnsi="Cambria" w:cstheme="minorBidi"/>
          <w:lang w:val="et-EE"/>
        </w:rPr>
      </w:pPr>
      <w:r>
        <w:rPr>
          <w:rFonts w:ascii="Cambria" w:eastAsia="Times New Roman" w:hAnsi="Cambria" w:cstheme="minorBidi"/>
          <w:b/>
          <w:bCs/>
          <w:lang w:val="et-EE"/>
        </w:rPr>
        <w:t>Rahastamisvahendite kavandatav kasutamine</w:t>
      </w:r>
    </w:p>
    <w:tbl>
      <w:tblPr>
        <w:tblStyle w:val="Kontuurtabel"/>
        <w:tblW w:w="9776" w:type="dxa"/>
        <w:tblLook w:val="04A0" w:firstRow="1" w:lastRow="0" w:firstColumn="1" w:lastColumn="0" w:noHBand="0" w:noVBand="1"/>
      </w:tblPr>
      <w:tblGrid>
        <w:gridCol w:w="9776"/>
      </w:tblGrid>
      <w:tr w:rsidR="009D6B67" w14:paraId="7EF00080" w14:textId="77777777">
        <w:tc>
          <w:tcPr>
            <w:tcW w:w="9776" w:type="dxa"/>
            <w:tcBorders>
              <w:top w:val="single" w:sz="4" w:space="0" w:color="0070C0"/>
              <w:left w:val="single" w:sz="4" w:space="0" w:color="0070C0"/>
              <w:bottom w:val="single" w:sz="4" w:space="0" w:color="0070C0"/>
              <w:right w:val="single" w:sz="4" w:space="0" w:color="0070C0"/>
            </w:tcBorders>
          </w:tcPr>
          <w:p w14:paraId="356DFA34" w14:textId="77777777" w:rsidR="00553E17" w:rsidRPr="00D2406E" w:rsidRDefault="00553E17" w:rsidP="00D2406E">
            <w:pPr>
              <w:spacing w:line="240" w:lineRule="auto"/>
              <w:jc w:val="both"/>
              <w:rPr>
                <w:ins w:id="158" w:author="Kaisa Tähe - RAM" w:date="2025-09-26T14:13:00Z" w16du:dateUtc="2025-09-26T11:13:00Z"/>
                <w:rFonts w:asciiTheme="majorHAnsi" w:eastAsia="Times New Roman" w:hAnsiTheme="majorHAnsi" w:cstheme="minorBidi"/>
                <w:sz w:val="20"/>
                <w:szCs w:val="20"/>
                <w:lang w:val="et-EE"/>
              </w:rPr>
            </w:pPr>
            <w:commentRangeStart w:id="159"/>
            <w:ins w:id="160" w:author="Kaisa Tähe - RAM" w:date="2025-09-26T14:13:00Z" w16du:dateUtc="2025-09-26T11:13:00Z">
              <w:r w:rsidRPr="00D2406E">
                <w:rPr>
                  <w:rFonts w:asciiTheme="majorHAnsi" w:eastAsia="Times New Roman" w:hAnsiTheme="majorHAnsi" w:cstheme="minorBidi"/>
                  <w:sz w:val="20"/>
                  <w:szCs w:val="20"/>
                  <w:lang w:val="et-EE"/>
                </w:rPr>
                <w:t>Innovatsioonimahukate</w:t>
              </w:r>
            </w:ins>
            <w:commentRangeEnd w:id="159"/>
            <w:ins w:id="161" w:author="Kaisa Tähe - RAM" w:date="2025-09-26T14:23:00Z" w16du:dateUtc="2025-09-26T11:23:00Z">
              <w:r w:rsidR="009E4DBA" w:rsidRPr="00D2406E">
                <w:rPr>
                  <w:rStyle w:val="Kommentaariviide"/>
                  <w:rFonts w:asciiTheme="majorHAnsi" w:eastAsia="Times New Roman" w:hAnsiTheme="majorHAnsi" w:cstheme="minorBidi"/>
                  <w:sz w:val="20"/>
                  <w:szCs w:val="20"/>
                  <w:lang w:val="et-EE"/>
                </w:rPr>
                <w:commentReference w:id="159"/>
              </w:r>
            </w:ins>
            <w:ins w:id="162" w:author="Kaisa Tähe - RAM" w:date="2025-09-26T14:13:00Z" w16du:dateUtc="2025-09-26T11:13:00Z">
              <w:r w:rsidRPr="00D2406E">
                <w:rPr>
                  <w:rFonts w:asciiTheme="majorHAnsi" w:eastAsia="Times New Roman" w:hAnsiTheme="majorHAnsi" w:cstheme="minorBidi"/>
                  <w:sz w:val="20"/>
                  <w:szCs w:val="20"/>
                  <w:lang w:val="et-EE"/>
                </w:rPr>
                <w:t xml:space="preserve"> ja uudseid tehnoloogiaid arendavate ettevõtete rahastamiseks rakendatakse rahastamisvahendeid laenude ja garantiide vormis. Peamine eesmärk on leevendada innovatsioonimahukate ja uute tehnoloogiate arendamisega seotud riske ning tagada ettevõtjatele parem kapitali kättesaadavus.</w:t>
              </w:r>
            </w:ins>
          </w:p>
          <w:p w14:paraId="7C9F1B87" w14:textId="1A1F14CF" w:rsidR="009D6B67" w:rsidRDefault="00EE5F1F" w:rsidP="00D2406E">
            <w:pPr>
              <w:spacing w:line="240" w:lineRule="auto"/>
              <w:rPr>
                <w:rFonts w:eastAsia="Calibri"/>
                <w:szCs w:val="24"/>
                <w:lang w:val="et-EE"/>
              </w:rPr>
            </w:pPr>
            <w:del w:id="163" w:author="Kaisa Tähe - RAM" w:date="2025-09-26T14:13:00Z" w16du:dateUtc="2025-09-26T11:13:00Z">
              <w:r w:rsidRPr="00D2406E" w:rsidDel="00553E17">
                <w:rPr>
                  <w:rFonts w:asciiTheme="majorHAnsi" w:eastAsia="Times New Roman" w:hAnsiTheme="majorHAnsi" w:cstheme="minorBidi"/>
                  <w:sz w:val="20"/>
                  <w:szCs w:val="20"/>
                  <w:lang w:val="et-EE"/>
                </w:rPr>
                <w:delText>Ei kohaldu.</w:delText>
              </w:r>
            </w:del>
            <w:bookmarkEnd w:id="134"/>
          </w:p>
        </w:tc>
      </w:tr>
    </w:tbl>
    <w:p w14:paraId="58503572" w14:textId="77777777" w:rsidR="009D6B67" w:rsidRDefault="00EE5F1F">
      <w:pPr>
        <w:pStyle w:val="Pealkiri5"/>
        <w:keepNext/>
        <w:ind w:left="1576" w:hanging="1009"/>
        <w:rPr>
          <w:rFonts w:cstheme="minorBidi"/>
          <w:lang w:val="et-EE"/>
        </w:rPr>
      </w:pPr>
      <w:r>
        <w:rPr>
          <w:rFonts w:cstheme="minorBidi"/>
          <w:lang w:val="et-EE"/>
        </w:rPr>
        <w:t>2.1.1.1.2 Näitajad</w:t>
      </w: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
      <w:tblGrid>
        <w:gridCol w:w="1075"/>
        <w:gridCol w:w="750"/>
        <w:gridCol w:w="930"/>
        <w:gridCol w:w="1395"/>
        <w:gridCol w:w="1005"/>
        <w:gridCol w:w="1894"/>
        <w:gridCol w:w="827"/>
        <w:gridCol w:w="976"/>
        <w:gridCol w:w="924"/>
      </w:tblGrid>
      <w:tr w:rsidR="009D6B67" w14:paraId="0054363D" w14:textId="77777777" w:rsidTr="27FCA9B0">
        <w:trPr>
          <w:trHeight w:val="425"/>
        </w:trPr>
        <w:tc>
          <w:tcPr>
            <w:tcW w:w="9776" w:type="dxa"/>
            <w:gridSpan w:val="9"/>
            <w:shd w:val="clear" w:color="auto" w:fill="FFFFFF" w:themeFill="background1"/>
          </w:tcPr>
          <w:p w14:paraId="181F3580" w14:textId="77777777" w:rsidR="009D6B67" w:rsidRDefault="00EE5F1F">
            <w:pPr>
              <w:pStyle w:val="Pealdis"/>
              <w:keepNext/>
              <w:jc w:val="left"/>
              <w:rPr>
                <w:rFonts w:ascii="Cambria" w:hAnsi="Cambria" w:cstheme="minorBidi"/>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2</w:t>
            </w:r>
            <w:r>
              <w:rPr>
                <w:rFonts w:ascii="Cambria" w:hAnsi="Cambria" w:cstheme="minorBidi"/>
                <w:lang w:val="et-EE"/>
              </w:rPr>
              <w:fldChar w:fldCharType="end"/>
            </w:r>
            <w:r>
              <w:rPr>
                <w:rFonts w:ascii="Cambria" w:hAnsi="Cambria" w:cstheme="minorBidi"/>
                <w:lang w:val="et-EE"/>
              </w:rPr>
              <w:t>: Väljundnäitajad</w:t>
            </w:r>
          </w:p>
        </w:tc>
      </w:tr>
      <w:tr w:rsidR="009D6B67" w14:paraId="67E794CC" w14:textId="77777777" w:rsidTr="27FCA9B0">
        <w:trPr>
          <w:cantSplit/>
          <w:trHeight w:val="1134"/>
        </w:trPr>
        <w:tc>
          <w:tcPr>
            <w:tcW w:w="1075" w:type="dxa"/>
            <w:shd w:val="clear" w:color="auto" w:fill="FFFFFF" w:themeFill="background1"/>
            <w:textDirection w:val="btLr"/>
          </w:tcPr>
          <w:p w14:paraId="39B16142"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Prioriteet</w:t>
            </w:r>
          </w:p>
        </w:tc>
        <w:tc>
          <w:tcPr>
            <w:tcW w:w="750" w:type="dxa"/>
            <w:shd w:val="clear" w:color="auto" w:fill="FFFFFF" w:themeFill="background1"/>
            <w:textDirection w:val="btLr"/>
          </w:tcPr>
          <w:p w14:paraId="64ECE310"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Eri-eesmärk</w:t>
            </w:r>
          </w:p>
        </w:tc>
        <w:tc>
          <w:tcPr>
            <w:tcW w:w="930" w:type="dxa"/>
            <w:shd w:val="clear" w:color="auto" w:fill="FFFFFF" w:themeFill="background1"/>
            <w:textDirection w:val="btLr"/>
          </w:tcPr>
          <w:p w14:paraId="6ECFCCFA"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Fond</w:t>
            </w:r>
          </w:p>
        </w:tc>
        <w:tc>
          <w:tcPr>
            <w:tcW w:w="1395" w:type="dxa"/>
            <w:shd w:val="clear" w:color="auto" w:fill="FFFFFF" w:themeFill="background1"/>
            <w:textDirection w:val="btLr"/>
          </w:tcPr>
          <w:p w14:paraId="34F78FCD"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Piir-konna kate-gooria</w:t>
            </w:r>
          </w:p>
        </w:tc>
        <w:tc>
          <w:tcPr>
            <w:tcW w:w="1005" w:type="dxa"/>
            <w:shd w:val="clear" w:color="auto" w:fill="FFFFFF" w:themeFill="background1"/>
            <w:textDirection w:val="btLr"/>
          </w:tcPr>
          <w:p w14:paraId="1854846A"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ID</w:t>
            </w:r>
          </w:p>
        </w:tc>
        <w:tc>
          <w:tcPr>
            <w:tcW w:w="1894" w:type="dxa"/>
            <w:shd w:val="clear" w:color="auto" w:fill="FFFFFF" w:themeFill="background1"/>
            <w:textDirection w:val="btLr"/>
          </w:tcPr>
          <w:p w14:paraId="7D68A148"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 xml:space="preserve">Näitaja </w:t>
            </w:r>
          </w:p>
        </w:tc>
        <w:tc>
          <w:tcPr>
            <w:tcW w:w="827" w:type="dxa"/>
            <w:shd w:val="clear" w:color="auto" w:fill="FFFFFF" w:themeFill="background1"/>
            <w:textDirection w:val="btLr"/>
          </w:tcPr>
          <w:p w14:paraId="32005200"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Mõõtühik</w:t>
            </w:r>
          </w:p>
        </w:tc>
        <w:tc>
          <w:tcPr>
            <w:tcW w:w="976" w:type="dxa"/>
            <w:shd w:val="clear" w:color="auto" w:fill="FFFFFF" w:themeFill="background1"/>
            <w:textDirection w:val="btLr"/>
          </w:tcPr>
          <w:p w14:paraId="515693CE"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01711C75" w14:textId="77777777" w:rsidR="009D6B67" w:rsidRDefault="009D6B67">
            <w:pPr>
              <w:pStyle w:val="Text1"/>
              <w:spacing w:before="0" w:after="0" w:line="240" w:lineRule="auto"/>
              <w:ind w:left="113" w:right="113"/>
              <w:jc w:val="center"/>
              <w:rPr>
                <w:rFonts w:ascii="Cambria" w:hAnsi="Cambria" w:cstheme="minorBidi"/>
                <w:b/>
                <w:bCs/>
                <w:sz w:val="20"/>
                <w:szCs w:val="20"/>
                <w:lang w:val="et-EE"/>
              </w:rPr>
            </w:pPr>
          </w:p>
        </w:tc>
        <w:tc>
          <w:tcPr>
            <w:tcW w:w="924" w:type="dxa"/>
            <w:shd w:val="clear" w:color="auto" w:fill="FFFFFF" w:themeFill="background1"/>
            <w:textDirection w:val="btLr"/>
          </w:tcPr>
          <w:p w14:paraId="6B5D6714"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9485B68" w14:textId="77777777" w:rsidR="009D6B67" w:rsidRDefault="009D6B67">
            <w:pPr>
              <w:pStyle w:val="Text1"/>
              <w:spacing w:before="0" w:after="0" w:line="240" w:lineRule="auto"/>
              <w:ind w:left="113" w:right="113"/>
              <w:jc w:val="center"/>
              <w:rPr>
                <w:rFonts w:ascii="Cambria" w:hAnsi="Cambria" w:cstheme="minorBidi"/>
                <w:b/>
                <w:bCs/>
                <w:sz w:val="20"/>
                <w:szCs w:val="20"/>
                <w:lang w:val="et-EE"/>
              </w:rPr>
            </w:pPr>
          </w:p>
        </w:tc>
      </w:tr>
      <w:tr w:rsidR="009D6B67" w14:paraId="74B0473C" w14:textId="77777777" w:rsidTr="27FCA9B0">
        <w:trPr>
          <w:trHeight w:val="340"/>
        </w:trPr>
        <w:tc>
          <w:tcPr>
            <w:tcW w:w="1075" w:type="dxa"/>
            <w:shd w:val="clear" w:color="auto" w:fill="FFFFFF" w:themeFill="background1"/>
          </w:tcPr>
          <w:p w14:paraId="3A44453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50" w:type="dxa"/>
            <w:shd w:val="clear" w:color="auto" w:fill="FFFFFF" w:themeFill="background1"/>
          </w:tcPr>
          <w:p w14:paraId="6820AA3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482F129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50E9FCEE"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1005" w:type="dxa"/>
            <w:shd w:val="clear" w:color="auto" w:fill="FFFFFF" w:themeFill="background1"/>
          </w:tcPr>
          <w:p w14:paraId="3B9925E1" w14:textId="7674919C"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RCO01</w:t>
            </w:r>
          </w:p>
        </w:tc>
        <w:tc>
          <w:tcPr>
            <w:tcW w:w="1894" w:type="dxa"/>
            <w:shd w:val="clear" w:color="auto" w:fill="FFFFFF" w:themeFill="background1"/>
          </w:tcPr>
          <w:p w14:paraId="7D4F066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Toetatavad ettevõtjad (millest: mikro-, väikesed, keskmise suurusega ja suured ettevõtjad)</w:t>
            </w:r>
          </w:p>
        </w:tc>
        <w:tc>
          <w:tcPr>
            <w:tcW w:w="827" w:type="dxa"/>
            <w:shd w:val="clear" w:color="auto" w:fill="FFFFFF" w:themeFill="background1"/>
          </w:tcPr>
          <w:p w14:paraId="5BB552D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976" w:type="dxa"/>
            <w:shd w:val="clear" w:color="auto" w:fill="FFFFFF" w:themeFill="background1"/>
          </w:tcPr>
          <w:p w14:paraId="5637EF9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580</w:t>
            </w:r>
          </w:p>
        </w:tc>
        <w:tc>
          <w:tcPr>
            <w:tcW w:w="924" w:type="dxa"/>
            <w:shd w:val="clear" w:color="auto" w:fill="FFFFFF" w:themeFill="background1"/>
          </w:tcPr>
          <w:p w14:paraId="3AEEC2B4" w14:textId="022619E1"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1930</w:t>
            </w:r>
          </w:p>
        </w:tc>
      </w:tr>
      <w:tr w:rsidR="009D6B67" w14:paraId="7B82F708" w14:textId="77777777" w:rsidTr="27FCA9B0">
        <w:trPr>
          <w:trHeight w:val="332"/>
        </w:trPr>
        <w:tc>
          <w:tcPr>
            <w:tcW w:w="1075" w:type="dxa"/>
            <w:shd w:val="clear" w:color="auto" w:fill="FFFFFF" w:themeFill="background1"/>
          </w:tcPr>
          <w:p w14:paraId="29A9AC7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50" w:type="dxa"/>
            <w:shd w:val="clear" w:color="auto" w:fill="FFFFFF" w:themeFill="background1"/>
          </w:tcPr>
          <w:p w14:paraId="6D49A81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3DC2854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6A7F9F46"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p w14:paraId="3D0E4042" w14:textId="77777777" w:rsidR="009D6B67" w:rsidRDefault="009D6B67">
            <w:pPr>
              <w:pStyle w:val="Text1"/>
              <w:spacing w:before="0" w:after="0" w:line="240" w:lineRule="auto"/>
              <w:ind w:left="0"/>
              <w:rPr>
                <w:rFonts w:eastAsia="Calibri"/>
                <w:szCs w:val="24"/>
                <w:lang w:val="et-EE"/>
              </w:rPr>
            </w:pPr>
          </w:p>
        </w:tc>
        <w:tc>
          <w:tcPr>
            <w:tcW w:w="1005" w:type="dxa"/>
            <w:shd w:val="clear" w:color="auto" w:fill="FFFFFF" w:themeFill="background1"/>
          </w:tcPr>
          <w:p w14:paraId="66C3F92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RCO02</w:t>
            </w:r>
          </w:p>
        </w:tc>
        <w:tc>
          <w:tcPr>
            <w:tcW w:w="1894" w:type="dxa"/>
            <w:shd w:val="clear" w:color="auto" w:fill="FFFFFF" w:themeFill="background1"/>
          </w:tcPr>
          <w:p w14:paraId="073AD49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Toetustega toetatavad ettevõtjad</w:t>
            </w:r>
          </w:p>
        </w:tc>
        <w:tc>
          <w:tcPr>
            <w:tcW w:w="827" w:type="dxa"/>
            <w:shd w:val="clear" w:color="auto" w:fill="FFFFFF" w:themeFill="background1"/>
          </w:tcPr>
          <w:p w14:paraId="76FB7DB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976" w:type="dxa"/>
            <w:shd w:val="clear" w:color="auto" w:fill="FFFFFF" w:themeFill="background1"/>
          </w:tcPr>
          <w:p w14:paraId="29140C1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90</w:t>
            </w:r>
          </w:p>
        </w:tc>
        <w:tc>
          <w:tcPr>
            <w:tcW w:w="924" w:type="dxa"/>
            <w:shd w:val="clear" w:color="auto" w:fill="FFFFFF" w:themeFill="background1"/>
          </w:tcPr>
          <w:p w14:paraId="0121749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440</w:t>
            </w:r>
          </w:p>
        </w:tc>
      </w:tr>
      <w:tr w:rsidR="00A81A0F" w14:paraId="31370175" w14:textId="77777777" w:rsidTr="27FCA9B0">
        <w:trPr>
          <w:trHeight w:val="332"/>
        </w:trPr>
        <w:tc>
          <w:tcPr>
            <w:tcW w:w="1075" w:type="dxa"/>
            <w:shd w:val="clear" w:color="auto" w:fill="FFFFFF" w:themeFill="background1"/>
          </w:tcPr>
          <w:p w14:paraId="3A4E8A78" w14:textId="4CA2BC96" w:rsidR="00A81A0F" w:rsidRDefault="00A81A0F">
            <w:pPr>
              <w:pStyle w:val="Text1"/>
              <w:spacing w:before="0" w:after="0" w:line="240" w:lineRule="auto"/>
              <w:ind w:left="0"/>
              <w:rPr>
                <w:rFonts w:ascii="Cambria" w:hAnsi="Cambria" w:cstheme="minorHAnsi"/>
                <w:sz w:val="20"/>
                <w:szCs w:val="20"/>
                <w:lang w:val="et-EE"/>
              </w:rPr>
            </w:pPr>
            <w:ins w:id="164" w:author="Kaisa Tähe - RAM" w:date="2025-09-26T14:18:00Z" w16du:dateUtc="2025-09-26T11:18:00Z">
              <w:r>
                <w:rPr>
                  <w:rFonts w:ascii="Cambria" w:hAnsi="Cambria" w:cstheme="minorHAnsi"/>
                  <w:sz w:val="20"/>
                  <w:szCs w:val="20"/>
                  <w:lang w:val="et-EE"/>
                </w:rPr>
                <w:t>1</w:t>
              </w:r>
            </w:ins>
          </w:p>
        </w:tc>
        <w:tc>
          <w:tcPr>
            <w:tcW w:w="750" w:type="dxa"/>
            <w:shd w:val="clear" w:color="auto" w:fill="FFFFFF" w:themeFill="background1"/>
          </w:tcPr>
          <w:p w14:paraId="7222E5BF" w14:textId="10CA94C1" w:rsidR="00A81A0F" w:rsidRDefault="00A81A0F">
            <w:pPr>
              <w:pStyle w:val="Text1"/>
              <w:spacing w:before="0" w:after="0" w:line="240" w:lineRule="auto"/>
              <w:ind w:left="0"/>
              <w:rPr>
                <w:rFonts w:ascii="Cambria" w:hAnsi="Cambria" w:cstheme="minorHAnsi"/>
                <w:sz w:val="20"/>
                <w:szCs w:val="20"/>
                <w:lang w:val="et-EE"/>
              </w:rPr>
            </w:pPr>
            <w:ins w:id="165" w:author="Kaisa Tähe - RAM" w:date="2025-09-26T14:18:00Z" w16du:dateUtc="2025-09-26T11:18:00Z">
              <w:r>
                <w:rPr>
                  <w:rFonts w:ascii="Cambria" w:hAnsi="Cambria" w:cstheme="minorHAnsi"/>
                  <w:sz w:val="20"/>
                  <w:szCs w:val="20"/>
                  <w:lang w:val="et-EE"/>
                </w:rPr>
                <w:t>(</w:t>
              </w:r>
              <w:r w:rsidR="007563CB">
                <w:rPr>
                  <w:rFonts w:ascii="Cambria" w:hAnsi="Cambria" w:cstheme="minorHAnsi"/>
                  <w:sz w:val="20"/>
                  <w:szCs w:val="20"/>
                  <w:lang w:val="et-EE"/>
                </w:rPr>
                <w:t>i)</w:t>
              </w:r>
            </w:ins>
          </w:p>
        </w:tc>
        <w:tc>
          <w:tcPr>
            <w:tcW w:w="930" w:type="dxa"/>
            <w:shd w:val="clear" w:color="auto" w:fill="FFFFFF" w:themeFill="background1"/>
          </w:tcPr>
          <w:p w14:paraId="3FD4CD84" w14:textId="5531AA10" w:rsidR="00A81A0F" w:rsidRDefault="007563CB">
            <w:pPr>
              <w:pStyle w:val="Text1"/>
              <w:spacing w:before="0" w:after="0" w:line="240" w:lineRule="auto"/>
              <w:ind w:left="0"/>
              <w:rPr>
                <w:rFonts w:ascii="Cambria" w:hAnsi="Cambria" w:cstheme="minorBidi"/>
                <w:sz w:val="20"/>
                <w:szCs w:val="20"/>
                <w:lang w:val="et-EE"/>
              </w:rPr>
            </w:pPr>
            <w:ins w:id="166" w:author="Kaisa Tähe - RAM" w:date="2025-09-26T14:18:00Z" w16du:dateUtc="2025-09-26T11:18:00Z">
              <w:r>
                <w:rPr>
                  <w:rFonts w:ascii="Cambria" w:hAnsi="Cambria" w:cstheme="minorBidi"/>
                  <w:sz w:val="20"/>
                  <w:szCs w:val="20"/>
                  <w:lang w:val="et-EE"/>
                </w:rPr>
                <w:t>ERF</w:t>
              </w:r>
            </w:ins>
          </w:p>
        </w:tc>
        <w:tc>
          <w:tcPr>
            <w:tcW w:w="1395" w:type="dxa"/>
            <w:shd w:val="clear" w:color="auto" w:fill="FFFFFF" w:themeFill="background1"/>
          </w:tcPr>
          <w:p w14:paraId="61DD27FA" w14:textId="729DBA35" w:rsidR="00A81A0F" w:rsidRDefault="007563CB">
            <w:pPr>
              <w:pStyle w:val="Text1"/>
              <w:spacing w:before="0" w:after="0" w:line="240" w:lineRule="auto"/>
              <w:ind w:left="0"/>
              <w:rPr>
                <w:rFonts w:ascii="Cambria" w:eastAsia="Times New Roman" w:hAnsi="Cambria" w:cstheme="minorBidi"/>
                <w:sz w:val="20"/>
                <w:szCs w:val="20"/>
                <w:lang w:val="et-EE"/>
              </w:rPr>
            </w:pPr>
            <w:ins w:id="167" w:author="Kaisa Tähe - RAM" w:date="2025-09-26T14:18:00Z" w16du:dateUtc="2025-09-26T11:18:00Z">
              <w:r>
                <w:rPr>
                  <w:rFonts w:ascii="Cambria" w:eastAsia="Times New Roman" w:hAnsi="Cambria" w:cstheme="minorBidi"/>
                  <w:sz w:val="20"/>
                  <w:szCs w:val="20"/>
                  <w:lang w:val="et-EE"/>
                </w:rPr>
                <w:t>Ülemineku</w:t>
              </w:r>
            </w:ins>
          </w:p>
        </w:tc>
        <w:tc>
          <w:tcPr>
            <w:tcW w:w="1005" w:type="dxa"/>
            <w:shd w:val="clear" w:color="auto" w:fill="FFFFFF" w:themeFill="background1"/>
          </w:tcPr>
          <w:p w14:paraId="7C5398A7" w14:textId="67A563EC" w:rsidR="00A81A0F" w:rsidRDefault="007563CB">
            <w:pPr>
              <w:pStyle w:val="Text1"/>
              <w:spacing w:before="0" w:after="0" w:line="240" w:lineRule="auto"/>
              <w:ind w:left="0"/>
              <w:rPr>
                <w:rFonts w:ascii="Cambria" w:hAnsi="Cambria" w:cstheme="minorHAnsi"/>
                <w:sz w:val="20"/>
                <w:szCs w:val="20"/>
                <w:lang w:val="et-EE"/>
              </w:rPr>
            </w:pPr>
            <w:commentRangeStart w:id="168"/>
            <w:ins w:id="169" w:author="Kaisa Tähe - RAM" w:date="2025-09-26T14:18:00Z" w16du:dateUtc="2025-09-26T11:18:00Z">
              <w:r>
                <w:rPr>
                  <w:rFonts w:ascii="Cambria" w:hAnsi="Cambria" w:cstheme="minorHAnsi"/>
                  <w:sz w:val="20"/>
                  <w:szCs w:val="20"/>
                  <w:lang w:val="et-EE"/>
                </w:rPr>
                <w:t>RCO03</w:t>
              </w:r>
            </w:ins>
            <w:commentRangeEnd w:id="168"/>
            <w:ins w:id="170" w:author="Kaisa Tähe - RAM" w:date="2025-09-26T14:19:00Z" w16du:dateUtc="2025-09-26T11:19:00Z">
              <w:r w:rsidR="00D6592B">
                <w:rPr>
                  <w:rStyle w:val="Kommentaariviide"/>
                  <w:rFonts w:ascii="Cambria" w:hAnsi="Cambria" w:cstheme="minorHAnsi"/>
                  <w:sz w:val="20"/>
                  <w:szCs w:val="20"/>
                  <w:lang w:val="et-EE"/>
                </w:rPr>
                <w:commentReference w:id="168"/>
              </w:r>
            </w:ins>
          </w:p>
        </w:tc>
        <w:tc>
          <w:tcPr>
            <w:tcW w:w="1894" w:type="dxa"/>
            <w:shd w:val="clear" w:color="auto" w:fill="FFFFFF" w:themeFill="background1"/>
          </w:tcPr>
          <w:p w14:paraId="2E144205" w14:textId="7DC0B621" w:rsidR="00A81A0F" w:rsidRDefault="000613CE">
            <w:pPr>
              <w:pStyle w:val="Text1"/>
              <w:spacing w:before="0" w:after="0" w:line="240" w:lineRule="auto"/>
              <w:ind w:left="0"/>
              <w:rPr>
                <w:rFonts w:ascii="Cambria" w:hAnsi="Cambria" w:cstheme="minorBidi"/>
                <w:sz w:val="20"/>
                <w:szCs w:val="20"/>
                <w:lang w:val="et-EE"/>
              </w:rPr>
            </w:pPr>
            <w:ins w:id="171" w:author="Kaisa Tähe - RAM" w:date="2025-09-26T14:18:00Z" w16du:dateUtc="2025-09-26T11:18:00Z">
              <w:r>
                <w:rPr>
                  <w:rFonts w:ascii="Cambria" w:hAnsi="Cambria" w:cstheme="minorBidi"/>
                  <w:sz w:val="20"/>
                  <w:szCs w:val="20"/>
                  <w:lang w:val="et-EE"/>
                </w:rPr>
                <w:t>Rahastamisvahenditest toetatavad ettevõtjad</w:t>
              </w:r>
            </w:ins>
          </w:p>
        </w:tc>
        <w:tc>
          <w:tcPr>
            <w:tcW w:w="827" w:type="dxa"/>
            <w:shd w:val="clear" w:color="auto" w:fill="FFFFFF" w:themeFill="background1"/>
          </w:tcPr>
          <w:p w14:paraId="5A357D53" w14:textId="67E72F76" w:rsidR="00A81A0F" w:rsidRDefault="00405923">
            <w:pPr>
              <w:pStyle w:val="Text1"/>
              <w:spacing w:before="0" w:after="0" w:line="240" w:lineRule="auto"/>
              <w:ind w:left="0"/>
              <w:rPr>
                <w:rFonts w:ascii="Cambria" w:hAnsi="Cambria" w:cstheme="minorBidi"/>
                <w:sz w:val="20"/>
                <w:szCs w:val="20"/>
                <w:lang w:val="et-EE"/>
              </w:rPr>
            </w:pPr>
            <w:ins w:id="172" w:author="Kaisa Tähe - RAM" w:date="2025-09-26T14:18:00Z" w16du:dateUtc="2025-09-26T11:18:00Z">
              <w:r>
                <w:rPr>
                  <w:rFonts w:ascii="Cambria" w:hAnsi="Cambria" w:cstheme="minorBidi"/>
                  <w:sz w:val="20"/>
                  <w:szCs w:val="20"/>
                  <w:lang w:val="et-EE"/>
                </w:rPr>
                <w:t>Ettevõtjad</w:t>
              </w:r>
            </w:ins>
          </w:p>
        </w:tc>
        <w:tc>
          <w:tcPr>
            <w:tcW w:w="976" w:type="dxa"/>
            <w:shd w:val="clear" w:color="auto" w:fill="FFFFFF" w:themeFill="background1"/>
          </w:tcPr>
          <w:p w14:paraId="5115CC3E" w14:textId="6FC53E5C" w:rsidR="00A81A0F" w:rsidRDefault="00405923">
            <w:pPr>
              <w:pStyle w:val="Text1"/>
              <w:spacing w:before="0" w:after="0" w:line="240" w:lineRule="auto"/>
              <w:ind w:left="0"/>
              <w:rPr>
                <w:rFonts w:ascii="Cambria" w:hAnsi="Cambria" w:cstheme="minorBidi"/>
                <w:sz w:val="20"/>
                <w:szCs w:val="20"/>
                <w:lang w:val="et-EE"/>
              </w:rPr>
            </w:pPr>
            <w:ins w:id="173" w:author="Kaisa Tähe - RAM" w:date="2025-09-26T14:18:00Z" w16du:dateUtc="2025-09-26T11:18:00Z">
              <w:r>
                <w:rPr>
                  <w:rFonts w:ascii="Cambria" w:hAnsi="Cambria" w:cstheme="minorBidi"/>
                  <w:sz w:val="20"/>
                  <w:szCs w:val="20"/>
                  <w:lang w:val="et-EE"/>
                </w:rPr>
                <w:t>0</w:t>
              </w:r>
            </w:ins>
          </w:p>
        </w:tc>
        <w:tc>
          <w:tcPr>
            <w:tcW w:w="924" w:type="dxa"/>
            <w:shd w:val="clear" w:color="auto" w:fill="FFFFFF" w:themeFill="background1"/>
          </w:tcPr>
          <w:p w14:paraId="4C49405D" w14:textId="0E23E377" w:rsidR="00A81A0F" w:rsidRDefault="00405923">
            <w:pPr>
              <w:pStyle w:val="Text1"/>
              <w:spacing w:before="0" w:after="0" w:line="240" w:lineRule="auto"/>
              <w:ind w:left="0"/>
              <w:rPr>
                <w:rFonts w:ascii="Cambria" w:hAnsi="Cambria" w:cstheme="minorBidi"/>
                <w:sz w:val="20"/>
                <w:szCs w:val="20"/>
                <w:lang w:val="et-EE"/>
              </w:rPr>
            </w:pPr>
            <w:ins w:id="174" w:author="Kaisa Tähe - RAM" w:date="2025-09-26T14:18:00Z" w16du:dateUtc="2025-09-26T11:18:00Z">
              <w:r>
                <w:rPr>
                  <w:rFonts w:ascii="Cambria" w:hAnsi="Cambria" w:cstheme="minorBidi"/>
                  <w:sz w:val="20"/>
                  <w:szCs w:val="20"/>
                  <w:lang w:val="et-EE"/>
                </w:rPr>
                <w:t>1</w:t>
              </w:r>
            </w:ins>
            <w:ins w:id="175" w:author="Kaisa Tähe - RAM" w:date="2025-10-03T15:05:00Z" w16du:dateUtc="2025-10-03T12:05:00Z">
              <w:r w:rsidR="00272826">
                <w:rPr>
                  <w:rFonts w:ascii="Cambria" w:hAnsi="Cambria" w:cstheme="minorBidi"/>
                  <w:sz w:val="20"/>
                  <w:szCs w:val="20"/>
                  <w:lang w:val="et-EE"/>
                </w:rPr>
                <w:t>2</w:t>
              </w:r>
            </w:ins>
          </w:p>
        </w:tc>
      </w:tr>
      <w:tr w:rsidR="009D6B67" w14:paraId="219C41AC" w14:textId="77777777" w:rsidTr="27FCA9B0">
        <w:trPr>
          <w:trHeight w:val="332"/>
        </w:trPr>
        <w:tc>
          <w:tcPr>
            <w:tcW w:w="1075" w:type="dxa"/>
            <w:shd w:val="clear" w:color="auto" w:fill="FFFFFF" w:themeFill="background1"/>
          </w:tcPr>
          <w:p w14:paraId="6A4BEBD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lastRenderedPageBreak/>
              <w:t>1</w:t>
            </w:r>
          </w:p>
        </w:tc>
        <w:tc>
          <w:tcPr>
            <w:tcW w:w="750" w:type="dxa"/>
            <w:shd w:val="clear" w:color="auto" w:fill="FFFFFF" w:themeFill="background1"/>
          </w:tcPr>
          <w:p w14:paraId="7DA4495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229E501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2E737945"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p w14:paraId="1F0009A9" w14:textId="77777777" w:rsidR="009D6B67" w:rsidRDefault="009D6B67">
            <w:pPr>
              <w:pStyle w:val="Text1"/>
              <w:spacing w:before="0" w:after="0" w:line="240" w:lineRule="auto"/>
              <w:ind w:left="0"/>
              <w:rPr>
                <w:rFonts w:eastAsia="Calibri"/>
                <w:szCs w:val="24"/>
                <w:lang w:val="et-EE"/>
              </w:rPr>
            </w:pPr>
          </w:p>
        </w:tc>
        <w:tc>
          <w:tcPr>
            <w:tcW w:w="1005" w:type="dxa"/>
            <w:shd w:val="clear" w:color="auto" w:fill="FFFFFF" w:themeFill="background1"/>
          </w:tcPr>
          <w:p w14:paraId="5F7F57B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RCO04</w:t>
            </w:r>
          </w:p>
        </w:tc>
        <w:tc>
          <w:tcPr>
            <w:tcW w:w="1894" w:type="dxa"/>
            <w:shd w:val="clear" w:color="auto" w:fill="FFFFFF" w:themeFill="background1"/>
          </w:tcPr>
          <w:p w14:paraId="3354A74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Mitterahalist toetust saavad ettevõtjad</w:t>
            </w:r>
          </w:p>
        </w:tc>
        <w:tc>
          <w:tcPr>
            <w:tcW w:w="827" w:type="dxa"/>
            <w:shd w:val="clear" w:color="auto" w:fill="FFFFFF" w:themeFill="background1"/>
          </w:tcPr>
          <w:p w14:paraId="51A11CB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976" w:type="dxa"/>
            <w:shd w:val="clear" w:color="auto" w:fill="FFFFFF" w:themeFill="background1"/>
          </w:tcPr>
          <w:p w14:paraId="2CD66EF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550</w:t>
            </w:r>
          </w:p>
        </w:tc>
        <w:tc>
          <w:tcPr>
            <w:tcW w:w="924" w:type="dxa"/>
            <w:shd w:val="clear" w:color="auto" w:fill="FFFFFF" w:themeFill="background1"/>
          </w:tcPr>
          <w:p w14:paraId="396CE50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1755</w:t>
            </w:r>
          </w:p>
        </w:tc>
      </w:tr>
      <w:tr w:rsidR="009D6B67" w14:paraId="1FA88608" w14:textId="77777777" w:rsidTr="27FCA9B0">
        <w:trPr>
          <w:trHeight w:val="332"/>
        </w:trPr>
        <w:tc>
          <w:tcPr>
            <w:tcW w:w="1075" w:type="dxa"/>
            <w:shd w:val="clear" w:color="auto" w:fill="FFFFFF" w:themeFill="background1"/>
          </w:tcPr>
          <w:p w14:paraId="0290396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50" w:type="dxa"/>
            <w:shd w:val="clear" w:color="auto" w:fill="FFFFFF" w:themeFill="background1"/>
          </w:tcPr>
          <w:p w14:paraId="71F7F18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4FFA77B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56D012AE"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p w14:paraId="07697D93" w14:textId="77777777" w:rsidR="009D6B67" w:rsidRDefault="009D6B67">
            <w:pPr>
              <w:pStyle w:val="Text1"/>
              <w:spacing w:before="0" w:after="0" w:line="240" w:lineRule="auto"/>
              <w:ind w:left="0"/>
              <w:rPr>
                <w:rFonts w:eastAsia="Calibri"/>
                <w:szCs w:val="24"/>
                <w:lang w:val="et-EE"/>
              </w:rPr>
            </w:pPr>
          </w:p>
        </w:tc>
        <w:tc>
          <w:tcPr>
            <w:tcW w:w="1005" w:type="dxa"/>
            <w:shd w:val="clear" w:color="auto" w:fill="FFFFFF" w:themeFill="background1"/>
          </w:tcPr>
          <w:p w14:paraId="7503142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RCO07</w:t>
            </w:r>
          </w:p>
        </w:tc>
        <w:tc>
          <w:tcPr>
            <w:tcW w:w="1894" w:type="dxa"/>
            <w:shd w:val="clear" w:color="auto" w:fill="FFFFFF" w:themeFill="background1"/>
          </w:tcPr>
          <w:p w14:paraId="12289B9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Ühistes teadusprojektides osalevad teadusasutused</w:t>
            </w:r>
          </w:p>
        </w:tc>
        <w:tc>
          <w:tcPr>
            <w:tcW w:w="827" w:type="dxa"/>
            <w:shd w:val="clear" w:color="auto" w:fill="FFFFFF" w:themeFill="background1"/>
          </w:tcPr>
          <w:p w14:paraId="3AE4F87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Teadusasutused</w:t>
            </w:r>
          </w:p>
        </w:tc>
        <w:tc>
          <w:tcPr>
            <w:tcW w:w="976" w:type="dxa"/>
            <w:shd w:val="clear" w:color="auto" w:fill="FFFFFF" w:themeFill="background1"/>
          </w:tcPr>
          <w:p w14:paraId="7D1DEC6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6</w:t>
            </w:r>
          </w:p>
        </w:tc>
        <w:tc>
          <w:tcPr>
            <w:tcW w:w="924" w:type="dxa"/>
            <w:shd w:val="clear" w:color="auto" w:fill="FFFFFF" w:themeFill="background1"/>
          </w:tcPr>
          <w:p w14:paraId="000374E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18</w:t>
            </w:r>
          </w:p>
        </w:tc>
      </w:tr>
      <w:tr w:rsidR="009D6B67" w14:paraId="662C32DD" w14:textId="77777777" w:rsidTr="27FCA9B0">
        <w:trPr>
          <w:trHeight w:val="332"/>
        </w:trPr>
        <w:tc>
          <w:tcPr>
            <w:tcW w:w="1075" w:type="dxa"/>
            <w:shd w:val="clear" w:color="auto" w:fill="FFFFFF" w:themeFill="background1"/>
          </w:tcPr>
          <w:p w14:paraId="1F2A98A8"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1</w:t>
            </w:r>
          </w:p>
        </w:tc>
        <w:tc>
          <w:tcPr>
            <w:tcW w:w="750" w:type="dxa"/>
            <w:shd w:val="clear" w:color="auto" w:fill="FFFFFF" w:themeFill="background1"/>
          </w:tcPr>
          <w:p w14:paraId="402F2BBA"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6CAD53B9" w14:textId="77777777" w:rsidR="009D6B67" w:rsidRDefault="00EE5F1F">
            <w:pPr>
              <w:pStyle w:val="Text1"/>
              <w:spacing w:before="0" w:after="0" w:line="240" w:lineRule="auto"/>
              <w:ind w:left="0"/>
              <w:rPr>
                <w:rFonts w:ascii="Cambria" w:hAnsi="Cambria" w:cstheme="minorBidi"/>
                <w:i/>
                <w:iCs/>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5071DDF0"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p w14:paraId="3B5C123C" w14:textId="77777777" w:rsidR="009D6B67" w:rsidRDefault="009D6B67">
            <w:pPr>
              <w:pStyle w:val="Text1"/>
              <w:spacing w:before="0" w:after="0" w:line="240" w:lineRule="auto"/>
              <w:ind w:left="0"/>
              <w:rPr>
                <w:rFonts w:eastAsia="Calibri"/>
                <w:szCs w:val="24"/>
                <w:lang w:val="et-EE"/>
              </w:rPr>
            </w:pPr>
          </w:p>
        </w:tc>
        <w:tc>
          <w:tcPr>
            <w:tcW w:w="1005" w:type="dxa"/>
            <w:shd w:val="clear" w:color="auto" w:fill="FFFFFF" w:themeFill="background1"/>
          </w:tcPr>
          <w:p w14:paraId="56345DA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RCO10</w:t>
            </w:r>
          </w:p>
        </w:tc>
        <w:tc>
          <w:tcPr>
            <w:tcW w:w="1894" w:type="dxa"/>
            <w:shd w:val="clear" w:color="auto" w:fill="FFFFFF" w:themeFill="background1"/>
          </w:tcPr>
          <w:p w14:paraId="31FA22B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Teadusasutustega koostööd tegevad ettevõtjad</w:t>
            </w:r>
          </w:p>
        </w:tc>
        <w:tc>
          <w:tcPr>
            <w:tcW w:w="827" w:type="dxa"/>
            <w:shd w:val="clear" w:color="auto" w:fill="FFFFFF" w:themeFill="background1"/>
          </w:tcPr>
          <w:p w14:paraId="6413A0A6" w14:textId="77777777" w:rsidR="009D6B67" w:rsidRDefault="00EE5F1F">
            <w:pPr>
              <w:pStyle w:val="Text1"/>
              <w:spacing w:before="0" w:after="0" w:line="240" w:lineRule="auto"/>
              <w:ind w:left="0"/>
              <w:rPr>
                <w:lang w:val="et-EE"/>
              </w:rPr>
            </w:pPr>
            <w:r>
              <w:rPr>
                <w:rFonts w:ascii="Cambria" w:hAnsi="Cambria" w:cstheme="minorBidi"/>
                <w:sz w:val="20"/>
                <w:szCs w:val="20"/>
                <w:lang w:val="et-EE"/>
              </w:rPr>
              <w:t>Ettevõtjad</w:t>
            </w:r>
          </w:p>
        </w:tc>
        <w:tc>
          <w:tcPr>
            <w:tcW w:w="976" w:type="dxa"/>
            <w:shd w:val="clear" w:color="auto" w:fill="FFFFFF" w:themeFill="background1"/>
          </w:tcPr>
          <w:p w14:paraId="6006E109" w14:textId="77777777" w:rsidR="009D6B67" w:rsidRDefault="00EE5F1F">
            <w:pPr>
              <w:pStyle w:val="Text1"/>
              <w:spacing w:before="0" w:after="0" w:line="240" w:lineRule="auto"/>
              <w:ind w:left="0"/>
              <w:rPr>
                <w:lang w:val="et-EE"/>
              </w:rPr>
            </w:pPr>
            <w:r>
              <w:rPr>
                <w:rFonts w:ascii="Cambria" w:hAnsi="Cambria" w:cstheme="minorBidi"/>
                <w:sz w:val="20"/>
                <w:szCs w:val="20"/>
                <w:lang w:val="et-EE"/>
              </w:rPr>
              <w:t>70</w:t>
            </w:r>
          </w:p>
        </w:tc>
        <w:tc>
          <w:tcPr>
            <w:tcW w:w="924" w:type="dxa"/>
            <w:shd w:val="clear" w:color="auto" w:fill="FFFFFF" w:themeFill="background1"/>
          </w:tcPr>
          <w:p w14:paraId="02F4033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295</w:t>
            </w:r>
          </w:p>
        </w:tc>
      </w:tr>
      <w:tr w:rsidR="009D6B67" w14:paraId="6357D029" w14:textId="77777777" w:rsidTr="27FCA9B0">
        <w:trPr>
          <w:trHeight w:val="332"/>
        </w:trPr>
        <w:tc>
          <w:tcPr>
            <w:tcW w:w="1075" w:type="dxa"/>
            <w:shd w:val="clear" w:color="auto" w:fill="FFFFFF" w:themeFill="background1"/>
          </w:tcPr>
          <w:p w14:paraId="48A838F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Bidi"/>
                <w:sz w:val="20"/>
                <w:szCs w:val="20"/>
                <w:lang w:val="et-EE"/>
              </w:rPr>
              <w:t>1</w:t>
            </w:r>
          </w:p>
        </w:tc>
        <w:tc>
          <w:tcPr>
            <w:tcW w:w="750" w:type="dxa"/>
            <w:shd w:val="clear" w:color="auto" w:fill="FFFFFF" w:themeFill="background1"/>
          </w:tcPr>
          <w:p w14:paraId="789EC6D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Bidi"/>
                <w:sz w:val="20"/>
                <w:szCs w:val="20"/>
                <w:lang w:val="et-EE"/>
              </w:rPr>
              <w:t>(i)</w:t>
            </w:r>
          </w:p>
        </w:tc>
        <w:tc>
          <w:tcPr>
            <w:tcW w:w="930" w:type="dxa"/>
            <w:shd w:val="clear" w:color="auto" w:fill="FFFFFF" w:themeFill="background1"/>
          </w:tcPr>
          <w:p w14:paraId="7E3F98F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68DB7093" w14:textId="77777777" w:rsidR="009D6B67" w:rsidRDefault="00EE5F1F">
            <w:pPr>
              <w:pStyle w:val="Text1"/>
              <w:spacing w:before="0" w:after="0" w:line="240" w:lineRule="auto"/>
              <w:ind w:left="0"/>
              <w:rPr>
                <w:rFonts w:eastAsia="Calibri"/>
                <w:lang w:val="et-EE"/>
              </w:rPr>
            </w:pPr>
            <w:r>
              <w:rPr>
                <w:rFonts w:ascii="Cambria" w:eastAsia="Times New Roman" w:hAnsi="Cambria" w:cstheme="minorBidi"/>
                <w:sz w:val="20"/>
                <w:szCs w:val="20"/>
                <w:lang w:val="et-EE"/>
              </w:rPr>
              <w:t>Ülemineku</w:t>
            </w:r>
          </w:p>
          <w:p w14:paraId="457AB090" w14:textId="77777777" w:rsidR="009D6B67" w:rsidRDefault="009D6B67">
            <w:pPr>
              <w:pStyle w:val="Text1"/>
              <w:spacing w:before="0" w:after="0" w:line="240" w:lineRule="auto"/>
              <w:ind w:left="0"/>
              <w:rPr>
                <w:rFonts w:ascii="Cambria" w:eastAsia="Times New Roman" w:hAnsi="Cambria" w:cstheme="minorBidi"/>
                <w:sz w:val="20"/>
                <w:szCs w:val="20"/>
                <w:lang w:val="et-EE"/>
              </w:rPr>
            </w:pPr>
          </w:p>
        </w:tc>
        <w:tc>
          <w:tcPr>
            <w:tcW w:w="1005" w:type="dxa"/>
            <w:shd w:val="clear" w:color="auto" w:fill="FFFFFF" w:themeFill="background1"/>
          </w:tcPr>
          <w:p w14:paraId="0ED4532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PSO01</w:t>
            </w:r>
          </w:p>
        </w:tc>
        <w:tc>
          <w:tcPr>
            <w:tcW w:w="1894" w:type="dxa"/>
            <w:shd w:val="clear" w:color="auto" w:fill="FFFFFF" w:themeFill="background1"/>
          </w:tcPr>
          <w:p w14:paraId="028642D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Toetust saanud innovatiivsed projektid</w:t>
            </w:r>
          </w:p>
        </w:tc>
        <w:tc>
          <w:tcPr>
            <w:tcW w:w="827" w:type="dxa"/>
            <w:shd w:val="clear" w:color="auto" w:fill="FFFFFF" w:themeFill="background1"/>
          </w:tcPr>
          <w:p w14:paraId="73BF769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Innovatiivsed projektid</w:t>
            </w:r>
          </w:p>
        </w:tc>
        <w:tc>
          <w:tcPr>
            <w:tcW w:w="976" w:type="dxa"/>
            <w:shd w:val="clear" w:color="auto" w:fill="FFFFFF" w:themeFill="background1"/>
          </w:tcPr>
          <w:p w14:paraId="13347C9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8</w:t>
            </w:r>
          </w:p>
        </w:tc>
        <w:tc>
          <w:tcPr>
            <w:tcW w:w="924" w:type="dxa"/>
            <w:shd w:val="clear" w:color="auto" w:fill="FFFFFF" w:themeFill="background1"/>
          </w:tcPr>
          <w:p w14:paraId="5F9B494C" w14:textId="598E73CC" w:rsidR="009D6B67" w:rsidRDefault="00927ECF">
            <w:pPr>
              <w:pStyle w:val="Text1"/>
              <w:spacing w:before="0" w:after="0" w:line="240" w:lineRule="auto"/>
              <w:ind w:left="0"/>
              <w:rPr>
                <w:rFonts w:ascii="Cambria" w:hAnsi="Cambria" w:cstheme="minorBidi"/>
                <w:sz w:val="20"/>
                <w:szCs w:val="20"/>
                <w:lang w:val="et-EE"/>
              </w:rPr>
            </w:pPr>
            <w:commentRangeStart w:id="176"/>
            <w:ins w:id="177" w:author="Kaisa Tähe - RAM" w:date="2025-07-21T16:10:00Z" w16du:dateUtc="2025-07-21T13:10:00Z">
              <w:r>
                <w:rPr>
                  <w:rFonts w:ascii="Cambria" w:hAnsi="Cambria" w:cstheme="minorBidi"/>
                  <w:sz w:val="20"/>
                  <w:szCs w:val="20"/>
                  <w:lang w:val="et-EE"/>
                </w:rPr>
                <w:t>3</w:t>
              </w:r>
            </w:ins>
            <w:ins w:id="178" w:author="Kaisa Tähe - RAM" w:date="2025-10-14T13:44:00Z" w16du:dateUtc="2025-10-14T10:44:00Z">
              <w:r w:rsidR="00943B53">
                <w:rPr>
                  <w:rFonts w:ascii="Cambria" w:hAnsi="Cambria" w:cstheme="minorBidi"/>
                  <w:sz w:val="20"/>
                  <w:szCs w:val="20"/>
                  <w:lang w:val="et-EE"/>
                </w:rPr>
                <w:t>6</w:t>
              </w:r>
            </w:ins>
            <w:del w:id="179" w:author="Kaisa Tähe - RAM" w:date="2025-07-21T16:10:00Z" w16du:dateUtc="2025-07-21T13:10:00Z">
              <w:r w:rsidR="00EE5F1F" w:rsidDel="00927ECF">
                <w:rPr>
                  <w:rFonts w:ascii="Cambria" w:hAnsi="Cambria" w:cstheme="minorBidi"/>
                  <w:sz w:val="20"/>
                  <w:szCs w:val="20"/>
                  <w:lang w:val="et-EE"/>
                </w:rPr>
                <w:delText>56</w:delText>
              </w:r>
            </w:del>
            <w:commentRangeEnd w:id="176"/>
            <w:r w:rsidR="0023555C">
              <w:rPr>
                <w:rStyle w:val="Kommentaariviide"/>
                <w:rFonts w:ascii="Cambria" w:hAnsi="Cambria" w:cstheme="minorBidi"/>
                <w:sz w:val="20"/>
                <w:szCs w:val="20"/>
                <w:lang w:val="et-EE"/>
              </w:rPr>
              <w:commentReference w:id="176"/>
            </w:r>
          </w:p>
        </w:tc>
      </w:tr>
      <w:tr w:rsidR="009D6B67" w14:paraId="4ACA2808" w14:textId="77777777" w:rsidTr="27FCA9B0">
        <w:trPr>
          <w:trHeight w:val="332"/>
        </w:trPr>
        <w:tc>
          <w:tcPr>
            <w:tcW w:w="1075" w:type="dxa"/>
            <w:shd w:val="clear" w:color="auto" w:fill="FFFFFF" w:themeFill="background1"/>
          </w:tcPr>
          <w:p w14:paraId="3AD98FC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50" w:type="dxa"/>
            <w:shd w:val="clear" w:color="auto" w:fill="FFFFFF" w:themeFill="background1"/>
          </w:tcPr>
          <w:p w14:paraId="476DD22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5B2434F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1710481D"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p w14:paraId="66AB4159" w14:textId="77777777" w:rsidR="009D6B67" w:rsidRDefault="009D6B67">
            <w:pPr>
              <w:pStyle w:val="Text1"/>
              <w:spacing w:before="0" w:after="0" w:line="240" w:lineRule="auto"/>
              <w:ind w:left="0"/>
              <w:rPr>
                <w:rFonts w:eastAsia="Calibri"/>
                <w:szCs w:val="24"/>
                <w:lang w:val="et-EE"/>
              </w:rPr>
            </w:pPr>
          </w:p>
        </w:tc>
        <w:tc>
          <w:tcPr>
            <w:tcW w:w="1005" w:type="dxa"/>
            <w:shd w:val="clear" w:color="auto" w:fill="FFFFFF" w:themeFill="background1"/>
          </w:tcPr>
          <w:p w14:paraId="52F6D1BE" w14:textId="77777777" w:rsidR="009D6B67" w:rsidRDefault="00EE5F1F">
            <w:pPr>
              <w:pStyle w:val="Text1"/>
              <w:spacing w:before="0" w:after="0" w:line="240" w:lineRule="auto"/>
              <w:ind w:left="0"/>
              <w:rPr>
                <w:lang w:val="et-EE"/>
              </w:rPr>
            </w:pPr>
            <w:r>
              <w:rPr>
                <w:rFonts w:ascii="Cambria" w:hAnsi="Cambria" w:cstheme="minorBidi"/>
                <w:sz w:val="20"/>
                <w:szCs w:val="20"/>
                <w:lang w:val="et-EE"/>
              </w:rPr>
              <w:t>PSO02</w:t>
            </w:r>
          </w:p>
        </w:tc>
        <w:tc>
          <w:tcPr>
            <w:tcW w:w="1894" w:type="dxa"/>
            <w:shd w:val="clear" w:color="auto" w:fill="FFFFFF" w:themeFill="background1"/>
          </w:tcPr>
          <w:p w14:paraId="61D93AC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Mobiilsusskeemides osalejate arv</w:t>
            </w:r>
          </w:p>
        </w:tc>
        <w:tc>
          <w:tcPr>
            <w:tcW w:w="827" w:type="dxa"/>
            <w:shd w:val="clear" w:color="auto" w:fill="FFFFFF" w:themeFill="background1"/>
          </w:tcPr>
          <w:p w14:paraId="65B05BC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Osalejad</w:t>
            </w:r>
          </w:p>
        </w:tc>
        <w:tc>
          <w:tcPr>
            <w:tcW w:w="976" w:type="dxa"/>
            <w:shd w:val="clear" w:color="auto" w:fill="FFFFFF" w:themeFill="background1"/>
          </w:tcPr>
          <w:p w14:paraId="39BCB9D4" w14:textId="076AA31B"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280</w:t>
            </w:r>
            <w:commentRangeStart w:id="180"/>
          </w:p>
        </w:tc>
        <w:tc>
          <w:tcPr>
            <w:tcW w:w="924" w:type="dxa"/>
            <w:shd w:val="clear" w:color="auto" w:fill="FFFFFF" w:themeFill="background1"/>
          </w:tcPr>
          <w:p w14:paraId="1831D522" w14:textId="3FAB3C9F" w:rsidR="009D6B67" w:rsidRDefault="00DD2739">
            <w:pPr>
              <w:pStyle w:val="Text1"/>
              <w:spacing w:before="0" w:after="0" w:line="240" w:lineRule="auto"/>
              <w:ind w:left="0"/>
              <w:rPr>
                <w:rFonts w:ascii="Cambria" w:hAnsi="Cambria" w:cstheme="minorBidi"/>
                <w:sz w:val="20"/>
                <w:szCs w:val="20"/>
                <w:lang w:val="et-EE"/>
              </w:rPr>
            </w:pPr>
            <w:ins w:id="181" w:author="Kaisa Tähe - RAM" w:date="2025-07-17T10:45:00Z" w16du:dateUtc="2025-07-17T07:45:00Z">
              <w:r>
                <w:rPr>
                  <w:rFonts w:ascii="Cambria" w:hAnsi="Cambria" w:cstheme="minorBidi"/>
                  <w:sz w:val="20"/>
                  <w:szCs w:val="20"/>
                  <w:lang w:val="et-EE"/>
                </w:rPr>
                <w:t>800</w:t>
              </w:r>
            </w:ins>
            <w:del w:id="182" w:author="Kaisa Tähe - RAM" w:date="2025-07-17T10:45:00Z" w16du:dateUtc="2025-07-17T07:45:00Z">
              <w:r w:rsidR="00EE5F1F" w:rsidDel="00DD2739">
                <w:rPr>
                  <w:rFonts w:ascii="Cambria" w:hAnsi="Cambria" w:cstheme="minorBidi"/>
                  <w:sz w:val="20"/>
                  <w:szCs w:val="20"/>
                  <w:lang w:val="et-EE"/>
                </w:rPr>
                <w:delText>950</w:delText>
              </w:r>
            </w:del>
            <w:commentRangeEnd w:id="180"/>
            <w:r w:rsidR="00707956">
              <w:rPr>
                <w:rStyle w:val="Kommentaariviide"/>
                <w:rFonts w:ascii="Cambria" w:hAnsi="Cambria" w:cstheme="minorBidi"/>
                <w:sz w:val="20"/>
                <w:szCs w:val="20"/>
                <w:lang w:val="et-EE"/>
              </w:rPr>
              <w:commentReference w:id="180"/>
            </w:r>
          </w:p>
        </w:tc>
      </w:tr>
      <w:tr w:rsidR="009D6B67" w14:paraId="0783DF95" w14:textId="77777777" w:rsidTr="27FCA9B0">
        <w:trPr>
          <w:trHeight w:val="300"/>
        </w:trPr>
        <w:tc>
          <w:tcPr>
            <w:tcW w:w="1075" w:type="dxa"/>
            <w:shd w:val="clear" w:color="auto" w:fill="FFFFFF" w:themeFill="background1"/>
          </w:tcPr>
          <w:p w14:paraId="486E9AF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50" w:type="dxa"/>
            <w:shd w:val="clear" w:color="auto" w:fill="FFFFFF" w:themeFill="background1"/>
          </w:tcPr>
          <w:p w14:paraId="563BCA5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4ECDAEC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43B65C29"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p w14:paraId="45FA6B42" w14:textId="77777777" w:rsidR="009D6B67" w:rsidRDefault="009D6B67">
            <w:pPr>
              <w:pStyle w:val="Text1"/>
              <w:spacing w:before="0" w:after="0" w:line="240" w:lineRule="auto"/>
              <w:ind w:left="0"/>
              <w:rPr>
                <w:rFonts w:eastAsia="Calibri"/>
                <w:szCs w:val="24"/>
                <w:lang w:val="et-EE"/>
              </w:rPr>
            </w:pPr>
          </w:p>
        </w:tc>
        <w:tc>
          <w:tcPr>
            <w:tcW w:w="1005" w:type="dxa"/>
            <w:shd w:val="clear" w:color="auto" w:fill="FFFFFF" w:themeFill="background1"/>
          </w:tcPr>
          <w:p w14:paraId="32F19F1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PSO03</w:t>
            </w:r>
          </w:p>
        </w:tc>
        <w:tc>
          <w:tcPr>
            <w:tcW w:w="1894" w:type="dxa"/>
            <w:shd w:val="clear" w:color="auto" w:fill="FFFFFF" w:themeFill="background1"/>
          </w:tcPr>
          <w:p w14:paraId="7A700BB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Euroopa Liidu raamprogrammide tegevustes osalevate organisatsioonide arv</w:t>
            </w:r>
          </w:p>
        </w:tc>
        <w:tc>
          <w:tcPr>
            <w:tcW w:w="827" w:type="dxa"/>
            <w:shd w:val="clear" w:color="auto" w:fill="FFFFFF" w:themeFill="background1"/>
          </w:tcPr>
          <w:p w14:paraId="377E62B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Organisatsioonid</w:t>
            </w:r>
          </w:p>
        </w:tc>
        <w:tc>
          <w:tcPr>
            <w:tcW w:w="976" w:type="dxa"/>
            <w:shd w:val="clear" w:color="auto" w:fill="FFFFFF" w:themeFill="background1"/>
          </w:tcPr>
          <w:p w14:paraId="069CF9D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100</w:t>
            </w:r>
          </w:p>
        </w:tc>
        <w:tc>
          <w:tcPr>
            <w:tcW w:w="924" w:type="dxa"/>
            <w:shd w:val="clear" w:color="auto" w:fill="FFFFFF" w:themeFill="background1"/>
          </w:tcPr>
          <w:p w14:paraId="4F29894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350</w:t>
            </w:r>
          </w:p>
        </w:tc>
      </w:tr>
      <w:tr w:rsidR="004C0F56" w14:paraId="34B6674A" w14:textId="77777777" w:rsidTr="00F73B35">
        <w:trPr>
          <w:trHeight w:val="300"/>
        </w:trPr>
        <w:tc>
          <w:tcPr>
            <w:tcW w:w="1075"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763095F2" w14:textId="286E43A2" w:rsidR="004C0F56" w:rsidRDefault="004C0F56" w:rsidP="42443374">
            <w:pPr>
              <w:pStyle w:val="Text1"/>
              <w:spacing w:before="0" w:after="0" w:line="240" w:lineRule="auto"/>
              <w:ind w:left="0"/>
              <w:rPr>
                <w:rFonts w:ascii="Cambria" w:hAnsi="Cambria" w:cstheme="minorBidi"/>
                <w:sz w:val="20"/>
                <w:szCs w:val="20"/>
                <w:lang w:val="et-EE"/>
              </w:rPr>
            </w:pPr>
            <w:commentRangeStart w:id="183"/>
            <w:del w:id="184" w:author="Kaisa Tähe - RAM" w:date="2025-07-17T10:51:00Z" w16du:dateUtc="2025-07-17T07:51:00Z">
              <w:r w:rsidRPr="3992A286" w:rsidDel="001914DF">
                <w:rPr>
                  <w:rFonts w:ascii="Cambria" w:hAnsi="Cambria" w:cstheme="minorBidi"/>
                  <w:sz w:val="20"/>
                  <w:szCs w:val="20"/>
                  <w:lang w:val="et-EE"/>
                </w:rPr>
                <w:delText>1</w:delText>
              </w:r>
            </w:del>
          </w:p>
        </w:tc>
        <w:tc>
          <w:tcPr>
            <w:tcW w:w="750"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40F55768" w14:textId="6B88254D" w:rsidR="004C0F56" w:rsidRDefault="004C0F56" w:rsidP="42443374">
            <w:pPr>
              <w:pStyle w:val="Text1"/>
              <w:spacing w:before="0" w:after="0" w:line="240" w:lineRule="auto"/>
              <w:ind w:left="0"/>
              <w:rPr>
                <w:rFonts w:ascii="Cambria" w:hAnsi="Cambria" w:cstheme="minorBidi"/>
                <w:sz w:val="20"/>
                <w:szCs w:val="20"/>
                <w:lang w:val="et-EE"/>
              </w:rPr>
            </w:pPr>
            <w:del w:id="185" w:author="Kaisa Tähe - RAM" w:date="2025-07-17T10:51:00Z" w16du:dateUtc="2025-07-17T07:51:00Z">
              <w:r w:rsidRPr="42443374" w:rsidDel="001914DF">
                <w:rPr>
                  <w:rFonts w:ascii="Cambria" w:hAnsi="Cambria" w:cstheme="minorBidi"/>
                  <w:sz w:val="20"/>
                  <w:szCs w:val="20"/>
                  <w:lang w:val="et-EE"/>
                </w:rPr>
                <w:delText>(i)</w:delText>
              </w:r>
            </w:del>
          </w:p>
        </w:tc>
        <w:tc>
          <w:tcPr>
            <w:tcW w:w="930"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1F26F93D" w14:textId="224400E0" w:rsidR="004C0F56" w:rsidRDefault="004C0F56" w:rsidP="42443374">
            <w:pPr>
              <w:pStyle w:val="Text1"/>
              <w:spacing w:before="0" w:after="0" w:line="240" w:lineRule="auto"/>
              <w:ind w:left="0"/>
              <w:rPr>
                <w:rFonts w:ascii="Cambria" w:hAnsi="Cambria" w:cstheme="minorBidi"/>
                <w:sz w:val="20"/>
                <w:szCs w:val="20"/>
                <w:lang w:val="et-EE"/>
              </w:rPr>
            </w:pPr>
            <w:del w:id="186" w:author="Kaisa Tähe - RAM" w:date="2025-07-17T10:51:00Z" w16du:dateUtc="2025-07-17T07:51:00Z">
              <w:r w:rsidRPr="42443374" w:rsidDel="001914DF">
                <w:rPr>
                  <w:rFonts w:ascii="Cambria" w:hAnsi="Cambria" w:cstheme="minorBidi"/>
                  <w:sz w:val="20"/>
                  <w:szCs w:val="20"/>
                  <w:lang w:val="et-EE"/>
                </w:rPr>
                <w:delText>ERF</w:delText>
              </w:r>
            </w:del>
          </w:p>
        </w:tc>
        <w:tc>
          <w:tcPr>
            <w:tcW w:w="1395"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35346570" w14:textId="32920355" w:rsidR="004C0F56" w:rsidRDefault="004C0F56" w:rsidP="42443374">
            <w:pPr>
              <w:pStyle w:val="Text1"/>
              <w:spacing w:before="0" w:after="0" w:line="240" w:lineRule="auto"/>
              <w:ind w:left="0"/>
              <w:rPr>
                <w:rFonts w:ascii="Cambria" w:eastAsia="Times New Roman" w:hAnsi="Cambria" w:cstheme="minorBidi"/>
                <w:sz w:val="20"/>
                <w:szCs w:val="20"/>
                <w:lang w:val="et-EE"/>
              </w:rPr>
            </w:pPr>
            <w:del w:id="187" w:author="Kaisa Tähe - RAM" w:date="2025-07-17T10:51:00Z" w16du:dateUtc="2025-07-17T07:51:00Z">
              <w:r w:rsidRPr="42443374" w:rsidDel="001914DF">
                <w:rPr>
                  <w:rFonts w:ascii="Cambria" w:eastAsia="Times New Roman" w:hAnsi="Cambria" w:cstheme="minorBidi"/>
                  <w:sz w:val="20"/>
                  <w:szCs w:val="20"/>
                  <w:lang w:val="et-EE"/>
                </w:rPr>
                <w:delText>Ülemineku</w:delText>
              </w:r>
            </w:del>
          </w:p>
        </w:tc>
        <w:tc>
          <w:tcPr>
            <w:tcW w:w="1005"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36245015" w14:textId="6772FEDC" w:rsidR="004C0F56" w:rsidRDefault="00F71ABA" w:rsidP="42443374">
            <w:pPr>
              <w:pStyle w:val="Text1"/>
              <w:spacing w:before="0" w:after="0" w:line="240" w:lineRule="auto"/>
              <w:ind w:left="0"/>
              <w:rPr>
                <w:rFonts w:ascii="Cambria" w:hAnsi="Cambria" w:cstheme="minorBidi"/>
                <w:sz w:val="20"/>
                <w:szCs w:val="20"/>
                <w:lang w:val="et-EE"/>
              </w:rPr>
            </w:pPr>
            <w:del w:id="188" w:author="Kaisa Tähe - RAM" w:date="2025-07-17T10:51:00Z" w16du:dateUtc="2025-07-17T07:51:00Z">
              <w:r w:rsidRPr="42443374" w:rsidDel="001914DF">
                <w:rPr>
                  <w:rFonts w:ascii="Cambria" w:hAnsi="Cambria" w:cstheme="minorBidi"/>
                  <w:sz w:val="20"/>
                  <w:szCs w:val="20"/>
                  <w:lang w:val="et-EE"/>
                </w:rPr>
                <w:delText>PSO46</w:delText>
              </w:r>
            </w:del>
          </w:p>
        </w:tc>
        <w:tc>
          <w:tcPr>
            <w:tcW w:w="189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2A20F9AA" w14:textId="3F9D6020" w:rsidR="004C0F56" w:rsidRDefault="004C0F56" w:rsidP="42443374">
            <w:pPr>
              <w:pStyle w:val="Text1"/>
              <w:spacing w:before="0" w:after="0" w:line="240" w:lineRule="auto"/>
              <w:ind w:left="0"/>
              <w:rPr>
                <w:rFonts w:ascii="Cambria" w:hAnsi="Cambria" w:cstheme="minorBidi"/>
                <w:sz w:val="20"/>
                <w:szCs w:val="20"/>
                <w:lang w:val="et-EE"/>
              </w:rPr>
            </w:pPr>
            <w:del w:id="189" w:author="Kaisa Tähe - RAM" w:date="2025-07-17T10:51:00Z" w16du:dateUtc="2025-07-17T07:51:00Z">
              <w:r w:rsidRPr="42443374" w:rsidDel="001914DF">
                <w:rPr>
                  <w:rFonts w:ascii="Cambria" w:hAnsi="Cambria" w:cstheme="minorBidi"/>
                  <w:sz w:val="20"/>
                  <w:szCs w:val="20"/>
                  <w:lang w:val="et-EE"/>
                </w:rPr>
                <w:delText>Väljatöötatud teenused, tooted või rakendused</w:delText>
              </w:r>
            </w:del>
          </w:p>
        </w:tc>
        <w:tc>
          <w:tcPr>
            <w:tcW w:w="82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4E16C5E6" w14:textId="78D5084E" w:rsidR="004C0F56" w:rsidRDefault="004C0F56" w:rsidP="42443374">
            <w:pPr>
              <w:pStyle w:val="Text1"/>
              <w:spacing w:before="0" w:after="0" w:line="240" w:lineRule="auto"/>
              <w:ind w:left="0"/>
              <w:rPr>
                <w:rFonts w:ascii="Cambria" w:hAnsi="Cambria" w:cstheme="minorBidi"/>
                <w:sz w:val="20"/>
                <w:szCs w:val="20"/>
                <w:lang w:val="et-EE"/>
              </w:rPr>
            </w:pPr>
            <w:del w:id="190" w:author="Kaisa Tähe - RAM" w:date="2025-07-17T10:51:00Z" w16du:dateUtc="2025-07-17T07:51:00Z">
              <w:r w:rsidRPr="42443374" w:rsidDel="001914DF">
                <w:rPr>
                  <w:rFonts w:ascii="Cambria" w:hAnsi="Cambria" w:cstheme="minorBidi"/>
                  <w:sz w:val="20"/>
                  <w:szCs w:val="20"/>
                  <w:lang w:val="et-EE"/>
                </w:rPr>
                <w:delText>arv</w:delText>
              </w:r>
            </w:del>
          </w:p>
        </w:tc>
        <w:tc>
          <w:tcPr>
            <w:tcW w:w="97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5AB2EBE9" w14:textId="7E21BA46" w:rsidR="004C0F56" w:rsidRDefault="004C0F56" w:rsidP="42443374">
            <w:pPr>
              <w:pStyle w:val="Text1"/>
              <w:spacing w:before="0" w:after="0" w:line="240" w:lineRule="auto"/>
              <w:ind w:left="0"/>
              <w:rPr>
                <w:rFonts w:ascii="Cambria" w:hAnsi="Cambria" w:cstheme="minorBidi"/>
                <w:sz w:val="20"/>
                <w:szCs w:val="20"/>
                <w:lang w:val="et-EE"/>
              </w:rPr>
            </w:pPr>
            <w:del w:id="191" w:author="Kaisa Tähe - RAM" w:date="2025-07-17T10:51:00Z" w16du:dateUtc="2025-07-17T07:51:00Z">
              <w:r w:rsidRPr="42443374" w:rsidDel="001914DF">
                <w:rPr>
                  <w:rFonts w:ascii="Cambria" w:hAnsi="Cambria" w:cstheme="minorBidi"/>
                  <w:sz w:val="20"/>
                  <w:szCs w:val="20"/>
                  <w:lang w:val="et-EE"/>
                </w:rPr>
                <w:delText>0</w:delText>
              </w:r>
            </w:del>
          </w:p>
        </w:tc>
        <w:tc>
          <w:tcPr>
            <w:tcW w:w="92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tcPr>
          <w:p w14:paraId="1D111DF1" w14:textId="1C1625A2" w:rsidR="004C0F56" w:rsidRDefault="004C0F56" w:rsidP="42443374">
            <w:pPr>
              <w:pStyle w:val="Text1"/>
              <w:spacing w:before="0" w:after="0" w:line="240" w:lineRule="auto"/>
              <w:ind w:left="0"/>
              <w:rPr>
                <w:rFonts w:ascii="Cambria" w:hAnsi="Cambria" w:cstheme="minorBidi"/>
                <w:sz w:val="20"/>
                <w:szCs w:val="20"/>
                <w:lang w:val="et-EE"/>
              </w:rPr>
            </w:pPr>
            <w:del w:id="192" w:author="Kaisa Tähe - RAM" w:date="2025-07-17T10:51:00Z" w16du:dateUtc="2025-07-17T07:51:00Z">
              <w:r w:rsidRPr="3992A286" w:rsidDel="001914DF">
                <w:rPr>
                  <w:rFonts w:ascii="Cambria" w:hAnsi="Cambria" w:cstheme="minorBidi"/>
                  <w:sz w:val="20"/>
                  <w:szCs w:val="20"/>
                  <w:lang w:val="et-EE"/>
                </w:rPr>
                <w:delText>60</w:delText>
              </w:r>
            </w:del>
            <w:commentRangeEnd w:id="183"/>
            <w:r w:rsidR="00E11B47">
              <w:rPr>
                <w:rStyle w:val="Kommentaariviide"/>
                <w:rFonts w:ascii="Cambria" w:hAnsi="Cambria" w:cstheme="minorBidi"/>
                <w:sz w:val="20"/>
                <w:szCs w:val="20"/>
                <w:lang w:val="et-EE"/>
              </w:rPr>
              <w:commentReference w:id="183"/>
            </w:r>
          </w:p>
        </w:tc>
      </w:tr>
    </w:tbl>
    <w:p w14:paraId="6924FD7D" w14:textId="77777777" w:rsidR="009D6B67" w:rsidDel="00DC32CF" w:rsidRDefault="009D6B67" w:rsidP="42443374">
      <w:pPr>
        <w:spacing w:after="0"/>
        <w:rPr>
          <w:rFonts w:ascii="Cambria" w:eastAsia="Times New Roman" w:hAnsi="Cambria" w:cstheme="minorBidi"/>
          <w:b/>
          <w:bCs/>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ayout w:type="fixed"/>
        <w:tblLook w:val="01E0" w:firstRow="1" w:lastRow="1" w:firstColumn="1" w:lastColumn="1" w:noHBand="0" w:noVBand="0"/>
      </w:tblPr>
      <w:tblGrid>
        <w:gridCol w:w="555"/>
        <w:gridCol w:w="433"/>
        <w:gridCol w:w="567"/>
        <w:gridCol w:w="1275"/>
        <w:gridCol w:w="851"/>
        <w:gridCol w:w="1701"/>
        <w:gridCol w:w="850"/>
        <w:gridCol w:w="709"/>
        <w:gridCol w:w="720"/>
        <w:gridCol w:w="1123"/>
        <w:gridCol w:w="992"/>
      </w:tblGrid>
      <w:tr w:rsidR="009D6B67" w14:paraId="14C5B525" w14:textId="77777777" w:rsidTr="3992A286">
        <w:trPr>
          <w:trHeight w:val="480"/>
        </w:trPr>
        <w:tc>
          <w:tcPr>
            <w:tcW w:w="9776" w:type="dxa"/>
            <w:gridSpan w:val="11"/>
            <w:shd w:val="clear" w:color="auto" w:fill="FFFFFF" w:themeFill="background1"/>
          </w:tcPr>
          <w:p w14:paraId="4B40ECB5" w14:textId="77777777" w:rsidR="009D6B67" w:rsidRDefault="00EE5F1F">
            <w:pPr>
              <w:pStyle w:val="Pealdis"/>
              <w:keepNext/>
              <w:jc w:val="left"/>
              <w:rPr>
                <w:rFonts w:ascii="Cambria" w:hAnsi="Cambria" w:cstheme="minorBidi"/>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3</w:t>
            </w:r>
            <w:r>
              <w:rPr>
                <w:rFonts w:ascii="Cambria" w:hAnsi="Cambria" w:cstheme="minorBidi"/>
                <w:lang w:val="et-EE"/>
              </w:rPr>
              <w:fldChar w:fldCharType="end"/>
            </w:r>
            <w:r>
              <w:rPr>
                <w:rFonts w:ascii="Cambria" w:hAnsi="Cambria" w:cstheme="minorBidi"/>
                <w:lang w:val="et-EE"/>
              </w:rPr>
              <w:t>: Tulemusnäitajad</w:t>
            </w:r>
          </w:p>
        </w:tc>
      </w:tr>
      <w:tr w:rsidR="009D6B67" w14:paraId="32AA0776" w14:textId="77777777" w:rsidTr="3992A286">
        <w:trPr>
          <w:cantSplit/>
          <w:trHeight w:val="1775"/>
        </w:trPr>
        <w:tc>
          <w:tcPr>
            <w:tcW w:w="555" w:type="dxa"/>
            <w:shd w:val="clear" w:color="auto" w:fill="FFFFFF" w:themeFill="background1"/>
            <w:textDirection w:val="btLr"/>
          </w:tcPr>
          <w:p w14:paraId="7FC31AAA"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Prioriteet</w:t>
            </w:r>
          </w:p>
        </w:tc>
        <w:tc>
          <w:tcPr>
            <w:tcW w:w="433" w:type="dxa"/>
            <w:shd w:val="clear" w:color="auto" w:fill="FFFFFF" w:themeFill="background1"/>
            <w:textDirection w:val="btLr"/>
          </w:tcPr>
          <w:p w14:paraId="7AE2DDDF"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Erieesmärk</w:t>
            </w:r>
          </w:p>
        </w:tc>
        <w:tc>
          <w:tcPr>
            <w:tcW w:w="567" w:type="dxa"/>
            <w:shd w:val="clear" w:color="auto" w:fill="FFFFFF" w:themeFill="background1"/>
            <w:textDirection w:val="btLr"/>
          </w:tcPr>
          <w:p w14:paraId="6C66A66D"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Fond</w:t>
            </w:r>
          </w:p>
        </w:tc>
        <w:tc>
          <w:tcPr>
            <w:tcW w:w="1275" w:type="dxa"/>
            <w:shd w:val="clear" w:color="auto" w:fill="FFFFFF" w:themeFill="background1"/>
            <w:textDirection w:val="btLr"/>
          </w:tcPr>
          <w:p w14:paraId="390B8B86"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Piirkonna kategooria</w:t>
            </w:r>
          </w:p>
        </w:tc>
        <w:tc>
          <w:tcPr>
            <w:tcW w:w="851" w:type="dxa"/>
            <w:shd w:val="clear" w:color="auto" w:fill="FFFFFF" w:themeFill="background1"/>
            <w:textDirection w:val="btLr"/>
          </w:tcPr>
          <w:p w14:paraId="0AF46B20"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ID</w:t>
            </w:r>
          </w:p>
        </w:tc>
        <w:tc>
          <w:tcPr>
            <w:tcW w:w="1701" w:type="dxa"/>
            <w:shd w:val="clear" w:color="auto" w:fill="FFFFFF" w:themeFill="background1"/>
            <w:textDirection w:val="btLr"/>
          </w:tcPr>
          <w:p w14:paraId="5DBE5D20" w14:textId="77777777" w:rsidR="009D6B67" w:rsidRDefault="009D6B67">
            <w:pPr>
              <w:pStyle w:val="Text1"/>
              <w:spacing w:before="0" w:after="0" w:line="240" w:lineRule="auto"/>
              <w:ind w:left="113" w:right="113"/>
              <w:jc w:val="center"/>
              <w:rPr>
                <w:rFonts w:ascii="Cambria" w:hAnsi="Cambria" w:cstheme="minorBidi"/>
                <w:b/>
                <w:bCs/>
                <w:sz w:val="20"/>
                <w:szCs w:val="20"/>
                <w:lang w:val="et-EE"/>
              </w:rPr>
            </w:pPr>
          </w:p>
          <w:p w14:paraId="6B077ECC" w14:textId="77777777" w:rsidR="009D6B67" w:rsidRDefault="009D6B67">
            <w:pPr>
              <w:pStyle w:val="Text1"/>
              <w:spacing w:before="0" w:after="0" w:line="240" w:lineRule="auto"/>
              <w:ind w:left="113" w:right="113"/>
              <w:jc w:val="center"/>
              <w:rPr>
                <w:rFonts w:ascii="Cambria" w:hAnsi="Cambria" w:cstheme="minorBidi"/>
                <w:b/>
                <w:bCs/>
                <w:sz w:val="20"/>
                <w:szCs w:val="20"/>
                <w:lang w:val="et-EE"/>
              </w:rPr>
            </w:pPr>
          </w:p>
          <w:p w14:paraId="199840B6"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 xml:space="preserve">Näitaja </w:t>
            </w:r>
          </w:p>
        </w:tc>
        <w:tc>
          <w:tcPr>
            <w:tcW w:w="850" w:type="dxa"/>
            <w:shd w:val="clear" w:color="auto" w:fill="FFFFFF" w:themeFill="background1"/>
            <w:textDirection w:val="btLr"/>
          </w:tcPr>
          <w:p w14:paraId="00F74F7A"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Mõõtühik</w:t>
            </w:r>
          </w:p>
        </w:tc>
        <w:tc>
          <w:tcPr>
            <w:tcW w:w="709" w:type="dxa"/>
            <w:shd w:val="clear" w:color="auto" w:fill="FFFFFF" w:themeFill="background1"/>
            <w:textDirection w:val="btLr"/>
          </w:tcPr>
          <w:p w14:paraId="2AB0A821"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Lähtetase või võrdlusväärtus</w:t>
            </w:r>
          </w:p>
        </w:tc>
        <w:tc>
          <w:tcPr>
            <w:tcW w:w="720" w:type="dxa"/>
            <w:shd w:val="clear" w:color="auto" w:fill="FFFFFF" w:themeFill="background1"/>
            <w:textDirection w:val="btLr"/>
          </w:tcPr>
          <w:p w14:paraId="562EC54B"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Võrdlusaasta</w:t>
            </w:r>
          </w:p>
        </w:tc>
        <w:tc>
          <w:tcPr>
            <w:tcW w:w="1123" w:type="dxa"/>
            <w:shd w:val="clear" w:color="auto" w:fill="FFFFFF" w:themeFill="background1"/>
            <w:textDirection w:val="btLr"/>
          </w:tcPr>
          <w:p w14:paraId="5B53A247" w14:textId="77777777" w:rsidR="009D6B67" w:rsidRDefault="009D6B67">
            <w:pPr>
              <w:pStyle w:val="Text1"/>
              <w:spacing w:before="0" w:after="0" w:line="240" w:lineRule="auto"/>
              <w:ind w:left="113" w:right="113"/>
              <w:jc w:val="center"/>
              <w:rPr>
                <w:rFonts w:ascii="Cambria" w:hAnsi="Cambria" w:cstheme="minorBidi"/>
                <w:b/>
                <w:bCs/>
                <w:sz w:val="20"/>
                <w:szCs w:val="20"/>
                <w:lang w:val="et-EE"/>
              </w:rPr>
            </w:pPr>
          </w:p>
          <w:p w14:paraId="32855FA7"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1B345B0" w14:textId="77777777" w:rsidR="009D6B67" w:rsidRDefault="009D6B67">
            <w:pPr>
              <w:pStyle w:val="Text1"/>
              <w:spacing w:before="0" w:after="0" w:line="240" w:lineRule="auto"/>
              <w:ind w:left="113" w:right="113"/>
              <w:jc w:val="center"/>
              <w:rPr>
                <w:rFonts w:ascii="Cambria" w:hAnsi="Cambria" w:cstheme="minorBidi"/>
                <w:b/>
                <w:bCs/>
                <w:sz w:val="20"/>
                <w:szCs w:val="20"/>
                <w:lang w:val="et-EE"/>
              </w:rPr>
            </w:pPr>
          </w:p>
        </w:tc>
        <w:tc>
          <w:tcPr>
            <w:tcW w:w="992" w:type="dxa"/>
            <w:shd w:val="clear" w:color="auto" w:fill="FFFFFF" w:themeFill="background1"/>
            <w:textDirection w:val="btLr"/>
          </w:tcPr>
          <w:p w14:paraId="1585375F"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Andmete allikas [200]</w:t>
            </w:r>
          </w:p>
        </w:tc>
      </w:tr>
      <w:tr w:rsidR="009D6B67" w14:paraId="3FC22B3B" w14:textId="77777777" w:rsidTr="3992A286">
        <w:trPr>
          <w:trHeight w:val="1266"/>
        </w:trPr>
        <w:tc>
          <w:tcPr>
            <w:tcW w:w="555" w:type="dxa"/>
            <w:shd w:val="clear" w:color="auto" w:fill="FFFFFF" w:themeFill="background1"/>
          </w:tcPr>
          <w:p w14:paraId="3FED0C70" w14:textId="77777777" w:rsidR="009D6B67" w:rsidRDefault="00EE5F1F">
            <w:pPr>
              <w:pStyle w:val="Text1"/>
              <w:spacing w:before="0" w:after="0" w:line="240" w:lineRule="auto"/>
              <w:ind w:left="0"/>
              <w:rPr>
                <w:rFonts w:ascii="Cambria" w:hAnsi="Cambria" w:cstheme="minorHAnsi"/>
                <w:bCs/>
                <w:sz w:val="20"/>
                <w:szCs w:val="20"/>
                <w:lang w:val="et-EE"/>
              </w:rPr>
            </w:pPr>
            <w:r>
              <w:rPr>
                <w:rFonts w:ascii="Cambria" w:hAnsi="Cambria" w:cstheme="minorHAnsi"/>
                <w:bCs/>
                <w:sz w:val="20"/>
                <w:szCs w:val="20"/>
                <w:lang w:val="et-EE"/>
              </w:rPr>
              <w:t>1</w:t>
            </w:r>
          </w:p>
        </w:tc>
        <w:tc>
          <w:tcPr>
            <w:tcW w:w="433" w:type="dxa"/>
            <w:shd w:val="clear" w:color="auto" w:fill="FFFFFF" w:themeFill="background1"/>
          </w:tcPr>
          <w:p w14:paraId="040304F9" w14:textId="77777777" w:rsidR="009D6B67" w:rsidRDefault="00EE5F1F">
            <w:pPr>
              <w:pStyle w:val="Text1"/>
              <w:spacing w:before="0" w:after="0" w:line="240" w:lineRule="auto"/>
              <w:ind w:left="0"/>
              <w:rPr>
                <w:rFonts w:ascii="Cambria" w:hAnsi="Cambria" w:cstheme="minorHAnsi"/>
                <w:bCs/>
                <w:sz w:val="20"/>
                <w:szCs w:val="20"/>
                <w:lang w:val="et-EE"/>
              </w:rPr>
            </w:pPr>
            <w:r>
              <w:rPr>
                <w:rFonts w:ascii="Cambria" w:hAnsi="Cambria" w:cstheme="minorHAnsi"/>
                <w:bCs/>
                <w:sz w:val="20"/>
                <w:szCs w:val="20"/>
                <w:lang w:val="et-EE"/>
              </w:rPr>
              <w:t>(i)</w:t>
            </w:r>
          </w:p>
        </w:tc>
        <w:tc>
          <w:tcPr>
            <w:tcW w:w="567" w:type="dxa"/>
            <w:shd w:val="clear" w:color="auto" w:fill="FFFFFF" w:themeFill="background1"/>
          </w:tcPr>
          <w:p w14:paraId="02E2879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275" w:type="dxa"/>
            <w:shd w:val="clear" w:color="auto" w:fill="FFFFFF" w:themeFill="background1"/>
          </w:tcPr>
          <w:p w14:paraId="4778A278"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79FD9DAD" w14:textId="77777777" w:rsidR="009D6B67" w:rsidRDefault="00EE5F1F">
            <w:pPr>
              <w:pStyle w:val="Text1"/>
              <w:spacing w:before="0" w:after="0" w:line="240" w:lineRule="auto"/>
              <w:ind w:left="0"/>
              <w:rPr>
                <w:rFonts w:ascii="Cambria" w:hAnsi="Cambria" w:cstheme="minorHAnsi"/>
                <w:bCs/>
                <w:sz w:val="20"/>
                <w:szCs w:val="20"/>
                <w:lang w:val="et-EE"/>
              </w:rPr>
            </w:pPr>
            <w:r>
              <w:rPr>
                <w:rFonts w:ascii="Cambria" w:hAnsi="Cambria" w:cstheme="minorHAnsi"/>
                <w:bCs/>
                <w:sz w:val="20"/>
                <w:szCs w:val="20"/>
                <w:lang w:val="et-EE"/>
              </w:rPr>
              <w:t>PSR01</w:t>
            </w:r>
          </w:p>
        </w:tc>
        <w:tc>
          <w:tcPr>
            <w:tcW w:w="1701" w:type="dxa"/>
            <w:shd w:val="clear" w:color="auto" w:fill="FFFFFF" w:themeFill="background1"/>
          </w:tcPr>
          <w:p w14:paraId="1196DCA7" w14:textId="3C0BB8E6"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w:t>
            </w:r>
            <w:r w:rsidR="000D3255">
              <w:rPr>
                <w:rFonts w:ascii="Cambria" w:hAnsi="Cambria" w:cstheme="minorBidi"/>
                <w:sz w:val="20"/>
                <w:szCs w:val="20"/>
                <w:lang w:val="et-EE"/>
              </w:rPr>
              <w:t>e</w:t>
            </w:r>
            <w:r>
              <w:rPr>
                <w:rFonts w:ascii="Cambria" w:hAnsi="Cambria" w:cstheme="minorBidi"/>
                <w:sz w:val="20"/>
                <w:szCs w:val="20"/>
                <w:lang w:val="et-EE"/>
              </w:rPr>
              <w:t>tega sõlmitud teadus- ja arendusalaste lepingute maht</w:t>
            </w:r>
          </w:p>
        </w:tc>
        <w:tc>
          <w:tcPr>
            <w:tcW w:w="850" w:type="dxa"/>
            <w:shd w:val="clear" w:color="auto" w:fill="FFFFFF" w:themeFill="background1"/>
          </w:tcPr>
          <w:p w14:paraId="639BAE3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Euro</w:t>
            </w:r>
          </w:p>
        </w:tc>
        <w:tc>
          <w:tcPr>
            <w:tcW w:w="709" w:type="dxa"/>
            <w:shd w:val="clear" w:color="auto" w:fill="FFFFFF" w:themeFill="background1"/>
          </w:tcPr>
          <w:p w14:paraId="66781D2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2902FD1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1123" w:type="dxa"/>
            <w:shd w:val="clear" w:color="auto" w:fill="FFFFFF" w:themeFill="background1"/>
          </w:tcPr>
          <w:p w14:paraId="72B5383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18 000 000</w:t>
            </w:r>
          </w:p>
        </w:tc>
        <w:tc>
          <w:tcPr>
            <w:tcW w:w="992" w:type="dxa"/>
            <w:shd w:val="clear" w:color="auto" w:fill="FFFFFF" w:themeFill="background1"/>
          </w:tcPr>
          <w:p w14:paraId="2D3AB1C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Baas-finantseerimist saavate asutuste andmed</w:t>
            </w:r>
          </w:p>
        </w:tc>
      </w:tr>
      <w:tr w:rsidR="009D6B67" w14:paraId="3A39E8B2" w14:textId="77777777" w:rsidTr="3992A286">
        <w:trPr>
          <w:trHeight w:val="1270"/>
        </w:trPr>
        <w:tc>
          <w:tcPr>
            <w:tcW w:w="555" w:type="dxa"/>
            <w:shd w:val="clear" w:color="auto" w:fill="FFFFFF" w:themeFill="background1"/>
          </w:tcPr>
          <w:p w14:paraId="1701426A" w14:textId="59B69566" w:rsidR="009D6B67" w:rsidRDefault="00EE5F1F">
            <w:pPr>
              <w:pStyle w:val="Text1"/>
              <w:spacing w:before="0" w:after="0" w:line="240" w:lineRule="auto"/>
              <w:ind w:left="0"/>
              <w:rPr>
                <w:rFonts w:ascii="Cambria" w:hAnsi="Cambria" w:cstheme="minorHAnsi"/>
                <w:bCs/>
                <w:sz w:val="20"/>
                <w:szCs w:val="20"/>
                <w:lang w:val="et-EE"/>
              </w:rPr>
            </w:pPr>
            <w:commentRangeStart w:id="193"/>
            <w:del w:id="194" w:author="Kaisa Tähe - RAM" w:date="2025-07-17T10:52:00Z" w16du:dateUtc="2025-07-17T07:52:00Z">
              <w:r w:rsidDel="00E11B47">
                <w:rPr>
                  <w:rFonts w:ascii="Cambria" w:hAnsi="Cambria" w:cstheme="minorHAnsi"/>
                  <w:bCs/>
                  <w:sz w:val="20"/>
                  <w:szCs w:val="20"/>
                  <w:lang w:val="et-EE"/>
                </w:rPr>
                <w:delText>1</w:delText>
              </w:r>
            </w:del>
          </w:p>
        </w:tc>
        <w:tc>
          <w:tcPr>
            <w:tcW w:w="433" w:type="dxa"/>
            <w:shd w:val="clear" w:color="auto" w:fill="FFFFFF" w:themeFill="background1"/>
          </w:tcPr>
          <w:p w14:paraId="265D9707" w14:textId="35FA7058" w:rsidR="009D6B67" w:rsidRDefault="00EE5F1F">
            <w:pPr>
              <w:pStyle w:val="Text1"/>
              <w:spacing w:before="0" w:after="0" w:line="240" w:lineRule="auto"/>
              <w:ind w:left="0"/>
              <w:rPr>
                <w:rFonts w:ascii="Cambria" w:hAnsi="Cambria" w:cstheme="minorHAnsi"/>
                <w:bCs/>
                <w:sz w:val="20"/>
                <w:szCs w:val="20"/>
                <w:lang w:val="et-EE"/>
              </w:rPr>
            </w:pPr>
            <w:del w:id="195" w:author="Kaisa Tähe - RAM" w:date="2025-07-17T10:52:00Z" w16du:dateUtc="2025-07-17T07:52:00Z">
              <w:r w:rsidDel="00E11B47">
                <w:rPr>
                  <w:rFonts w:ascii="Cambria" w:hAnsi="Cambria" w:cstheme="minorHAnsi"/>
                  <w:bCs/>
                  <w:sz w:val="20"/>
                  <w:szCs w:val="20"/>
                  <w:lang w:val="et-EE"/>
                </w:rPr>
                <w:delText>(i)</w:delText>
              </w:r>
            </w:del>
          </w:p>
        </w:tc>
        <w:tc>
          <w:tcPr>
            <w:tcW w:w="567" w:type="dxa"/>
            <w:shd w:val="clear" w:color="auto" w:fill="FFFFFF" w:themeFill="background1"/>
          </w:tcPr>
          <w:p w14:paraId="6F77BC0F" w14:textId="1E18736B" w:rsidR="009D6B67" w:rsidRDefault="00EE5F1F">
            <w:pPr>
              <w:pStyle w:val="Text1"/>
              <w:spacing w:before="0" w:after="0" w:line="240" w:lineRule="auto"/>
              <w:ind w:left="0"/>
              <w:rPr>
                <w:rFonts w:ascii="Cambria" w:hAnsi="Cambria" w:cstheme="minorBidi"/>
                <w:sz w:val="20"/>
                <w:szCs w:val="20"/>
                <w:lang w:val="et-EE"/>
              </w:rPr>
            </w:pPr>
            <w:del w:id="196" w:author="Kaisa Tähe - RAM" w:date="2025-07-17T10:52:00Z" w16du:dateUtc="2025-07-17T07:52:00Z">
              <w:r w:rsidDel="00E11B47">
                <w:rPr>
                  <w:rFonts w:ascii="Cambria" w:hAnsi="Cambria" w:cstheme="minorBidi"/>
                  <w:sz w:val="20"/>
                  <w:szCs w:val="20"/>
                  <w:lang w:val="et-EE"/>
                </w:rPr>
                <w:delText>ERF</w:delText>
              </w:r>
            </w:del>
          </w:p>
        </w:tc>
        <w:tc>
          <w:tcPr>
            <w:tcW w:w="1275" w:type="dxa"/>
            <w:shd w:val="clear" w:color="auto" w:fill="FFFFFF" w:themeFill="background1"/>
          </w:tcPr>
          <w:p w14:paraId="5F768774" w14:textId="4BCF87FD" w:rsidR="009D6B67" w:rsidRDefault="00EE5F1F">
            <w:pPr>
              <w:pStyle w:val="Text1"/>
              <w:spacing w:before="0" w:after="0" w:line="240" w:lineRule="auto"/>
              <w:ind w:left="0"/>
              <w:rPr>
                <w:rFonts w:eastAsia="Calibri"/>
                <w:szCs w:val="24"/>
                <w:lang w:val="et-EE"/>
              </w:rPr>
            </w:pPr>
            <w:del w:id="197" w:author="Kaisa Tähe - RAM" w:date="2025-07-17T10:52:00Z" w16du:dateUtc="2025-07-17T07:52:00Z">
              <w:r w:rsidDel="00E11B47">
                <w:rPr>
                  <w:rFonts w:ascii="Cambria" w:eastAsia="Times New Roman" w:hAnsi="Cambria" w:cstheme="minorBidi"/>
                  <w:sz w:val="20"/>
                  <w:szCs w:val="20"/>
                  <w:lang w:val="et-EE"/>
                </w:rPr>
                <w:delText>Ülemineku</w:delText>
              </w:r>
            </w:del>
          </w:p>
        </w:tc>
        <w:tc>
          <w:tcPr>
            <w:tcW w:w="851" w:type="dxa"/>
            <w:shd w:val="clear" w:color="auto" w:fill="FFFFFF" w:themeFill="background1"/>
          </w:tcPr>
          <w:p w14:paraId="61375EA8" w14:textId="493142B9" w:rsidR="009D6B67" w:rsidRDefault="00F71ABA" w:rsidP="42443374">
            <w:pPr>
              <w:pStyle w:val="Text1"/>
              <w:spacing w:before="0" w:after="0" w:line="240" w:lineRule="auto"/>
              <w:ind w:left="0"/>
              <w:rPr>
                <w:rFonts w:ascii="Cambria" w:hAnsi="Cambria" w:cstheme="minorBidi"/>
                <w:sz w:val="20"/>
                <w:szCs w:val="20"/>
                <w:lang w:val="et-EE"/>
              </w:rPr>
            </w:pPr>
            <w:r w:rsidRPr="3992A286">
              <w:rPr>
                <w:rFonts w:ascii="Cambria" w:hAnsi="Cambria" w:cstheme="minorBidi"/>
                <w:sz w:val="20"/>
                <w:szCs w:val="20"/>
                <w:lang w:val="et-EE"/>
              </w:rPr>
              <w:t xml:space="preserve"> </w:t>
            </w:r>
            <w:del w:id="198" w:author="Kaisa Tähe - RAM" w:date="2025-07-17T10:52:00Z" w16du:dateUtc="2025-07-17T07:52:00Z">
              <w:r w:rsidRPr="3992A286" w:rsidDel="00E11B47">
                <w:rPr>
                  <w:rFonts w:ascii="Cambria" w:hAnsi="Cambria" w:cstheme="minorBidi"/>
                  <w:sz w:val="20"/>
                  <w:szCs w:val="20"/>
                  <w:lang w:val="et-EE"/>
                </w:rPr>
                <w:delText>PSR45</w:delText>
              </w:r>
            </w:del>
          </w:p>
        </w:tc>
        <w:tc>
          <w:tcPr>
            <w:tcW w:w="1701" w:type="dxa"/>
            <w:shd w:val="clear" w:color="auto" w:fill="FFFFFF" w:themeFill="background1"/>
          </w:tcPr>
          <w:p w14:paraId="243733FE" w14:textId="6DC51339" w:rsidR="009D6B67" w:rsidRDefault="0078399F" w:rsidP="42443374">
            <w:pPr>
              <w:pStyle w:val="Text1"/>
              <w:spacing w:before="0" w:after="0" w:line="240" w:lineRule="auto"/>
              <w:ind w:left="0"/>
              <w:rPr>
                <w:rFonts w:ascii="Cambria" w:hAnsi="Cambria" w:cstheme="minorBidi"/>
                <w:sz w:val="20"/>
                <w:szCs w:val="20"/>
                <w:lang w:val="et-EE"/>
              </w:rPr>
            </w:pPr>
            <w:r w:rsidRPr="42443374">
              <w:rPr>
                <w:rFonts w:ascii="Cambria" w:hAnsi="Cambria" w:cstheme="minorBidi"/>
                <w:sz w:val="20"/>
                <w:szCs w:val="20"/>
                <w:lang w:val="et-EE"/>
              </w:rPr>
              <w:t xml:space="preserve"> </w:t>
            </w:r>
            <w:del w:id="199" w:author="Kaisa Tähe - RAM" w:date="2025-07-17T10:53:00Z" w16du:dateUtc="2025-07-17T07:53:00Z">
              <w:r w:rsidRPr="42443374" w:rsidDel="00E11B47">
                <w:rPr>
                  <w:rFonts w:ascii="Cambria" w:hAnsi="Cambria" w:cstheme="minorBidi"/>
                  <w:sz w:val="20"/>
                  <w:szCs w:val="20"/>
                  <w:lang w:val="et-EE"/>
                </w:rPr>
                <w:delText>Kasutusele võetud teenused, tooted ja rakendused</w:delText>
              </w:r>
            </w:del>
          </w:p>
        </w:tc>
        <w:tc>
          <w:tcPr>
            <w:tcW w:w="850" w:type="dxa"/>
            <w:shd w:val="clear" w:color="auto" w:fill="FFFFFF" w:themeFill="background1"/>
          </w:tcPr>
          <w:p w14:paraId="74D24C65" w14:textId="2528D658" w:rsidR="009D6B67" w:rsidRDefault="0078399F" w:rsidP="42443374">
            <w:pPr>
              <w:pStyle w:val="Text1"/>
              <w:spacing w:before="0" w:after="0" w:line="240" w:lineRule="auto"/>
              <w:ind w:left="0"/>
              <w:rPr>
                <w:rFonts w:ascii="Cambria" w:hAnsi="Cambria" w:cstheme="minorBidi"/>
                <w:sz w:val="20"/>
                <w:szCs w:val="20"/>
                <w:lang w:val="et-EE"/>
              </w:rPr>
            </w:pPr>
            <w:del w:id="200" w:author="Kaisa Tähe - RAM" w:date="2025-07-17T10:53:00Z" w16du:dateUtc="2025-07-17T07:53:00Z">
              <w:r w:rsidRPr="42443374" w:rsidDel="00E11B47">
                <w:rPr>
                  <w:rFonts w:ascii="Cambria" w:hAnsi="Cambria" w:cstheme="minorBidi"/>
                  <w:sz w:val="20"/>
                  <w:szCs w:val="20"/>
                  <w:lang w:val="et-EE"/>
                </w:rPr>
                <w:delText xml:space="preserve"> </w:delText>
              </w:r>
              <w:r w:rsidR="000567AB" w:rsidRPr="42443374" w:rsidDel="00E11B47">
                <w:rPr>
                  <w:rFonts w:ascii="Cambria" w:hAnsi="Cambria" w:cstheme="minorBidi"/>
                  <w:sz w:val="20"/>
                  <w:szCs w:val="20"/>
                  <w:lang w:val="et-EE"/>
                </w:rPr>
                <w:delText>arv</w:delText>
              </w:r>
            </w:del>
          </w:p>
        </w:tc>
        <w:tc>
          <w:tcPr>
            <w:tcW w:w="709" w:type="dxa"/>
            <w:shd w:val="clear" w:color="auto" w:fill="FFFFFF" w:themeFill="background1"/>
          </w:tcPr>
          <w:p w14:paraId="42C9B694" w14:textId="5BC49500" w:rsidR="009D6B67" w:rsidRDefault="00EE5F1F">
            <w:pPr>
              <w:pStyle w:val="Text1"/>
              <w:spacing w:before="0" w:after="0" w:line="240" w:lineRule="auto"/>
              <w:ind w:left="0"/>
              <w:rPr>
                <w:rFonts w:ascii="Cambria" w:hAnsi="Cambria" w:cstheme="minorBidi"/>
                <w:sz w:val="20"/>
                <w:szCs w:val="20"/>
                <w:lang w:val="et-EE"/>
              </w:rPr>
            </w:pPr>
            <w:del w:id="201" w:author="Kaisa Tähe - RAM" w:date="2025-07-17T10:53:00Z" w16du:dateUtc="2025-07-17T07:53:00Z">
              <w:r w:rsidDel="00E11B47">
                <w:rPr>
                  <w:rFonts w:ascii="Cambria" w:hAnsi="Cambria" w:cstheme="minorBidi"/>
                  <w:sz w:val="20"/>
                  <w:szCs w:val="20"/>
                  <w:lang w:val="et-EE"/>
                </w:rPr>
                <w:delText>0</w:delText>
              </w:r>
            </w:del>
          </w:p>
        </w:tc>
        <w:tc>
          <w:tcPr>
            <w:tcW w:w="720" w:type="dxa"/>
            <w:shd w:val="clear" w:color="auto" w:fill="FFFFFF" w:themeFill="background1"/>
          </w:tcPr>
          <w:p w14:paraId="4F6E1738" w14:textId="156ABC03" w:rsidR="009D6B67" w:rsidRDefault="00EE5F1F">
            <w:pPr>
              <w:pStyle w:val="Text1"/>
              <w:spacing w:before="0" w:after="0" w:line="240" w:lineRule="auto"/>
              <w:ind w:left="0"/>
              <w:rPr>
                <w:rFonts w:ascii="Cambria" w:hAnsi="Cambria" w:cstheme="minorBidi"/>
                <w:sz w:val="20"/>
                <w:szCs w:val="20"/>
                <w:lang w:val="et-EE"/>
              </w:rPr>
            </w:pPr>
            <w:del w:id="202" w:author="Kaisa Tähe - RAM" w:date="2025-07-17T10:53:00Z" w16du:dateUtc="2025-07-17T07:53:00Z">
              <w:r w:rsidDel="00E11B47">
                <w:rPr>
                  <w:rFonts w:ascii="Cambria" w:hAnsi="Cambria" w:cstheme="minorBidi"/>
                  <w:sz w:val="20"/>
                  <w:szCs w:val="20"/>
                  <w:lang w:val="et-EE"/>
                </w:rPr>
                <w:delText>2020</w:delText>
              </w:r>
            </w:del>
          </w:p>
        </w:tc>
        <w:tc>
          <w:tcPr>
            <w:tcW w:w="1123" w:type="dxa"/>
            <w:shd w:val="clear" w:color="auto" w:fill="FFFFFF" w:themeFill="background1"/>
          </w:tcPr>
          <w:p w14:paraId="4D7D95CF" w14:textId="04591C34" w:rsidR="009D6B67" w:rsidRDefault="0078399F" w:rsidP="42443374">
            <w:pPr>
              <w:pStyle w:val="Text1"/>
              <w:spacing w:before="0" w:after="0" w:line="240" w:lineRule="auto"/>
              <w:ind w:left="0"/>
              <w:rPr>
                <w:rFonts w:ascii="Cambria" w:hAnsi="Cambria" w:cstheme="minorBidi"/>
                <w:sz w:val="20"/>
                <w:szCs w:val="20"/>
                <w:lang w:val="et-EE"/>
              </w:rPr>
            </w:pPr>
            <w:r w:rsidRPr="42443374">
              <w:rPr>
                <w:rFonts w:ascii="Cambria" w:hAnsi="Cambria" w:cstheme="minorBidi"/>
                <w:sz w:val="20"/>
                <w:szCs w:val="20"/>
                <w:lang w:val="et-EE"/>
              </w:rPr>
              <w:t> </w:t>
            </w:r>
            <w:r w:rsidR="00EE5F1F">
              <w:br/>
            </w:r>
            <w:del w:id="203" w:author="Kaisa Tähe - RAM" w:date="2025-07-17T10:53:00Z" w16du:dateUtc="2025-07-17T07:53:00Z">
              <w:r w:rsidR="000567AB" w:rsidRPr="42443374" w:rsidDel="00E11B47">
                <w:rPr>
                  <w:rFonts w:ascii="Cambria" w:hAnsi="Cambria" w:cstheme="minorBidi"/>
                  <w:sz w:val="20"/>
                  <w:szCs w:val="20"/>
                  <w:lang w:val="et-EE"/>
                </w:rPr>
                <w:delText>30</w:delText>
              </w:r>
            </w:del>
          </w:p>
        </w:tc>
        <w:tc>
          <w:tcPr>
            <w:tcW w:w="992" w:type="dxa"/>
            <w:shd w:val="clear" w:color="auto" w:fill="FFFFFF" w:themeFill="background1"/>
          </w:tcPr>
          <w:p w14:paraId="65E91790" w14:textId="6B407125" w:rsidR="009D6B67" w:rsidRDefault="00EE5F1F" w:rsidP="42443374">
            <w:pPr>
              <w:pStyle w:val="Text1"/>
              <w:spacing w:before="0" w:after="0" w:line="240" w:lineRule="auto"/>
              <w:ind w:left="0"/>
              <w:rPr>
                <w:rFonts w:ascii="Cambria" w:hAnsi="Cambria" w:cstheme="minorBidi"/>
                <w:color w:val="000000" w:themeColor="text1"/>
                <w:sz w:val="18"/>
                <w:szCs w:val="18"/>
                <w:lang w:val="et-EE"/>
              </w:rPr>
            </w:pPr>
            <w:del w:id="204" w:author="Kaisa Tähe - RAM" w:date="2025-07-17T10:53:00Z" w16du:dateUtc="2025-07-17T07:53:00Z">
              <w:r w:rsidRPr="3992A286" w:rsidDel="00E11B47">
                <w:rPr>
                  <w:rFonts w:ascii="Cambria" w:hAnsi="Cambria" w:cstheme="minorBidi"/>
                  <w:color w:val="000000" w:themeColor="text1"/>
                  <w:sz w:val="18"/>
                  <w:szCs w:val="18"/>
                  <w:lang w:val="et-EE"/>
                </w:rPr>
                <w:delText>SFOS, projekti-</w:delText>
              </w:r>
              <w:r w:rsidR="0078399F" w:rsidRPr="3992A286" w:rsidDel="00E11B47">
                <w:rPr>
                  <w:rFonts w:ascii="Cambria" w:hAnsi="Cambria" w:cstheme="minorBidi"/>
                  <w:color w:val="000000" w:themeColor="text1"/>
                  <w:sz w:val="18"/>
                  <w:szCs w:val="18"/>
                  <w:lang w:val="et-EE"/>
                </w:rPr>
                <w:delText>järel</w:delText>
              </w:r>
              <w:r w:rsidRPr="3992A286" w:rsidDel="00E11B47">
                <w:rPr>
                  <w:rFonts w:ascii="Cambria" w:hAnsi="Cambria" w:cstheme="minorBidi"/>
                  <w:color w:val="000000" w:themeColor="text1"/>
                  <w:sz w:val="18"/>
                  <w:szCs w:val="18"/>
                  <w:lang w:val="et-EE"/>
                </w:rPr>
                <w:delText>aruanded</w:delText>
              </w:r>
            </w:del>
            <w:commentRangeEnd w:id="193"/>
            <w:r w:rsidR="00E11B47">
              <w:rPr>
                <w:rStyle w:val="Kommentaariviide"/>
                <w:rFonts w:ascii="Cambria" w:hAnsi="Cambria" w:cstheme="minorBidi"/>
                <w:color w:val="000000" w:themeColor="text1"/>
                <w:sz w:val="18"/>
                <w:szCs w:val="18"/>
                <w:lang w:val="et-EE"/>
              </w:rPr>
              <w:commentReference w:id="193"/>
            </w:r>
          </w:p>
        </w:tc>
      </w:tr>
      <w:tr w:rsidR="009D6B67" w14:paraId="59151CE0" w14:textId="77777777" w:rsidTr="3992A286">
        <w:trPr>
          <w:trHeight w:val="286"/>
        </w:trPr>
        <w:tc>
          <w:tcPr>
            <w:tcW w:w="555" w:type="dxa"/>
            <w:shd w:val="clear" w:color="auto" w:fill="FFFFFF" w:themeFill="background1"/>
          </w:tcPr>
          <w:p w14:paraId="5AA0D86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433" w:type="dxa"/>
            <w:shd w:val="clear" w:color="auto" w:fill="FFFFFF" w:themeFill="background1"/>
          </w:tcPr>
          <w:p w14:paraId="679A6B7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2A1986B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275" w:type="dxa"/>
            <w:shd w:val="clear" w:color="auto" w:fill="FFFFFF" w:themeFill="background1"/>
          </w:tcPr>
          <w:p w14:paraId="305266E3"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6441D9B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RCR02</w:t>
            </w:r>
          </w:p>
        </w:tc>
        <w:tc>
          <w:tcPr>
            <w:tcW w:w="1701" w:type="dxa"/>
            <w:shd w:val="clear" w:color="auto" w:fill="FFFFFF" w:themeFill="background1"/>
            <w:vAlign w:val="center"/>
          </w:tcPr>
          <w:p w14:paraId="4D4A5E1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Erasektori investeeringud, mis täiendavad avaliku sektori toetust (sellest: toetused, rahastamisvahendid)</w:t>
            </w:r>
          </w:p>
        </w:tc>
        <w:tc>
          <w:tcPr>
            <w:tcW w:w="850" w:type="dxa"/>
            <w:shd w:val="clear" w:color="auto" w:fill="FFFFFF" w:themeFill="background1"/>
          </w:tcPr>
          <w:p w14:paraId="3908173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Euro</w:t>
            </w:r>
          </w:p>
        </w:tc>
        <w:tc>
          <w:tcPr>
            <w:tcW w:w="709" w:type="dxa"/>
            <w:shd w:val="clear" w:color="auto" w:fill="FFFFFF" w:themeFill="background1"/>
          </w:tcPr>
          <w:p w14:paraId="067016D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1528F8D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2021</w:t>
            </w:r>
          </w:p>
        </w:tc>
        <w:tc>
          <w:tcPr>
            <w:tcW w:w="1123" w:type="dxa"/>
            <w:shd w:val="clear" w:color="auto" w:fill="FFFFFF" w:themeFill="background1"/>
          </w:tcPr>
          <w:p w14:paraId="5FE0306B" w14:textId="220A2338" w:rsidR="00E3098F" w:rsidRDefault="00EE5F1F">
            <w:pPr>
              <w:pStyle w:val="Text1"/>
              <w:spacing w:before="0" w:after="0" w:line="240" w:lineRule="auto"/>
              <w:ind w:left="0"/>
              <w:rPr>
                <w:rFonts w:ascii="Cambria" w:hAnsi="Cambria" w:cstheme="minorBidi"/>
                <w:sz w:val="20"/>
                <w:szCs w:val="20"/>
                <w:lang w:val="et-EE"/>
              </w:rPr>
            </w:pPr>
            <w:del w:id="205" w:author="Anu Altermann - RAM" w:date="2025-07-28T15:34:00Z" w16du:dateUtc="2025-07-28T12:34:00Z">
              <w:r w:rsidDel="000F7CC2">
                <w:rPr>
                  <w:rFonts w:ascii="Cambria" w:hAnsi="Cambria" w:cstheme="minorBidi"/>
                  <w:sz w:val="20"/>
                  <w:szCs w:val="20"/>
                  <w:lang w:val="et-EE"/>
                </w:rPr>
                <w:delText>68 286 475</w:delText>
              </w:r>
            </w:del>
            <w:commentRangeStart w:id="206"/>
            <w:commentRangeEnd w:id="206"/>
            <w:r w:rsidR="008D13C7">
              <w:rPr>
                <w:rStyle w:val="Kommentaariviide"/>
                <w:rFonts w:ascii="Cambria" w:hAnsi="Cambria" w:cstheme="minorBidi"/>
                <w:sz w:val="20"/>
                <w:szCs w:val="20"/>
                <w:lang w:val="et-EE"/>
              </w:rPr>
              <w:commentReference w:id="206"/>
            </w:r>
            <w:ins w:id="207" w:author="Anu Altermann - RAM" w:date="2025-08-06T13:35:00Z" w16du:dateUtc="2025-08-06T10:35:00Z">
              <w:r w:rsidR="00B36AE5">
                <w:rPr>
                  <w:rFonts w:ascii="Cambria" w:hAnsi="Cambria" w:cstheme="minorBidi"/>
                  <w:sz w:val="20"/>
                  <w:szCs w:val="20"/>
                  <w:lang w:val="et-EE"/>
                </w:rPr>
                <w:t>56 516 444</w:t>
              </w:r>
            </w:ins>
          </w:p>
        </w:tc>
        <w:tc>
          <w:tcPr>
            <w:tcW w:w="992" w:type="dxa"/>
            <w:shd w:val="clear" w:color="auto" w:fill="FFFFFF" w:themeFill="background1"/>
          </w:tcPr>
          <w:p w14:paraId="36AE558F" w14:textId="77777777"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taotluse rahulda-mise otsused</w:t>
            </w:r>
          </w:p>
        </w:tc>
      </w:tr>
      <w:tr w:rsidR="009D6B67" w14:paraId="7BFA99E1" w14:textId="77777777" w:rsidTr="3992A286">
        <w:trPr>
          <w:trHeight w:val="286"/>
        </w:trPr>
        <w:tc>
          <w:tcPr>
            <w:tcW w:w="555" w:type="dxa"/>
            <w:shd w:val="clear" w:color="auto" w:fill="FFFFFF" w:themeFill="background1"/>
          </w:tcPr>
          <w:p w14:paraId="1A01939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433" w:type="dxa"/>
            <w:shd w:val="clear" w:color="auto" w:fill="FFFFFF" w:themeFill="background1"/>
          </w:tcPr>
          <w:p w14:paraId="4988F0D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258D074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275" w:type="dxa"/>
            <w:shd w:val="clear" w:color="auto" w:fill="FFFFFF" w:themeFill="background1"/>
          </w:tcPr>
          <w:p w14:paraId="2E5E1DF1"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6BAF81E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RCR05</w:t>
            </w:r>
          </w:p>
        </w:tc>
        <w:tc>
          <w:tcPr>
            <w:tcW w:w="1701" w:type="dxa"/>
            <w:shd w:val="clear" w:color="auto" w:fill="FFFFFF" w:themeFill="background1"/>
          </w:tcPr>
          <w:p w14:paraId="4716CB6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Ettevõttesisese innovatsiooniga tegelevad VKEd</w:t>
            </w:r>
          </w:p>
        </w:tc>
        <w:tc>
          <w:tcPr>
            <w:tcW w:w="850" w:type="dxa"/>
            <w:shd w:val="clear" w:color="auto" w:fill="FFFFFF" w:themeFill="background1"/>
          </w:tcPr>
          <w:p w14:paraId="5086755A" w14:textId="77777777" w:rsidR="009D6B67" w:rsidRDefault="00EE5F1F">
            <w:pPr>
              <w:pStyle w:val="Text1"/>
              <w:spacing w:before="0" w:after="0" w:line="240" w:lineRule="auto"/>
              <w:ind w:left="0"/>
              <w:rPr>
                <w:lang w:val="et-EE"/>
              </w:rPr>
            </w:pPr>
            <w:r>
              <w:rPr>
                <w:rFonts w:ascii="Cambria" w:hAnsi="Cambria" w:cstheme="minorBidi"/>
                <w:sz w:val="20"/>
                <w:szCs w:val="20"/>
                <w:lang w:val="et-EE"/>
              </w:rPr>
              <w:t>Ettevõtjad</w:t>
            </w:r>
          </w:p>
        </w:tc>
        <w:tc>
          <w:tcPr>
            <w:tcW w:w="709" w:type="dxa"/>
            <w:shd w:val="clear" w:color="auto" w:fill="FFFFFF" w:themeFill="background1"/>
          </w:tcPr>
          <w:p w14:paraId="5150E15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26E2038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2021</w:t>
            </w:r>
          </w:p>
        </w:tc>
        <w:tc>
          <w:tcPr>
            <w:tcW w:w="1123" w:type="dxa"/>
            <w:shd w:val="clear" w:color="auto" w:fill="FFFFFF" w:themeFill="background1"/>
          </w:tcPr>
          <w:p w14:paraId="47AD1C1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54</w:t>
            </w:r>
          </w:p>
        </w:tc>
        <w:tc>
          <w:tcPr>
            <w:tcW w:w="992" w:type="dxa"/>
            <w:shd w:val="clear" w:color="auto" w:fill="FFFFFF" w:themeFill="background1"/>
          </w:tcPr>
          <w:p w14:paraId="571C83D6" w14:textId="77777777"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projekti-aruanded</w:t>
            </w:r>
          </w:p>
        </w:tc>
      </w:tr>
      <w:tr w:rsidR="009D6B67" w14:paraId="32CB0972" w14:textId="77777777" w:rsidTr="3992A286">
        <w:trPr>
          <w:trHeight w:val="286"/>
        </w:trPr>
        <w:tc>
          <w:tcPr>
            <w:tcW w:w="555" w:type="dxa"/>
            <w:shd w:val="clear" w:color="auto" w:fill="FFFFFF" w:themeFill="background1"/>
          </w:tcPr>
          <w:p w14:paraId="57EE579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lastRenderedPageBreak/>
              <w:t>1</w:t>
            </w:r>
          </w:p>
        </w:tc>
        <w:tc>
          <w:tcPr>
            <w:tcW w:w="433" w:type="dxa"/>
            <w:shd w:val="clear" w:color="auto" w:fill="FFFFFF" w:themeFill="background1"/>
          </w:tcPr>
          <w:p w14:paraId="6DA2B8E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169D7F7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275" w:type="dxa"/>
            <w:shd w:val="clear" w:color="auto" w:fill="FFFFFF" w:themeFill="background1"/>
          </w:tcPr>
          <w:p w14:paraId="332EEAFE"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29F9DD0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RCR08</w:t>
            </w:r>
          </w:p>
        </w:tc>
        <w:tc>
          <w:tcPr>
            <w:tcW w:w="1701" w:type="dxa"/>
            <w:shd w:val="clear" w:color="auto" w:fill="FFFFFF" w:themeFill="background1"/>
          </w:tcPr>
          <w:p w14:paraId="71A2203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Toetatud projektidest tulenevad publikatsioonid</w:t>
            </w:r>
          </w:p>
        </w:tc>
        <w:tc>
          <w:tcPr>
            <w:tcW w:w="850" w:type="dxa"/>
            <w:shd w:val="clear" w:color="auto" w:fill="FFFFFF" w:themeFill="background1"/>
          </w:tcPr>
          <w:p w14:paraId="73BA349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Publikatsioonid</w:t>
            </w:r>
          </w:p>
        </w:tc>
        <w:tc>
          <w:tcPr>
            <w:tcW w:w="709" w:type="dxa"/>
            <w:shd w:val="clear" w:color="auto" w:fill="FFFFFF" w:themeFill="background1"/>
          </w:tcPr>
          <w:p w14:paraId="4981876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0934A44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1123" w:type="dxa"/>
            <w:shd w:val="clear" w:color="auto" w:fill="FFFFFF" w:themeFill="background1"/>
          </w:tcPr>
          <w:p w14:paraId="438F2F8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800</w:t>
            </w:r>
          </w:p>
        </w:tc>
        <w:tc>
          <w:tcPr>
            <w:tcW w:w="992" w:type="dxa"/>
            <w:shd w:val="clear" w:color="auto" w:fill="FFFFFF" w:themeFill="background1"/>
          </w:tcPr>
          <w:p w14:paraId="671F31E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color w:val="000000" w:themeColor="text1"/>
                <w:sz w:val="18"/>
                <w:szCs w:val="18"/>
                <w:lang w:val="et-EE"/>
              </w:rPr>
              <w:t xml:space="preserve">SFOS, projekti-aruanded, </w:t>
            </w:r>
            <w:r>
              <w:rPr>
                <w:rFonts w:ascii="Cambria" w:hAnsi="Cambria" w:cstheme="minorBidi"/>
                <w:sz w:val="20"/>
                <w:szCs w:val="20"/>
                <w:lang w:val="et-EE"/>
              </w:rPr>
              <w:t>veebiallikad</w:t>
            </w:r>
          </w:p>
        </w:tc>
      </w:tr>
      <w:tr w:rsidR="009D6B67" w14:paraId="2E95D264" w14:textId="77777777" w:rsidTr="3992A286">
        <w:trPr>
          <w:trHeight w:val="286"/>
        </w:trPr>
        <w:tc>
          <w:tcPr>
            <w:tcW w:w="555" w:type="dxa"/>
            <w:shd w:val="clear" w:color="auto" w:fill="FFFFFF" w:themeFill="background1"/>
          </w:tcPr>
          <w:p w14:paraId="323624A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w:t>
            </w:r>
          </w:p>
          <w:p w14:paraId="62298E2F" w14:textId="77777777" w:rsidR="009D6B67" w:rsidRDefault="009D6B67">
            <w:pPr>
              <w:pStyle w:val="Text1"/>
              <w:spacing w:before="0" w:line="240" w:lineRule="auto"/>
              <w:rPr>
                <w:rFonts w:ascii="Cambria" w:hAnsi="Cambria" w:cstheme="minorBidi"/>
                <w:sz w:val="20"/>
                <w:szCs w:val="20"/>
                <w:lang w:val="et-EE"/>
              </w:rPr>
            </w:pPr>
          </w:p>
        </w:tc>
        <w:tc>
          <w:tcPr>
            <w:tcW w:w="433" w:type="dxa"/>
            <w:shd w:val="clear" w:color="auto" w:fill="FFFFFF" w:themeFill="background1"/>
          </w:tcPr>
          <w:p w14:paraId="6F4087A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(i)</w:t>
            </w:r>
          </w:p>
          <w:p w14:paraId="19A0DEB2" w14:textId="77777777" w:rsidR="009D6B67" w:rsidRDefault="009D6B67">
            <w:pPr>
              <w:pStyle w:val="Text1"/>
              <w:spacing w:before="0" w:after="0" w:line="240" w:lineRule="auto"/>
              <w:ind w:left="0"/>
              <w:rPr>
                <w:rFonts w:ascii="Cambria" w:eastAsia="Cambria" w:hAnsi="Cambria" w:cs="Cambria"/>
                <w:color w:val="000000" w:themeColor="text1"/>
                <w:sz w:val="19"/>
                <w:szCs w:val="19"/>
                <w:lang w:val="et-EE"/>
              </w:rPr>
            </w:pPr>
          </w:p>
        </w:tc>
        <w:tc>
          <w:tcPr>
            <w:tcW w:w="567" w:type="dxa"/>
            <w:shd w:val="clear" w:color="auto" w:fill="FFFFFF" w:themeFill="background1"/>
          </w:tcPr>
          <w:p w14:paraId="4B8C220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p w14:paraId="5A01B4A4" w14:textId="77777777" w:rsidR="009D6B67" w:rsidRDefault="009D6B67">
            <w:pPr>
              <w:pStyle w:val="Text1"/>
              <w:spacing w:before="0" w:line="240" w:lineRule="auto"/>
              <w:ind w:left="0"/>
              <w:rPr>
                <w:rFonts w:ascii="Cambria" w:hAnsi="Cambria" w:cstheme="minorBidi"/>
                <w:sz w:val="20"/>
                <w:szCs w:val="20"/>
                <w:lang w:val="et-EE"/>
              </w:rPr>
            </w:pPr>
          </w:p>
        </w:tc>
        <w:tc>
          <w:tcPr>
            <w:tcW w:w="1275" w:type="dxa"/>
            <w:shd w:val="clear" w:color="auto" w:fill="FFFFFF" w:themeFill="background1"/>
          </w:tcPr>
          <w:p w14:paraId="0E7BD278" w14:textId="77777777" w:rsidR="009D6B67" w:rsidRDefault="00EE5F1F">
            <w:pPr>
              <w:pStyle w:val="Text1"/>
              <w:spacing w:before="0" w:after="0" w:line="240" w:lineRule="auto"/>
              <w:ind w:left="0"/>
              <w:rPr>
                <w:rFonts w:eastAsia="Calibri"/>
                <w:lang w:val="et-EE"/>
              </w:rPr>
            </w:pPr>
            <w:r>
              <w:rPr>
                <w:rFonts w:ascii="Cambria" w:eastAsia="Times New Roman" w:hAnsi="Cambria" w:cstheme="minorBidi"/>
                <w:sz w:val="20"/>
                <w:szCs w:val="20"/>
                <w:lang w:val="et-EE"/>
              </w:rPr>
              <w:t>Ülemineku</w:t>
            </w:r>
          </w:p>
          <w:p w14:paraId="3F4605BC" w14:textId="77777777" w:rsidR="009D6B67" w:rsidRDefault="009D6B67">
            <w:pPr>
              <w:pStyle w:val="Text1"/>
              <w:spacing w:before="0" w:line="240" w:lineRule="auto"/>
              <w:ind w:left="0"/>
              <w:rPr>
                <w:rFonts w:ascii="Cambria" w:eastAsia="Times New Roman" w:hAnsi="Cambria" w:cstheme="minorBidi"/>
                <w:sz w:val="20"/>
                <w:szCs w:val="20"/>
                <w:lang w:val="et-EE"/>
              </w:rPr>
            </w:pPr>
          </w:p>
        </w:tc>
        <w:tc>
          <w:tcPr>
            <w:tcW w:w="851" w:type="dxa"/>
            <w:shd w:val="clear" w:color="auto" w:fill="FFFFFF" w:themeFill="background1"/>
          </w:tcPr>
          <w:p w14:paraId="7C56C35A" w14:textId="77777777" w:rsidR="009D6B67" w:rsidRDefault="00EE5F1F">
            <w:pPr>
              <w:pStyle w:val="Text1"/>
              <w:spacing w:before="0" w:line="240" w:lineRule="auto"/>
              <w:ind w:left="0"/>
              <w:rPr>
                <w:lang w:val="et-EE"/>
              </w:rPr>
            </w:pPr>
            <w:r>
              <w:rPr>
                <w:rFonts w:ascii="Cambria" w:hAnsi="Cambria" w:cstheme="minorBidi"/>
                <w:sz w:val="20"/>
                <w:szCs w:val="20"/>
                <w:lang w:val="et-EE"/>
              </w:rPr>
              <w:t>PSR04</w:t>
            </w:r>
          </w:p>
        </w:tc>
        <w:tc>
          <w:tcPr>
            <w:tcW w:w="1701" w:type="dxa"/>
            <w:shd w:val="clear" w:color="auto" w:fill="FFFFFF" w:themeFill="background1"/>
          </w:tcPr>
          <w:p w14:paraId="27914D88"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Uued, kasutusele võetud lahendused ja algatused Eesti arenguvajaduste lahendamiseks</w:t>
            </w:r>
          </w:p>
        </w:tc>
        <w:tc>
          <w:tcPr>
            <w:tcW w:w="850" w:type="dxa"/>
            <w:shd w:val="clear" w:color="auto" w:fill="FFFFFF" w:themeFill="background1"/>
          </w:tcPr>
          <w:p w14:paraId="0C581B5F"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Uued lahendused</w:t>
            </w:r>
          </w:p>
        </w:tc>
        <w:tc>
          <w:tcPr>
            <w:tcW w:w="709" w:type="dxa"/>
            <w:shd w:val="clear" w:color="auto" w:fill="FFFFFF" w:themeFill="background1"/>
          </w:tcPr>
          <w:p w14:paraId="2B1ED17F"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5857C1A3"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1123" w:type="dxa"/>
            <w:shd w:val="clear" w:color="auto" w:fill="FFFFFF" w:themeFill="background1"/>
          </w:tcPr>
          <w:p w14:paraId="39AC7583" w14:textId="3753CA22" w:rsidR="009D6B67" w:rsidRDefault="00EE5F1F">
            <w:pPr>
              <w:pStyle w:val="Text1"/>
              <w:spacing w:before="0" w:line="240" w:lineRule="auto"/>
              <w:ind w:left="0"/>
              <w:rPr>
                <w:rFonts w:ascii="Cambria" w:hAnsi="Cambria" w:cstheme="minorBidi"/>
                <w:sz w:val="20"/>
                <w:szCs w:val="20"/>
                <w:lang w:val="et-EE"/>
              </w:rPr>
            </w:pPr>
            <w:del w:id="208" w:author="Kaisa Tähe - RAM" w:date="2025-07-21T16:14:00Z" w16du:dateUtc="2025-07-21T13:14:00Z">
              <w:r w:rsidDel="00BB3426">
                <w:rPr>
                  <w:rFonts w:ascii="Cambria" w:hAnsi="Cambria" w:cstheme="minorBidi"/>
                  <w:sz w:val="20"/>
                  <w:szCs w:val="20"/>
                  <w:lang w:val="et-EE"/>
                </w:rPr>
                <w:delText>22</w:delText>
              </w:r>
            </w:del>
            <w:commentRangeStart w:id="209"/>
            <w:ins w:id="210" w:author="Kaisa Tähe - RAM" w:date="2025-07-21T16:14:00Z" w16du:dateUtc="2025-07-21T13:14:00Z">
              <w:r w:rsidR="00BB3426">
                <w:rPr>
                  <w:rFonts w:ascii="Cambria" w:hAnsi="Cambria" w:cstheme="minorBidi"/>
                  <w:sz w:val="20"/>
                  <w:szCs w:val="20"/>
                  <w:lang w:val="et-EE"/>
                </w:rPr>
                <w:t>14</w:t>
              </w:r>
              <w:commentRangeEnd w:id="209"/>
              <w:r w:rsidR="00BB3426">
                <w:rPr>
                  <w:rStyle w:val="Kommentaariviide"/>
                  <w:rFonts w:ascii="Cambria" w:hAnsi="Cambria" w:cstheme="minorBidi"/>
                  <w:sz w:val="20"/>
                  <w:szCs w:val="20"/>
                  <w:lang w:val="et-EE"/>
                </w:rPr>
                <w:commentReference w:id="209"/>
              </w:r>
            </w:ins>
          </w:p>
        </w:tc>
        <w:tc>
          <w:tcPr>
            <w:tcW w:w="992" w:type="dxa"/>
            <w:shd w:val="clear" w:color="auto" w:fill="FFFFFF" w:themeFill="background1"/>
          </w:tcPr>
          <w:p w14:paraId="282500A0" w14:textId="77777777" w:rsidR="009D6B67" w:rsidRDefault="00EE5F1F">
            <w:pPr>
              <w:pStyle w:val="Text1"/>
              <w:spacing w:before="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projekti-aruanded</w:t>
            </w:r>
          </w:p>
        </w:tc>
      </w:tr>
      <w:tr w:rsidR="009D6B67" w14:paraId="112DEDED" w14:textId="77777777" w:rsidTr="3992A286">
        <w:trPr>
          <w:trHeight w:val="286"/>
        </w:trPr>
        <w:tc>
          <w:tcPr>
            <w:tcW w:w="555" w:type="dxa"/>
            <w:shd w:val="clear" w:color="auto" w:fill="FFFFFF" w:themeFill="background1"/>
          </w:tcPr>
          <w:p w14:paraId="44B51F1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433" w:type="dxa"/>
            <w:shd w:val="clear" w:color="auto" w:fill="FFFFFF" w:themeFill="background1"/>
          </w:tcPr>
          <w:p w14:paraId="7377A51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5005C32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275" w:type="dxa"/>
            <w:shd w:val="clear" w:color="auto" w:fill="FFFFFF" w:themeFill="background1"/>
          </w:tcPr>
          <w:p w14:paraId="081D11AE"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5E3BF78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RCR25</w:t>
            </w:r>
          </w:p>
        </w:tc>
        <w:tc>
          <w:tcPr>
            <w:tcW w:w="1701" w:type="dxa"/>
            <w:shd w:val="clear" w:color="auto" w:fill="FFFFFF" w:themeFill="background1"/>
          </w:tcPr>
          <w:p w14:paraId="3D93120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VKEd, kellel on suurem lisandväärtus töötaja kohta</w:t>
            </w:r>
          </w:p>
        </w:tc>
        <w:tc>
          <w:tcPr>
            <w:tcW w:w="850" w:type="dxa"/>
            <w:shd w:val="clear" w:color="auto" w:fill="FFFFFF" w:themeFill="background1"/>
          </w:tcPr>
          <w:p w14:paraId="4E26EA7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709" w:type="dxa"/>
            <w:shd w:val="clear" w:color="auto" w:fill="FFFFFF" w:themeFill="background1"/>
          </w:tcPr>
          <w:p w14:paraId="45FE786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4E5CF93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2021</w:t>
            </w:r>
          </w:p>
        </w:tc>
        <w:tc>
          <w:tcPr>
            <w:tcW w:w="1123" w:type="dxa"/>
            <w:shd w:val="clear" w:color="auto" w:fill="FFFFFF" w:themeFill="background1"/>
          </w:tcPr>
          <w:p w14:paraId="5FD1232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570</w:t>
            </w:r>
          </w:p>
        </w:tc>
        <w:tc>
          <w:tcPr>
            <w:tcW w:w="992" w:type="dxa"/>
            <w:shd w:val="clear" w:color="auto" w:fill="FFFFFF" w:themeFill="background1"/>
          </w:tcPr>
          <w:p w14:paraId="753F1C4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SFOS, Äriregister</w:t>
            </w:r>
          </w:p>
        </w:tc>
      </w:tr>
      <w:tr w:rsidR="009D6B67" w14:paraId="4B0A796A" w14:textId="77777777" w:rsidTr="3992A286">
        <w:trPr>
          <w:trHeight w:val="286"/>
        </w:trPr>
        <w:tc>
          <w:tcPr>
            <w:tcW w:w="555" w:type="dxa"/>
            <w:shd w:val="clear" w:color="auto" w:fill="FFFFFF" w:themeFill="background1"/>
          </w:tcPr>
          <w:p w14:paraId="2A0D4DE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433" w:type="dxa"/>
            <w:shd w:val="clear" w:color="auto" w:fill="FFFFFF" w:themeFill="background1"/>
          </w:tcPr>
          <w:p w14:paraId="5B716DB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298B733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275" w:type="dxa"/>
            <w:shd w:val="clear" w:color="auto" w:fill="FFFFFF" w:themeFill="background1"/>
          </w:tcPr>
          <w:p w14:paraId="65D05F2B"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05DFF26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RCR102</w:t>
            </w:r>
          </w:p>
        </w:tc>
        <w:tc>
          <w:tcPr>
            <w:tcW w:w="1701" w:type="dxa"/>
            <w:shd w:val="clear" w:color="auto" w:fill="FFFFFF" w:themeFill="background1"/>
          </w:tcPr>
          <w:p w14:paraId="7B641876" w14:textId="32ECB6ED"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Toetatavates </w:t>
            </w:r>
            <w:r w:rsidR="00130262">
              <w:rPr>
                <w:rFonts w:ascii="Cambria" w:hAnsi="Cambria" w:cstheme="minorBidi"/>
                <w:sz w:val="20"/>
                <w:szCs w:val="20"/>
                <w:lang w:val="et-EE"/>
              </w:rPr>
              <w:t xml:space="preserve">üksustes </w:t>
            </w:r>
            <w:r>
              <w:rPr>
                <w:rFonts w:ascii="Cambria" w:hAnsi="Cambria" w:cstheme="minorBidi"/>
                <w:sz w:val="20"/>
                <w:szCs w:val="20"/>
                <w:lang w:val="et-EE"/>
              </w:rPr>
              <w:t xml:space="preserve">loodud teadusuuringute valdkonna töökohad </w:t>
            </w:r>
          </w:p>
        </w:tc>
        <w:tc>
          <w:tcPr>
            <w:tcW w:w="850" w:type="dxa"/>
            <w:shd w:val="clear" w:color="auto" w:fill="FFFFFF" w:themeFill="background1"/>
          </w:tcPr>
          <w:p w14:paraId="4A0B510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Täistööaja ekvivalenti aastas</w:t>
            </w:r>
          </w:p>
        </w:tc>
        <w:tc>
          <w:tcPr>
            <w:tcW w:w="709" w:type="dxa"/>
            <w:shd w:val="clear" w:color="auto" w:fill="FFFFFF" w:themeFill="background1"/>
          </w:tcPr>
          <w:p w14:paraId="2F30D54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7F74080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1123" w:type="dxa"/>
            <w:shd w:val="clear" w:color="auto" w:fill="FFFFFF" w:themeFill="background1"/>
          </w:tcPr>
          <w:p w14:paraId="21649D3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50</w:t>
            </w:r>
          </w:p>
        </w:tc>
        <w:tc>
          <w:tcPr>
            <w:tcW w:w="992" w:type="dxa"/>
            <w:shd w:val="clear" w:color="auto" w:fill="FFFFFF" w:themeFill="background1"/>
          </w:tcPr>
          <w:p w14:paraId="2BF0AC30" w14:textId="77777777"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projekti-aruanded</w:t>
            </w:r>
          </w:p>
        </w:tc>
      </w:tr>
      <w:tr w:rsidR="009D6B67" w14:paraId="4437418B" w14:textId="77777777" w:rsidTr="3992A286">
        <w:trPr>
          <w:trHeight w:val="286"/>
        </w:trPr>
        <w:tc>
          <w:tcPr>
            <w:tcW w:w="555" w:type="dxa"/>
            <w:shd w:val="clear" w:color="auto" w:fill="FFFFFF" w:themeFill="background1"/>
          </w:tcPr>
          <w:p w14:paraId="6BE0B863" w14:textId="77777777" w:rsidR="009D6B67" w:rsidRDefault="00EE5F1F">
            <w:pPr>
              <w:pStyle w:val="Text1"/>
              <w:spacing w:before="0" w:line="240" w:lineRule="auto"/>
              <w:ind w:hanging="567"/>
              <w:rPr>
                <w:lang w:val="et-EE"/>
              </w:rPr>
            </w:pPr>
            <w:r>
              <w:rPr>
                <w:rFonts w:ascii="Cambria" w:hAnsi="Cambria" w:cstheme="minorBidi"/>
                <w:sz w:val="20"/>
                <w:szCs w:val="20"/>
                <w:lang w:val="et-EE"/>
              </w:rPr>
              <w:t>1</w:t>
            </w:r>
          </w:p>
        </w:tc>
        <w:tc>
          <w:tcPr>
            <w:tcW w:w="433" w:type="dxa"/>
            <w:shd w:val="clear" w:color="auto" w:fill="FFFFFF" w:themeFill="background1"/>
          </w:tcPr>
          <w:p w14:paraId="270EA8D9"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(i)</w:t>
            </w:r>
          </w:p>
        </w:tc>
        <w:tc>
          <w:tcPr>
            <w:tcW w:w="567" w:type="dxa"/>
            <w:shd w:val="clear" w:color="auto" w:fill="FFFFFF" w:themeFill="background1"/>
          </w:tcPr>
          <w:p w14:paraId="7870627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p w14:paraId="0A7EAD67" w14:textId="77777777" w:rsidR="009D6B67" w:rsidRDefault="009D6B67">
            <w:pPr>
              <w:pStyle w:val="Text1"/>
              <w:spacing w:before="0" w:line="240" w:lineRule="auto"/>
              <w:ind w:left="0"/>
              <w:rPr>
                <w:rFonts w:ascii="Cambria" w:hAnsi="Cambria" w:cstheme="minorBidi"/>
                <w:sz w:val="20"/>
                <w:szCs w:val="20"/>
                <w:lang w:val="et-EE"/>
              </w:rPr>
            </w:pPr>
          </w:p>
        </w:tc>
        <w:tc>
          <w:tcPr>
            <w:tcW w:w="1275" w:type="dxa"/>
            <w:shd w:val="clear" w:color="auto" w:fill="FFFFFF" w:themeFill="background1"/>
          </w:tcPr>
          <w:p w14:paraId="38CEFC32" w14:textId="77777777" w:rsidR="009D6B67" w:rsidRDefault="00EE5F1F">
            <w:pPr>
              <w:pStyle w:val="Text1"/>
              <w:spacing w:before="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77ADD158" w14:textId="77777777" w:rsidR="009D6B67" w:rsidRDefault="00EE5F1F">
            <w:pPr>
              <w:pStyle w:val="Text1"/>
              <w:spacing w:before="0" w:line="240" w:lineRule="auto"/>
              <w:ind w:hanging="567"/>
              <w:rPr>
                <w:rFonts w:ascii="Cambria" w:hAnsi="Cambria" w:cstheme="minorBidi"/>
                <w:sz w:val="20"/>
                <w:szCs w:val="20"/>
                <w:lang w:val="et-EE"/>
              </w:rPr>
            </w:pPr>
            <w:r>
              <w:rPr>
                <w:rFonts w:ascii="Cambria" w:hAnsi="Cambria" w:cstheme="minorBidi"/>
                <w:sz w:val="20"/>
                <w:szCs w:val="20"/>
                <w:lang w:val="et-EE"/>
              </w:rPr>
              <w:t>PSR02</w:t>
            </w:r>
          </w:p>
        </w:tc>
        <w:tc>
          <w:tcPr>
            <w:tcW w:w="1701" w:type="dxa"/>
            <w:shd w:val="clear" w:color="auto" w:fill="FFFFFF" w:themeFill="background1"/>
          </w:tcPr>
          <w:p w14:paraId="62450C3C"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Toetatud innovatsiooniprojektide arv</w:t>
            </w:r>
          </w:p>
        </w:tc>
        <w:tc>
          <w:tcPr>
            <w:tcW w:w="850" w:type="dxa"/>
            <w:shd w:val="clear" w:color="auto" w:fill="FFFFFF" w:themeFill="background1"/>
          </w:tcPr>
          <w:p w14:paraId="0DF34FF6"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Projekt</w:t>
            </w:r>
          </w:p>
        </w:tc>
        <w:tc>
          <w:tcPr>
            <w:tcW w:w="709" w:type="dxa"/>
            <w:shd w:val="clear" w:color="auto" w:fill="FFFFFF" w:themeFill="background1"/>
          </w:tcPr>
          <w:p w14:paraId="4A4F5500"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607CC986"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1123" w:type="dxa"/>
            <w:shd w:val="clear" w:color="auto" w:fill="FFFFFF" w:themeFill="background1"/>
          </w:tcPr>
          <w:p w14:paraId="2E4C026E"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15</w:t>
            </w:r>
          </w:p>
        </w:tc>
        <w:tc>
          <w:tcPr>
            <w:tcW w:w="992" w:type="dxa"/>
            <w:shd w:val="clear" w:color="auto" w:fill="FFFFFF" w:themeFill="background1"/>
          </w:tcPr>
          <w:p w14:paraId="35060D41"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SFOS, projekti-aruanded</w:t>
            </w:r>
          </w:p>
        </w:tc>
      </w:tr>
      <w:tr w:rsidR="009D6B67" w:rsidRPr="00EF1C29" w14:paraId="7397E326" w14:textId="77777777" w:rsidTr="3992A286">
        <w:trPr>
          <w:trHeight w:val="286"/>
        </w:trPr>
        <w:tc>
          <w:tcPr>
            <w:tcW w:w="555" w:type="dxa"/>
            <w:shd w:val="clear" w:color="auto" w:fill="FFFFFF" w:themeFill="background1"/>
          </w:tcPr>
          <w:p w14:paraId="16DA3D8D" w14:textId="77777777" w:rsidR="009D6B67" w:rsidRDefault="00EE5F1F">
            <w:pPr>
              <w:pStyle w:val="Text1"/>
              <w:spacing w:before="0" w:line="240" w:lineRule="auto"/>
              <w:ind w:hanging="567"/>
              <w:rPr>
                <w:rFonts w:ascii="Cambria" w:hAnsi="Cambria" w:cstheme="minorBidi"/>
                <w:sz w:val="20"/>
                <w:szCs w:val="20"/>
                <w:lang w:val="et-EE"/>
              </w:rPr>
            </w:pPr>
            <w:r>
              <w:rPr>
                <w:rFonts w:ascii="Cambria" w:hAnsi="Cambria" w:cstheme="minorBidi"/>
                <w:sz w:val="20"/>
                <w:szCs w:val="20"/>
                <w:lang w:val="et-EE"/>
              </w:rPr>
              <w:t>1</w:t>
            </w:r>
          </w:p>
        </w:tc>
        <w:tc>
          <w:tcPr>
            <w:tcW w:w="433" w:type="dxa"/>
            <w:shd w:val="clear" w:color="auto" w:fill="FFFFFF" w:themeFill="background1"/>
          </w:tcPr>
          <w:p w14:paraId="4D780BB6"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(i)</w:t>
            </w:r>
          </w:p>
          <w:p w14:paraId="11661585" w14:textId="77777777" w:rsidR="009D6B67" w:rsidRDefault="009D6B67">
            <w:pPr>
              <w:pStyle w:val="Text1"/>
              <w:spacing w:before="0" w:line="240" w:lineRule="auto"/>
              <w:ind w:left="0"/>
              <w:rPr>
                <w:rFonts w:ascii="Cambria" w:hAnsi="Cambria" w:cstheme="minorBidi"/>
                <w:sz w:val="20"/>
                <w:szCs w:val="20"/>
                <w:lang w:val="et-EE"/>
              </w:rPr>
            </w:pPr>
          </w:p>
        </w:tc>
        <w:tc>
          <w:tcPr>
            <w:tcW w:w="567" w:type="dxa"/>
            <w:shd w:val="clear" w:color="auto" w:fill="FFFFFF" w:themeFill="background1"/>
          </w:tcPr>
          <w:p w14:paraId="14543EF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p w14:paraId="7F009E03" w14:textId="77777777" w:rsidR="009D6B67" w:rsidRDefault="009D6B67">
            <w:pPr>
              <w:pStyle w:val="Text1"/>
              <w:spacing w:before="0" w:line="240" w:lineRule="auto"/>
              <w:ind w:left="0"/>
              <w:rPr>
                <w:rFonts w:ascii="Cambria" w:hAnsi="Cambria" w:cstheme="minorBidi"/>
                <w:sz w:val="20"/>
                <w:szCs w:val="20"/>
                <w:lang w:val="et-EE"/>
              </w:rPr>
            </w:pPr>
          </w:p>
        </w:tc>
        <w:tc>
          <w:tcPr>
            <w:tcW w:w="1275" w:type="dxa"/>
            <w:shd w:val="clear" w:color="auto" w:fill="FFFFFF" w:themeFill="background1"/>
          </w:tcPr>
          <w:p w14:paraId="55BAC4D6" w14:textId="77777777" w:rsidR="009D6B67" w:rsidRDefault="00EE5F1F">
            <w:pPr>
              <w:pStyle w:val="Text1"/>
              <w:spacing w:before="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p w14:paraId="791E275F" w14:textId="77777777" w:rsidR="009D6B67" w:rsidRDefault="009D6B67">
            <w:pPr>
              <w:pStyle w:val="Text1"/>
              <w:spacing w:before="0" w:line="240" w:lineRule="auto"/>
              <w:ind w:left="0"/>
              <w:rPr>
                <w:rFonts w:ascii="Cambria" w:eastAsia="Times New Roman" w:hAnsi="Cambria" w:cstheme="minorBidi"/>
                <w:sz w:val="20"/>
                <w:szCs w:val="20"/>
                <w:lang w:val="et-EE"/>
              </w:rPr>
            </w:pPr>
          </w:p>
        </w:tc>
        <w:tc>
          <w:tcPr>
            <w:tcW w:w="851" w:type="dxa"/>
            <w:shd w:val="clear" w:color="auto" w:fill="FFFFFF" w:themeFill="background1"/>
          </w:tcPr>
          <w:p w14:paraId="14D95B5B" w14:textId="77777777" w:rsidR="009D6B67" w:rsidRDefault="00EE5F1F">
            <w:pPr>
              <w:pStyle w:val="Text1"/>
              <w:spacing w:before="0" w:line="240" w:lineRule="auto"/>
              <w:ind w:left="0" w:right="27"/>
              <w:rPr>
                <w:rFonts w:ascii="Cambria" w:hAnsi="Cambria" w:cstheme="minorBidi"/>
                <w:sz w:val="20"/>
                <w:szCs w:val="20"/>
                <w:lang w:val="et-EE"/>
              </w:rPr>
            </w:pPr>
            <w:r>
              <w:rPr>
                <w:rFonts w:ascii="Cambria" w:hAnsi="Cambria" w:cstheme="minorBidi"/>
                <w:sz w:val="20"/>
                <w:szCs w:val="20"/>
                <w:lang w:val="et-EE"/>
              </w:rPr>
              <w:t>PSR05</w:t>
            </w:r>
          </w:p>
        </w:tc>
        <w:tc>
          <w:tcPr>
            <w:tcW w:w="1701" w:type="dxa"/>
            <w:shd w:val="clear" w:color="auto" w:fill="FFFFFF" w:themeFill="background1"/>
          </w:tcPr>
          <w:p w14:paraId="71925EA3"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Eesti osalemine Euroopa teadusruumi tegevustes: panus rahvusvaheliselt koordineeritud TA-tegevustesse</w:t>
            </w:r>
          </w:p>
        </w:tc>
        <w:tc>
          <w:tcPr>
            <w:tcW w:w="850" w:type="dxa"/>
            <w:shd w:val="clear" w:color="auto" w:fill="FFFFFF" w:themeFill="background1"/>
          </w:tcPr>
          <w:p w14:paraId="17459658" w14:textId="3E327259" w:rsidR="009D6B67" w:rsidRDefault="006D53AA">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Euro</w:t>
            </w:r>
            <w:r w:rsidR="00531A1F">
              <w:rPr>
                <w:rFonts w:ascii="Cambria" w:hAnsi="Cambria" w:cstheme="minorBidi"/>
                <w:sz w:val="20"/>
                <w:szCs w:val="20"/>
                <w:lang w:val="et-EE"/>
              </w:rPr>
              <w:t>t</w:t>
            </w:r>
            <w:r>
              <w:rPr>
                <w:rFonts w:ascii="Cambria" w:hAnsi="Cambria" w:cstheme="minorBidi"/>
                <w:sz w:val="20"/>
                <w:szCs w:val="20"/>
                <w:lang w:val="et-EE"/>
              </w:rPr>
              <w:t xml:space="preserve"> elaniku kohta </w:t>
            </w:r>
            <w:r w:rsidR="00EE5F1F">
              <w:rPr>
                <w:rFonts w:ascii="Cambria" w:hAnsi="Cambria" w:cstheme="minorBidi"/>
                <w:sz w:val="20"/>
                <w:szCs w:val="20"/>
                <w:lang w:val="et-EE"/>
              </w:rPr>
              <w:t>elaniku kohta</w:t>
            </w:r>
          </w:p>
        </w:tc>
        <w:tc>
          <w:tcPr>
            <w:tcW w:w="709" w:type="dxa"/>
            <w:shd w:val="clear" w:color="auto" w:fill="FFFFFF" w:themeFill="background1"/>
          </w:tcPr>
          <w:p w14:paraId="63A55CA6"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59E02C5D"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1123" w:type="dxa"/>
            <w:shd w:val="clear" w:color="auto" w:fill="FFFFFF" w:themeFill="background1"/>
          </w:tcPr>
          <w:p w14:paraId="0812C062"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44</w:t>
            </w:r>
          </w:p>
        </w:tc>
        <w:tc>
          <w:tcPr>
            <w:tcW w:w="992" w:type="dxa"/>
            <w:shd w:val="clear" w:color="auto" w:fill="FFFFFF" w:themeFill="background1"/>
          </w:tcPr>
          <w:p w14:paraId="526B25D9"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Horizon Europe andmed: e-Corda;  Eurostat</w:t>
            </w:r>
          </w:p>
        </w:tc>
      </w:tr>
    </w:tbl>
    <w:p w14:paraId="24F22989" w14:textId="77777777" w:rsidR="009D6B67" w:rsidRDefault="00EE5F1F">
      <w:pPr>
        <w:pStyle w:val="Pealkiri5"/>
        <w:keepNext/>
        <w:ind w:left="1009" w:hanging="1009"/>
        <w:rPr>
          <w:rFonts w:cstheme="minorBidi"/>
          <w:lang w:val="et-EE"/>
        </w:rPr>
      </w:pPr>
      <w:r>
        <w:rPr>
          <w:rFonts w:cstheme="minorBidi"/>
          <w:lang w:val="et-EE"/>
        </w:rPr>
        <w:t>2.1.1.1.3 Programmi rahaliste vahendite (EL) esialgne jaotus sekkumise liigi järgi</w:t>
      </w: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14:paraId="46ADDE6C" w14:textId="77777777" w:rsidTr="3992A286">
        <w:tc>
          <w:tcPr>
            <w:tcW w:w="9776" w:type="dxa"/>
            <w:gridSpan w:val="6"/>
            <w:shd w:val="clear" w:color="auto" w:fill="FFFFFF" w:themeFill="background1"/>
          </w:tcPr>
          <w:p w14:paraId="793022A4" w14:textId="77777777" w:rsidR="009D6B67" w:rsidRDefault="00EE5F1F">
            <w:pPr>
              <w:pStyle w:val="Pealdis"/>
              <w:keepNext/>
              <w:jc w:val="left"/>
              <w:rPr>
                <w:rFonts w:ascii="Cambria" w:hAnsi="Cambria" w:cstheme="minorBidi"/>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4</w:t>
            </w:r>
            <w:r>
              <w:rPr>
                <w:rFonts w:ascii="Cambria" w:hAnsi="Cambria" w:cstheme="minorBidi"/>
                <w:lang w:val="et-EE"/>
              </w:rPr>
              <w:fldChar w:fldCharType="end"/>
            </w:r>
            <w:r>
              <w:rPr>
                <w:rFonts w:ascii="Cambria" w:hAnsi="Cambria" w:cstheme="minorBidi"/>
                <w:lang w:val="et-EE"/>
              </w:rPr>
              <w:t>: Mõõde 1 – sekkumise valdkond</w:t>
            </w:r>
          </w:p>
        </w:tc>
      </w:tr>
      <w:tr w:rsidR="009D6B67" w14:paraId="19316DE4" w14:textId="77777777" w:rsidTr="3992A286">
        <w:tc>
          <w:tcPr>
            <w:tcW w:w="1599" w:type="dxa"/>
            <w:shd w:val="clear" w:color="auto" w:fill="FFFFFF" w:themeFill="background1"/>
          </w:tcPr>
          <w:p w14:paraId="173A9DFE"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Prioriteedi number</w:t>
            </w:r>
          </w:p>
        </w:tc>
        <w:tc>
          <w:tcPr>
            <w:tcW w:w="1384" w:type="dxa"/>
            <w:shd w:val="clear" w:color="auto" w:fill="FFFFFF" w:themeFill="background1"/>
          </w:tcPr>
          <w:p w14:paraId="3ECBDB10"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Fond</w:t>
            </w:r>
          </w:p>
        </w:tc>
        <w:tc>
          <w:tcPr>
            <w:tcW w:w="1433" w:type="dxa"/>
            <w:shd w:val="clear" w:color="auto" w:fill="FFFFFF" w:themeFill="background1"/>
          </w:tcPr>
          <w:p w14:paraId="2D9FBAB9"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Piirkonna kategooria</w:t>
            </w:r>
          </w:p>
        </w:tc>
        <w:tc>
          <w:tcPr>
            <w:tcW w:w="1644" w:type="dxa"/>
            <w:shd w:val="clear" w:color="auto" w:fill="FFFFFF" w:themeFill="background1"/>
          </w:tcPr>
          <w:p w14:paraId="63CB10BD"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Erieesmärk</w:t>
            </w:r>
          </w:p>
        </w:tc>
        <w:tc>
          <w:tcPr>
            <w:tcW w:w="1732" w:type="dxa"/>
            <w:shd w:val="clear" w:color="auto" w:fill="FFFFFF" w:themeFill="background1"/>
          </w:tcPr>
          <w:p w14:paraId="004E1215"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Kood</w:t>
            </w:r>
          </w:p>
        </w:tc>
        <w:tc>
          <w:tcPr>
            <w:tcW w:w="1984" w:type="dxa"/>
            <w:shd w:val="clear" w:color="auto" w:fill="FFFFFF" w:themeFill="background1"/>
          </w:tcPr>
          <w:p w14:paraId="4E1866ED"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Summa (eurodes)</w:t>
            </w:r>
          </w:p>
        </w:tc>
      </w:tr>
      <w:tr w:rsidR="009D6B67" w14:paraId="0274C5C1" w14:textId="77777777" w:rsidTr="3992A286">
        <w:tc>
          <w:tcPr>
            <w:tcW w:w="1599" w:type="dxa"/>
            <w:shd w:val="clear" w:color="auto" w:fill="FFFFFF" w:themeFill="background1"/>
          </w:tcPr>
          <w:p w14:paraId="185172E3"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07B124A4"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31D76791" w14:textId="77777777" w:rsidR="009D6B67" w:rsidRDefault="00EE5F1F">
            <w:pPr>
              <w:spacing w:before="0" w:after="0" w:line="240" w:lineRule="auto"/>
              <w:rPr>
                <w:rFonts w:eastAsia="Calibri"/>
                <w:szCs w:val="24"/>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2FAD0429"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1B85749C" w14:textId="77777777" w:rsidR="009D6B67" w:rsidRDefault="00EE5F1F">
            <w:pPr>
              <w:spacing w:before="0" w:after="0" w:line="240" w:lineRule="auto"/>
              <w:rPr>
                <w:rFonts w:ascii="Cambria" w:eastAsia="Times New Roman" w:hAnsi="Cambria" w:cstheme="minorBidi"/>
                <w:sz w:val="20"/>
                <w:szCs w:val="20"/>
                <w:lang w:val="et-EE"/>
              </w:rPr>
            </w:pPr>
            <w:commentRangeStart w:id="211"/>
            <w:r>
              <w:rPr>
                <w:rFonts w:ascii="Cambria" w:eastAsia="Times New Roman" w:hAnsi="Cambria" w:cstheme="minorBidi"/>
                <w:sz w:val="20"/>
                <w:szCs w:val="20"/>
                <w:lang w:val="et-EE"/>
              </w:rPr>
              <w:t>010</w:t>
            </w:r>
            <w:commentRangeEnd w:id="211"/>
            <w:r w:rsidR="004D1E90">
              <w:rPr>
                <w:rStyle w:val="Kommentaariviide"/>
                <w:rFonts w:ascii="Cambria" w:eastAsia="Times New Roman" w:hAnsi="Cambria" w:cstheme="minorBidi"/>
                <w:sz w:val="20"/>
                <w:szCs w:val="20"/>
                <w:lang w:val="et-EE"/>
              </w:rPr>
              <w:commentReference w:id="211"/>
            </w:r>
          </w:p>
        </w:tc>
        <w:tc>
          <w:tcPr>
            <w:tcW w:w="1984" w:type="dxa"/>
            <w:shd w:val="clear" w:color="auto" w:fill="FFFFFF" w:themeFill="background1"/>
          </w:tcPr>
          <w:p w14:paraId="69D744BC" w14:textId="14F24C38" w:rsidR="009D6B67" w:rsidRDefault="004D1E90">
            <w:pPr>
              <w:spacing w:before="0" w:after="0" w:line="240" w:lineRule="auto"/>
              <w:jc w:val="center"/>
              <w:rPr>
                <w:rFonts w:ascii="Cambria" w:eastAsia="Times New Roman" w:hAnsi="Cambria" w:cstheme="minorBidi"/>
                <w:sz w:val="20"/>
                <w:szCs w:val="20"/>
                <w:lang w:val="et-EE"/>
              </w:rPr>
            </w:pPr>
            <w:ins w:id="212" w:author="Kaisa Tähe - RAM" w:date="2025-10-03T16:16:00Z" w16du:dateUtc="2025-10-03T13:16:00Z">
              <w:del w:id="213" w:author="Juhan Anupõld - RAM" w:date="2025-11-06T16:29:00Z" w16du:dateUtc="2025-11-06T14:29:00Z">
                <w:r>
                  <w:rPr>
                    <w:rFonts w:ascii="Cambria" w:eastAsia="Times New Roman" w:hAnsi="Cambria" w:cstheme="minorBidi"/>
                    <w:sz w:val="20"/>
                    <w:szCs w:val="20"/>
                    <w:lang w:val="et-EE"/>
                  </w:rPr>
                  <w:delText>40</w:delText>
                </w:r>
                <w:r w:rsidRPr="00E22481">
                  <w:rPr>
                    <w:rFonts w:ascii="Cambria" w:eastAsia="Times New Roman" w:hAnsi="Cambria" w:cstheme="minorBidi"/>
                    <w:sz w:val="20"/>
                    <w:szCs w:val="20"/>
                    <w:lang w:val="et-EE"/>
                  </w:rPr>
                  <w:delText> </w:delText>
                </w:r>
              </w:del>
            </w:ins>
            <w:del w:id="214" w:author="Juhan Anupõld - RAM" w:date="2025-11-06T16:29:00Z" w16du:dateUtc="2025-11-06T14:29:00Z">
              <w:r w:rsidR="00E22481" w:rsidRPr="00E22481">
                <w:rPr>
                  <w:rFonts w:ascii="Cambria" w:eastAsia="Times New Roman" w:hAnsi="Cambria" w:cstheme="minorBidi"/>
                  <w:sz w:val="20"/>
                  <w:szCs w:val="20"/>
                  <w:lang w:val="et-EE"/>
                </w:rPr>
                <w:delText>373 380</w:delText>
              </w:r>
            </w:del>
            <w:ins w:id="215" w:author="Juhan Anupõld - RAM" w:date="2025-11-06T16:29:00Z" w16du:dateUtc="2025-11-06T14:29:00Z">
              <w:r w:rsidR="001F625F">
                <w:rPr>
                  <w:rFonts w:ascii="Cambria" w:eastAsia="Times New Roman" w:hAnsi="Cambria" w:cstheme="minorBidi"/>
                  <w:sz w:val="20"/>
                  <w:szCs w:val="20"/>
                  <w:lang w:val="et-EE"/>
                </w:rPr>
                <w:t>41 876 062</w:t>
              </w:r>
            </w:ins>
          </w:p>
        </w:tc>
      </w:tr>
      <w:tr w:rsidR="009D6B67" w14:paraId="24D438A4" w14:textId="77777777" w:rsidTr="3992A286">
        <w:tc>
          <w:tcPr>
            <w:tcW w:w="1599" w:type="dxa"/>
            <w:shd w:val="clear" w:color="auto" w:fill="FFFFFF" w:themeFill="background1"/>
          </w:tcPr>
          <w:p w14:paraId="54D32E57"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44A5A669"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21EDDCB8"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3D3938C4"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57437A56" w14:textId="77777777" w:rsidR="009D6B67" w:rsidRDefault="00EE5F1F">
            <w:pPr>
              <w:spacing w:before="0" w:after="0" w:line="240" w:lineRule="auto"/>
              <w:rPr>
                <w:rFonts w:ascii="Cambria" w:eastAsia="Times New Roman" w:hAnsi="Cambria" w:cstheme="minorBidi"/>
                <w:sz w:val="20"/>
                <w:szCs w:val="20"/>
                <w:lang w:val="et-EE"/>
              </w:rPr>
            </w:pPr>
            <w:commentRangeStart w:id="216"/>
            <w:r>
              <w:rPr>
                <w:rFonts w:ascii="Cambria" w:eastAsia="Times New Roman" w:hAnsi="Cambria" w:cstheme="minorBidi"/>
                <w:sz w:val="20"/>
                <w:szCs w:val="20"/>
                <w:lang w:val="et-EE"/>
              </w:rPr>
              <w:t>011</w:t>
            </w:r>
            <w:commentRangeEnd w:id="216"/>
            <w:r w:rsidR="002D1A6A">
              <w:rPr>
                <w:rStyle w:val="Kommentaariviide"/>
                <w:rFonts w:ascii="Cambria" w:eastAsia="Times New Roman" w:hAnsi="Cambria" w:cstheme="minorBidi"/>
                <w:sz w:val="20"/>
                <w:szCs w:val="20"/>
                <w:lang w:val="et-EE"/>
              </w:rPr>
              <w:commentReference w:id="216"/>
            </w:r>
          </w:p>
        </w:tc>
        <w:tc>
          <w:tcPr>
            <w:tcW w:w="1984" w:type="dxa"/>
            <w:shd w:val="clear" w:color="auto" w:fill="FFFFFF" w:themeFill="background1"/>
          </w:tcPr>
          <w:p w14:paraId="52B92BDA" w14:textId="075EF321" w:rsidR="009D6B67" w:rsidRDefault="007E3794">
            <w:pPr>
              <w:spacing w:before="0" w:after="0" w:line="240" w:lineRule="auto"/>
              <w:jc w:val="center"/>
              <w:rPr>
                <w:rFonts w:ascii="Cambria" w:eastAsia="Times New Roman" w:hAnsi="Cambria" w:cstheme="minorBidi"/>
                <w:sz w:val="20"/>
                <w:szCs w:val="20"/>
                <w:lang w:val="et-EE"/>
              </w:rPr>
            </w:pPr>
            <w:ins w:id="217" w:author="Kaisa Tähe - RAM" w:date="2025-10-03T16:02:00Z" w16du:dateUtc="2025-10-03T13:02:00Z">
              <w:del w:id="218" w:author="Juhan Anupõld - RAM" w:date="2025-11-06T16:30:00Z" w16du:dateUtc="2025-11-06T14:30:00Z">
                <w:r>
                  <w:rPr>
                    <w:rFonts w:ascii="Cambria" w:eastAsia="Times New Roman" w:hAnsi="Cambria" w:cstheme="minorBidi"/>
                    <w:sz w:val="20"/>
                    <w:szCs w:val="20"/>
                    <w:lang w:val="et-EE"/>
                  </w:rPr>
                  <w:delText xml:space="preserve">12 </w:delText>
                </w:r>
              </w:del>
            </w:ins>
            <w:del w:id="219" w:author="Juhan Anupõld - RAM" w:date="2025-11-06T16:30:00Z" w16du:dateUtc="2025-11-06T14:30:00Z">
              <w:r w:rsidR="00EE5F1F">
                <w:rPr>
                  <w:rFonts w:ascii="Cambria" w:eastAsia="Times New Roman" w:hAnsi="Cambria" w:cstheme="minorBidi"/>
                  <w:sz w:val="20"/>
                  <w:szCs w:val="20"/>
                  <w:lang w:val="et-EE"/>
                </w:rPr>
                <w:delText>030 080</w:delText>
              </w:r>
            </w:del>
            <w:ins w:id="220" w:author="Juhan Anupõld - RAM" w:date="2025-11-06T16:30:00Z" w16du:dateUtc="2025-11-06T14:30:00Z">
              <w:r w:rsidR="00842FDF">
                <w:rPr>
                  <w:rFonts w:ascii="Cambria" w:eastAsia="Times New Roman" w:hAnsi="Cambria" w:cstheme="minorBidi"/>
                  <w:sz w:val="20"/>
                  <w:szCs w:val="20"/>
                  <w:lang w:val="et-EE"/>
                </w:rPr>
                <w:t>4 443 615</w:t>
              </w:r>
            </w:ins>
          </w:p>
        </w:tc>
      </w:tr>
      <w:tr w:rsidR="009D6B67" w14:paraId="4A597EC7" w14:textId="77777777" w:rsidTr="3992A286">
        <w:tc>
          <w:tcPr>
            <w:tcW w:w="1599" w:type="dxa"/>
            <w:shd w:val="clear" w:color="auto" w:fill="FFFFFF" w:themeFill="background1"/>
          </w:tcPr>
          <w:p w14:paraId="7C8DBB60"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645A3CDF"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74DE1F89"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086CB386"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4D2FCCC2"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012</w:t>
            </w:r>
          </w:p>
        </w:tc>
        <w:tc>
          <w:tcPr>
            <w:tcW w:w="1984" w:type="dxa"/>
            <w:shd w:val="clear" w:color="auto" w:fill="FFFFFF" w:themeFill="background1"/>
          </w:tcPr>
          <w:p w14:paraId="0F3364F9" w14:textId="77777777" w:rsidR="00AF511C" w:rsidRDefault="001A72DA" w:rsidP="42443374">
            <w:pPr>
              <w:spacing w:before="0" w:after="0" w:line="240" w:lineRule="auto"/>
              <w:jc w:val="center"/>
              <w:rPr>
                <w:ins w:id="221" w:author="Kairi Nisamedtinov - RAM" w:date="2025-09-10T16:36:00Z" w16du:dateUtc="2025-09-10T13:36:00Z"/>
                <w:rFonts w:ascii="Cambria" w:eastAsia="Times New Roman" w:hAnsi="Cambria" w:cstheme="minorBidi"/>
                <w:sz w:val="20"/>
                <w:szCs w:val="20"/>
                <w:lang w:val="et-EE"/>
              </w:rPr>
            </w:pPr>
            <w:del w:id="222" w:author="Kaisa Tähe - RAM" w:date="2025-08-06T15:41:00Z" w16du:dateUtc="2025-08-06T12:41:00Z">
              <w:r w:rsidRPr="3992A286" w:rsidDel="00CF761F">
                <w:rPr>
                  <w:rFonts w:ascii="Cambria" w:eastAsia="Times New Roman" w:hAnsi="Cambria" w:cstheme="minorBidi"/>
                  <w:sz w:val="20"/>
                  <w:szCs w:val="20"/>
                  <w:lang w:val="et-EE"/>
                </w:rPr>
                <w:delText>127</w:delText>
              </w:r>
              <w:r w:rsidR="00E22481" w:rsidRPr="3992A286" w:rsidDel="00CF761F">
                <w:rPr>
                  <w:rFonts w:ascii="Cambria" w:eastAsia="Times New Roman" w:hAnsi="Cambria" w:cstheme="minorBidi"/>
                  <w:sz w:val="20"/>
                  <w:szCs w:val="20"/>
                  <w:lang w:val="et-EE"/>
                </w:rPr>
                <w:delText> 188 571</w:delText>
              </w:r>
            </w:del>
          </w:p>
          <w:p w14:paraId="0566EA0C" w14:textId="56D12CBC" w:rsidR="00AF511C" w:rsidRDefault="00AF511C" w:rsidP="00AF511C">
            <w:pPr>
              <w:spacing w:before="0" w:after="0" w:line="240" w:lineRule="auto"/>
              <w:jc w:val="center"/>
              <w:rPr>
                <w:ins w:id="223" w:author="Kairi Nisamedtinov - RAM" w:date="2025-09-10T16:36:00Z" w16du:dateUtc="2025-09-10T13:36:00Z"/>
                <w:rFonts w:ascii="Calibri" w:hAnsi="Calibri" w:cs="Calibri"/>
                <w:color w:val="000000"/>
                <w:sz w:val="20"/>
                <w:szCs w:val="20"/>
                <w:lang w:val="et-EE"/>
              </w:rPr>
            </w:pPr>
            <w:ins w:id="224" w:author="Kairi Nisamedtinov - RAM" w:date="2025-09-10T16:36:00Z" w16du:dateUtc="2025-09-10T13:36:00Z">
              <w:r>
                <w:rPr>
                  <w:rFonts w:ascii="Calibri" w:hAnsi="Calibri" w:cs="Calibri"/>
                  <w:color w:val="000000"/>
                  <w:sz w:val="20"/>
                  <w:szCs w:val="20"/>
                </w:rPr>
                <w:t>139 085 371</w:t>
              </w:r>
            </w:ins>
          </w:p>
          <w:p w14:paraId="3DCF0758" w14:textId="6C8E75B6" w:rsidR="009D6B67" w:rsidRDefault="009D6B67" w:rsidP="42443374">
            <w:pPr>
              <w:spacing w:before="0" w:after="0" w:line="240" w:lineRule="auto"/>
              <w:jc w:val="center"/>
              <w:rPr>
                <w:rFonts w:ascii="Cambria" w:eastAsia="Times New Roman" w:hAnsi="Cambria" w:cstheme="minorBidi"/>
                <w:sz w:val="20"/>
                <w:szCs w:val="20"/>
                <w:lang w:val="et-EE"/>
              </w:rPr>
            </w:pPr>
          </w:p>
        </w:tc>
      </w:tr>
      <w:tr w:rsidR="009D6B67" w14:paraId="72B4ABFE" w14:textId="77777777" w:rsidTr="3992A286">
        <w:tc>
          <w:tcPr>
            <w:tcW w:w="1599" w:type="dxa"/>
            <w:shd w:val="clear" w:color="auto" w:fill="FFFFFF" w:themeFill="background1"/>
          </w:tcPr>
          <w:p w14:paraId="666180E4"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459A9A8C"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5727C007"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2AFEBE36"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09D3E627"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027</w:t>
            </w:r>
          </w:p>
        </w:tc>
        <w:tc>
          <w:tcPr>
            <w:tcW w:w="1984" w:type="dxa"/>
            <w:shd w:val="clear" w:color="auto" w:fill="FFFFFF" w:themeFill="background1"/>
          </w:tcPr>
          <w:p w14:paraId="2131130D" w14:textId="77777777" w:rsidR="009D6B67" w:rsidRDefault="00EE5F1F">
            <w:pPr>
              <w:spacing w:before="0" w:after="0" w:line="240" w:lineRule="auto"/>
              <w:jc w:val="center"/>
              <w:rPr>
                <w:rFonts w:ascii="Cambria" w:eastAsia="Times New Roman" w:hAnsi="Cambria" w:cstheme="minorBidi"/>
                <w:sz w:val="20"/>
                <w:szCs w:val="20"/>
                <w:lang w:val="et-EE"/>
              </w:rPr>
            </w:pPr>
            <w:r>
              <w:rPr>
                <w:rFonts w:ascii="Cambria" w:eastAsia="Times New Roman" w:hAnsi="Cambria" w:cstheme="minorBidi"/>
                <w:sz w:val="20"/>
                <w:szCs w:val="20"/>
                <w:lang w:val="et-EE"/>
              </w:rPr>
              <w:t>1 968 000</w:t>
            </w:r>
          </w:p>
        </w:tc>
      </w:tr>
      <w:tr w:rsidR="009D6B67" w14:paraId="096361E5" w14:textId="77777777" w:rsidTr="3992A286">
        <w:tc>
          <w:tcPr>
            <w:tcW w:w="1599" w:type="dxa"/>
            <w:shd w:val="clear" w:color="auto" w:fill="FFFFFF" w:themeFill="background1"/>
          </w:tcPr>
          <w:p w14:paraId="18371A0D"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14EF120F"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329478CE"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04EB48E3"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5157DBF8"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028</w:t>
            </w:r>
          </w:p>
        </w:tc>
        <w:tc>
          <w:tcPr>
            <w:tcW w:w="1984" w:type="dxa"/>
            <w:shd w:val="clear" w:color="auto" w:fill="FFFFFF" w:themeFill="background1"/>
          </w:tcPr>
          <w:p w14:paraId="329E9914" w14:textId="3A23C85B" w:rsidR="009D6B67" w:rsidRDefault="001A72DA" w:rsidP="42443374">
            <w:pPr>
              <w:spacing w:before="0" w:after="0" w:line="240" w:lineRule="auto"/>
              <w:jc w:val="center"/>
              <w:rPr>
                <w:rFonts w:ascii="Cambria" w:eastAsia="Times New Roman" w:hAnsi="Cambria" w:cstheme="minorBidi"/>
                <w:sz w:val="20"/>
                <w:szCs w:val="20"/>
                <w:lang w:val="et-EE"/>
              </w:rPr>
            </w:pPr>
            <w:del w:id="225" w:author="Kaisa Tähe - RAM" w:date="2025-07-17T10:55:00Z" w16du:dateUtc="2025-07-17T07:55:00Z">
              <w:r w:rsidRPr="42443374" w:rsidDel="00EC124B">
                <w:rPr>
                  <w:rFonts w:ascii="Cambria" w:eastAsia="Times New Roman" w:hAnsi="Cambria" w:cstheme="minorBidi"/>
                  <w:sz w:val="20"/>
                  <w:szCs w:val="20"/>
                  <w:lang w:val="et-EE"/>
                </w:rPr>
                <w:delText>65</w:delText>
              </w:r>
              <w:r w:rsidR="00EE5F1F" w:rsidRPr="42443374" w:rsidDel="00EC124B">
                <w:rPr>
                  <w:rFonts w:ascii="Cambria" w:eastAsia="Times New Roman" w:hAnsi="Cambria" w:cstheme="minorBidi"/>
                  <w:sz w:val="20"/>
                  <w:szCs w:val="20"/>
                  <w:lang w:val="et-EE"/>
                </w:rPr>
                <w:delText xml:space="preserve">740 </w:delText>
              </w:r>
            </w:del>
            <w:ins w:id="226" w:author="Juhan Anupõld - RAM" w:date="2025-11-06T16:31:00Z" w16du:dateUtc="2025-11-06T14:31:00Z">
              <w:r w:rsidR="00953CBF">
                <w:rPr>
                  <w:rFonts w:ascii="Cambria" w:eastAsia="Times New Roman" w:hAnsi="Cambria" w:cstheme="minorBidi"/>
                  <w:sz w:val="20"/>
                  <w:szCs w:val="20"/>
                  <w:lang w:val="et-EE"/>
                </w:rPr>
                <w:t xml:space="preserve">48 640 </w:t>
              </w:r>
              <w:r w:rsidR="00206D5E">
                <w:rPr>
                  <w:rFonts w:ascii="Cambria" w:eastAsia="Times New Roman" w:hAnsi="Cambria" w:cstheme="minorBidi"/>
                  <w:sz w:val="20"/>
                  <w:szCs w:val="20"/>
                  <w:lang w:val="et-EE"/>
                </w:rPr>
                <w:t>000</w:t>
              </w:r>
            </w:ins>
          </w:p>
        </w:tc>
      </w:tr>
      <w:tr w:rsidR="009D6B67" w14:paraId="639A5006" w14:textId="77777777" w:rsidTr="3992A286">
        <w:tc>
          <w:tcPr>
            <w:tcW w:w="1599" w:type="dxa"/>
            <w:shd w:val="clear" w:color="auto" w:fill="FFFFFF" w:themeFill="background1"/>
          </w:tcPr>
          <w:p w14:paraId="44AF4890"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137F82E6"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1DCD6914"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6C44EE98"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2B821E41" w14:textId="5221DD0A" w:rsidR="009D6B67" w:rsidRDefault="00EE5F1F">
            <w:pPr>
              <w:spacing w:before="0" w:after="0" w:line="240" w:lineRule="auto"/>
              <w:rPr>
                <w:rFonts w:ascii="Cambria" w:eastAsia="Times New Roman" w:hAnsi="Cambria" w:cstheme="minorBidi"/>
                <w:sz w:val="20"/>
                <w:szCs w:val="20"/>
                <w:lang w:val="et-EE"/>
              </w:rPr>
            </w:pPr>
            <w:commentRangeStart w:id="227"/>
            <w:r>
              <w:rPr>
                <w:rFonts w:ascii="Cambria" w:eastAsia="Times New Roman" w:hAnsi="Cambria" w:cstheme="minorBidi"/>
                <w:sz w:val="20"/>
                <w:szCs w:val="20"/>
                <w:lang w:val="et-EE"/>
              </w:rPr>
              <w:t>029</w:t>
            </w:r>
            <w:commentRangeEnd w:id="227"/>
            <w:r w:rsidR="004465A1">
              <w:rPr>
                <w:rStyle w:val="Kommentaariviide"/>
                <w:rFonts w:ascii="Cambria" w:eastAsia="Times New Roman" w:hAnsi="Cambria" w:cstheme="minorBidi"/>
                <w:sz w:val="20"/>
                <w:szCs w:val="20"/>
                <w:lang w:val="et-EE"/>
              </w:rPr>
              <w:commentReference w:id="227"/>
            </w:r>
          </w:p>
        </w:tc>
        <w:tc>
          <w:tcPr>
            <w:tcW w:w="1984" w:type="dxa"/>
            <w:shd w:val="clear" w:color="auto" w:fill="FFFFFF" w:themeFill="background1"/>
          </w:tcPr>
          <w:p w14:paraId="71B03B02" w14:textId="77777777" w:rsidR="009D6B67" w:rsidRDefault="00EE5F1F">
            <w:pPr>
              <w:spacing w:before="0" w:after="0" w:line="240" w:lineRule="auto"/>
              <w:jc w:val="center"/>
              <w:rPr>
                <w:ins w:id="228" w:author="Kairi Nisamedtinov - RAM" w:date="2025-09-10T16:31:00Z" w16du:dateUtc="2025-09-10T13:31:00Z"/>
                <w:rFonts w:ascii="Cambria" w:eastAsia="Times New Roman" w:hAnsi="Cambria" w:cstheme="minorBidi"/>
                <w:sz w:val="20"/>
                <w:szCs w:val="20"/>
                <w:lang w:val="et-EE"/>
              </w:rPr>
            </w:pPr>
            <w:del w:id="229" w:author="Kairi Nisamedtinov - RAM" w:date="2025-09-10T16:31:00Z" w16du:dateUtc="2025-09-10T13:31:00Z">
              <w:r w:rsidDel="007178B8">
                <w:rPr>
                  <w:rFonts w:ascii="Cambria" w:eastAsia="Times New Roman" w:hAnsi="Cambria" w:cstheme="minorBidi"/>
                  <w:sz w:val="20"/>
                  <w:szCs w:val="20"/>
                  <w:lang w:val="et-EE"/>
                </w:rPr>
                <w:delText xml:space="preserve">95 000 </w:delText>
              </w:r>
            </w:del>
            <w:ins w:id="230" w:author="Kairi Nisamedtinov - RAM" w:date="2025-09-10T16:31:00Z" w16du:dateUtc="2025-09-10T13:31:00Z">
              <w:r w:rsidR="007178B8">
                <w:rPr>
                  <w:rFonts w:ascii="Cambria" w:eastAsia="Times New Roman" w:hAnsi="Cambria" w:cstheme="minorBidi"/>
                  <w:sz w:val="20"/>
                  <w:szCs w:val="20"/>
                  <w:lang w:val="et-EE"/>
                </w:rPr>
                <w:t> </w:t>
              </w:r>
            </w:ins>
            <w:del w:id="231" w:author="Kairi Nisamedtinov - RAM" w:date="2025-09-10T16:31:00Z" w16du:dateUtc="2025-09-10T13:31:00Z">
              <w:r w:rsidDel="007178B8">
                <w:rPr>
                  <w:rFonts w:ascii="Cambria" w:eastAsia="Times New Roman" w:hAnsi="Cambria" w:cstheme="minorBidi"/>
                  <w:sz w:val="20"/>
                  <w:szCs w:val="20"/>
                  <w:lang w:val="et-EE"/>
                </w:rPr>
                <w:delText>000</w:delText>
              </w:r>
            </w:del>
          </w:p>
          <w:p w14:paraId="39CF5FC8" w14:textId="173D7B1D" w:rsidR="007178B8" w:rsidRDefault="00B752AD">
            <w:pPr>
              <w:spacing w:before="0" w:after="0" w:line="240" w:lineRule="auto"/>
              <w:jc w:val="center"/>
              <w:rPr>
                <w:rFonts w:ascii="Cambria" w:eastAsia="Times New Roman" w:hAnsi="Cambria" w:cstheme="minorBidi"/>
                <w:sz w:val="20"/>
                <w:szCs w:val="20"/>
                <w:lang w:val="et-EE"/>
              </w:rPr>
            </w:pPr>
            <w:ins w:id="232" w:author="Juhan Anupõld - RAM" w:date="2025-11-06T16:32:00Z" w16du:dateUtc="2025-11-06T14:32:00Z">
              <w:r>
                <w:rPr>
                  <w:rFonts w:ascii="Cambria" w:eastAsia="Times New Roman" w:hAnsi="Cambria" w:cstheme="minorBidi"/>
                  <w:sz w:val="20"/>
                  <w:szCs w:val="20"/>
                  <w:lang w:val="et-EE"/>
                </w:rPr>
                <w:t>63 511 460</w:t>
              </w:r>
            </w:ins>
          </w:p>
        </w:tc>
      </w:tr>
    </w:tbl>
    <w:p w14:paraId="31FCE440" w14:textId="77777777" w:rsidR="009D6B67" w:rsidRDefault="009D6B67">
      <w:pPr>
        <w:spacing w:after="0"/>
        <w:rPr>
          <w:rFonts w:ascii="Cambria" w:hAnsi="Cambria" w:cstheme="minorHAnsi"/>
          <w:b/>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14:paraId="55E64047" w14:textId="77777777">
        <w:trPr>
          <w:trHeight w:val="349"/>
        </w:trPr>
        <w:tc>
          <w:tcPr>
            <w:tcW w:w="9776" w:type="dxa"/>
            <w:gridSpan w:val="6"/>
            <w:shd w:val="clear" w:color="auto" w:fill="FFFFFF" w:themeFill="background1"/>
          </w:tcPr>
          <w:p w14:paraId="4DCD3E92" w14:textId="7A799BF6" w:rsidR="009D6B67" w:rsidRDefault="00EE5F1F">
            <w:pPr>
              <w:pStyle w:val="Pealdis"/>
              <w:keepNext/>
              <w:jc w:val="left"/>
              <w:rPr>
                <w:rFonts w:ascii="Cambria" w:hAnsi="Cambria" w:cstheme="minorBidi"/>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5</w:t>
            </w:r>
            <w:r>
              <w:rPr>
                <w:rFonts w:ascii="Cambria" w:hAnsi="Cambria" w:cstheme="minorBidi"/>
                <w:lang w:val="et-EE"/>
              </w:rPr>
              <w:fldChar w:fldCharType="end"/>
            </w:r>
            <w:r>
              <w:rPr>
                <w:rFonts w:ascii="Cambria" w:hAnsi="Cambria" w:cstheme="minorBidi"/>
                <w:lang w:val="et-EE"/>
              </w:rPr>
              <w:t>: Mõõde 2 – rahastamise vorm</w:t>
            </w:r>
          </w:p>
        </w:tc>
      </w:tr>
      <w:tr w:rsidR="009D6B67" w14:paraId="1B7C5ED9" w14:textId="77777777">
        <w:tc>
          <w:tcPr>
            <w:tcW w:w="1599" w:type="dxa"/>
            <w:shd w:val="clear" w:color="auto" w:fill="FFFFFF" w:themeFill="background1"/>
          </w:tcPr>
          <w:p w14:paraId="7D3CCA71"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Prioriteedi number</w:t>
            </w:r>
          </w:p>
        </w:tc>
        <w:tc>
          <w:tcPr>
            <w:tcW w:w="1384" w:type="dxa"/>
            <w:shd w:val="clear" w:color="auto" w:fill="FFFFFF" w:themeFill="background1"/>
          </w:tcPr>
          <w:p w14:paraId="202F4B69"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Fond</w:t>
            </w:r>
          </w:p>
        </w:tc>
        <w:tc>
          <w:tcPr>
            <w:tcW w:w="1433" w:type="dxa"/>
            <w:shd w:val="clear" w:color="auto" w:fill="FFFFFF" w:themeFill="background1"/>
          </w:tcPr>
          <w:p w14:paraId="516CC672"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Piirkonna kategooria</w:t>
            </w:r>
          </w:p>
        </w:tc>
        <w:tc>
          <w:tcPr>
            <w:tcW w:w="1644" w:type="dxa"/>
            <w:shd w:val="clear" w:color="auto" w:fill="FFFFFF" w:themeFill="background1"/>
          </w:tcPr>
          <w:p w14:paraId="5505F24F"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Erieesmärk</w:t>
            </w:r>
          </w:p>
        </w:tc>
        <w:tc>
          <w:tcPr>
            <w:tcW w:w="1732" w:type="dxa"/>
            <w:shd w:val="clear" w:color="auto" w:fill="FFFFFF" w:themeFill="background1"/>
          </w:tcPr>
          <w:p w14:paraId="602D93F1"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Kood</w:t>
            </w:r>
          </w:p>
        </w:tc>
        <w:tc>
          <w:tcPr>
            <w:tcW w:w="1984" w:type="dxa"/>
            <w:shd w:val="clear" w:color="auto" w:fill="FFFFFF" w:themeFill="background1"/>
          </w:tcPr>
          <w:p w14:paraId="4F917D2F"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Summa (eurodes)</w:t>
            </w:r>
          </w:p>
        </w:tc>
      </w:tr>
      <w:tr w:rsidR="009D6B67" w14:paraId="2A047039" w14:textId="77777777">
        <w:trPr>
          <w:trHeight w:val="46"/>
        </w:trPr>
        <w:tc>
          <w:tcPr>
            <w:tcW w:w="1599" w:type="dxa"/>
            <w:shd w:val="clear" w:color="auto" w:fill="FFFFFF" w:themeFill="background1"/>
          </w:tcPr>
          <w:p w14:paraId="0D4F7E75"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3DB2F6E4"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15B65F00" w14:textId="77777777" w:rsidR="009D6B67" w:rsidRDefault="00EE5F1F">
            <w:pPr>
              <w:spacing w:before="0" w:after="0" w:line="240" w:lineRule="auto"/>
              <w:rPr>
                <w:rFonts w:eastAsia="Calibri"/>
                <w:szCs w:val="24"/>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10673222"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61FAFF7E"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01</w:t>
            </w:r>
          </w:p>
        </w:tc>
        <w:tc>
          <w:tcPr>
            <w:tcW w:w="1984" w:type="dxa"/>
            <w:shd w:val="clear" w:color="auto" w:fill="FFFFFF" w:themeFill="background1"/>
          </w:tcPr>
          <w:p w14:paraId="75286700" w14:textId="01E31DB3" w:rsidR="009D6B67" w:rsidRDefault="003D0A79">
            <w:pPr>
              <w:spacing w:before="0" w:after="0" w:line="240" w:lineRule="auto"/>
              <w:rPr>
                <w:rFonts w:ascii="Cambria" w:eastAsia="Times New Roman" w:hAnsi="Cambria" w:cstheme="minorBidi"/>
                <w:sz w:val="20"/>
                <w:szCs w:val="20"/>
                <w:lang w:val="et-EE"/>
              </w:rPr>
            </w:pPr>
            <w:ins w:id="233" w:author="Juhan Anupõld - RAM" w:date="2025-11-06T16:41:00Z" w16du:dateUtc="2025-11-06T14:41:00Z">
              <w:r>
                <w:rPr>
                  <w:rFonts w:ascii="Cambria" w:eastAsia="Times New Roman" w:hAnsi="Cambria" w:cstheme="minorBidi"/>
                  <w:sz w:val="20"/>
                  <w:szCs w:val="20"/>
                  <w:lang w:val="et-EE"/>
                </w:rPr>
                <w:t xml:space="preserve">289 </w:t>
              </w:r>
              <w:r w:rsidR="00B63962">
                <w:rPr>
                  <w:rFonts w:ascii="Cambria" w:eastAsia="Times New Roman" w:hAnsi="Cambria" w:cstheme="minorBidi"/>
                  <w:sz w:val="20"/>
                  <w:szCs w:val="20"/>
                  <w:lang w:val="et-EE"/>
                </w:rPr>
                <w:t>524 508</w:t>
              </w:r>
            </w:ins>
            <w:del w:id="234" w:author="Kaisa Tähe - RAM" w:date="2025-07-17T10:56:00Z" w16du:dateUtc="2025-07-17T07:56:00Z">
              <w:r w:rsidR="00EE5F1F" w:rsidDel="00AB6C64">
                <w:rPr>
                  <w:rFonts w:ascii="Cambria" w:eastAsia="Times New Roman" w:hAnsi="Cambria" w:cstheme="minorBidi"/>
                  <w:sz w:val="20"/>
                  <w:szCs w:val="20"/>
                  <w:lang w:val="et-EE"/>
                </w:rPr>
                <w:delText>332 300 031</w:delText>
              </w:r>
            </w:del>
          </w:p>
        </w:tc>
      </w:tr>
      <w:tr w:rsidR="00DD1A0D" w14:paraId="01020F8F" w14:textId="77777777">
        <w:trPr>
          <w:trHeight w:val="46"/>
        </w:trPr>
        <w:tc>
          <w:tcPr>
            <w:tcW w:w="1599" w:type="dxa"/>
            <w:shd w:val="clear" w:color="auto" w:fill="FFFFFF" w:themeFill="background1"/>
          </w:tcPr>
          <w:p w14:paraId="56A80C4A" w14:textId="3BE2CB24" w:rsidR="00DD1A0D" w:rsidRDefault="00DD1A0D" w:rsidP="00DD1A0D">
            <w:pPr>
              <w:spacing w:before="0" w:after="0" w:line="240" w:lineRule="auto"/>
              <w:rPr>
                <w:rFonts w:ascii="Cambria" w:eastAsia="Times New Roman" w:hAnsi="Cambria" w:cstheme="minorBidi"/>
                <w:sz w:val="20"/>
                <w:szCs w:val="20"/>
                <w:lang w:val="et-EE"/>
              </w:rPr>
            </w:pPr>
            <w:ins w:id="235" w:author="Kaisa Tähe - RAM" w:date="2025-10-03T15:44:00Z" w16du:dateUtc="2025-10-03T12:44:00Z">
              <w:r w:rsidRPr="00413A5C">
                <w:rPr>
                  <w:rFonts w:asciiTheme="majorHAnsi" w:hAnsiTheme="majorHAnsi"/>
                  <w:sz w:val="22"/>
                  <w:szCs w:val="20"/>
                </w:rPr>
                <w:t>1</w:t>
              </w:r>
            </w:ins>
          </w:p>
        </w:tc>
        <w:tc>
          <w:tcPr>
            <w:tcW w:w="1384" w:type="dxa"/>
            <w:shd w:val="clear" w:color="auto" w:fill="FFFFFF" w:themeFill="background1"/>
          </w:tcPr>
          <w:p w14:paraId="07EC4C80" w14:textId="069805A3" w:rsidR="00DD1A0D" w:rsidRDefault="00DD1A0D" w:rsidP="00DD1A0D">
            <w:pPr>
              <w:spacing w:before="0" w:after="0" w:line="240" w:lineRule="auto"/>
              <w:rPr>
                <w:rFonts w:ascii="Cambria" w:eastAsia="Times New Roman" w:hAnsi="Cambria" w:cstheme="minorBidi"/>
                <w:sz w:val="20"/>
                <w:szCs w:val="20"/>
                <w:lang w:val="et-EE"/>
              </w:rPr>
            </w:pPr>
            <w:ins w:id="236" w:author="Kaisa Tähe - RAM" w:date="2025-10-03T15:44:00Z" w16du:dateUtc="2025-10-03T12:44:00Z">
              <w:r w:rsidRPr="00413A5C">
                <w:rPr>
                  <w:rFonts w:asciiTheme="majorHAnsi" w:hAnsiTheme="majorHAnsi"/>
                  <w:sz w:val="22"/>
                  <w:szCs w:val="20"/>
                </w:rPr>
                <w:t>ERF</w:t>
              </w:r>
            </w:ins>
          </w:p>
        </w:tc>
        <w:tc>
          <w:tcPr>
            <w:tcW w:w="1433" w:type="dxa"/>
            <w:shd w:val="clear" w:color="auto" w:fill="FFFFFF" w:themeFill="background1"/>
          </w:tcPr>
          <w:p w14:paraId="0F3F8745" w14:textId="111D04BA" w:rsidR="00DD1A0D" w:rsidRDefault="00DD1A0D" w:rsidP="00DD1A0D">
            <w:pPr>
              <w:spacing w:before="0" w:after="0" w:line="240" w:lineRule="auto"/>
              <w:rPr>
                <w:rFonts w:ascii="Cambria" w:eastAsia="Times New Roman" w:hAnsi="Cambria" w:cstheme="minorBidi"/>
                <w:sz w:val="20"/>
                <w:szCs w:val="20"/>
                <w:lang w:val="et-EE"/>
              </w:rPr>
            </w:pPr>
            <w:ins w:id="237" w:author="Kaisa Tähe - RAM" w:date="2025-10-03T15:44:00Z" w16du:dateUtc="2025-10-03T12:44:00Z">
              <w:r w:rsidRPr="00413A5C">
                <w:rPr>
                  <w:rFonts w:asciiTheme="majorHAnsi" w:hAnsiTheme="majorHAnsi"/>
                  <w:sz w:val="22"/>
                  <w:szCs w:val="20"/>
                </w:rPr>
                <w:t>Ülemineku</w:t>
              </w:r>
            </w:ins>
          </w:p>
        </w:tc>
        <w:tc>
          <w:tcPr>
            <w:tcW w:w="1644" w:type="dxa"/>
            <w:shd w:val="clear" w:color="auto" w:fill="FFFFFF" w:themeFill="background1"/>
          </w:tcPr>
          <w:p w14:paraId="13352175" w14:textId="214B0420" w:rsidR="00DD1A0D" w:rsidRPr="00384FC3" w:rsidRDefault="00DD1A0D" w:rsidP="00DD1A0D">
            <w:pPr>
              <w:spacing w:before="0" w:after="0" w:line="240" w:lineRule="auto"/>
              <w:rPr>
                <w:rFonts w:asciiTheme="majorHAnsi" w:eastAsia="Times New Roman" w:hAnsiTheme="majorHAnsi" w:cstheme="minorBidi"/>
                <w:sz w:val="20"/>
                <w:szCs w:val="20"/>
                <w:lang w:val="et-EE"/>
              </w:rPr>
            </w:pPr>
            <w:ins w:id="238" w:author="Kaisa Tähe - RAM" w:date="2025-10-03T15:44:00Z" w16du:dateUtc="2025-10-03T12:44:00Z">
              <w:r w:rsidRPr="00384FC3">
                <w:rPr>
                  <w:rFonts w:asciiTheme="majorHAnsi" w:hAnsiTheme="majorHAnsi"/>
                  <w:sz w:val="20"/>
                  <w:szCs w:val="20"/>
                </w:rPr>
                <w:t>iii</w:t>
              </w:r>
            </w:ins>
          </w:p>
        </w:tc>
        <w:tc>
          <w:tcPr>
            <w:tcW w:w="1732" w:type="dxa"/>
            <w:shd w:val="clear" w:color="auto" w:fill="FFFFFF" w:themeFill="background1"/>
          </w:tcPr>
          <w:p w14:paraId="7851529A" w14:textId="55EA0E13" w:rsidR="00DD1A0D" w:rsidRPr="00384FC3" w:rsidRDefault="00DD1A0D" w:rsidP="00DD1A0D">
            <w:pPr>
              <w:spacing w:before="0" w:after="0" w:line="240" w:lineRule="auto"/>
              <w:rPr>
                <w:rFonts w:asciiTheme="majorHAnsi" w:eastAsia="Times New Roman" w:hAnsiTheme="majorHAnsi" w:cstheme="minorBidi"/>
                <w:sz w:val="20"/>
                <w:szCs w:val="20"/>
                <w:lang w:val="et-EE"/>
              </w:rPr>
            </w:pPr>
            <w:ins w:id="239" w:author="Kaisa Tähe - RAM" w:date="2025-10-03T15:44:00Z" w16du:dateUtc="2025-10-03T12:44:00Z">
              <w:r w:rsidRPr="00384FC3">
                <w:rPr>
                  <w:rFonts w:asciiTheme="majorHAnsi" w:hAnsiTheme="majorHAnsi"/>
                  <w:sz w:val="20"/>
                  <w:szCs w:val="20"/>
                </w:rPr>
                <w:t>03</w:t>
              </w:r>
            </w:ins>
          </w:p>
        </w:tc>
        <w:tc>
          <w:tcPr>
            <w:tcW w:w="1984" w:type="dxa"/>
            <w:shd w:val="clear" w:color="auto" w:fill="FFFFFF" w:themeFill="background1"/>
          </w:tcPr>
          <w:p w14:paraId="62DADAA0" w14:textId="786986EC" w:rsidR="00DD1A0D" w:rsidRPr="00384FC3" w:rsidRDefault="00DD1A0D" w:rsidP="00DD1A0D">
            <w:pPr>
              <w:spacing w:before="0" w:after="0" w:line="240" w:lineRule="auto"/>
              <w:rPr>
                <w:rFonts w:asciiTheme="majorHAnsi" w:eastAsia="Times New Roman" w:hAnsiTheme="majorHAnsi" w:cstheme="minorBidi"/>
                <w:sz w:val="20"/>
                <w:szCs w:val="20"/>
                <w:lang w:val="et-EE"/>
              </w:rPr>
            </w:pPr>
            <w:ins w:id="240" w:author="Kaisa Tähe - RAM" w:date="2025-10-03T15:44:00Z" w16du:dateUtc="2025-10-03T12:44:00Z">
              <w:r w:rsidRPr="00384FC3">
                <w:rPr>
                  <w:rFonts w:asciiTheme="majorHAnsi" w:eastAsia="Times New Roman" w:hAnsiTheme="majorHAnsi" w:cstheme="minorBidi"/>
                  <w:sz w:val="20"/>
                  <w:szCs w:val="20"/>
                  <w:lang w:val="et-EE"/>
                </w:rPr>
                <w:t>4 000 000</w:t>
              </w:r>
            </w:ins>
          </w:p>
        </w:tc>
      </w:tr>
      <w:tr w:rsidR="00DD1A0D" w14:paraId="4BFBA3E7" w14:textId="77777777">
        <w:trPr>
          <w:trHeight w:val="46"/>
        </w:trPr>
        <w:tc>
          <w:tcPr>
            <w:tcW w:w="1599" w:type="dxa"/>
            <w:shd w:val="clear" w:color="auto" w:fill="FFFFFF" w:themeFill="background1"/>
          </w:tcPr>
          <w:p w14:paraId="73FEF4A1" w14:textId="179219C4" w:rsidR="00DD1A0D" w:rsidRDefault="00DD1A0D" w:rsidP="00DD1A0D">
            <w:pPr>
              <w:spacing w:before="0" w:after="0" w:line="240" w:lineRule="auto"/>
              <w:rPr>
                <w:rFonts w:ascii="Cambria" w:eastAsia="Times New Roman" w:hAnsi="Cambria" w:cstheme="minorBidi"/>
                <w:sz w:val="20"/>
                <w:szCs w:val="20"/>
                <w:lang w:val="et-EE"/>
              </w:rPr>
            </w:pPr>
            <w:ins w:id="241" w:author="Kaisa Tähe - RAM" w:date="2025-10-03T15:44:00Z" w16du:dateUtc="2025-10-03T12:44:00Z">
              <w:r w:rsidRPr="00413A5C">
                <w:rPr>
                  <w:rFonts w:asciiTheme="majorHAnsi" w:hAnsiTheme="majorHAnsi"/>
                  <w:sz w:val="22"/>
                  <w:szCs w:val="20"/>
                </w:rPr>
                <w:lastRenderedPageBreak/>
                <w:t>1</w:t>
              </w:r>
            </w:ins>
          </w:p>
        </w:tc>
        <w:tc>
          <w:tcPr>
            <w:tcW w:w="1384" w:type="dxa"/>
            <w:shd w:val="clear" w:color="auto" w:fill="FFFFFF" w:themeFill="background1"/>
          </w:tcPr>
          <w:p w14:paraId="16FBB209" w14:textId="5AF33264" w:rsidR="00DD1A0D" w:rsidRDefault="00DD1A0D" w:rsidP="00DD1A0D">
            <w:pPr>
              <w:spacing w:before="0" w:after="0" w:line="240" w:lineRule="auto"/>
              <w:rPr>
                <w:rFonts w:ascii="Cambria" w:eastAsia="Times New Roman" w:hAnsi="Cambria" w:cstheme="minorBidi"/>
                <w:sz w:val="20"/>
                <w:szCs w:val="20"/>
                <w:lang w:val="et-EE"/>
              </w:rPr>
            </w:pPr>
            <w:ins w:id="242" w:author="Kaisa Tähe - RAM" w:date="2025-10-03T15:44:00Z" w16du:dateUtc="2025-10-03T12:44:00Z">
              <w:r w:rsidRPr="00413A5C">
                <w:rPr>
                  <w:rFonts w:asciiTheme="majorHAnsi" w:hAnsiTheme="majorHAnsi"/>
                  <w:sz w:val="22"/>
                  <w:szCs w:val="20"/>
                </w:rPr>
                <w:t>ERF</w:t>
              </w:r>
            </w:ins>
          </w:p>
        </w:tc>
        <w:tc>
          <w:tcPr>
            <w:tcW w:w="1433" w:type="dxa"/>
            <w:shd w:val="clear" w:color="auto" w:fill="FFFFFF" w:themeFill="background1"/>
          </w:tcPr>
          <w:p w14:paraId="50E9CC53" w14:textId="3EE11D64" w:rsidR="00DD1A0D" w:rsidRDefault="00DD1A0D" w:rsidP="00DD1A0D">
            <w:pPr>
              <w:spacing w:before="0" w:after="0" w:line="240" w:lineRule="auto"/>
              <w:rPr>
                <w:rFonts w:ascii="Cambria" w:eastAsia="Times New Roman" w:hAnsi="Cambria" w:cstheme="minorBidi"/>
                <w:sz w:val="20"/>
                <w:szCs w:val="20"/>
                <w:lang w:val="et-EE"/>
              </w:rPr>
            </w:pPr>
            <w:ins w:id="243" w:author="Kaisa Tähe - RAM" w:date="2025-10-03T15:44:00Z" w16du:dateUtc="2025-10-03T12:44:00Z">
              <w:r w:rsidRPr="00413A5C">
                <w:rPr>
                  <w:rFonts w:asciiTheme="majorHAnsi" w:hAnsiTheme="majorHAnsi"/>
                  <w:sz w:val="22"/>
                  <w:szCs w:val="20"/>
                </w:rPr>
                <w:t>Ülemineku</w:t>
              </w:r>
            </w:ins>
          </w:p>
        </w:tc>
        <w:tc>
          <w:tcPr>
            <w:tcW w:w="1644" w:type="dxa"/>
            <w:shd w:val="clear" w:color="auto" w:fill="FFFFFF" w:themeFill="background1"/>
          </w:tcPr>
          <w:p w14:paraId="345069D0" w14:textId="5D3150DB" w:rsidR="00DD1A0D" w:rsidRPr="00384FC3" w:rsidRDefault="00DD1A0D" w:rsidP="00DD1A0D">
            <w:pPr>
              <w:spacing w:before="0" w:after="0" w:line="240" w:lineRule="auto"/>
              <w:rPr>
                <w:rFonts w:asciiTheme="majorHAnsi" w:eastAsia="Times New Roman" w:hAnsiTheme="majorHAnsi" w:cstheme="minorBidi"/>
                <w:sz w:val="20"/>
                <w:szCs w:val="20"/>
                <w:lang w:val="et-EE"/>
              </w:rPr>
            </w:pPr>
            <w:ins w:id="244" w:author="Kaisa Tähe - RAM" w:date="2025-10-03T15:44:00Z" w16du:dateUtc="2025-10-03T12:44:00Z">
              <w:r w:rsidRPr="00384FC3">
                <w:rPr>
                  <w:rFonts w:asciiTheme="majorHAnsi" w:hAnsiTheme="majorHAnsi"/>
                  <w:sz w:val="20"/>
                  <w:szCs w:val="20"/>
                </w:rPr>
                <w:t>iii</w:t>
              </w:r>
            </w:ins>
          </w:p>
        </w:tc>
        <w:tc>
          <w:tcPr>
            <w:tcW w:w="1732" w:type="dxa"/>
            <w:shd w:val="clear" w:color="auto" w:fill="FFFFFF" w:themeFill="background1"/>
          </w:tcPr>
          <w:p w14:paraId="0BF82C5A" w14:textId="47F7BEFE" w:rsidR="00DD1A0D" w:rsidRPr="00384FC3" w:rsidRDefault="00DD1A0D" w:rsidP="00DD1A0D">
            <w:pPr>
              <w:spacing w:before="0" w:after="0" w:line="240" w:lineRule="auto"/>
              <w:rPr>
                <w:rFonts w:asciiTheme="majorHAnsi" w:eastAsia="Times New Roman" w:hAnsiTheme="majorHAnsi" w:cstheme="minorBidi"/>
                <w:sz w:val="20"/>
                <w:szCs w:val="20"/>
                <w:lang w:val="et-EE"/>
              </w:rPr>
            </w:pPr>
            <w:ins w:id="245" w:author="Kaisa Tähe - RAM" w:date="2025-10-03T15:44:00Z" w16du:dateUtc="2025-10-03T12:44:00Z">
              <w:r w:rsidRPr="00384FC3">
                <w:rPr>
                  <w:rFonts w:asciiTheme="majorHAnsi" w:hAnsiTheme="majorHAnsi"/>
                  <w:sz w:val="20"/>
                  <w:szCs w:val="20"/>
                </w:rPr>
                <w:t>04</w:t>
              </w:r>
            </w:ins>
          </w:p>
        </w:tc>
        <w:tc>
          <w:tcPr>
            <w:tcW w:w="1984" w:type="dxa"/>
            <w:shd w:val="clear" w:color="auto" w:fill="FFFFFF" w:themeFill="background1"/>
          </w:tcPr>
          <w:p w14:paraId="4ACA3FBA" w14:textId="06670386" w:rsidR="00DD1A0D" w:rsidRPr="00384FC3" w:rsidRDefault="00DD1A0D" w:rsidP="00DD1A0D">
            <w:pPr>
              <w:spacing w:before="0" w:after="0" w:line="240" w:lineRule="auto"/>
              <w:rPr>
                <w:rFonts w:asciiTheme="majorHAnsi" w:eastAsia="Times New Roman" w:hAnsiTheme="majorHAnsi" w:cstheme="minorBidi"/>
                <w:sz w:val="20"/>
                <w:szCs w:val="20"/>
                <w:lang w:val="et-EE"/>
              </w:rPr>
            </w:pPr>
            <w:ins w:id="246" w:author="Kaisa Tähe - RAM" w:date="2025-10-03T15:44:00Z" w16du:dateUtc="2025-10-03T12:44:00Z">
              <w:r w:rsidRPr="00384FC3">
                <w:rPr>
                  <w:rFonts w:asciiTheme="majorHAnsi" w:eastAsia="Times New Roman" w:hAnsiTheme="majorHAnsi" w:cstheme="minorBidi"/>
                  <w:sz w:val="20"/>
                  <w:szCs w:val="20"/>
                  <w:lang w:val="et-EE"/>
                </w:rPr>
                <w:t>6 000 000</w:t>
              </w:r>
            </w:ins>
          </w:p>
        </w:tc>
      </w:tr>
    </w:tbl>
    <w:p w14:paraId="0752130D" w14:textId="77777777" w:rsidR="009D6B67" w:rsidRDefault="009D6B67">
      <w:pPr>
        <w:spacing w:after="0"/>
        <w:rPr>
          <w:rFonts w:ascii="Cambria" w:eastAsia="Times New Roman" w:hAnsi="Cambria" w:cstheme="minorHAnsi"/>
          <w:b/>
          <w:bCs/>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14:paraId="2165C4FC" w14:textId="77777777">
        <w:tc>
          <w:tcPr>
            <w:tcW w:w="9776" w:type="dxa"/>
            <w:gridSpan w:val="6"/>
          </w:tcPr>
          <w:p w14:paraId="72B1931D" w14:textId="77777777" w:rsidR="009D6B67" w:rsidRDefault="00EE5F1F">
            <w:pPr>
              <w:pStyle w:val="Pealdis"/>
              <w:keepNext/>
              <w:jc w:val="left"/>
              <w:rPr>
                <w:rFonts w:ascii="Cambria" w:hAnsi="Cambria" w:cstheme="minorBidi"/>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6</w:t>
            </w:r>
            <w:r>
              <w:rPr>
                <w:rFonts w:ascii="Cambria" w:hAnsi="Cambria" w:cstheme="minorBidi"/>
                <w:lang w:val="et-EE"/>
              </w:rPr>
              <w:fldChar w:fldCharType="end"/>
            </w:r>
            <w:r>
              <w:rPr>
                <w:rFonts w:ascii="Cambria" w:hAnsi="Cambria" w:cstheme="minorBidi"/>
                <w:lang w:val="et-EE"/>
              </w:rPr>
              <w:t>: Mõõde 3 – territoriaalne rakendusmehhanism ja territoriaalne suunitlus</w:t>
            </w:r>
          </w:p>
        </w:tc>
      </w:tr>
      <w:tr w:rsidR="009D6B67" w14:paraId="225243AF" w14:textId="77777777">
        <w:tc>
          <w:tcPr>
            <w:tcW w:w="1599" w:type="dxa"/>
          </w:tcPr>
          <w:p w14:paraId="5842BE5A"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Prioriteedi number</w:t>
            </w:r>
          </w:p>
        </w:tc>
        <w:tc>
          <w:tcPr>
            <w:tcW w:w="1384" w:type="dxa"/>
          </w:tcPr>
          <w:p w14:paraId="138D757D"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Fond</w:t>
            </w:r>
          </w:p>
        </w:tc>
        <w:tc>
          <w:tcPr>
            <w:tcW w:w="1433" w:type="dxa"/>
          </w:tcPr>
          <w:p w14:paraId="34E0FA60"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Piirkonna kategooria</w:t>
            </w:r>
          </w:p>
        </w:tc>
        <w:tc>
          <w:tcPr>
            <w:tcW w:w="1644" w:type="dxa"/>
          </w:tcPr>
          <w:p w14:paraId="35F21708"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Erieesmärk</w:t>
            </w:r>
          </w:p>
        </w:tc>
        <w:tc>
          <w:tcPr>
            <w:tcW w:w="1732" w:type="dxa"/>
          </w:tcPr>
          <w:p w14:paraId="236A65CD"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Kood</w:t>
            </w:r>
          </w:p>
        </w:tc>
        <w:tc>
          <w:tcPr>
            <w:tcW w:w="1984" w:type="dxa"/>
          </w:tcPr>
          <w:p w14:paraId="43D01F6C"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Summa (eurodes)</w:t>
            </w:r>
          </w:p>
        </w:tc>
      </w:tr>
      <w:tr w:rsidR="009D6B67" w14:paraId="3C150A9E" w14:textId="77777777">
        <w:tc>
          <w:tcPr>
            <w:tcW w:w="1599" w:type="dxa"/>
          </w:tcPr>
          <w:p w14:paraId="48FB550F"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1</w:t>
            </w:r>
          </w:p>
        </w:tc>
        <w:tc>
          <w:tcPr>
            <w:tcW w:w="1384" w:type="dxa"/>
          </w:tcPr>
          <w:p w14:paraId="6CFAFB09"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ERF</w:t>
            </w:r>
          </w:p>
        </w:tc>
        <w:tc>
          <w:tcPr>
            <w:tcW w:w="1433" w:type="dxa"/>
          </w:tcPr>
          <w:p w14:paraId="737D7942"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Ülemineku</w:t>
            </w:r>
          </w:p>
        </w:tc>
        <w:tc>
          <w:tcPr>
            <w:tcW w:w="1644" w:type="dxa"/>
          </w:tcPr>
          <w:p w14:paraId="2FA1D5E2"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i</w:t>
            </w:r>
          </w:p>
        </w:tc>
        <w:tc>
          <w:tcPr>
            <w:tcW w:w="1732" w:type="dxa"/>
          </w:tcPr>
          <w:p w14:paraId="6E971125"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33</w:t>
            </w:r>
          </w:p>
        </w:tc>
        <w:tc>
          <w:tcPr>
            <w:tcW w:w="1984" w:type="dxa"/>
          </w:tcPr>
          <w:p w14:paraId="3479B4AC" w14:textId="7EF34967" w:rsidR="009D6B67" w:rsidRDefault="00002D2C">
            <w:pPr>
              <w:spacing w:before="0" w:after="0" w:line="240" w:lineRule="auto"/>
              <w:rPr>
                <w:rFonts w:ascii="Cambria" w:eastAsia="Times New Roman" w:hAnsi="Cambria" w:cstheme="minorBidi"/>
                <w:sz w:val="20"/>
                <w:szCs w:val="20"/>
                <w:lang w:val="et-EE"/>
              </w:rPr>
            </w:pPr>
            <w:ins w:id="247" w:author="Juhan Anupõld - RAM" w:date="2025-11-06T16:34:00Z" w16du:dateUtc="2025-11-06T14:34:00Z">
              <w:r>
                <w:rPr>
                  <w:rFonts w:ascii="Cambria" w:eastAsia="Times New Roman" w:hAnsi="Cambria" w:cstheme="minorBidi"/>
                  <w:sz w:val="20"/>
                  <w:szCs w:val="20"/>
                  <w:lang w:val="et-EE"/>
                </w:rPr>
                <w:t>299 524 508</w:t>
              </w:r>
            </w:ins>
            <w:del w:id="248" w:author="Kaisa Tähe - RAM" w:date="2025-07-17T10:56:00Z" w16du:dateUtc="2025-07-17T07:56:00Z">
              <w:r w:rsidR="00EE5F1F" w:rsidDel="00AB6C64">
                <w:rPr>
                  <w:rFonts w:ascii="Cambria" w:eastAsia="Times New Roman" w:hAnsi="Cambria" w:cstheme="minorBidi"/>
                  <w:sz w:val="20"/>
                  <w:szCs w:val="20"/>
                  <w:lang w:val="et-EE"/>
                </w:rPr>
                <w:delText>332 300 031</w:delText>
              </w:r>
            </w:del>
          </w:p>
        </w:tc>
      </w:tr>
    </w:tbl>
    <w:p w14:paraId="0E452AF7" w14:textId="77777777" w:rsidR="009D6B67" w:rsidRDefault="009D6B67">
      <w:pPr>
        <w:spacing w:after="0"/>
        <w:rPr>
          <w:rFonts w:ascii="Cambria" w:eastAsia="Times New Roman" w:hAnsi="Cambria" w:cstheme="minorHAnsi"/>
          <w:b/>
          <w:bCs/>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rsidRPr="00EF1C29" w14:paraId="776A7A40" w14:textId="77777777">
        <w:tc>
          <w:tcPr>
            <w:tcW w:w="9776" w:type="dxa"/>
            <w:gridSpan w:val="6"/>
          </w:tcPr>
          <w:p w14:paraId="0E8DF7DC" w14:textId="77777777" w:rsidR="009D6B67" w:rsidRDefault="00EE5F1F">
            <w:pPr>
              <w:pStyle w:val="Pealdis"/>
              <w:keepNext/>
              <w:jc w:val="left"/>
              <w:rPr>
                <w:rFonts w:ascii="Cambria" w:hAnsi="Cambria" w:cstheme="minorBidi"/>
                <w:highlight w:val="lightGray"/>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7</w:t>
            </w:r>
            <w:r>
              <w:rPr>
                <w:rFonts w:ascii="Cambria" w:hAnsi="Cambria" w:cstheme="minorBidi"/>
                <w:lang w:val="et-EE"/>
              </w:rPr>
              <w:fldChar w:fldCharType="end"/>
            </w:r>
            <w:r>
              <w:rPr>
                <w:rFonts w:ascii="Cambria" w:hAnsi="Cambria" w:cstheme="minorBidi"/>
                <w:lang w:val="et-EE"/>
              </w:rPr>
              <w:t xml:space="preserve">: Mõõde 5 – </w:t>
            </w:r>
            <w:r>
              <w:rPr>
                <w:rFonts w:ascii="Cambria" w:hAnsi="Cambria" w:cstheme="minorHAnsi"/>
                <w:iCs/>
                <w:szCs w:val="20"/>
                <w:lang w:val="et-EE"/>
              </w:rPr>
              <w:t>ESF+, ERF, ÜF ja JTF soolise võrdõiguslikkuse valdkond</w:t>
            </w:r>
          </w:p>
        </w:tc>
      </w:tr>
      <w:tr w:rsidR="009D6B67" w14:paraId="7FE4514D" w14:textId="77777777">
        <w:tc>
          <w:tcPr>
            <w:tcW w:w="1599" w:type="dxa"/>
          </w:tcPr>
          <w:p w14:paraId="4AE0E674"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Prioriteedi number</w:t>
            </w:r>
          </w:p>
        </w:tc>
        <w:tc>
          <w:tcPr>
            <w:tcW w:w="1384" w:type="dxa"/>
          </w:tcPr>
          <w:p w14:paraId="30F5DE10"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Fond</w:t>
            </w:r>
          </w:p>
        </w:tc>
        <w:tc>
          <w:tcPr>
            <w:tcW w:w="1433" w:type="dxa"/>
          </w:tcPr>
          <w:p w14:paraId="6354D132"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Piirkonna kategooria</w:t>
            </w:r>
          </w:p>
        </w:tc>
        <w:tc>
          <w:tcPr>
            <w:tcW w:w="1644" w:type="dxa"/>
          </w:tcPr>
          <w:p w14:paraId="47EA4CA5"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Erieesmärk</w:t>
            </w:r>
          </w:p>
        </w:tc>
        <w:tc>
          <w:tcPr>
            <w:tcW w:w="1732" w:type="dxa"/>
          </w:tcPr>
          <w:p w14:paraId="028B3BD9"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Kood</w:t>
            </w:r>
          </w:p>
        </w:tc>
        <w:tc>
          <w:tcPr>
            <w:tcW w:w="1984" w:type="dxa"/>
          </w:tcPr>
          <w:p w14:paraId="3283A882"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Summa (eurodes)</w:t>
            </w:r>
          </w:p>
        </w:tc>
      </w:tr>
      <w:tr w:rsidR="009D6B67" w14:paraId="1B5D02C2" w14:textId="77777777">
        <w:tc>
          <w:tcPr>
            <w:tcW w:w="1599" w:type="dxa"/>
          </w:tcPr>
          <w:p w14:paraId="750FF227"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1</w:t>
            </w:r>
          </w:p>
        </w:tc>
        <w:tc>
          <w:tcPr>
            <w:tcW w:w="1384" w:type="dxa"/>
          </w:tcPr>
          <w:p w14:paraId="7FC9B3AE"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ERF</w:t>
            </w:r>
          </w:p>
        </w:tc>
        <w:tc>
          <w:tcPr>
            <w:tcW w:w="1433" w:type="dxa"/>
          </w:tcPr>
          <w:p w14:paraId="77FF219A"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Ülemineku</w:t>
            </w:r>
          </w:p>
        </w:tc>
        <w:tc>
          <w:tcPr>
            <w:tcW w:w="1644" w:type="dxa"/>
          </w:tcPr>
          <w:p w14:paraId="11B919D8"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tcPr>
          <w:p w14:paraId="0521218E"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03</w:t>
            </w:r>
          </w:p>
        </w:tc>
        <w:tc>
          <w:tcPr>
            <w:tcW w:w="1984" w:type="dxa"/>
          </w:tcPr>
          <w:p w14:paraId="6310ECE5" w14:textId="7B6BEE2B" w:rsidR="009D6B67" w:rsidRDefault="00002D2C">
            <w:pPr>
              <w:spacing w:before="0" w:after="0" w:line="276" w:lineRule="auto"/>
              <w:rPr>
                <w:rFonts w:ascii="Cambria" w:eastAsia="Times New Roman" w:hAnsi="Cambria" w:cstheme="minorHAnsi"/>
                <w:b/>
                <w:iCs/>
                <w:sz w:val="20"/>
                <w:highlight w:val="lightGray"/>
                <w:lang w:val="et-EE"/>
              </w:rPr>
            </w:pPr>
            <w:ins w:id="249" w:author="Juhan Anupõld - RAM" w:date="2025-11-06T16:34:00Z" w16du:dateUtc="2025-11-06T14:34:00Z">
              <w:r>
                <w:rPr>
                  <w:rFonts w:ascii="Cambria" w:eastAsia="Times New Roman" w:hAnsi="Cambria" w:cstheme="minorBidi"/>
                  <w:sz w:val="20"/>
                  <w:szCs w:val="20"/>
                  <w:lang w:val="et-EE"/>
                </w:rPr>
                <w:t>299 524 508</w:t>
              </w:r>
            </w:ins>
            <w:del w:id="250" w:author="Kaisa Tähe - RAM" w:date="2025-07-17T10:56:00Z" w16du:dateUtc="2025-07-17T07:56:00Z">
              <w:r w:rsidR="00EE5F1F" w:rsidDel="00AB6C64">
                <w:rPr>
                  <w:rFonts w:ascii="Cambria" w:eastAsia="Times New Roman" w:hAnsi="Cambria" w:cstheme="minorBidi"/>
                  <w:sz w:val="20"/>
                  <w:szCs w:val="20"/>
                  <w:lang w:val="et-EE"/>
                </w:rPr>
                <w:delText>332 300 031</w:delText>
              </w:r>
            </w:del>
          </w:p>
        </w:tc>
      </w:tr>
    </w:tbl>
    <w:p w14:paraId="5A3F7FBA" w14:textId="77777777" w:rsidR="009D6B67" w:rsidRDefault="00EE5F1F">
      <w:pPr>
        <w:pStyle w:val="Pealkiri4"/>
        <w:numPr>
          <w:ilvl w:val="3"/>
          <w:numId w:val="56"/>
        </w:numPr>
        <w:rPr>
          <w:rFonts w:cstheme="minorHAnsi"/>
          <w:lang w:val="et-EE"/>
        </w:rPr>
      </w:pPr>
      <w:bookmarkStart w:id="251" w:name="_Toc210486453"/>
      <w:r>
        <w:rPr>
          <w:rStyle w:val="Vaevumrgatavrhutus"/>
          <w:rFonts w:cstheme="minorHAnsi"/>
          <w:i w:val="0"/>
          <w:iCs w:val="0"/>
          <w:color w:val="0070C0"/>
          <w:lang w:val="et-EE"/>
        </w:rPr>
        <w:t>Erieesmärk</w:t>
      </w:r>
      <w:r>
        <w:rPr>
          <w:rFonts w:cstheme="minorHAnsi"/>
          <w:lang w:val="et-EE"/>
        </w:rPr>
        <w:t>: (ii)</w:t>
      </w:r>
      <w:r>
        <w:rPr>
          <w:rFonts w:cstheme="minorHAnsi"/>
          <w:lang w:val="et-EE"/>
        </w:rPr>
        <w:tab/>
      </w:r>
      <w:r>
        <w:rPr>
          <w:lang w:val="et-EE"/>
        </w:rPr>
        <w:t>digitaliseerimisest kasu toomine kodanike, ettevõtjate, teadusasutuste ja avaliku sektori asutuste jaoks</w:t>
      </w:r>
      <w:bookmarkEnd w:id="251"/>
    </w:p>
    <w:p w14:paraId="5113E5B3" w14:textId="77777777" w:rsidR="009D6B67" w:rsidRDefault="00EE5F1F">
      <w:pPr>
        <w:pStyle w:val="Pealkiri5"/>
        <w:rPr>
          <w:rFonts w:cstheme="minorHAnsi"/>
          <w:lang w:val="et-EE"/>
        </w:rPr>
      </w:pPr>
      <w:r>
        <w:rPr>
          <w:rFonts w:cstheme="minorHAnsi"/>
          <w:lang w:val="et-EE"/>
        </w:rPr>
        <w:t>2.1.1.2.1 Fondide sekkumised</w:t>
      </w:r>
    </w:p>
    <w:p w14:paraId="035FE9C9" w14:textId="77777777" w:rsidR="009D6B67" w:rsidRDefault="00EE5F1F" w:rsidP="3992A286">
      <w:pPr>
        <w:keepNext/>
        <w:rPr>
          <w:rFonts w:ascii="Cambria" w:eastAsia="Times New Roman" w:hAnsi="Cambria" w:cstheme="minorBidi"/>
          <w:lang w:val="et-EE"/>
        </w:rPr>
      </w:pPr>
      <w:r w:rsidRPr="3992A286">
        <w:rPr>
          <w:rFonts w:ascii="Cambria" w:eastAsia="Times New Roman" w:hAnsi="Cambria" w:cstheme="minorBidi"/>
          <w:b/>
          <w:bCs/>
          <w:lang w:val="et-EE"/>
        </w:rPr>
        <w:t>Seonduvate meetmete liigid</w:t>
      </w: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776"/>
      </w:tblGrid>
      <w:tr w:rsidR="009D6B67" w:rsidRPr="00EF1C29" w14:paraId="0FA8D7E3" w14:textId="77777777" w:rsidTr="42443374">
        <w:tc>
          <w:tcPr>
            <w:tcW w:w="9776" w:type="dxa"/>
          </w:tcPr>
          <w:p w14:paraId="11986AC3" w14:textId="66ED6EC8" w:rsidR="009D6B67" w:rsidRDefault="00EE5F1F" w:rsidP="42443374">
            <w:pPr>
              <w:spacing w:line="240" w:lineRule="auto"/>
              <w:jc w:val="both"/>
              <w:rPr>
                <w:rFonts w:asciiTheme="majorHAnsi" w:hAnsiTheme="majorHAnsi"/>
                <w:sz w:val="20"/>
                <w:szCs w:val="20"/>
                <w:lang w:val="et-EE"/>
              </w:rPr>
            </w:pPr>
            <w:r w:rsidRPr="42443374">
              <w:rPr>
                <w:rFonts w:asciiTheme="majorHAnsi" w:hAnsiTheme="majorHAnsi"/>
                <w:sz w:val="20"/>
                <w:szCs w:val="20"/>
                <w:lang w:val="et-EE"/>
              </w:rPr>
              <w:t xml:space="preserve">Sekkumiste teravik on suunatud Eesti avaliku sektori digimuutuste süvendamisele, investeerides Eestile, konkreetsele valdkonnale või organisatsioonile uuenduslike lahenduste väljatöötamisse ja kasutuselevõttu viisil, mis märkimisväärselt uuendab olemasolevaid digiteenuseid ja digiriiki Eestis. </w:t>
            </w:r>
            <w:r w:rsidRPr="42443374">
              <w:rPr>
                <w:rFonts w:ascii="Cambria" w:hAnsi="Cambria"/>
                <w:sz w:val="20"/>
                <w:szCs w:val="20"/>
                <w:lang w:val="et-EE"/>
              </w:rPr>
              <w:t xml:space="preserve">Sekkumisega toetatakse ka erasektorit, et </w:t>
            </w:r>
            <w:r w:rsidR="009D416F" w:rsidRPr="42443374">
              <w:rPr>
                <w:rFonts w:ascii="Cambria" w:hAnsi="Cambria"/>
                <w:sz w:val="20"/>
                <w:szCs w:val="20"/>
                <w:lang w:val="et-EE"/>
              </w:rPr>
              <w:t xml:space="preserve">erasektoris oleks piisav digitaalne võimekus, millega muu hulgas saab kasutusele võtta digiriigi lahendusi. Näiteks võimaldada digitaalset andmeedastust nii riigi kui koostööpartneritega, et </w:t>
            </w:r>
            <w:r w:rsidRPr="42443374">
              <w:rPr>
                <w:rFonts w:ascii="Cambria" w:hAnsi="Cambria"/>
                <w:sz w:val="20"/>
                <w:szCs w:val="20"/>
                <w:lang w:val="et-EE"/>
              </w:rPr>
              <w:t>digiriigis ehitatud võimalused kanduksid ettevõt</w:t>
            </w:r>
            <w:r w:rsidR="00A93ABC" w:rsidRPr="42443374">
              <w:rPr>
                <w:rFonts w:ascii="Cambria" w:hAnsi="Cambria"/>
                <w:sz w:val="20"/>
                <w:szCs w:val="20"/>
                <w:lang w:val="et-EE"/>
              </w:rPr>
              <w:t>ja</w:t>
            </w:r>
            <w:r w:rsidRPr="42443374">
              <w:rPr>
                <w:rFonts w:ascii="Cambria" w:hAnsi="Cambria"/>
                <w:sz w:val="20"/>
                <w:szCs w:val="20"/>
                <w:lang w:val="et-EE"/>
              </w:rPr>
              <w:t>tesse, kes soovivad digiriigis loodud avaandmeid võimestada, olemasolevaid koode kasutada või nt digiriigi lahendustega liidestusi teha. Ettevõtted saaksid seeläbi pakkuda innovatiivsemaid teenuseid, mis oleksid digiriigi võimaluste pealt edasi arendatud. Ettevõt</w:t>
            </w:r>
            <w:r w:rsidR="00A93ABC" w:rsidRPr="42443374">
              <w:rPr>
                <w:rFonts w:ascii="Cambria" w:hAnsi="Cambria"/>
                <w:sz w:val="20"/>
                <w:szCs w:val="20"/>
                <w:lang w:val="et-EE"/>
              </w:rPr>
              <w:t>ja</w:t>
            </w:r>
            <w:r w:rsidRPr="42443374">
              <w:rPr>
                <w:rFonts w:ascii="Cambria" w:hAnsi="Cambria"/>
                <w:sz w:val="20"/>
                <w:szCs w:val="20"/>
                <w:lang w:val="et-EE"/>
              </w:rPr>
              <w:t>tele loovad lihtsasti rakendatavad digiriigi komponendid (eesti keeles, kohalik tugi on olemas) lisamotivatsiooni võtta ette digitaliseerimise teekond, eriti VKEde jaoks kaob digilahenduste rakendamise keerukuse barjäär.</w:t>
            </w:r>
            <w:r w:rsidR="009D416F" w:rsidRPr="42443374">
              <w:rPr>
                <w:rFonts w:ascii="Cambria" w:hAnsi="Cambria"/>
                <w:sz w:val="20"/>
                <w:szCs w:val="20"/>
                <w:lang w:val="et-EE"/>
              </w:rPr>
              <w:t xml:space="preserve"> Ühtlasi toetatakse muid ettevõtete digitaalset mahajäämust oluliselt vähendavaid tegevusi. </w:t>
            </w:r>
          </w:p>
          <w:p w14:paraId="1F446ACC" w14:textId="77777777" w:rsidR="009D6B67" w:rsidRDefault="00EE5F1F">
            <w:pPr>
              <w:spacing w:before="100" w:line="240" w:lineRule="auto"/>
              <w:jc w:val="both"/>
              <w:rPr>
                <w:rFonts w:asciiTheme="majorHAnsi" w:hAnsiTheme="majorHAnsi"/>
                <w:color w:val="000000"/>
                <w:sz w:val="20"/>
                <w:szCs w:val="20"/>
                <w:shd w:val="clear" w:color="auto" w:fill="FFFFFF"/>
                <w:lang w:val="et-EE"/>
              </w:rPr>
            </w:pPr>
            <w:r>
              <w:rPr>
                <w:rFonts w:asciiTheme="majorHAnsi" w:hAnsiTheme="majorHAnsi"/>
                <w:sz w:val="20"/>
                <w:szCs w:val="20"/>
                <w:lang w:val="et-EE"/>
              </w:rPr>
              <w:t>Erilist tähelepanu pööratakse valdkondlikele digimuutustele ja reformiprogrammidele poliitikakujundamise, avalike teenuste ja avaliku halduse alal</w:t>
            </w:r>
            <w:r>
              <w:rPr>
                <w:rFonts w:asciiTheme="majorHAnsi" w:hAnsiTheme="majorHAnsi"/>
                <w:color w:val="000000"/>
                <w:sz w:val="20"/>
                <w:szCs w:val="20"/>
                <w:shd w:val="clear" w:color="auto" w:fill="FFFFFF"/>
                <w:lang w:val="et-EE"/>
              </w:rPr>
              <w:t xml:space="preserve">, eelkõige valdkondades, kus digitaalne küpsus või n-ö ärimudeli ümberkujundamine on seni olnud väiksem </w:t>
            </w:r>
            <w:r>
              <w:rPr>
                <w:rFonts w:asciiTheme="majorHAnsi" w:hAnsiTheme="majorHAnsi"/>
                <w:sz w:val="20"/>
                <w:szCs w:val="20"/>
                <w:lang w:val="et-EE"/>
              </w:rPr>
              <w:t xml:space="preserve">(nt kohtusüsteemi elutsükli digiteerimine, digitaalne tervishoid, </w:t>
            </w:r>
            <w:r>
              <w:rPr>
                <w:rFonts w:asciiTheme="majorHAnsi" w:hAnsiTheme="majorHAnsi"/>
                <w:color w:val="000000"/>
                <w:sz w:val="20"/>
                <w:szCs w:val="20"/>
                <w:shd w:val="clear" w:color="auto" w:fill="FFFFFF"/>
                <w:lang w:val="et-EE"/>
              </w:rPr>
              <w:t>integreeritud sotsiaalteenused, digitaalne kultuuripärand jne).</w:t>
            </w:r>
          </w:p>
          <w:p w14:paraId="1EC1D12E" w14:textId="77777777" w:rsidR="009D6B67" w:rsidRDefault="00EE5F1F">
            <w:pPr>
              <w:spacing w:before="100" w:line="240" w:lineRule="auto"/>
              <w:jc w:val="both"/>
              <w:rPr>
                <w:rFonts w:asciiTheme="majorHAnsi" w:hAnsiTheme="majorHAnsi" w:cstheme="minorHAnsi"/>
                <w:sz w:val="20"/>
                <w:szCs w:val="20"/>
                <w:lang w:val="et-EE"/>
              </w:rPr>
            </w:pPr>
            <w:r>
              <w:rPr>
                <w:rFonts w:asciiTheme="majorHAnsi" w:hAnsiTheme="majorHAnsi"/>
                <w:color w:val="000000"/>
                <w:sz w:val="20"/>
                <w:szCs w:val="20"/>
                <w:shd w:val="clear" w:color="auto" w:fill="FFFFFF"/>
                <w:lang w:val="et-EE"/>
              </w:rPr>
              <w:t>Meetmete eesmärgid:</w:t>
            </w:r>
          </w:p>
          <w:p w14:paraId="0C82869D" w14:textId="77777777" w:rsidR="009D6B67" w:rsidRDefault="00EE5F1F">
            <w:pPr>
              <w:numPr>
                <w:ilvl w:val="0"/>
                <w:numId w:val="67"/>
              </w:numPr>
              <w:spacing w:before="100" w:line="240" w:lineRule="auto"/>
              <w:jc w:val="both"/>
              <w:rPr>
                <w:rFonts w:asciiTheme="majorHAnsi" w:hAnsiTheme="majorHAnsi"/>
                <w:sz w:val="20"/>
                <w:szCs w:val="20"/>
                <w:lang w:val="et-EE"/>
              </w:rPr>
            </w:pPr>
            <w:r>
              <w:rPr>
                <w:rFonts w:asciiTheme="majorHAnsi" w:hAnsiTheme="majorHAnsi"/>
                <w:sz w:val="20"/>
                <w:szCs w:val="20"/>
                <w:lang w:val="et-EE"/>
              </w:rPr>
              <w:t>suurendada avalike teenuste kättesaadavust, turvalisust ja kasutusmugavust ning vähendada kodanike ja eelkõige ettevõtjate halduskoormust kõigil valitsustasanditel;</w:t>
            </w:r>
          </w:p>
          <w:p w14:paraId="0672F1A8" w14:textId="77777777" w:rsidR="009D6B67" w:rsidRDefault="00EE5F1F">
            <w:pPr>
              <w:numPr>
                <w:ilvl w:val="0"/>
                <w:numId w:val="67"/>
              </w:numPr>
              <w:spacing w:before="100" w:line="240" w:lineRule="auto"/>
              <w:jc w:val="both"/>
              <w:rPr>
                <w:rFonts w:asciiTheme="majorHAnsi" w:hAnsiTheme="majorHAnsi"/>
                <w:sz w:val="20"/>
                <w:szCs w:val="20"/>
                <w:lang w:val="et-EE"/>
              </w:rPr>
            </w:pPr>
            <w:r>
              <w:rPr>
                <w:rFonts w:asciiTheme="majorHAnsi" w:hAnsiTheme="majorHAnsi"/>
                <w:sz w:val="20"/>
                <w:szCs w:val="20"/>
                <w:lang w:val="et-EE"/>
              </w:rPr>
              <w:t>suurendada riigiasutustes andmepõhist poliitikakujundamist ja teenuste osutamise suutlikkust, sh andmeteaduse (sh suurandmete) kasutamist, andmete kvaliteedi parandamist ja avatud andmete kättesaadavust;</w:t>
            </w:r>
          </w:p>
          <w:p w14:paraId="02AD6B7D" w14:textId="77777777" w:rsidR="009D6B67" w:rsidRDefault="00EE5F1F">
            <w:pPr>
              <w:numPr>
                <w:ilvl w:val="0"/>
                <w:numId w:val="67"/>
              </w:numPr>
              <w:spacing w:before="100" w:line="240" w:lineRule="auto"/>
              <w:jc w:val="both"/>
              <w:rPr>
                <w:rFonts w:asciiTheme="majorHAnsi" w:hAnsiTheme="majorHAnsi"/>
                <w:sz w:val="20"/>
                <w:szCs w:val="20"/>
                <w:lang w:val="et-EE"/>
              </w:rPr>
            </w:pPr>
            <w:r>
              <w:rPr>
                <w:rFonts w:asciiTheme="majorHAnsi" w:hAnsiTheme="majorHAnsi"/>
                <w:sz w:val="20"/>
                <w:szCs w:val="20"/>
                <w:lang w:val="et-EE"/>
              </w:rPr>
              <w:t>soodustada uudsete lahenduste ja kujunemisjärgus tehnoloogiate katsetamist ja laiemat kasutuselevõttu (alustades tehisintellektist), sh edendades rakenduslikku teadus- ja arendustegevust ja suutlikkust digiriigi ja küberturvalisuse valdkonnas ning tõhustades innovatsioonikoostööd;</w:t>
            </w:r>
          </w:p>
          <w:p w14:paraId="52014964" w14:textId="77777777" w:rsidR="009D6B67" w:rsidRDefault="00EE5F1F">
            <w:pPr>
              <w:numPr>
                <w:ilvl w:val="0"/>
                <w:numId w:val="67"/>
              </w:numPr>
              <w:spacing w:before="100" w:line="240" w:lineRule="auto"/>
              <w:jc w:val="both"/>
              <w:rPr>
                <w:rFonts w:asciiTheme="majorHAnsi" w:hAnsiTheme="majorHAnsi" w:cstheme="minorHAnsi"/>
                <w:sz w:val="20"/>
                <w:szCs w:val="20"/>
                <w:lang w:val="et-EE"/>
              </w:rPr>
            </w:pPr>
            <w:r>
              <w:rPr>
                <w:rFonts w:asciiTheme="majorHAnsi" w:hAnsiTheme="majorHAnsi"/>
                <w:bCs/>
                <w:sz w:val="20"/>
                <w:szCs w:val="20"/>
                <w:lang w:val="et-EE"/>
              </w:rPr>
              <w:t>arendada ja võtta kasutusele väga suure läbilaskevõimega digitaristu ja platvormiteenused, mis toetavad avaliku sektori digilahendusi (sh pilvandmetöötlus, ühised küberturvalisuse platvormid jne);</w:t>
            </w:r>
          </w:p>
          <w:p w14:paraId="166956E7" w14:textId="77777777" w:rsidR="009D6B67" w:rsidRDefault="00EE5F1F">
            <w:pPr>
              <w:numPr>
                <w:ilvl w:val="0"/>
                <w:numId w:val="67"/>
              </w:numPr>
              <w:spacing w:before="100" w:line="240" w:lineRule="auto"/>
              <w:jc w:val="both"/>
              <w:rPr>
                <w:rFonts w:asciiTheme="majorHAnsi" w:hAnsiTheme="majorHAnsi" w:cstheme="minorHAnsi"/>
                <w:sz w:val="20"/>
                <w:szCs w:val="20"/>
                <w:lang w:val="et-EE"/>
              </w:rPr>
            </w:pPr>
            <w:r>
              <w:rPr>
                <w:rFonts w:asciiTheme="majorHAnsi" w:hAnsiTheme="majorHAnsi"/>
                <w:bCs/>
                <w:sz w:val="20"/>
                <w:szCs w:val="20"/>
                <w:lang w:val="et-EE"/>
              </w:rPr>
              <w:t>suurendada küberturvalisuse võimekust asutustes ja kogu riigis;</w:t>
            </w:r>
          </w:p>
          <w:p w14:paraId="623790AA" w14:textId="77777777" w:rsidR="009D6B67" w:rsidRDefault="00EE5F1F">
            <w:pPr>
              <w:numPr>
                <w:ilvl w:val="0"/>
                <w:numId w:val="67"/>
              </w:numPr>
              <w:spacing w:before="100" w:line="240" w:lineRule="auto"/>
              <w:jc w:val="both"/>
              <w:rPr>
                <w:rFonts w:asciiTheme="majorHAnsi" w:hAnsiTheme="majorHAnsi" w:cstheme="minorHAnsi"/>
                <w:sz w:val="20"/>
                <w:szCs w:val="20"/>
                <w:lang w:val="et-EE"/>
              </w:rPr>
            </w:pPr>
            <w:r>
              <w:rPr>
                <w:rFonts w:asciiTheme="majorHAnsi" w:hAnsiTheme="majorHAnsi"/>
                <w:bCs/>
                <w:sz w:val="20"/>
                <w:szCs w:val="20"/>
                <w:lang w:val="et-EE"/>
              </w:rPr>
              <w:lastRenderedPageBreak/>
              <w:t>arendada juurutust, koostööd, koordineerimist ning teadlikkuse suurendamist digiriigi valitsemise, küberturvalisuse ja digitaalteenuste arendamise valdkonnas, et viia digiriigi juhtimise küpsus uuele tasemele;</w:t>
            </w:r>
          </w:p>
          <w:p w14:paraId="08B5C52B" w14:textId="77777777" w:rsidR="009D6B67" w:rsidRDefault="00EE5F1F">
            <w:pPr>
              <w:numPr>
                <w:ilvl w:val="0"/>
                <w:numId w:val="67"/>
              </w:numPr>
              <w:spacing w:before="100" w:line="240" w:lineRule="auto"/>
              <w:jc w:val="both"/>
              <w:rPr>
                <w:rFonts w:asciiTheme="majorHAnsi" w:hAnsiTheme="majorHAnsi" w:cstheme="minorHAnsi"/>
                <w:sz w:val="20"/>
                <w:szCs w:val="20"/>
                <w:lang w:val="et-EE"/>
              </w:rPr>
            </w:pPr>
            <w:r>
              <w:rPr>
                <w:rFonts w:asciiTheme="majorHAnsi" w:hAnsiTheme="majorHAnsi"/>
                <w:bCs/>
                <w:sz w:val="20"/>
                <w:szCs w:val="20"/>
                <w:lang w:val="et-EE"/>
              </w:rPr>
              <w:t>hoogustada kohalike omavalitsuste digiteerimist ja valitsusvälistes organisatsioonides digilahenduste kasutuselevõttu, pöörates erilist tähelepanu nende teenuste osutamise uuendamisele, tõugates tagant kohaliku tasandi IT-korralduse reformi ja suurendades küberturvalisust;</w:t>
            </w:r>
          </w:p>
          <w:p w14:paraId="4059BC51" w14:textId="65581AED" w:rsidR="009D6B67" w:rsidRPr="000048FA" w:rsidRDefault="00EE5F1F" w:rsidP="42443374">
            <w:pPr>
              <w:numPr>
                <w:ilvl w:val="0"/>
                <w:numId w:val="67"/>
              </w:numPr>
              <w:spacing w:before="100" w:line="240" w:lineRule="auto"/>
              <w:jc w:val="both"/>
              <w:rPr>
                <w:rFonts w:asciiTheme="majorHAnsi" w:hAnsiTheme="majorHAnsi"/>
                <w:sz w:val="20"/>
                <w:szCs w:val="20"/>
                <w:lang w:val="et-EE"/>
              </w:rPr>
            </w:pPr>
            <w:r w:rsidRPr="42443374">
              <w:rPr>
                <w:rFonts w:asciiTheme="majorHAnsi" w:hAnsiTheme="majorHAnsi"/>
                <w:sz w:val="20"/>
                <w:szCs w:val="20"/>
                <w:lang w:val="et-EE"/>
              </w:rPr>
              <w:t>võimestada digiriigi lahendusi ja võimalusi läbi erasektori</w:t>
            </w:r>
            <w:r w:rsidR="009D416F" w:rsidRPr="42443374">
              <w:rPr>
                <w:rFonts w:asciiTheme="majorHAnsi" w:hAnsiTheme="majorHAnsi"/>
                <w:sz w:val="20"/>
                <w:szCs w:val="20"/>
                <w:lang w:val="et-EE"/>
              </w:rPr>
              <w:t xml:space="preserve"> ning edendada ettevõtete digitaliseerumist.</w:t>
            </w:r>
          </w:p>
          <w:p w14:paraId="6C1DBBDE" w14:textId="777E6587" w:rsidR="000048FA" w:rsidRDefault="000048FA" w:rsidP="42443374">
            <w:pPr>
              <w:numPr>
                <w:ilvl w:val="0"/>
                <w:numId w:val="67"/>
              </w:numPr>
              <w:spacing w:before="100" w:line="240" w:lineRule="auto"/>
              <w:jc w:val="both"/>
              <w:rPr>
                <w:rFonts w:asciiTheme="majorHAnsi" w:hAnsiTheme="majorHAnsi" w:cstheme="minorBidi"/>
                <w:sz w:val="20"/>
                <w:szCs w:val="20"/>
                <w:lang w:val="et-EE"/>
              </w:rPr>
            </w:pPr>
            <w:r w:rsidRPr="42443374">
              <w:rPr>
                <w:rFonts w:asciiTheme="majorHAnsi" w:hAnsiTheme="majorHAnsi"/>
                <w:sz w:val="20"/>
                <w:szCs w:val="20"/>
                <w:lang w:val="et-EE"/>
              </w:rPr>
              <w:t>ergutada ettevõtteid oma andmeid digitaliseerima. Et riiklikud andmekogud saaksid efektiivselt toimida, on vajalik, et ka erasektori andmed oleks digitaliseeritud ning seeläbi tekitatud automatiseeritud andmeedastusvõimekus.</w:t>
            </w:r>
          </w:p>
          <w:p w14:paraId="4D9A4405" w14:textId="1B977457" w:rsidR="009D6B67" w:rsidRDefault="00EE5F1F" w:rsidP="42443374">
            <w:pPr>
              <w:spacing w:before="100" w:line="240" w:lineRule="auto"/>
              <w:jc w:val="both"/>
              <w:rPr>
                <w:rFonts w:asciiTheme="majorHAnsi" w:hAnsiTheme="majorHAnsi"/>
                <w:sz w:val="20"/>
                <w:szCs w:val="20"/>
                <w:lang w:val="et-EE"/>
              </w:rPr>
            </w:pPr>
            <w:bookmarkStart w:id="252" w:name="_Hlk101965493"/>
            <w:r w:rsidRPr="42443374">
              <w:rPr>
                <w:rFonts w:asciiTheme="majorHAnsi" w:hAnsiTheme="majorHAnsi"/>
                <w:sz w:val="20"/>
                <w:szCs w:val="20"/>
                <w:lang w:val="et-EE"/>
              </w:rPr>
              <w:t xml:space="preserve">Eelnimetatud eesmärkide saavutamiseks toetatakse peamiselt </w:t>
            </w:r>
            <w:r w:rsidRPr="42443374">
              <w:rPr>
                <w:rFonts w:asciiTheme="majorHAnsi" w:hAnsiTheme="majorHAnsi"/>
                <w:color w:val="202020"/>
                <w:sz w:val="20"/>
                <w:szCs w:val="20"/>
                <w:lang w:val="et-EE"/>
              </w:rPr>
              <w:t>erinevaid d</w:t>
            </w:r>
            <w:r w:rsidRPr="42443374">
              <w:rPr>
                <w:rFonts w:asciiTheme="majorHAnsi" w:hAnsiTheme="majorHAnsi"/>
                <w:sz w:val="20"/>
                <w:szCs w:val="20"/>
                <w:lang w:val="et-EE"/>
              </w:rPr>
              <w:t xml:space="preserve">igilahenduste ja uuenduste väljatöötamisega </w:t>
            </w:r>
            <w:r w:rsidRPr="42443374">
              <w:rPr>
                <w:rFonts w:asciiTheme="majorHAnsi" w:hAnsiTheme="majorHAnsi"/>
                <w:color w:val="202020"/>
                <w:sz w:val="20"/>
                <w:szCs w:val="20"/>
                <w:lang w:val="et-EE"/>
              </w:rPr>
              <w:t xml:space="preserve">seotud ettevalmistavaid tegevusi, nt </w:t>
            </w:r>
            <w:r w:rsidR="000048FA" w:rsidRPr="42443374">
              <w:rPr>
                <w:rFonts w:asciiTheme="majorHAnsi" w:hAnsiTheme="majorHAnsi"/>
                <w:color w:val="202020"/>
                <w:sz w:val="20"/>
                <w:szCs w:val="20"/>
                <w:lang w:val="et-EE"/>
              </w:rPr>
              <w:t xml:space="preserve">ettevõtete digitaliseerimise taseme hindamist koos tegevuskavaga ettevõtte digitaliseerimise taseme tõstmiseks, </w:t>
            </w:r>
            <w:r w:rsidRPr="42443374">
              <w:rPr>
                <w:rFonts w:asciiTheme="majorHAnsi" w:hAnsiTheme="majorHAnsi"/>
                <w:color w:val="202020"/>
                <w:sz w:val="20"/>
                <w:szCs w:val="20"/>
                <w:lang w:val="et-EE"/>
              </w:rPr>
              <w:t>analüüse, probleemide kaardistamistegevusi, uuringuid; katseprojekte d</w:t>
            </w:r>
            <w:r w:rsidRPr="42443374">
              <w:rPr>
                <w:rFonts w:asciiTheme="majorHAnsi" w:hAnsiTheme="majorHAnsi"/>
                <w:sz w:val="20"/>
                <w:szCs w:val="20"/>
                <w:lang w:val="et-EE"/>
              </w:rPr>
              <w:t xml:space="preserve">igilahenduste ja uuenduste </w:t>
            </w:r>
            <w:r w:rsidRPr="42443374">
              <w:rPr>
                <w:rFonts w:asciiTheme="majorHAnsi" w:hAnsiTheme="majorHAnsi"/>
                <w:color w:val="202020"/>
                <w:sz w:val="20"/>
                <w:szCs w:val="20"/>
                <w:lang w:val="et-EE"/>
              </w:rPr>
              <w:t>väljatöötamiseks ning arendamiseks; d</w:t>
            </w:r>
            <w:r w:rsidRPr="42443374">
              <w:rPr>
                <w:rFonts w:asciiTheme="majorHAnsi" w:hAnsiTheme="majorHAnsi"/>
                <w:sz w:val="20"/>
                <w:szCs w:val="20"/>
                <w:lang w:val="et-EE"/>
              </w:rPr>
              <w:t xml:space="preserve">igilahenduste ja uuenduste väljatöötamisega </w:t>
            </w:r>
            <w:r w:rsidRPr="42443374">
              <w:rPr>
                <w:rFonts w:asciiTheme="majorHAnsi" w:hAnsiTheme="majorHAnsi"/>
                <w:color w:val="202020"/>
                <w:sz w:val="20"/>
                <w:szCs w:val="20"/>
                <w:lang w:val="et-EE"/>
              </w:rPr>
              <w:t xml:space="preserve">seotud vajaliku taristu soetamist, sh tulevikutehnoloogiate investeeringud ning arendustegevused; </w:t>
            </w:r>
            <w:r w:rsidRPr="42443374">
              <w:rPr>
                <w:rFonts w:asciiTheme="majorHAnsi" w:hAnsiTheme="majorHAnsi"/>
                <w:sz w:val="20"/>
                <w:szCs w:val="20"/>
                <w:lang w:val="et-EE"/>
              </w:rPr>
              <w:t>asjakohaste raamistike ja juhendite välja töötamist, et tõhustada digilahenduste ja uuenduste arendamist, planeerimist ja kasutuselevõttu; juurutuse, koostöö, koordineerimise ning teadlikkuse suurendamisega seotud tegevusi, et tõhustada digilahenduste ja uuenduste kasutuselevõttu, sh ettevõt</w:t>
            </w:r>
            <w:r w:rsidR="00A93ABC" w:rsidRPr="42443374">
              <w:rPr>
                <w:rFonts w:asciiTheme="majorHAnsi" w:hAnsiTheme="majorHAnsi"/>
                <w:sz w:val="20"/>
                <w:szCs w:val="20"/>
                <w:lang w:val="et-EE"/>
              </w:rPr>
              <w:t>ja</w:t>
            </w:r>
            <w:r w:rsidRPr="42443374">
              <w:rPr>
                <w:rFonts w:asciiTheme="majorHAnsi" w:hAnsiTheme="majorHAnsi"/>
                <w:sz w:val="20"/>
                <w:szCs w:val="20"/>
                <w:lang w:val="et-EE"/>
              </w:rPr>
              <w:t>te hulgas</w:t>
            </w:r>
            <w:r w:rsidR="000048FA" w:rsidRPr="42443374">
              <w:rPr>
                <w:rFonts w:asciiTheme="majorHAnsi" w:hAnsiTheme="majorHAnsi"/>
                <w:sz w:val="20"/>
                <w:szCs w:val="20"/>
                <w:lang w:val="et-EE"/>
              </w:rPr>
              <w:t>, tarkvarade kasutuselevõttu ja väljatöötamist, mis on eelduseks digiriigi lahendustega liidestamisele ning andmete automatiseeritult riigile edastamiseks</w:t>
            </w:r>
            <w:r w:rsidRPr="42443374">
              <w:rPr>
                <w:rFonts w:asciiTheme="majorHAnsi" w:hAnsiTheme="majorHAnsi"/>
                <w:sz w:val="20"/>
                <w:szCs w:val="20"/>
                <w:lang w:val="et-EE"/>
              </w:rPr>
              <w:t>. Lisaks toetatakse kõikides eelnevates punktides nimetatud tegevustes kübervõimekuse parandamisega seotud tegevusi.</w:t>
            </w:r>
            <w:bookmarkEnd w:id="252"/>
          </w:p>
          <w:p w14:paraId="6F71A7FC" w14:textId="65A47E5B" w:rsidR="005C3CA3" w:rsidRDefault="005C3CA3">
            <w:pPr>
              <w:spacing w:before="100" w:line="240" w:lineRule="auto"/>
              <w:jc w:val="both"/>
              <w:rPr>
                <w:rFonts w:asciiTheme="majorHAnsi" w:hAnsiTheme="majorHAnsi"/>
                <w:color w:val="202020"/>
                <w:sz w:val="20"/>
                <w:szCs w:val="20"/>
                <w:lang w:val="et-EE"/>
              </w:rPr>
            </w:pPr>
            <w:r>
              <w:rPr>
                <w:rFonts w:asciiTheme="majorHAnsi" w:hAnsiTheme="majorHAnsi"/>
                <w:sz w:val="20"/>
                <w:szCs w:val="20"/>
                <w:lang w:val="et-EE"/>
              </w:rPr>
              <w:t>Digiriigi lahenduste kasutuselevõtuks erasektoris aidatakse tõsta erasektori digitaliseerituse taset, et see vastaks Eesti riigi digitaliseerituse tasemele. Toetatakse ettevõtete digilahenduste ja uuenduste kasutuselevõttu ning seda ettevalmistavaid ja võimendavaid tegevusi, sealhulgas ettevõtete digitaliseerimise taseme hetkeseisu kaardistust ning digitaliseerimise tegevuskava koostamist ja selle elluviimist.</w:t>
            </w:r>
          </w:p>
          <w:p w14:paraId="3230506E" w14:textId="77777777" w:rsidR="009D6B67" w:rsidRDefault="00EE5F1F">
            <w:pPr>
              <w:spacing w:before="0" w:after="0" w:line="240" w:lineRule="auto"/>
              <w:jc w:val="both"/>
              <w:rPr>
                <w:rFonts w:asciiTheme="majorHAnsi" w:hAnsiTheme="majorHAnsi"/>
                <w:sz w:val="20"/>
                <w:szCs w:val="20"/>
                <w:lang w:val="et-EE"/>
              </w:rPr>
            </w:pPr>
            <w:r>
              <w:rPr>
                <w:rFonts w:asciiTheme="majorHAnsi" w:hAnsiTheme="majorHAnsi"/>
                <w:sz w:val="20"/>
                <w:szCs w:val="20"/>
                <w:lang w:val="et-EE"/>
              </w:rPr>
              <w:t>Sekkumistega toetatakse 2017. a Tallinna (ministrite) e-riigi deklaratsioonis kokku lepitud suuniseid ja võetud kohustusi, toetades ka teenuste piiriülest osutamist ja tugevdades koosvõimet ning vajaduse korral Euroopa ühiste digitaristute kasutuselevõttu või kohandamist.</w:t>
            </w:r>
          </w:p>
          <w:p w14:paraId="028A52EC"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Sekkumised täiendavad riikliku taaste- ja vastupidavuskava digiriigi investeeringuid, mis on suunatud prioriteetsetele digiteenuste kvaliteedi arenguhüppe programmidele ja digivalitsuse taristu reformile. Peamine eraldusjoon on see, et riikliku taaste- ja vastupidavuskava kaudu rahastatavaid tegevusi ei rakendata ÜKP fondidega samaaegselt. Vajaduse korral võib pärast riikliku taaste- ja vastupidavuskava perioodi ja rahaliste vahendite lõppemist rakenduskava vahendeid kasutada lisauuendusteks ning riikliku taaste- ja vastupidavuskava reformivaldkondade jätkuvaks arendamiseks.</w:t>
            </w:r>
          </w:p>
          <w:p w14:paraId="0F9BDBBD" w14:textId="77777777" w:rsidR="009D6B67" w:rsidRDefault="00EE5F1F">
            <w:pPr>
              <w:spacing w:before="0" w:after="0" w:line="240" w:lineRule="auto"/>
              <w:jc w:val="both"/>
              <w:rPr>
                <w:rFonts w:asciiTheme="majorHAnsi" w:hAnsiTheme="majorHAnsi" w:cstheme="minorHAnsi"/>
                <w:sz w:val="20"/>
                <w:szCs w:val="20"/>
                <w:lang w:val="et-EE"/>
              </w:rPr>
            </w:pPr>
            <w:r>
              <w:rPr>
                <w:rFonts w:asciiTheme="majorHAnsi" w:hAnsiTheme="majorHAnsi" w:cstheme="minorHAnsi"/>
                <w:sz w:val="20"/>
                <w:szCs w:val="20"/>
                <w:lang w:val="et-EE"/>
              </w:rPr>
              <w:t>Programm ”Digitaalne Euroopa” ja Euroopa ühendamise rahastu täiendavad riigile oluliste arengute toetamist. Eesti on juba taotlenud mõlemast toetust ja seda on plaanis teha ka edaspidi. Taotlemisel jälgitakse, et eelnevalt nimetatud allikatest ei küsitaks toetust tegevustele, mida rahastatakse ühtekuuluvuspoliitika fondide rakenduskavast.</w:t>
            </w:r>
          </w:p>
          <w:p w14:paraId="69499762" w14:textId="77777777" w:rsidR="009D6B67" w:rsidRDefault="009D6B67">
            <w:pPr>
              <w:spacing w:before="0" w:after="0" w:line="240" w:lineRule="auto"/>
              <w:jc w:val="both"/>
              <w:rPr>
                <w:rFonts w:asciiTheme="majorHAnsi" w:hAnsiTheme="majorHAnsi" w:cstheme="minorHAnsi"/>
                <w:sz w:val="20"/>
                <w:szCs w:val="20"/>
                <w:lang w:val="et-EE"/>
              </w:rPr>
            </w:pPr>
          </w:p>
          <w:p w14:paraId="47418483" w14:textId="77777777" w:rsidR="009D6B67" w:rsidRDefault="00EE5F1F">
            <w:pPr>
              <w:spacing w:before="0" w:after="0" w:line="240" w:lineRule="auto"/>
              <w:jc w:val="both"/>
              <w:rPr>
                <w:rFonts w:asciiTheme="majorHAnsi" w:hAnsiTheme="majorHAnsi"/>
                <w:sz w:val="20"/>
                <w:szCs w:val="20"/>
                <w:lang w:val="et-EE"/>
              </w:rPr>
            </w:pPr>
            <w:r>
              <w:rPr>
                <w:rFonts w:asciiTheme="majorHAnsi" w:hAnsiTheme="majorHAnsi"/>
                <w:sz w:val="20"/>
                <w:szCs w:val="20"/>
                <w:lang w:val="et-EE"/>
              </w:rPr>
              <w:t>Eespool nimetatud sekkumiste tulemusena paraneb avalike (digitaalsete) teenuste kvaliteet: kasutajate rahulolu suureneb, teenuseprotsesside kulutasuvus paraneb, protsesside kestus lüheneb, kasutajad säästavad rohkem aega teenuste kasutamisel ja avalik sektor pakub tõhusamalt (digitaalseid) teenuseid. Samuti suureneb avalike (digitaalsete) teenuste turvalisus: suuri küberriske ei realiseeru ja vahejuhtumeid esineb harvem.</w:t>
            </w:r>
          </w:p>
          <w:p w14:paraId="37855D5F" w14:textId="77777777" w:rsidR="009D6B67" w:rsidRDefault="009D6B67">
            <w:pPr>
              <w:spacing w:before="0" w:after="0" w:line="240" w:lineRule="auto"/>
              <w:jc w:val="both"/>
              <w:rPr>
                <w:rFonts w:asciiTheme="majorHAnsi" w:hAnsiTheme="majorHAnsi"/>
                <w:sz w:val="20"/>
                <w:szCs w:val="20"/>
                <w:lang w:val="et-EE"/>
              </w:rPr>
            </w:pPr>
          </w:p>
          <w:p w14:paraId="125BDFCE" w14:textId="77777777" w:rsidR="009D6B67" w:rsidRDefault="00EE5F1F">
            <w:pPr>
              <w:spacing w:before="0" w:after="0" w:line="240" w:lineRule="auto"/>
              <w:jc w:val="both"/>
              <w:rPr>
                <w:rFonts w:ascii="Cambria" w:hAnsi="Cambria" w:cstheme="minorHAnsi"/>
                <w:sz w:val="20"/>
                <w:lang w:val="et-EE"/>
              </w:rPr>
            </w:pPr>
            <w:r>
              <w:rPr>
                <w:rFonts w:ascii="Cambria" w:hAnsi="Cambria" w:cstheme="minorHAnsi"/>
                <w:sz w:val="20"/>
                <w:lang w:val="et-EE"/>
              </w:rPr>
              <w:t>Planeeritud tegevused on hinnatud RRF DNSH juhendi alusel "ei kahjusta oluliselt" printsiibiga kooskõlas olevaks.</w:t>
            </w:r>
          </w:p>
          <w:p w14:paraId="69A59097" w14:textId="77777777" w:rsidR="009D6B67" w:rsidRDefault="00EE5F1F">
            <w:pPr>
              <w:spacing w:before="0" w:after="0" w:line="240" w:lineRule="auto"/>
              <w:jc w:val="both"/>
              <w:rPr>
                <w:rFonts w:ascii="Cambria" w:hAnsi="Cambria" w:cstheme="minorHAnsi"/>
                <w:sz w:val="20"/>
                <w:lang w:val="et-EE"/>
              </w:rPr>
            </w:pPr>
            <w:r>
              <w:rPr>
                <w:rFonts w:ascii="Cambria" w:eastAsia="Times New Roman" w:hAnsi="Cambria" w:cstheme="minorBidi"/>
                <w:sz w:val="20"/>
                <w:szCs w:val="20"/>
                <w:lang w:val="et-EE"/>
              </w:rPr>
              <w:t>Tegevused on suunatud peamiselt avaliku teenuse osutamiseks, mistõttu rahastamisvahendeid ei kavandata ja meetmeid rakendatakse toetuse vormis</w:t>
            </w:r>
          </w:p>
        </w:tc>
      </w:tr>
    </w:tbl>
    <w:p w14:paraId="5B6EC993"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9776" w:type="dxa"/>
        <w:tblLook w:val="04A0" w:firstRow="1" w:lastRow="0" w:firstColumn="1" w:lastColumn="0" w:noHBand="0" w:noVBand="1"/>
      </w:tblPr>
      <w:tblGrid>
        <w:gridCol w:w="9776"/>
      </w:tblGrid>
      <w:tr w:rsidR="009D6B67" w:rsidRPr="008E5974" w14:paraId="300164C4" w14:textId="77777777" w:rsidTr="3992A286">
        <w:tc>
          <w:tcPr>
            <w:tcW w:w="9776" w:type="dxa"/>
            <w:tcBorders>
              <w:top w:val="single" w:sz="4" w:space="0" w:color="0070C0"/>
              <w:left w:val="single" w:sz="4" w:space="0" w:color="0070C0"/>
              <w:bottom w:val="single" w:sz="4" w:space="0" w:color="0070C0"/>
              <w:right w:val="single" w:sz="4" w:space="0" w:color="0070C0"/>
            </w:tcBorders>
          </w:tcPr>
          <w:p w14:paraId="4437E963" w14:textId="6DA34DEF" w:rsidR="009D6B67" w:rsidRDefault="00EE5F1F" w:rsidP="42443374">
            <w:pPr>
              <w:spacing w:before="0" w:after="0" w:line="240" w:lineRule="auto"/>
              <w:jc w:val="both"/>
              <w:rPr>
                <w:rFonts w:ascii="Cambria" w:eastAsia="Times New Roman" w:hAnsi="Cambria" w:cstheme="minorBidi"/>
                <w:b/>
                <w:bCs/>
                <w:lang w:val="et-EE"/>
              </w:rPr>
            </w:pPr>
            <w:r w:rsidRPr="3992A286">
              <w:rPr>
                <w:rFonts w:asciiTheme="majorHAnsi" w:hAnsiTheme="majorHAnsi"/>
                <w:sz w:val="20"/>
                <w:szCs w:val="20"/>
                <w:lang w:val="et-EE"/>
              </w:rPr>
              <w:t>Avalike teenuste osutajad, Majandus- ja Kommunikatsiooniministeerium</w:t>
            </w:r>
            <w:r w:rsidR="00EF69D5" w:rsidRPr="3992A286">
              <w:rPr>
                <w:rFonts w:asciiTheme="majorHAnsi" w:hAnsiTheme="majorHAnsi"/>
                <w:sz w:val="20"/>
                <w:szCs w:val="20"/>
                <w:lang w:val="et-EE"/>
              </w:rPr>
              <w:t>, Justiits- ja Digiministeerium</w:t>
            </w:r>
            <w:r w:rsidRPr="3992A286">
              <w:rPr>
                <w:rFonts w:asciiTheme="majorHAnsi" w:hAnsiTheme="majorHAnsi"/>
                <w:sz w:val="20"/>
                <w:szCs w:val="20"/>
                <w:lang w:val="et-EE"/>
              </w:rPr>
              <w:t xml:space="preserve"> ning </w:t>
            </w:r>
            <w:r w:rsidR="00EF69D5" w:rsidRPr="3992A286">
              <w:rPr>
                <w:rFonts w:asciiTheme="majorHAnsi" w:hAnsiTheme="majorHAnsi"/>
                <w:sz w:val="20"/>
                <w:szCs w:val="20"/>
                <w:lang w:val="et-EE"/>
              </w:rPr>
              <w:t xml:space="preserve">nende </w:t>
            </w:r>
            <w:r w:rsidRPr="3992A286">
              <w:rPr>
                <w:rFonts w:asciiTheme="majorHAnsi" w:hAnsiTheme="majorHAnsi"/>
                <w:sz w:val="20"/>
                <w:szCs w:val="20"/>
                <w:lang w:val="et-EE"/>
              </w:rPr>
              <w:t>allüksused, muud kohalikud ja avaliku sektori asutused, kelle suhtes kohaldatakse küberturvalisuse seadust – teenuseosutajad; ettevõ</w:t>
            </w:r>
            <w:r w:rsidR="00D13565" w:rsidRPr="3992A286">
              <w:rPr>
                <w:rFonts w:asciiTheme="majorHAnsi" w:hAnsiTheme="majorHAnsi"/>
                <w:sz w:val="20"/>
                <w:szCs w:val="20"/>
                <w:lang w:val="et-EE"/>
              </w:rPr>
              <w:t>tjad</w:t>
            </w:r>
            <w:r w:rsidR="000048FA" w:rsidRPr="3992A286">
              <w:rPr>
                <w:rFonts w:asciiTheme="majorHAnsi" w:hAnsiTheme="majorHAnsi"/>
                <w:sz w:val="20"/>
                <w:szCs w:val="20"/>
                <w:lang w:val="et-EE"/>
              </w:rPr>
              <w:t>, mis soovivad automatiseeritud andevahetust riigiga ja teiste ettevõtetega ning samuti digiriigi lahendusi ja võimalusi kasutada ettevõtluses uue väärtuse loomiseks</w:t>
            </w:r>
            <w:r w:rsidR="00D13565" w:rsidRPr="3992A286">
              <w:rPr>
                <w:rFonts w:asciiTheme="majorHAnsi" w:hAnsiTheme="majorHAnsi"/>
                <w:sz w:val="20"/>
                <w:szCs w:val="20"/>
                <w:lang w:val="et-EE"/>
              </w:rPr>
              <w:t>.</w:t>
            </w:r>
          </w:p>
        </w:tc>
      </w:tr>
    </w:tbl>
    <w:p w14:paraId="408378F6" w14:textId="77777777" w:rsidR="009D6B67" w:rsidRDefault="00EE5F1F">
      <w:pPr>
        <w:keepNext/>
        <w:spacing w:line="240" w:lineRule="auto"/>
        <w:rPr>
          <w:sz w:val="22"/>
          <w:lang w:val="et-EE"/>
        </w:rPr>
      </w:pPr>
      <w:r>
        <w:rPr>
          <w:rFonts w:ascii="Cambria" w:eastAsia="Times New Roman" w:hAnsi="Cambria" w:cstheme="minorHAnsi"/>
          <w:b/>
          <w:bCs/>
          <w:lang w:val="et-EE"/>
        </w:rPr>
        <w:lastRenderedPageBreak/>
        <w:t>Võrdõiguslikkuse</w:t>
      </w:r>
      <w:r>
        <w:rPr>
          <w:rFonts w:ascii="Cambria" w:hAnsi="Cambria" w:cstheme="minorHAnsi"/>
          <w:b/>
          <w:bCs/>
          <w:lang w:val="et-EE"/>
        </w:rPr>
        <w:t>, kaasatuse ja mittediskrimineerimise tagamise meetmed</w:t>
      </w:r>
    </w:p>
    <w:tbl>
      <w:tblPr>
        <w:tblStyle w:val="Kontuurtabel"/>
        <w:tblW w:w="0" w:type="auto"/>
        <w:tblLook w:val="04A0" w:firstRow="1" w:lastRow="0" w:firstColumn="1" w:lastColumn="0" w:noHBand="0" w:noVBand="1"/>
      </w:tblPr>
      <w:tblGrid>
        <w:gridCol w:w="9628"/>
      </w:tblGrid>
      <w:tr w:rsidR="009D6B67" w:rsidRPr="008E5974" w14:paraId="1CBD8ED1" w14:textId="77777777">
        <w:tc>
          <w:tcPr>
            <w:tcW w:w="9628" w:type="dxa"/>
            <w:tcBorders>
              <w:top w:val="single" w:sz="4" w:space="0" w:color="0070C0"/>
              <w:left w:val="single" w:sz="4" w:space="0" w:color="0070C0"/>
              <w:bottom w:val="single" w:sz="4" w:space="0" w:color="0070C0"/>
              <w:right w:val="single" w:sz="4" w:space="0" w:color="0070C0"/>
            </w:tcBorders>
          </w:tcPr>
          <w:p w14:paraId="0EC45355"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2F1C9E7A"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Look w:val="04A0" w:firstRow="1" w:lastRow="0" w:firstColumn="1" w:lastColumn="0" w:noHBand="0" w:noVBand="1"/>
      </w:tblPr>
      <w:tblGrid>
        <w:gridCol w:w="9628"/>
      </w:tblGrid>
      <w:tr w:rsidR="009D6B67" w:rsidRPr="008E5974" w14:paraId="10259144" w14:textId="77777777">
        <w:tc>
          <w:tcPr>
            <w:tcW w:w="9628" w:type="dxa"/>
            <w:tcBorders>
              <w:top w:val="single" w:sz="4" w:space="0" w:color="0070C0"/>
              <w:left w:val="single" w:sz="4" w:space="0" w:color="0070C0"/>
              <w:bottom w:val="single" w:sz="4" w:space="0" w:color="0070C0"/>
              <w:right w:val="single" w:sz="4" w:space="0" w:color="0070C0"/>
            </w:tcBorders>
          </w:tcPr>
          <w:p w14:paraId="77F86AC9" w14:textId="77777777" w:rsidR="009D6B67" w:rsidRDefault="00EE5F1F">
            <w:pPr>
              <w:spacing w:before="0" w:after="0" w:line="240" w:lineRule="auto"/>
              <w:jc w:val="both"/>
              <w:rPr>
                <w:rFonts w:ascii="Cambria" w:eastAsia="Times New Roman" w:hAnsi="Cambria" w:cstheme="minorHAnsi"/>
                <w:b/>
                <w:bCs/>
                <w:lang w:val="et-EE"/>
              </w:rPr>
            </w:pPr>
            <w:r>
              <w:rPr>
                <w:rFonts w:asciiTheme="majorHAnsi" w:hAnsiTheme="majorHAnsi"/>
                <w:sz w:val="20"/>
                <w:szCs w:val="20"/>
                <w:lang w:val="et-EE"/>
              </w:rPr>
              <w:t>Kogu Eesti (piirkonnapõhist lähenemisviisi ei ole kavandatud, sest Eesti suuruses riigis ei ole see digitaalsete valitsuslahenduste puhul praktiline ega vajalik).</w:t>
            </w:r>
          </w:p>
        </w:tc>
      </w:tr>
    </w:tbl>
    <w:p w14:paraId="0C429514" w14:textId="77777777" w:rsidR="009D6B67" w:rsidRDefault="00EE5F1F">
      <w:pPr>
        <w:keepNext/>
        <w:spacing w:line="240" w:lineRule="auto"/>
        <w:rPr>
          <w:sz w:val="22"/>
          <w:lang w:val="et-EE"/>
        </w:rPr>
      </w:pPr>
      <w:r>
        <w:rPr>
          <w:rFonts w:ascii="Cambria" w:eastAsia="Times New Roman" w:hAnsi="Cambria" w:cstheme="minorHAnsi"/>
          <w:b/>
          <w:bCs/>
          <w:lang w:val="et-EE"/>
        </w:rPr>
        <w:t>Piirkondadevahelised</w:t>
      </w:r>
      <w:r>
        <w:rPr>
          <w:rFonts w:ascii="Cambria" w:hAnsi="Cambria" w:cstheme="minorHAnsi"/>
          <w:b/>
          <w:bCs/>
          <w:lang w:val="et-EE"/>
        </w:rPr>
        <w:t>, piiriülesed ja riikidevahelised meetmed</w:t>
      </w:r>
    </w:p>
    <w:tbl>
      <w:tblPr>
        <w:tblStyle w:val="Kontuurtabel"/>
        <w:tblW w:w="0" w:type="auto"/>
        <w:tblLook w:val="04A0" w:firstRow="1" w:lastRow="0" w:firstColumn="1" w:lastColumn="0" w:noHBand="0" w:noVBand="1"/>
      </w:tblPr>
      <w:tblGrid>
        <w:gridCol w:w="9628"/>
      </w:tblGrid>
      <w:tr w:rsidR="009D6B67" w:rsidRPr="00EF1C29" w14:paraId="38E7024E" w14:textId="77777777">
        <w:tc>
          <w:tcPr>
            <w:tcW w:w="9628" w:type="dxa"/>
            <w:tcBorders>
              <w:top w:val="single" w:sz="4" w:space="0" w:color="0070C0"/>
              <w:left w:val="single" w:sz="4" w:space="0" w:color="0070C0"/>
              <w:bottom w:val="single" w:sz="4" w:space="0" w:color="0070C0"/>
              <w:right w:val="single" w:sz="4" w:space="0" w:color="0070C0"/>
            </w:tcBorders>
          </w:tcPr>
          <w:p w14:paraId="715DDCA8" w14:textId="77777777" w:rsidR="009D6B67" w:rsidRDefault="00EE5F1F">
            <w:pPr>
              <w:spacing w:before="0" w:after="0" w:line="240" w:lineRule="auto"/>
              <w:jc w:val="both"/>
              <w:rPr>
                <w:rFonts w:ascii="Cambria" w:eastAsia="Times New Roman" w:hAnsi="Cambria" w:cstheme="minorHAnsi"/>
                <w:bCs/>
                <w:lang w:val="et-EE"/>
              </w:rPr>
            </w:pPr>
            <w:r>
              <w:rPr>
                <w:rFonts w:asciiTheme="majorHAnsi" w:hAnsiTheme="majorHAnsi"/>
                <w:sz w:val="20"/>
                <w:szCs w:val="20"/>
                <w:lang w:val="et-EE"/>
              </w:rPr>
              <w:t>Piiriülest, riikidevahelist ja piirkondadevahelist koostööd erieesmärgi tasandil konkreetselt kavandatud ei ole. Riigi tasandil toetavad sellist koostööd erinevad programmid, milles Eesti osaleb, nt Eesti-Läti programm 2021-2027, Kesk-Läänemere programm 2021-2027, Läänemere piirkonna programm 2021-2027, Interreg Euroopa programm 2021-2027, URBACT IV 2021-2027, ESPON 2030 ja Interact IV programm 2021-2027. Läänemere strateegia on olulise märksõnana nimetatud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jne.  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11504C1F" w14:textId="77777777" w:rsidR="009D6B67" w:rsidRDefault="00EE5F1F">
      <w:pPr>
        <w:spacing w:line="240" w:lineRule="auto"/>
        <w:rPr>
          <w:sz w:val="22"/>
          <w:lang w:val="et-EE"/>
        </w:rPr>
      </w:pPr>
      <w:r>
        <w:rPr>
          <w:rFonts w:ascii="Cambria" w:hAnsi="Cambria" w:cstheme="minorHAnsi"/>
          <w:b/>
          <w:bCs/>
          <w:lang w:val="et-EE"/>
        </w:rPr>
        <w:t>Rahastamisvahendite kavandatav kasutamine</w:t>
      </w:r>
    </w:p>
    <w:tbl>
      <w:tblPr>
        <w:tblStyle w:val="Kontuurtabel"/>
        <w:tblW w:w="0" w:type="auto"/>
        <w:tblLook w:val="04A0" w:firstRow="1" w:lastRow="0" w:firstColumn="1" w:lastColumn="0" w:noHBand="0" w:noVBand="1"/>
      </w:tblPr>
      <w:tblGrid>
        <w:gridCol w:w="9628"/>
      </w:tblGrid>
      <w:tr w:rsidR="009D6B67" w14:paraId="17EA259E" w14:textId="77777777">
        <w:tc>
          <w:tcPr>
            <w:tcW w:w="9628" w:type="dxa"/>
            <w:tcBorders>
              <w:top w:val="single" w:sz="4" w:space="0" w:color="0070C0"/>
              <w:left w:val="single" w:sz="4" w:space="0" w:color="0070C0"/>
              <w:bottom w:val="single" w:sz="4" w:space="0" w:color="0070C0"/>
              <w:right w:val="single" w:sz="4" w:space="0" w:color="0070C0"/>
            </w:tcBorders>
          </w:tcPr>
          <w:p w14:paraId="5084F64F" w14:textId="77777777" w:rsidR="009D6B67" w:rsidRDefault="00EE5F1F">
            <w:pPr>
              <w:rPr>
                <w:rFonts w:ascii="Cambria" w:eastAsia="Times New Roman" w:hAnsi="Cambria" w:cstheme="minorHAnsi"/>
                <w:bCs/>
                <w:highlight w:val="lightGray"/>
                <w:lang w:val="et-EE"/>
              </w:rPr>
            </w:pPr>
            <w:r>
              <w:rPr>
                <w:rFonts w:ascii="Cambria" w:eastAsia="Times New Roman" w:hAnsi="Cambria" w:cstheme="minorBidi"/>
                <w:sz w:val="20"/>
                <w:szCs w:val="20"/>
                <w:lang w:val="et-EE"/>
              </w:rPr>
              <w:t>Ei kohaldu.</w:t>
            </w:r>
          </w:p>
        </w:tc>
      </w:tr>
    </w:tbl>
    <w:p w14:paraId="0CB1EDFA" w14:textId="77777777" w:rsidR="009D6B67" w:rsidRDefault="00EE5F1F">
      <w:pPr>
        <w:pStyle w:val="Pealkiri5"/>
        <w:rPr>
          <w:rFonts w:cstheme="minorHAnsi"/>
          <w:lang w:val="et-EE"/>
        </w:rPr>
      </w:pPr>
      <w:r>
        <w:rPr>
          <w:rFonts w:cstheme="minorHAnsi"/>
          <w:lang w:val="et-EE"/>
        </w:rPr>
        <w:t>2.1.1.2.2 Näitajad</w:t>
      </w:r>
    </w:p>
    <w:tbl>
      <w:tblPr>
        <w:tblW w:w="9628"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ook w:val="01E0" w:firstRow="1" w:lastRow="1" w:firstColumn="1" w:lastColumn="1" w:noHBand="0" w:noVBand="0"/>
      </w:tblPr>
      <w:tblGrid>
        <w:gridCol w:w="487"/>
        <w:gridCol w:w="687"/>
        <w:gridCol w:w="742"/>
        <w:gridCol w:w="1174"/>
        <w:gridCol w:w="958"/>
        <w:gridCol w:w="1947"/>
        <w:gridCol w:w="1268"/>
        <w:gridCol w:w="878"/>
        <w:gridCol w:w="1487"/>
      </w:tblGrid>
      <w:tr w:rsidR="009D6B67" w14:paraId="14A9D2C0" w14:textId="77777777" w:rsidTr="42443374">
        <w:trPr>
          <w:trHeight w:val="425"/>
        </w:trPr>
        <w:tc>
          <w:tcPr>
            <w:tcW w:w="9628" w:type="dxa"/>
            <w:gridSpan w:val="9"/>
            <w:shd w:val="clear" w:color="auto" w:fill="FFFFFF" w:themeFill="background1"/>
          </w:tcPr>
          <w:p w14:paraId="21033F8D" w14:textId="77777777"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8</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Väljundnäitajad</w:t>
            </w:r>
          </w:p>
        </w:tc>
      </w:tr>
      <w:tr w:rsidR="009D6B67" w14:paraId="08532B1D" w14:textId="77777777" w:rsidTr="42443374">
        <w:trPr>
          <w:trHeight w:val="1052"/>
        </w:trPr>
        <w:tc>
          <w:tcPr>
            <w:tcW w:w="495" w:type="dxa"/>
            <w:shd w:val="clear" w:color="auto" w:fill="FFFFFF" w:themeFill="background1"/>
            <w:textDirection w:val="btLr"/>
          </w:tcPr>
          <w:p w14:paraId="5206D10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765" w:type="dxa"/>
            <w:shd w:val="clear" w:color="auto" w:fill="FFFFFF" w:themeFill="background1"/>
            <w:textDirection w:val="btLr"/>
          </w:tcPr>
          <w:p w14:paraId="6A8D41F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810" w:type="dxa"/>
            <w:shd w:val="clear" w:color="auto" w:fill="FFFFFF" w:themeFill="background1"/>
            <w:textDirection w:val="btLr"/>
          </w:tcPr>
          <w:p w14:paraId="4827C34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85" w:type="dxa"/>
            <w:shd w:val="clear" w:color="auto" w:fill="FFFFFF" w:themeFill="background1"/>
            <w:textDirection w:val="btLr"/>
          </w:tcPr>
          <w:p w14:paraId="387C010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1015" w:type="dxa"/>
            <w:shd w:val="clear" w:color="auto" w:fill="FFFFFF" w:themeFill="background1"/>
            <w:textDirection w:val="btLr"/>
          </w:tcPr>
          <w:p w14:paraId="0840D2F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2055" w:type="dxa"/>
            <w:shd w:val="clear" w:color="auto" w:fill="FFFFFF" w:themeFill="background1"/>
            <w:textDirection w:val="btLr"/>
          </w:tcPr>
          <w:p w14:paraId="39E9607C"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1331" w:type="dxa"/>
            <w:shd w:val="clear" w:color="auto" w:fill="FFFFFF" w:themeFill="background1"/>
            <w:textDirection w:val="btLr"/>
          </w:tcPr>
          <w:p w14:paraId="4927555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1035" w:type="dxa"/>
            <w:shd w:val="clear" w:color="auto" w:fill="FFFFFF" w:themeFill="background1"/>
            <w:textDirection w:val="btLr"/>
          </w:tcPr>
          <w:p w14:paraId="05016105"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20F3A6B4"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937" w:type="dxa"/>
            <w:shd w:val="clear" w:color="auto" w:fill="FFFFFF" w:themeFill="background1"/>
            <w:textDirection w:val="btLr"/>
          </w:tcPr>
          <w:p w14:paraId="3E4F0F79"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A1164C1"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1F612432" w14:textId="77777777" w:rsidTr="42443374">
        <w:trPr>
          <w:trHeight w:val="332"/>
        </w:trPr>
        <w:tc>
          <w:tcPr>
            <w:tcW w:w="495" w:type="dxa"/>
            <w:shd w:val="clear" w:color="auto" w:fill="FFFFFF" w:themeFill="background1"/>
          </w:tcPr>
          <w:p w14:paraId="79A9B9B2"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1</w:t>
            </w:r>
          </w:p>
        </w:tc>
        <w:tc>
          <w:tcPr>
            <w:tcW w:w="765" w:type="dxa"/>
            <w:shd w:val="clear" w:color="auto" w:fill="FFFFFF" w:themeFill="background1"/>
          </w:tcPr>
          <w:p w14:paraId="7F45CA69"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(ii)</w:t>
            </w:r>
          </w:p>
        </w:tc>
        <w:tc>
          <w:tcPr>
            <w:tcW w:w="810" w:type="dxa"/>
            <w:shd w:val="clear" w:color="auto" w:fill="FFFFFF" w:themeFill="background1"/>
          </w:tcPr>
          <w:p w14:paraId="33731BF3"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ERF</w:t>
            </w:r>
          </w:p>
        </w:tc>
        <w:tc>
          <w:tcPr>
            <w:tcW w:w="1185" w:type="dxa"/>
            <w:shd w:val="clear" w:color="auto" w:fill="FFFFFF" w:themeFill="background1"/>
          </w:tcPr>
          <w:p w14:paraId="62041237"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eastAsia="Times New Roman" w:hAnsi="Cambria" w:cstheme="minorHAnsi"/>
                <w:sz w:val="20"/>
                <w:szCs w:val="20"/>
                <w:lang w:val="et-EE"/>
              </w:rPr>
              <w:t>Ülemineku</w:t>
            </w:r>
          </w:p>
        </w:tc>
        <w:tc>
          <w:tcPr>
            <w:tcW w:w="1015" w:type="dxa"/>
            <w:shd w:val="clear" w:color="auto" w:fill="FFFFFF" w:themeFill="background1"/>
          </w:tcPr>
          <w:p w14:paraId="513BB91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iCs/>
                <w:sz w:val="20"/>
                <w:szCs w:val="20"/>
                <w:lang w:val="et-EE"/>
              </w:rPr>
              <w:t>RCO14</w:t>
            </w:r>
          </w:p>
        </w:tc>
        <w:tc>
          <w:tcPr>
            <w:tcW w:w="2055" w:type="dxa"/>
            <w:shd w:val="clear" w:color="auto" w:fill="FFFFFF" w:themeFill="background1"/>
            <w:vAlign w:val="center"/>
          </w:tcPr>
          <w:p w14:paraId="7B39BEBD"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Avaliku sektori asutused, keda toetatakse digiteenuste, -toodete ja -protsesside väljatöötamiseks</w:t>
            </w:r>
          </w:p>
        </w:tc>
        <w:tc>
          <w:tcPr>
            <w:tcW w:w="1331" w:type="dxa"/>
            <w:shd w:val="clear" w:color="auto" w:fill="FFFFFF" w:themeFill="background1"/>
          </w:tcPr>
          <w:p w14:paraId="715748C0"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Avaliku sektori asutused</w:t>
            </w:r>
          </w:p>
        </w:tc>
        <w:tc>
          <w:tcPr>
            <w:tcW w:w="1035" w:type="dxa"/>
            <w:shd w:val="clear" w:color="auto" w:fill="FFFFFF" w:themeFill="background1"/>
          </w:tcPr>
          <w:p w14:paraId="3C8EE3C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w:t>
            </w:r>
          </w:p>
        </w:tc>
        <w:tc>
          <w:tcPr>
            <w:tcW w:w="937" w:type="dxa"/>
            <w:shd w:val="clear" w:color="auto" w:fill="FFFFFF" w:themeFill="background1"/>
          </w:tcPr>
          <w:p w14:paraId="50C48CFA" w14:textId="7102FDFD"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50</w:t>
            </w:r>
          </w:p>
        </w:tc>
      </w:tr>
      <w:tr w:rsidR="009D6B67" w14:paraId="7E90BD75" w14:textId="77777777" w:rsidTr="42443374">
        <w:trPr>
          <w:trHeight w:val="332"/>
        </w:trPr>
        <w:tc>
          <w:tcPr>
            <w:tcW w:w="495" w:type="dxa"/>
            <w:shd w:val="clear" w:color="auto" w:fill="FFFFFF" w:themeFill="background1"/>
          </w:tcPr>
          <w:p w14:paraId="6CB64FA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65" w:type="dxa"/>
            <w:shd w:val="clear" w:color="auto" w:fill="FFFFFF" w:themeFill="background1"/>
          </w:tcPr>
          <w:p w14:paraId="291BA4E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w:t>
            </w:r>
          </w:p>
        </w:tc>
        <w:tc>
          <w:tcPr>
            <w:tcW w:w="810" w:type="dxa"/>
            <w:shd w:val="clear" w:color="auto" w:fill="FFFFFF" w:themeFill="background1"/>
          </w:tcPr>
          <w:p w14:paraId="2492BBF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85" w:type="dxa"/>
            <w:shd w:val="clear" w:color="auto" w:fill="FFFFFF" w:themeFill="background1"/>
          </w:tcPr>
          <w:p w14:paraId="2C42B2FA"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015" w:type="dxa"/>
            <w:shd w:val="clear" w:color="auto" w:fill="FFFFFF" w:themeFill="background1"/>
          </w:tcPr>
          <w:p w14:paraId="15D8E109" w14:textId="77777777" w:rsidR="009D6B67" w:rsidRDefault="00EE5F1F">
            <w:pPr>
              <w:pStyle w:val="Text1"/>
              <w:spacing w:before="0" w:after="0" w:line="240" w:lineRule="auto"/>
              <w:ind w:left="0"/>
              <w:rPr>
                <w:rFonts w:ascii="Cambria" w:hAnsi="Cambria" w:cstheme="minorHAnsi"/>
                <w:iCs/>
                <w:sz w:val="20"/>
                <w:szCs w:val="20"/>
                <w:lang w:val="et-EE"/>
              </w:rPr>
            </w:pPr>
            <w:r>
              <w:rPr>
                <w:rFonts w:ascii="Cambria" w:hAnsi="Cambria" w:cstheme="minorHAnsi"/>
                <w:iCs/>
                <w:sz w:val="20"/>
                <w:szCs w:val="20"/>
                <w:lang w:val="et-EE"/>
              </w:rPr>
              <w:t>RCO01</w:t>
            </w:r>
          </w:p>
        </w:tc>
        <w:tc>
          <w:tcPr>
            <w:tcW w:w="2055" w:type="dxa"/>
            <w:shd w:val="clear" w:color="auto" w:fill="FFFFFF" w:themeFill="background1"/>
          </w:tcPr>
          <w:p w14:paraId="3C3DE34C"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Cambria" w:hAnsi="Cambria" w:cstheme="minorBidi"/>
                <w:sz w:val="20"/>
                <w:szCs w:val="20"/>
                <w:lang w:val="et-EE"/>
              </w:rPr>
              <w:t>Toetatavad ettevõtjad (millest: mikro-, väikesed, keskmise suurusega ja suured ettevõtjad)</w:t>
            </w:r>
          </w:p>
        </w:tc>
        <w:tc>
          <w:tcPr>
            <w:tcW w:w="1331" w:type="dxa"/>
            <w:shd w:val="clear" w:color="auto" w:fill="FFFFFF" w:themeFill="background1"/>
          </w:tcPr>
          <w:p w14:paraId="2D45A9F6"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Cambria" w:hAnsi="Cambria" w:cstheme="minorBidi"/>
                <w:sz w:val="20"/>
                <w:szCs w:val="20"/>
                <w:lang w:val="et-EE"/>
              </w:rPr>
              <w:t>Ettevõtjad</w:t>
            </w:r>
          </w:p>
        </w:tc>
        <w:tc>
          <w:tcPr>
            <w:tcW w:w="1035" w:type="dxa"/>
            <w:shd w:val="clear" w:color="auto" w:fill="FFFFFF" w:themeFill="background1"/>
          </w:tcPr>
          <w:p w14:paraId="6496038E" w14:textId="7C56C0BF" w:rsidR="009D6B67" w:rsidRDefault="00B3530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15 </w:t>
            </w:r>
          </w:p>
        </w:tc>
        <w:tc>
          <w:tcPr>
            <w:tcW w:w="937" w:type="dxa"/>
            <w:shd w:val="clear" w:color="auto" w:fill="FFFFFF" w:themeFill="background1"/>
          </w:tcPr>
          <w:p w14:paraId="36D83D39" w14:textId="77777777" w:rsidR="00B3530F" w:rsidRDefault="00B3530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230 </w:t>
            </w:r>
          </w:p>
          <w:p w14:paraId="6A133979" w14:textId="272D4823" w:rsidR="009D6B67" w:rsidRDefault="009D6B67">
            <w:pPr>
              <w:pStyle w:val="Text1"/>
              <w:spacing w:before="0" w:after="0" w:line="240" w:lineRule="auto"/>
              <w:ind w:left="0"/>
              <w:rPr>
                <w:rFonts w:ascii="Cambria" w:hAnsi="Cambria" w:cstheme="minorBidi"/>
                <w:sz w:val="20"/>
                <w:szCs w:val="20"/>
                <w:lang w:val="et-EE"/>
              </w:rPr>
            </w:pPr>
          </w:p>
        </w:tc>
      </w:tr>
      <w:tr w:rsidR="009D6B67" w14:paraId="64301A58" w14:textId="77777777" w:rsidTr="42443374">
        <w:trPr>
          <w:trHeight w:val="332"/>
        </w:trPr>
        <w:tc>
          <w:tcPr>
            <w:tcW w:w="495" w:type="dxa"/>
            <w:shd w:val="clear" w:color="auto" w:fill="FFFFFF" w:themeFill="background1"/>
          </w:tcPr>
          <w:p w14:paraId="11C11DE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65" w:type="dxa"/>
            <w:shd w:val="clear" w:color="auto" w:fill="FFFFFF" w:themeFill="background1"/>
          </w:tcPr>
          <w:p w14:paraId="38A5E0A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w:t>
            </w:r>
          </w:p>
        </w:tc>
        <w:tc>
          <w:tcPr>
            <w:tcW w:w="810" w:type="dxa"/>
            <w:shd w:val="clear" w:color="auto" w:fill="FFFFFF" w:themeFill="background1"/>
          </w:tcPr>
          <w:p w14:paraId="4EA7E1B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85" w:type="dxa"/>
            <w:shd w:val="clear" w:color="auto" w:fill="FFFFFF" w:themeFill="background1"/>
          </w:tcPr>
          <w:p w14:paraId="198B508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015" w:type="dxa"/>
            <w:shd w:val="clear" w:color="auto" w:fill="FFFFFF" w:themeFill="background1"/>
          </w:tcPr>
          <w:p w14:paraId="109BED42" w14:textId="77777777" w:rsidR="009D6B67" w:rsidRDefault="00EE5F1F">
            <w:pPr>
              <w:pStyle w:val="Text1"/>
              <w:spacing w:before="0" w:after="0" w:line="240" w:lineRule="auto"/>
              <w:ind w:left="0"/>
              <w:rPr>
                <w:rFonts w:ascii="Cambria" w:hAnsi="Cambria" w:cstheme="minorHAnsi"/>
                <w:iCs/>
                <w:sz w:val="20"/>
                <w:szCs w:val="20"/>
                <w:lang w:val="et-EE"/>
              </w:rPr>
            </w:pPr>
            <w:r>
              <w:rPr>
                <w:rFonts w:ascii="Cambria" w:hAnsi="Cambria" w:cstheme="minorHAnsi"/>
                <w:sz w:val="20"/>
                <w:szCs w:val="20"/>
                <w:lang w:val="et-EE"/>
              </w:rPr>
              <w:t>RCO02</w:t>
            </w:r>
          </w:p>
        </w:tc>
        <w:tc>
          <w:tcPr>
            <w:tcW w:w="2055" w:type="dxa"/>
            <w:shd w:val="clear" w:color="auto" w:fill="FFFFFF" w:themeFill="background1"/>
          </w:tcPr>
          <w:p w14:paraId="48E9BDA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Toetustega toetatavad ettevõtjad</w:t>
            </w:r>
          </w:p>
        </w:tc>
        <w:tc>
          <w:tcPr>
            <w:tcW w:w="1331" w:type="dxa"/>
            <w:shd w:val="clear" w:color="auto" w:fill="FFFFFF" w:themeFill="background1"/>
          </w:tcPr>
          <w:p w14:paraId="4A1D0D0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1035" w:type="dxa"/>
            <w:shd w:val="clear" w:color="auto" w:fill="FFFFFF" w:themeFill="background1"/>
          </w:tcPr>
          <w:p w14:paraId="578A88B5" w14:textId="10CE1F75" w:rsidR="009D6B67" w:rsidRDefault="00B3530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w:t>
            </w:r>
            <w:r w:rsidR="00EE5F1F">
              <w:rPr>
                <w:rFonts w:ascii="Cambria" w:hAnsi="Cambria" w:cstheme="minorBidi"/>
                <w:sz w:val="20"/>
                <w:szCs w:val="20"/>
                <w:lang w:val="et-EE"/>
              </w:rPr>
              <w:t>5</w:t>
            </w:r>
          </w:p>
        </w:tc>
        <w:tc>
          <w:tcPr>
            <w:tcW w:w="937" w:type="dxa"/>
            <w:shd w:val="clear" w:color="auto" w:fill="FFFFFF" w:themeFill="background1"/>
          </w:tcPr>
          <w:p w14:paraId="78AB718D" w14:textId="68115133" w:rsidR="009D6B67" w:rsidRDefault="00B3530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w:t>
            </w:r>
            <w:r w:rsidR="00EE5F1F">
              <w:rPr>
                <w:rFonts w:ascii="Cambria" w:hAnsi="Cambria" w:cstheme="minorBidi"/>
                <w:sz w:val="20"/>
                <w:szCs w:val="20"/>
                <w:lang w:val="et-EE"/>
              </w:rPr>
              <w:t>30</w:t>
            </w:r>
          </w:p>
        </w:tc>
      </w:tr>
      <w:tr w:rsidR="009D6B67" w14:paraId="4CE322C8" w14:textId="77777777" w:rsidTr="42443374">
        <w:trPr>
          <w:trHeight w:val="332"/>
        </w:trPr>
        <w:tc>
          <w:tcPr>
            <w:tcW w:w="495" w:type="dxa"/>
            <w:shd w:val="clear" w:color="auto" w:fill="FFFFFF" w:themeFill="background1"/>
          </w:tcPr>
          <w:p w14:paraId="246F800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65" w:type="dxa"/>
            <w:shd w:val="clear" w:color="auto" w:fill="FFFFFF" w:themeFill="background1"/>
          </w:tcPr>
          <w:p w14:paraId="648E7EA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w:t>
            </w:r>
          </w:p>
        </w:tc>
        <w:tc>
          <w:tcPr>
            <w:tcW w:w="810" w:type="dxa"/>
            <w:shd w:val="clear" w:color="auto" w:fill="FFFFFF" w:themeFill="background1"/>
          </w:tcPr>
          <w:p w14:paraId="499CBF4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85" w:type="dxa"/>
            <w:shd w:val="clear" w:color="auto" w:fill="FFFFFF" w:themeFill="background1"/>
          </w:tcPr>
          <w:p w14:paraId="1D62EA0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015" w:type="dxa"/>
            <w:shd w:val="clear" w:color="auto" w:fill="FFFFFF" w:themeFill="background1"/>
          </w:tcPr>
          <w:p w14:paraId="76B7C85B" w14:textId="77777777" w:rsidR="009D6B67" w:rsidRDefault="00EE5F1F">
            <w:pPr>
              <w:pStyle w:val="Text1"/>
              <w:spacing w:before="0" w:after="0" w:line="240" w:lineRule="auto"/>
              <w:ind w:left="0"/>
              <w:rPr>
                <w:rFonts w:ascii="Cambria" w:hAnsi="Cambria" w:cstheme="minorHAnsi"/>
                <w:iCs/>
                <w:sz w:val="20"/>
                <w:szCs w:val="20"/>
                <w:lang w:val="et-EE"/>
              </w:rPr>
            </w:pPr>
            <w:r>
              <w:rPr>
                <w:rFonts w:ascii="Cambria" w:hAnsi="Cambria" w:cstheme="minorHAnsi"/>
                <w:iCs/>
                <w:sz w:val="20"/>
                <w:szCs w:val="20"/>
                <w:lang w:val="et-EE"/>
              </w:rPr>
              <w:t>PSO04</w:t>
            </w:r>
          </w:p>
        </w:tc>
        <w:tc>
          <w:tcPr>
            <w:tcW w:w="2055" w:type="dxa"/>
            <w:shd w:val="clear" w:color="auto" w:fill="FFFFFF" w:themeFill="background1"/>
            <w:vAlign w:val="center"/>
          </w:tcPr>
          <w:p w14:paraId="038E3A68"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Uued või uuendatud digiteenused, -tooted ja -protsessid</w:t>
            </w:r>
          </w:p>
        </w:tc>
        <w:tc>
          <w:tcPr>
            <w:tcW w:w="1331" w:type="dxa"/>
            <w:shd w:val="clear" w:color="auto" w:fill="FFFFFF" w:themeFill="background1"/>
          </w:tcPr>
          <w:p w14:paraId="02635844"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Arv</w:t>
            </w:r>
          </w:p>
        </w:tc>
        <w:tc>
          <w:tcPr>
            <w:tcW w:w="1035" w:type="dxa"/>
            <w:shd w:val="clear" w:color="auto" w:fill="FFFFFF" w:themeFill="background1"/>
          </w:tcPr>
          <w:p w14:paraId="383DC9D2" w14:textId="0F353E29" w:rsidR="009D6B67" w:rsidRDefault="00D64B3C">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w:t>
            </w:r>
          </w:p>
        </w:tc>
        <w:tc>
          <w:tcPr>
            <w:tcW w:w="937" w:type="dxa"/>
            <w:shd w:val="clear" w:color="auto" w:fill="FFFFFF" w:themeFill="background1"/>
          </w:tcPr>
          <w:p w14:paraId="35746212" w14:textId="747CD5F2" w:rsidR="009D6B67" w:rsidRDefault="048B1664" w:rsidP="42443374">
            <w:pPr>
              <w:pStyle w:val="Text1"/>
              <w:spacing w:before="0" w:after="0" w:line="240" w:lineRule="auto"/>
              <w:ind w:left="0"/>
              <w:rPr>
                <w:rFonts w:ascii="Cambria" w:hAnsi="Cambria" w:cstheme="minorBidi"/>
                <w:sz w:val="20"/>
                <w:szCs w:val="20"/>
                <w:lang w:val="et-EE"/>
              </w:rPr>
            </w:pPr>
            <w:del w:id="253" w:author="Kaisa Tähe - RAM" w:date="2025-09-23T13:11:00Z" w16du:dateUtc="2025-09-23T10:11:00Z">
              <w:r w:rsidRPr="42443374" w:rsidDel="00D07760">
                <w:rPr>
                  <w:rFonts w:ascii="Cambria" w:hAnsi="Cambria" w:cstheme="minorBidi"/>
                  <w:sz w:val="20"/>
                  <w:szCs w:val="20"/>
                  <w:lang w:val="et-EE"/>
                </w:rPr>
                <w:delText>240</w:delText>
              </w:r>
            </w:del>
            <w:commentRangeStart w:id="254"/>
            <w:ins w:id="255" w:author="Kaisa Tähe - RAM" w:date="2025-09-23T13:11:00Z" w16du:dateUtc="2025-09-23T10:11:00Z">
              <w:r w:rsidR="00D07760">
                <w:rPr>
                  <w:rFonts w:ascii="Cambria" w:hAnsi="Cambria" w:cstheme="minorBidi"/>
                  <w:sz w:val="20"/>
                  <w:szCs w:val="20"/>
                  <w:lang w:val="et-EE"/>
                </w:rPr>
                <w:t>300</w:t>
              </w:r>
            </w:ins>
            <w:commentRangeEnd w:id="254"/>
            <w:ins w:id="256" w:author="Kaisa Tähe - RAM" w:date="2025-09-23T13:23:00Z" w16du:dateUtc="2025-09-23T10:23:00Z">
              <w:r w:rsidR="00186DD6">
                <w:rPr>
                  <w:rStyle w:val="Kommentaariviide"/>
                  <w:rFonts w:ascii="Cambria" w:hAnsi="Cambria" w:cstheme="minorBidi"/>
                  <w:sz w:val="20"/>
                  <w:szCs w:val="20"/>
                  <w:lang w:val="et-EE"/>
                </w:rPr>
                <w:commentReference w:id="254"/>
              </w:r>
            </w:ins>
          </w:p>
        </w:tc>
      </w:tr>
    </w:tbl>
    <w:p w14:paraId="40BA2F1E" w14:textId="77777777" w:rsidR="009D6B67" w:rsidRDefault="009D6B67">
      <w:pPr>
        <w:spacing w:after="0"/>
        <w:rPr>
          <w:rFonts w:ascii="Cambria" w:eastAsia="Times New Roman" w:hAnsi="Cambria" w:cstheme="minorHAnsi"/>
          <w:b/>
          <w:bCs/>
          <w:lang w:val="et-EE"/>
        </w:rPr>
      </w:pPr>
    </w:p>
    <w:tbl>
      <w:tblPr>
        <w:tblW w:w="9691"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
      <w:tblGrid>
        <w:gridCol w:w="562"/>
        <w:gridCol w:w="589"/>
        <w:gridCol w:w="672"/>
        <w:gridCol w:w="851"/>
        <w:gridCol w:w="848"/>
        <w:gridCol w:w="1987"/>
        <w:gridCol w:w="850"/>
        <w:gridCol w:w="709"/>
        <w:gridCol w:w="768"/>
        <w:gridCol w:w="708"/>
        <w:gridCol w:w="1147"/>
      </w:tblGrid>
      <w:tr w:rsidR="009D6B67" w14:paraId="5C3CB9C3" w14:textId="77777777">
        <w:trPr>
          <w:trHeight w:val="475"/>
        </w:trPr>
        <w:tc>
          <w:tcPr>
            <w:tcW w:w="9691" w:type="dxa"/>
            <w:gridSpan w:val="11"/>
            <w:shd w:val="clear" w:color="auto" w:fill="FFFFFF" w:themeFill="background1"/>
          </w:tcPr>
          <w:p w14:paraId="41AE7148" w14:textId="77777777" w:rsidR="009D6B67" w:rsidRDefault="00EE5F1F">
            <w:pPr>
              <w:pStyle w:val="Pealdis"/>
              <w:keepNext/>
              <w:keepLines/>
              <w:rPr>
                <w:rFonts w:cstheme="minorBidi"/>
                <w:bCs/>
                <w:lang w:val="et-EE"/>
              </w:rPr>
            </w:pPr>
            <w:r>
              <w:rPr>
                <w:shd w:val="clear" w:color="auto" w:fill="FFFFFF" w:themeFill="background1"/>
                <w:lang w:val="et-EE"/>
              </w:rPr>
              <w:t xml:space="preserve">Tabel </w:t>
            </w:r>
            <w:r>
              <w:rPr>
                <w:shd w:val="clear" w:color="auto" w:fill="FFFFFF" w:themeFill="background1"/>
                <w:lang w:val="et-EE"/>
              </w:rPr>
              <w:fldChar w:fldCharType="begin"/>
            </w:r>
            <w:r>
              <w:rPr>
                <w:shd w:val="clear" w:color="auto" w:fill="FFFFFF" w:themeFill="background1"/>
                <w:lang w:val="et-EE"/>
              </w:rPr>
              <w:instrText xml:space="preserve"> SEQ Tabel \* ARABIC </w:instrText>
            </w:r>
            <w:r>
              <w:rPr>
                <w:shd w:val="clear" w:color="auto" w:fill="FFFFFF" w:themeFill="background1"/>
                <w:lang w:val="et-EE"/>
              </w:rPr>
              <w:fldChar w:fldCharType="separate"/>
            </w:r>
            <w:r>
              <w:rPr>
                <w:shd w:val="clear" w:color="auto" w:fill="FFFFFF" w:themeFill="background1"/>
                <w:lang w:val="et-EE"/>
              </w:rPr>
              <w:t>9</w:t>
            </w:r>
            <w:r>
              <w:rPr>
                <w:shd w:val="clear" w:color="auto" w:fill="FFFFFF" w:themeFill="background1"/>
                <w:lang w:val="et-EE"/>
              </w:rPr>
              <w:fldChar w:fldCharType="end"/>
            </w:r>
            <w:r>
              <w:rPr>
                <w:shd w:val="clear" w:color="auto" w:fill="FFFFFF" w:themeFill="background1"/>
                <w:lang w:val="et-EE"/>
              </w:rPr>
              <w:t xml:space="preserve">: </w:t>
            </w:r>
            <w:r>
              <w:rPr>
                <w:bCs/>
                <w:shd w:val="clear" w:color="auto" w:fill="FFFFFF" w:themeFill="background1"/>
                <w:lang w:val="et-EE"/>
              </w:rPr>
              <w:t>Tulemusnäitajad</w:t>
            </w:r>
          </w:p>
        </w:tc>
      </w:tr>
      <w:tr w:rsidR="009D6B67" w14:paraId="3E0F3348" w14:textId="77777777">
        <w:trPr>
          <w:trHeight w:val="1768"/>
        </w:trPr>
        <w:tc>
          <w:tcPr>
            <w:tcW w:w="562" w:type="dxa"/>
            <w:shd w:val="clear" w:color="auto" w:fill="FFFFFF" w:themeFill="background1"/>
            <w:textDirection w:val="btLr"/>
          </w:tcPr>
          <w:p w14:paraId="20AF492E"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589" w:type="dxa"/>
            <w:shd w:val="clear" w:color="auto" w:fill="FFFFFF" w:themeFill="background1"/>
            <w:textDirection w:val="btLr"/>
          </w:tcPr>
          <w:p w14:paraId="7F972D4B"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672" w:type="dxa"/>
            <w:shd w:val="clear" w:color="auto" w:fill="FFFFFF" w:themeFill="background1"/>
            <w:textDirection w:val="btLr"/>
          </w:tcPr>
          <w:p w14:paraId="65B1904D"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851" w:type="dxa"/>
            <w:shd w:val="clear" w:color="auto" w:fill="FFFFFF" w:themeFill="background1"/>
            <w:textDirection w:val="btLr"/>
          </w:tcPr>
          <w:p w14:paraId="67F9D620"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48" w:type="dxa"/>
            <w:shd w:val="clear" w:color="auto" w:fill="FFFFFF" w:themeFill="background1"/>
            <w:textDirection w:val="btLr"/>
          </w:tcPr>
          <w:p w14:paraId="76988900"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ID </w:t>
            </w:r>
          </w:p>
        </w:tc>
        <w:tc>
          <w:tcPr>
            <w:tcW w:w="1987" w:type="dxa"/>
            <w:shd w:val="clear" w:color="auto" w:fill="FFFFFF" w:themeFill="background1"/>
            <w:textDirection w:val="btLr"/>
          </w:tcPr>
          <w:p w14:paraId="54CCBD1C"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850" w:type="dxa"/>
            <w:shd w:val="clear" w:color="auto" w:fill="FFFFFF" w:themeFill="background1"/>
            <w:textDirection w:val="btLr"/>
          </w:tcPr>
          <w:p w14:paraId="4D7FBB9B"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709" w:type="dxa"/>
            <w:shd w:val="clear" w:color="auto" w:fill="FFFFFF" w:themeFill="background1"/>
            <w:textDirection w:val="btLr"/>
          </w:tcPr>
          <w:p w14:paraId="384CFA62"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68" w:type="dxa"/>
            <w:shd w:val="clear" w:color="auto" w:fill="FFFFFF" w:themeFill="background1"/>
            <w:textDirection w:val="btLr"/>
          </w:tcPr>
          <w:p w14:paraId="7C2E499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708" w:type="dxa"/>
            <w:shd w:val="clear" w:color="auto" w:fill="FFFFFF" w:themeFill="background1"/>
            <w:textDirection w:val="btLr"/>
          </w:tcPr>
          <w:p w14:paraId="16CAAE81"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895539E"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1142" w:type="dxa"/>
            <w:shd w:val="clear" w:color="auto" w:fill="FFFFFF" w:themeFill="background1"/>
            <w:textDirection w:val="btLr"/>
          </w:tcPr>
          <w:p w14:paraId="13B5BC8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Andmete allikas </w:t>
            </w:r>
          </w:p>
        </w:tc>
      </w:tr>
      <w:tr w:rsidR="009D6B67" w14:paraId="3FF3B36A" w14:textId="77777777">
        <w:trPr>
          <w:trHeight w:val="286"/>
        </w:trPr>
        <w:tc>
          <w:tcPr>
            <w:tcW w:w="562" w:type="dxa"/>
            <w:shd w:val="clear" w:color="auto" w:fill="FFFFFF" w:themeFill="background1"/>
          </w:tcPr>
          <w:p w14:paraId="682F24A0"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589" w:type="dxa"/>
            <w:shd w:val="clear" w:color="auto" w:fill="FFFFFF" w:themeFill="background1"/>
          </w:tcPr>
          <w:p w14:paraId="739CF54C"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w:t>
            </w:r>
          </w:p>
        </w:tc>
        <w:tc>
          <w:tcPr>
            <w:tcW w:w="672" w:type="dxa"/>
            <w:shd w:val="clear" w:color="auto" w:fill="FFFFFF" w:themeFill="background1"/>
          </w:tcPr>
          <w:p w14:paraId="677B6961"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851" w:type="dxa"/>
            <w:shd w:val="clear" w:color="auto" w:fill="FFFFFF" w:themeFill="background1"/>
          </w:tcPr>
          <w:p w14:paraId="0486A959"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48" w:type="dxa"/>
            <w:shd w:val="clear" w:color="auto" w:fill="FFFFFF" w:themeFill="background1"/>
          </w:tcPr>
          <w:p w14:paraId="3D1B7F84" w14:textId="77777777" w:rsidR="009D6B67" w:rsidRDefault="00EE5F1F">
            <w:pPr>
              <w:pStyle w:val="Text1"/>
              <w:keepLines/>
              <w:spacing w:before="0" w:after="0" w:line="240" w:lineRule="auto"/>
              <w:ind w:left="0"/>
              <w:rPr>
                <w:rFonts w:ascii="Cambria" w:hAnsi="Cambria" w:cstheme="minorBidi"/>
                <w:sz w:val="20"/>
                <w:szCs w:val="20"/>
                <w:lang w:val="et-EE"/>
              </w:rPr>
            </w:pPr>
            <w:r>
              <w:rPr>
                <w:rFonts w:ascii="Cambria" w:hAnsi="Cambria" w:cstheme="minorBidi"/>
                <w:sz w:val="20"/>
                <w:szCs w:val="20"/>
                <w:lang w:val="et-EE"/>
              </w:rPr>
              <w:t>RCR11</w:t>
            </w:r>
          </w:p>
        </w:tc>
        <w:tc>
          <w:tcPr>
            <w:tcW w:w="1987" w:type="dxa"/>
            <w:shd w:val="clear" w:color="auto" w:fill="FFFFFF" w:themeFill="background1"/>
          </w:tcPr>
          <w:p w14:paraId="62F7D008" w14:textId="77777777" w:rsidR="009D6B67" w:rsidRDefault="00EE5F1F">
            <w:pPr>
              <w:pStyle w:val="Text1"/>
              <w:keepLines/>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Uute ja uuendatud avalike digiteenuste, -toodete ja -protsesside kasutajad</w:t>
            </w:r>
          </w:p>
        </w:tc>
        <w:tc>
          <w:tcPr>
            <w:tcW w:w="850" w:type="dxa"/>
            <w:shd w:val="clear" w:color="auto" w:fill="FFFFFF" w:themeFill="background1"/>
          </w:tcPr>
          <w:p w14:paraId="57F49E05" w14:textId="77777777" w:rsidR="009D6B67" w:rsidRDefault="00EE5F1F">
            <w:pPr>
              <w:pStyle w:val="Text1"/>
              <w:keepLines/>
              <w:spacing w:before="0" w:after="0" w:line="240" w:lineRule="auto"/>
              <w:ind w:left="0"/>
              <w:rPr>
                <w:rFonts w:ascii="Cambria" w:hAnsi="Cambria" w:cstheme="minorBidi"/>
                <w:sz w:val="20"/>
                <w:szCs w:val="20"/>
                <w:lang w:val="et-EE"/>
              </w:rPr>
            </w:pPr>
            <w:r>
              <w:rPr>
                <w:rFonts w:ascii="Cambria" w:hAnsi="Cambria" w:cstheme="minorBidi"/>
                <w:sz w:val="20"/>
                <w:szCs w:val="20"/>
                <w:lang w:val="et-EE"/>
              </w:rPr>
              <w:t>Kasutajaid/</w:t>
            </w:r>
          </w:p>
          <w:p w14:paraId="5E5EFADC" w14:textId="77777777" w:rsidR="009D6B67" w:rsidRDefault="00EE5F1F">
            <w:pPr>
              <w:pStyle w:val="Text1"/>
              <w:keepLines/>
              <w:spacing w:before="0" w:after="0" w:line="240" w:lineRule="auto"/>
              <w:ind w:left="0"/>
              <w:rPr>
                <w:rFonts w:ascii="Cambria" w:hAnsi="Cambria" w:cstheme="minorBidi"/>
                <w:sz w:val="20"/>
                <w:szCs w:val="20"/>
                <w:lang w:val="et-EE"/>
              </w:rPr>
            </w:pPr>
            <w:r>
              <w:rPr>
                <w:rFonts w:ascii="Cambria" w:hAnsi="Cambria" w:cstheme="minorBidi"/>
                <w:sz w:val="20"/>
                <w:szCs w:val="20"/>
                <w:lang w:val="et-EE"/>
              </w:rPr>
              <w:t>aastas</w:t>
            </w:r>
          </w:p>
        </w:tc>
        <w:tc>
          <w:tcPr>
            <w:tcW w:w="709" w:type="dxa"/>
            <w:shd w:val="clear" w:color="auto" w:fill="FFFFFF" w:themeFill="background1"/>
          </w:tcPr>
          <w:p w14:paraId="7CCAA9FA" w14:textId="77777777" w:rsidR="009D6B67" w:rsidRDefault="00EE5F1F">
            <w:pPr>
              <w:pStyle w:val="Text1"/>
              <w:keepLines/>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68" w:type="dxa"/>
            <w:shd w:val="clear" w:color="auto" w:fill="FFFFFF" w:themeFill="background1"/>
          </w:tcPr>
          <w:p w14:paraId="05E7D6C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708" w:type="dxa"/>
            <w:shd w:val="clear" w:color="auto" w:fill="FFFFFF" w:themeFill="background1"/>
          </w:tcPr>
          <w:p w14:paraId="2A276CFB" w14:textId="4DF90017" w:rsidR="009D6B67" w:rsidRDefault="00EE5F1F">
            <w:pPr>
              <w:pStyle w:val="Text1"/>
              <w:spacing w:before="0" w:after="0" w:line="240" w:lineRule="auto"/>
              <w:ind w:left="0"/>
              <w:rPr>
                <w:rFonts w:ascii="Cambria" w:hAnsi="Cambria" w:cstheme="minorBidi"/>
                <w:sz w:val="20"/>
                <w:szCs w:val="20"/>
                <w:lang w:val="et-EE"/>
              </w:rPr>
            </w:pPr>
            <w:del w:id="257" w:author="Kaisa Tähe - RAM" w:date="2025-09-23T13:24:00Z" w16du:dateUtc="2025-09-23T10:24:00Z">
              <w:r w:rsidDel="005643C7">
                <w:rPr>
                  <w:rFonts w:ascii="Cambria" w:hAnsi="Cambria" w:cstheme="minorBidi"/>
                  <w:sz w:val="20"/>
                  <w:szCs w:val="20"/>
                  <w:lang w:val="et-EE"/>
                </w:rPr>
                <w:delText xml:space="preserve">4 </w:delText>
              </w:r>
            </w:del>
            <w:ins w:id="258" w:author="Kaisa Tähe - RAM" w:date="2025-09-23T13:24:00Z" w16du:dateUtc="2025-09-23T10:24:00Z">
              <w:r w:rsidR="005643C7">
                <w:rPr>
                  <w:rFonts w:ascii="Cambria" w:hAnsi="Cambria" w:cstheme="minorBidi"/>
                  <w:sz w:val="20"/>
                  <w:szCs w:val="20"/>
                  <w:lang w:val="et-EE"/>
                </w:rPr>
                <w:t> </w:t>
              </w:r>
            </w:ins>
            <w:del w:id="259" w:author="Kaisa Tähe - RAM" w:date="2025-09-23T13:24:00Z" w16du:dateUtc="2025-09-23T10:24:00Z">
              <w:r w:rsidDel="005643C7">
                <w:rPr>
                  <w:rFonts w:ascii="Cambria" w:hAnsi="Cambria" w:cstheme="minorBidi"/>
                  <w:sz w:val="20"/>
                  <w:szCs w:val="20"/>
                  <w:lang w:val="et-EE"/>
                </w:rPr>
                <w:delText>5</w:delText>
              </w:r>
            </w:del>
            <w:ins w:id="260" w:author="Kaisa Tähe - RAM" w:date="2025-09-23T13:24:00Z" w16du:dateUtc="2025-09-23T10:24:00Z">
              <w:r w:rsidR="005643C7">
                <w:rPr>
                  <w:rFonts w:ascii="Cambria" w:hAnsi="Cambria" w:cstheme="minorBidi"/>
                  <w:sz w:val="20"/>
                  <w:szCs w:val="20"/>
                  <w:lang w:val="et-EE"/>
                </w:rPr>
                <w:t>10 0</w:t>
              </w:r>
            </w:ins>
            <w:r>
              <w:rPr>
                <w:rFonts w:ascii="Cambria" w:hAnsi="Cambria" w:cstheme="minorBidi"/>
                <w:sz w:val="20"/>
                <w:szCs w:val="20"/>
                <w:lang w:val="et-EE"/>
              </w:rPr>
              <w:t>00 000</w:t>
            </w:r>
          </w:p>
        </w:tc>
        <w:tc>
          <w:tcPr>
            <w:tcW w:w="1142" w:type="dxa"/>
            <w:shd w:val="clear" w:color="auto" w:fill="FFFFFF" w:themeFill="background1"/>
          </w:tcPr>
          <w:p w14:paraId="458CA71C" w14:textId="77777777"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projekti-aruanded</w:t>
            </w:r>
          </w:p>
        </w:tc>
      </w:tr>
    </w:tbl>
    <w:p w14:paraId="0336C5F9" w14:textId="77777777" w:rsidR="009D6B67" w:rsidRDefault="00EE5F1F">
      <w:pPr>
        <w:pStyle w:val="Pealkiri5"/>
        <w:keepNext/>
        <w:ind w:left="1576" w:hanging="1009"/>
        <w:rPr>
          <w:rFonts w:cstheme="minorHAnsi"/>
          <w:highlight w:val="lightGray"/>
          <w:lang w:val="et-EE"/>
        </w:rPr>
      </w:pPr>
      <w:r>
        <w:rPr>
          <w:rFonts w:cstheme="minorHAnsi"/>
          <w:lang w:val="et-EE"/>
        </w:rPr>
        <w:t xml:space="preserve">2.1.1.2.3 </w:t>
      </w:r>
      <w:r>
        <w:rPr>
          <w:rFonts w:cstheme="minorBidi"/>
          <w:lang w:val="et-EE"/>
        </w:rPr>
        <w:t>Programmi rahaliste vahendite (EL) esialgne jaotus sekkumise liigi järgi</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590"/>
        <w:gridCol w:w="1984"/>
      </w:tblGrid>
      <w:tr w:rsidR="009D6B67" w14:paraId="5A141CED" w14:textId="77777777">
        <w:trPr>
          <w:cantSplit/>
        </w:trPr>
        <w:tc>
          <w:tcPr>
            <w:tcW w:w="9634" w:type="dxa"/>
            <w:gridSpan w:val="6"/>
          </w:tcPr>
          <w:p w14:paraId="67559A7A" w14:textId="77777777"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10</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Mõõde 1 – sekkumise valdkond</w:t>
            </w:r>
          </w:p>
        </w:tc>
      </w:tr>
      <w:tr w:rsidR="009D6B67" w14:paraId="7D5AF330" w14:textId="77777777">
        <w:trPr>
          <w:cantSplit/>
          <w:trHeight w:val="523"/>
        </w:trPr>
        <w:tc>
          <w:tcPr>
            <w:tcW w:w="1599" w:type="dxa"/>
          </w:tcPr>
          <w:p w14:paraId="50A6A270" w14:textId="77777777" w:rsidR="009D6B67" w:rsidRDefault="00EE5F1F">
            <w:pPr>
              <w:keepNext/>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23B28392" w14:textId="77777777" w:rsidR="009D6B67" w:rsidRDefault="00EE5F1F">
            <w:pPr>
              <w:keepNext/>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126E4C90" w14:textId="77777777" w:rsidR="009D6B67" w:rsidRDefault="00EE5F1F">
            <w:pPr>
              <w:keepNext/>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2C7BDF98" w14:textId="77777777" w:rsidR="009D6B67" w:rsidRDefault="00EE5F1F">
            <w:pPr>
              <w:keepNext/>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273D954C" w14:textId="77777777" w:rsidR="009D6B67" w:rsidRDefault="00EE5F1F">
            <w:pPr>
              <w:keepNext/>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00955E9A" w14:textId="77777777" w:rsidR="009D6B67" w:rsidRDefault="00EE5F1F">
            <w:pPr>
              <w:keepNext/>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1D4B80D8" w14:textId="77777777">
        <w:trPr>
          <w:cantSplit/>
        </w:trPr>
        <w:tc>
          <w:tcPr>
            <w:tcW w:w="1599" w:type="dxa"/>
          </w:tcPr>
          <w:p w14:paraId="25306FF4"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4E4397DD"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1225EA48"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53997C56"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590" w:type="dxa"/>
          </w:tcPr>
          <w:p w14:paraId="4243C137"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016</w:t>
            </w:r>
          </w:p>
        </w:tc>
        <w:tc>
          <w:tcPr>
            <w:tcW w:w="1984" w:type="dxa"/>
          </w:tcPr>
          <w:p w14:paraId="3C5829E1" w14:textId="652DA46B" w:rsidR="009D6B67" w:rsidRDefault="00EE5F1F">
            <w:pPr>
              <w:keepNext/>
              <w:spacing w:before="0" w:after="0" w:line="240" w:lineRule="auto"/>
              <w:jc w:val="center"/>
              <w:rPr>
                <w:rFonts w:ascii="Cambria" w:eastAsia="Times New Roman" w:hAnsi="Cambria" w:cstheme="minorHAnsi"/>
                <w:sz w:val="20"/>
                <w:szCs w:val="20"/>
                <w:lang w:val="et-EE"/>
              </w:rPr>
            </w:pPr>
            <w:del w:id="261" w:author="Kaisa Tähe - RAM" w:date="2025-08-04T15:14:00Z" w16du:dateUtc="2025-08-04T12:14:00Z">
              <w:r w:rsidDel="007E563B">
                <w:rPr>
                  <w:rFonts w:ascii="Cambria" w:eastAsia="Times New Roman" w:hAnsi="Cambria" w:cstheme="minorHAnsi"/>
                  <w:sz w:val="20"/>
                  <w:szCs w:val="20"/>
                  <w:lang w:val="et-EE"/>
                </w:rPr>
                <w:delText>136 000 000</w:delText>
              </w:r>
            </w:del>
            <w:commentRangeStart w:id="262"/>
            <w:ins w:id="263" w:author="Kaisa Tähe - RAM" w:date="2025-08-04T15:14:00Z" w16du:dateUtc="2025-08-04T12:14:00Z">
              <w:r w:rsidR="007E563B">
                <w:rPr>
                  <w:rFonts w:ascii="Cambria" w:eastAsia="Times New Roman" w:hAnsi="Cambria" w:cstheme="minorHAnsi"/>
                  <w:sz w:val="20"/>
                  <w:szCs w:val="20"/>
                  <w:lang w:val="et-EE"/>
                </w:rPr>
                <w:t>122 183 111</w:t>
              </w:r>
            </w:ins>
            <w:commentRangeEnd w:id="262"/>
            <w:ins w:id="264" w:author="Kaisa Tähe - RAM" w:date="2025-08-04T15:15:00Z" w16du:dateUtc="2025-08-04T12:15:00Z">
              <w:r w:rsidR="00983133">
                <w:rPr>
                  <w:rStyle w:val="Kommentaariviide"/>
                  <w:rFonts w:ascii="Cambria" w:eastAsia="Times New Roman" w:hAnsi="Cambria" w:cstheme="minorHAnsi"/>
                  <w:sz w:val="20"/>
                  <w:szCs w:val="20"/>
                  <w:lang w:val="et-EE"/>
                </w:rPr>
                <w:commentReference w:id="262"/>
              </w:r>
            </w:ins>
          </w:p>
        </w:tc>
      </w:tr>
      <w:tr w:rsidR="009D6B67" w14:paraId="44AFDCB2" w14:textId="77777777">
        <w:trPr>
          <w:cantSplit/>
        </w:trPr>
        <w:tc>
          <w:tcPr>
            <w:tcW w:w="1599" w:type="dxa"/>
          </w:tcPr>
          <w:p w14:paraId="749AABB8"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6CBA9618"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4D1D186B"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703EAAE4"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590" w:type="dxa"/>
          </w:tcPr>
          <w:p w14:paraId="2F2EEDDB"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013</w:t>
            </w:r>
          </w:p>
        </w:tc>
        <w:tc>
          <w:tcPr>
            <w:tcW w:w="1984" w:type="dxa"/>
          </w:tcPr>
          <w:p w14:paraId="3667BC4E" w14:textId="77777777" w:rsidR="009D6B67" w:rsidRDefault="00EE5F1F">
            <w:pPr>
              <w:keepNext/>
              <w:spacing w:before="0" w:after="0" w:line="240" w:lineRule="auto"/>
              <w:jc w:val="center"/>
              <w:rPr>
                <w:rFonts w:ascii="Cambria" w:eastAsia="Times New Roman" w:hAnsi="Cambria" w:cstheme="minorHAnsi"/>
                <w:sz w:val="20"/>
                <w:szCs w:val="20"/>
                <w:lang w:val="et-EE"/>
              </w:rPr>
            </w:pPr>
            <w:r>
              <w:rPr>
                <w:rFonts w:ascii="Cambria" w:eastAsia="Times New Roman" w:hAnsi="Cambria" w:cstheme="minorHAnsi"/>
                <w:sz w:val="20"/>
                <w:szCs w:val="20"/>
                <w:lang w:val="et-EE"/>
              </w:rPr>
              <w:t>20 000 000</w:t>
            </w:r>
          </w:p>
        </w:tc>
      </w:tr>
    </w:tbl>
    <w:p w14:paraId="29B262C5" w14:textId="77777777" w:rsidR="009D6B67" w:rsidRDefault="009D6B67">
      <w:pPr>
        <w:spacing w:after="0"/>
        <w:rPr>
          <w:rFonts w:ascii="Cambria" w:hAnsi="Cambria" w:cstheme="minorHAnsi"/>
          <w:b/>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18"/>
        <w:gridCol w:w="1230"/>
        <w:gridCol w:w="2137"/>
        <w:gridCol w:w="1564"/>
        <w:gridCol w:w="1392"/>
        <w:gridCol w:w="1793"/>
      </w:tblGrid>
      <w:tr w:rsidR="009D6B67" w14:paraId="4EF5D41E" w14:textId="77777777">
        <w:tc>
          <w:tcPr>
            <w:tcW w:w="9634" w:type="dxa"/>
            <w:gridSpan w:val="6"/>
          </w:tcPr>
          <w:p w14:paraId="3B83EBB2" w14:textId="77777777" w:rsidR="009D6B67" w:rsidRDefault="00EE5F1F">
            <w:pPr>
              <w:pStyle w:val="Pealdis"/>
              <w:keepNext/>
              <w:jc w:val="left"/>
              <w:rPr>
                <w:rFonts w:ascii="Cambria" w:hAnsi="Cambria" w:cstheme="minorHAnsi"/>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11</w:t>
            </w:r>
            <w:r>
              <w:rPr>
                <w:rFonts w:ascii="Cambria" w:hAnsi="Cambria" w:cstheme="minorHAnsi"/>
                <w:szCs w:val="20"/>
                <w:lang w:val="et-EE"/>
              </w:rPr>
              <w:fldChar w:fldCharType="end"/>
            </w:r>
            <w:r>
              <w:rPr>
                <w:rFonts w:ascii="Cambria" w:hAnsi="Cambria" w:cstheme="minorHAnsi"/>
                <w:szCs w:val="20"/>
                <w:lang w:val="et-EE"/>
              </w:rPr>
              <w:t>: Mõõde 2 – rahastamise vorm</w:t>
            </w:r>
          </w:p>
        </w:tc>
      </w:tr>
      <w:tr w:rsidR="009D6B67" w14:paraId="193A19D5" w14:textId="77777777">
        <w:tc>
          <w:tcPr>
            <w:tcW w:w="1518" w:type="dxa"/>
          </w:tcPr>
          <w:p w14:paraId="47D7758A"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Prioriteedi number</w:t>
            </w:r>
          </w:p>
        </w:tc>
        <w:tc>
          <w:tcPr>
            <w:tcW w:w="1230" w:type="dxa"/>
          </w:tcPr>
          <w:p w14:paraId="2FC50587"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Fond</w:t>
            </w:r>
          </w:p>
        </w:tc>
        <w:tc>
          <w:tcPr>
            <w:tcW w:w="2137" w:type="dxa"/>
          </w:tcPr>
          <w:p w14:paraId="3471D014"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564" w:type="dxa"/>
          </w:tcPr>
          <w:p w14:paraId="0D486669"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1392" w:type="dxa"/>
          </w:tcPr>
          <w:p w14:paraId="2D8D8723"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Kood</w:t>
            </w:r>
          </w:p>
        </w:tc>
        <w:tc>
          <w:tcPr>
            <w:tcW w:w="1793" w:type="dxa"/>
          </w:tcPr>
          <w:p w14:paraId="29861E03"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4036D3E5" w14:textId="77777777">
        <w:tc>
          <w:tcPr>
            <w:tcW w:w="1518" w:type="dxa"/>
          </w:tcPr>
          <w:p w14:paraId="64FDB17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230" w:type="dxa"/>
          </w:tcPr>
          <w:p w14:paraId="738DAE5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2137" w:type="dxa"/>
          </w:tcPr>
          <w:p w14:paraId="1D67365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564" w:type="dxa"/>
          </w:tcPr>
          <w:p w14:paraId="1B9BD07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392" w:type="dxa"/>
          </w:tcPr>
          <w:p w14:paraId="4399358E"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01</w:t>
            </w:r>
          </w:p>
        </w:tc>
        <w:tc>
          <w:tcPr>
            <w:tcW w:w="1793" w:type="dxa"/>
          </w:tcPr>
          <w:p w14:paraId="67A857A2" w14:textId="04321C78" w:rsidR="009D6B67" w:rsidRDefault="005670ED">
            <w:pPr>
              <w:spacing w:before="0" w:after="0" w:line="240" w:lineRule="auto"/>
              <w:rPr>
                <w:rFonts w:ascii="Cambria" w:eastAsia="Times New Roman" w:hAnsi="Cambria" w:cstheme="minorHAnsi"/>
                <w:sz w:val="20"/>
                <w:szCs w:val="20"/>
                <w:lang w:val="et-EE"/>
              </w:rPr>
            </w:pPr>
            <w:ins w:id="265" w:author="Kaisa Tähe - RAM" w:date="2025-08-04T15:16:00Z" w16du:dateUtc="2025-08-04T12:16:00Z">
              <w:r>
                <w:rPr>
                  <w:rFonts w:ascii="Cambria" w:eastAsia="Times New Roman" w:hAnsi="Cambria" w:cstheme="minorHAnsi"/>
                  <w:sz w:val="20"/>
                  <w:szCs w:val="20"/>
                  <w:lang w:val="et-EE"/>
                </w:rPr>
                <w:t>142 183 111</w:t>
              </w:r>
            </w:ins>
            <w:del w:id="266" w:author="Kaisa Tähe - RAM" w:date="2025-08-04T15:16:00Z" w16du:dateUtc="2025-08-04T12:16:00Z">
              <w:r w:rsidR="00EE5F1F" w:rsidDel="005670ED">
                <w:rPr>
                  <w:rFonts w:ascii="Cambria" w:eastAsia="Times New Roman" w:hAnsi="Cambria" w:cstheme="minorHAnsi"/>
                  <w:sz w:val="20"/>
                  <w:szCs w:val="20"/>
                  <w:lang w:val="et-EE"/>
                </w:rPr>
                <w:delText>156 000 000</w:delText>
              </w:r>
            </w:del>
          </w:p>
        </w:tc>
      </w:tr>
    </w:tbl>
    <w:p w14:paraId="126BBD34" w14:textId="77777777" w:rsidR="009D6B67" w:rsidRDefault="009D6B67">
      <w:pPr>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590"/>
        <w:gridCol w:w="1984"/>
      </w:tblGrid>
      <w:tr w:rsidR="009D6B67" w14:paraId="020D5F8E" w14:textId="77777777">
        <w:tc>
          <w:tcPr>
            <w:tcW w:w="9634" w:type="dxa"/>
            <w:gridSpan w:val="6"/>
          </w:tcPr>
          <w:p w14:paraId="4A463288" w14:textId="77777777" w:rsidR="009D6B67" w:rsidRDefault="00EE5F1F">
            <w:pPr>
              <w:pStyle w:val="Pealdis"/>
              <w:rPr>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12</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 xml:space="preserve">Mõõde 3 – </w:t>
            </w:r>
            <w:r>
              <w:rPr>
                <w:lang w:val="et-EE"/>
              </w:rPr>
              <w:t xml:space="preserve">territoriaalne rakendusmehhanism ja territoriaalne suunitlus </w:t>
            </w:r>
          </w:p>
        </w:tc>
      </w:tr>
      <w:tr w:rsidR="009D6B67" w14:paraId="0805BC93" w14:textId="77777777">
        <w:tc>
          <w:tcPr>
            <w:tcW w:w="1599" w:type="dxa"/>
          </w:tcPr>
          <w:p w14:paraId="56177D6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Prioriteedi number</w:t>
            </w:r>
          </w:p>
        </w:tc>
        <w:tc>
          <w:tcPr>
            <w:tcW w:w="1384" w:type="dxa"/>
          </w:tcPr>
          <w:p w14:paraId="5E321EA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43CEB56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6C12D86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2A0413E0"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797B3DF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6E1C83BF" w14:textId="77777777">
        <w:tc>
          <w:tcPr>
            <w:tcW w:w="1599" w:type="dxa"/>
          </w:tcPr>
          <w:p w14:paraId="5F200694"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1</w:t>
            </w:r>
          </w:p>
        </w:tc>
        <w:tc>
          <w:tcPr>
            <w:tcW w:w="1384" w:type="dxa"/>
          </w:tcPr>
          <w:p w14:paraId="6AA937ED"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ERF</w:t>
            </w:r>
          </w:p>
        </w:tc>
        <w:tc>
          <w:tcPr>
            <w:tcW w:w="1433" w:type="dxa"/>
          </w:tcPr>
          <w:p w14:paraId="78D368F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616EE52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590" w:type="dxa"/>
          </w:tcPr>
          <w:p w14:paraId="765B15E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33</w:t>
            </w:r>
          </w:p>
        </w:tc>
        <w:tc>
          <w:tcPr>
            <w:tcW w:w="1984" w:type="dxa"/>
          </w:tcPr>
          <w:p w14:paraId="1F6483AF" w14:textId="3489DFE1" w:rsidR="009D6B67" w:rsidRDefault="005670ED">
            <w:pPr>
              <w:spacing w:before="0" w:after="0" w:line="240" w:lineRule="auto"/>
              <w:rPr>
                <w:rFonts w:ascii="Cambria" w:eastAsia="Times New Roman" w:hAnsi="Cambria" w:cstheme="minorHAnsi"/>
                <w:sz w:val="20"/>
                <w:szCs w:val="20"/>
                <w:lang w:val="et-EE"/>
              </w:rPr>
            </w:pPr>
            <w:ins w:id="267" w:author="Kaisa Tähe - RAM" w:date="2025-08-04T15:16:00Z" w16du:dateUtc="2025-08-04T12:16:00Z">
              <w:r>
                <w:rPr>
                  <w:rFonts w:ascii="Cambria" w:eastAsia="Times New Roman" w:hAnsi="Cambria" w:cstheme="minorHAnsi"/>
                  <w:sz w:val="20"/>
                  <w:szCs w:val="20"/>
                  <w:lang w:val="et-EE"/>
                </w:rPr>
                <w:t>142 183 111</w:t>
              </w:r>
            </w:ins>
            <w:del w:id="268" w:author="Kaisa Tähe - RAM" w:date="2025-08-04T15:16:00Z" w16du:dateUtc="2025-08-04T12:16:00Z">
              <w:r w:rsidR="00EE5F1F" w:rsidDel="005670ED">
                <w:rPr>
                  <w:rFonts w:ascii="Cambria" w:eastAsia="Times New Roman" w:hAnsi="Cambria" w:cstheme="minorHAnsi"/>
                  <w:sz w:val="20"/>
                  <w:szCs w:val="20"/>
                  <w:lang w:val="et-EE"/>
                </w:rPr>
                <w:delText>156 000 000</w:delText>
              </w:r>
            </w:del>
          </w:p>
        </w:tc>
      </w:tr>
    </w:tbl>
    <w:p w14:paraId="56F738E9" w14:textId="77777777" w:rsidR="009D6B67" w:rsidRDefault="009D6B67">
      <w:pPr>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590"/>
        <w:gridCol w:w="1984"/>
      </w:tblGrid>
      <w:tr w:rsidR="009D6B67" w:rsidRPr="00EF1C29" w14:paraId="297176C9" w14:textId="77777777">
        <w:tc>
          <w:tcPr>
            <w:tcW w:w="9634" w:type="dxa"/>
            <w:gridSpan w:val="6"/>
          </w:tcPr>
          <w:p w14:paraId="654F2CAB" w14:textId="77777777" w:rsidR="009D6B67" w:rsidRDefault="00EE5F1F">
            <w:pPr>
              <w:pStyle w:val="Pealdis"/>
              <w:keepNext/>
              <w:jc w:val="left"/>
              <w:rPr>
                <w:rFonts w:ascii="Cambria" w:hAnsi="Cambria" w:cstheme="minorHAnsi"/>
                <w:i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13</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iCs/>
                <w:szCs w:val="20"/>
                <w:lang w:val="et-EE"/>
              </w:rPr>
              <w:t>Mõõde 5 – ESF+, ERF, ÜF ja JTF soolise võrdõiguslikkuse valdkond</w:t>
            </w:r>
          </w:p>
        </w:tc>
      </w:tr>
      <w:tr w:rsidR="009D6B67" w14:paraId="189449D4" w14:textId="77777777">
        <w:tc>
          <w:tcPr>
            <w:tcW w:w="1599" w:type="dxa"/>
          </w:tcPr>
          <w:p w14:paraId="00E6CE9F"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Prioriteedi number</w:t>
            </w:r>
          </w:p>
        </w:tc>
        <w:tc>
          <w:tcPr>
            <w:tcW w:w="1384" w:type="dxa"/>
          </w:tcPr>
          <w:p w14:paraId="319155D2"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Fond</w:t>
            </w:r>
          </w:p>
        </w:tc>
        <w:tc>
          <w:tcPr>
            <w:tcW w:w="1433" w:type="dxa"/>
          </w:tcPr>
          <w:p w14:paraId="2F962BA3"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Piirkonna kategooria</w:t>
            </w:r>
          </w:p>
        </w:tc>
        <w:tc>
          <w:tcPr>
            <w:tcW w:w="1644" w:type="dxa"/>
          </w:tcPr>
          <w:p w14:paraId="2F14E318"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Erieesmärk</w:t>
            </w:r>
          </w:p>
        </w:tc>
        <w:tc>
          <w:tcPr>
            <w:tcW w:w="1590" w:type="dxa"/>
          </w:tcPr>
          <w:p w14:paraId="4F58EDDE"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Kood</w:t>
            </w:r>
          </w:p>
        </w:tc>
        <w:tc>
          <w:tcPr>
            <w:tcW w:w="1984" w:type="dxa"/>
          </w:tcPr>
          <w:p w14:paraId="21AA2D30"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Summa (eurodes)</w:t>
            </w:r>
          </w:p>
        </w:tc>
      </w:tr>
      <w:tr w:rsidR="009D6B67" w14:paraId="2AF0DE60" w14:textId="77777777">
        <w:tc>
          <w:tcPr>
            <w:tcW w:w="1599" w:type="dxa"/>
          </w:tcPr>
          <w:p w14:paraId="0BE1171F" w14:textId="77777777" w:rsidR="009D6B67" w:rsidRDefault="00EE5F1F">
            <w:pPr>
              <w:spacing w:before="0" w:after="0" w:line="276" w:lineRule="auto"/>
              <w:rPr>
                <w:rFonts w:ascii="Cambria" w:eastAsia="Times New Roman" w:hAnsi="Cambria" w:cstheme="minorHAnsi"/>
                <w:iCs/>
                <w:sz w:val="20"/>
                <w:lang w:val="et-EE"/>
              </w:rPr>
            </w:pPr>
            <w:r>
              <w:rPr>
                <w:rFonts w:ascii="Cambria" w:eastAsia="Times New Roman" w:hAnsi="Cambria" w:cstheme="minorHAnsi"/>
                <w:iCs/>
                <w:sz w:val="20"/>
                <w:lang w:val="et-EE"/>
              </w:rPr>
              <w:t>1</w:t>
            </w:r>
          </w:p>
        </w:tc>
        <w:tc>
          <w:tcPr>
            <w:tcW w:w="1384" w:type="dxa"/>
          </w:tcPr>
          <w:p w14:paraId="5540B037" w14:textId="77777777" w:rsidR="009D6B67" w:rsidRDefault="00EE5F1F">
            <w:pPr>
              <w:spacing w:before="0" w:after="0" w:line="276" w:lineRule="auto"/>
              <w:rPr>
                <w:rFonts w:ascii="Cambria" w:eastAsia="Times New Roman" w:hAnsi="Cambria" w:cstheme="minorHAnsi"/>
                <w:iCs/>
                <w:sz w:val="20"/>
                <w:lang w:val="et-EE"/>
              </w:rPr>
            </w:pPr>
            <w:r>
              <w:rPr>
                <w:rFonts w:ascii="Cambria" w:eastAsia="Times New Roman" w:hAnsi="Cambria" w:cstheme="minorHAnsi"/>
                <w:iCs/>
                <w:sz w:val="20"/>
                <w:lang w:val="et-EE"/>
              </w:rPr>
              <w:t>ERF</w:t>
            </w:r>
          </w:p>
        </w:tc>
        <w:tc>
          <w:tcPr>
            <w:tcW w:w="1433" w:type="dxa"/>
          </w:tcPr>
          <w:p w14:paraId="2DB51169"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Ülemineku</w:t>
            </w:r>
          </w:p>
        </w:tc>
        <w:tc>
          <w:tcPr>
            <w:tcW w:w="1644" w:type="dxa"/>
          </w:tcPr>
          <w:p w14:paraId="1669C469" w14:textId="77777777" w:rsidR="009D6B67" w:rsidRDefault="00EE5F1F">
            <w:pPr>
              <w:spacing w:before="0" w:after="0" w:line="276" w:lineRule="auto"/>
              <w:rPr>
                <w:rFonts w:ascii="Cambria" w:eastAsia="Times New Roman" w:hAnsi="Cambria" w:cstheme="minorHAnsi"/>
                <w:bCs/>
                <w:iCs/>
                <w:sz w:val="20"/>
                <w:lang w:val="et-EE"/>
              </w:rPr>
            </w:pPr>
            <w:r>
              <w:rPr>
                <w:rFonts w:ascii="Cambria" w:eastAsia="Times New Roman" w:hAnsi="Cambria" w:cstheme="minorHAnsi"/>
                <w:bCs/>
                <w:iCs/>
                <w:sz w:val="20"/>
                <w:lang w:val="et-EE"/>
              </w:rPr>
              <w:t>ii</w:t>
            </w:r>
          </w:p>
        </w:tc>
        <w:tc>
          <w:tcPr>
            <w:tcW w:w="1590" w:type="dxa"/>
          </w:tcPr>
          <w:p w14:paraId="72A0ACC2" w14:textId="77777777" w:rsidR="009D6B67" w:rsidRDefault="00EE5F1F">
            <w:pPr>
              <w:spacing w:before="0" w:after="0" w:line="276" w:lineRule="auto"/>
              <w:rPr>
                <w:rFonts w:ascii="Cambria" w:eastAsia="Times New Roman" w:hAnsi="Cambria" w:cstheme="minorHAnsi"/>
                <w:bCs/>
                <w:iCs/>
                <w:sz w:val="20"/>
                <w:lang w:val="et-EE"/>
              </w:rPr>
            </w:pPr>
            <w:r>
              <w:rPr>
                <w:rFonts w:ascii="Cambria" w:eastAsia="Times New Roman" w:hAnsi="Cambria" w:cstheme="minorHAnsi"/>
                <w:bCs/>
                <w:iCs/>
                <w:sz w:val="20"/>
                <w:lang w:val="et-EE"/>
              </w:rPr>
              <w:t>03</w:t>
            </w:r>
          </w:p>
        </w:tc>
        <w:tc>
          <w:tcPr>
            <w:tcW w:w="1984" w:type="dxa"/>
          </w:tcPr>
          <w:p w14:paraId="19108CA9" w14:textId="54704C16" w:rsidR="009D6B67" w:rsidRDefault="005670ED">
            <w:pPr>
              <w:spacing w:before="0" w:after="0" w:line="276" w:lineRule="auto"/>
              <w:rPr>
                <w:rFonts w:ascii="Cambria" w:eastAsia="Times New Roman" w:hAnsi="Cambria" w:cstheme="minorHAnsi"/>
                <w:b/>
                <w:iCs/>
                <w:sz w:val="20"/>
                <w:lang w:val="et-EE"/>
              </w:rPr>
            </w:pPr>
            <w:ins w:id="269" w:author="Kaisa Tähe - RAM" w:date="2025-08-04T15:16:00Z" w16du:dateUtc="2025-08-04T12:16:00Z">
              <w:r>
                <w:rPr>
                  <w:rFonts w:ascii="Cambria" w:eastAsia="Times New Roman" w:hAnsi="Cambria" w:cstheme="minorHAnsi"/>
                  <w:sz w:val="20"/>
                  <w:szCs w:val="20"/>
                  <w:lang w:val="et-EE"/>
                </w:rPr>
                <w:t>142 183 111</w:t>
              </w:r>
            </w:ins>
            <w:del w:id="270" w:author="Kaisa Tähe - RAM" w:date="2025-08-04T15:16:00Z" w16du:dateUtc="2025-08-04T12:16:00Z">
              <w:r w:rsidR="00EE5F1F" w:rsidDel="005670ED">
                <w:rPr>
                  <w:rFonts w:ascii="Cambria" w:eastAsia="Times New Roman" w:hAnsi="Cambria" w:cstheme="minorHAnsi"/>
                  <w:sz w:val="20"/>
                  <w:szCs w:val="20"/>
                  <w:lang w:val="et-EE"/>
                </w:rPr>
                <w:delText>156 000 000</w:delText>
              </w:r>
            </w:del>
          </w:p>
        </w:tc>
      </w:tr>
    </w:tbl>
    <w:p w14:paraId="758FDE71" w14:textId="77777777" w:rsidR="009D6B67" w:rsidRDefault="00EE5F1F">
      <w:pPr>
        <w:pStyle w:val="Pealkiri4"/>
        <w:numPr>
          <w:ilvl w:val="3"/>
          <w:numId w:val="56"/>
        </w:numPr>
        <w:rPr>
          <w:rFonts w:cstheme="minorHAnsi"/>
          <w:lang w:val="et-EE"/>
        </w:rPr>
      </w:pPr>
      <w:bookmarkStart w:id="271" w:name="_Toc210486454"/>
      <w:r>
        <w:rPr>
          <w:rFonts w:cstheme="minorHAnsi"/>
          <w:lang w:val="et-EE"/>
        </w:rPr>
        <w:t>Erieesmärk: (iii) VKEde kestliku majanduskasvu ja konkurentsivõime tõhustamine ning VKEdes töökohtade loomine, muu hulgas tootlike investeeringute kaudu</w:t>
      </w:r>
      <w:bookmarkEnd w:id="135"/>
      <w:bookmarkEnd w:id="271"/>
    </w:p>
    <w:p w14:paraId="2B557F87" w14:textId="77777777" w:rsidR="009D6B67" w:rsidRDefault="00EE5F1F">
      <w:pPr>
        <w:pStyle w:val="Pealkiri5"/>
        <w:rPr>
          <w:rFonts w:cstheme="minorHAnsi"/>
          <w:lang w:val="et-EE"/>
        </w:rPr>
      </w:pPr>
      <w:r>
        <w:rPr>
          <w:rFonts w:cstheme="minorHAnsi"/>
          <w:lang w:val="et-EE"/>
        </w:rPr>
        <w:t>2.1.1.3.1 Fondide sekkumine</w:t>
      </w:r>
    </w:p>
    <w:p w14:paraId="0A0A15DE" w14:textId="77777777" w:rsidR="009D6B67" w:rsidRDefault="00EE5F1F">
      <w:pPr>
        <w:rPr>
          <w:rFonts w:ascii="Cambria" w:eastAsia="Times New Roman" w:hAnsi="Cambria" w:cstheme="minorHAnsi"/>
          <w:b/>
          <w:bCs/>
          <w:lang w:val="et-EE"/>
        </w:rPr>
      </w:pPr>
      <w:r>
        <w:rPr>
          <w:rFonts w:ascii="Cambria" w:eastAsia="Times New Roman" w:hAnsi="Cambria" w:cstheme="minorHAnsi"/>
          <w:b/>
          <w:bCs/>
          <w:lang w:val="et-EE"/>
        </w:rPr>
        <w:lastRenderedPageBreak/>
        <w:t>Seonduvate meetmete liigid</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634"/>
      </w:tblGrid>
      <w:tr w:rsidR="009D6B67" w14:paraId="64FFE3BE" w14:textId="77777777">
        <w:tc>
          <w:tcPr>
            <w:tcW w:w="9634" w:type="dxa"/>
          </w:tcPr>
          <w:p w14:paraId="3FF5A57D" w14:textId="151F2DCB" w:rsidR="009D6B67" w:rsidRDefault="00EE5F1F">
            <w:pPr>
              <w:spacing w:line="240" w:lineRule="auto"/>
              <w:jc w:val="both"/>
              <w:rPr>
                <w:rFonts w:asciiTheme="majorHAnsi" w:hAnsiTheme="majorHAnsi"/>
                <w:sz w:val="20"/>
                <w:szCs w:val="20"/>
                <w:lang w:val="et-EE"/>
              </w:rPr>
            </w:pPr>
            <w:r>
              <w:rPr>
                <w:rFonts w:ascii="Cambria" w:eastAsia="Calibri" w:hAnsi="Cambria"/>
                <w:sz w:val="20"/>
                <w:szCs w:val="20"/>
                <w:lang w:val="et-EE"/>
              </w:rPr>
              <w:t>Sekkumised põhinevad riigiaruande lisal D, Euroopa poolaasta riigipõhistel soovitustel, Eesti teadus- ja arendustegevuse (TA) ja innovatsioonisüsteemi rahvusvahelisel hindamisel</w:t>
            </w:r>
            <w:r>
              <w:rPr>
                <w:rStyle w:val="Allmrkuseviide"/>
                <w:rFonts w:ascii="Cambria" w:eastAsia="Calibri" w:hAnsi="Cambria"/>
                <w:sz w:val="20"/>
                <w:szCs w:val="20"/>
                <w:lang w:val="et-EE"/>
              </w:rPr>
              <w:footnoteReference w:id="12"/>
            </w:r>
            <w:r>
              <w:rPr>
                <w:rFonts w:ascii="Cambria" w:eastAsia="Calibri" w:hAnsi="Cambria"/>
                <w:sz w:val="20"/>
                <w:szCs w:val="20"/>
                <w:lang w:val="et-EE"/>
              </w:rPr>
              <w:t xml:space="preserve"> ning ettevõtlus- ja innovatsioonitoetuste tulemuslikkuse hindamisel</w:t>
            </w:r>
            <w:r>
              <w:rPr>
                <w:rStyle w:val="Allmrkuseviide"/>
                <w:rFonts w:ascii="Cambria" w:eastAsia="Calibri" w:hAnsi="Cambria"/>
                <w:b w:val="0"/>
                <w:bCs/>
                <w:sz w:val="20"/>
                <w:szCs w:val="20"/>
                <w:lang w:val="et-EE"/>
              </w:rPr>
              <w:footnoteReference w:id="13"/>
            </w:r>
            <w:r>
              <w:rPr>
                <w:rFonts w:ascii="Cambria" w:eastAsia="Calibri" w:hAnsi="Cambria"/>
                <w:sz w:val="20"/>
                <w:szCs w:val="20"/>
                <w:lang w:val="et-EE"/>
              </w:rPr>
              <w:t>. Lisaks</w:t>
            </w:r>
            <w:r w:rsidR="00A73BB4">
              <w:rPr>
                <w:rFonts w:ascii="Cambria" w:eastAsia="Calibri" w:hAnsi="Cambria"/>
                <w:sz w:val="20"/>
                <w:szCs w:val="20"/>
                <w:lang w:val="et-EE"/>
              </w:rPr>
              <w:t xml:space="preserve"> </w:t>
            </w:r>
            <w:r>
              <w:rPr>
                <w:rFonts w:asciiTheme="majorHAnsi" w:hAnsiTheme="majorHAnsi"/>
                <w:sz w:val="20"/>
                <w:szCs w:val="20"/>
                <w:lang w:val="et-EE"/>
              </w:rPr>
              <w:t>keskenduvad sekkumised ettevõtluse edendamisele ning teadmismahukate ettevõt</w:t>
            </w:r>
            <w:r w:rsidR="00A93ABC">
              <w:rPr>
                <w:rFonts w:asciiTheme="majorHAnsi" w:hAnsiTheme="majorHAnsi"/>
                <w:sz w:val="20"/>
                <w:szCs w:val="20"/>
                <w:lang w:val="et-EE"/>
              </w:rPr>
              <w:t>ja</w:t>
            </w:r>
            <w:r>
              <w:rPr>
                <w:rFonts w:asciiTheme="majorHAnsi" w:hAnsiTheme="majorHAnsi"/>
                <w:sz w:val="20"/>
                <w:szCs w:val="20"/>
                <w:lang w:val="et-EE"/>
              </w:rPr>
              <w:t>te loomisele ja kasvule, suurema lisandväärtusega toodete ja teenuste loomisele ja ekspordile ning investeeringutele Eesti kõikidesse piirkondadesse. Sekkumised aitavad kaasa nutika spetsialiseerumise valdkondadele (IKT, tervishoiutehnoloogiad ja -teenused; ressursside väärindamine; arukad ja säästvad energialahendused). Sekkumisloogika hõlmab kolme suunda:</w:t>
            </w:r>
          </w:p>
          <w:p w14:paraId="4DDA7CF5" w14:textId="77777777" w:rsidR="009D6B67" w:rsidRDefault="00EE5F1F">
            <w:pPr>
              <w:spacing w:line="240" w:lineRule="auto"/>
              <w:jc w:val="both"/>
              <w:rPr>
                <w:rFonts w:asciiTheme="majorHAnsi" w:hAnsiTheme="majorHAnsi" w:cstheme="minorHAnsi"/>
                <w:b/>
                <w:bCs/>
                <w:sz w:val="20"/>
                <w:szCs w:val="20"/>
                <w:lang w:val="et-EE"/>
              </w:rPr>
            </w:pPr>
            <w:r>
              <w:rPr>
                <w:rFonts w:asciiTheme="majorHAnsi" w:hAnsiTheme="majorHAnsi"/>
                <w:b/>
                <w:bCs/>
                <w:sz w:val="20"/>
                <w:szCs w:val="20"/>
                <w:lang w:val="et-EE"/>
              </w:rPr>
              <w:t>1. ettevõtluse kasvu toetamine, ettevõtluse alustamine, idufirmade ökosüsteemi arendamine ning ettevõtluse toetamise süsteemi ja võrgustike arendamine Eesti eri piirkondades;</w:t>
            </w:r>
          </w:p>
          <w:p w14:paraId="51F8A6F5" w14:textId="77777777" w:rsidR="009D6B67" w:rsidRDefault="00EE5F1F">
            <w:pPr>
              <w:spacing w:line="240" w:lineRule="auto"/>
              <w:jc w:val="both"/>
              <w:rPr>
                <w:rFonts w:asciiTheme="majorHAnsi" w:hAnsiTheme="majorHAnsi" w:cstheme="minorHAnsi"/>
                <w:b/>
                <w:bCs/>
                <w:sz w:val="20"/>
                <w:szCs w:val="20"/>
                <w:lang w:val="et-EE"/>
              </w:rPr>
            </w:pPr>
            <w:r>
              <w:rPr>
                <w:rFonts w:asciiTheme="majorHAnsi" w:hAnsiTheme="majorHAnsi"/>
                <w:b/>
                <w:bCs/>
                <w:sz w:val="20"/>
                <w:szCs w:val="20"/>
                <w:lang w:val="et-EE"/>
              </w:rPr>
              <w:t>2. VKEde konkurentsivõime ning suurema lisandväärtuse ja ekspordi loomise suutlikkuse suurendamine;</w:t>
            </w:r>
          </w:p>
          <w:p w14:paraId="4B29EAAE" w14:textId="77777777" w:rsidR="009D6B67" w:rsidRDefault="00EE5F1F">
            <w:pPr>
              <w:spacing w:line="240" w:lineRule="auto"/>
              <w:jc w:val="both"/>
              <w:rPr>
                <w:rFonts w:asciiTheme="majorHAnsi" w:hAnsiTheme="majorHAnsi" w:cstheme="minorHAnsi"/>
                <w:b/>
                <w:bCs/>
                <w:sz w:val="20"/>
                <w:szCs w:val="20"/>
                <w:lang w:val="et-EE"/>
              </w:rPr>
            </w:pPr>
            <w:r>
              <w:rPr>
                <w:rFonts w:asciiTheme="majorHAnsi" w:hAnsiTheme="majorHAnsi"/>
                <w:b/>
                <w:bCs/>
                <w:sz w:val="20"/>
                <w:szCs w:val="20"/>
                <w:lang w:val="et-EE"/>
              </w:rPr>
              <w:t>3. VKEde juurdepääsu parandamine rahastamisele (kapitalile), sh piirkondades.</w:t>
            </w:r>
          </w:p>
          <w:p w14:paraId="221D01B6" w14:textId="39607408"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Sekkumised hõlmavad ettevõtluse toetamist ja ettevõtte loomist. Toetatakse uute ärimudelite, sh ringmajanduse ja vastutustundliku ettevõtluse põhimõtete rakendamist; tugiteenuseid tehnoloogilise innovatsiooni, parimate olemasolevate tehnoloogiate kasutamise, parema juhtimise ja põlvkondade vahetuse soodustamiseks. Toetatakse digitaalkaubanduse (e-kaubandus, platvormimajandus, koostöömajandus) kasutuselevõttu, et parandada Eesti mikro-, väikeste ja keskmise suurusega ettevõtjate konkurentsivõimet ning reaalajalise majanduse arendamist ja rakendamist. Ettevõt</w:t>
            </w:r>
            <w:r w:rsidR="00A93ABC">
              <w:rPr>
                <w:rFonts w:asciiTheme="majorHAnsi" w:hAnsiTheme="majorHAnsi"/>
                <w:sz w:val="20"/>
                <w:szCs w:val="20"/>
                <w:lang w:val="et-EE"/>
              </w:rPr>
              <w:t>ja</w:t>
            </w:r>
            <w:r>
              <w:rPr>
                <w:rFonts w:asciiTheme="majorHAnsi" w:hAnsiTheme="majorHAnsi"/>
                <w:sz w:val="20"/>
                <w:szCs w:val="20"/>
                <w:lang w:val="et-EE"/>
              </w:rPr>
              <w:t>tes tuleks rohkem kohaldada automatiseerimise, sh digiteerimise, standardimise, tehisintellekti- ja robootikatehnoloogiaid. Sekkumisega toetatakse ka idufirmade ökosüsteemi suuremat konkurentsivõimet ning teadus- ja arendustegevuse mahukaid idufirmasid. Eesmärk on muuta Eesti atraktiivsemaks üleilmse ulatusega kasvavate ettevõt</w:t>
            </w:r>
            <w:r w:rsidR="00A73BB4">
              <w:rPr>
                <w:rFonts w:asciiTheme="majorHAnsi" w:hAnsiTheme="majorHAnsi"/>
                <w:sz w:val="20"/>
                <w:szCs w:val="20"/>
                <w:lang w:val="et-EE"/>
              </w:rPr>
              <w:t>e</w:t>
            </w:r>
            <w:r>
              <w:rPr>
                <w:rFonts w:asciiTheme="majorHAnsi" w:hAnsiTheme="majorHAnsi"/>
                <w:sz w:val="20"/>
                <w:szCs w:val="20"/>
                <w:lang w:val="et-EE"/>
              </w:rPr>
              <w:t>te asutamiseks. Tehnoloogiaettevõt</w:t>
            </w:r>
            <w:r w:rsidR="00A93ABC">
              <w:rPr>
                <w:rFonts w:asciiTheme="majorHAnsi" w:hAnsiTheme="majorHAnsi"/>
                <w:sz w:val="20"/>
                <w:szCs w:val="20"/>
                <w:lang w:val="et-EE"/>
              </w:rPr>
              <w:t>ja</w:t>
            </w:r>
            <w:r>
              <w:rPr>
                <w:rFonts w:asciiTheme="majorHAnsi" w:hAnsiTheme="majorHAnsi"/>
                <w:sz w:val="20"/>
                <w:szCs w:val="20"/>
                <w:lang w:val="et-EE"/>
              </w:rPr>
              <w:t xml:space="preserve">te arendamiseks sobiva keskkonna loomist soodustatakse avaliku ja erasektori partnerlusena, mis põhineb idufirmade ökosüsteemi praegustel väljakutsetel ja ülemaailmsel arengul selles valdkonnas. Suurendatakse idufirmade konkurentsivõimet, et säilitada ja arendada talente pikas perspektiivis ning edendada mitmekesisust (sooline ja ealine mitmekesisus, erineva haridustasemega inimeste kaasamine). </w:t>
            </w:r>
          </w:p>
          <w:p w14:paraId="4DD75731" w14:textId="51D250BE"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Meetmed, millega suurendatakse </w:t>
            </w:r>
            <w:r>
              <w:rPr>
                <w:rFonts w:asciiTheme="majorHAnsi" w:hAnsiTheme="majorHAnsi"/>
                <w:sz w:val="20"/>
                <w:lang w:val="et-EE"/>
              </w:rPr>
              <w:t xml:space="preserve">VKEde konkurentsivõimet ning </w:t>
            </w:r>
            <w:r>
              <w:rPr>
                <w:rFonts w:asciiTheme="majorHAnsi" w:hAnsiTheme="majorHAnsi"/>
                <w:sz w:val="20"/>
                <w:szCs w:val="20"/>
                <w:lang w:val="et-EE"/>
              </w:rPr>
              <w:t xml:space="preserve">suutlikkust luua suuremat </w:t>
            </w:r>
            <w:r>
              <w:rPr>
                <w:rFonts w:asciiTheme="majorHAnsi" w:hAnsiTheme="majorHAnsi"/>
                <w:sz w:val="20"/>
                <w:lang w:val="et-EE"/>
              </w:rPr>
              <w:t>lisandväärtust</w:t>
            </w:r>
            <w:r>
              <w:rPr>
                <w:rFonts w:asciiTheme="majorHAnsi" w:hAnsiTheme="majorHAnsi"/>
                <w:sz w:val="20"/>
                <w:szCs w:val="20"/>
                <w:lang w:val="et-EE"/>
              </w:rPr>
              <w:t xml:space="preserve"> ja eksporti, hõlmavad teadus- ja arendustegevuse ning innovatsioonimahukate toodete ja tehnoloogiate</w:t>
            </w:r>
            <w:r>
              <w:rPr>
                <w:rFonts w:asciiTheme="majorHAnsi" w:hAnsiTheme="majorHAnsi"/>
                <w:b/>
                <w:bCs/>
                <w:sz w:val="20"/>
                <w:szCs w:val="20"/>
                <w:lang w:val="et-EE"/>
              </w:rPr>
              <w:t xml:space="preserve"> </w:t>
            </w:r>
            <w:r>
              <w:rPr>
                <w:rFonts w:asciiTheme="majorHAnsi" w:hAnsiTheme="majorHAnsi"/>
                <w:sz w:val="20"/>
                <w:szCs w:val="20"/>
                <w:lang w:val="et-EE"/>
              </w:rPr>
              <w:t>ekspordi kasvu toetamist, parandades nende paigutamist üleilmsetesse väärtusahelatesse. Sekkumine keskendub teenuste osutamisele, mis jagunevad kolme põhikategooriasse: turuteave (nõuandeteenistus, et teha kindlaks teave ja kontaktid, mis on kõige olulisemad); turuteadlikkus (kasvuprogrammid ja koolitus turulepääsu ettevalmistamiseks ja toetamiseks) ning turu nähtavus (ühised kaubandusstendid, B2B kaubandusmissioonid, sektoripõhine turundustoetus). Sellised teenused võimaldavad jõuda suurema osa rahvusvahelistumise toetust vajavate ettevõt</w:t>
            </w:r>
            <w:r w:rsidR="00A93ABC">
              <w:rPr>
                <w:rFonts w:asciiTheme="majorHAnsi" w:hAnsiTheme="majorHAnsi"/>
                <w:sz w:val="20"/>
                <w:szCs w:val="20"/>
                <w:lang w:val="et-EE"/>
              </w:rPr>
              <w:t>ja</w:t>
            </w:r>
            <w:r>
              <w:rPr>
                <w:rFonts w:asciiTheme="majorHAnsi" w:hAnsiTheme="majorHAnsi"/>
                <w:sz w:val="20"/>
                <w:szCs w:val="20"/>
                <w:lang w:val="et-EE"/>
              </w:rPr>
              <w:t>teni ja pakuvad erinevaid koostöövorme (nt kaubandusmesside või -missioonide kulude jagamine, rahvusvahelistumisega seotud tegevuste hanked, mida ettevõt</w:t>
            </w:r>
            <w:r w:rsidR="00AA751B">
              <w:rPr>
                <w:rFonts w:asciiTheme="majorHAnsi" w:hAnsiTheme="majorHAnsi"/>
                <w:sz w:val="20"/>
                <w:szCs w:val="20"/>
                <w:lang w:val="et-EE"/>
              </w:rPr>
              <w:t>jad</w:t>
            </w:r>
            <w:r>
              <w:rPr>
                <w:rFonts w:asciiTheme="majorHAnsi" w:hAnsiTheme="majorHAnsi"/>
                <w:sz w:val="20"/>
                <w:szCs w:val="20"/>
                <w:lang w:val="et-EE"/>
              </w:rPr>
              <w:t xml:space="preserve"> viivad ellu ühiselt). Kirjeldatud lähenemisviis on seega suunatud kahe turutõrke kõrvaldamisele: a) ebatäiuslik ja ebaühtlane teave, mis on tingitud turgudeüleselt kättesaadava teabe rohkusest ja keerukusest, ning b) koordineerimine ja võrgustiku puudulik sisenemine turgudele ühiselt, kulutõhusalt ja hästi ettevalmistatud pakkumisega. Investeeritakse väärtusahelapõhiste koostöömudelite väljatöötamisse ning luuakse vahendid teadmiste ja tehnoloogia tõhusaks ülekandmiseks teadusasutustelt ettevõt</w:t>
            </w:r>
            <w:r w:rsidR="00A93ABC">
              <w:rPr>
                <w:rFonts w:asciiTheme="majorHAnsi" w:hAnsiTheme="majorHAnsi"/>
                <w:sz w:val="20"/>
                <w:szCs w:val="20"/>
                <w:lang w:val="et-EE"/>
              </w:rPr>
              <w:t>ja</w:t>
            </w:r>
            <w:r>
              <w:rPr>
                <w:rFonts w:asciiTheme="majorHAnsi" w:hAnsiTheme="majorHAnsi"/>
                <w:sz w:val="20"/>
                <w:szCs w:val="20"/>
                <w:lang w:val="et-EE"/>
              </w:rPr>
              <w:t>tele. Toetatakse ettevõt</w:t>
            </w:r>
            <w:r w:rsidR="00A93ABC">
              <w:rPr>
                <w:rFonts w:asciiTheme="majorHAnsi" w:hAnsiTheme="majorHAnsi"/>
                <w:sz w:val="20"/>
                <w:szCs w:val="20"/>
                <w:lang w:val="et-EE"/>
              </w:rPr>
              <w:t>ja</w:t>
            </w:r>
            <w:r>
              <w:rPr>
                <w:rFonts w:asciiTheme="majorHAnsi" w:hAnsiTheme="majorHAnsi"/>
                <w:sz w:val="20"/>
                <w:szCs w:val="20"/>
                <w:lang w:val="et-EE"/>
              </w:rPr>
              <w:t>te olemasolevate ja uute tehnoloogiate, toodete ja teenuste arendamist ning turuleviimist. Soositakse uute ärimudelite, sh ringmajanduse ja vastutustundliku ettevõtluse põhimõtete rakendamist ettevõtjate juhtimiskultuuris, mh teavitustöö ja koolitustegevuse kaudu. Toetust antakse ka inkubatsiooni- ja kiirendusprogrammide, koolituste, meistrikursuste, mentorlus- ja arenguprogrammide, konsultatsioonide ning rahvusvahelise ja sektoritevahelise koostöö arendamise edendamise kaudu. Toetatakse tehnoloogia- ja arendusmahukaid investeeringuid eriti nutika spetsialiseerumise valdkondades. Lisaks toetatakse teenuseid, mis on vajalikud VKEde innovatsioonivõime suurendamiseks. Eespool nimetatud meetmete rakendamiseks käivitatakse VKEde arenguprogramm, mh selleks, et toetada tööstuslikku üleminekut ja uute tehnoloogiate kasutuselevõttu, investeeringuid tehnoloogiasse ja tootearendusse (sh prototüüpide loomisse). Täiendavalt toetatakse RRFi kaudu ettevõt</w:t>
            </w:r>
            <w:r w:rsidR="00A93ABC">
              <w:rPr>
                <w:rFonts w:asciiTheme="majorHAnsi" w:hAnsiTheme="majorHAnsi"/>
                <w:sz w:val="20"/>
                <w:szCs w:val="20"/>
                <w:lang w:val="et-EE"/>
              </w:rPr>
              <w:t>ja</w:t>
            </w:r>
            <w:r>
              <w:rPr>
                <w:rFonts w:asciiTheme="majorHAnsi" w:hAnsiTheme="majorHAnsi"/>
                <w:sz w:val="20"/>
                <w:szCs w:val="20"/>
                <w:lang w:val="et-EE"/>
              </w:rPr>
              <w:t>te digiteerimist ja automatiseerimist ning soodustatakse ettevõt</w:t>
            </w:r>
            <w:r w:rsidR="00A93ABC">
              <w:rPr>
                <w:rFonts w:asciiTheme="majorHAnsi" w:hAnsiTheme="majorHAnsi"/>
                <w:sz w:val="20"/>
                <w:szCs w:val="20"/>
                <w:lang w:val="et-EE"/>
              </w:rPr>
              <w:t>ja</w:t>
            </w:r>
            <w:r>
              <w:rPr>
                <w:rFonts w:asciiTheme="majorHAnsi" w:hAnsiTheme="majorHAnsi"/>
                <w:sz w:val="20"/>
                <w:szCs w:val="20"/>
                <w:lang w:val="et-EE"/>
              </w:rPr>
              <w:t>te ärimudelite rohepööret. Samuti hõlbustatakse ja toetatakse VKEde koostööd olemasolevate klastrialgatuste ja uute võrgustike tegevustega. Toetatakse ettevõt</w:t>
            </w:r>
            <w:r w:rsidR="00A93ABC">
              <w:rPr>
                <w:rFonts w:asciiTheme="majorHAnsi" w:hAnsiTheme="majorHAnsi"/>
                <w:sz w:val="20"/>
                <w:szCs w:val="20"/>
                <w:lang w:val="et-EE"/>
              </w:rPr>
              <w:t>ja</w:t>
            </w:r>
            <w:r>
              <w:rPr>
                <w:rFonts w:asciiTheme="majorHAnsi" w:hAnsiTheme="majorHAnsi"/>
                <w:sz w:val="20"/>
                <w:szCs w:val="20"/>
                <w:lang w:val="et-EE"/>
              </w:rPr>
              <w:t>te kasvu ja laienemist olemasolevatel ja uutel eksporditurgudel</w:t>
            </w:r>
            <w:r>
              <w:rPr>
                <w:rFonts w:asciiTheme="majorHAnsi" w:hAnsiTheme="majorHAnsi"/>
                <w:sz w:val="20"/>
                <w:lang w:val="et-EE"/>
              </w:rPr>
              <w:t xml:space="preserve">, sh </w:t>
            </w:r>
            <w:r>
              <w:rPr>
                <w:rFonts w:asciiTheme="majorHAnsi" w:hAnsiTheme="majorHAnsi"/>
                <w:sz w:val="20"/>
                <w:szCs w:val="20"/>
                <w:lang w:val="et-EE"/>
              </w:rPr>
              <w:t xml:space="preserve">vajalike kontaktide leidmise, välisesindajate võrgustiku, messidel osalemise, konsultatsioonide, </w:t>
            </w:r>
            <w:r>
              <w:rPr>
                <w:rFonts w:asciiTheme="majorHAnsi" w:hAnsiTheme="majorHAnsi"/>
                <w:sz w:val="20"/>
                <w:lang w:val="et-EE"/>
              </w:rPr>
              <w:t>sihtturgudel</w:t>
            </w:r>
            <w:r>
              <w:rPr>
                <w:rFonts w:asciiTheme="majorHAnsi" w:hAnsiTheme="majorHAnsi"/>
                <w:sz w:val="20"/>
                <w:szCs w:val="20"/>
                <w:lang w:val="et-EE"/>
              </w:rPr>
              <w:t xml:space="preserve"> põhinevate suunatud teenuste ning ärikoostöö ja ühistegevuse edendamise kaudu</w:t>
            </w:r>
            <w:r>
              <w:rPr>
                <w:rFonts w:asciiTheme="majorHAnsi" w:hAnsiTheme="majorHAnsi"/>
                <w:sz w:val="20"/>
                <w:lang w:val="et-EE"/>
              </w:rPr>
              <w:t>.</w:t>
            </w:r>
            <w:r>
              <w:rPr>
                <w:rFonts w:asciiTheme="majorHAnsi" w:hAnsiTheme="majorHAnsi"/>
                <w:b/>
                <w:sz w:val="20"/>
                <w:lang w:val="et-EE"/>
              </w:rPr>
              <w:t xml:space="preserve"> </w:t>
            </w:r>
            <w:r>
              <w:rPr>
                <w:rFonts w:asciiTheme="majorHAnsi" w:hAnsiTheme="majorHAnsi"/>
                <w:sz w:val="20"/>
                <w:szCs w:val="20"/>
                <w:lang w:val="et-EE"/>
              </w:rPr>
              <w:t xml:space="preserve">Suurendatakse ettevõtjate suutlikkust </w:t>
            </w:r>
            <w:r>
              <w:rPr>
                <w:rFonts w:asciiTheme="majorHAnsi" w:hAnsiTheme="majorHAnsi"/>
                <w:sz w:val="20"/>
                <w:szCs w:val="20"/>
                <w:lang w:val="et-EE"/>
              </w:rPr>
              <w:lastRenderedPageBreak/>
              <w:t>teha turuanalüüse, avastada turusignaale, arendada ja turustada turusuunitlusega tooteid ja teenuseid. Suurendatakse ettevõt</w:t>
            </w:r>
            <w:r w:rsidR="00A93ABC">
              <w:rPr>
                <w:rFonts w:asciiTheme="majorHAnsi" w:hAnsiTheme="majorHAnsi"/>
                <w:sz w:val="20"/>
                <w:szCs w:val="20"/>
                <w:lang w:val="et-EE"/>
              </w:rPr>
              <w:t>ja</w:t>
            </w:r>
            <w:r>
              <w:rPr>
                <w:rFonts w:asciiTheme="majorHAnsi" w:hAnsiTheme="majorHAnsi"/>
                <w:sz w:val="20"/>
                <w:szCs w:val="20"/>
                <w:lang w:val="et-EE"/>
              </w:rPr>
              <w:t>te suutlikkust integreeritud müügi- ja turundusjuhtimisel rahvusvahelistele turgudele sisenemisel, nt seminaride, koolituste ning kasvu- ja arenguprogrammide kaudu. Pööratakse rõhku Eesti ettevõt</w:t>
            </w:r>
            <w:r w:rsidR="00A93ABC">
              <w:rPr>
                <w:rFonts w:asciiTheme="majorHAnsi" w:hAnsiTheme="majorHAnsi"/>
                <w:sz w:val="20"/>
                <w:szCs w:val="20"/>
                <w:lang w:val="et-EE"/>
              </w:rPr>
              <w:t>ja</w:t>
            </w:r>
            <w:r>
              <w:rPr>
                <w:rFonts w:asciiTheme="majorHAnsi" w:hAnsiTheme="majorHAnsi"/>
                <w:sz w:val="20"/>
                <w:szCs w:val="20"/>
                <w:lang w:val="et-EE"/>
              </w:rPr>
              <w:t>te rahvusvahelise nähtavuse suurendamisele, sh äridiplomaatia ning sihipärase reklaami ja turunduse kaudu.</w:t>
            </w:r>
          </w:p>
          <w:p w14:paraId="5938D5DB" w14:textId="0C706C62" w:rsidR="009D6B67" w:rsidRDefault="00EE5F1F">
            <w:pPr>
              <w:spacing w:line="240" w:lineRule="auto"/>
              <w:jc w:val="both"/>
              <w:rPr>
                <w:rFonts w:asciiTheme="majorHAnsi" w:hAnsiTheme="majorHAnsi" w:cstheme="minorHAnsi"/>
                <w:sz w:val="20"/>
                <w:szCs w:val="20"/>
                <w:lang w:val="et-EE"/>
              </w:rPr>
            </w:pPr>
            <w:r>
              <w:rPr>
                <w:rFonts w:asciiTheme="majorHAnsi" w:hAnsiTheme="majorHAnsi"/>
                <w:sz w:val="20"/>
                <w:szCs w:val="20"/>
                <w:lang w:val="et-EE"/>
              </w:rPr>
              <w:t>Eesti ettevõt</w:t>
            </w:r>
            <w:r w:rsidR="00A93ABC">
              <w:rPr>
                <w:rFonts w:asciiTheme="majorHAnsi" w:hAnsiTheme="majorHAnsi"/>
                <w:sz w:val="20"/>
                <w:szCs w:val="20"/>
                <w:lang w:val="et-EE"/>
              </w:rPr>
              <w:t>ja</w:t>
            </w:r>
            <w:r>
              <w:rPr>
                <w:rFonts w:asciiTheme="majorHAnsi" w:hAnsiTheme="majorHAnsi"/>
                <w:sz w:val="20"/>
                <w:szCs w:val="20"/>
                <w:lang w:val="et-EE"/>
              </w:rPr>
              <w:t xml:space="preserve">te konkurentsivõime on piirkonniti endiselt väga erinev. Piirkondlikud erinevused on suured lisandväärtuse, ekspordi, teadus- ja arendustegevuse rakendamise suutlikkuse ning ettevõtluse valdkonnas. </w:t>
            </w:r>
          </w:p>
          <w:p w14:paraId="74711157" w14:textId="4FFA9988"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Toetus VKEde juurdepääsu parandamiseks rahastamisele (kapitalile) hõlmab tegevusi konkurentsivõimelise ja paindliku investeerimiskeskkonna loomiseks kõigis Eesti piirkondades, sh sobivate rahastamisvõimaluste tagamise kaudu. Peamiselt arendatakse välja rahastamisvahendeid, mis on suunatud VKEdele vastavalt eelhindamisel välja toodud turutõrgetele (sh regionaalsed erinevused ja alustavate ettevõt</w:t>
            </w:r>
            <w:r w:rsidR="00A93ABC">
              <w:rPr>
                <w:rFonts w:asciiTheme="majorHAnsi" w:hAnsiTheme="majorHAnsi"/>
                <w:sz w:val="20"/>
                <w:szCs w:val="20"/>
                <w:lang w:val="et-EE"/>
              </w:rPr>
              <w:t>jate</w:t>
            </w:r>
            <w:r>
              <w:rPr>
                <w:rFonts w:asciiTheme="majorHAnsi" w:hAnsiTheme="majorHAnsi"/>
                <w:sz w:val="20"/>
                <w:szCs w:val="20"/>
                <w:lang w:val="et-EE"/>
              </w:rPr>
              <w:t xml:space="preserve"> vajadused). Samuti on eesmärk tagada eelnevate perioodide rahastamisvahendite jätkuv kasutamine VKEde kapitali kättesaadavuse võimaldamisel. Kagu-Eesti VKEsid toetatakse lisaks tootlike investeeringute tegemisel, et kiirendada uute tehnoloogiate kasutuselevõttu ja suurendada lisandväärtust töötaja kohta.</w:t>
            </w:r>
          </w:p>
          <w:p w14:paraId="30B32E31" w14:textId="77777777" w:rsidR="009D6B67" w:rsidRDefault="00EE5F1F">
            <w:pPr>
              <w:spacing w:line="240" w:lineRule="auto"/>
              <w:jc w:val="both"/>
              <w:rPr>
                <w:rFonts w:asciiTheme="majorHAnsi" w:hAnsiTheme="majorHAnsi"/>
                <w:sz w:val="20"/>
                <w:szCs w:val="20"/>
                <w:lang w:val="et-EE"/>
              </w:rPr>
            </w:pPr>
            <w:r>
              <w:rPr>
                <w:rFonts w:ascii="Cambria" w:hAnsi="Cambria" w:cstheme="minorHAnsi"/>
                <w:sz w:val="20"/>
                <w:szCs w:val="20"/>
                <w:lang w:val="et-EE"/>
              </w:rPr>
              <w:t>Planeeritud tegevused on hinnatud RRF DNSH juhendi alusel "ei kahjusta oluliselt" printsiibiga kooskõlas olevaks.</w:t>
            </w:r>
          </w:p>
        </w:tc>
      </w:tr>
    </w:tbl>
    <w:p w14:paraId="47D0D6FA" w14:textId="77777777" w:rsidR="009D6B67" w:rsidRDefault="00EE5F1F">
      <w:pPr>
        <w:keepNext/>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0" w:type="auto"/>
        <w:tblLook w:val="04A0" w:firstRow="1" w:lastRow="0" w:firstColumn="1" w:lastColumn="0" w:noHBand="0" w:noVBand="1"/>
      </w:tblPr>
      <w:tblGrid>
        <w:gridCol w:w="9628"/>
      </w:tblGrid>
      <w:tr w:rsidR="009D6B67" w:rsidRPr="008E5974" w14:paraId="2CD09743" w14:textId="77777777">
        <w:tc>
          <w:tcPr>
            <w:tcW w:w="9628" w:type="dxa"/>
            <w:tcBorders>
              <w:top w:val="single" w:sz="4" w:space="0" w:color="0070C0"/>
              <w:left w:val="single" w:sz="4" w:space="0" w:color="0070C0"/>
              <w:bottom w:val="single" w:sz="4" w:space="0" w:color="0070C0"/>
              <w:right w:val="single" w:sz="4" w:space="0" w:color="0070C0"/>
            </w:tcBorders>
          </w:tcPr>
          <w:p w14:paraId="31D3FE53"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Ambitsioonikad ja majanduskasvu soodustavad VKEd mitmesugustes sektorites, näiteks loovmajandus ja turism; idufirmad, sh tehnoloogiamahukad ettevõtted, ning uued ja väljakujunenud piirkondlikud ettevõtted, Ettevõtluse ja Innovatsiooni Sihtasutus.</w:t>
            </w:r>
          </w:p>
        </w:tc>
      </w:tr>
    </w:tbl>
    <w:p w14:paraId="5947A866" w14:textId="77777777" w:rsidR="009D6B67" w:rsidRDefault="00EE5F1F">
      <w:pPr>
        <w:keepNext/>
        <w:spacing w:line="240" w:lineRule="auto"/>
        <w:rPr>
          <w:rFonts w:ascii="Cambria" w:eastAsia="Times New Roman" w:hAnsi="Cambria" w:cstheme="minorHAnsi"/>
          <w:bCs/>
          <w:lang w:val="et-EE"/>
        </w:rPr>
      </w:pPr>
      <w:r>
        <w:rPr>
          <w:rFonts w:ascii="Cambria" w:eastAsia="Times New Roman" w:hAnsi="Cambria" w:cstheme="minorBidi"/>
          <w:b/>
          <w:bCs/>
          <w:lang w:val="et-EE"/>
        </w:rPr>
        <w:t>Võrdõiguslikkuse, kaasatuse ja mittediskrimineerimise tagamise meetmed</w:t>
      </w:r>
    </w:p>
    <w:tbl>
      <w:tblPr>
        <w:tblStyle w:val="Kontuurtabel"/>
        <w:tblW w:w="0" w:type="auto"/>
        <w:tblLook w:val="04A0" w:firstRow="1" w:lastRow="0" w:firstColumn="1" w:lastColumn="0" w:noHBand="0" w:noVBand="1"/>
      </w:tblPr>
      <w:tblGrid>
        <w:gridCol w:w="9628"/>
      </w:tblGrid>
      <w:tr w:rsidR="009D6B67" w:rsidRPr="008E5974" w14:paraId="7D02DF3A" w14:textId="77777777">
        <w:tc>
          <w:tcPr>
            <w:tcW w:w="9628" w:type="dxa"/>
            <w:tcBorders>
              <w:top w:val="single" w:sz="4" w:space="0" w:color="0070C0"/>
              <w:left w:val="single" w:sz="4" w:space="0" w:color="0070C0"/>
              <w:bottom w:val="single" w:sz="4" w:space="0" w:color="0070C0"/>
              <w:right w:val="single" w:sz="4" w:space="0" w:color="0070C0"/>
            </w:tcBorders>
          </w:tcPr>
          <w:p w14:paraId="2D1440B3" w14:textId="77777777" w:rsidR="009D6B67" w:rsidRDefault="00EE5F1F">
            <w:pPr>
              <w:shd w:val="clear" w:color="auto" w:fill="FFFFFF" w:themeFill="background1"/>
              <w:spacing w:line="240" w:lineRule="auto"/>
              <w:jc w:val="both"/>
              <w:rPr>
                <w:rFonts w:ascii="Cambria" w:eastAsia="Times New Roman" w:hAnsi="Cambria" w:cstheme="minorHAnsi"/>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723AA9DB" w14:textId="77777777" w:rsidR="009D6B67" w:rsidRDefault="00EE5F1F">
      <w:pPr>
        <w:keepNext/>
        <w:spacing w:line="240" w:lineRule="auto"/>
        <w:rPr>
          <w:rFonts w:ascii="Cambria" w:eastAsia="Times New Roman" w:hAnsi="Cambria" w:cstheme="minorHAnsi"/>
          <w:bCs/>
          <w:lang w:val="et-EE"/>
        </w:rPr>
      </w:pPr>
      <w:r>
        <w:rPr>
          <w:rFonts w:ascii="Cambria" w:eastAsia="Times New Roman" w:hAnsi="Cambria" w:cstheme="minorBidi"/>
          <w:b/>
          <w:bCs/>
          <w:lang w:val="et-EE"/>
        </w:rPr>
        <w:t>Konkreetsed sihtpiirkonnad, sealhulgas territoriaalsete vahendite kavandatud kasutamine</w:t>
      </w:r>
    </w:p>
    <w:tbl>
      <w:tblPr>
        <w:tblStyle w:val="Kontuurtabel"/>
        <w:tblW w:w="0" w:type="auto"/>
        <w:tblLook w:val="04A0" w:firstRow="1" w:lastRow="0" w:firstColumn="1" w:lastColumn="0" w:noHBand="0" w:noVBand="1"/>
      </w:tblPr>
      <w:tblGrid>
        <w:gridCol w:w="9628"/>
      </w:tblGrid>
      <w:tr w:rsidR="009D6B67" w:rsidRPr="00EF1C29" w14:paraId="5B02471B" w14:textId="77777777">
        <w:tc>
          <w:tcPr>
            <w:tcW w:w="9628" w:type="dxa"/>
            <w:tcBorders>
              <w:top w:val="single" w:sz="4" w:space="0" w:color="0070C0"/>
              <w:left w:val="single" w:sz="4" w:space="0" w:color="0070C0"/>
              <w:bottom w:val="single" w:sz="4" w:space="0" w:color="0070C0"/>
              <w:right w:val="single" w:sz="4" w:space="0" w:color="0070C0"/>
            </w:tcBorders>
          </w:tcPr>
          <w:p w14:paraId="4F932514" w14:textId="77777777" w:rsidR="009D6B67" w:rsidRDefault="00EE5F1F">
            <w:pPr>
              <w:spacing w:line="240" w:lineRule="auto"/>
              <w:jc w:val="both"/>
              <w:rPr>
                <w:rFonts w:ascii="Cambria" w:eastAsia="Times New Roman" w:hAnsi="Cambria" w:cstheme="minorHAnsi"/>
                <w:bCs/>
                <w:lang w:val="et-EE"/>
              </w:rPr>
            </w:pPr>
            <w:r>
              <w:rPr>
                <w:rFonts w:asciiTheme="majorHAnsi" w:hAnsiTheme="majorHAnsi"/>
                <w:sz w:val="20"/>
                <w:szCs w:val="20"/>
                <w:lang w:val="et-EE"/>
              </w:rPr>
              <w:t>Piirkondliku ettevõtluse arendamise meetme puhul vaid Kagu-Eesti, ülejäänud meetmete puhul terve Eesti.</w:t>
            </w:r>
          </w:p>
        </w:tc>
      </w:tr>
    </w:tbl>
    <w:p w14:paraId="016EC4A8" w14:textId="77777777" w:rsidR="009D6B67" w:rsidRDefault="00EE5F1F">
      <w:pPr>
        <w:rPr>
          <w:rFonts w:ascii="Cambria" w:eastAsia="Times New Roman" w:hAnsi="Cambria" w:cstheme="minorHAnsi"/>
          <w:bCs/>
          <w:lang w:val="et-EE"/>
        </w:rPr>
      </w:pPr>
      <w:r>
        <w:rPr>
          <w:rFonts w:ascii="Cambria" w:eastAsia="Times New Roman" w:hAnsi="Cambria" w:cstheme="minorBidi"/>
          <w:b/>
          <w:bCs/>
          <w:lang w:val="et-EE"/>
        </w:rPr>
        <w:t>Piirkondadevahelised, piiriülesed ja riikidevahelised meetmed</w:t>
      </w:r>
    </w:p>
    <w:tbl>
      <w:tblPr>
        <w:tblStyle w:val="Kontuurtabel"/>
        <w:tblW w:w="0" w:type="auto"/>
        <w:tblLook w:val="04A0" w:firstRow="1" w:lastRow="0" w:firstColumn="1" w:lastColumn="0" w:noHBand="0" w:noVBand="1"/>
      </w:tblPr>
      <w:tblGrid>
        <w:gridCol w:w="9628"/>
      </w:tblGrid>
      <w:tr w:rsidR="009D6B67" w:rsidRPr="008E5974" w14:paraId="3B723E05" w14:textId="77777777">
        <w:tc>
          <w:tcPr>
            <w:tcW w:w="9628" w:type="dxa"/>
            <w:tcBorders>
              <w:top w:val="single" w:sz="4" w:space="0" w:color="0070C0"/>
              <w:left w:val="single" w:sz="4" w:space="0" w:color="0070C0"/>
              <w:bottom w:val="single" w:sz="4" w:space="0" w:color="0070C0"/>
              <w:right w:val="single" w:sz="4" w:space="0" w:color="0070C0"/>
            </w:tcBorders>
          </w:tcPr>
          <w:p w14:paraId="117B1F73" w14:textId="77777777" w:rsidR="009D6B67" w:rsidRDefault="00EE5F1F">
            <w:pPr>
              <w:spacing w:line="240" w:lineRule="auto"/>
              <w:jc w:val="both"/>
              <w:rPr>
                <w:rFonts w:ascii="Cambria" w:hAnsi="Cambria" w:cstheme="minorHAnsi"/>
                <w:sz w:val="20"/>
                <w:szCs w:val="20"/>
                <w:lang w:val="et-EE"/>
              </w:rPr>
            </w:pPr>
            <w:r>
              <w:rPr>
                <w:rFonts w:asciiTheme="majorHAnsi" w:hAnsiTheme="majorHAnsi"/>
                <w:sz w:val="20"/>
                <w:szCs w:val="20"/>
                <w:lang w:val="et-EE"/>
              </w:rPr>
              <w:t>Põhjamaades ja Balti riikides töötatakse välja reaalaja majanduse tegevuskavasid ja projekte Eestiga samal ajal. Seetõttu on oluline, et Eesti teeks Balti riikide ja Põhjamaadega aktiivselt koostööd, et sünkroniseerida meetmed ühiste standardite ja majandustehingute andmete semantika väljatöötamiseks. Koostöö nimetatud riikidega aitab Eesti ettevõtjatel teha piiriüleseid tehinguid lihtsamalt ja tõhusamalt. Kavandatud sekkumised aitavad saavutada ELi Läänemere piirkonna strateegia eesmärke ning hõlmavad mitut kindlaksmääratud poliitikavaldkonda, nagu innovatsioon, aga ka turism ja kultuur. Piirialad teevad koostööd naaberpiirkondadega (nt sõpruslinnad Valga-Valka), et lahendada vastastikuseid probleeme, eelkõige osalemisega piiriülestes programmides, nagu Läänemere keskosa programm, Läänemere piirkonna programm, Eesti-Läti programm.</w:t>
            </w:r>
          </w:p>
        </w:tc>
      </w:tr>
    </w:tbl>
    <w:p w14:paraId="28C2107C" w14:textId="77777777" w:rsidR="009D6B67" w:rsidRDefault="00EE5F1F">
      <w:pPr>
        <w:rPr>
          <w:rFonts w:ascii="Cambria" w:eastAsia="Times New Roman" w:hAnsi="Cambria" w:cstheme="minorHAnsi"/>
          <w:bCs/>
          <w:lang w:val="et-EE"/>
        </w:rPr>
      </w:pPr>
      <w:r>
        <w:rPr>
          <w:rFonts w:ascii="Cambria" w:eastAsia="Times New Roman" w:hAnsi="Cambria" w:cstheme="minorBidi"/>
          <w:b/>
          <w:bCs/>
          <w:lang w:val="et-EE"/>
        </w:rPr>
        <w:t>Rahastamisvahendite kavandatav kasutamine</w:t>
      </w:r>
    </w:p>
    <w:tbl>
      <w:tblPr>
        <w:tblStyle w:val="Kontuurtabel"/>
        <w:tblW w:w="0" w:type="auto"/>
        <w:tblLook w:val="04A0" w:firstRow="1" w:lastRow="0" w:firstColumn="1" w:lastColumn="0" w:noHBand="0" w:noVBand="1"/>
      </w:tblPr>
      <w:tblGrid>
        <w:gridCol w:w="9628"/>
      </w:tblGrid>
      <w:tr w:rsidR="009D6B67" w:rsidRPr="00EF1C29" w14:paraId="53451CDB" w14:textId="77777777">
        <w:tc>
          <w:tcPr>
            <w:tcW w:w="9628" w:type="dxa"/>
            <w:tcBorders>
              <w:top w:val="single" w:sz="4" w:space="0" w:color="0070C0"/>
              <w:left w:val="single" w:sz="4" w:space="0" w:color="0070C0"/>
              <w:bottom w:val="single" w:sz="4" w:space="0" w:color="0070C0"/>
              <w:right w:val="single" w:sz="4" w:space="0" w:color="0070C0"/>
            </w:tcBorders>
          </w:tcPr>
          <w:p w14:paraId="37FF2BEE" w14:textId="77777777" w:rsidR="009D6B67" w:rsidRDefault="00EE5F1F">
            <w:pPr>
              <w:spacing w:line="240" w:lineRule="auto"/>
              <w:jc w:val="both"/>
              <w:rPr>
                <w:rFonts w:ascii="Cambria" w:eastAsia="Times New Roman" w:hAnsi="Cambria" w:cstheme="minorHAnsi"/>
                <w:bCs/>
                <w:lang w:val="et-EE"/>
              </w:rPr>
            </w:pPr>
            <w:r>
              <w:rPr>
                <w:rFonts w:asciiTheme="majorHAnsi" w:hAnsiTheme="majorHAnsi"/>
                <w:sz w:val="20"/>
                <w:szCs w:val="20"/>
                <w:lang w:val="et-EE"/>
              </w:rPr>
              <w:t xml:space="preserve">VKEde kapitali kättesaadavuse tagamiseks rakendatakse rahastamisvahendeid laenude ja tagatiste vormis, teisi meetmeid rakendatakse toetuse vormis. Rahastamisvahendite eelhindamine (ex-ante) koos detailsete ettepanekutega valmib 2022 sügisel, kuid peamine eesmärk on tagada finantseerimise pakkumine ettevõtluse alustamiseks ja kasvu toetamiseks, sh arvestades regionaalseid erisusi. </w:t>
            </w:r>
          </w:p>
        </w:tc>
      </w:tr>
    </w:tbl>
    <w:p w14:paraId="1D70DDC5" w14:textId="77777777" w:rsidR="009D6B67" w:rsidRDefault="00EE5F1F">
      <w:pPr>
        <w:pStyle w:val="Pealkiri5"/>
        <w:keepNext/>
        <w:ind w:left="1576" w:hanging="1009"/>
        <w:rPr>
          <w:rFonts w:cstheme="minorHAnsi"/>
          <w:highlight w:val="lightGray"/>
          <w:lang w:val="et-EE"/>
        </w:rPr>
      </w:pPr>
      <w:r>
        <w:rPr>
          <w:rFonts w:cstheme="minorHAnsi"/>
          <w:lang w:val="et-EE"/>
        </w:rPr>
        <w:lastRenderedPageBreak/>
        <w:t>2.1.1.3.2 Näitajad</w:t>
      </w:r>
    </w:p>
    <w:tbl>
      <w:tblPr>
        <w:tblW w:w="9628"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
      <w:tblGrid>
        <w:gridCol w:w="458"/>
        <w:gridCol w:w="671"/>
        <w:gridCol w:w="567"/>
        <w:gridCol w:w="1276"/>
        <w:gridCol w:w="851"/>
        <w:gridCol w:w="1812"/>
        <w:gridCol w:w="1164"/>
        <w:gridCol w:w="1276"/>
        <w:gridCol w:w="1553"/>
      </w:tblGrid>
      <w:tr w:rsidR="009D6B67" w14:paraId="12EF22AB" w14:textId="77777777" w:rsidTr="00285117">
        <w:trPr>
          <w:trHeight w:val="425"/>
        </w:trPr>
        <w:tc>
          <w:tcPr>
            <w:tcW w:w="9628" w:type="dxa"/>
            <w:gridSpan w:val="9"/>
            <w:shd w:val="clear" w:color="auto" w:fill="FFFFFF" w:themeFill="background1"/>
          </w:tcPr>
          <w:p w14:paraId="0DF88ABD" w14:textId="77777777" w:rsidR="009D6B67" w:rsidRDefault="00EE5F1F">
            <w:pPr>
              <w:pStyle w:val="Pealdis"/>
              <w:keepNext/>
              <w:jc w:val="left"/>
              <w:rPr>
                <w:rFonts w:ascii="Cambria" w:hAnsi="Cambria" w:cstheme="minorHAnsi"/>
                <w:bCs/>
                <w:szCs w:val="20"/>
                <w:highlight w:val="lightGray"/>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14</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Väljundnäitajad</w:t>
            </w:r>
          </w:p>
        </w:tc>
      </w:tr>
      <w:tr w:rsidR="00285117" w14:paraId="35CC2F21" w14:textId="77777777" w:rsidTr="00285117">
        <w:trPr>
          <w:trHeight w:val="937"/>
        </w:trPr>
        <w:tc>
          <w:tcPr>
            <w:tcW w:w="458" w:type="dxa"/>
            <w:shd w:val="clear" w:color="auto" w:fill="FFFFFF" w:themeFill="background1"/>
            <w:textDirection w:val="btLr"/>
          </w:tcPr>
          <w:p w14:paraId="7B11C1D3"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Prioriteet</w:t>
            </w:r>
          </w:p>
        </w:tc>
        <w:tc>
          <w:tcPr>
            <w:tcW w:w="671" w:type="dxa"/>
            <w:shd w:val="clear" w:color="auto" w:fill="FFFFFF" w:themeFill="background1"/>
            <w:textDirection w:val="btLr"/>
          </w:tcPr>
          <w:p w14:paraId="7345B555"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Eri-eesmärk</w:t>
            </w:r>
          </w:p>
        </w:tc>
        <w:tc>
          <w:tcPr>
            <w:tcW w:w="567" w:type="dxa"/>
            <w:shd w:val="clear" w:color="auto" w:fill="FFFFFF" w:themeFill="background1"/>
            <w:textDirection w:val="btLr"/>
          </w:tcPr>
          <w:p w14:paraId="544A7D7B"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Fond</w:t>
            </w:r>
          </w:p>
        </w:tc>
        <w:tc>
          <w:tcPr>
            <w:tcW w:w="1276" w:type="dxa"/>
            <w:shd w:val="clear" w:color="auto" w:fill="FFFFFF" w:themeFill="background1"/>
            <w:textDirection w:val="btLr"/>
          </w:tcPr>
          <w:p w14:paraId="48BCBE69"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Piir-konna kate-gooria</w:t>
            </w:r>
          </w:p>
        </w:tc>
        <w:tc>
          <w:tcPr>
            <w:tcW w:w="851" w:type="dxa"/>
            <w:shd w:val="clear" w:color="auto" w:fill="FFFFFF" w:themeFill="background1"/>
            <w:textDirection w:val="btLr"/>
          </w:tcPr>
          <w:p w14:paraId="0BE19D1C"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ID [5]</w:t>
            </w:r>
          </w:p>
        </w:tc>
        <w:tc>
          <w:tcPr>
            <w:tcW w:w="1812" w:type="dxa"/>
            <w:shd w:val="clear" w:color="auto" w:fill="FFFFFF" w:themeFill="background1"/>
            <w:textDirection w:val="btLr"/>
          </w:tcPr>
          <w:p w14:paraId="69550247"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Näitaja [255]</w:t>
            </w:r>
          </w:p>
        </w:tc>
        <w:tc>
          <w:tcPr>
            <w:tcW w:w="1164" w:type="dxa"/>
            <w:shd w:val="clear" w:color="auto" w:fill="FFFFFF" w:themeFill="background1"/>
            <w:textDirection w:val="btLr"/>
          </w:tcPr>
          <w:p w14:paraId="7D454617"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Mõõtühik</w:t>
            </w:r>
          </w:p>
        </w:tc>
        <w:tc>
          <w:tcPr>
            <w:tcW w:w="1276" w:type="dxa"/>
            <w:shd w:val="clear" w:color="auto" w:fill="FFFFFF" w:themeFill="background1"/>
            <w:textDirection w:val="btLr"/>
          </w:tcPr>
          <w:p w14:paraId="659EDA90"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1A33AA0B" w14:textId="77777777" w:rsidR="009D6B67" w:rsidRDefault="009D6B67">
            <w:pPr>
              <w:pStyle w:val="Text1"/>
              <w:spacing w:before="0" w:after="0" w:line="240" w:lineRule="auto"/>
              <w:ind w:left="0"/>
              <w:jc w:val="center"/>
              <w:rPr>
                <w:rFonts w:ascii="Cambria" w:hAnsi="Cambria" w:cstheme="minorHAnsi"/>
                <w:b/>
                <w:bCs/>
                <w:sz w:val="20"/>
                <w:szCs w:val="20"/>
                <w:highlight w:val="lightGray"/>
                <w:lang w:val="et-EE"/>
              </w:rPr>
            </w:pPr>
          </w:p>
        </w:tc>
        <w:tc>
          <w:tcPr>
            <w:tcW w:w="1553" w:type="dxa"/>
            <w:shd w:val="clear" w:color="auto" w:fill="FFFFFF" w:themeFill="background1"/>
            <w:textDirection w:val="btLr"/>
          </w:tcPr>
          <w:p w14:paraId="4B0F38C5"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2201B011"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285117" w14:paraId="05EBA352" w14:textId="77777777" w:rsidTr="00285117">
        <w:trPr>
          <w:trHeight w:val="332"/>
        </w:trPr>
        <w:tc>
          <w:tcPr>
            <w:tcW w:w="458" w:type="dxa"/>
            <w:shd w:val="clear" w:color="auto" w:fill="FFFFFF" w:themeFill="background1"/>
          </w:tcPr>
          <w:p w14:paraId="7538CC3E"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1</w:t>
            </w:r>
          </w:p>
        </w:tc>
        <w:tc>
          <w:tcPr>
            <w:tcW w:w="671" w:type="dxa"/>
            <w:shd w:val="clear" w:color="auto" w:fill="FFFFFF" w:themeFill="background1"/>
          </w:tcPr>
          <w:p w14:paraId="1F005CC3"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(iii)</w:t>
            </w:r>
          </w:p>
        </w:tc>
        <w:tc>
          <w:tcPr>
            <w:tcW w:w="567" w:type="dxa"/>
            <w:shd w:val="clear" w:color="auto" w:fill="FFFFFF" w:themeFill="background1"/>
          </w:tcPr>
          <w:p w14:paraId="6BF37097"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ERF</w:t>
            </w:r>
          </w:p>
        </w:tc>
        <w:tc>
          <w:tcPr>
            <w:tcW w:w="1276" w:type="dxa"/>
            <w:shd w:val="clear" w:color="auto" w:fill="FFFFFF" w:themeFill="background1"/>
          </w:tcPr>
          <w:p w14:paraId="75334331"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eastAsia="Times New Roman" w:hAnsi="Cambria" w:cstheme="minorHAnsi"/>
                <w:sz w:val="20"/>
                <w:szCs w:val="20"/>
                <w:lang w:val="et-EE"/>
              </w:rPr>
              <w:t>Ülemineku</w:t>
            </w:r>
          </w:p>
        </w:tc>
        <w:tc>
          <w:tcPr>
            <w:tcW w:w="851" w:type="dxa"/>
            <w:shd w:val="clear" w:color="auto" w:fill="FFFFFF" w:themeFill="background1"/>
          </w:tcPr>
          <w:p w14:paraId="4AA5B632"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RCO01</w:t>
            </w:r>
          </w:p>
        </w:tc>
        <w:tc>
          <w:tcPr>
            <w:tcW w:w="1812" w:type="dxa"/>
            <w:shd w:val="clear" w:color="auto" w:fill="FFFFFF" w:themeFill="background1"/>
          </w:tcPr>
          <w:p w14:paraId="524B7EB2" w14:textId="77777777" w:rsidR="009D6B67" w:rsidRDefault="00EE5F1F">
            <w:pPr>
              <w:pStyle w:val="Text1"/>
              <w:spacing w:before="0" w:after="0" w:line="240" w:lineRule="auto"/>
              <w:ind w:left="0"/>
              <w:rPr>
                <w:rFonts w:ascii="Cambria" w:hAnsi="Cambria" w:cstheme="minorBidi"/>
                <w:i/>
                <w:iCs/>
                <w:sz w:val="20"/>
                <w:szCs w:val="20"/>
                <w:lang w:val="et-EE"/>
              </w:rPr>
            </w:pPr>
            <w:r>
              <w:rPr>
                <w:rFonts w:ascii="Cambria" w:hAnsi="Cambria" w:cstheme="minorBidi"/>
                <w:sz w:val="20"/>
                <w:szCs w:val="20"/>
                <w:lang w:val="et-EE"/>
              </w:rPr>
              <w:t>Toetatavad ettevõtjad (millest: mikro-, väikesed, keskmise suurusega ja suured ettevõtjad)</w:t>
            </w:r>
          </w:p>
        </w:tc>
        <w:tc>
          <w:tcPr>
            <w:tcW w:w="1164" w:type="dxa"/>
            <w:shd w:val="clear" w:color="auto" w:fill="FFFFFF" w:themeFill="background1"/>
          </w:tcPr>
          <w:p w14:paraId="3548470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1276" w:type="dxa"/>
            <w:shd w:val="clear" w:color="auto" w:fill="FFFFFF" w:themeFill="background1"/>
          </w:tcPr>
          <w:p w14:paraId="30D9EBF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1950</w:t>
            </w:r>
          </w:p>
        </w:tc>
        <w:tc>
          <w:tcPr>
            <w:tcW w:w="1553" w:type="dxa"/>
            <w:shd w:val="clear" w:color="auto" w:fill="FFFFFF" w:themeFill="background1"/>
          </w:tcPr>
          <w:p w14:paraId="333EA92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9840</w:t>
            </w:r>
          </w:p>
        </w:tc>
      </w:tr>
      <w:tr w:rsidR="00285117" w14:paraId="0DCECF2D" w14:textId="77777777" w:rsidTr="00285117">
        <w:trPr>
          <w:trHeight w:val="332"/>
        </w:trPr>
        <w:tc>
          <w:tcPr>
            <w:tcW w:w="458" w:type="dxa"/>
            <w:shd w:val="clear" w:color="auto" w:fill="FFFFFF" w:themeFill="background1"/>
          </w:tcPr>
          <w:p w14:paraId="3BE5411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671" w:type="dxa"/>
            <w:shd w:val="clear" w:color="auto" w:fill="FFFFFF" w:themeFill="background1"/>
          </w:tcPr>
          <w:p w14:paraId="64FE704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(iii)</w:t>
            </w:r>
          </w:p>
        </w:tc>
        <w:tc>
          <w:tcPr>
            <w:tcW w:w="567" w:type="dxa"/>
            <w:shd w:val="clear" w:color="auto" w:fill="FFFFFF" w:themeFill="background1"/>
          </w:tcPr>
          <w:p w14:paraId="1025859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276" w:type="dxa"/>
            <w:shd w:val="clear" w:color="auto" w:fill="FFFFFF" w:themeFill="background1"/>
          </w:tcPr>
          <w:p w14:paraId="0A81F39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851" w:type="dxa"/>
            <w:shd w:val="clear" w:color="auto" w:fill="FFFFFF" w:themeFill="background1"/>
          </w:tcPr>
          <w:p w14:paraId="366B3250" w14:textId="48A0F509"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RCO02</w:t>
            </w:r>
          </w:p>
        </w:tc>
        <w:tc>
          <w:tcPr>
            <w:tcW w:w="1812" w:type="dxa"/>
            <w:shd w:val="clear" w:color="auto" w:fill="FFFFFF" w:themeFill="background1"/>
          </w:tcPr>
          <w:p w14:paraId="4975F8F5" w14:textId="77777777" w:rsidR="009D6B67" w:rsidRDefault="00EE5F1F">
            <w:pPr>
              <w:pStyle w:val="Text1"/>
              <w:spacing w:before="0" w:after="0" w:line="240" w:lineRule="auto"/>
              <w:ind w:left="0"/>
              <w:rPr>
                <w:rFonts w:ascii="Cambria" w:hAnsi="Cambria" w:cstheme="minorBidi"/>
                <w:i/>
                <w:iCs/>
                <w:sz w:val="20"/>
                <w:szCs w:val="20"/>
                <w:lang w:val="et-EE"/>
              </w:rPr>
            </w:pPr>
            <w:r>
              <w:rPr>
                <w:rFonts w:ascii="Cambria" w:hAnsi="Cambria" w:cstheme="minorBidi"/>
                <w:sz w:val="20"/>
                <w:szCs w:val="20"/>
                <w:lang w:val="et-EE"/>
              </w:rPr>
              <w:t>Toetustega toetatavad ettevõtjad</w:t>
            </w:r>
          </w:p>
        </w:tc>
        <w:tc>
          <w:tcPr>
            <w:tcW w:w="1164" w:type="dxa"/>
            <w:shd w:val="clear" w:color="auto" w:fill="FFFFFF" w:themeFill="background1"/>
          </w:tcPr>
          <w:p w14:paraId="4DDCBD4C" w14:textId="77777777" w:rsidR="009D6B67" w:rsidRDefault="00EE5F1F">
            <w:pPr>
              <w:pStyle w:val="Text1"/>
              <w:spacing w:before="0" w:after="0" w:line="240" w:lineRule="auto"/>
              <w:ind w:left="0"/>
              <w:rPr>
                <w:lang w:val="et-EE"/>
              </w:rPr>
            </w:pPr>
            <w:r>
              <w:rPr>
                <w:rFonts w:ascii="Cambria" w:hAnsi="Cambria" w:cstheme="minorBidi"/>
                <w:sz w:val="20"/>
                <w:szCs w:val="20"/>
                <w:lang w:val="et-EE"/>
              </w:rPr>
              <w:t>Ettevõtjad</w:t>
            </w:r>
          </w:p>
        </w:tc>
        <w:tc>
          <w:tcPr>
            <w:tcW w:w="1276" w:type="dxa"/>
            <w:shd w:val="clear" w:color="auto" w:fill="FFFFFF" w:themeFill="background1"/>
          </w:tcPr>
          <w:p w14:paraId="2856F4D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80</w:t>
            </w:r>
          </w:p>
        </w:tc>
        <w:tc>
          <w:tcPr>
            <w:tcW w:w="1553" w:type="dxa"/>
            <w:shd w:val="clear" w:color="auto" w:fill="FFFFFF" w:themeFill="background1"/>
          </w:tcPr>
          <w:p w14:paraId="2AFB829F" w14:textId="5072B18E"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800</w:t>
            </w:r>
          </w:p>
        </w:tc>
      </w:tr>
      <w:tr w:rsidR="00285117" w14:paraId="76F0F2C7" w14:textId="77777777" w:rsidTr="00285117">
        <w:trPr>
          <w:trHeight w:val="332"/>
        </w:trPr>
        <w:tc>
          <w:tcPr>
            <w:tcW w:w="458" w:type="dxa"/>
            <w:shd w:val="clear" w:color="auto" w:fill="FFFFFF" w:themeFill="background1"/>
          </w:tcPr>
          <w:p w14:paraId="51EEBAC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671" w:type="dxa"/>
            <w:shd w:val="clear" w:color="auto" w:fill="FFFFFF" w:themeFill="background1"/>
          </w:tcPr>
          <w:p w14:paraId="4E803E6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(iii)</w:t>
            </w:r>
          </w:p>
        </w:tc>
        <w:tc>
          <w:tcPr>
            <w:tcW w:w="567" w:type="dxa"/>
            <w:shd w:val="clear" w:color="auto" w:fill="FFFFFF" w:themeFill="background1"/>
          </w:tcPr>
          <w:p w14:paraId="28E7EF8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276" w:type="dxa"/>
            <w:shd w:val="clear" w:color="auto" w:fill="FFFFFF" w:themeFill="background1"/>
          </w:tcPr>
          <w:p w14:paraId="64DC172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851" w:type="dxa"/>
            <w:shd w:val="clear" w:color="auto" w:fill="FFFFFF" w:themeFill="background1"/>
          </w:tcPr>
          <w:p w14:paraId="6A70431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iCs/>
                <w:sz w:val="20"/>
                <w:szCs w:val="20"/>
                <w:lang w:val="et-EE"/>
              </w:rPr>
              <w:t>RCO03</w:t>
            </w:r>
          </w:p>
        </w:tc>
        <w:tc>
          <w:tcPr>
            <w:tcW w:w="1812" w:type="dxa"/>
            <w:shd w:val="clear" w:color="auto" w:fill="FFFFFF" w:themeFill="background1"/>
          </w:tcPr>
          <w:p w14:paraId="6FCA13EE" w14:textId="77777777" w:rsidR="009D6B67" w:rsidRDefault="00EE5F1F">
            <w:pPr>
              <w:pStyle w:val="Text1"/>
              <w:spacing w:before="0" w:after="0" w:line="240" w:lineRule="auto"/>
              <w:ind w:left="0"/>
              <w:rPr>
                <w:rFonts w:ascii="Cambria" w:hAnsi="Cambria" w:cstheme="minorBidi"/>
                <w:i/>
                <w:iCs/>
                <w:sz w:val="20"/>
                <w:szCs w:val="20"/>
                <w:lang w:val="et-EE"/>
              </w:rPr>
            </w:pPr>
            <w:r>
              <w:rPr>
                <w:rFonts w:ascii="Cambria" w:hAnsi="Cambria" w:cstheme="minorBidi"/>
                <w:sz w:val="20"/>
                <w:szCs w:val="20"/>
                <w:lang w:val="et-EE"/>
              </w:rPr>
              <w:t>Rahastamisvahenditest toetatavad ettevõtjad</w:t>
            </w:r>
          </w:p>
        </w:tc>
        <w:tc>
          <w:tcPr>
            <w:tcW w:w="1164" w:type="dxa"/>
            <w:shd w:val="clear" w:color="auto" w:fill="FFFFFF" w:themeFill="background1"/>
          </w:tcPr>
          <w:p w14:paraId="366B7E1C" w14:textId="77777777" w:rsidR="009D6B67" w:rsidRDefault="00EE5F1F">
            <w:pPr>
              <w:pStyle w:val="Text1"/>
              <w:spacing w:before="0" w:after="0" w:line="240" w:lineRule="auto"/>
              <w:ind w:left="0"/>
              <w:rPr>
                <w:lang w:val="et-EE"/>
              </w:rPr>
            </w:pPr>
            <w:r>
              <w:rPr>
                <w:rFonts w:ascii="Cambria" w:hAnsi="Cambria" w:cstheme="minorBidi"/>
                <w:sz w:val="20"/>
                <w:szCs w:val="20"/>
                <w:lang w:val="et-EE"/>
              </w:rPr>
              <w:t>Ettevõtjad</w:t>
            </w:r>
          </w:p>
        </w:tc>
        <w:tc>
          <w:tcPr>
            <w:tcW w:w="1276" w:type="dxa"/>
            <w:shd w:val="clear" w:color="auto" w:fill="FFFFFF" w:themeFill="background1"/>
          </w:tcPr>
          <w:p w14:paraId="54D1BA5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50</w:t>
            </w:r>
          </w:p>
        </w:tc>
        <w:tc>
          <w:tcPr>
            <w:tcW w:w="1553" w:type="dxa"/>
            <w:shd w:val="clear" w:color="auto" w:fill="FFFFFF" w:themeFill="background1"/>
          </w:tcPr>
          <w:p w14:paraId="0CE637A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300</w:t>
            </w:r>
          </w:p>
        </w:tc>
      </w:tr>
      <w:tr w:rsidR="00285117" w14:paraId="5800C31A" w14:textId="77777777" w:rsidTr="00285117">
        <w:trPr>
          <w:trHeight w:val="332"/>
        </w:trPr>
        <w:tc>
          <w:tcPr>
            <w:tcW w:w="458" w:type="dxa"/>
            <w:shd w:val="clear" w:color="auto" w:fill="FFFFFF" w:themeFill="background1"/>
          </w:tcPr>
          <w:p w14:paraId="149EAD9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671" w:type="dxa"/>
            <w:shd w:val="clear" w:color="auto" w:fill="FFFFFF" w:themeFill="background1"/>
          </w:tcPr>
          <w:p w14:paraId="26761F8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(iii)</w:t>
            </w:r>
          </w:p>
        </w:tc>
        <w:tc>
          <w:tcPr>
            <w:tcW w:w="567" w:type="dxa"/>
            <w:shd w:val="clear" w:color="auto" w:fill="FFFFFF" w:themeFill="background1"/>
          </w:tcPr>
          <w:p w14:paraId="1CA4FF5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276" w:type="dxa"/>
            <w:shd w:val="clear" w:color="auto" w:fill="FFFFFF" w:themeFill="background1"/>
          </w:tcPr>
          <w:p w14:paraId="00E4C9B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851" w:type="dxa"/>
            <w:shd w:val="clear" w:color="auto" w:fill="FFFFFF" w:themeFill="background1"/>
          </w:tcPr>
          <w:p w14:paraId="641BE0F3"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RCO04</w:t>
            </w:r>
          </w:p>
        </w:tc>
        <w:tc>
          <w:tcPr>
            <w:tcW w:w="1812" w:type="dxa"/>
            <w:shd w:val="clear" w:color="auto" w:fill="FFFFFF" w:themeFill="background1"/>
          </w:tcPr>
          <w:p w14:paraId="1C91B833" w14:textId="77777777" w:rsidR="009D6B67" w:rsidRDefault="00EE5F1F">
            <w:pPr>
              <w:pStyle w:val="Text1"/>
              <w:spacing w:before="0" w:after="0" w:line="240" w:lineRule="auto"/>
              <w:ind w:left="0"/>
              <w:rPr>
                <w:rFonts w:ascii="Cambria" w:hAnsi="Cambria" w:cstheme="minorBidi"/>
                <w:i/>
                <w:iCs/>
                <w:sz w:val="20"/>
                <w:szCs w:val="20"/>
                <w:lang w:val="et-EE"/>
              </w:rPr>
            </w:pPr>
            <w:r>
              <w:rPr>
                <w:rFonts w:ascii="Cambria" w:hAnsi="Cambria" w:cstheme="minorBidi"/>
                <w:sz w:val="20"/>
                <w:szCs w:val="20"/>
                <w:lang w:val="et-EE"/>
              </w:rPr>
              <w:t>Mitterahalist toetust saavad ettevõtjad</w:t>
            </w:r>
          </w:p>
        </w:tc>
        <w:tc>
          <w:tcPr>
            <w:tcW w:w="1164" w:type="dxa"/>
            <w:shd w:val="clear" w:color="auto" w:fill="FFFFFF" w:themeFill="background1"/>
          </w:tcPr>
          <w:p w14:paraId="1D544D61" w14:textId="77777777" w:rsidR="009D6B67" w:rsidRDefault="00EE5F1F">
            <w:pPr>
              <w:pStyle w:val="Text1"/>
              <w:spacing w:before="0" w:after="0" w:line="240" w:lineRule="auto"/>
              <w:ind w:left="0"/>
              <w:rPr>
                <w:lang w:val="et-EE"/>
              </w:rPr>
            </w:pPr>
            <w:r>
              <w:rPr>
                <w:rFonts w:ascii="Cambria" w:hAnsi="Cambria" w:cstheme="minorBidi"/>
                <w:sz w:val="20"/>
                <w:szCs w:val="20"/>
                <w:lang w:val="et-EE"/>
              </w:rPr>
              <w:t>Ettevõtjad</w:t>
            </w:r>
          </w:p>
        </w:tc>
        <w:tc>
          <w:tcPr>
            <w:tcW w:w="1276" w:type="dxa"/>
            <w:shd w:val="clear" w:color="auto" w:fill="FFFFFF" w:themeFill="background1"/>
          </w:tcPr>
          <w:p w14:paraId="4629355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1870</w:t>
            </w:r>
          </w:p>
        </w:tc>
        <w:tc>
          <w:tcPr>
            <w:tcW w:w="1553" w:type="dxa"/>
            <w:shd w:val="clear" w:color="auto" w:fill="FFFFFF" w:themeFill="background1"/>
          </w:tcPr>
          <w:p w14:paraId="35F01FC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9450</w:t>
            </w:r>
          </w:p>
        </w:tc>
      </w:tr>
      <w:tr w:rsidR="00285117" w14:paraId="61383C28" w14:textId="77777777" w:rsidTr="00285117">
        <w:trPr>
          <w:trHeight w:val="332"/>
        </w:trPr>
        <w:tc>
          <w:tcPr>
            <w:tcW w:w="458" w:type="dxa"/>
            <w:shd w:val="clear" w:color="auto" w:fill="FFFFFF" w:themeFill="background1"/>
          </w:tcPr>
          <w:p w14:paraId="3049AF2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671" w:type="dxa"/>
            <w:shd w:val="clear" w:color="auto" w:fill="FFFFFF" w:themeFill="background1"/>
          </w:tcPr>
          <w:p w14:paraId="15D1954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(iii)</w:t>
            </w:r>
          </w:p>
        </w:tc>
        <w:tc>
          <w:tcPr>
            <w:tcW w:w="567" w:type="dxa"/>
            <w:shd w:val="clear" w:color="auto" w:fill="FFFFFF" w:themeFill="background1"/>
          </w:tcPr>
          <w:p w14:paraId="2457C4E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276" w:type="dxa"/>
            <w:shd w:val="clear" w:color="auto" w:fill="FFFFFF" w:themeFill="background1"/>
          </w:tcPr>
          <w:p w14:paraId="5629365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51" w:type="dxa"/>
            <w:shd w:val="clear" w:color="auto" w:fill="FFFFFF" w:themeFill="background1"/>
          </w:tcPr>
          <w:p w14:paraId="0616ADC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RCO05</w:t>
            </w:r>
          </w:p>
        </w:tc>
        <w:tc>
          <w:tcPr>
            <w:tcW w:w="1812" w:type="dxa"/>
            <w:shd w:val="clear" w:color="auto" w:fill="FFFFFF" w:themeFill="background1"/>
          </w:tcPr>
          <w:p w14:paraId="2F16778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Toetatavad uued ettevõtjad</w:t>
            </w:r>
          </w:p>
        </w:tc>
        <w:tc>
          <w:tcPr>
            <w:tcW w:w="1164" w:type="dxa"/>
            <w:shd w:val="clear" w:color="auto" w:fill="FFFFFF" w:themeFill="background1"/>
          </w:tcPr>
          <w:p w14:paraId="0BF438A8" w14:textId="77777777" w:rsidR="009D6B67" w:rsidRDefault="00EE5F1F">
            <w:pPr>
              <w:pStyle w:val="Text1"/>
              <w:spacing w:before="0" w:after="0" w:line="240" w:lineRule="auto"/>
              <w:ind w:left="0"/>
              <w:rPr>
                <w:lang w:val="et-EE"/>
              </w:rPr>
            </w:pPr>
            <w:r>
              <w:rPr>
                <w:rFonts w:ascii="Cambria" w:hAnsi="Cambria" w:cstheme="minorBidi"/>
                <w:sz w:val="20"/>
                <w:szCs w:val="20"/>
                <w:lang w:val="et-EE"/>
              </w:rPr>
              <w:t>Ettevõtjad</w:t>
            </w:r>
          </w:p>
        </w:tc>
        <w:tc>
          <w:tcPr>
            <w:tcW w:w="1276" w:type="dxa"/>
            <w:shd w:val="clear" w:color="auto" w:fill="FFFFFF" w:themeFill="background1"/>
          </w:tcPr>
          <w:p w14:paraId="332E4AD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210</w:t>
            </w:r>
          </w:p>
        </w:tc>
        <w:tc>
          <w:tcPr>
            <w:tcW w:w="1553" w:type="dxa"/>
            <w:shd w:val="clear" w:color="auto" w:fill="FFFFFF" w:themeFill="background1"/>
          </w:tcPr>
          <w:p w14:paraId="11FAE53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1090</w:t>
            </w:r>
          </w:p>
        </w:tc>
      </w:tr>
    </w:tbl>
    <w:p w14:paraId="4568A7D1" w14:textId="77777777" w:rsidR="009D6B67" w:rsidRDefault="009D6B67">
      <w:pPr>
        <w:spacing w:after="0"/>
        <w:rPr>
          <w:rFonts w:ascii="Cambria" w:eastAsia="Times New Roman" w:hAnsi="Cambria" w:cstheme="minorHAnsi"/>
          <w:b/>
          <w:bCs/>
          <w:lang w:val="et-EE"/>
        </w:rPr>
      </w:pPr>
    </w:p>
    <w:tbl>
      <w:tblPr>
        <w:tblW w:w="5003" w:type="pct"/>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
      <w:tblGrid>
        <w:gridCol w:w="421"/>
        <w:gridCol w:w="567"/>
        <w:gridCol w:w="567"/>
        <w:gridCol w:w="1277"/>
        <w:gridCol w:w="852"/>
        <w:gridCol w:w="1840"/>
        <w:gridCol w:w="709"/>
        <w:gridCol w:w="709"/>
        <w:gridCol w:w="709"/>
        <w:gridCol w:w="709"/>
        <w:gridCol w:w="1274"/>
      </w:tblGrid>
      <w:tr w:rsidR="009D6B67" w14:paraId="64DFC56F" w14:textId="77777777" w:rsidTr="3992A286">
        <w:trPr>
          <w:trHeight w:val="480"/>
        </w:trPr>
        <w:tc>
          <w:tcPr>
            <w:tcW w:w="4997" w:type="pct"/>
            <w:gridSpan w:val="11"/>
            <w:shd w:val="clear" w:color="auto" w:fill="FFFFFF" w:themeFill="background1"/>
          </w:tcPr>
          <w:p w14:paraId="5AFADC3C" w14:textId="77777777" w:rsidR="009D6B67" w:rsidRDefault="00EE5F1F">
            <w:pPr>
              <w:pStyle w:val="Pealdis"/>
              <w:keepNext/>
              <w:jc w:val="left"/>
              <w:rPr>
                <w:rFonts w:ascii="Cambria" w:hAnsi="Cambria" w:cstheme="minorHAnsi"/>
                <w:bCs/>
                <w:szCs w:val="20"/>
                <w:highlight w:val="lightGray"/>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15</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Tulemusnäitajad</w:t>
            </w:r>
          </w:p>
        </w:tc>
      </w:tr>
      <w:tr w:rsidR="009D6B67" w14:paraId="07638C9F" w14:textId="77777777" w:rsidTr="3992A286">
        <w:trPr>
          <w:trHeight w:val="1584"/>
        </w:trPr>
        <w:tc>
          <w:tcPr>
            <w:tcW w:w="218" w:type="pct"/>
            <w:shd w:val="clear" w:color="auto" w:fill="FFFFFF" w:themeFill="background1"/>
            <w:textDirection w:val="btLr"/>
          </w:tcPr>
          <w:p w14:paraId="77A612C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294" w:type="pct"/>
            <w:shd w:val="clear" w:color="auto" w:fill="FFFFFF" w:themeFill="background1"/>
            <w:textDirection w:val="btLr"/>
          </w:tcPr>
          <w:p w14:paraId="392B6C3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294" w:type="pct"/>
            <w:shd w:val="clear" w:color="auto" w:fill="FFFFFF" w:themeFill="background1"/>
            <w:textDirection w:val="btLr"/>
          </w:tcPr>
          <w:p w14:paraId="51E3EAB9"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663" w:type="pct"/>
            <w:shd w:val="clear" w:color="auto" w:fill="FFFFFF" w:themeFill="background1"/>
            <w:textDirection w:val="btLr"/>
          </w:tcPr>
          <w:p w14:paraId="2FB0AC80"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42" w:type="pct"/>
            <w:shd w:val="clear" w:color="auto" w:fill="FFFFFF" w:themeFill="background1"/>
            <w:textDirection w:val="btLr"/>
          </w:tcPr>
          <w:p w14:paraId="27D6768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ID </w:t>
            </w:r>
          </w:p>
        </w:tc>
        <w:tc>
          <w:tcPr>
            <w:tcW w:w="955" w:type="pct"/>
            <w:shd w:val="clear" w:color="auto" w:fill="FFFFFF" w:themeFill="background1"/>
            <w:textDirection w:val="btLr"/>
          </w:tcPr>
          <w:p w14:paraId="698EE71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368" w:type="pct"/>
            <w:shd w:val="clear" w:color="auto" w:fill="FFFFFF" w:themeFill="background1"/>
            <w:textDirection w:val="btLr"/>
          </w:tcPr>
          <w:p w14:paraId="2A43944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368" w:type="pct"/>
            <w:shd w:val="clear" w:color="auto" w:fill="FFFFFF" w:themeFill="background1"/>
            <w:textDirection w:val="btLr"/>
          </w:tcPr>
          <w:p w14:paraId="7D9D23F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368" w:type="pct"/>
            <w:shd w:val="clear" w:color="auto" w:fill="FFFFFF" w:themeFill="background1"/>
            <w:textDirection w:val="btLr"/>
          </w:tcPr>
          <w:p w14:paraId="107A8ED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368" w:type="pct"/>
            <w:shd w:val="clear" w:color="auto" w:fill="FFFFFF" w:themeFill="background1"/>
            <w:textDirection w:val="btLr"/>
          </w:tcPr>
          <w:p w14:paraId="48C646D6"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9986830"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661" w:type="pct"/>
            <w:shd w:val="clear" w:color="auto" w:fill="FFFFFF" w:themeFill="background1"/>
            <w:textDirection w:val="btLr"/>
          </w:tcPr>
          <w:p w14:paraId="66E2019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Andmete allikas </w:t>
            </w:r>
          </w:p>
        </w:tc>
      </w:tr>
      <w:tr w:rsidR="009D6B67" w14:paraId="0F56EF13" w14:textId="77777777" w:rsidTr="3992A286">
        <w:trPr>
          <w:trHeight w:val="286"/>
        </w:trPr>
        <w:tc>
          <w:tcPr>
            <w:tcW w:w="218" w:type="pct"/>
            <w:shd w:val="clear" w:color="auto" w:fill="FFFFFF" w:themeFill="background1"/>
          </w:tcPr>
          <w:p w14:paraId="11165AE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294" w:type="pct"/>
            <w:shd w:val="clear" w:color="auto" w:fill="FFFFFF" w:themeFill="background1"/>
          </w:tcPr>
          <w:p w14:paraId="21AADB3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(iii)</w:t>
            </w:r>
          </w:p>
        </w:tc>
        <w:tc>
          <w:tcPr>
            <w:tcW w:w="294" w:type="pct"/>
            <w:shd w:val="clear" w:color="auto" w:fill="FFFFFF" w:themeFill="background1"/>
          </w:tcPr>
          <w:p w14:paraId="32A796E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663" w:type="pct"/>
            <w:shd w:val="clear" w:color="auto" w:fill="FFFFFF" w:themeFill="background1"/>
          </w:tcPr>
          <w:p w14:paraId="62550D4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42" w:type="pct"/>
            <w:shd w:val="clear" w:color="auto" w:fill="FFFFFF" w:themeFill="background1"/>
          </w:tcPr>
          <w:p w14:paraId="73EB7C8A" w14:textId="77777777" w:rsidR="009D6B67" w:rsidRDefault="00EE5F1F">
            <w:pPr>
              <w:pStyle w:val="Text1"/>
              <w:spacing w:before="0" w:after="0" w:line="240" w:lineRule="auto"/>
              <w:ind w:left="0"/>
              <w:rPr>
                <w:rFonts w:ascii="Cambria" w:hAnsi="Cambria" w:cstheme="minorHAnsi"/>
                <w:sz w:val="20"/>
                <w:szCs w:val="20"/>
                <w:lang w:val="et-EE"/>
              </w:rPr>
            </w:pPr>
            <w:commentRangeStart w:id="272"/>
            <w:r>
              <w:rPr>
                <w:rFonts w:ascii="Cambria" w:hAnsi="Cambria" w:cstheme="minorHAnsi"/>
                <w:sz w:val="20"/>
                <w:szCs w:val="20"/>
                <w:lang w:val="et-EE"/>
              </w:rPr>
              <w:t>RCR17</w:t>
            </w:r>
            <w:commentRangeEnd w:id="272"/>
            <w:r w:rsidR="009E5D4A">
              <w:rPr>
                <w:rStyle w:val="Kommentaariviide"/>
                <w:rFonts w:ascii="Cambria" w:hAnsi="Cambria" w:cstheme="minorHAnsi"/>
                <w:sz w:val="20"/>
                <w:szCs w:val="20"/>
                <w:lang w:val="et-EE"/>
              </w:rPr>
              <w:commentReference w:id="272"/>
            </w:r>
          </w:p>
        </w:tc>
        <w:tc>
          <w:tcPr>
            <w:tcW w:w="955" w:type="pct"/>
            <w:shd w:val="clear" w:color="auto" w:fill="FFFFFF" w:themeFill="background1"/>
          </w:tcPr>
          <w:p w14:paraId="2C159DD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Uued ettevõtjad, mis endiselt tegutsevad</w:t>
            </w:r>
          </w:p>
        </w:tc>
        <w:tc>
          <w:tcPr>
            <w:tcW w:w="368" w:type="pct"/>
            <w:shd w:val="clear" w:color="auto" w:fill="FFFFFF" w:themeFill="background1"/>
          </w:tcPr>
          <w:p w14:paraId="5455F82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368" w:type="pct"/>
            <w:shd w:val="clear" w:color="auto" w:fill="FFFFFF" w:themeFill="background1"/>
          </w:tcPr>
          <w:p w14:paraId="011D09D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368" w:type="pct"/>
            <w:shd w:val="clear" w:color="auto" w:fill="FFFFFF" w:themeFill="background1"/>
          </w:tcPr>
          <w:p w14:paraId="520E6C1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2021</w:t>
            </w:r>
          </w:p>
        </w:tc>
        <w:tc>
          <w:tcPr>
            <w:tcW w:w="368" w:type="pct"/>
            <w:shd w:val="clear" w:color="auto" w:fill="FFFFFF" w:themeFill="background1"/>
          </w:tcPr>
          <w:p w14:paraId="6B0D2A2B" w14:textId="5B2D0290" w:rsidR="009D6B67" w:rsidRDefault="009D6B67" w:rsidP="42443374">
            <w:pPr>
              <w:pStyle w:val="Text1"/>
              <w:spacing w:before="0" w:after="0" w:line="240" w:lineRule="auto"/>
              <w:ind w:left="0"/>
              <w:rPr>
                <w:rFonts w:ascii="Cambria" w:hAnsi="Cambria" w:cstheme="minorBidi"/>
                <w:sz w:val="20"/>
                <w:szCs w:val="20"/>
                <w:lang w:val="et-EE"/>
              </w:rPr>
            </w:pPr>
          </w:p>
          <w:p w14:paraId="0E56A8E6" w14:textId="4B38BBF8" w:rsidR="001F4557" w:rsidRDefault="007968D5" w:rsidP="42443374">
            <w:pPr>
              <w:pStyle w:val="Text1"/>
              <w:spacing w:before="0" w:after="0" w:line="240" w:lineRule="auto"/>
              <w:ind w:left="0"/>
              <w:rPr>
                <w:rFonts w:ascii="Cambria" w:hAnsi="Cambria" w:cstheme="minorBidi"/>
                <w:sz w:val="20"/>
                <w:szCs w:val="20"/>
                <w:lang w:val="et-EE"/>
              </w:rPr>
            </w:pPr>
            <w:ins w:id="273" w:author="Kaisa Tähe - RAM" w:date="2025-10-06T10:34:00Z" w16du:dateUtc="2025-10-06T07:34:00Z">
              <w:r>
                <w:rPr>
                  <w:rFonts w:ascii="Cambria" w:hAnsi="Cambria" w:cstheme="minorBidi"/>
                  <w:sz w:val="20"/>
                  <w:szCs w:val="20"/>
                  <w:lang w:val="et-EE"/>
                </w:rPr>
                <w:t>325</w:t>
              </w:r>
            </w:ins>
            <w:del w:id="274" w:author="Kaisa Tähe - RAM" w:date="2025-10-06T10:34:00Z" w16du:dateUtc="2025-10-06T07:34:00Z">
              <w:r w:rsidR="001F4557" w:rsidRPr="3992A286" w:rsidDel="007968D5">
                <w:rPr>
                  <w:rFonts w:ascii="Cambria" w:hAnsi="Cambria" w:cstheme="minorBidi"/>
                  <w:sz w:val="20"/>
                  <w:szCs w:val="20"/>
                  <w:lang w:val="et-EE"/>
                </w:rPr>
                <w:delText>160</w:delText>
              </w:r>
            </w:del>
          </w:p>
        </w:tc>
        <w:tc>
          <w:tcPr>
            <w:tcW w:w="661" w:type="pct"/>
            <w:shd w:val="clear" w:color="auto" w:fill="FFFFFF" w:themeFill="background1"/>
          </w:tcPr>
          <w:p w14:paraId="2D9A310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SFOS, Äriregister</w:t>
            </w:r>
          </w:p>
        </w:tc>
      </w:tr>
      <w:tr w:rsidR="009D6B67" w14:paraId="0EA63812" w14:textId="77777777" w:rsidTr="3992A286">
        <w:trPr>
          <w:trHeight w:val="286"/>
        </w:trPr>
        <w:tc>
          <w:tcPr>
            <w:tcW w:w="218" w:type="pct"/>
            <w:shd w:val="clear" w:color="auto" w:fill="FFFFFF" w:themeFill="background1"/>
          </w:tcPr>
          <w:p w14:paraId="151E5B1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294" w:type="pct"/>
            <w:shd w:val="clear" w:color="auto" w:fill="FFFFFF" w:themeFill="background1"/>
          </w:tcPr>
          <w:p w14:paraId="489A054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(iii)</w:t>
            </w:r>
          </w:p>
        </w:tc>
        <w:tc>
          <w:tcPr>
            <w:tcW w:w="294" w:type="pct"/>
            <w:shd w:val="clear" w:color="auto" w:fill="FFFFFF" w:themeFill="background1"/>
          </w:tcPr>
          <w:p w14:paraId="57C9794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663" w:type="pct"/>
            <w:shd w:val="clear" w:color="auto" w:fill="FFFFFF" w:themeFill="background1"/>
          </w:tcPr>
          <w:p w14:paraId="673E04EF"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42" w:type="pct"/>
            <w:shd w:val="clear" w:color="auto" w:fill="FFFFFF" w:themeFill="background1"/>
          </w:tcPr>
          <w:p w14:paraId="51503FD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RCR25</w:t>
            </w:r>
          </w:p>
        </w:tc>
        <w:tc>
          <w:tcPr>
            <w:tcW w:w="955" w:type="pct"/>
            <w:shd w:val="clear" w:color="auto" w:fill="FFFFFF" w:themeFill="background1"/>
          </w:tcPr>
          <w:p w14:paraId="0EAE982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Töötaja kohta kasvanud lisandväärtusega VKEde arv</w:t>
            </w:r>
          </w:p>
        </w:tc>
        <w:tc>
          <w:tcPr>
            <w:tcW w:w="368" w:type="pct"/>
            <w:shd w:val="clear" w:color="auto" w:fill="FFFFFF" w:themeFill="background1"/>
          </w:tcPr>
          <w:p w14:paraId="5B0F5FE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368" w:type="pct"/>
            <w:shd w:val="clear" w:color="auto" w:fill="FFFFFF" w:themeFill="background1"/>
          </w:tcPr>
          <w:p w14:paraId="77DF6EB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368" w:type="pct"/>
            <w:shd w:val="clear" w:color="auto" w:fill="FFFFFF" w:themeFill="background1"/>
          </w:tcPr>
          <w:p w14:paraId="51A86DF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2021</w:t>
            </w:r>
          </w:p>
        </w:tc>
        <w:tc>
          <w:tcPr>
            <w:tcW w:w="368" w:type="pct"/>
            <w:shd w:val="clear" w:color="auto" w:fill="FFFFFF" w:themeFill="background1"/>
          </w:tcPr>
          <w:p w14:paraId="458EF817" w14:textId="77777777" w:rsidR="009D6B67" w:rsidRDefault="00EE5F1F">
            <w:pPr>
              <w:pStyle w:val="Text1"/>
              <w:spacing w:before="0" w:after="0" w:line="240" w:lineRule="auto"/>
              <w:ind w:left="0"/>
              <w:jc w:val="center"/>
              <w:rPr>
                <w:rFonts w:ascii="Cambria" w:hAnsi="Cambria" w:cstheme="minorBidi"/>
                <w:sz w:val="20"/>
                <w:szCs w:val="20"/>
                <w:lang w:val="et-EE"/>
              </w:rPr>
            </w:pPr>
            <w:r>
              <w:rPr>
                <w:rFonts w:ascii="Cambria" w:hAnsi="Cambria" w:cstheme="minorBidi"/>
                <w:sz w:val="20"/>
                <w:szCs w:val="20"/>
                <w:lang w:val="et-EE"/>
              </w:rPr>
              <w:t>4300</w:t>
            </w:r>
          </w:p>
        </w:tc>
        <w:tc>
          <w:tcPr>
            <w:tcW w:w="661" w:type="pct"/>
            <w:shd w:val="clear" w:color="auto" w:fill="FFFFFF" w:themeFill="background1"/>
          </w:tcPr>
          <w:p w14:paraId="18D06B0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SFOS, Äriregister</w:t>
            </w:r>
          </w:p>
        </w:tc>
      </w:tr>
    </w:tbl>
    <w:p w14:paraId="19C1C62F" w14:textId="2CBCB5E1" w:rsidR="009D6B67" w:rsidRDefault="00EE5F1F">
      <w:pPr>
        <w:pStyle w:val="Pealkiri5"/>
        <w:rPr>
          <w:rFonts w:cstheme="minorHAnsi"/>
          <w:highlight w:val="lightGray"/>
          <w:lang w:val="et-EE"/>
        </w:rPr>
      </w:pPr>
      <w:r>
        <w:rPr>
          <w:rFonts w:cstheme="minorHAnsi"/>
          <w:lang w:val="et-EE"/>
        </w:rPr>
        <w:t xml:space="preserve">2.1.1.3.3 </w:t>
      </w:r>
      <w:commentRangeStart w:id="275"/>
      <w:r>
        <w:rPr>
          <w:rFonts w:cstheme="minorBidi"/>
          <w:lang w:val="et-EE"/>
        </w:rPr>
        <w:t>Programmi rahaliste vahendite (EL) esialgne jaotus sekkumise liigi järgi</w:t>
      </w:r>
      <w:commentRangeEnd w:id="275"/>
      <w:r w:rsidR="00797543">
        <w:rPr>
          <w:rStyle w:val="Kommentaariviide"/>
          <w:rFonts w:cstheme="minorHAnsi"/>
          <w:sz w:val="24"/>
          <w:szCs w:val="22"/>
          <w:highlight w:val="lightGray"/>
          <w:lang w:val="et-EE"/>
        </w:rPr>
        <w:commentReference w:id="275"/>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69"/>
        <w:gridCol w:w="1326"/>
        <w:gridCol w:w="1415"/>
        <w:gridCol w:w="1615"/>
        <w:gridCol w:w="1761"/>
        <w:gridCol w:w="1948"/>
      </w:tblGrid>
      <w:tr w:rsidR="009D6B67" w14:paraId="6532C818" w14:textId="77777777">
        <w:tc>
          <w:tcPr>
            <w:tcW w:w="9634" w:type="dxa"/>
            <w:gridSpan w:val="6"/>
          </w:tcPr>
          <w:p w14:paraId="39DCC307" w14:textId="77777777"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16</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Mõõde 1 – sekkumise valdkond</w:t>
            </w:r>
          </w:p>
        </w:tc>
      </w:tr>
      <w:tr w:rsidR="009D6B67" w14:paraId="7CD9603A" w14:textId="77777777">
        <w:trPr>
          <w:trHeight w:val="511"/>
        </w:trPr>
        <w:tc>
          <w:tcPr>
            <w:tcW w:w="1599" w:type="dxa"/>
          </w:tcPr>
          <w:p w14:paraId="683337C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0FEFBF30"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7B864B8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6A0BA77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5C24A080"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042E3CA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48F8383E" w14:textId="77777777">
        <w:tc>
          <w:tcPr>
            <w:tcW w:w="1599" w:type="dxa"/>
          </w:tcPr>
          <w:p w14:paraId="3A4D8C8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4C15E44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7EE23BB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481A053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294612AD" w14:textId="77777777" w:rsidR="009D6B67" w:rsidRDefault="00EE5F1F">
            <w:pPr>
              <w:spacing w:before="0" w:after="0" w:line="240" w:lineRule="auto"/>
              <w:rPr>
                <w:rFonts w:ascii="Cambria" w:eastAsia="Times New Roman" w:hAnsi="Cambria" w:cstheme="minorHAnsi"/>
                <w:sz w:val="20"/>
                <w:szCs w:val="20"/>
                <w:lang w:val="et-EE"/>
              </w:rPr>
            </w:pPr>
            <w:commentRangeStart w:id="276"/>
            <w:commentRangeStart w:id="277"/>
            <w:r>
              <w:rPr>
                <w:rFonts w:ascii="Cambria" w:eastAsia="Times New Roman" w:hAnsi="Cambria" w:cstheme="minorHAnsi"/>
                <w:sz w:val="20"/>
                <w:szCs w:val="20"/>
                <w:lang w:val="et-EE"/>
              </w:rPr>
              <w:t>010</w:t>
            </w:r>
            <w:commentRangeEnd w:id="276"/>
            <w:r w:rsidR="00DC40B2">
              <w:rPr>
                <w:rStyle w:val="Kommentaariviide"/>
                <w:rFonts w:ascii="Cambria" w:eastAsia="Times New Roman" w:hAnsi="Cambria" w:cstheme="minorHAnsi"/>
                <w:sz w:val="20"/>
                <w:szCs w:val="20"/>
                <w:lang w:val="et-EE"/>
              </w:rPr>
              <w:commentReference w:id="276"/>
            </w:r>
            <w:commentRangeEnd w:id="277"/>
            <w:r w:rsidR="0060230F">
              <w:rPr>
                <w:rStyle w:val="Kommentaariviide"/>
                <w:rFonts w:ascii="Cambria" w:eastAsia="Times New Roman" w:hAnsi="Cambria" w:cstheme="minorHAnsi"/>
                <w:sz w:val="20"/>
                <w:szCs w:val="20"/>
                <w:lang w:val="et-EE"/>
              </w:rPr>
              <w:commentReference w:id="277"/>
            </w:r>
          </w:p>
        </w:tc>
        <w:tc>
          <w:tcPr>
            <w:tcW w:w="1984" w:type="dxa"/>
          </w:tcPr>
          <w:p w14:paraId="00474394" w14:textId="371C1A0C" w:rsidR="009D6B67" w:rsidRDefault="00EE5F1F">
            <w:pPr>
              <w:spacing w:before="0" w:after="0" w:line="240" w:lineRule="auto"/>
              <w:rPr>
                <w:rFonts w:ascii="Cambria" w:eastAsia="Times New Roman" w:hAnsi="Cambria" w:cstheme="minorHAnsi"/>
                <w:sz w:val="20"/>
                <w:szCs w:val="20"/>
                <w:lang w:val="et-EE"/>
              </w:rPr>
            </w:pPr>
            <w:del w:id="278" w:author="Kaisa Tähe - RAM" w:date="2025-08-05T10:15:00Z" w16du:dateUtc="2025-08-05T07:15:00Z">
              <w:r>
                <w:rPr>
                  <w:rFonts w:ascii="Cambria" w:eastAsia="Times New Roman" w:hAnsi="Cambria" w:cstheme="minorHAnsi"/>
                  <w:sz w:val="20"/>
                  <w:szCs w:val="20"/>
                  <w:lang w:val="et-EE"/>
                </w:rPr>
                <w:delText>17 540 000</w:delText>
              </w:r>
            </w:del>
            <w:ins w:id="279" w:author="Juhan Anupõld - RAM" w:date="2025-10-06T16:18:00Z" w16du:dateUtc="2025-10-06T13:18:00Z">
              <w:r w:rsidR="00D62816">
                <w:rPr>
                  <w:rFonts w:ascii="Cambria" w:eastAsia="Times New Roman" w:hAnsi="Cambria" w:cstheme="minorHAnsi"/>
                  <w:sz w:val="20"/>
                  <w:szCs w:val="20"/>
                  <w:lang w:val="et-EE"/>
                </w:rPr>
                <w:t>4 991 802</w:t>
              </w:r>
            </w:ins>
          </w:p>
        </w:tc>
      </w:tr>
      <w:tr w:rsidR="009D6B67" w14:paraId="4FFAF1E6" w14:textId="77777777">
        <w:tc>
          <w:tcPr>
            <w:tcW w:w="1599" w:type="dxa"/>
          </w:tcPr>
          <w:p w14:paraId="7592743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0E8089F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7438AC0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3D2D763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141C1F3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013</w:t>
            </w:r>
          </w:p>
        </w:tc>
        <w:tc>
          <w:tcPr>
            <w:tcW w:w="1984" w:type="dxa"/>
          </w:tcPr>
          <w:p w14:paraId="15E6BD5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11 440 700</w:t>
            </w:r>
          </w:p>
        </w:tc>
      </w:tr>
      <w:tr w:rsidR="009D6B67" w14:paraId="36BD7AA4" w14:textId="77777777">
        <w:tc>
          <w:tcPr>
            <w:tcW w:w="1599" w:type="dxa"/>
          </w:tcPr>
          <w:p w14:paraId="691ED3F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5EB70C5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2F613C6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4055EF6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3BCD91D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021</w:t>
            </w:r>
          </w:p>
        </w:tc>
        <w:tc>
          <w:tcPr>
            <w:tcW w:w="1984" w:type="dxa"/>
          </w:tcPr>
          <w:p w14:paraId="5861B083" w14:textId="210ED95F" w:rsidR="009D6B67" w:rsidRDefault="00EE5F1F">
            <w:pPr>
              <w:spacing w:before="0" w:after="0" w:line="240" w:lineRule="auto"/>
              <w:rPr>
                <w:rFonts w:ascii="Cambria" w:eastAsia="Times New Roman" w:hAnsi="Cambria" w:cstheme="minorHAnsi"/>
                <w:sz w:val="20"/>
                <w:szCs w:val="20"/>
                <w:lang w:val="et-EE"/>
              </w:rPr>
            </w:pPr>
            <w:del w:id="280" w:author="Kaisa Tähe - RAM" w:date="2025-08-05T10:23:00Z" w16du:dateUtc="2025-08-05T07:23:00Z">
              <w:r>
                <w:rPr>
                  <w:rFonts w:ascii="Cambria" w:eastAsia="Times New Roman" w:hAnsi="Cambria" w:cstheme="minorHAnsi"/>
                  <w:sz w:val="20"/>
                  <w:szCs w:val="20"/>
                  <w:lang w:val="et-EE"/>
                </w:rPr>
                <w:delText>118 033 276</w:delText>
              </w:r>
            </w:del>
            <w:ins w:id="281" w:author="Juhan Anupõld - RAM" w:date="2025-10-06T16:17:00Z" w16du:dateUtc="2025-10-06T13:17:00Z">
              <w:r w:rsidR="00117C0E">
                <w:rPr>
                  <w:rFonts w:ascii="Cambria" w:eastAsia="Times New Roman" w:hAnsi="Cambria" w:cstheme="minorHAnsi"/>
                  <w:sz w:val="20"/>
                  <w:szCs w:val="20"/>
                  <w:lang w:val="et-EE"/>
                </w:rPr>
                <w:t>122</w:t>
              </w:r>
              <w:r w:rsidR="001E30F4">
                <w:rPr>
                  <w:rFonts w:ascii="Cambria" w:eastAsia="Times New Roman" w:hAnsi="Cambria" w:cstheme="minorHAnsi"/>
                  <w:sz w:val="20"/>
                  <w:szCs w:val="20"/>
                  <w:lang w:val="et-EE"/>
                </w:rPr>
                <w:t>338084</w:t>
              </w:r>
            </w:ins>
          </w:p>
        </w:tc>
      </w:tr>
      <w:tr w:rsidR="009D6B67" w14:paraId="260F0ED3" w14:textId="77777777">
        <w:tc>
          <w:tcPr>
            <w:tcW w:w="1599" w:type="dxa"/>
          </w:tcPr>
          <w:p w14:paraId="1E16B26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67C6140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4FBDDE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3D7D0D6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01783FD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023</w:t>
            </w:r>
          </w:p>
        </w:tc>
        <w:tc>
          <w:tcPr>
            <w:tcW w:w="1984" w:type="dxa"/>
          </w:tcPr>
          <w:p w14:paraId="7D36455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613 900</w:t>
            </w:r>
          </w:p>
        </w:tc>
      </w:tr>
      <w:tr w:rsidR="009D6B67" w14:paraId="5003D5D5" w14:textId="77777777">
        <w:tc>
          <w:tcPr>
            <w:tcW w:w="1599" w:type="dxa"/>
          </w:tcPr>
          <w:p w14:paraId="2AB8692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7FA7C9D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62F7764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4A806F2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3C353FA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024</w:t>
            </w:r>
          </w:p>
        </w:tc>
        <w:tc>
          <w:tcPr>
            <w:tcW w:w="1984" w:type="dxa"/>
          </w:tcPr>
          <w:p w14:paraId="61D8AA2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11 586 124</w:t>
            </w:r>
          </w:p>
        </w:tc>
      </w:tr>
      <w:tr w:rsidR="009D6B67" w14:paraId="26D75EE7" w14:textId="77777777">
        <w:tc>
          <w:tcPr>
            <w:tcW w:w="1599" w:type="dxa"/>
          </w:tcPr>
          <w:p w14:paraId="3E2F336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33D3ED4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6441B39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4793DE6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0EC71B5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025</w:t>
            </w:r>
          </w:p>
        </w:tc>
        <w:tc>
          <w:tcPr>
            <w:tcW w:w="1984" w:type="dxa"/>
          </w:tcPr>
          <w:p w14:paraId="0771766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7 016 000</w:t>
            </w:r>
          </w:p>
        </w:tc>
      </w:tr>
      <w:tr w:rsidR="009D6B67" w14:paraId="5552F155" w14:textId="77777777">
        <w:tc>
          <w:tcPr>
            <w:tcW w:w="1599" w:type="dxa"/>
          </w:tcPr>
          <w:p w14:paraId="2F607A7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23470A1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7759D1B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4BCE50E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4501E95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026</w:t>
            </w:r>
          </w:p>
        </w:tc>
        <w:tc>
          <w:tcPr>
            <w:tcW w:w="1984" w:type="dxa"/>
          </w:tcPr>
          <w:p w14:paraId="7562408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770 000</w:t>
            </w:r>
          </w:p>
        </w:tc>
      </w:tr>
      <w:tr w:rsidR="009D6B67" w14:paraId="17D209B1" w14:textId="77777777">
        <w:tc>
          <w:tcPr>
            <w:tcW w:w="1599" w:type="dxa"/>
          </w:tcPr>
          <w:p w14:paraId="6A0125D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491497E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614054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391B73D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6D390E3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027</w:t>
            </w:r>
          </w:p>
        </w:tc>
        <w:tc>
          <w:tcPr>
            <w:tcW w:w="1984" w:type="dxa"/>
          </w:tcPr>
          <w:p w14:paraId="40E477BB" w14:textId="14215202" w:rsidR="009D6B67" w:rsidRDefault="005A171E">
            <w:pPr>
              <w:spacing w:before="0" w:after="0" w:line="240" w:lineRule="auto"/>
              <w:rPr>
                <w:rFonts w:ascii="Cambria" w:eastAsia="Times New Roman" w:hAnsi="Cambria" w:cstheme="minorHAnsi"/>
                <w:sz w:val="20"/>
                <w:szCs w:val="20"/>
                <w:lang w:val="et-EE"/>
              </w:rPr>
            </w:pPr>
            <w:ins w:id="282" w:author="Kaisa Tähe - RAM" w:date="2025-07-17T16:02:00Z" w16du:dateUtc="2025-07-17T13:02:00Z">
              <w:r>
                <w:rPr>
                  <w:rFonts w:ascii="Cambria" w:eastAsia="Times New Roman" w:hAnsi="Cambria" w:cstheme="minorHAnsi"/>
                  <w:sz w:val="20"/>
                  <w:szCs w:val="20"/>
                  <w:lang w:val="et-EE"/>
                </w:rPr>
                <w:t>6 490 570</w:t>
              </w:r>
            </w:ins>
            <w:del w:id="283" w:author="Kaisa Tähe - RAM" w:date="2025-07-17T16:02:00Z" w16du:dateUtc="2025-07-17T13:02:00Z">
              <w:r w:rsidR="00EE5F1F" w:rsidDel="005A171E">
                <w:rPr>
                  <w:rFonts w:ascii="Cambria" w:eastAsia="Times New Roman" w:hAnsi="Cambria" w:cstheme="minorHAnsi"/>
                  <w:sz w:val="20"/>
                  <w:szCs w:val="20"/>
                  <w:lang w:val="et-EE"/>
                </w:rPr>
                <w:delText>7 505 206</w:delText>
              </w:r>
            </w:del>
          </w:p>
        </w:tc>
      </w:tr>
      <w:tr w:rsidR="009D6B67" w14:paraId="6A1A5CEF" w14:textId="77777777">
        <w:tc>
          <w:tcPr>
            <w:tcW w:w="1599" w:type="dxa"/>
          </w:tcPr>
          <w:p w14:paraId="6FCA8D1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lastRenderedPageBreak/>
              <w:t>1</w:t>
            </w:r>
          </w:p>
        </w:tc>
        <w:tc>
          <w:tcPr>
            <w:tcW w:w="1384" w:type="dxa"/>
          </w:tcPr>
          <w:p w14:paraId="4893714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5B6D034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0024E41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224EF98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029</w:t>
            </w:r>
          </w:p>
        </w:tc>
        <w:tc>
          <w:tcPr>
            <w:tcW w:w="1984" w:type="dxa"/>
          </w:tcPr>
          <w:p w14:paraId="4AC7B29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5 000 000</w:t>
            </w:r>
          </w:p>
        </w:tc>
      </w:tr>
    </w:tbl>
    <w:p w14:paraId="106C2B1F" w14:textId="77777777" w:rsidR="009D6B67" w:rsidRDefault="009D6B67">
      <w:pPr>
        <w:spacing w:after="0"/>
        <w:rPr>
          <w:rFonts w:ascii="Cambria" w:hAnsi="Cambria" w:cstheme="minorHAnsi"/>
          <w:b/>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590"/>
        <w:gridCol w:w="1984"/>
      </w:tblGrid>
      <w:tr w:rsidR="009D6B67" w14:paraId="5B5AC680" w14:textId="77777777">
        <w:tc>
          <w:tcPr>
            <w:tcW w:w="9634" w:type="dxa"/>
            <w:gridSpan w:val="6"/>
          </w:tcPr>
          <w:p w14:paraId="20BF0620" w14:textId="77777777" w:rsidR="009D6B67" w:rsidRDefault="00EE5F1F">
            <w:pPr>
              <w:pStyle w:val="Pealdis"/>
              <w:keepNext/>
              <w:jc w:val="left"/>
              <w:rPr>
                <w:rFonts w:ascii="Cambria" w:hAnsi="Cambria" w:cstheme="minorHAnsi"/>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17</w:t>
            </w:r>
            <w:r>
              <w:rPr>
                <w:rFonts w:ascii="Cambria" w:hAnsi="Cambria" w:cstheme="minorHAnsi"/>
                <w:szCs w:val="20"/>
                <w:lang w:val="et-EE"/>
              </w:rPr>
              <w:fldChar w:fldCharType="end"/>
            </w:r>
            <w:r>
              <w:rPr>
                <w:rFonts w:ascii="Cambria" w:hAnsi="Cambria" w:cstheme="minorHAnsi"/>
                <w:szCs w:val="20"/>
                <w:lang w:val="et-EE"/>
              </w:rPr>
              <w:t>: Mõõde 2 – rahastamise vorm</w:t>
            </w:r>
          </w:p>
        </w:tc>
      </w:tr>
      <w:tr w:rsidR="009D6B67" w14:paraId="708D6378" w14:textId="77777777">
        <w:tc>
          <w:tcPr>
            <w:tcW w:w="1599" w:type="dxa"/>
          </w:tcPr>
          <w:p w14:paraId="447E0447"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1384" w:type="dxa"/>
          </w:tcPr>
          <w:p w14:paraId="3176E139"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Fond</w:t>
            </w:r>
          </w:p>
        </w:tc>
        <w:tc>
          <w:tcPr>
            <w:tcW w:w="1433" w:type="dxa"/>
          </w:tcPr>
          <w:p w14:paraId="38AB21D9"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644" w:type="dxa"/>
          </w:tcPr>
          <w:p w14:paraId="183E4904"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1590" w:type="dxa"/>
          </w:tcPr>
          <w:p w14:paraId="2883E75C"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Kood</w:t>
            </w:r>
          </w:p>
        </w:tc>
        <w:tc>
          <w:tcPr>
            <w:tcW w:w="1984" w:type="dxa"/>
          </w:tcPr>
          <w:p w14:paraId="674F8425"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57D6F309" w14:textId="77777777">
        <w:tc>
          <w:tcPr>
            <w:tcW w:w="1599" w:type="dxa"/>
          </w:tcPr>
          <w:p w14:paraId="7B2DDF3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29DA0FB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2D98956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51A8485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3FEB123C"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01</w:t>
            </w:r>
          </w:p>
        </w:tc>
        <w:tc>
          <w:tcPr>
            <w:tcW w:w="1984" w:type="dxa"/>
          </w:tcPr>
          <w:p w14:paraId="23C0A3B5" w14:textId="77777777" w:rsidR="00F76D91" w:rsidRDefault="00F76D91" w:rsidP="00F76D91">
            <w:pPr>
              <w:spacing w:before="0" w:after="0" w:line="240" w:lineRule="auto"/>
              <w:rPr>
                <w:ins w:id="284" w:author="Juhan Anupõld - RAM" w:date="2025-10-06T16:27:00Z" w16du:dateUtc="2025-10-06T13:27:00Z"/>
                <w:rFonts w:ascii="Cambria" w:hAnsi="Cambria"/>
                <w:color w:val="000000"/>
                <w:sz w:val="20"/>
                <w:szCs w:val="20"/>
                <w:lang w:val="et-EE"/>
              </w:rPr>
            </w:pPr>
            <w:ins w:id="285" w:author="Juhan Anupõld - RAM" w:date="2025-10-06T16:27:00Z" w16du:dateUtc="2025-10-06T13:27:00Z">
              <w:r>
                <w:rPr>
                  <w:rFonts w:ascii="Cambria" w:hAnsi="Cambria"/>
                  <w:color w:val="000000"/>
                  <w:sz w:val="20"/>
                  <w:szCs w:val="20"/>
                </w:rPr>
                <w:t>152 707 180</w:t>
              </w:r>
            </w:ins>
          </w:p>
          <w:p w14:paraId="38275439" w14:textId="1228EA8D" w:rsidR="009D6B67" w:rsidRDefault="00EE5F1F">
            <w:pPr>
              <w:spacing w:before="0" w:after="0" w:line="240" w:lineRule="auto"/>
              <w:rPr>
                <w:rFonts w:ascii="Cambria" w:eastAsia="Times New Roman" w:hAnsi="Cambria" w:cstheme="minorHAnsi"/>
                <w:sz w:val="20"/>
                <w:szCs w:val="20"/>
                <w:lang w:val="et-EE"/>
              </w:rPr>
            </w:pPr>
            <w:del w:id="286" w:author="Kaisa Tähe - RAM" w:date="2025-08-05T10:36:00Z" w16du:dateUtc="2025-08-05T07:36:00Z">
              <w:r>
                <w:rPr>
                  <w:rFonts w:ascii="Cambria" w:eastAsia="Times New Roman" w:hAnsi="Cambria" w:cstheme="minorHAnsi"/>
                  <w:sz w:val="20"/>
                  <w:szCs w:val="20"/>
                  <w:lang w:val="et-EE"/>
                </w:rPr>
                <w:delText>161 965 206</w:delText>
              </w:r>
            </w:del>
          </w:p>
        </w:tc>
      </w:tr>
      <w:tr w:rsidR="009D6B67" w14:paraId="523F43D1" w14:textId="77777777">
        <w:tc>
          <w:tcPr>
            <w:tcW w:w="1599" w:type="dxa"/>
          </w:tcPr>
          <w:p w14:paraId="6C36826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0236677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7C2D02C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65D1248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2373267D"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03</w:t>
            </w:r>
          </w:p>
        </w:tc>
        <w:tc>
          <w:tcPr>
            <w:tcW w:w="1984" w:type="dxa"/>
          </w:tcPr>
          <w:p w14:paraId="13983BE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7 016 000</w:t>
            </w:r>
          </w:p>
        </w:tc>
      </w:tr>
      <w:tr w:rsidR="009D6B67" w14:paraId="1F5BEBD1" w14:textId="77777777" w:rsidTr="00CD163D">
        <w:trPr>
          <w:trHeight w:val="70"/>
        </w:trPr>
        <w:tc>
          <w:tcPr>
            <w:tcW w:w="1599" w:type="dxa"/>
          </w:tcPr>
          <w:p w14:paraId="6019918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4FF0B16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5FD2693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261BA16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0D0AA869"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04</w:t>
            </w:r>
          </w:p>
        </w:tc>
        <w:tc>
          <w:tcPr>
            <w:tcW w:w="1984" w:type="dxa"/>
          </w:tcPr>
          <w:p w14:paraId="6CEB710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10 524 000</w:t>
            </w:r>
          </w:p>
        </w:tc>
      </w:tr>
    </w:tbl>
    <w:p w14:paraId="2472757D" w14:textId="77777777" w:rsidR="009D6B67" w:rsidRDefault="009D6B67">
      <w:pPr>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590"/>
        <w:gridCol w:w="1984"/>
      </w:tblGrid>
      <w:tr w:rsidR="009D6B67" w14:paraId="0A54BBD2" w14:textId="77777777">
        <w:tc>
          <w:tcPr>
            <w:tcW w:w="9634" w:type="dxa"/>
            <w:gridSpan w:val="6"/>
          </w:tcPr>
          <w:p w14:paraId="5611F79A" w14:textId="77777777"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18</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45334A83" w14:textId="77777777">
        <w:tc>
          <w:tcPr>
            <w:tcW w:w="1599" w:type="dxa"/>
          </w:tcPr>
          <w:p w14:paraId="6FB617D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37BD87E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7D14231A"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0893896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1F0A9F5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75908B0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13B01B74" w14:textId="77777777">
        <w:tc>
          <w:tcPr>
            <w:tcW w:w="1599" w:type="dxa"/>
          </w:tcPr>
          <w:p w14:paraId="5BBE66D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1</w:t>
            </w:r>
          </w:p>
        </w:tc>
        <w:tc>
          <w:tcPr>
            <w:tcW w:w="1384" w:type="dxa"/>
          </w:tcPr>
          <w:p w14:paraId="327D465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ERF</w:t>
            </w:r>
          </w:p>
        </w:tc>
        <w:tc>
          <w:tcPr>
            <w:tcW w:w="1433" w:type="dxa"/>
          </w:tcPr>
          <w:p w14:paraId="0B003C7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231C784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iii</w:t>
            </w:r>
          </w:p>
        </w:tc>
        <w:tc>
          <w:tcPr>
            <w:tcW w:w="1590" w:type="dxa"/>
          </w:tcPr>
          <w:p w14:paraId="163FD80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28</w:t>
            </w:r>
          </w:p>
        </w:tc>
        <w:tc>
          <w:tcPr>
            <w:tcW w:w="1984" w:type="dxa"/>
          </w:tcPr>
          <w:p w14:paraId="2A4E2A0E" w14:textId="1E2B8FF3" w:rsidR="009D6B67" w:rsidRDefault="00D03EBA">
            <w:pPr>
              <w:spacing w:before="0" w:after="0" w:line="240" w:lineRule="auto"/>
              <w:rPr>
                <w:rFonts w:ascii="Cambria" w:eastAsia="Times New Roman" w:hAnsi="Cambria" w:cstheme="minorHAnsi"/>
                <w:sz w:val="20"/>
                <w:szCs w:val="20"/>
                <w:lang w:val="et-EE"/>
              </w:rPr>
            </w:pPr>
            <w:ins w:id="287" w:author="Kaisa Tähe - RAM" w:date="2025-07-17T16:11:00Z" w16du:dateUtc="2025-07-17T13:11:00Z">
              <w:r>
                <w:rPr>
                  <w:rFonts w:ascii="Cambria" w:eastAsia="Times New Roman" w:hAnsi="Cambria" w:cstheme="minorHAnsi"/>
                  <w:sz w:val="20"/>
                  <w:szCs w:val="20"/>
                  <w:lang w:val="et-EE"/>
                </w:rPr>
                <w:t>6 490 570</w:t>
              </w:r>
            </w:ins>
            <w:del w:id="288" w:author="Kaisa Tähe - RAM" w:date="2025-07-17T16:11:00Z" w16du:dateUtc="2025-07-17T13:11:00Z">
              <w:r w:rsidR="00EE5F1F" w:rsidDel="00D03EBA">
                <w:rPr>
                  <w:rFonts w:ascii="Cambria" w:eastAsia="Times New Roman" w:hAnsi="Cambria" w:cstheme="minorHAnsi"/>
                  <w:sz w:val="20"/>
                  <w:szCs w:val="20"/>
                  <w:lang w:val="et-EE"/>
                </w:rPr>
                <w:delText>7 505 206</w:delText>
              </w:r>
            </w:del>
          </w:p>
        </w:tc>
      </w:tr>
      <w:tr w:rsidR="009D6B67" w14:paraId="1267FE12" w14:textId="77777777">
        <w:tc>
          <w:tcPr>
            <w:tcW w:w="1599" w:type="dxa"/>
          </w:tcPr>
          <w:p w14:paraId="6619E5B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0A8F712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BF3E74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16FCD5B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7CA0243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33</w:t>
            </w:r>
          </w:p>
        </w:tc>
        <w:tc>
          <w:tcPr>
            <w:tcW w:w="1984" w:type="dxa"/>
          </w:tcPr>
          <w:p w14:paraId="7DCED24D" w14:textId="25CEC2A9" w:rsidR="00DE2955" w:rsidRDefault="00DE2955" w:rsidP="00DE2955">
            <w:pPr>
              <w:spacing w:before="0" w:after="0" w:line="240" w:lineRule="auto"/>
              <w:rPr>
                <w:ins w:id="289" w:author="Juhan Anupõld - RAM" w:date="2025-10-06T16:25:00Z" w16du:dateUtc="2025-10-06T13:25:00Z"/>
                <w:rFonts w:ascii="Cambria" w:hAnsi="Cambria"/>
                <w:color w:val="000000"/>
                <w:sz w:val="20"/>
                <w:szCs w:val="20"/>
                <w:lang w:val="et-EE"/>
              </w:rPr>
            </w:pPr>
            <w:ins w:id="290" w:author="Juhan Anupõld - RAM" w:date="2025-10-06T16:25:00Z" w16du:dateUtc="2025-10-06T13:25:00Z">
              <w:r>
                <w:rPr>
                  <w:rFonts w:ascii="Cambria" w:hAnsi="Cambria"/>
                  <w:color w:val="000000"/>
                  <w:sz w:val="20"/>
                  <w:szCs w:val="20"/>
                </w:rPr>
                <w:t>163 756 610</w:t>
              </w:r>
            </w:ins>
          </w:p>
          <w:p w14:paraId="269A8EE0" w14:textId="0C75B009" w:rsidR="009D6B67" w:rsidRDefault="00EE5F1F">
            <w:pPr>
              <w:spacing w:before="0" w:after="0" w:line="240" w:lineRule="auto"/>
              <w:rPr>
                <w:rFonts w:ascii="Cambria" w:eastAsia="Times New Roman" w:hAnsi="Cambria" w:cstheme="minorHAnsi"/>
                <w:sz w:val="20"/>
                <w:szCs w:val="20"/>
                <w:lang w:val="et-EE"/>
              </w:rPr>
            </w:pPr>
            <w:del w:id="291" w:author="Kaisa Tähe - RAM" w:date="2025-08-05T10:19:00Z" w16du:dateUtc="2025-08-05T07:19:00Z">
              <w:r>
                <w:rPr>
                  <w:rFonts w:ascii="Cambria" w:eastAsia="Times New Roman" w:hAnsi="Cambria" w:cstheme="minorHAnsi"/>
                  <w:sz w:val="20"/>
                  <w:szCs w:val="20"/>
                  <w:lang w:val="et-EE"/>
                </w:rPr>
                <w:delText xml:space="preserve">172 000 </w:delText>
              </w:r>
            </w:del>
            <w:ins w:id="292" w:author="Kaisa Tähe - RAM" w:date="2025-08-05T10:19:00Z" w16du:dateUtc="2025-08-05T07:19:00Z">
              <w:r w:rsidR="00D81547">
                <w:rPr>
                  <w:rFonts w:ascii="Cambria" w:eastAsia="Times New Roman" w:hAnsi="Cambria" w:cstheme="minorHAnsi"/>
                  <w:sz w:val="20"/>
                  <w:szCs w:val="20"/>
                  <w:lang w:val="et-EE"/>
                </w:rPr>
                <w:t> </w:t>
              </w:r>
            </w:ins>
            <w:del w:id="293" w:author="Kaisa Tähe - RAM" w:date="2025-08-05T10:19:00Z" w16du:dateUtc="2025-08-05T07:19:00Z">
              <w:r>
                <w:rPr>
                  <w:rFonts w:ascii="Cambria" w:eastAsia="Times New Roman" w:hAnsi="Cambria" w:cstheme="minorHAnsi"/>
                  <w:sz w:val="20"/>
                  <w:szCs w:val="20"/>
                  <w:lang w:val="et-EE"/>
                </w:rPr>
                <w:delText>000</w:delText>
              </w:r>
            </w:del>
          </w:p>
        </w:tc>
      </w:tr>
    </w:tbl>
    <w:p w14:paraId="3A8AB216" w14:textId="77777777" w:rsidR="009D6B67" w:rsidRDefault="009D6B67">
      <w:pPr>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590"/>
        <w:gridCol w:w="1984"/>
      </w:tblGrid>
      <w:tr w:rsidR="009D6B67" w:rsidRPr="00EF1C29" w14:paraId="7CF81128" w14:textId="77777777">
        <w:tc>
          <w:tcPr>
            <w:tcW w:w="9634" w:type="dxa"/>
            <w:gridSpan w:val="6"/>
          </w:tcPr>
          <w:p w14:paraId="75DEBCA6" w14:textId="77777777" w:rsidR="009D6B67" w:rsidRDefault="00EE5F1F">
            <w:pPr>
              <w:pStyle w:val="Pealdis"/>
              <w:keepNext/>
              <w:jc w:val="left"/>
              <w:rPr>
                <w:rFonts w:ascii="Cambria" w:hAnsi="Cambria" w:cstheme="minorHAnsi"/>
                <w:i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19</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iCs/>
                <w:szCs w:val="20"/>
                <w:lang w:val="et-EE"/>
              </w:rPr>
              <w:t>Mõõde 5 – ESF+, ERF, ÜF ja JTF soolise võrdõiguslikkuse valdkond</w:t>
            </w:r>
          </w:p>
        </w:tc>
      </w:tr>
      <w:tr w:rsidR="009D6B67" w14:paraId="7C3E2859" w14:textId="77777777">
        <w:tc>
          <w:tcPr>
            <w:tcW w:w="1599" w:type="dxa"/>
          </w:tcPr>
          <w:p w14:paraId="53B71840"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b/>
                <w:bCs/>
                <w:sz w:val="20"/>
                <w:szCs w:val="20"/>
                <w:lang w:val="et-EE"/>
              </w:rPr>
              <w:t>Prioriteedi number</w:t>
            </w:r>
          </w:p>
        </w:tc>
        <w:tc>
          <w:tcPr>
            <w:tcW w:w="1384" w:type="dxa"/>
          </w:tcPr>
          <w:p w14:paraId="322A3EAB"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Fond</w:t>
            </w:r>
          </w:p>
        </w:tc>
        <w:tc>
          <w:tcPr>
            <w:tcW w:w="1433" w:type="dxa"/>
          </w:tcPr>
          <w:p w14:paraId="19B303C9"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Piirkonna kategooria</w:t>
            </w:r>
          </w:p>
        </w:tc>
        <w:tc>
          <w:tcPr>
            <w:tcW w:w="1644" w:type="dxa"/>
          </w:tcPr>
          <w:p w14:paraId="03A4EB73"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Erieesmärk</w:t>
            </w:r>
          </w:p>
        </w:tc>
        <w:tc>
          <w:tcPr>
            <w:tcW w:w="1590" w:type="dxa"/>
          </w:tcPr>
          <w:p w14:paraId="68E93B72"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Kood</w:t>
            </w:r>
          </w:p>
        </w:tc>
        <w:tc>
          <w:tcPr>
            <w:tcW w:w="1984" w:type="dxa"/>
          </w:tcPr>
          <w:p w14:paraId="569A65BF"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Summa (eurodes)</w:t>
            </w:r>
          </w:p>
        </w:tc>
      </w:tr>
      <w:tr w:rsidR="009D6B67" w14:paraId="1B90C15D" w14:textId="77777777">
        <w:tc>
          <w:tcPr>
            <w:tcW w:w="1599" w:type="dxa"/>
          </w:tcPr>
          <w:p w14:paraId="779EE7F9"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HAnsi"/>
                <w:sz w:val="20"/>
                <w:szCs w:val="20"/>
                <w:lang w:val="et-EE"/>
              </w:rPr>
              <w:t>1</w:t>
            </w:r>
          </w:p>
        </w:tc>
        <w:tc>
          <w:tcPr>
            <w:tcW w:w="1384" w:type="dxa"/>
          </w:tcPr>
          <w:p w14:paraId="26362F39"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HAnsi"/>
                <w:sz w:val="20"/>
                <w:szCs w:val="20"/>
                <w:lang w:val="et-EE"/>
              </w:rPr>
              <w:t>ERF</w:t>
            </w:r>
          </w:p>
        </w:tc>
        <w:tc>
          <w:tcPr>
            <w:tcW w:w="1433" w:type="dxa"/>
          </w:tcPr>
          <w:p w14:paraId="07BE699D"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HAnsi"/>
                <w:sz w:val="20"/>
                <w:szCs w:val="20"/>
                <w:lang w:val="et-EE"/>
              </w:rPr>
              <w:t>Ülemineku</w:t>
            </w:r>
          </w:p>
        </w:tc>
        <w:tc>
          <w:tcPr>
            <w:tcW w:w="1644" w:type="dxa"/>
          </w:tcPr>
          <w:p w14:paraId="2EE65F96"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HAnsi"/>
                <w:sz w:val="20"/>
                <w:szCs w:val="20"/>
                <w:lang w:val="et-EE"/>
              </w:rPr>
              <w:t>iii</w:t>
            </w:r>
          </w:p>
        </w:tc>
        <w:tc>
          <w:tcPr>
            <w:tcW w:w="1590" w:type="dxa"/>
          </w:tcPr>
          <w:p w14:paraId="56EDD622" w14:textId="77777777" w:rsidR="009D6B67" w:rsidRDefault="00EE5F1F">
            <w:pPr>
              <w:spacing w:before="0" w:after="0" w:line="276" w:lineRule="auto"/>
              <w:rPr>
                <w:rFonts w:ascii="Cambria" w:eastAsia="Times New Roman" w:hAnsi="Cambria" w:cstheme="minorHAnsi"/>
                <w:bCs/>
                <w:iCs/>
                <w:sz w:val="20"/>
                <w:highlight w:val="lightGray"/>
                <w:lang w:val="et-EE"/>
              </w:rPr>
            </w:pPr>
            <w:r>
              <w:rPr>
                <w:rFonts w:ascii="Cambria" w:eastAsia="Times New Roman" w:hAnsi="Cambria" w:cstheme="minorHAnsi"/>
                <w:bCs/>
                <w:iCs/>
                <w:sz w:val="20"/>
                <w:lang w:val="et-EE"/>
              </w:rPr>
              <w:t>03</w:t>
            </w:r>
          </w:p>
        </w:tc>
        <w:tc>
          <w:tcPr>
            <w:tcW w:w="1984" w:type="dxa"/>
          </w:tcPr>
          <w:p w14:paraId="7D3CAB9E" w14:textId="2C9DB00E" w:rsidR="009D6B67" w:rsidRDefault="00EE5F1F">
            <w:pPr>
              <w:spacing w:before="0" w:after="0" w:line="276" w:lineRule="auto"/>
              <w:rPr>
                <w:rFonts w:ascii="Cambria" w:eastAsia="Times New Roman" w:hAnsi="Cambria" w:cstheme="minorHAnsi"/>
                <w:bCs/>
                <w:iCs/>
                <w:sz w:val="20"/>
                <w:highlight w:val="lightGray"/>
                <w:lang w:val="et-EE"/>
              </w:rPr>
            </w:pPr>
            <w:del w:id="294" w:author="Kaisa Tähe - RAM" w:date="2025-08-05T10:34:00Z" w16du:dateUtc="2025-08-05T07:34:00Z">
              <w:r>
                <w:rPr>
                  <w:rFonts w:ascii="Cambria" w:eastAsia="Times New Roman" w:hAnsi="Cambria" w:cstheme="minorHAnsi"/>
                  <w:bCs/>
                  <w:iCs/>
                  <w:sz w:val="20"/>
                  <w:lang w:val="et-EE"/>
                </w:rPr>
                <w:delText>179 505 206</w:delText>
              </w:r>
            </w:del>
            <w:ins w:id="295" w:author="Juhan Anupõld - RAM" w:date="2025-10-06T16:23:00Z" w16du:dateUtc="2025-10-06T13:23:00Z">
              <w:r w:rsidR="00442FE5">
                <w:rPr>
                  <w:rFonts w:ascii="Cambria" w:eastAsia="Times New Roman" w:hAnsi="Cambria" w:cstheme="minorHAnsi"/>
                  <w:bCs/>
                  <w:iCs/>
                  <w:sz w:val="20"/>
                  <w:lang w:val="et-EE"/>
                </w:rPr>
                <w:t>170 247 180</w:t>
              </w:r>
            </w:ins>
          </w:p>
        </w:tc>
      </w:tr>
    </w:tbl>
    <w:p w14:paraId="1B56D518" w14:textId="77777777" w:rsidR="009D6B67" w:rsidRDefault="00EE5F1F">
      <w:pPr>
        <w:pStyle w:val="Pealkiri4"/>
        <w:numPr>
          <w:ilvl w:val="3"/>
          <w:numId w:val="56"/>
        </w:numPr>
        <w:rPr>
          <w:rFonts w:cstheme="minorHAnsi"/>
          <w:lang w:val="et-EE"/>
        </w:rPr>
      </w:pPr>
      <w:bookmarkStart w:id="296" w:name="_Toc210486455"/>
      <w:r>
        <w:rPr>
          <w:rFonts w:cstheme="minorHAnsi"/>
          <w:lang w:val="et-EE"/>
        </w:rPr>
        <w:t>Erieesmärk: (iv)</w:t>
      </w:r>
      <w:r>
        <w:rPr>
          <w:rFonts w:cstheme="minorHAnsi"/>
          <w:lang w:val="et-EE"/>
        </w:rPr>
        <w:tab/>
        <w:t>nutika spetsialiseerumise, tööstusliku ülemineku ja ettevõtluse oskuste arendamine</w:t>
      </w:r>
      <w:bookmarkEnd w:id="296"/>
    </w:p>
    <w:p w14:paraId="6D39B80F" w14:textId="77777777" w:rsidR="009D6B67" w:rsidRDefault="00EE5F1F">
      <w:pPr>
        <w:pStyle w:val="Pealkiri5"/>
        <w:rPr>
          <w:rFonts w:cstheme="minorBidi"/>
          <w:lang w:val="et-EE"/>
        </w:rPr>
      </w:pPr>
      <w:r>
        <w:rPr>
          <w:rFonts w:cstheme="minorBidi"/>
          <w:lang w:val="et-EE"/>
        </w:rPr>
        <w:t>2.1.1.4.1 Fondide sekkumised</w:t>
      </w:r>
    </w:p>
    <w:p w14:paraId="5A56F615" w14:textId="77777777" w:rsidR="009D6B67" w:rsidRDefault="00EE5F1F">
      <w:pPr>
        <w:keepNext/>
        <w:spacing w:line="240" w:lineRule="auto"/>
        <w:rPr>
          <w:rFonts w:ascii="Cambria" w:eastAsia="Times New Roman" w:hAnsi="Cambria" w:cstheme="minorBidi"/>
          <w:lang w:val="et-EE"/>
        </w:rPr>
      </w:pPr>
      <w:r>
        <w:rPr>
          <w:rFonts w:ascii="Cambria" w:eastAsia="Times New Roman" w:hAnsi="Cambria" w:cstheme="minorBidi"/>
          <w:b/>
          <w:bCs/>
          <w:lang w:val="et-EE"/>
        </w:rPr>
        <w:t>Seonduvate meetmete liigid</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634"/>
      </w:tblGrid>
      <w:tr w:rsidR="009D6B67" w:rsidRPr="00EF1C29" w14:paraId="4EAB6620" w14:textId="77777777">
        <w:tc>
          <w:tcPr>
            <w:tcW w:w="9776" w:type="dxa"/>
            <w:tcBorders>
              <w:top w:val="single" w:sz="4" w:space="0" w:color="0070C0"/>
              <w:left w:val="single" w:sz="4" w:space="0" w:color="0070C0"/>
              <w:bottom w:val="single" w:sz="4" w:space="0" w:color="0070C0"/>
              <w:right w:val="single" w:sz="4" w:space="0" w:color="0070C0"/>
            </w:tcBorders>
          </w:tcPr>
          <w:p w14:paraId="552B6D5A" w14:textId="77777777" w:rsidR="009D6B67" w:rsidRDefault="00EE5F1F">
            <w:pPr>
              <w:spacing w:line="240" w:lineRule="auto"/>
              <w:jc w:val="both"/>
              <w:rPr>
                <w:rFonts w:asciiTheme="majorHAnsi" w:eastAsia="Times New Roman" w:hAnsiTheme="majorHAnsi" w:cstheme="minorBidi"/>
                <w:sz w:val="20"/>
                <w:szCs w:val="20"/>
                <w:lang w:val="et-EE"/>
              </w:rPr>
            </w:pPr>
            <w:r>
              <w:rPr>
                <w:rFonts w:asciiTheme="majorHAnsi" w:hAnsiTheme="majorHAnsi"/>
                <w:sz w:val="20"/>
                <w:szCs w:val="20"/>
                <w:lang w:val="et-EE"/>
              </w:rPr>
              <w:t>Sekkumisloogika järgib riigiaruande lisa D ja Euroopa poolaasta investeerimissuuniseid ning Eesti teadus-, arendus- ja innovatsioonisüsteemi rahvusvahelise hindamise tulemusi. Sekkumistega toetatakse riikliku teadus- ja arendustegevuse, innovatsiooni ning ettevõtluse arengukava (2021–2035)</w:t>
            </w:r>
            <w:r>
              <w:rPr>
                <w:rFonts w:asciiTheme="majorHAnsi" w:hAnsiTheme="majorHAnsi"/>
                <w:sz w:val="20"/>
                <w:szCs w:val="20"/>
                <w:vertAlign w:val="superscript"/>
                <w:lang w:val="et-EE"/>
              </w:rPr>
              <w:footnoteReference w:id="14"/>
            </w:r>
            <w:r>
              <w:rPr>
                <w:rFonts w:asciiTheme="majorHAnsi" w:hAnsiTheme="majorHAnsi"/>
                <w:sz w:val="20"/>
                <w:szCs w:val="20"/>
                <w:lang w:val="et-EE"/>
              </w:rPr>
              <w:t xml:space="preserve"> ja Eesti pikaajalise arengustrateegia „Eesti 2035“</w:t>
            </w:r>
            <w:r>
              <w:rPr>
                <w:rFonts w:asciiTheme="majorHAnsi" w:hAnsiTheme="majorHAnsi"/>
                <w:sz w:val="20"/>
                <w:szCs w:val="20"/>
                <w:vertAlign w:val="superscript"/>
                <w:lang w:val="et-EE"/>
              </w:rPr>
              <w:footnoteReference w:id="15"/>
            </w:r>
            <w:r>
              <w:rPr>
                <w:rFonts w:asciiTheme="majorHAnsi" w:hAnsiTheme="majorHAnsi"/>
                <w:sz w:val="20"/>
                <w:szCs w:val="20"/>
                <w:lang w:val="et-EE"/>
              </w:rPr>
              <w:t xml:space="preserve"> rakendamist.</w:t>
            </w:r>
          </w:p>
          <w:p w14:paraId="7E0EFAD8"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Sekkumised keskenduvad teadus- ja arendustegevuse ning innovatsiooni tulemuste kasutamise ja mõju suurendamisele ning innovatsiooni levitamisele ühiskonnas kooskõlas nutika spetsialiseerumise strateegiaga.</w:t>
            </w:r>
          </w:p>
          <w:p w14:paraId="1FBA38EA"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Sekkumisloogika toetab erieesmärgi „(i) teadus- ja innovatsioonivõimekuse arendamise ning kõrgetasemeliste tehnoloogiate kasutuselevõtu suurendamine“ saavutamist</w:t>
            </w:r>
            <w:r>
              <w:rPr>
                <w:rFonts w:asciiTheme="majorHAnsi" w:hAnsiTheme="majorHAnsi"/>
                <w:b/>
                <w:bCs/>
                <w:sz w:val="20"/>
                <w:szCs w:val="20"/>
                <w:lang w:val="et-EE"/>
              </w:rPr>
              <w:t>. Sekkumised on suunatud vajalike kompetentside, oskuste ja kogemuste kasvatamisele, et suurendada teadus- ja innovatsioonivõimekust ning eesliinitehnoloogiate kasutuselevõttu.</w:t>
            </w:r>
            <w:r>
              <w:rPr>
                <w:rFonts w:asciiTheme="majorHAnsi" w:hAnsiTheme="majorHAnsi"/>
                <w:sz w:val="20"/>
                <w:szCs w:val="20"/>
                <w:lang w:val="et-EE"/>
              </w:rPr>
              <w:t xml:space="preserve"> See hõlmab nii innovatsiooni-, juhtimis- ja administratiivseid, ettevõtlus-, koostöö- ja koosloome- (sh osalemine ettevõtlikus avastusprotsessis) kui ka muid oskusi, mis toetavad nutikat spetsialiseerumist, tööstuslikku üleminekut, innovatsiooni-, digi- ja rohepööret ning ettevõtlust.</w:t>
            </w:r>
          </w:p>
          <w:p w14:paraId="46263A01" w14:textId="77777777" w:rsidR="009D6B67" w:rsidRDefault="00EE5F1F">
            <w:pPr>
              <w:spacing w:line="240" w:lineRule="auto"/>
              <w:jc w:val="both"/>
              <w:rPr>
                <w:rFonts w:asciiTheme="majorHAnsi" w:eastAsia="Times New Roman" w:hAnsiTheme="majorHAnsi" w:cstheme="minorHAnsi"/>
                <w:b/>
                <w:bCs/>
                <w:sz w:val="20"/>
                <w:szCs w:val="20"/>
                <w:lang w:val="et-EE"/>
              </w:rPr>
            </w:pPr>
            <w:r>
              <w:rPr>
                <w:rFonts w:asciiTheme="majorHAnsi" w:hAnsiTheme="majorHAnsi"/>
                <w:sz w:val="20"/>
                <w:szCs w:val="20"/>
                <w:lang w:val="et-EE"/>
              </w:rPr>
              <w:t>Innovatsiooni levikuks, ettevõtluse ja nutika spetsialiseerumise toetamiseks ja süsteemsete muutuste toimumise vältimatuks eelduseks on asjakohaste oskuste, teadmiste ja inimressursi ning kompetentside olemasolu. Seetõttu keskenduvad sekkumised nutika spetsialiseerumise, t</w:t>
            </w:r>
            <w:r>
              <w:rPr>
                <w:rFonts w:asciiTheme="majorHAnsi" w:eastAsia="Times New Roman" w:hAnsiTheme="majorHAnsi" w:cstheme="minorHAnsi"/>
                <w:sz w:val="20"/>
                <w:szCs w:val="20"/>
                <w:lang w:val="et-EE"/>
              </w:rPr>
              <w:t xml:space="preserve">eadmussiirde- ja innovatsiooni- ning </w:t>
            </w:r>
            <w:r>
              <w:rPr>
                <w:rFonts w:asciiTheme="majorHAnsi" w:eastAsia="Times New Roman" w:hAnsiTheme="majorHAnsi" w:cstheme="minorHAnsi"/>
                <w:sz w:val="20"/>
                <w:szCs w:val="20"/>
                <w:lang w:val="et-EE"/>
              </w:rPr>
              <w:lastRenderedPageBreak/>
              <w:t xml:space="preserve">ettevõtlusoskuste, sh teadustulemuste kommertsialiseerimiseks ja kasutuselevõtuks vajalike oskuste parandamisele teadmussiirde protsessidega seotud võtmeisikute seas: </w:t>
            </w:r>
            <w:r>
              <w:rPr>
                <w:rFonts w:asciiTheme="majorHAnsi" w:eastAsia="Times New Roman" w:hAnsiTheme="majorHAnsi" w:cstheme="minorHAnsi"/>
                <w:b/>
                <w:bCs/>
                <w:sz w:val="20"/>
                <w:szCs w:val="20"/>
                <w:lang w:val="et-EE"/>
              </w:rPr>
              <w:t>ettevõtjad, teadusasutuste ja kõrgkoolide akadeemiline ja tugipersonal, avaliku sektori juhid ja spetsialistid.</w:t>
            </w:r>
          </w:p>
          <w:p w14:paraId="438C1FC4" w14:textId="77777777" w:rsidR="009D6B67" w:rsidRDefault="00EE5F1F">
            <w:pPr>
              <w:spacing w:line="240" w:lineRule="auto"/>
              <w:rPr>
                <w:rFonts w:asciiTheme="majorHAnsi" w:eastAsia="Times New Roman" w:hAnsiTheme="majorHAnsi" w:cstheme="minorHAnsi"/>
                <w:b/>
                <w:sz w:val="20"/>
                <w:szCs w:val="20"/>
                <w:lang w:val="et-EE"/>
              </w:rPr>
            </w:pPr>
            <w:r>
              <w:rPr>
                <w:rFonts w:asciiTheme="majorHAnsi" w:hAnsiTheme="majorHAnsi"/>
                <w:b/>
                <w:sz w:val="20"/>
                <w:szCs w:val="20"/>
                <w:lang w:val="et-EE"/>
              </w:rPr>
              <w:t>1.</w:t>
            </w:r>
            <w:r>
              <w:rPr>
                <w:rFonts w:asciiTheme="majorHAnsi" w:hAnsiTheme="majorHAnsi"/>
                <w:sz w:val="20"/>
                <w:szCs w:val="20"/>
                <w:lang w:val="et-EE"/>
              </w:rPr>
              <w:t xml:space="preserve"> </w:t>
            </w:r>
            <w:r>
              <w:rPr>
                <w:rFonts w:asciiTheme="majorHAnsi" w:hAnsiTheme="majorHAnsi"/>
                <w:b/>
                <w:sz w:val="20"/>
                <w:szCs w:val="20"/>
                <w:lang w:val="et-EE"/>
              </w:rPr>
              <w:t>Erasektori innovatsioonivõimekuse suurendamiseks vajalikud pädevused</w:t>
            </w:r>
          </w:p>
          <w:p w14:paraId="71AB6F27" w14:textId="4BC6C7FC"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Sekkumised hõlmavad toetust teadus- ja arendustegevuse ning innovatsiooni rolli suurendamiseks ettevõt</w:t>
            </w:r>
            <w:r w:rsidR="00A73D96">
              <w:rPr>
                <w:rFonts w:asciiTheme="majorHAnsi" w:hAnsiTheme="majorHAnsi"/>
                <w:sz w:val="20"/>
                <w:szCs w:val="20"/>
                <w:lang w:val="et-EE"/>
              </w:rPr>
              <w:t>ja</w:t>
            </w:r>
            <w:r>
              <w:rPr>
                <w:rFonts w:asciiTheme="majorHAnsi" w:hAnsiTheme="majorHAnsi"/>
                <w:sz w:val="20"/>
                <w:szCs w:val="20"/>
                <w:lang w:val="et-EE"/>
              </w:rPr>
              <w:t>te ärimudelites ning innovatsiooni edendava ettevõttejuhtimise kultuuri arendamise kaudu, suurendades ettevõte</w:t>
            </w:r>
            <w:r w:rsidR="00A73D96">
              <w:rPr>
                <w:rFonts w:asciiTheme="majorHAnsi" w:hAnsiTheme="majorHAnsi"/>
                <w:sz w:val="20"/>
                <w:szCs w:val="20"/>
                <w:lang w:val="et-EE"/>
              </w:rPr>
              <w:t>ja</w:t>
            </w:r>
            <w:r>
              <w:rPr>
                <w:rFonts w:asciiTheme="majorHAnsi" w:hAnsiTheme="majorHAnsi"/>
                <w:sz w:val="20"/>
                <w:szCs w:val="20"/>
                <w:lang w:val="et-EE"/>
              </w:rPr>
              <w:t>te teadlikkust teadus- ja arendustegevuse ning innovatsiooni eelistest ja võimalustest (nt nõustamine, konsultatsioonid, õppekülastused). Samuti hõlmavad sekkumised töötajate pädevuste arendamise toetamist, sh (välis-)tippspetsialistide kogemuse ja kompetentside kaasamise kaudu. Suurendatakse ettevõt</w:t>
            </w:r>
            <w:r w:rsidR="00A73D96">
              <w:rPr>
                <w:rFonts w:asciiTheme="majorHAnsi" w:hAnsiTheme="majorHAnsi"/>
                <w:sz w:val="20"/>
                <w:szCs w:val="20"/>
                <w:lang w:val="et-EE"/>
              </w:rPr>
              <w:t>ja</w:t>
            </w:r>
            <w:r>
              <w:rPr>
                <w:rFonts w:asciiTheme="majorHAnsi" w:hAnsiTheme="majorHAnsi"/>
                <w:sz w:val="20"/>
                <w:szCs w:val="20"/>
                <w:lang w:val="et-EE"/>
              </w:rPr>
              <w:t>te TAI võimekust, sh innovatsiooniks vajalike pädevuste arendamise kaudu. Pakutakse tuge ettevõtlikkuse kasvatamiseks ja ettevõtlusega alustamiseks. Suurendatakse ettevõtjate ja töötajate oskusi ja teadlikkust, mis on vajalikud nutika spetsialiseerumise valdkondade arendamiseks. Samuti arendatakse digi- ja rohepöörde ning ettevõt</w:t>
            </w:r>
            <w:r w:rsidR="00A73D96">
              <w:rPr>
                <w:rFonts w:asciiTheme="majorHAnsi" w:hAnsiTheme="majorHAnsi"/>
                <w:sz w:val="20"/>
                <w:szCs w:val="20"/>
                <w:lang w:val="et-EE"/>
              </w:rPr>
              <w:t>ja</w:t>
            </w:r>
            <w:r>
              <w:rPr>
                <w:rFonts w:asciiTheme="majorHAnsi" w:hAnsiTheme="majorHAnsi"/>
                <w:sz w:val="20"/>
                <w:szCs w:val="20"/>
                <w:lang w:val="et-EE"/>
              </w:rPr>
              <w:t>te üleminekuga seotud oskusi ning pakutakse tugiteenuseid, et soodustada tehnoloogia uuendamist, parimate võimalike tehnoloogiate kasutamist, juhtimiskvaliteedi paranemist ja põlvkondade vahetust.</w:t>
            </w:r>
          </w:p>
          <w:p w14:paraId="58D419E9" w14:textId="77777777" w:rsidR="009D6B67" w:rsidRDefault="00EE5F1F">
            <w:pPr>
              <w:spacing w:line="240" w:lineRule="auto"/>
              <w:rPr>
                <w:rFonts w:asciiTheme="majorHAnsi" w:hAnsiTheme="majorHAnsi"/>
                <w:b/>
                <w:sz w:val="20"/>
                <w:lang w:val="et-EE"/>
              </w:rPr>
            </w:pPr>
            <w:bookmarkStart w:id="297" w:name="_Hlk102029220"/>
            <w:r>
              <w:rPr>
                <w:rFonts w:asciiTheme="majorHAnsi" w:hAnsiTheme="majorHAnsi"/>
                <w:b/>
                <w:sz w:val="20"/>
                <w:lang w:val="et-EE"/>
              </w:rPr>
              <w:t>2. Teadus- ja arendusasutuste ning kõrgkoolide innovatsioonivõimekuse, ettevõtluskoostöö ja nutika spetsialiseerumise valdkondade arendamiseks vajalikud pädevused</w:t>
            </w:r>
          </w:p>
          <w:p w14:paraId="5BF2EB77"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Teadmussiirde- ja innovatsioonivõimekuse ning ettevõtluse ja nutika spetsialiseerumise toetamiseks luuakse teadusasutuste ja kõrgkoolide olemasolevale akadeemilisele ja tugipersonalile (sh teadmussiirdeüksuste ja arendusosakondade töötajad) võimalused oma teadmussiirdealaste teadmiste ja oskuste täiendamiseks. Selle tulemusel paraneb teadus- ja arendusalaste ning teadmussiirdega seotud teenuste (sh teadushalduse ja tugiteenuste) kvaliteet, suutlikkus kujundada ja juhtida ettevõtluskoostööd ettevõtliku avastusprotsessi põhimõtteid järgides ja seda rakendada oma asutuse teadmussiirde võimekuse laiendamisel. Sekkumised hõlmavad mh enesetäiendamise võimalusi </w:t>
            </w:r>
            <w:r>
              <w:rPr>
                <w:rFonts w:asciiTheme="majorHAnsi" w:hAnsiTheme="majorHAnsi"/>
                <w:i/>
                <w:iCs/>
                <w:sz w:val="20"/>
                <w:szCs w:val="20"/>
                <w:lang w:val="et-EE"/>
              </w:rPr>
              <w:t>spin-off</w:t>
            </w:r>
            <w:r>
              <w:rPr>
                <w:rFonts w:asciiTheme="majorHAnsi" w:hAnsiTheme="majorHAnsi"/>
                <w:sz w:val="20"/>
                <w:szCs w:val="20"/>
                <w:lang w:val="et-EE"/>
              </w:rPr>
              <w:t xml:space="preserve">-ettevõtluse ja teadmuse jätkusuutliku turupõhise </w:t>
            </w:r>
            <w:bookmarkEnd w:id="297"/>
            <w:r>
              <w:rPr>
                <w:rFonts w:asciiTheme="majorHAnsi" w:hAnsiTheme="majorHAnsi"/>
                <w:sz w:val="20"/>
                <w:szCs w:val="20"/>
                <w:lang w:val="et-EE"/>
              </w:rPr>
              <w:t>kommertsialiseerimise mudeli arendamiseks ning intellektuaalomandi kaitse võimaluste ja võimekuse parandamiseks, teadustulemuste kommertsialiseerimiseks, kvaliteetsete teadushalduse ja tugiteenuste arendamiseks, koostöö juhtimiseks ettevõtliku avastusprotsessi vaimus, teadusandmete ja -info paremaks kasutamiseks jne. Samuti toetatakse akadeemilise ja tugitöötajate vajalike oskuste ja kogemuse omandamist ettevõtluskoostöö ja kommertsialiseerimisoskuste arendamisega seotud võrgustikes ja kogemusõppe kaudu maailma tipptasemel teadmussiirdekeskustes. Kompetentside arendamiseks kasutatakse erinevaid formaate: koolitused, seminarid, õppekäigud, stažeerimine, mentorlus, töövarjutamine jms, arvestades seejuures ka rahvusvahelise kogemuse ja kompetentsi kaasamise mõõdet (nt oskuste täiendamine teadus- ja tehnoloogiaorganisatsioonide, ülikoolide jt tipptasemel teadusuuringute kommertsialiseerimisasutuste ja teadusorganisatsioonidega koostöös, väliskoolitustel osalemine, välisekspertide koolitused jms). Toetatakse nii asutusepõhiseid kui ka asutuste ühistegevusi.</w:t>
            </w:r>
          </w:p>
          <w:p w14:paraId="11401CAF" w14:textId="77777777" w:rsidR="009D6B67" w:rsidRDefault="00EE5F1F">
            <w:pPr>
              <w:spacing w:line="240" w:lineRule="auto"/>
              <w:jc w:val="both"/>
              <w:rPr>
                <w:rFonts w:asciiTheme="majorHAnsi" w:hAnsiTheme="majorHAnsi" w:cstheme="minorHAnsi"/>
                <w:b/>
                <w:sz w:val="20"/>
                <w:lang w:val="et-EE"/>
              </w:rPr>
            </w:pPr>
            <w:r>
              <w:rPr>
                <w:rFonts w:asciiTheme="majorHAnsi" w:hAnsiTheme="majorHAnsi"/>
                <w:b/>
                <w:sz w:val="20"/>
                <w:lang w:val="et-EE"/>
              </w:rPr>
              <w:t>3. Avaliku sektori innovatsioonivõimekuse suurendamiseks vajalikud pädevused</w:t>
            </w:r>
          </w:p>
          <w:p w14:paraId="639920FE"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Sekkumiste kaudu suurendatakse avaliku sektori juhtide pädevust ja rolli uuenduste elluviijana ning sektoriteülese koostöö loojatena. Sekkumiste tulemusena kasvab sihtrühma kompetentsus nutika spetsialiseerumise, rohepöörde ja digitaalsete teenuste valdkonnas. Samuti paraneb nende suutlikkus tellida nendes valdkondades teadusmahukaid uuringuid ja projekte ning võimekus neid edukalt ellu viia.</w:t>
            </w:r>
          </w:p>
          <w:p w14:paraId="04938BB1" w14:textId="23F2F8B9"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Sekkumised keskenduvad avaliku sektori juhtide innovatsiooni edendava juhtimiskultuuri ja selleks vajalike kompetentside arendamisele. Juhtidele luuakse võimalused täiendada oma teadmisi ja kogemusi nutika spetsialiseerumise, rohepöörde ja digitaliseerumise valdkondades nii individuaalsete kui ka rühmaviisiliste arendustegevuste kaudu (arenguprogrammide, õppekäikude, stažeerimiste, konsultatsioonide, nõustamiste jmt vormis). Sektoriteüleste koostööformaatide kaudu parandatakse koostööd teadus- ja arendusasutuste, ettevõt</w:t>
            </w:r>
            <w:r w:rsidR="00A73D96">
              <w:rPr>
                <w:rFonts w:asciiTheme="majorHAnsi" w:hAnsiTheme="majorHAnsi"/>
                <w:sz w:val="20"/>
                <w:szCs w:val="20"/>
                <w:lang w:val="et-EE"/>
              </w:rPr>
              <w:t>ja</w:t>
            </w:r>
            <w:r>
              <w:rPr>
                <w:rFonts w:asciiTheme="majorHAnsi" w:hAnsiTheme="majorHAnsi"/>
                <w:sz w:val="20"/>
                <w:szCs w:val="20"/>
                <w:lang w:val="et-EE"/>
              </w:rPr>
              <w:t>te ja avaliku sektori vahel, luues sel moel eeldused tõhusate lahenduste leidmiseks ja rakendamiseks. Temaatilistes ühisprojektides töötatakse välja lahenduste või avalike teenuste prototüüpe. Võrgustike arendamise, konverentside ja seminaridega luuakse eeldused ja võimalused kogemuste jagamiseks ja vastastikuseks õppimiseks. Vajaduse korral kaasatakse arendustegevuste sihtrühma kohalike omavalitsuste ja erasektori juhte.</w:t>
            </w:r>
          </w:p>
          <w:p w14:paraId="2B62A97E" w14:textId="77777777" w:rsidR="009D6B67" w:rsidRDefault="00EE5F1F">
            <w:pPr>
              <w:spacing w:line="240" w:lineRule="auto"/>
              <w:jc w:val="both"/>
              <w:rPr>
                <w:rFonts w:asciiTheme="majorHAnsi" w:hAnsiTheme="majorHAnsi"/>
                <w:sz w:val="20"/>
                <w:lang w:val="et-EE"/>
              </w:rPr>
            </w:pPr>
            <w:r>
              <w:rPr>
                <w:rFonts w:asciiTheme="majorHAnsi" w:hAnsiTheme="majorHAnsi"/>
                <w:sz w:val="20"/>
                <w:lang w:val="et-EE"/>
              </w:rPr>
              <w:t>Tegevused viiakse ellu kooskõlas taaste- ja vastupidavusrahastust toetatavate digi- ja roheoskuste meetmetega.</w:t>
            </w:r>
          </w:p>
          <w:p w14:paraId="030D165A" w14:textId="77777777" w:rsidR="009D6B67" w:rsidRDefault="00EE5F1F">
            <w:pPr>
              <w:spacing w:line="240" w:lineRule="auto"/>
              <w:jc w:val="both"/>
              <w:rPr>
                <w:rFonts w:ascii="Cambria" w:hAnsi="Cambria" w:cstheme="minorHAnsi"/>
                <w:sz w:val="20"/>
                <w:szCs w:val="20"/>
                <w:lang w:val="et-EE"/>
              </w:rPr>
            </w:pPr>
            <w:r>
              <w:rPr>
                <w:rFonts w:ascii="Cambria" w:hAnsi="Cambria" w:cstheme="minorHAnsi"/>
                <w:sz w:val="20"/>
                <w:szCs w:val="20"/>
                <w:lang w:val="et-EE"/>
              </w:rPr>
              <w:t>Planeeritud tegevused on hinnatud RRF DNSH juhendi alusel "ei kahjusta oluliselt" printsiibiga kooskõlas olevaks.</w:t>
            </w:r>
          </w:p>
          <w:p w14:paraId="281F2A6D" w14:textId="77777777" w:rsidR="009D6B67" w:rsidRDefault="00EE5F1F">
            <w:pPr>
              <w:spacing w:line="240" w:lineRule="auto"/>
              <w:jc w:val="both"/>
              <w:rPr>
                <w:rFonts w:asciiTheme="majorHAnsi" w:hAnsiTheme="majorHAnsi"/>
                <w:color w:val="FF0000"/>
                <w:sz w:val="20"/>
                <w:lang w:val="et-EE"/>
              </w:rPr>
            </w:pPr>
            <w:r>
              <w:rPr>
                <w:rFonts w:asciiTheme="majorHAnsi" w:hAnsiTheme="majorHAnsi"/>
                <w:sz w:val="20"/>
                <w:lang w:val="et-EE"/>
              </w:rPr>
              <w:t>Meetmeid rakendatakse toetuse vormis, sest kavandatav tegevus tulu ei too, mistõttu ei ole finantsinstrumentide kasutamine põhjendatud.</w:t>
            </w:r>
          </w:p>
        </w:tc>
      </w:tr>
    </w:tbl>
    <w:p w14:paraId="2079B1E5" w14:textId="77777777" w:rsidR="009D6B67" w:rsidRDefault="00EE5F1F">
      <w:pPr>
        <w:spacing w:line="240" w:lineRule="auto"/>
        <w:rPr>
          <w:rFonts w:ascii="Cambria" w:eastAsia="Times New Roman" w:hAnsi="Cambria" w:cstheme="minorBidi"/>
          <w:lang w:val="et-EE"/>
        </w:rPr>
      </w:pPr>
      <w:r>
        <w:rPr>
          <w:rFonts w:ascii="Cambria" w:eastAsia="Times New Roman" w:hAnsi="Cambria" w:cstheme="minorBidi"/>
          <w:b/>
          <w:bCs/>
          <w:lang w:val="et-EE"/>
        </w:rPr>
        <w:lastRenderedPageBreak/>
        <w:t>Peamised sihtrühmad</w:t>
      </w:r>
    </w:p>
    <w:tbl>
      <w:tblPr>
        <w:tblStyle w:val="Kontuurtabel"/>
        <w:tblW w:w="9776" w:type="dxa"/>
        <w:tblLook w:val="04A0" w:firstRow="1" w:lastRow="0" w:firstColumn="1" w:lastColumn="0" w:noHBand="0" w:noVBand="1"/>
      </w:tblPr>
      <w:tblGrid>
        <w:gridCol w:w="9776"/>
      </w:tblGrid>
      <w:tr w:rsidR="009D6B67" w:rsidRPr="00EF1C29" w14:paraId="5BE3A09A" w14:textId="77777777">
        <w:tc>
          <w:tcPr>
            <w:tcW w:w="9776" w:type="dxa"/>
            <w:tcBorders>
              <w:top w:val="single" w:sz="4" w:space="0" w:color="0070C0"/>
              <w:left w:val="single" w:sz="4" w:space="0" w:color="0070C0"/>
              <w:bottom w:val="single" w:sz="4" w:space="0" w:color="0070C0"/>
              <w:right w:val="single" w:sz="4" w:space="0" w:color="0070C0"/>
            </w:tcBorders>
          </w:tcPr>
          <w:p w14:paraId="77AA509D" w14:textId="0B633EE7" w:rsidR="009D6B67" w:rsidRDefault="00EE5F1F">
            <w:pPr>
              <w:spacing w:line="240" w:lineRule="auto"/>
              <w:jc w:val="both"/>
              <w:rPr>
                <w:rFonts w:ascii="Cambria" w:eastAsia="Times New Roman" w:hAnsi="Cambria" w:cstheme="minorBidi"/>
                <w:b/>
                <w:lang w:val="et-EE"/>
              </w:rPr>
            </w:pPr>
            <w:r>
              <w:rPr>
                <w:rFonts w:asciiTheme="majorHAnsi" w:hAnsiTheme="majorHAnsi"/>
                <w:sz w:val="20"/>
                <w:szCs w:val="20"/>
                <w:lang w:val="et-EE"/>
              </w:rPr>
              <w:t>Ettevõtjad (sh VKE-d), teadus- ja arendusasutuste ning kõrgkoolide akadeemiline ja tugipersonal, sh doktorandid/noorteadlased, teadusasutuste ja kõrgkoolide teadmussiirde üksused, ministeeriumid ja muud teadus- ja arendustegevuse ning innovatsiooniga seotud avaliku sektori asutused (nt kohalikud omavalitsused, munitsipaalüksused)</w:t>
            </w:r>
          </w:p>
        </w:tc>
      </w:tr>
    </w:tbl>
    <w:p w14:paraId="469520AB" w14:textId="77777777" w:rsidR="009D6B67" w:rsidRDefault="00EE5F1F">
      <w:pPr>
        <w:keepNext/>
        <w:spacing w:line="240" w:lineRule="auto"/>
        <w:rPr>
          <w:rFonts w:ascii="Cambria" w:eastAsia="Times New Roman" w:hAnsi="Cambria" w:cstheme="minorBidi"/>
          <w:lang w:val="et-EE"/>
        </w:rPr>
      </w:pPr>
      <w:r>
        <w:rPr>
          <w:rFonts w:ascii="Cambria" w:eastAsia="Times New Roman" w:hAnsi="Cambria" w:cstheme="minorBidi"/>
          <w:b/>
          <w:bCs/>
          <w:lang w:val="et-EE"/>
        </w:rPr>
        <w:t>Võrdõiguslikkuse, kaasatuse ja mittediskrimineerimise tagamise meetmed</w:t>
      </w:r>
    </w:p>
    <w:tbl>
      <w:tblPr>
        <w:tblStyle w:val="Kontuurtabel"/>
        <w:tblW w:w="9776" w:type="dxa"/>
        <w:tblLook w:val="04A0" w:firstRow="1" w:lastRow="0" w:firstColumn="1" w:lastColumn="0" w:noHBand="0" w:noVBand="1"/>
      </w:tblPr>
      <w:tblGrid>
        <w:gridCol w:w="9776"/>
      </w:tblGrid>
      <w:tr w:rsidR="009D6B67" w:rsidRPr="00EF1C29" w14:paraId="0F510124" w14:textId="77777777">
        <w:tc>
          <w:tcPr>
            <w:tcW w:w="9776" w:type="dxa"/>
            <w:tcBorders>
              <w:top w:val="single" w:sz="4" w:space="0" w:color="0070C0"/>
              <w:left w:val="single" w:sz="4" w:space="0" w:color="0070C0"/>
              <w:bottom w:val="single" w:sz="4" w:space="0" w:color="0070C0"/>
              <w:right w:val="single" w:sz="4" w:space="0" w:color="0070C0"/>
            </w:tcBorders>
          </w:tcPr>
          <w:p w14:paraId="62130919" w14:textId="77777777" w:rsidR="009D6B67" w:rsidRDefault="00EE5F1F">
            <w:pPr>
              <w:shd w:val="clear" w:color="auto" w:fill="FFFFFF" w:themeFill="background1"/>
              <w:spacing w:line="240" w:lineRule="auto"/>
              <w:jc w:val="both"/>
              <w:rPr>
                <w:rFonts w:ascii="Cambria" w:eastAsia="Times New Roman" w:hAnsi="Cambria" w:cstheme="minorHAnsi"/>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 Komisjonide ja valikuorganite koosseisus võetakse arvesse soolist tasakaalu, kehtestatakse mittediskrimineerivad põhimõtted ning hindamis- ja valikumenetlused.</w:t>
            </w:r>
          </w:p>
        </w:tc>
      </w:tr>
    </w:tbl>
    <w:p w14:paraId="31A57BA0" w14:textId="77777777" w:rsidR="009D6B67" w:rsidRDefault="00EE5F1F">
      <w:pPr>
        <w:spacing w:line="240" w:lineRule="auto"/>
        <w:rPr>
          <w:rFonts w:ascii="Cambria" w:eastAsia="Times New Roman" w:hAnsi="Cambria" w:cstheme="minorBidi"/>
          <w:lang w:val="et-EE"/>
        </w:rPr>
      </w:pPr>
      <w:r>
        <w:rPr>
          <w:rFonts w:ascii="Cambria" w:eastAsia="Times New Roman" w:hAnsi="Cambria" w:cstheme="minorBidi"/>
          <w:b/>
          <w:bCs/>
          <w:lang w:val="et-EE"/>
        </w:rPr>
        <w:t>Konkreetsed sihtpiirkonnad, sealhulgas territoriaalsete vahendite kavandatud kasutamine</w:t>
      </w:r>
    </w:p>
    <w:tbl>
      <w:tblPr>
        <w:tblStyle w:val="Kontuurtabel"/>
        <w:tblW w:w="9776" w:type="dxa"/>
        <w:tblLook w:val="04A0" w:firstRow="1" w:lastRow="0" w:firstColumn="1" w:lastColumn="0" w:noHBand="0" w:noVBand="1"/>
      </w:tblPr>
      <w:tblGrid>
        <w:gridCol w:w="9776"/>
      </w:tblGrid>
      <w:tr w:rsidR="009D6B67" w14:paraId="57C13082" w14:textId="77777777">
        <w:tc>
          <w:tcPr>
            <w:tcW w:w="9776" w:type="dxa"/>
            <w:tcBorders>
              <w:top w:val="single" w:sz="4" w:space="0" w:color="0070C0"/>
              <w:left w:val="single" w:sz="4" w:space="0" w:color="0070C0"/>
              <w:bottom w:val="single" w:sz="4" w:space="0" w:color="0070C0"/>
              <w:right w:val="single" w:sz="4" w:space="0" w:color="0070C0"/>
            </w:tcBorders>
          </w:tcPr>
          <w:p w14:paraId="34846FC9" w14:textId="77777777" w:rsidR="009D6B67" w:rsidRDefault="00EE5F1F">
            <w:pPr>
              <w:spacing w:line="240" w:lineRule="auto"/>
              <w:jc w:val="both"/>
              <w:rPr>
                <w:rFonts w:ascii="Cambria" w:eastAsia="Times New Roman" w:hAnsi="Cambria" w:cstheme="minorBidi"/>
                <w:sz w:val="20"/>
                <w:szCs w:val="20"/>
                <w:lang w:val="et-EE"/>
              </w:rPr>
            </w:pPr>
            <w:r>
              <w:rPr>
                <w:rFonts w:ascii="Cambria" w:eastAsia="Times New Roman" w:hAnsi="Cambria" w:cstheme="minorBidi"/>
                <w:sz w:val="20"/>
                <w:szCs w:val="20"/>
                <w:lang w:val="et-EE"/>
              </w:rPr>
              <w:t>Kogu Eesti</w:t>
            </w:r>
          </w:p>
        </w:tc>
      </w:tr>
    </w:tbl>
    <w:p w14:paraId="296ED7CD" w14:textId="77777777" w:rsidR="009D6B67" w:rsidRDefault="00EE5F1F">
      <w:pPr>
        <w:spacing w:line="240" w:lineRule="auto"/>
        <w:rPr>
          <w:rFonts w:ascii="Cambria" w:eastAsia="Times New Roman" w:hAnsi="Cambria" w:cstheme="minorBidi"/>
          <w:lang w:val="et-EE"/>
        </w:rPr>
      </w:pPr>
      <w:r>
        <w:rPr>
          <w:rFonts w:ascii="Cambria" w:eastAsia="Times New Roman" w:hAnsi="Cambria" w:cstheme="minorBidi"/>
          <w:b/>
          <w:bCs/>
          <w:lang w:val="et-EE"/>
        </w:rPr>
        <w:t>Piirkondadevahelised, piiriülesed ja riikidevahelised meetmed</w:t>
      </w:r>
    </w:p>
    <w:tbl>
      <w:tblPr>
        <w:tblStyle w:val="Kontuurtabel"/>
        <w:tblW w:w="9776" w:type="dxa"/>
        <w:tblLook w:val="04A0" w:firstRow="1" w:lastRow="0" w:firstColumn="1" w:lastColumn="0" w:noHBand="0" w:noVBand="1"/>
      </w:tblPr>
      <w:tblGrid>
        <w:gridCol w:w="9776"/>
      </w:tblGrid>
      <w:tr w:rsidR="009D6B67" w:rsidRPr="008E5974" w14:paraId="20D5AFA0" w14:textId="77777777">
        <w:tc>
          <w:tcPr>
            <w:tcW w:w="9776" w:type="dxa"/>
            <w:tcBorders>
              <w:top w:val="single" w:sz="4" w:space="0" w:color="0070C0"/>
              <w:left w:val="single" w:sz="4" w:space="0" w:color="0070C0"/>
              <w:bottom w:val="single" w:sz="4" w:space="0" w:color="0070C0"/>
              <w:right w:val="single" w:sz="4" w:space="0" w:color="0070C0"/>
            </w:tcBorders>
          </w:tcPr>
          <w:p w14:paraId="1C598E85"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Nutika spetsialiseerumise, tööstusliku ülemineku ja ettevõtluse toetamiseks vajalike oskuste täiendamine hõlmab mh koolitustel, seminaridel, õppevisiitidel, mentorluses, töövarjutamisel, praktikal vms osalemist, arvestades seejuures rahvusvahelist mõõdet (nt täiendamine välismaal, välisekspertide ja koostööpartnerite kogemuse kaasamine, koostöö rahvusvaheliste teadus- ja tehnoloogiaorganisatsioonide, ülikoolide teadmussiirdeüksuste jt partneritega, võrgustikutegevused, kogemuste jagamine ja parimate tavade vahetamine jms).</w:t>
            </w:r>
          </w:p>
          <w:p w14:paraId="32BD3CE3" w14:textId="77777777" w:rsidR="009D6B67" w:rsidRDefault="00EE5F1F">
            <w:pPr>
              <w:spacing w:line="240" w:lineRule="auto"/>
              <w:jc w:val="both"/>
              <w:rPr>
                <w:rFonts w:eastAsia="Times New Roman"/>
                <w:sz w:val="20"/>
                <w:szCs w:val="20"/>
                <w:lang w:val="et-EE"/>
              </w:rPr>
            </w:pPr>
            <w:r>
              <w:rPr>
                <w:rFonts w:asciiTheme="majorHAnsi" w:hAnsiTheme="majorHAnsi"/>
                <w:sz w:val="20"/>
                <w:szCs w:val="20"/>
                <w:lang w:val="et-EE"/>
              </w:rPr>
              <w:t>Sekkumised panustavad ELi Läänemere strateegia eesmärkide elluviimisse ning katavad Eesti teadus- ja arendustegevuse, innovatsiooni ning ettevõtluse arengukavas määratletud fookusvaldkondade (nutika spetsialiseerumise valdkondade) kaudu erinevaid poliitikavaldkondi.</w:t>
            </w:r>
          </w:p>
        </w:tc>
      </w:tr>
    </w:tbl>
    <w:p w14:paraId="40BF5AD3" w14:textId="77777777" w:rsidR="009D6B67" w:rsidRDefault="00EE5F1F">
      <w:pPr>
        <w:keepNext/>
        <w:spacing w:line="240" w:lineRule="auto"/>
        <w:rPr>
          <w:rFonts w:ascii="Cambria" w:eastAsia="Times New Roman" w:hAnsi="Cambria" w:cstheme="minorBidi"/>
          <w:lang w:val="et-EE"/>
        </w:rPr>
      </w:pPr>
      <w:r>
        <w:rPr>
          <w:rFonts w:ascii="Cambria" w:eastAsia="Times New Roman" w:hAnsi="Cambria" w:cstheme="minorBidi"/>
          <w:b/>
          <w:bCs/>
          <w:lang w:val="et-EE"/>
        </w:rPr>
        <w:t>Rahastamisvahendite kavandatav kasutamine</w:t>
      </w:r>
    </w:p>
    <w:tbl>
      <w:tblPr>
        <w:tblStyle w:val="Kontuurtabel"/>
        <w:tblW w:w="9776" w:type="dxa"/>
        <w:tblLook w:val="04A0" w:firstRow="1" w:lastRow="0" w:firstColumn="1" w:lastColumn="0" w:noHBand="0" w:noVBand="1"/>
      </w:tblPr>
      <w:tblGrid>
        <w:gridCol w:w="9776"/>
      </w:tblGrid>
      <w:tr w:rsidR="009D6B67" w14:paraId="57DABD85" w14:textId="77777777">
        <w:tc>
          <w:tcPr>
            <w:tcW w:w="9776" w:type="dxa"/>
            <w:tcBorders>
              <w:top w:val="single" w:sz="4" w:space="0" w:color="0070C0"/>
              <w:left w:val="single" w:sz="4" w:space="0" w:color="0070C0"/>
              <w:bottom w:val="single" w:sz="4" w:space="0" w:color="0070C0"/>
              <w:right w:val="single" w:sz="4" w:space="0" w:color="0070C0"/>
            </w:tcBorders>
          </w:tcPr>
          <w:p w14:paraId="080C385B" w14:textId="77777777" w:rsidR="009D6B67" w:rsidRDefault="00EE5F1F">
            <w:pPr>
              <w:rPr>
                <w:rFonts w:eastAsia="Calibri"/>
                <w:szCs w:val="24"/>
                <w:lang w:val="et-EE"/>
              </w:rPr>
            </w:pPr>
            <w:r>
              <w:rPr>
                <w:rFonts w:ascii="Cambria" w:eastAsia="Times New Roman" w:hAnsi="Cambria" w:cstheme="minorBidi"/>
                <w:sz w:val="20"/>
                <w:szCs w:val="20"/>
                <w:lang w:val="et-EE"/>
              </w:rPr>
              <w:t>Ei kohaldu.</w:t>
            </w:r>
          </w:p>
        </w:tc>
      </w:tr>
    </w:tbl>
    <w:p w14:paraId="7DA57593" w14:textId="77777777" w:rsidR="009D6B67" w:rsidRDefault="00EE5F1F">
      <w:pPr>
        <w:pStyle w:val="Pealkiri5"/>
        <w:keepNext/>
        <w:ind w:left="1576" w:hanging="1009"/>
        <w:rPr>
          <w:lang w:val="et-EE"/>
        </w:rPr>
      </w:pPr>
      <w:r>
        <w:rPr>
          <w:lang w:val="et-EE"/>
        </w:rPr>
        <w:t>2.1.1</w:t>
      </w:r>
      <w:r>
        <w:rPr>
          <w:rFonts w:cstheme="minorBidi"/>
          <w:lang w:val="et-EE"/>
        </w:rPr>
        <w:t>.4.2 Näitajad</w:t>
      </w:r>
    </w:p>
    <w:tbl>
      <w:tblPr>
        <w:tblW w:w="9628"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ook w:val="01E0" w:firstRow="1" w:lastRow="1" w:firstColumn="1" w:lastColumn="1" w:noHBand="0" w:noVBand="0"/>
      </w:tblPr>
      <w:tblGrid>
        <w:gridCol w:w="464"/>
        <w:gridCol w:w="602"/>
        <w:gridCol w:w="563"/>
        <w:gridCol w:w="1144"/>
        <w:gridCol w:w="916"/>
        <w:gridCol w:w="2239"/>
        <w:gridCol w:w="1677"/>
        <w:gridCol w:w="1063"/>
        <w:gridCol w:w="960"/>
      </w:tblGrid>
      <w:tr w:rsidR="009D6B67" w14:paraId="405754E8" w14:textId="77777777">
        <w:trPr>
          <w:trHeight w:val="425"/>
        </w:trPr>
        <w:tc>
          <w:tcPr>
            <w:tcW w:w="9628" w:type="dxa"/>
            <w:gridSpan w:val="9"/>
            <w:shd w:val="clear" w:color="auto" w:fill="FFFFFF" w:themeFill="background1"/>
          </w:tcPr>
          <w:p w14:paraId="4F9C7592" w14:textId="77777777" w:rsidR="009D6B67" w:rsidRDefault="00EE5F1F">
            <w:pPr>
              <w:pStyle w:val="Pealdis"/>
              <w:keepNext/>
              <w:jc w:val="left"/>
              <w:rPr>
                <w:rFonts w:ascii="Cambria" w:hAnsi="Cambria" w:cstheme="minorHAnsi"/>
                <w:bCs/>
                <w:szCs w:val="20"/>
                <w:highlight w:val="lightGray"/>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20</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Väljundnäitajad</w:t>
            </w:r>
          </w:p>
        </w:tc>
      </w:tr>
      <w:tr w:rsidR="009D6B67" w14:paraId="190FA5F1" w14:textId="77777777">
        <w:trPr>
          <w:trHeight w:val="937"/>
        </w:trPr>
        <w:tc>
          <w:tcPr>
            <w:tcW w:w="457" w:type="dxa"/>
            <w:shd w:val="clear" w:color="auto" w:fill="FFFFFF" w:themeFill="background1"/>
            <w:textDirection w:val="btLr"/>
          </w:tcPr>
          <w:p w14:paraId="71610D36"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Prioriteet</w:t>
            </w:r>
          </w:p>
        </w:tc>
        <w:tc>
          <w:tcPr>
            <w:tcW w:w="634" w:type="dxa"/>
            <w:shd w:val="clear" w:color="auto" w:fill="FFFFFF" w:themeFill="background1"/>
            <w:textDirection w:val="btLr"/>
          </w:tcPr>
          <w:p w14:paraId="3344D504"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Eri-eesmärk</w:t>
            </w:r>
          </w:p>
        </w:tc>
        <w:tc>
          <w:tcPr>
            <w:tcW w:w="563" w:type="dxa"/>
            <w:shd w:val="clear" w:color="auto" w:fill="FFFFFF" w:themeFill="background1"/>
            <w:textDirection w:val="btLr"/>
          </w:tcPr>
          <w:p w14:paraId="72ACD2CA"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Fond</w:t>
            </w:r>
          </w:p>
        </w:tc>
        <w:tc>
          <w:tcPr>
            <w:tcW w:w="1144" w:type="dxa"/>
            <w:shd w:val="clear" w:color="auto" w:fill="FFFFFF" w:themeFill="background1"/>
            <w:textDirection w:val="btLr"/>
          </w:tcPr>
          <w:p w14:paraId="6B1F9581"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Piir-konna kate-gooria</w:t>
            </w:r>
          </w:p>
        </w:tc>
        <w:tc>
          <w:tcPr>
            <w:tcW w:w="916" w:type="dxa"/>
            <w:shd w:val="clear" w:color="auto" w:fill="FFFFFF" w:themeFill="background1"/>
            <w:textDirection w:val="btLr"/>
          </w:tcPr>
          <w:p w14:paraId="35B75519"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ID [5]</w:t>
            </w:r>
          </w:p>
        </w:tc>
        <w:tc>
          <w:tcPr>
            <w:tcW w:w="2400" w:type="dxa"/>
            <w:shd w:val="clear" w:color="auto" w:fill="FFFFFF" w:themeFill="background1"/>
            <w:textDirection w:val="btLr"/>
          </w:tcPr>
          <w:p w14:paraId="554874D3"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Näitaja [255]</w:t>
            </w:r>
          </w:p>
        </w:tc>
        <w:tc>
          <w:tcPr>
            <w:tcW w:w="1200" w:type="dxa"/>
            <w:shd w:val="clear" w:color="auto" w:fill="FFFFFF" w:themeFill="background1"/>
            <w:textDirection w:val="btLr"/>
          </w:tcPr>
          <w:p w14:paraId="57B6AD33"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Mõõtühik</w:t>
            </w:r>
          </w:p>
        </w:tc>
        <w:tc>
          <w:tcPr>
            <w:tcW w:w="1230" w:type="dxa"/>
            <w:shd w:val="clear" w:color="auto" w:fill="FFFFFF" w:themeFill="background1"/>
            <w:textDirection w:val="btLr"/>
          </w:tcPr>
          <w:p w14:paraId="161F629C"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4D16AF6C" w14:textId="77777777" w:rsidR="009D6B67" w:rsidRDefault="009D6B67">
            <w:pPr>
              <w:pStyle w:val="Text1"/>
              <w:spacing w:before="0" w:after="0" w:line="240" w:lineRule="auto"/>
              <w:ind w:left="0"/>
              <w:jc w:val="center"/>
              <w:rPr>
                <w:rFonts w:ascii="Cambria" w:hAnsi="Cambria" w:cstheme="minorHAnsi"/>
                <w:b/>
                <w:bCs/>
                <w:sz w:val="20"/>
                <w:szCs w:val="20"/>
                <w:highlight w:val="lightGray"/>
                <w:lang w:val="et-EE"/>
              </w:rPr>
            </w:pPr>
          </w:p>
        </w:tc>
        <w:tc>
          <w:tcPr>
            <w:tcW w:w="1084" w:type="dxa"/>
            <w:shd w:val="clear" w:color="auto" w:fill="FFFFFF" w:themeFill="background1"/>
            <w:textDirection w:val="btLr"/>
          </w:tcPr>
          <w:p w14:paraId="7A549746"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1A3C5EDB"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161E5843" w14:textId="77777777">
        <w:trPr>
          <w:trHeight w:val="332"/>
        </w:trPr>
        <w:tc>
          <w:tcPr>
            <w:tcW w:w="457" w:type="dxa"/>
            <w:shd w:val="clear" w:color="auto" w:fill="FFFFFF" w:themeFill="background1"/>
          </w:tcPr>
          <w:p w14:paraId="085DD2BD"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1</w:t>
            </w:r>
          </w:p>
        </w:tc>
        <w:tc>
          <w:tcPr>
            <w:tcW w:w="634" w:type="dxa"/>
            <w:shd w:val="clear" w:color="auto" w:fill="FFFFFF" w:themeFill="background1"/>
          </w:tcPr>
          <w:p w14:paraId="126A5B61"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(iv)</w:t>
            </w:r>
          </w:p>
        </w:tc>
        <w:tc>
          <w:tcPr>
            <w:tcW w:w="563" w:type="dxa"/>
            <w:shd w:val="clear" w:color="auto" w:fill="FFFFFF" w:themeFill="background1"/>
          </w:tcPr>
          <w:p w14:paraId="15404CFE"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5ED65AF4"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606C22B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RCO101</w:t>
            </w:r>
          </w:p>
        </w:tc>
        <w:tc>
          <w:tcPr>
            <w:tcW w:w="2400" w:type="dxa"/>
            <w:shd w:val="clear" w:color="auto" w:fill="FFFFFF" w:themeFill="background1"/>
          </w:tcPr>
          <w:p w14:paraId="2F7C019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VKEd, kes investeerivad aruka spetsialiseerumise, tööstusliku ülemineku ja ettevõtlusega seotud oskustesse</w:t>
            </w:r>
          </w:p>
        </w:tc>
        <w:tc>
          <w:tcPr>
            <w:tcW w:w="1200" w:type="dxa"/>
            <w:shd w:val="clear" w:color="auto" w:fill="FFFFFF" w:themeFill="background1"/>
          </w:tcPr>
          <w:p w14:paraId="43570D6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1230" w:type="dxa"/>
            <w:shd w:val="clear" w:color="auto" w:fill="FFFFFF" w:themeFill="background1"/>
          </w:tcPr>
          <w:p w14:paraId="7DA8E2D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2250</w:t>
            </w:r>
          </w:p>
        </w:tc>
        <w:tc>
          <w:tcPr>
            <w:tcW w:w="1084" w:type="dxa"/>
            <w:shd w:val="clear" w:color="auto" w:fill="FFFFFF" w:themeFill="background1"/>
          </w:tcPr>
          <w:p w14:paraId="5312DFB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7900</w:t>
            </w:r>
          </w:p>
        </w:tc>
      </w:tr>
      <w:tr w:rsidR="009D6B67" w14:paraId="0A1AAFF6" w14:textId="77777777">
        <w:trPr>
          <w:trHeight w:val="332"/>
        </w:trPr>
        <w:tc>
          <w:tcPr>
            <w:tcW w:w="457" w:type="dxa"/>
            <w:shd w:val="clear" w:color="auto" w:fill="FFFFFF" w:themeFill="background1"/>
          </w:tcPr>
          <w:p w14:paraId="252CCCD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634" w:type="dxa"/>
            <w:shd w:val="clear" w:color="auto" w:fill="FFFFFF" w:themeFill="background1"/>
          </w:tcPr>
          <w:p w14:paraId="42BA5CE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(iv)</w:t>
            </w:r>
          </w:p>
        </w:tc>
        <w:tc>
          <w:tcPr>
            <w:tcW w:w="563" w:type="dxa"/>
            <w:shd w:val="clear" w:color="auto" w:fill="FFFFFF" w:themeFill="background1"/>
          </w:tcPr>
          <w:p w14:paraId="028A976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19DF3EE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247E1B9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PSO05</w:t>
            </w:r>
          </w:p>
        </w:tc>
        <w:tc>
          <w:tcPr>
            <w:tcW w:w="2400" w:type="dxa"/>
            <w:shd w:val="clear" w:color="auto" w:fill="FFFFFF" w:themeFill="background1"/>
          </w:tcPr>
          <w:p w14:paraId="14F616C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Nutikat spetsialiseerumist, tööstuslikku üleminekut ja ettevõtlust toetavatesse oskustesse investeerivad organisatsioonid</w:t>
            </w:r>
          </w:p>
        </w:tc>
        <w:tc>
          <w:tcPr>
            <w:tcW w:w="1200" w:type="dxa"/>
            <w:shd w:val="clear" w:color="auto" w:fill="FFFFFF" w:themeFill="background1"/>
          </w:tcPr>
          <w:p w14:paraId="3FD4815F"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Organisatsioonid</w:t>
            </w:r>
          </w:p>
        </w:tc>
        <w:tc>
          <w:tcPr>
            <w:tcW w:w="1230" w:type="dxa"/>
            <w:shd w:val="clear" w:color="auto" w:fill="FFFFFF" w:themeFill="background1"/>
          </w:tcPr>
          <w:p w14:paraId="5673F26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35</w:t>
            </w:r>
          </w:p>
        </w:tc>
        <w:tc>
          <w:tcPr>
            <w:tcW w:w="1084" w:type="dxa"/>
            <w:shd w:val="clear" w:color="auto" w:fill="FFFFFF" w:themeFill="background1"/>
          </w:tcPr>
          <w:p w14:paraId="3926370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70</w:t>
            </w:r>
          </w:p>
        </w:tc>
      </w:tr>
    </w:tbl>
    <w:p w14:paraId="3CDD39B9" w14:textId="77777777" w:rsidR="009D6B67" w:rsidRDefault="009D6B67">
      <w:pPr>
        <w:spacing w:after="0"/>
        <w:rPr>
          <w:rFonts w:ascii="Cambria" w:eastAsia="Times New Roman" w:hAnsi="Cambria" w:cstheme="minorHAnsi"/>
          <w:b/>
          <w:bCs/>
          <w:lang w:val="et-EE"/>
        </w:rPr>
      </w:pPr>
    </w:p>
    <w:tbl>
      <w:tblPr>
        <w:tblW w:w="9982"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
      <w:tblGrid>
        <w:gridCol w:w="421"/>
        <w:gridCol w:w="566"/>
        <w:gridCol w:w="566"/>
        <w:gridCol w:w="1277"/>
        <w:gridCol w:w="851"/>
        <w:gridCol w:w="1984"/>
        <w:gridCol w:w="993"/>
        <w:gridCol w:w="567"/>
        <w:gridCol w:w="768"/>
        <w:gridCol w:w="933"/>
        <w:gridCol w:w="1056"/>
      </w:tblGrid>
      <w:tr w:rsidR="009D6B67" w14:paraId="2164F18B" w14:textId="77777777" w:rsidTr="3992A286">
        <w:trPr>
          <w:trHeight w:val="480"/>
        </w:trPr>
        <w:tc>
          <w:tcPr>
            <w:tcW w:w="9982" w:type="dxa"/>
            <w:gridSpan w:val="11"/>
            <w:shd w:val="clear" w:color="auto" w:fill="FFFFFF" w:themeFill="background1"/>
          </w:tcPr>
          <w:p w14:paraId="0DFC4161" w14:textId="77777777" w:rsidR="009D6B67" w:rsidRDefault="00EE5F1F">
            <w:pPr>
              <w:pStyle w:val="Pealdis"/>
              <w:keepNext/>
              <w:jc w:val="left"/>
              <w:rPr>
                <w:rFonts w:ascii="Cambria" w:hAnsi="Cambria" w:cstheme="minorHAnsi"/>
                <w:bCs/>
                <w:szCs w:val="20"/>
                <w:highlight w:val="lightGray"/>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21</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Tulemusnäitajad</w:t>
            </w:r>
          </w:p>
        </w:tc>
      </w:tr>
      <w:tr w:rsidR="009D6B67" w14:paraId="6A48DFA9" w14:textId="77777777" w:rsidTr="3992A286">
        <w:trPr>
          <w:trHeight w:val="1584"/>
        </w:trPr>
        <w:tc>
          <w:tcPr>
            <w:tcW w:w="421" w:type="dxa"/>
            <w:shd w:val="clear" w:color="auto" w:fill="FFFFFF" w:themeFill="background1"/>
            <w:textDirection w:val="btLr"/>
          </w:tcPr>
          <w:p w14:paraId="38932A0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566" w:type="dxa"/>
            <w:shd w:val="clear" w:color="auto" w:fill="FFFFFF" w:themeFill="background1"/>
            <w:textDirection w:val="btLr"/>
          </w:tcPr>
          <w:p w14:paraId="00C021C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566" w:type="dxa"/>
            <w:shd w:val="clear" w:color="auto" w:fill="FFFFFF" w:themeFill="background1"/>
            <w:textDirection w:val="btLr"/>
          </w:tcPr>
          <w:p w14:paraId="65DD14A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277" w:type="dxa"/>
            <w:shd w:val="clear" w:color="auto" w:fill="FFFFFF" w:themeFill="background1"/>
            <w:textDirection w:val="btLr"/>
          </w:tcPr>
          <w:p w14:paraId="6D6E357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1" w:type="dxa"/>
            <w:shd w:val="clear" w:color="auto" w:fill="FFFFFF" w:themeFill="background1"/>
            <w:textDirection w:val="btLr"/>
          </w:tcPr>
          <w:p w14:paraId="38050F2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ID </w:t>
            </w:r>
          </w:p>
        </w:tc>
        <w:tc>
          <w:tcPr>
            <w:tcW w:w="1984" w:type="dxa"/>
            <w:shd w:val="clear" w:color="auto" w:fill="FFFFFF" w:themeFill="background1"/>
            <w:textDirection w:val="btLr"/>
          </w:tcPr>
          <w:p w14:paraId="3522788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993" w:type="dxa"/>
            <w:shd w:val="clear" w:color="auto" w:fill="FFFFFF" w:themeFill="background1"/>
            <w:textDirection w:val="btLr"/>
          </w:tcPr>
          <w:p w14:paraId="0676791C"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67" w:type="dxa"/>
            <w:shd w:val="clear" w:color="auto" w:fill="FFFFFF" w:themeFill="background1"/>
            <w:textDirection w:val="btLr"/>
          </w:tcPr>
          <w:p w14:paraId="0A10E52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68" w:type="dxa"/>
            <w:shd w:val="clear" w:color="auto" w:fill="FFFFFF" w:themeFill="background1"/>
            <w:textDirection w:val="btLr"/>
          </w:tcPr>
          <w:p w14:paraId="453351DF"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933" w:type="dxa"/>
            <w:shd w:val="clear" w:color="auto" w:fill="FFFFFF" w:themeFill="background1"/>
            <w:textDirection w:val="btLr"/>
          </w:tcPr>
          <w:p w14:paraId="5CD8AFE7"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FE10D3A"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1056" w:type="dxa"/>
            <w:shd w:val="clear" w:color="auto" w:fill="FFFFFF" w:themeFill="background1"/>
            <w:textDirection w:val="btLr"/>
          </w:tcPr>
          <w:p w14:paraId="77C561E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Andmete allikas </w:t>
            </w:r>
          </w:p>
        </w:tc>
      </w:tr>
      <w:tr w:rsidR="009D6B67" w14:paraId="07D0F2EA" w14:textId="77777777" w:rsidTr="3992A286">
        <w:trPr>
          <w:trHeight w:val="286"/>
        </w:trPr>
        <w:tc>
          <w:tcPr>
            <w:tcW w:w="421" w:type="dxa"/>
            <w:shd w:val="clear" w:color="auto" w:fill="FFFFFF" w:themeFill="background1"/>
          </w:tcPr>
          <w:p w14:paraId="08B9380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566" w:type="dxa"/>
            <w:shd w:val="clear" w:color="auto" w:fill="FFFFFF" w:themeFill="background1"/>
          </w:tcPr>
          <w:p w14:paraId="44A7320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(iv)</w:t>
            </w:r>
          </w:p>
        </w:tc>
        <w:tc>
          <w:tcPr>
            <w:tcW w:w="566" w:type="dxa"/>
            <w:shd w:val="clear" w:color="auto" w:fill="FFFFFF" w:themeFill="background1"/>
          </w:tcPr>
          <w:p w14:paraId="5D36BC9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277" w:type="dxa"/>
            <w:shd w:val="clear" w:color="auto" w:fill="FFFFFF" w:themeFill="background1"/>
          </w:tcPr>
          <w:p w14:paraId="17EEA1DD"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51" w:type="dxa"/>
            <w:shd w:val="clear" w:color="auto" w:fill="FFFFFF" w:themeFill="background1"/>
          </w:tcPr>
          <w:p w14:paraId="38C4520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RCR98</w:t>
            </w:r>
          </w:p>
        </w:tc>
        <w:tc>
          <w:tcPr>
            <w:tcW w:w="1984" w:type="dxa"/>
            <w:shd w:val="clear" w:color="auto" w:fill="FFFFFF" w:themeFill="background1"/>
          </w:tcPr>
          <w:p w14:paraId="5E8CDAD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VKEde töötajad, kes läbivad koolituse aruka spetsialiseerumise, tööstusliku ülemineku ja ettevõtlusega seotud oskuste arendamiseks (oskuste liigiti: tehnilised, juhtimis-, ettevõtlusalased, keskkonnahoidlikud jm oskused)</w:t>
            </w:r>
          </w:p>
        </w:tc>
        <w:tc>
          <w:tcPr>
            <w:tcW w:w="993" w:type="dxa"/>
            <w:shd w:val="clear" w:color="auto" w:fill="FFFFFF" w:themeFill="background1"/>
          </w:tcPr>
          <w:p w14:paraId="5CB38E2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Osalejad</w:t>
            </w:r>
          </w:p>
        </w:tc>
        <w:tc>
          <w:tcPr>
            <w:tcW w:w="567" w:type="dxa"/>
            <w:shd w:val="clear" w:color="auto" w:fill="FFFFFF" w:themeFill="background1"/>
          </w:tcPr>
          <w:p w14:paraId="6F61E65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68" w:type="dxa"/>
            <w:shd w:val="clear" w:color="auto" w:fill="FFFFFF" w:themeFill="background1"/>
          </w:tcPr>
          <w:p w14:paraId="19CE152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2021</w:t>
            </w:r>
          </w:p>
        </w:tc>
        <w:tc>
          <w:tcPr>
            <w:tcW w:w="933" w:type="dxa"/>
            <w:shd w:val="clear" w:color="auto" w:fill="FFFFFF" w:themeFill="background1"/>
          </w:tcPr>
          <w:p w14:paraId="430AC698" w14:textId="20868059" w:rsidR="009D6B67" w:rsidRDefault="00E316F4" w:rsidP="42443374">
            <w:pPr>
              <w:pStyle w:val="Text1"/>
              <w:spacing w:before="0" w:after="0" w:line="240" w:lineRule="auto"/>
              <w:ind w:left="0"/>
              <w:jc w:val="center"/>
              <w:rPr>
                <w:rFonts w:ascii="Cambria" w:hAnsi="Cambria" w:cstheme="minorBidi"/>
                <w:sz w:val="20"/>
                <w:szCs w:val="20"/>
                <w:lang w:val="et-EE"/>
              </w:rPr>
            </w:pPr>
            <w:r w:rsidRPr="3992A286">
              <w:rPr>
                <w:rFonts w:ascii="Cambria" w:hAnsi="Cambria" w:cstheme="minorBidi"/>
                <w:sz w:val="20"/>
                <w:szCs w:val="20"/>
                <w:lang w:val="et-EE"/>
              </w:rPr>
              <w:t> </w:t>
            </w:r>
          </w:p>
          <w:p w14:paraId="120D937E" w14:textId="65DA62CA" w:rsidR="00E316F4" w:rsidRDefault="00E316F4" w:rsidP="42443374">
            <w:pPr>
              <w:pStyle w:val="Text1"/>
              <w:spacing w:before="0" w:after="0" w:line="240" w:lineRule="auto"/>
              <w:ind w:left="0"/>
              <w:jc w:val="center"/>
              <w:rPr>
                <w:rFonts w:ascii="Cambria" w:hAnsi="Cambria" w:cstheme="minorBidi"/>
                <w:sz w:val="20"/>
                <w:szCs w:val="20"/>
                <w:lang w:val="et-EE"/>
              </w:rPr>
            </w:pPr>
            <w:r w:rsidRPr="3992A286">
              <w:rPr>
                <w:rFonts w:ascii="Cambria" w:hAnsi="Cambria" w:cstheme="minorBidi"/>
                <w:sz w:val="20"/>
                <w:szCs w:val="20"/>
                <w:lang w:val="et-EE"/>
              </w:rPr>
              <w:t>9 480</w:t>
            </w:r>
          </w:p>
        </w:tc>
        <w:tc>
          <w:tcPr>
            <w:tcW w:w="1056" w:type="dxa"/>
            <w:shd w:val="clear" w:color="auto" w:fill="FFFFFF" w:themeFill="background1"/>
          </w:tcPr>
          <w:p w14:paraId="2DE00FF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SFOS, projekti-aruanded</w:t>
            </w:r>
          </w:p>
        </w:tc>
      </w:tr>
      <w:tr w:rsidR="009D6B67" w14:paraId="14B1BA5A" w14:textId="77777777" w:rsidTr="3992A286">
        <w:trPr>
          <w:trHeight w:val="286"/>
        </w:trPr>
        <w:tc>
          <w:tcPr>
            <w:tcW w:w="421" w:type="dxa"/>
            <w:shd w:val="clear" w:color="auto" w:fill="FFFFFF" w:themeFill="background1"/>
          </w:tcPr>
          <w:p w14:paraId="7603A45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566" w:type="dxa"/>
            <w:shd w:val="clear" w:color="auto" w:fill="FFFFFF" w:themeFill="background1"/>
          </w:tcPr>
          <w:p w14:paraId="04C58E2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(iv)</w:t>
            </w:r>
          </w:p>
        </w:tc>
        <w:tc>
          <w:tcPr>
            <w:tcW w:w="566" w:type="dxa"/>
            <w:shd w:val="clear" w:color="auto" w:fill="FFFFFF" w:themeFill="background1"/>
          </w:tcPr>
          <w:p w14:paraId="29EC411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277" w:type="dxa"/>
            <w:shd w:val="clear" w:color="auto" w:fill="FFFFFF" w:themeFill="background1"/>
          </w:tcPr>
          <w:p w14:paraId="67891884"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51" w:type="dxa"/>
            <w:shd w:val="clear" w:color="auto" w:fill="FFFFFF" w:themeFill="background1"/>
          </w:tcPr>
          <w:p w14:paraId="117E7D0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PSR06</w:t>
            </w:r>
          </w:p>
        </w:tc>
        <w:tc>
          <w:tcPr>
            <w:tcW w:w="1984" w:type="dxa"/>
            <w:shd w:val="clear" w:color="auto" w:fill="FFFFFF" w:themeFill="background1"/>
          </w:tcPr>
          <w:p w14:paraId="3C8E95A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Nutikat spetsialiseerumist, tööstuslikku üleminekut ja ettevõtlust toetavate oskuste (tehnilised, juhtimis-, ettevõtlusalased, rohepööret toetavad jm) omandamisele suunatud tegevuses osalenud töötajad</w:t>
            </w:r>
          </w:p>
        </w:tc>
        <w:tc>
          <w:tcPr>
            <w:tcW w:w="993" w:type="dxa"/>
            <w:shd w:val="clear" w:color="auto" w:fill="FFFFFF" w:themeFill="background1"/>
          </w:tcPr>
          <w:p w14:paraId="450F54D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Töötajad</w:t>
            </w:r>
          </w:p>
        </w:tc>
        <w:tc>
          <w:tcPr>
            <w:tcW w:w="567" w:type="dxa"/>
            <w:shd w:val="clear" w:color="auto" w:fill="FFFFFF" w:themeFill="background1"/>
          </w:tcPr>
          <w:p w14:paraId="7837D3D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68" w:type="dxa"/>
            <w:shd w:val="clear" w:color="auto" w:fill="FFFFFF" w:themeFill="background1"/>
          </w:tcPr>
          <w:p w14:paraId="10C7B1D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933" w:type="dxa"/>
            <w:shd w:val="clear" w:color="auto" w:fill="FFFFFF" w:themeFill="background1"/>
          </w:tcPr>
          <w:p w14:paraId="57FF000A" w14:textId="77777777" w:rsidR="009D6B67" w:rsidRDefault="00EE5F1F">
            <w:pPr>
              <w:pStyle w:val="Text1"/>
              <w:spacing w:before="0" w:after="0" w:line="240" w:lineRule="auto"/>
              <w:ind w:left="0"/>
              <w:jc w:val="center"/>
              <w:rPr>
                <w:rFonts w:ascii="Cambria" w:hAnsi="Cambria" w:cstheme="minorBidi"/>
                <w:sz w:val="20"/>
                <w:szCs w:val="20"/>
                <w:lang w:val="et-EE"/>
              </w:rPr>
            </w:pPr>
            <w:r>
              <w:rPr>
                <w:rFonts w:ascii="Cambria" w:hAnsi="Cambria" w:cstheme="minorBidi"/>
                <w:sz w:val="20"/>
                <w:szCs w:val="20"/>
                <w:lang w:val="et-EE"/>
              </w:rPr>
              <w:t>680</w:t>
            </w:r>
          </w:p>
        </w:tc>
        <w:tc>
          <w:tcPr>
            <w:tcW w:w="1056" w:type="dxa"/>
            <w:shd w:val="clear" w:color="auto" w:fill="FFFFFF" w:themeFill="background1"/>
          </w:tcPr>
          <w:p w14:paraId="6CB1658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SFOS, projekti-aruanded</w:t>
            </w:r>
          </w:p>
          <w:p w14:paraId="6C9113CE" w14:textId="77777777" w:rsidR="009D6B67" w:rsidRDefault="009D6B67">
            <w:pPr>
              <w:pStyle w:val="Text1"/>
              <w:spacing w:before="0" w:after="0" w:line="240" w:lineRule="auto"/>
              <w:ind w:left="0"/>
              <w:rPr>
                <w:rFonts w:ascii="Cambria" w:hAnsi="Cambria" w:cstheme="minorBidi"/>
                <w:sz w:val="20"/>
                <w:szCs w:val="20"/>
                <w:lang w:val="et-EE"/>
              </w:rPr>
            </w:pPr>
          </w:p>
        </w:tc>
      </w:tr>
    </w:tbl>
    <w:p w14:paraId="0146D38F" w14:textId="77777777" w:rsidR="009D6B67" w:rsidRDefault="00EE5F1F">
      <w:pPr>
        <w:pStyle w:val="Pealkiri5"/>
        <w:rPr>
          <w:rFonts w:cstheme="minorBidi"/>
          <w:lang w:val="et-EE"/>
        </w:rPr>
      </w:pPr>
      <w:r>
        <w:rPr>
          <w:rFonts w:cstheme="minorBidi"/>
          <w:lang w:val="et-EE"/>
        </w:rPr>
        <w:t>2.1.1.4.3 Programmi rahaliste vahendite (EL) esialgne jaotus sekkumise liigi järgi</w:t>
      </w: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14:paraId="3E61740E" w14:textId="77777777">
        <w:tc>
          <w:tcPr>
            <w:tcW w:w="9776" w:type="dxa"/>
            <w:gridSpan w:val="6"/>
            <w:shd w:val="clear" w:color="auto" w:fill="FFFFFF" w:themeFill="background1"/>
          </w:tcPr>
          <w:p w14:paraId="152EC5A8" w14:textId="77777777" w:rsidR="009D6B67" w:rsidRDefault="00EE5F1F">
            <w:pPr>
              <w:pStyle w:val="Pealdis"/>
              <w:rPr>
                <w:rFonts w:ascii="Cambria" w:hAnsi="Cambria" w:cstheme="minorBid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22</w:t>
            </w:r>
            <w:r>
              <w:rPr>
                <w:lang w:val="et-EE"/>
              </w:rPr>
              <w:fldChar w:fldCharType="end"/>
            </w:r>
            <w:r>
              <w:rPr>
                <w:rFonts w:ascii="Cambria" w:hAnsi="Cambria" w:cstheme="minorBidi"/>
                <w:lang w:val="et-EE"/>
              </w:rPr>
              <w:t>: Mõõde 1 – sekkumise valdkond</w:t>
            </w:r>
          </w:p>
        </w:tc>
      </w:tr>
      <w:tr w:rsidR="009D6B67" w14:paraId="3DC8A8B6" w14:textId="77777777">
        <w:tc>
          <w:tcPr>
            <w:tcW w:w="1599" w:type="dxa"/>
            <w:shd w:val="clear" w:color="auto" w:fill="FFFFFF" w:themeFill="background1"/>
          </w:tcPr>
          <w:p w14:paraId="3BAE2101"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Prioriteedi number</w:t>
            </w:r>
          </w:p>
        </w:tc>
        <w:tc>
          <w:tcPr>
            <w:tcW w:w="1384" w:type="dxa"/>
            <w:shd w:val="clear" w:color="auto" w:fill="FFFFFF" w:themeFill="background1"/>
          </w:tcPr>
          <w:p w14:paraId="2234F257"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Fond</w:t>
            </w:r>
          </w:p>
        </w:tc>
        <w:tc>
          <w:tcPr>
            <w:tcW w:w="1433" w:type="dxa"/>
            <w:shd w:val="clear" w:color="auto" w:fill="FFFFFF" w:themeFill="background1"/>
          </w:tcPr>
          <w:p w14:paraId="6441B850"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Piirkonna kategooria</w:t>
            </w:r>
          </w:p>
        </w:tc>
        <w:tc>
          <w:tcPr>
            <w:tcW w:w="1644" w:type="dxa"/>
            <w:shd w:val="clear" w:color="auto" w:fill="FFFFFF" w:themeFill="background1"/>
          </w:tcPr>
          <w:p w14:paraId="4848C48E"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Erieesmärk</w:t>
            </w:r>
          </w:p>
        </w:tc>
        <w:tc>
          <w:tcPr>
            <w:tcW w:w="1732" w:type="dxa"/>
            <w:shd w:val="clear" w:color="auto" w:fill="FFFFFF" w:themeFill="background1"/>
          </w:tcPr>
          <w:p w14:paraId="2AA96037"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Kood</w:t>
            </w:r>
          </w:p>
        </w:tc>
        <w:tc>
          <w:tcPr>
            <w:tcW w:w="1984" w:type="dxa"/>
            <w:shd w:val="clear" w:color="auto" w:fill="FFFFFF" w:themeFill="background1"/>
          </w:tcPr>
          <w:p w14:paraId="3EDCF5A6"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Summa (eurodes)</w:t>
            </w:r>
          </w:p>
        </w:tc>
      </w:tr>
      <w:tr w:rsidR="009D6B67" w14:paraId="423067D7" w14:textId="77777777">
        <w:tc>
          <w:tcPr>
            <w:tcW w:w="1599" w:type="dxa"/>
            <w:shd w:val="clear" w:color="auto" w:fill="FFFFFF" w:themeFill="background1"/>
          </w:tcPr>
          <w:p w14:paraId="55FD2BED"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6C8B0CD2"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2D77B972" w14:textId="77777777" w:rsidR="009D6B67" w:rsidRDefault="00EE5F1F">
            <w:pPr>
              <w:spacing w:before="0" w:after="0" w:line="240" w:lineRule="auto"/>
              <w:rPr>
                <w:rFonts w:eastAsia="Calibri"/>
                <w:szCs w:val="24"/>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65120648"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iv</w:t>
            </w:r>
          </w:p>
        </w:tc>
        <w:tc>
          <w:tcPr>
            <w:tcW w:w="1732" w:type="dxa"/>
            <w:shd w:val="clear" w:color="auto" w:fill="FFFFFF" w:themeFill="background1"/>
          </w:tcPr>
          <w:p w14:paraId="7F87D703"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023</w:t>
            </w:r>
            <w:r>
              <w:rPr>
                <w:rFonts w:ascii="Cambria" w:eastAsia="Times New Roman" w:hAnsi="Cambria" w:cstheme="minorBidi"/>
                <w:sz w:val="20"/>
                <w:szCs w:val="20"/>
                <w:lang w:val="et-EE"/>
              </w:rPr>
              <w:tab/>
            </w:r>
          </w:p>
        </w:tc>
        <w:tc>
          <w:tcPr>
            <w:tcW w:w="1984" w:type="dxa"/>
            <w:shd w:val="clear" w:color="auto" w:fill="FFFFFF" w:themeFill="background1"/>
          </w:tcPr>
          <w:p w14:paraId="19508CA5" w14:textId="361F1103" w:rsidR="009D6B67" w:rsidRDefault="002913BB">
            <w:pPr>
              <w:spacing w:before="0" w:after="0" w:line="240" w:lineRule="auto"/>
              <w:rPr>
                <w:rFonts w:ascii="Cambria" w:eastAsia="Times New Roman" w:hAnsi="Cambria" w:cstheme="minorBidi"/>
                <w:sz w:val="20"/>
                <w:szCs w:val="20"/>
                <w:lang w:val="et-EE"/>
              </w:rPr>
            </w:pPr>
            <w:commentRangeStart w:id="298"/>
            <w:ins w:id="299" w:author="Kaisa Tähe - RAM" w:date="2025-08-06T17:15:00Z" w16du:dateUtc="2025-08-06T14:15:00Z">
              <w:r w:rsidRPr="002913BB">
                <w:rPr>
                  <w:rFonts w:ascii="Cambria" w:eastAsia="Times New Roman" w:hAnsi="Cambria" w:cstheme="minorBidi"/>
                  <w:sz w:val="20"/>
                  <w:szCs w:val="20"/>
                  <w:lang w:val="et-EE"/>
                </w:rPr>
                <w:t>5 603 200</w:t>
              </w:r>
            </w:ins>
            <w:del w:id="300" w:author="Kaisa Tähe - RAM" w:date="2025-08-06T17:15:00Z" w16du:dateUtc="2025-08-06T14:15:00Z">
              <w:r w:rsidR="00EE5F1F" w:rsidDel="002913BB">
                <w:rPr>
                  <w:rFonts w:ascii="Cambria" w:eastAsia="Times New Roman" w:hAnsi="Cambria" w:cstheme="minorBidi"/>
                  <w:sz w:val="20"/>
                  <w:szCs w:val="20"/>
                  <w:lang w:val="et-EE"/>
                </w:rPr>
                <w:delText>5 800 000</w:delText>
              </w:r>
            </w:del>
            <w:commentRangeEnd w:id="298"/>
            <w:r w:rsidR="00EB0BD3">
              <w:rPr>
                <w:rStyle w:val="Kommentaariviide"/>
                <w:rFonts w:ascii="Cambria" w:eastAsia="Times New Roman" w:hAnsi="Cambria" w:cstheme="minorBidi"/>
                <w:sz w:val="20"/>
                <w:szCs w:val="20"/>
                <w:lang w:val="et-EE"/>
              </w:rPr>
              <w:commentReference w:id="298"/>
            </w:r>
          </w:p>
        </w:tc>
      </w:tr>
      <w:tr w:rsidR="009D6B67" w14:paraId="11EA770B" w14:textId="77777777">
        <w:tc>
          <w:tcPr>
            <w:tcW w:w="1599" w:type="dxa"/>
            <w:shd w:val="clear" w:color="auto" w:fill="FFFFFF" w:themeFill="background1"/>
          </w:tcPr>
          <w:p w14:paraId="560C6B09"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3573207F"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1CB27504"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053FDBDF"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iv</w:t>
            </w:r>
          </w:p>
        </w:tc>
        <w:tc>
          <w:tcPr>
            <w:tcW w:w="1732" w:type="dxa"/>
            <w:shd w:val="clear" w:color="auto" w:fill="FFFFFF" w:themeFill="background1"/>
          </w:tcPr>
          <w:p w14:paraId="7DE29D13"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028</w:t>
            </w:r>
            <w:r>
              <w:rPr>
                <w:rFonts w:ascii="Cambria" w:eastAsia="Times New Roman" w:hAnsi="Cambria" w:cstheme="minorBidi"/>
                <w:sz w:val="20"/>
                <w:szCs w:val="20"/>
                <w:lang w:val="et-EE"/>
              </w:rPr>
              <w:tab/>
            </w:r>
          </w:p>
        </w:tc>
        <w:tc>
          <w:tcPr>
            <w:tcW w:w="1984" w:type="dxa"/>
            <w:shd w:val="clear" w:color="auto" w:fill="FFFFFF" w:themeFill="background1"/>
          </w:tcPr>
          <w:p w14:paraId="79B0E267"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4 900 000</w:t>
            </w:r>
          </w:p>
        </w:tc>
      </w:tr>
    </w:tbl>
    <w:p w14:paraId="6AE58A94" w14:textId="77777777" w:rsidR="009D6B67" w:rsidRDefault="009D6B67">
      <w:pPr>
        <w:spacing w:after="0"/>
        <w:rPr>
          <w:rFonts w:ascii="Cambria" w:hAnsi="Cambria" w:cstheme="minorHAnsi"/>
          <w:b/>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14:paraId="09ABDB77" w14:textId="77777777">
        <w:tc>
          <w:tcPr>
            <w:tcW w:w="9776" w:type="dxa"/>
            <w:gridSpan w:val="6"/>
            <w:shd w:val="clear" w:color="auto" w:fill="FFFFFF" w:themeFill="background1"/>
          </w:tcPr>
          <w:p w14:paraId="030248B4" w14:textId="77777777" w:rsidR="009D6B67" w:rsidRDefault="00EE5F1F">
            <w:pPr>
              <w:pStyle w:val="Pealdis"/>
              <w:keepNext/>
              <w:jc w:val="left"/>
              <w:rPr>
                <w:rFonts w:ascii="Cambria" w:hAnsi="Cambria" w:cstheme="minorBidi"/>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23</w:t>
            </w:r>
            <w:r>
              <w:rPr>
                <w:rFonts w:ascii="Cambria" w:hAnsi="Cambria" w:cstheme="minorBidi"/>
                <w:lang w:val="et-EE"/>
              </w:rPr>
              <w:fldChar w:fldCharType="end"/>
            </w:r>
            <w:r>
              <w:rPr>
                <w:rFonts w:ascii="Cambria" w:hAnsi="Cambria" w:cstheme="minorBidi"/>
                <w:lang w:val="et-EE"/>
              </w:rPr>
              <w:t>: Mõõde 2 – rahastamise vorm</w:t>
            </w:r>
          </w:p>
        </w:tc>
      </w:tr>
      <w:tr w:rsidR="009D6B67" w14:paraId="3EE2DD74" w14:textId="77777777">
        <w:tc>
          <w:tcPr>
            <w:tcW w:w="1599" w:type="dxa"/>
            <w:shd w:val="clear" w:color="auto" w:fill="FFFFFF" w:themeFill="background1"/>
          </w:tcPr>
          <w:p w14:paraId="210F0EF2"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Prioriteedi number</w:t>
            </w:r>
          </w:p>
        </w:tc>
        <w:tc>
          <w:tcPr>
            <w:tcW w:w="1384" w:type="dxa"/>
            <w:shd w:val="clear" w:color="auto" w:fill="FFFFFF" w:themeFill="background1"/>
          </w:tcPr>
          <w:p w14:paraId="59BD128D"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Fond</w:t>
            </w:r>
          </w:p>
        </w:tc>
        <w:tc>
          <w:tcPr>
            <w:tcW w:w="1433" w:type="dxa"/>
            <w:shd w:val="clear" w:color="auto" w:fill="FFFFFF" w:themeFill="background1"/>
          </w:tcPr>
          <w:p w14:paraId="457D821A"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Piirkonna kategooria</w:t>
            </w:r>
          </w:p>
        </w:tc>
        <w:tc>
          <w:tcPr>
            <w:tcW w:w="1644" w:type="dxa"/>
            <w:shd w:val="clear" w:color="auto" w:fill="FFFFFF" w:themeFill="background1"/>
          </w:tcPr>
          <w:p w14:paraId="7AF4FD8D"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Erieesmärk</w:t>
            </w:r>
          </w:p>
        </w:tc>
        <w:tc>
          <w:tcPr>
            <w:tcW w:w="1732" w:type="dxa"/>
            <w:shd w:val="clear" w:color="auto" w:fill="FFFFFF" w:themeFill="background1"/>
          </w:tcPr>
          <w:p w14:paraId="23B00FD2"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Kood</w:t>
            </w:r>
          </w:p>
        </w:tc>
        <w:tc>
          <w:tcPr>
            <w:tcW w:w="1984" w:type="dxa"/>
            <w:shd w:val="clear" w:color="auto" w:fill="FFFFFF" w:themeFill="background1"/>
          </w:tcPr>
          <w:p w14:paraId="345BC009"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Summa (eurodes)</w:t>
            </w:r>
          </w:p>
        </w:tc>
      </w:tr>
      <w:tr w:rsidR="009D6B67" w14:paraId="58E18BED" w14:textId="77777777">
        <w:tc>
          <w:tcPr>
            <w:tcW w:w="1599" w:type="dxa"/>
            <w:shd w:val="clear" w:color="auto" w:fill="FFFFFF" w:themeFill="background1"/>
          </w:tcPr>
          <w:p w14:paraId="20569039"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33E78F75"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5577508C" w14:textId="77777777" w:rsidR="009D6B67" w:rsidRDefault="00EE5F1F">
            <w:pPr>
              <w:spacing w:before="0" w:after="0" w:line="240" w:lineRule="auto"/>
              <w:rPr>
                <w:rFonts w:eastAsia="Calibri"/>
                <w:szCs w:val="24"/>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5D59EAEA"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iv</w:t>
            </w:r>
          </w:p>
        </w:tc>
        <w:tc>
          <w:tcPr>
            <w:tcW w:w="1732" w:type="dxa"/>
            <w:shd w:val="clear" w:color="auto" w:fill="FFFFFF" w:themeFill="background1"/>
          </w:tcPr>
          <w:p w14:paraId="5D960DF7"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01</w:t>
            </w:r>
          </w:p>
        </w:tc>
        <w:tc>
          <w:tcPr>
            <w:tcW w:w="1984" w:type="dxa"/>
            <w:shd w:val="clear" w:color="auto" w:fill="FFFFFF" w:themeFill="background1"/>
          </w:tcPr>
          <w:p w14:paraId="60A29957" w14:textId="6C96B78F" w:rsidR="009D6B67" w:rsidRDefault="00422E36">
            <w:pPr>
              <w:spacing w:before="0" w:after="0" w:line="240" w:lineRule="auto"/>
              <w:rPr>
                <w:rFonts w:ascii="Cambria" w:eastAsia="Times New Roman" w:hAnsi="Cambria" w:cstheme="minorBidi"/>
                <w:sz w:val="20"/>
                <w:szCs w:val="20"/>
                <w:lang w:val="et-EE"/>
              </w:rPr>
            </w:pPr>
            <w:ins w:id="301" w:author="Kaisa Tähe - RAM" w:date="2025-08-06T17:15:00Z" w16du:dateUtc="2025-08-06T14:15:00Z">
              <w:r w:rsidRPr="00422E36">
                <w:rPr>
                  <w:rFonts w:ascii="Cambria" w:eastAsia="Times New Roman" w:hAnsi="Cambria" w:cstheme="minorBidi"/>
                  <w:sz w:val="20"/>
                  <w:szCs w:val="20"/>
                  <w:lang w:val="et-EE"/>
                </w:rPr>
                <w:t>10 503 200</w:t>
              </w:r>
            </w:ins>
            <w:del w:id="302" w:author="Kaisa Tähe - RAM" w:date="2025-08-06T17:15:00Z" w16du:dateUtc="2025-08-06T14:15:00Z">
              <w:r w:rsidR="00EE5F1F" w:rsidDel="00422E36">
                <w:rPr>
                  <w:rFonts w:ascii="Cambria" w:eastAsia="Times New Roman" w:hAnsi="Cambria" w:cstheme="minorBidi"/>
                  <w:sz w:val="20"/>
                  <w:szCs w:val="20"/>
                  <w:lang w:val="et-EE"/>
                </w:rPr>
                <w:delText>10 700 000</w:delText>
              </w:r>
            </w:del>
          </w:p>
        </w:tc>
      </w:tr>
    </w:tbl>
    <w:p w14:paraId="5FC1DD76" w14:textId="77777777" w:rsidR="009D6B67" w:rsidRDefault="009D6B67">
      <w:pPr>
        <w:spacing w:after="0"/>
        <w:rPr>
          <w:rFonts w:ascii="Cambria" w:eastAsia="Times New Roman" w:hAnsi="Cambria" w:cstheme="minorHAnsi"/>
          <w:b/>
          <w:bCs/>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14:paraId="30251A8C" w14:textId="77777777">
        <w:tc>
          <w:tcPr>
            <w:tcW w:w="9776" w:type="dxa"/>
            <w:gridSpan w:val="6"/>
          </w:tcPr>
          <w:p w14:paraId="2B59D3F5" w14:textId="77777777" w:rsidR="009D6B67" w:rsidRDefault="00EE5F1F">
            <w:pPr>
              <w:pStyle w:val="Pealdis"/>
              <w:keepNext/>
              <w:jc w:val="left"/>
              <w:rPr>
                <w:rFonts w:ascii="Cambria" w:hAnsi="Cambria" w:cstheme="minorBidi"/>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24</w:t>
            </w:r>
            <w:r>
              <w:rPr>
                <w:rFonts w:ascii="Cambria" w:hAnsi="Cambria" w:cstheme="minorBidi"/>
                <w:lang w:val="et-EE"/>
              </w:rPr>
              <w:fldChar w:fldCharType="end"/>
            </w:r>
            <w:r>
              <w:rPr>
                <w:rFonts w:ascii="Cambria" w:hAnsi="Cambria" w:cstheme="minorBidi"/>
                <w:lang w:val="et-EE"/>
              </w:rPr>
              <w:t>: Mõõde 3 – territoriaalne rakendusmehhanism ja territoriaalne suunitlus</w:t>
            </w:r>
          </w:p>
        </w:tc>
      </w:tr>
      <w:tr w:rsidR="009D6B67" w14:paraId="284B2D23" w14:textId="77777777">
        <w:tc>
          <w:tcPr>
            <w:tcW w:w="1599" w:type="dxa"/>
          </w:tcPr>
          <w:p w14:paraId="1A783DB6"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Prioriteedi number</w:t>
            </w:r>
          </w:p>
        </w:tc>
        <w:tc>
          <w:tcPr>
            <w:tcW w:w="1384" w:type="dxa"/>
          </w:tcPr>
          <w:p w14:paraId="11E42239"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Fond</w:t>
            </w:r>
          </w:p>
        </w:tc>
        <w:tc>
          <w:tcPr>
            <w:tcW w:w="1433" w:type="dxa"/>
          </w:tcPr>
          <w:p w14:paraId="78019389"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Piirkonna kategooria</w:t>
            </w:r>
          </w:p>
        </w:tc>
        <w:tc>
          <w:tcPr>
            <w:tcW w:w="1644" w:type="dxa"/>
          </w:tcPr>
          <w:p w14:paraId="6F85DCC3"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Erieesmärk</w:t>
            </w:r>
          </w:p>
        </w:tc>
        <w:tc>
          <w:tcPr>
            <w:tcW w:w="1732" w:type="dxa"/>
          </w:tcPr>
          <w:p w14:paraId="7D73178D"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Kood</w:t>
            </w:r>
          </w:p>
        </w:tc>
        <w:tc>
          <w:tcPr>
            <w:tcW w:w="1984" w:type="dxa"/>
          </w:tcPr>
          <w:p w14:paraId="435B8006"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Summa (eurodes)</w:t>
            </w:r>
          </w:p>
        </w:tc>
      </w:tr>
      <w:tr w:rsidR="009D6B67" w14:paraId="4CEFC045" w14:textId="77777777">
        <w:tc>
          <w:tcPr>
            <w:tcW w:w="1599" w:type="dxa"/>
          </w:tcPr>
          <w:p w14:paraId="670F7214"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lastRenderedPageBreak/>
              <w:t>1</w:t>
            </w:r>
          </w:p>
        </w:tc>
        <w:tc>
          <w:tcPr>
            <w:tcW w:w="1384" w:type="dxa"/>
          </w:tcPr>
          <w:p w14:paraId="5698455A"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ERF</w:t>
            </w:r>
          </w:p>
        </w:tc>
        <w:tc>
          <w:tcPr>
            <w:tcW w:w="1433" w:type="dxa"/>
          </w:tcPr>
          <w:p w14:paraId="2AA9709A"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tcPr>
          <w:p w14:paraId="415194CB"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iv</w:t>
            </w:r>
          </w:p>
        </w:tc>
        <w:tc>
          <w:tcPr>
            <w:tcW w:w="1732" w:type="dxa"/>
          </w:tcPr>
          <w:p w14:paraId="71C60935"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33</w:t>
            </w:r>
          </w:p>
        </w:tc>
        <w:tc>
          <w:tcPr>
            <w:tcW w:w="1984" w:type="dxa"/>
          </w:tcPr>
          <w:p w14:paraId="555C31CF" w14:textId="3E5674D5" w:rsidR="009D6B67" w:rsidRDefault="00422E36">
            <w:pPr>
              <w:spacing w:before="0" w:after="0" w:line="240" w:lineRule="auto"/>
              <w:rPr>
                <w:rFonts w:ascii="Cambria" w:eastAsia="Times New Roman" w:hAnsi="Cambria" w:cstheme="minorHAnsi"/>
                <w:b/>
                <w:bCs/>
                <w:sz w:val="20"/>
                <w:szCs w:val="20"/>
                <w:highlight w:val="lightGray"/>
                <w:lang w:val="et-EE"/>
              </w:rPr>
            </w:pPr>
            <w:ins w:id="303" w:author="Kaisa Tähe - RAM" w:date="2025-08-06T17:15:00Z" w16du:dateUtc="2025-08-06T14:15:00Z">
              <w:r w:rsidRPr="00422E36">
                <w:rPr>
                  <w:rFonts w:ascii="Cambria" w:eastAsia="Times New Roman" w:hAnsi="Cambria" w:cstheme="minorBidi"/>
                  <w:sz w:val="20"/>
                  <w:szCs w:val="20"/>
                  <w:lang w:val="et-EE"/>
                </w:rPr>
                <w:t>10 503 200</w:t>
              </w:r>
            </w:ins>
            <w:del w:id="304" w:author="Kaisa Tähe - RAM" w:date="2025-08-06T17:15:00Z" w16du:dateUtc="2025-08-06T14:15:00Z">
              <w:r w:rsidR="00EE5F1F" w:rsidDel="00422E36">
                <w:rPr>
                  <w:rFonts w:ascii="Cambria" w:eastAsia="Times New Roman" w:hAnsi="Cambria" w:cstheme="minorBidi"/>
                  <w:sz w:val="20"/>
                  <w:szCs w:val="20"/>
                  <w:lang w:val="et-EE"/>
                </w:rPr>
                <w:delText>10 700 000</w:delText>
              </w:r>
            </w:del>
          </w:p>
        </w:tc>
      </w:tr>
    </w:tbl>
    <w:p w14:paraId="24AFEA63" w14:textId="77777777" w:rsidR="009D6B67" w:rsidRDefault="009D6B67">
      <w:pPr>
        <w:spacing w:after="0"/>
        <w:rPr>
          <w:rFonts w:ascii="Cambria" w:eastAsia="Times New Roman" w:hAnsi="Cambria" w:cstheme="minorHAnsi"/>
          <w:b/>
          <w:bCs/>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rsidRPr="00EF1C29" w14:paraId="53FDFE8B" w14:textId="77777777">
        <w:tc>
          <w:tcPr>
            <w:tcW w:w="9776" w:type="dxa"/>
            <w:gridSpan w:val="6"/>
          </w:tcPr>
          <w:p w14:paraId="0BBFB135" w14:textId="77777777" w:rsidR="009D6B67" w:rsidRDefault="00EE5F1F">
            <w:pPr>
              <w:pStyle w:val="Pealdis"/>
              <w:keepNext/>
              <w:jc w:val="left"/>
              <w:rPr>
                <w:rFonts w:ascii="Cambria" w:hAnsi="Cambria" w:cstheme="minorBidi"/>
                <w:highlight w:val="lightGray"/>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25</w:t>
            </w:r>
            <w:r>
              <w:rPr>
                <w:rFonts w:ascii="Cambria" w:hAnsi="Cambria" w:cstheme="minorBidi"/>
                <w:lang w:val="et-EE"/>
              </w:rPr>
              <w:fldChar w:fldCharType="end"/>
            </w:r>
            <w:r>
              <w:rPr>
                <w:rFonts w:ascii="Cambria" w:hAnsi="Cambria" w:cstheme="minorBidi"/>
                <w:lang w:val="et-EE"/>
              </w:rPr>
              <w:t xml:space="preserve">: Mõõde 5 – </w:t>
            </w:r>
            <w:r>
              <w:rPr>
                <w:rFonts w:ascii="Cambria" w:hAnsi="Cambria" w:cstheme="minorHAnsi"/>
                <w:iCs/>
                <w:szCs w:val="20"/>
                <w:lang w:val="et-EE"/>
              </w:rPr>
              <w:t>ESF+, ERF, ÜF ja JTF soolise võrdõiguslikkuse valdkond</w:t>
            </w:r>
          </w:p>
        </w:tc>
      </w:tr>
      <w:tr w:rsidR="009D6B67" w14:paraId="12A288CD" w14:textId="77777777">
        <w:tc>
          <w:tcPr>
            <w:tcW w:w="1599" w:type="dxa"/>
          </w:tcPr>
          <w:p w14:paraId="521AEE7D"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Prioriteedi number</w:t>
            </w:r>
          </w:p>
        </w:tc>
        <w:tc>
          <w:tcPr>
            <w:tcW w:w="1384" w:type="dxa"/>
          </w:tcPr>
          <w:p w14:paraId="6E3C2300"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Fond</w:t>
            </w:r>
          </w:p>
        </w:tc>
        <w:tc>
          <w:tcPr>
            <w:tcW w:w="1433" w:type="dxa"/>
          </w:tcPr>
          <w:p w14:paraId="14179EEE"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Piirkonna kategooria</w:t>
            </w:r>
          </w:p>
        </w:tc>
        <w:tc>
          <w:tcPr>
            <w:tcW w:w="1644" w:type="dxa"/>
          </w:tcPr>
          <w:p w14:paraId="6938C189"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Erieesmärk</w:t>
            </w:r>
          </w:p>
        </w:tc>
        <w:tc>
          <w:tcPr>
            <w:tcW w:w="1732" w:type="dxa"/>
          </w:tcPr>
          <w:p w14:paraId="4165A3FF"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Kood</w:t>
            </w:r>
          </w:p>
        </w:tc>
        <w:tc>
          <w:tcPr>
            <w:tcW w:w="1984" w:type="dxa"/>
          </w:tcPr>
          <w:p w14:paraId="735157CF"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Summa (eurodes)</w:t>
            </w:r>
          </w:p>
        </w:tc>
      </w:tr>
      <w:tr w:rsidR="009D6B67" w14:paraId="66758D46" w14:textId="77777777">
        <w:tc>
          <w:tcPr>
            <w:tcW w:w="1599" w:type="dxa"/>
          </w:tcPr>
          <w:p w14:paraId="0066E9D5"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1</w:t>
            </w:r>
          </w:p>
        </w:tc>
        <w:tc>
          <w:tcPr>
            <w:tcW w:w="1384" w:type="dxa"/>
          </w:tcPr>
          <w:p w14:paraId="07253D31"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ERF</w:t>
            </w:r>
          </w:p>
        </w:tc>
        <w:tc>
          <w:tcPr>
            <w:tcW w:w="1433" w:type="dxa"/>
          </w:tcPr>
          <w:p w14:paraId="3AA925BE"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Ülemineku</w:t>
            </w:r>
          </w:p>
        </w:tc>
        <w:tc>
          <w:tcPr>
            <w:tcW w:w="1644" w:type="dxa"/>
          </w:tcPr>
          <w:p w14:paraId="0619C0EF"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iv</w:t>
            </w:r>
          </w:p>
        </w:tc>
        <w:tc>
          <w:tcPr>
            <w:tcW w:w="1732" w:type="dxa"/>
          </w:tcPr>
          <w:p w14:paraId="250B4FFE" w14:textId="77777777" w:rsidR="009D6B67" w:rsidRDefault="00EE5F1F">
            <w:pPr>
              <w:spacing w:before="0" w:after="0" w:line="276"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03</w:t>
            </w:r>
          </w:p>
        </w:tc>
        <w:tc>
          <w:tcPr>
            <w:tcW w:w="1984" w:type="dxa"/>
          </w:tcPr>
          <w:p w14:paraId="3E087B78" w14:textId="05C8ED27" w:rsidR="009D6B67" w:rsidRPr="00915C76" w:rsidRDefault="00EE5F1F" w:rsidP="00915C76">
            <w:pPr>
              <w:spacing w:after="0"/>
              <w:rPr>
                <w:rFonts w:ascii="Cambria" w:eastAsia="Times New Roman" w:hAnsi="Cambria"/>
                <w:sz w:val="20"/>
                <w:szCs w:val="20"/>
                <w:lang w:val="et-EE"/>
              </w:rPr>
            </w:pPr>
            <w:del w:id="305" w:author="Kaisa Tähe - RAM" w:date="2025-08-06T17:15:00Z" w16du:dateUtc="2025-08-06T14:15:00Z">
              <w:r w:rsidRPr="00915C76" w:rsidDel="00422E36">
                <w:rPr>
                  <w:rFonts w:ascii="Cambria" w:eastAsia="Times New Roman" w:hAnsi="Cambria"/>
                  <w:sz w:val="20"/>
                  <w:szCs w:val="20"/>
                  <w:lang w:val="et-EE"/>
                </w:rPr>
                <w:delText>700 000</w:delText>
              </w:r>
            </w:del>
            <w:ins w:id="306" w:author="Kaisa Tähe - RAM" w:date="2025-08-06T17:16:00Z" w16du:dateUtc="2025-08-06T14:16:00Z">
              <w:r w:rsidR="00422E36">
                <w:t xml:space="preserve"> </w:t>
              </w:r>
              <w:r w:rsidR="00422E36" w:rsidRPr="00422E36">
                <w:rPr>
                  <w:rFonts w:ascii="Cambria" w:eastAsia="Times New Roman" w:hAnsi="Cambria"/>
                  <w:sz w:val="20"/>
                  <w:szCs w:val="20"/>
                  <w:lang w:val="et-EE"/>
                </w:rPr>
                <w:t>10 503 200</w:t>
              </w:r>
            </w:ins>
          </w:p>
        </w:tc>
      </w:tr>
    </w:tbl>
    <w:p w14:paraId="2DC77F19" w14:textId="156EF56A" w:rsidR="00854D02" w:rsidRDefault="00344FEC" w:rsidP="00344FEC">
      <w:pPr>
        <w:pStyle w:val="Pealkiri4"/>
        <w:numPr>
          <w:ilvl w:val="0"/>
          <w:numId w:val="0"/>
        </w:numPr>
        <w:ind w:left="1080"/>
        <w:rPr>
          <w:rFonts w:cstheme="minorHAnsi"/>
          <w:lang w:val="et-EE"/>
        </w:rPr>
      </w:pPr>
      <w:bookmarkStart w:id="307" w:name="_Toc210486456"/>
      <w:r>
        <w:rPr>
          <w:rFonts w:cstheme="minorHAnsi"/>
          <w:lang w:val="et-EE"/>
        </w:rPr>
        <w:t xml:space="preserve">2.1.1.5 </w:t>
      </w:r>
      <w:r w:rsidR="00854D02">
        <w:rPr>
          <w:rFonts w:cstheme="minorHAnsi"/>
          <w:lang w:val="et-EE"/>
        </w:rPr>
        <w:t>Erieesmärk: (</w:t>
      </w:r>
      <w:r w:rsidR="009613EB">
        <w:rPr>
          <w:rFonts w:cstheme="minorHAnsi"/>
          <w:lang w:val="et-EE"/>
        </w:rPr>
        <w:t>vii</w:t>
      </w:r>
      <w:r w:rsidR="00854D02">
        <w:rPr>
          <w:rFonts w:cstheme="minorHAnsi"/>
          <w:lang w:val="et-EE"/>
        </w:rPr>
        <w:t>)</w:t>
      </w:r>
      <w:r w:rsidR="00E75DAF">
        <w:rPr>
          <w:rFonts w:cstheme="minorHAnsi"/>
          <w:lang w:val="et-EE"/>
        </w:rPr>
        <w:t xml:space="preserve"> </w:t>
      </w:r>
      <w:r w:rsidR="0035276D">
        <w:rPr>
          <w:rFonts w:cstheme="minorHAnsi"/>
          <w:lang w:val="et-EE"/>
        </w:rPr>
        <w:t>tööstuslikkuse suurendamine</w:t>
      </w:r>
      <w:r w:rsidR="00C07454">
        <w:rPr>
          <w:rFonts w:cstheme="minorHAnsi"/>
          <w:lang w:val="et-EE"/>
        </w:rPr>
        <w:t xml:space="preserve"> kaitsevõime edendamiseks, seades esikohale kahesuguse kasutusega võimed</w:t>
      </w:r>
      <w:bookmarkEnd w:id="307"/>
    </w:p>
    <w:p w14:paraId="5963BB78" w14:textId="4933805F" w:rsidR="00854D02" w:rsidRDefault="00854D02" w:rsidP="00854D02">
      <w:pPr>
        <w:pStyle w:val="Pealkiri5"/>
        <w:rPr>
          <w:rFonts w:cstheme="minorBidi"/>
          <w:lang w:val="et-EE"/>
        </w:rPr>
      </w:pPr>
      <w:r>
        <w:rPr>
          <w:rFonts w:cstheme="minorBidi"/>
          <w:lang w:val="et-EE"/>
        </w:rPr>
        <w:t>2.1.1.</w:t>
      </w:r>
      <w:r w:rsidR="00C234B1">
        <w:rPr>
          <w:rFonts w:cstheme="minorBidi"/>
          <w:lang w:val="et-EE"/>
        </w:rPr>
        <w:t>5</w:t>
      </w:r>
      <w:r>
        <w:rPr>
          <w:rFonts w:cstheme="minorBidi"/>
          <w:lang w:val="et-EE"/>
        </w:rPr>
        <w:t>.1 Fondide sekkumised</w:t>
      </w:r>
    </w:p>
    <w:p w14:paraId="621BDF2E" w14:textId="77777777" w:rsidR="00854D02" w:rsidRDefault="00854D02" w:rsidP="00854D02">
      <w:pPr>
        <w:keepNext/>
        <w:spacing w:line="240" w:lineRule="auto"/>
        <w:rPr>
          <w:rFonts w:ascii="Cambria" w:eastAsia="Times New Roman" w:hAnsi="Cambria" w:cstheme="minorBidi"/>
          <w:lang w:val="et-EE"/>
        </w:rPr>
      </w:pPr>
      <w:r>
        <w:rPr>
          <w:rFonts w:ascii="Cambria" w:eastAsia="Times New Roman" w:hAnsi="Cambria" w:cstheme="minorBidi"/>
          <w:b/>
          <w:bCs/>
          <w:lang w:val="et-EE"/>
        </w:rPr>
        <w:t>Seonduvate meetmete liigid</w:t>
      </w: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776"/>
      </w:tblGrid>
      <w:tr w:rsidR="00854D02" w:rsidRPr="00EF1C29" w14:paraId="315A177B" w14:textId="77777777" w:rsidTr="6C7B9B6F">
        <w:tc>
          <w:tcPr>
            <w:tcW w:w="9776" w:type="dxa"/>
            <w:tcBorders>
              <w:top w:val="single" w:sz="4" w:space="0" w:color="0070C0"/>
              <w:left w:val="single" w:sz="4" w:space="0" w:color="0070C0"/>
              <w:bottom w:val="single" w:sz="4" w:space="0" w:color="0070C0"/>
              <w:right w:val="single" w:sz="4" w:space="0" w:color="0070C0"/>
            </w:tcBorders>
          </w:tcPr>
          <w:p w14:paraId="564D4AE0" w14:textId="77777777" w:rsidR="00C66B83" w:rsidRPr="00AA3989" w:rsidRDefault="00C66B83" w:rsidP="005F4BBB">
            <w:pPr>
              <w:spacing w:line="240" w:lineRule="auto"/>
              <w:jc w:val="both"/>
              <w:rPr>
                <w:ins w:id="308" w:author="Kaisa Tähe - RAM" w:date="2025-07-17T11:04:00Z" w16du:dateUtc="2025-07-17T08:04:00Z"/>
                <w:rFonts w:ascii="Cambria" w:eastAsia="Cambria" w:hAnsi="Cambria" w:cs="Cambria"/>
                <w:sz w:val="20"/>
                <w:szCs w:val="20"/>
                <w:lang w:val="et-EE"/>
              </w:rPr>
            </w:pPr>
            <w:commentRangeStart w:id="309"/>
            <w:ins w:id="310" w:author="Kaisa Tähe - RAM" w:date="2025-07-17T11:04:00Z" w16du:dateUtc="2025-07-17T08:04:00Z">
              <w:r w:rsidRPr="00AA3989">
                <w:rPr>
                  <w:rFonts w:ascii="Cambria" w:eastAsia="Cambria" w:hAnsi="Cambria" w:cs="Cambria"/>
                  <w:b/>
                  <w:bCs/>
                  <w:sz w:val="20"/>
                  <w:szCs w:val="20"/>
                  <w:lang w:val="et-EE"/>
                </w:rPr>
                <w:t xml:space="preserve">Kaitsetehnoloogia testimisvõimekuse loomine </w:t>
              </w:r>
            </w:ins>
            <w:commentRangeEnd w:id="309"/>
            <w:ins w:id="311" w:author="Kaisa Tähe - RAM" w:date="2025-07-17T11:11:00Z" w16du:dateUtc="2025-07-17T08:11:00Z">
              <w:r w:rsidR="00D80C96" w:rsidRPr="00AA3989">
                <w:rPr>
                  <w:rStyle w:val="Kommentaariviide"/>
                  <w:rFonts w:ascii="Cambria" w:eastAsia="Cambria" w:hAnsi="Cambria" w:cs="Cambria"/>
                  <w:sz w:val="20"/>
                  <w:szCs w:val="20"/>
                  <w:lang w:val="et-EE"/>
                </w:rPr>
                <w:commentReference w:id="309"/>
              </w:r>
            </w:ins>
          </w:p>
          <w:p w14:paraId="6E3E5634" w14:textId="77777777" w:rsidR="00180DF5" w:rsidRPr="001B1177" w:rsidRDefault="00180DF5" w:rsidP="005F4BBB">
            <w:pPr>
              <w:spacing w:before="0" w:after="240" w:line="240" w:lineRule="auto"/>
              <w:jc w:val="both"/>
              <w:rPr>
                <w:ins w:id="312" w:author="Kaisa Tähe - RAM" w:date="2025-09-12T16:13:00Z" w16du:dateUtc="2025-09-12T13:13:00Z"/>
                <w:rFonts w:ascii="Cambria" w:eastAsia="Cambria" w:hAnsi="Cambria" w:cs="Cambria"/>
                <w:sz w:val="20"/>
                <w:szCs w:val="20"/>
                <w:lang w:val="et-EE"/>
              </w:rPr>
            </w:pPr>
            <w:ins w:id="313" w:author="Kaisa Tähe - RAM" w:date="2025-09-12T16:13:00Z" w16du:dateUtc="2025-09-12T13:13:00Z">
              <w:r w:rsidRPr="58F3C357">
                <w:rPr>
                  <w:rFonts w:ascii="Cambria" w:eastAsia="Cambria" w:hAnsi="Cambria" w:cs="Cambria"/>
                  <w:sz w:val="20"/>
                  <w:szCs w:val="20"/>
                  <w:lang w:val="et-EE"/>
                </w:rPr>
                <w:t>Sekkumise eesmärk on arendada välja teadus- ja testimistaristu, mis võimaldab toetada Eesti kaitse-, julgeoleku- ja kahesuguse kasutusega (</w:t>
              </w:r>
              <w:r w:rsidRPr="005F4BBB">
                <w:rPr>
                  <w:rFonts w:ascii="Cambria" w:eastAsia="Cambria" w:hAnsi="Cambria" w:cs="Cambria"/>
                  <w:i/>
                  <w:iCs/>
                  <w:sz w:val="20"/>
                  <w:szCs w:val="20"/>
                  <w:lang w:val="et-EE"/>
                </w:rPr>
                <w:t>dual-use</w:t>
              </w:r>
              <w:r w:rsidRPr="58F3C357">
                <w:rPr>
                  <w:rFonts w:ascii="Cambria" w:eastAsia="Cambria" w:hAnsi="Cambria" w:cs="Cambria"/>
                  <w:sz w:val="20"/>
                  <w:szCs w:val="20"/>
                  <w:lang w:val="et-EE"/>
                </w:rPr>
                <w:t>) tehnoloogiate arendust ning katsetamist. Arendus jaguneb kaheks peamiseks suunaks:</w:t>
              </w:r>
            </w:ins>
          </w:p>
          <w:p w14:paraId="687DF922" w14:textId="0970C450" w:rsidR="00180DF5" w:rsidRPr="005E1A01" w:rsidRDefault="00D46990" w:rsidP="6C7B9B6F">
            <w:pPr>
              <w:spacing w:before="240" w:after="240" w:line="240" w:lineRule="auto"/>
              <w:jc w:val="both"/>
              <w:rPr>
                <w:ins w:id="314" w:author="Kaisa Tähe - RAM" w:date="2025-09-12T16:13:00Z" w16du:dateUtc="2025-09-12T13:13:00Z"/>
                <w:rFonts w:ascii="Cambria" w:eastAsia="Cambria" w:hAnsi="Cambria" w:cs="Cambria"/>
                <w:sz w:val="20"/>
                <w:szCs w:val="20"/>
              </w:rPr>
            </w:pPr>
            <w:ins w:id="315" w:author="Kaisa Tähe - RAM" w:date="2025-09-30T15:13:00Z">
              <w:r w:rsidRPr="6C7B9B6F">
                <w:rPr>
                  <w:rFonts w:ascii="Cambria" w:eastAsia="Cambria" w:hAnsi="Cambria" w:cs="Cambria"/>
                  <w:sz w:val="20"/>
                  <w:szCs w:val="20"/>
                </w:rPr>
                <w:t xml:space="preserve">a) </w:t>
              </w:r>
            </w:ins>
            <w:ins w:id="316" w:author="Kaisa Tähe - RAM" w:date="2025-09-12T16:13:00Z">
              <w:r w:rsidR="00180DF5" w:rsidRPr="005F4BBB">
                <w:rPr>
                  <w:rFonts w:ascii="Cambria" w:eastAsia="Cambria" w:hAnsi="Cambria" w:cs="Cambria"/>
                  <w:sz w:val="20"/>
                  <w:szCs w:val="20"/>
                  <w:lang w:val="et-EE"/>
                </w:rPr>
                <w:t>kõrgenergeetiliste materjalide teaduspõhiseks uurimiseks ja arendamiseks loodav infrastruktuur</w:t>
              </w:r>
            </w:ins>
            <w:ins w:id="317" w:author="Kaisa Tähe - RAM" w:date="2025-09-30T15:16:00Z">
              <w:r w:rsidR="00054D12" w:rsidRPr="005F4BBB">
                <w:rPr>
                  <w:rFonts w:ascii="Cambria" w:eastAsia="Cambria" w:hAnsi="Cambria" w:cs="Cambria"/>
                  <w:sz w:val="20"/>
                  <w:szCs w:val="20"/>
                  <w:lang w:val="et-EE"/>
                </w:rPr>
                <w:t xml:space="preserve">, </w:t>
              </w:r>
            </w:ins>
            <w:ins w:id="318" w:author="Kaisa Tähe - RAM" w:date="2025-09-30T15:17:00Z">
              <w:r w:rsidR="00054D12" w:rsidRPr="005F4BBB">
                <w:rPr>
                  <w:rFonts w:ascii="Cambria" w:eastAsia="Cambria" w:hAnsi="Cambria" w:cs="Cambria"/>
                  <w:sz w:val="20"/>
                  <w:szCs w:val="20"/>
                  <w:lang w:val="et-EE"/>
                </w:rPr>
                <w:t xml:space="preserve">sealhulgas </w:t>
              </w:r>
              <w:r w:rsidR="008C7A93" w:rsidRPr="005F4BBB">
                <w:rPr>
                  <w:rFonts w:ascii="Cambria" w:eastAsia="Cambria" w:hAnsi="Cambria" w:cs="Cambria"/>
                  <w:sz w:val="20"/>
                  <w:szCs w:val="20"/>
                  <w:lang w:val="et-EE"/>
                </w:rPr>
                <w:t>testimisseadmete ja sertifitseerimisvõimekuse arendamine</w:t>
              </w:r>
            </w:ins>
            <w:ins w:id="319" w:author="Kaisa Tähe - RAM" w:date="2025-10-05T19:47:00Z">
              <w:r w:rsidR="00CE5119" w:rsidRPr="005F4BBB">
                <w:rPr>
                  <w:rFonts w:ascii="Cambria" w:eastAsia="Cambria" w:hAnsi="Cambria" w:cs="Cambria"/>
                  <w:sz w:val="20"/>
                  <w:szCs w:val="20"/>
                  <w:lang w:val="et-EE"/>
                </w:rPr>
                <w:t xml:space="preserve">. </w:t>
              </w:r>
            </w:ins>
            <w:ins w:id="320" w:author="Kaisa Tähe - RAM" w:date="2025-09-12T16:13:00Z">
              <w:r w:rsidR="00180DF5" w:rsidRPr="005F4BBB">
                <w:rPr>
                  <w:rFonts w:ascii="Cambria" w:eastAsia="Cambria" w:hAnsi="Cambria" w:cs="Cambria"/>
                  <w:sz w:val="20"/>
                  <w:szCs w:val="20"/>
                  <w:lang w:val="et-EE"/>
                </w:rPr>
                <w:t>Taristu baasil töötatakse välja teenused ettevõtetele, teadus- ja arendusasutustele, Kaitseväele</w:t>
              </w:r>
            </w:ins>
            <w:ins w:id="321" w:author="Kaisa Tähe - RAM" w:date="2025-10-06T16:15:00Z">
              <w:r w:rsidR="008F1119" w:rsidRPr="005F4BBB">
                <w:rPr>
                  <w:rFonts w:ascii="Cambria" w:eastAsia="Cambria" w:hAnsi="Cambria" w:cs="Cambria"/>
                  <w:sz w:val="20"/>
                  <w:szCs w:val="20"/>
                  <w:lang w:val="et-EE"/>
                </w:rPr>
                <w:t>,</w:t>
              </w:r>
            </w:ins>
            <w:ins w:id="322" w:author="Kaisa Tähe - RAM" w:date="2025-09-12T16:13:00Z">
              <w:r w:rsidR="00180DF5" w:rsidRPr="005F4BBB">
                <w:rPr>
                  <w:rFonts w:ascii="Cambria" w:eastAsia="Cambria" w:hAnsi="Cambria" w:cs="Cambria"/>
                  <w:sz w:val="20"/>
                  <w:szCs w:val="20"/>
                  <w:lang w:val="et-EE"/>
                </w:rPr>
                <w:t xml:space="preserve"> Kaitseliidule</w:t>
              </w:r>
            </w:ins>
            <w:ins w:id="323" w:author="Kaisa Tähe - RAM" w:date="2025-10-06T16:15:00Z">
              <w:r w:rsidR="008F1119" w:rsidRPr="005F4BBB">
                <w:rPr>
                  <w:rFonts w:ascii="Cambria" w:eastAsia="Cambria" w:hAnsi="Cambria" w:cs="Cambria"/>
                  <w:sz w:val="20"/>
                  <w:szCs w:val="20"/>
                  <w:lang w:val="et-EE"/>
                </w:rPr>
                <w:t xml:space="preserve"> jt asutustele</w:t>
              </w:r>
            </w:ins>
            <w:ins w:id="324" w:author="Kaisa Tähe - RAM" w:date="2025-09-12T16:13:00Z">
              <w:r w:rsidR="00180DF5" w:rsidRPr="005F4BBB">
                <w:rPr>
                  <w:rFonts w:ascii="Cambria" w:eastAsia="Cambria" w:hAnsi="Cambria" w:cs="Cambria"/>
                  <w:sz w:val="20"/>
                  <w:szCs w:val="20"/>
                  <w:lang w:val="et-EE"/>
                </w:rPr>
                <w:t>.</w:t>
              </w:r>
              <w:r w:rsidR="00180DF5" w:rsidRPr="6C7B9B6F">
                <w:rPr>
                  <w:rFonts w:ascii="Cambria" w:eastAsia="Cambria" w:hAnsi="Cambria" w:cs="Cambria"/>
                  <w:sz w:val="20"/>
                  <w:szCs w:val="20"/>
                </w:rPr>
                <w:t xml:space="preserve">    </w:t>
              </w:r>
            </w:ins>
          </w:p>
          <w:p w14:paraId="1A681B08" w14:textId="43C847CD" w:rsidR="00180DF5" w:rsidRDefault="00180DF5" w:rsidP="00180DF5">
            <w:pPr>
              <w:spacing w:line="240" w:lineRule="auto"/>
              <w:jc w:val="both"/>
              <w:rPr>
                <w:ins w:id="325" w:author="Kaisa Tähe - RAM" w:date="2025-11-12T11:59:00Z" w16du:dateUtc="2025-11-12T09:59:00Z"/>
                <w:rFonts w:ascii="Cambria" w:eastAsia="Cambria" w:hAnsi="Cambria" w:cs="Cambria"/>
                <w:sz w:val="20"/>
                <w:szCs w:val="20"/>
                <w:lang w:val="et-EE"/>
              </w:rPr>
            </w:pPr>
            <w:ins w:id="326" w:author="Kaisa Tähe - RAM" w:date="2025-09-12T16:13:00Z" w16du:dateUtc="2025-09-12T13:13:00Z">
              <w:r w:rsidRPr="00387886">
                <w:rPr>
                  <w:rFonts w:ascii="Cambria" w:eastAsia="Cambria" w:hAnsi="Cambria" w:cs="Cambria"/>
                  <w:sz w:val="20"/>
                  <w:szCs w:val="20"/>
                  <w:lang w:val="et-EE"/>
                </w:rPr>
                <w:t>b) kaitse</w:t>
              </w:r>
            </w:ins>
            <w:ins w:id="327" w:author="Kaisa Tähe - RAM" w:date="2025-10-06T16:16:00Z" w16du:dateUtc="2025-10-06T13:16:00Z">
              <w:r w:rsidR="00EF42BC">
                <w:rPr>
                  <w:rFonts w:ascii="Cambria" w:eastAsia="Cambria" w:hAnsi="Cambria" w:cs="Cambria"/>
                  <w:sz w:val="20"/>
                  <w:szCs w:val="20"/>
                  <w:lang w:val="et-EE"/>
                </w:rPr>
                <w:t>valdkonna</w:t>
              </w:r>
            </w:ins>
            <w:ins w:id="328" w:author="Kaisa Tähe - RAM" w:date="2025-09-12T16:13:00Z" w16du:dateUtc="2025-09-12T13:13:00Z">
              <w:r w:rsidRPr="00387886">
                <w:rPr>
                  <w:rFonts w:ascii="Cambria" w:eastAsia="Cambria" w:hAnsi="Cambria" w:cs="Cambria"/>
                  <w:sz w:val="20"/>
                  <w:szCs w:val="20"/>
                  <w:lang w:val="et-EE"/>
                </w:rPr>
                <w:t xml:space="preserve"> mobiilne testimistaristu, mis </w:t>
              </w:r>
            </w:ins>
            <w:ins w:id="329" w:author="Kaisa Tähe - RAM" w:date="2025-09-30T15:18:00Z" w16du:dateUtc="2025-09-30T12:18:00Z">
              <w:r w:rsidR="00F07D1E" w:rsidRPr="00285C89">
                <w:rPr>
                  <w:rFonts w:ascii="Cambria" w:eastAsia="Cambria" w:hAnsi="Cambria" w:cs="Cambria"/>
                  <w:sz w:val="20"/>
                  <w:szCs w:val="20"/>
                  <w:lang w:val="et-EE"/>
                </w:rPr>
                <w:t>võimaldab toodete katsetamist vä</w:t>
              </w:r>
              <w:r w:rsidR="005C4D69" w:rsidRPr="00285C89">
                <w:rPr>
                  <w:rFonts w:ascii="Cambria" w:eastAsia="Cambria" w:hAnsi="Cambria" w:cs="Cambria"/>
                  <w:sz w:val="20"/>
                  <w:szCs w:val="20"/>
                  <w:lang w:val="et-EE"/>
                </w:rPr>
                <w:t xml:space="preserve">litingimustes </w:t>
              </w:r>
            </w:ins>
            <w:ins w:id="330" w:author="Kaisa Tähe - RAM" w:date="2025-10-06T16:16:00Z" w16du:dateUtc="2025-10-06T13:16:00Z">
              <w:r w:rsidR="00EF42BC">
                <w:rPr>
                  <w:rFonts w:ascii="Cambria" w:eastAsia="Cambria" w:hAnsi="Cambria" w:cs="Cambria"/>
                  <w:sz w:val="20"/>
                  <w:szCs w:val="20"/>
                  <w:lang w:val="et-EE"/>
                </w:rPr>
                <w:t>lähtuvalt</w:t>
              </w:r>
            </w:ins>
            <w:ins w:id="331" w:author="Kaisa Tähe - RAM" w:date="2025-09-30T15:18:00Z" w16du:dateUtc="2025-09-30T12:18:00Z">
              <w:r w:rsidR="005C4D69" w:rsidRPr="00285C89">
                <w:rPr>
                  <w:rFonts w:ascii="Cambria" w:eastAsia="Cambria" w:hAnsi="Cambria" w:cs="Cambria"/>
                  <w:sz w:val="20"/>
                  <w:szCs w:val="20"/>
                  <w:lang w:val="et-EE"/>
                </w:rPr>
                <w:t xml:space="preserve"> </w:t>
              </w:r>
            </w:ins>
            <w:ins w:id="332" w:author="Kaisa Tähe - RAM" w:date="2025-09-30T15:19:00Z" w16du:dateUtc="2025-09-30T12:19:00Z">
              <w:r w:rsidR="006F79B2" w:rsidRPr="00285C89">
                <w:rPr>
                  <w:rFonts w:ascii="Cambria" w:eastAsia="Cambria" w:hAnsi="Cambria" w:cs="Cambria"/>
                  <w:sz w:val="20"/>
                  <w:szCs w:val="20"/>
                  <w:lang w:val="et-EE"/>
                </w:rPr>
                <w:t>rahvusvahelist</w:t>
              </w:r>
            </w:ins>
            <w:ins w:id="333" w:author="Kaisa Tähe - RAM" w:date="2025-10-06T16:16:00Z" w16du:dateUtc="2025-10-06T13:16:00Z">
              <w:r w:rsidR="0094298C">
                <w:rPr>
                  <w:rFonts w:ascii="Cambria" w:eastAsia="Cambria" w:hAnsi="Cambria" w:cs="Cambria"/>
                  <w:sz w:val="20"/>
                  <w:szCs w:val="20"/>
                  <w:lang w:val="et-EE"/>
                </w:rPr>
                <w:t>est</w:t>
              </w:r>
            </w:ins>
            <w:ins w:id="334" w:author="Kaisa Tähe - RAM" w:date="2025-09-30T15:19:00Z" w16du:dateUtc="2025-09-30T12:19:00Z">
              <w:r w:rsidR="006F79B2" w:rsidRPr="00285C89">
                <w:rPr>
                  <w:rFonts w:ascii="Cambria" w:eastAsia="Cambria" w:hAnsi="Cambria" w:cs="Cambria"/>
                  <w:sz w:val="20"/>
                  <w:szCs w:val="20"/>
                  <w:lang w:val="et-EE"/>
                </w:rPr>
                <w:t xml:space="preserve"> standar</w:t>
              </w:r>
            </w:ins>
            <w:ins w:id="335" w:author="Anu Altermann - RAM" w:date="2025-09-30T16:55:00Z" w16du:dateUtc="2025-09-30T13:55:00Z">
              <w:r w:rsidR="00F56DDF" w:rsidRPr="00285C89">
                <w:rPr>
                  <w:rFonts w:ascii="Cambria" w:eastAsia="Cambria" w:hAnsi="Cambria" w:cs="Cambria"/>
                  <w:sz w:val="20"/>
                  <w:szCs w:val="20"/>
                  <w:lang w:val="et-EE"/>
                </w:rPr>
                <w:t>d</w:t>
              </w:r>
            </w:ins>
            <w:ins w:id="336" w:author="Kaisa Tähe - RAM" w:date="2025-10-06T16:16:00Z" w16du:dateUtc="2025-10-06T13:16:00Z">
              <w:r w:rsidR="0094298C">
                <w:rPr>
                  <w:rFonts w:ascii="Cambria" w:eastAsia="Cambria" w:hAnsi="Cambria" w:cs="Cambria"/>
                  <w:sz w:val="20"/>
                  <w:szCs w:val="20"/>
                  <w:lang w:val="et-EE"/>
                </w:rPr>
                <w:t>itest</w:t>
              </w:r>
            </w:ins>
            <w:ins w:id="337" w:author="Kaisa Tähe - RAM" w:date="2025-09-30T15:19:00Z" w16du:dateUtc="2025-09-30T12:19:00Z">
              <w:r w:rsidR="006F79B2" w:rsidRPr="00387886">
                <w:rPr>
                  <w:rFonts w:ascii="Cambria" w:eastAsia="Cambria" w:hAnsi="Cambria" w:cs="Cambria"/>
                  <w:sz w:val="20"/>
                  <w:szCs w:val="20"/>
                  <w:lang w:val="et-EE"/>
                </w:rPr>
                <w:t xml:space="preserve"> ning toetab </w:t>
              </w:r>
            </w:ins>
            <w:ins w:id="338" w:author="Kaisa Tähe - RAM" w:date="2025-10-06T16:18:00Z" w16du:dateUtc="2025-10-06T13:18:00Z">
              <w:r w:rsidR="00106B2E">
                <w:rPr>
                  <w:rFonts w:ascii="Cambria" w:eastAsia="Cambria" w:hAnsi="Cambria" w:cs="Cambria"/>
                  <w:sz w:val="20"/>
                  <w:szCs w:val="20"/>
                  <w:lang w:val="et-EE"/>
                </w:rPr>
                <w:t>kaitsetööstuse suutlikkust ja rahvusvahelist konkurentsivõimet</w:t>
              </w:r>
            </w:ins>
            <w:ins w:id="339" w:author="Kaisa Tähe - RAM" w:date="2025-09-30T15:19:00Z" w16du:dateUtc="2025-09-30T12:19:00Z">
              <w:r w:rsidR="006F79B2" w:rsidRPr="00387886">
                <w:rPr>
                  <w:rFonts w:ascii="Cambria" w:eastAsia="Cambria" w:hAnsi="Cambria" w:cs="Cambria"/>
                  <w:sz w:val="20"/>
                  <w:szCs w:val="20"/>
                  <w:lang w:val="et-EE"/>
                </w:rPr>
                <w:t xml:space="preserve">. </w:t>
              </w:r>
            </w:ins>
          </w:p>
          <w:p w14:paraId="096414DD" w14:textId="70F511A9" w:rsidR="00DA299C" w:rsidRPr="005F4BBB" w:rsidRDefault="00DA299C" w:rsidP="00180DF5">
            <w:pPr>
              <w:spacing w:line="240" w:lineRule="auto"/>
              <w:jc w:val="both"/>
              <w:rPr>
                <w:ins w:id="340" w:author="Kaisa Tähe - RAM" w:date="2025-09-12T16:13:00Z" w16du:dateUtc="2025-09-12T13:13:00Z"/>
                <w:rFonts w:ascii="Cambria" w:eastAsia="Cambria" w:hAnsi="Cambria" w:cs="Cambria"/>
                <w:sz w:val="20"/>
                <w:szCs w:val="20"/>
                <w:lang w:val="et-EE"/>
              </w:rPr>
            </w:pPr>
            <w:ins w:id="341" w:author="Kaisa Tähe - RAM" w:date="2025-11-12T11:59:00Z" w16du:dateUtc="2025-11-12T09:59:00Z">
              <w:r w:rsidRPr="00BA3218">
                <w:rPr>
                  <w:rFonts w:ascii="Cambria" w:eastAsia="Cambria" w:hAnsi="Cambria" w:cs="Cambria"/>
                  <w:sz w:val="20"/>
                  <w:szCs w:val="20"/>
                  <w:lang w:val="et-EE"/>
                </w:rPr>
                <w:t>Ühtekuuluvuspoliitika rakenduskava prioriteedi „Nutikam Eesti“ erieesmärgi i „teadus- ja innovatsioonivõime ning kõrgetasemeliste tehnoloogiate kasutuselevõtu arendamine ja suurendamine“ meetmed on hinnatud RRF DNSH juhendi alusel "ei kahjusta oluliselt" printsiibiga kooskõlas olevaks. Analoogse tegevusena on ka planeeritav kaitsetehnoloogia testimisvõimekuse loomine „ei kahjusta oluliselt“ printsiibiga kooskõlas.</w:t>
              </w:r>
            </w:ins>
          </w:p>
          <w:p w14:paraId="6EB9E596" w14:textId="77777777" w:rsidR="00777CA1" w:rsidRPr="00387886" w:rsidRDefault="00777CA1" w:rsidP="005F4BBB">
            <w:pPr>
              <w:spacing w:line="240" w:lineRule="auto"/>
              <w:jc w:val="both"/>
              <w:rPr>
                <w:ins w:id="342" w:author="Kaisa Tähe - RAM" w:date="2025-07-29T16:31:00Z" w16du:dateUtc="2025-07-29T13:31:00Z"/>
                <w:rFonts w:ascii="Cambria" w:eastAsia="Cambria" w:hAnsi="Cambria" w:cs="Cambria"/>
                <w:b/>
                <w:bCs/>
                <w:sz w:val="20"/>
                <w:szCs w:val="20"/>
                <w:lang w:val="et-EE"/>
              </w:rPr>
            </w:pPr>
            <w:commentRangeStart w:id="343"/>
            <w:ins w:id="344" w:author="Kaisa Tähe - RAM" w:date="2025-07-29T16:31:00Z" w16du:dateUtc="2025-07-29T13:31:00Z">
              <w:r w:rsidRPr="00387886">
                <w:rPr>
                  <w:rFonts w:ascii="Cambria" w:eastAsia="Cambria" w:hAnsi="Cambria" w:cs="Cambria"/>
                  <w:b/>
                  <w:bCs/>
                  <w:sz w:val="20"/>
                  <w:szCs w:val="20"/>
                  <w:lang w:val="et-EE"/>
                </w:rPr>
                <w:t xml:space="preserve">Riigikaitset toetava tehisaru võimekuse arendamine </w:t>
              </w:r>
              <w:commentRangeEnd w:id="343"/>
              <w:r w:rsidRPr="00387886">
                <w:rPr>
                  <w:rStyle w:val="Kommentaariviide"/>
                  <w:rFonts w:ascii="Cambria" w:eastAsia="Cambria" w:hAnsi="Cambria" w:cs="Cambria"/>
                  <w:b/>
                  <w:bCs/>
                  <w:sz w:val="20"/>
                  <w:szCs w:val="20"/>
                  <w:lang w:val="et-EE"/>
                </w:rPr>
                <w:commentReference w:id="343"/>
              </w:r>
            </w:ins>
          </w:p>
          <w:p w14:paraId="06E9455A" w14:textId="26E33849" w:rsidR="00BA579F" w:rsidRDefault="001E11BC" w:rsidP="7C72B43D">
            <w:pPr>
              <w:spacing w:line="240" w:lineRule="auto"/>
              <w:jc w:val="both"/>
              <w:rPr>
                <w:ins w:id="345" w:author="Kaisa Tähe - RAM" w:date="2025-11-12T12:00:00Z" w16du:dateUtc="2025-11-12T10:00:00Z"/>
                <w:rFonts w:ascii="Cambria" w:eastAsia="Cambria" w:hAnsi="Cambria" w:cs="Cambria"/>
                <w:noProof/>
                <w:sz w:val="20"/>
                <w:szCs w:val="20"/>
              </w:rPr>
            </w:pPr>
            <w:ins w:id="346" w:author="Kaisa Tähe - RAM" w:date="2025-09-30T15:21:00Z" w16du:dateUtc="2025-09-30T12:21:00Z">
              <w:r w:rsidRPr="009D4663">
                <w:rPr>
                  <w:rFonts w:ascii="Cambria" w:eastAsia="Cambria" w:hAnsi="Cambria" w:cs="Cambria"/>
                  <w:noProof/>
                  <w:sz w:val="20"/>
                  <w:szCs w:val="20"/>
                </w:rPr>
                <w:t>Sekkumise raames a</w:t>
              </w:r>
            </w:ins>
            <w:ins w:id="347" w:author="Kaisa Tähe - RAM" w:date="2025-09-30T15:20:00Z">
              <w:r w:rsidR="0001071F" w:rsidRPr="009D4663">
                <w:rPr>
                  <w:rFonts w:ascii="Cambria" w:eastAsia="Cambria" w:hAnsi="Cambria" w:cs="Cambria"/>
                  <w:noProof/>
                  <w:sz w:val="20"/>
                  <w:szCs w:val="20"/>
                </w:rPr>
                <w:t xml:space="preserve">rendatakse </w:t>
              </w:r>
            </w:ins>
            <w:ins w:id="348" w:author="Kaisa Tähe - RAM" w:date="2025-09-30T15:21:00Z" w16du:dateUtc="2025-09-30T12:21:00Z">
              <w:r w:rsidRPr="009D4663">
                <w:rPr>
                  <w:rFonts w:ascii="Cambria" w:eastAsia="Cambria" w:hAnsi="Cambria" w:cs="Cambria"/>
                  <w:noProof/>
                  <w:sz w:val="20"/>
                  <w:szCs w:val="20"/>
                </w:rPr>
                <w:t xml:space="preserve">välja </w:t>
              </w:r>
            </w:ins>
            <w:ins w:id="349" w:author="Kaisa Tähe - RAM" w:date="2025-09-30T15:20:00Z">
              <w:r w:rsidR="0001071F" w:rsidRPr="009D4663">
                <w:rPr>
                  <w:rFonts w:ascii="Cambria" w:eastAsia="Cambria" w:hAnsi="Cambria" w:cs="Cambria"/>
                  <w:noProof/>
                  <w:sz w:val="20"/>
                  <w:szCs w:val="20"/>
                </w:rPr>
                <w:t xml:space="preserve">andmelao taristu, mis võimaldab tehisintellekti põhiste tehnoloogiate ja eksperimentide elluviimist riigikaitse kontekstis. </w:t>
              </w:r>
            </w:ins>
            <w:ins w:id="350" w:author="Kaisa Tähe - RAM" w:date="2025-09-30T15:22:00Z" w16du:dateUtc="2025-09-30T12:22:00Z">
              <w:r w:rsidR="009D1421" w:rsidRPr="009D4663">
                <w:rPr>
                  <w:rFonts w:ascii="Cambria" w:eastAsia="Cambria" w:hAnsi="Cambria" w:cs="Cambria"/>
                  <w:noProof/>
                  <w:sz w:val="20"/>
                  <w:szCs w:val="20"/>
                </w:rPr>
                <w:t>Luuakse tehisaru treenimiseks vajaminev andmekogude taristu ja tehisaru genereerimise võimekus</w:t>
              </w:r>
              <w:r w:rsidR="001777E6" w:rsidRPr="009D4663">
                <w:rPr>
                  <w:rFonts w:ascii="Cambria" w:eastAsia="Cambria" w:hAnsi="Cambria" w:cs="Cambria"/>
                  <w:noProof/>
                  <w:sz w:val="20"/>
                  <w:szCs w:val="20"/>
                </w:rPr>
                <w:t>. Andmel</w:t>
              </w:r>
            </w:ins>
            <w:ins w:id="351" w:author="Kaisa Tähe - RAM" w:date="2025-09-30T15:23:00Z" w16du:dateUtc="2025-09-30T12:23:00Z">
              <w:r w:rsidR="001777E6" w:rsidRPr="009D4663">
                <w:rPr>
                  <w:rFonts w:ascii="Cambria" w:eastAsia="Cambria" w:hAnsi="Cambria" w:cs="Cambria"/>
                  <w:noProof/>
                  <w:sz w:val="20"/>
                  <w:szCs w:val="20"/>
                </w:rPr>
                <w:t>ao t</w:t>
              </w:r>
            </w:ins>
            <w:ins w:id="352" w:author="Kaisa Tähe - RAM" w:date="2025-10-06T16:19:00Z" w16du:dateUtc="2025-10-06T13:19:00Z">
              <w:r w:rsidR="00A21674">
                <w:rPr>
                  <w:rFonts w:ascii="Cambria" w:eastAsia="Cambria" w:hAnsi="Cambria" w:cs="Cambria"/>
                  <w:noProof/>
                  <w:sz w:val="20"/>
                  <w:szCs w:val="20"/>
                </w:rPr>
                <w:t>aristu</w:t>
              </w:r>
            </w:ins>
            <w:ins w:id="353" w:author="Kaisa Tähe - RAM" w:date="2025-09-30T15:23:00Z" w16du:dateUtc="2025-09-30T12:23:00Z">
              <w:r w:rsidR="001777E6" w:rsidRPr="009D4663">
                <w:rPr>
                  <w:rFonts w:ascii="Cambria" w:eastAsia="Cambria" w:hAnsi="Cambria" w:cs="Cambria"/>
                  <w:noProof/>
                  <w:sz w:val="20"/>
                  <w:szCs w:val="20"/>
                </w:rPr>
                <w:t xml:space="preserve"> tehakse </w:t>
              </w:r>
            </w:ins>
            <w:ins w:id="354" w:author="Kaisa Tähe - RAM" w:date="2025-09-30T15:20:00Z">
              <w:r w:rsidR="0001071F" w:rsidRPr="009D4663">
                <w:rPr>
                  <w:rFonts w:ascii="Cambria" w:eastAsia="Cambria" w:hAnsi="Cambria" w:cs="Cambria"/>
                  <w:noProof/>
                  <w:sz w:val="20"/>
                  <w:szCs w:val="20"/>
                </w:rPr>
                <w:t>kättesaadav</w:t>
              </w:r>
            </w:ins>
            <w:ins w:id="355" w:author="Kaisa Tähe - RAM" w:date="2025-09-30T15:23:00Z" w16du:dateUtc="2025-09-30T12:23:00Z">
              <w:r w:rsidR="001777E6" w:rsidRPr="009D4663">
                <w:rPr>
                  <w:rFonts w:ascii="Cambria" w:eastAsia="Cambria" w:hAnsi="Cambria" w:cs="Cambria"/>
                  <w:noProof/>
                  <w:sz w:val="20"/>
                  <w:szCs w:val="20"/>
                </w:rPr>
                <w:t>aks</w:t>
              </w:r>
            </w:ins>
            <w:ins w:id="356" w:author="Kaisa Tähe - RAM" w:date="2025-09-30T15:20:00Z">
              <w:r w:rsidR="0001071F" w:rsidRPr="009D4663">
                <w:rPr>
                  <w:rFonts w:ascii="Cambria" w:eastAsia="Cambria" w:hAnsi="Cambria" w:cs="Cambria"/>
                  <w:noProof/>
                  <w:sz w:val="20"/>
                  <w:szCs w:val="20"/>
                </w:rPr>
                <w:t xml:space="preserve"> ettevõtetele</w:t>
              </w:r>
            </w:ins>
            <w:ins w:id="357" w:author="Kaisa Tähe - RAM" w:date="2025-10-06T16:19:00Z" w16du:dateUtc="2025-10-06T13:19:00Z">
              <w:r w:rsidR="00A21674">
                <w:rPr>
                  <w:rFonts w:ascii="Cambria" w:eastAsia="Cambria" w:hAnsi="Cambria" w:cs="Cambria"/>
                  <w:noProof/>
                  <w:sz w:val="20"/>
                  <w:szCs w:val="20"/>
                </w:rPr>
                <w:t xml:space="preserve">, </w:t>
              </w:r>
            </w:ins>
            <w:ins w:id="358" w:author="Kaisa Tähe - RAM" w:date="2025-09-30T15:20:00Z">
              <w:r w:rsidR="0001071F" w:rsidRPr="009D4663">
                <w:rPr>
                  <w:rFonts w:ascii="Cambria" w:eastAsia="Cambria" w:hAnsi="Cambria" w:cs="Cambria"/>
                  <w:noProof/>
                  <w:sz w:val="20"/>
                  <w:szCs w:val="20"/>
                </w:rPr>
                <w:t>teadus</w:t>
              </w:r>
            </w:ins>
            <w:ins w:id="359" w:author="Kaisa Tähe - RAM" w:date="2025-10-06T16:19:00Z" w16du:dateUtc="2025-10-06T13:19:00Z">
              <w:r w:rsidR="00A21674">
                <w:rPr>
                  <w:rFonts w:ascii="Cambria" w:eastAsia="Cambria" w:hAnsi="Cambria" w:cs="Cambria"/>
                  <w:noProof/>
                  <w:sz w:val="20"/>
                  <w:szCs w:val="20"/>
                </w:rPr>
                <w:t>-</w:t>
              </w:r>
            </w:ins>
            <w:ins w:id="360" w:author="Kaisa Tähe - RAM" w:date="2025-09-30T15:20:00Z">
              <w:r w:rsidR="0001071F" w:rsidRPr="009D4663">
                <w:rPr>
                  <w:rFonts w:ascii="Cambria" w:eastAsia="Cambria" w:hAnsi="Cambria" w:cs="Cambria"/>
                  <w:noProof/>
                  <w:sz w:val="20"/>
                  <w:szCs w:val="20"/>
                </w:rPr>
                <w:t xml:space="preserve"> ja </w:t>
              </w:r>
            </w:ins>
            <w:ins w:id="361" w:author="Kaisa Tähe - RAM" w:date="2025-10-06T16:19:00Z" w16du:dateUtc="2025-10-06T13:19:00Z">
              <w:r w:rsidR="00A21674">
                <w:rPr>
                  <w:rFonts w:ascii="Cambria" w:eastAsia="Cambria" w:hAnsi="Cambria" w:cs="Cambria"/>
                  <w:noProof/>
                  <w:sz w:val="20"/>
                  <w:szCs w:val="20"/>
                </w:rPr>
                <w:t>arendus</w:t>
              </w:r>
            </w:ins>
            <w:ins w:id="362" w:author="Kaisa Tähe - RAM" w:date="2025-09-30T15:20:00Z">
              <w:r w:rsidR="0001071F" w:rsidRPr="009D4663">
                <w:rPr>
                  <w:rFonts w:ascii="Cambria" w:eastAsia="Cambria" w:hAnsi="Cambria" w:cs="Cambria"/>
                  <w:noProof/>
                  <w:sz w:val="20"/>
                  <w:szCs w:val="20"/>
                </w:rPr>
                <w:t>asutustele</w:t>
              </w:r>
            </w:ins>
            <w:ins w:id="363" w:author="Kaisa Tähe - RAM" w:date="2025-10-06T16:19:00Z" w16du:dateUtc="2025-10-06T13:19:00Z">
              <w:r w:rsidR="00A21674">
                <w:rPr>
                  <w:rFonts w:ascii="Cambria" w:eastAsia="Cambria" w:hAnsi="Cambria" w:cs="Cambria"/>
                  <w:noProof/>
                  <w:sz w:val="20"/>
                  <w:szCs w:val="20"/>
                </w:rPr>
                <w:t xml:space="preserve">, </w:t>
              </w:r>
            </w:ins>
            <w:ins w:id="364" w:author="Kaisa Tähe - RAM" w:date="2025-09-30T15:20:00Z">
              <w:r w:rsidR="0001071F" w:rsidRPr="009D4663">
                <w:rPr>
                  <w:rFonts w:ascii="Cambria" w:eastAsia="Cambria" w:hAnsi="Cambria" w:cs="Cambria"/>
                  <w:noProof/>
                  <w:sz w:val="20"/>
                  <w:szCs w:val="20"/>
                </w:rPr>
                <w:t>Kaitseväe</w:t>
              </w:r>
            </w:ins>
            <w:ins w:id="365" w:author="Kaisa Tähe - RAM" w:date="2025-10-06T16:20:00Z" w16du:dateUtc="2025-10-06T13:20:00Z">
              <w:r w:rsidR="00A21674">
                <w:rPr>
                  <w:rFonts w:ascii="Cambria" w:eastAsia="Cambria" w:hAnsi="Cambria" w:cs="Cambria"/>
                  <w:noProof/>
                  <w:sz w:val="20"/>
                  <w:szCs w:val="20"/>
                </w:rPr>
                <w:t>le</w:t>
              </w:r>
            </w:ins>
            <w:ins w:id="366" w:author="Kaisa Tähe - RAM" w:date="2025-09-30T15:20:00Z">
              <w:r w:rsidR="0001071F" w:rsidRPr="009D4663">
                <w:rPr>
                  <w:rFonts w:ascii="Cambria" w:eastAsia="Cambria" w:hAnsi="Cambria" w:cs="Cambria"/>
                  <w:noProof/>
                  <w:sz w:val="20"/>
                  <w:szCs w:val="20"/>
                </w:rPr>
                <w:t>, Kaitseliidu</w:t>
              </w:r>
            </w:ins>
            <w:ins w:id="367" w:author="Kaisa Tähe - RAM" w:date="2025-10-06T16:20:00Z" w16du:dateUtc="2025-10-06T13:20:00Z">
              <w:r w:rsidR="00A21674">
                <w:rPr>
                  <w:rFonts w:ascii="Cambria" w:eastAsia="Cambria" w:hAnsi="Cambria" w:cs="Cambria"/>
                  <w:noProof/>
                  <w:sz w:val="20"/>
                  <w:szCs w:val="20"/>
                </w:rPr>
                <w:t xml:space="preserve">le, </w:t>
              </w:r>
            </w:ins>
            <w:ins w:id="368" w:author="Kaisa Tähe - RAM" w:date="2025-09-30T15:20:00Z">
              <w:r w:rsidR="0001071F" w:rsidRPr="009D4663">
                <w:rPr>
                  <w:rFonts w:ascii="Cambria" w:eastAsia="Cambria" w:hAnsi="Cambria" w:cs="Cambria"/>
                  <w:noProof/>
                  <w:sz w:val="20"/>
                  <w:szCs w:val="20"/>
                </w:rPr>
                <w:t>Välisluureamet</w:t>
              </w:r>
            </w:ins>
            <w:ins w:id="369" w:author="Kaisa Tähe - RAM" w:date="2025-10-06T16:20:00Z" w16du:dateUtc="2025-10-06T13:20:00Z">
              <w:r w:rsidR="00A21674">
                <w:rPr>
                  <w:rFonts w:ascii="Cambria" w:eastAsia="Cambria" w:hAnsi="Cambria" w:cs="Cambria"/>
                  <w:noProof/>
                  <w:sz w:val="20"/>
                  <w:szCs w:val="20"/>
                </w:rPr>
                <w:t>ile jt asutus</w:t>
              </w:r>
              <w:r w:rsidR="00230D57">
                <w:rPr>
                  <w:rFonts w:ascii="Cambria" w:eastAsia="Cambria" w:hAnsi="Cambria" w:cs="Cambria"/>
                  <w:noProof/>
                  <w:sz w:val="20"/>
                  <w:szCs w:val="20"/>
                </w:rPr>
                <w:t>tele</w:t>
              </w:r>
            </w:ins>
            <w:ins w:id="370" w:author="Kaisa Tähe - RAM" w:date="2025-09-30T15:20:00Z">
              <w:r w:rsidR="0001071F" w:rsidRPr="009D4663">
                <w:rPr>
                  <w:rFonts w:ascii="Cambria" w:eastAsia="Cambria" w:hAnsi="Cambria" w:cs="Cambria"/>
                  <w:noProof/>
                  <w:sz w:val="20"/>
                  <w:szCs w:val="20"/>
                </w:rPr>
                <w:t>. Taristu arendamisel lähtutakse EL ja NATO andmestandarditest, et tagada koostalitlusvõime liitlastega.</w:t>
              </w:r>
            </w:ins>
            <w:ins w:id="371" w:author="Kaisa Tähe - RAM" w:date="2025-09-30T15:20:00Z" w16du:dateUtc="2025-09-30T12:20:00Z">
              <w:r w:rsidR="0001071F" w:rsidRPr="009D4663">
                <w:rPr>
                  <w:rFonts w:ascii="Cambria" w:eastAsia="Cambria" w:hAnsi="Cambria" w:cs="Cambria"/>
                  <w:noProof/>
                  <w:sz w:val="20"/>
                  <w:szCs w:val="20"/>
                </w:rPr>
                <w:t xml:space="preserve"> </w:t>
              </w:r>
            </w:ins>
          </w:p>
          <w:p w14:paraId="1645F761" w14:textId="578E44DC" w:rsidR="006E2C0F" w:rsidRPr="009D4663" w:rsidRDefault="006E2C0F" w:rsidP="7C72B43D">
            <w:pPr>
              <w:spacing w:line="240" w:lineRule="auto"/>
              <w:jc w:val="both"/>
              <w:rPr>
                <w:ins w:id="372" w:author="Kaisa Tähe - RAM" w:date="2025-07-21T14:01:00Z" w16du:dateUtc="2025-07-21T11:01:00Z"/>
                <w:rFonts w:ascii="Cambria" w:eastAsia="Cambria" w:hAnsi="Cambria" w:cs="Cambria"/>
                <w:noProof/>
                <w:sz w:val="20"/>
                <w:szCs w:val="20"/>
              </w:rPr>
            </w:pPr>
            <w:ins w:id="373" w:author="Kaisa Tähe - RAM" w:date="2025-11-12T12:00:00Z" w16du:dateUtc="2025-11-12T10:00:00Z">
              <w:r w:rsidRPr="00E56752">
                <w:rPr>
                  <w:rFonts w:ascii="Cambria" w:eastAsia="Cambria" w:hAnsi="Cambria" w:cs="Cambria"/>
                  <w:noProof/>
                  <w:sz w:val="20"/>
                  <w:szCs w:val="20"/>
                </w:rPr>
                <w:t>Ühtekuuluvuspoliitika rakenduskava prioriteedi „Nutikam Eesti“ erieesmärgi ii „digitaliseerimisest kasu toomine kodanike, ettevõtjate, teadusasutuste ja avaliku sektori asutuste jaoks“ meetmed on hinnatud RRF DNSH juhendi alusel "ei kahjusta oluliselt" printsiibiga kooskõlas olevaks. Analoogse tegevusena on ka planeeritav tehisaru võimekuse arendamine „ei kahjusta oluliselt“</w:t>
              </w:r>
              <w:r>
                <w:rPr>
                  <w:rFonts w:ascii="Cambria" w:eastAsia="Cambria" w:hAnsi="Cambria" w:cs="Cambria"/>
                  <w:noProof/>
                  <w:sz w:val="20"/>
                  <w:szCs w:val="20"/>
                </w:rPr>
                <w:t xml:space="preserve"> printsiibiga kooskõlas.</w:t>
              </w:r>
            </w:ins>
          </w:p>
          <w:p w14:paraId="5E9B619D" w14:textId="46BCA1DA" w:rsidR="00BA579F" w:rsidRDefault="6593949D" w:rsidP="7C72B43D">
            <w:pPr>
              <w:spacing w:line="240" w:lineRule="auto"/>
              <w:jc w:val="both"/>
              <w:rPr>
                <w:ins w:id="374" w:author="Kaisa Tähe - RAM" w:date="2025-07-21T14:04:00Z" w16du:dateUtc="2025-07-21T11:04:00Z"/>
                <w:rFonts w:asciiTheme="majorHAnsi" w:hAnsiTheme="majorHAnsi"/>
                <w:b/>
                <w:bCs/>
                <w:color w:val="FF0000"/>
                <w:sz w:val="20"/>
                <w:szCs w:val="20"/>
                <w:lang w:val="et-EE"/>
              </w:rPr>
            </w:pPr>
            <w:commentRangeStart w:id="375"/>
            <w:ins w:id="376" w:author="Kaisa Tähe - RAM" w:date="2025-07-21T14:04:00Z" w16du:dateUtc="2025-07-21T11:04:00Z">
              <w:r w:rsidRPr="7C72B43D">
                <w:rPr>
                  <w:rFonts w:asciiTheme="majorHAnsi" w:hAnsiTheme="majorHAnsi"/>
                  <w:b/>
                  <w:bCs/>
                  <w:color w:val="FF0000"/>
                  <w:sz w:val="20"/>
                  <w:szCs w:val="20"/>
                  <w:lang w:val="et-EE"/>
                </w:rPr>
                <w:t xml:space="preserve">Kaitsetööstuse innovatsioonivõimekuse ning teadus- ja arendustegevuse suurendamine </w:t>
              </w:r>
            </w:ins>
            <w:commentRangeEnd w:id="375"/>
            <w:r w:rsidR="00BA579F">
              <w:rPr>
                <w:rStyle w:val="Kommentaariviide"/>
                <w:rFonts w:asciiTheme="majorHAnsi" w:hAnsiTheme="majorHAnsi"/>
                <w:b/>
                <w:bCs/>
                <w:color w:val="FF0000"/>
                <w:sz w:val="20"/>
                <w:szCs w:val="20"/>
                <w:lang w:val="et-EE"/>
              </w:rPr>
              <w:commentReference w:id="375"/>
            </w:r>
          </w:p>
          <w:p w14:paraId="33889B99" w14:textId="3B5FF28E" w:rsidR="00BA579F" w:rsidRDefault="00BA579F" w:rsidP="7C72B43D">
            <w:pPr>
              <w:spacing w:line="240" w:lineRule="auto"/>
              <w:jc w:val="both"/>
              <w:rPr>
                <w:ins w:id="377" w:author="Kaisa Tähe - RAM" w:date="2025-07-21T14:01:00Z" w16du:dateUtc="2025-07-21T11:01:00Z"/>
                <w:rFonts w:asciiTheme="majorHAnsi" w:hAnsiTheme="majorHAnsi"/>
                <w:color w:val="FF0000"/>
                <w:sz w:val="20"/>
                <w:szCs w:val="20"/>
                <w:lang w:val="et-EE"/>
              </w:rPr>
            </w:pPr>
            <w:ins w:id="378" w:author="Kaisa Tähe - RAM" w:date="2025-07-21T14:01:00Z" w16du:dateUtc="2025-07-21T11:01:00Z">
              <w:r w:rsidRPr="7C72B43D">
                <w:rPr>
                  <w:rFonts w:asciiTheme="majorHAnsi" w:hAnsiTheme="majorHAnsi"/>
                  <w:color w:val="FF0000"/>
                  <w:sz w:val="20"/>
                  <w:szCs w:val="20"/>
                  <w:lang w:val="et-EE"/>
                </w:rPr>
                <w:t>Sekkumised põhinevad riigiaruande lisal D, Euroopa poolaasta riigipõhistel soovitustel, Eesti teadus- ja arendustegevuse (TA) ja innovatsioonisüsteemi rahvusvahelisel hindamisel</w:t>
              </w:r>
            </w:ins>
            <w:r w:rsidRPr="7C72B43D">
              <w:rPr>
                <w:rStyle w:val="Allmrkuseviide"/>
                <w:rFonts w:asciiTheme="majorHAnsi" w:hAnsiTheme="majorHAnsi"/>
                <w:color w:val="FF0000"/>
                <w:sz w:val="20"/>
                <w:szCs w:val="20"/>
                <w:lang w:val="et-EE"/>
              </w:rPr>
              <w:footnoteReference w:id="16"/>
            </w:r>
            <w:ins w:id="381" w:author="Kaisa Tähe - RAM" w:date="2025-07-21T14:01:00Z">
              <w:r w:rsidRPr="7C72B43D">
                <w:rPr>
                  <w:rFonts w:asciiTheme="majorHAnsi" w:hAnsiTheme="majorHAnsi"/>
                  <w:color w:val="FF0000"/>
                  <w:sz w:val="20"/>
                  <w:szCs w:val="20"/>
                  <w:lang w:val="et-EE"/>
                </w:rPr>
                <w:t xml:space="preserve"> ning perioodi 2014-2020 ettevõtlus- ja innovatsioonitoetuste tulemuslikkuse ja mõju hindamistel</w:t>
              </w:r>
            </w:ins>
            <w:r w:rsidRPr="7C72B43D">
              <w:rPr>
                <w:rStyle w:val="Allmrkuseviide"/>
                <w:rFonts w:asciiTheme="majorHAnsi" w:hAnsiTheme="majorHAnsi"/>
                <w:color w:val="FF0000"/>
                <w:sz w:val="20"/>
                <w:szCs w:val="20"/>
                <w:lang w:val="et-EE"/>
              </w:rPr>
              <w:footnoteReference w:id="17"/>
            </w:r>
            <w:ins w:id="384" w:author="Kaisa Tähe - RAM" w:date="2025-07-21T14:01:00Z">
              <w:r w:rsidRPr="7C72B43D">
                <w:rPr>
                  <w:rFonts w:asciiTheme="majorHAnsi" w:hAnsiTheme="majorHAnsi"/>
                  <w:color w:val="FF0000"/>
                  <w:sz w:val="20"/>
                  <w:szCs w:val="20"/>
                  <w:lang w:val="et-EE"/>
                </w:rPr>
                <w:t>. Sekkumistega toetatakse riikliku teadus- ja arendustegevuse, innovatsiooni ning ettevõtluse (TAIE) arengukava rakendamist järgmiselt:</w:t>
              </w:r>
            </w:ins>
          </w:p>
          <w:p w14:paraId="4E725F15" w14:textId="77777777" w:rsidR="00BA579F" w:rsidRPr="005559D0" w:rsidRDefault="00BA579F" w:rsidP="00BA579F">
            <w:pPr>
              <w:spacing w:line="240" w:lineRule="auto"/>
              <w:jc w:val="both"/>
              <w:rPr>
                <w:ins w:id="385" w:author="Kaisa Tähe - RAM" w:date="2025-07-21T14:01:00Z" w16du:dateUtc="2025-07-21T11:01:00Z"/>
                <w:rFonts w:asciiTheme="majorHAnsi" w:hAnsiTheme="majorHAnsi"/>
                <w:color w:val="FF0000"/>
                <w:sz w:val="20"/>
                <w:lang w:val="et-EE"/>
              </w:rPr>
            </w:pPr>
            <w:ins w:id="386" w:author="Kaisa Tähe - RAM" w:date="2025-07-21T14:01:00Z" w16du:dateUtc="2025-07-21T11:01:00Z">
              <w:r w:rsidRPr="005559D0">
                <w:rPr>
                  <w:rFonts w:asciiTheme="majorHAnsi" w:hAnsiTheme="majorHAnsi"/>
                  <w:color w:val="FF0000"/>
                  <w:sz w:val="20"/>
                  <w:lang w:val="et-EE"/>
                </w:rPr>
                <w:t>Kaitseettevõtja tootearendusprogrammis edendatakse kaitsevaldkon</w:t>
              </w:r>
              <w:r>
                <w:rPr>
                  <w:rFonts w:asciiTheme="majorHAnsi" w:hAnsiTheme="majorHAnsi"/>
                  <w:color w:val="FF0000"/>
                  <w:sz w:val="20"/>
                  <w:lang w:val="et-EE"/>
                </w:rPr>
                <w:t>da,</w:t>
              </w:r>
              <w:r w:rsidRPr="005559D0">
                <w:rPr>
                  <w:rFonts w:asciiTheme="majorHAnsi" w:hAnsiTheme="majorHAnsi"/>
                  <w:color w:val="FF0000"/>
                  <w:sz w:val="20"/>
                  <w:lang w:val="et-EE"/>
                </w:rPr>
                <w:t xml:space="preserve"> fokuseerides kaitsetööstuse suutlikkuse arendamisele teadus- ja arendustegevuse toetamise kaudu. </w:t>
              </w:r>
            </w:ins>
          </w:p>
          <w:p w14:paraId="392DE1F7" w14:textId="03FDF90F" w:rsidR="00BA579F" w:rsidRPr="005559D0" w:rsidRDefault="00BA579F" w:rsidP="00BA579F">
            <w:pPr>
              <w:spacing w:line="240" w:lineRule="auto"/>
              <w:jc w:val="both"/>
              <w:rPr>
                <w:ins w:id="387" w:author="Kaisa Tähe - RAM" w:date="2025-07-21T14:01:00Z" w16du:dateUtc="2025-07-21T11:01:00Z"/>
                <w:rFonts w:asciiTheme="majorHAnsi" w:hAnsiTheme="majorHAnsi"/>
                <w:color w:val="FF0000"/>
                <w:sz w:val="20"/>
                <w:lang w:val="et-EE"/>
              </w:rPr>
            </w:pPr>
            <w:ins w:id="388" w:author="Kaisa Tähe - RAM" w:date="2025-07-21T14:01:00Z" w16du:dateUtc="2025-07-21T11:01:00Z">
              <w:r w:rsidRPr="005559D0">
                <w:rPr>
                  <w:rFonts w:asciiTheme="majorHAnsi" w:hAnsiTheme="majorHAnsi"/>
                  <w:color w:val="FF0000"/>
                  <w:sz w:val="20"/>
                  <w:lang w:val="et-EE"/>
                </w:rPr>
                <w:lastRenderedPageBreak/>
                <w:t>Teadus- ja tehnoloogiamahukat kaitsetööstust iseloomusta</w:t>
              </w:r>
              <w:r>
                <w:rPr>
                  <w:rFonts w:asciiTheme="majorHAnsi" w:hAnsiTheme="majorHAnsi"/>
                  <w:color w:val="FF0000"/>
                  <w:sz w:val="20"/>
                  <w:lang w:val="et-EE"/>
                </w:rPr>
                <w:t>vad</w:t>
              </w:r>
              <w:r w:rsidRPr="005559D0">
                <w:rPr>
                  <w:rFonts w:asciiTheme="majorHAnsi" w:hAnsiTheme="majorHAnsi"/>
                  <w:color w:val="FF0000"/>
                  <w:sz w:val="20"/>
                  <w:lang w:val="et-EE"/>
                </w:rPr>
                <w:t xml:space="preserve"> kiired tootearenduse tsüklid, mis tagavad too</w:t>
              </w:r>
            </w:ins>
            <w:ins w:id="389" w:author="Anu Altermann - RAM" w:date="2025-09-30T16:58:00Z" w16du:dateUtc="2025-09-30T13:58:00Z">
              <w:r w:rsidR="00CD3FC9">
                <w:rPr>
                  <w:rFonts w:asciiTheme="majorHAnsi" w:hAnsiTheme="majorHAnsi"/>
                  <w:color w:val="FF0000"/>
                  <w:sz w:val="20"/>
                  <w:lang w:val="et-EE"/>
                </w:rPr>
                <w:t>d</w:t>
              </w:r>
            </w:ins>
            <w:ins w:id="390" w:author="Kaisa Tähe - RAM" w:date="2025-07-21T14:01:00Z" w16du:dateUtc="2025-07-21T11:01:00Z">
              <w:r w:rsidRPr="005559D0">
                <w:rPr>
                  <w:rFonts w:asciiTheme="majorHAnsi" w:hAnsiTheme="majorHAnsi"/>
                  <w:color w:val="FF0000"/>
                  <w:sz w:val="20"/>
                  <w:lang w:val="et-EE"/>
                </w:rPr>
                <w:t xml:space="preserve">ete ja teenuste sihtpärasuse ja konkurentsivõime. Turulähedase tootearenduse toetuse abil saavad kaitsetööstuse ettevõtjad arendada välja rahvusvaheliselt konkurentsivõimelise uue või oluliselt muudetud toote (sh kahese kasutusega tehnoloogia) või teenuse. </w:t>
              </w:r>
            </w:ins>
          </w:p>
          <w:p w14:paraId="38AF2411" w14:textId="3637B34E" w:rsidR="00F2429D" w:rsidRDefault="00BA579F" w:rsidP="00BA579F">
            <w:pPr>
              <w:spacing w:line="240" w:lineRule="auto"/>
              <w:jc w:val="both"/>
              <w:rPr>
                <w:ins w:id="391" w:author="Kaisa Tähe - RAM" w:date="2025-11-12T12:00:00Z" w16du:dateUtc="2025-11-12T10:00:00Z"/>
                <w:rFonts w:asciiTheme="majorHAnsi" w:hAnsiTheme="majorHAnsi"/>
                <w:color w:val="FF0000"/>
                <w:sz w:val="20"/>
                <w:lang w:val="et-EE"/>
              </w:rPr>
            </w:pPr>
            <w:ins w:id="392" w:author="Kaisa Tähe - RAM" w:date="2025-07-21T14:01:00Z" w16du:dateUtc="2025-07-21T11:01:00Z">
              <w:r w:rsidRPr="005559D0">
                <w:rPr>
                  <w:rFonts w:asciiTheme="majorHAnsi" w:hAnsiTheme="majorHAnsi"/>
                  <w:color w:val="FF0000"/>
                  <w:sz w:val="20"/>
                  <w:lang w:val="et-EE"/>
                </w:rPr>
                <w:t>Toetus on tõhusaim viis panustada kaitsevaldkonda ja TAI eesmärkidesse laiemalt. Toetus panustab ettevõtjate projektide sellistesse arenguetappidesse, mis reeglina veel tulu ei tooda ning seetõttu ei ole elluviijatel võimalik ka näiteks laenu vormis antud toetust tagasi maksta. Paljud Eesti kaitsetööstuse ettevõtted on uued</w:t>
              </w:r>
              <w:r>
                <w:rPr>
                  <w:rFonts w:asciiTheme="majorHAnsi" w:hAnsiTheme="majorHAnsi"/>
                  <w:color w:val="FF0000"/>
                  <w:sz w:val="20"/>
                  <w:lang w:val="et-EE"/>
                </w:rPr>
                <w:t xml:space="preserve"> kiires arengufaasis</w:t>
              </w:r>
              <w:r w:rsidRPr="005559D0">
                <w:rPr>
                  <w:rFonts w:asciiTheme="majorHAnsi" w:hAnsiTheme="majorHAnsi"/>
                  <w:color w:val="FF0000"/>
                  <w:sz w:val="20"/>
                  <w:lang w:val="et-EE"/>
                </w:rPr>
                <w:t xml:space="preserve"> ettevõtted. </w:t>
              </w:r>
            </w:ins>
          </w:p>
          <w:p w14:paraId="66CEC93B" w14:textId="595C9F98" w:rsidR="00BA5A18" w:rsidRPr="004270A2" w:rsidRDefault="00BA5A18" w:rsidP="00BA579F">
            <w:pPr>
              <w:spacing w:line="240" w:lineRule="auto"/>
              <w:jc w:val="both"/>
              <w:rPr>
                <w:ins w:id="393" w:author="Kaisa Tähe - RAM" w:date="2025-07-21T14:54:00Z" w16du:dateUtc="2025-07-21T11:54:00Z"/>
                <w:rFonts w:asciiTheme="majorHAnsi" w:hAnsiTheme="majorHAnsi"/>
                <w:sz w:val="20"/>
                <w:lang w:val="et-EE"/>
              </w:rPr>
            </w:pPr>
            <w:ins w:id="394" w:author="Kaisa Tähe - RAM" w:date="2025-11-12T12:00:00Z" w16du:dateUtc="2025-11-12T10:00:00Z">
              <w:r w:rsidRPr="00BA3218">
                <w:rPr>
                  <w:rFonts w:asciiTheme="majorHAnsi" w:hAnsiTheme="majorHAnsi"/>
                  <w:sz w:val="20"/>
                  <w:lang w:val="et-EE"/>
                </w:rPr>
                <w:t>Ühtekuuluvuspoliitika rakenduskava prioriteedi „Nutikam Eesti“ erieesmärgi i „teadus- ja innovatsioonivõime ning kõrgetasemeliste tehnoloogiate kasutuselevõtu arendamine ja suurendamine“ meetmed on hinnatud RRF DNSH juhendi alusel "ei kahjusta oluliselt" printsiibiga kooskõlas olevaks. Analoogselt on ka planeeritavad tegevused kaitseettevõtete teadus-, arendus- ja innovatsioonitegevuste mahukuse ja teadmussiirde võimekuse suurendamiseks „ei kahjusta oluliselt“ printsiibiga kooskõlas.</w:t>
              </w:r>
            </w:ins>
          </w:p>
          <w:p w14:paraId="74D89764" w14:textId="77777777" w:rsidR="00F2429D" w:rsidRPr="00C6514A" w:rsidRDefault="008606BC" w:rsidP="00BA579F">
            <w:pPr>
              <w:spacing w:line="240" w:lineRule="auto"/>
              <w:jc w:val="both"/>
              <w:rPr>
                <w:ins w:id="395" w:author="Kaisa Tähe - RAM" w:date="2025-07-21T14:54:00Z" w16du:dateUtc="2025-07-21T11:54:00Z"/>
                <w:rFonts w:ascii="Cambria" w:hAnsi="Cambria"/>
                <w:b/>
                <w:bCs/>
                <w:color w:val="FF0000"/>
                <w:sz w:val="20"/>
                <w:szCs w:val="20"/>
                <w:lang w:val="et-EE"/>
              </w:rPr>
            </w:pPr>
            <w:commentRangeStart w:id="396"/>
            <w:ins w:id="397" w:author="Kaisa Tähe - RAM" w:date="2025-07-21T14:54:00Z" w16du:dateUtc="2025-07-21T11:54:00Z">
              <w:r w:rsidRPr="00C6514A">
                <w:rPr>
                  <w:rFonts w:ascii="Cambria" w:hAnsi="Cambria"/>
                  <w:b/>
                  <w:bCs/>
                  <w:color w:val="FF0000"/>
                  <w:sz w:val="20"/>
                  <w:szCs w:val="20"/>
                  <w:lang w:val="et-EE"/>
                </w:rPr>
                <w:t>Kaitsetööstuspargi baastaristu</w:t>
              </w:r>
            </w:ins>
            <w:commentRangeEnd w:id="396"/>
            <w:ins w:id="398" w:author="Kaisa Tähe - RAM" w:date="2025-09-29T16:17:00Z" w16du:dateUtc="2025-09-29T13:17:00Z">
              <w:r w:rsidR="005D7D95" w:rsidRPr="00C6514A">
                <w:rPr>
                  <w:rStyle w:val="Kommentaariviide"/>
                  <w:rFonts w:ascii="Cambria" w:hAnsi="Cambria"/>
                  <w:b/>
                  <w:bCs/>
                  <w:color w:val="FF0000"/>
                  <w:sz w:val="20"/>
                  <w:szCs w:val="20"/>
                  <w:lang w:val="et-EE"/>
                </w:rPr>
                <w:commentReference w:id="396"/>
              </w:r>
            </w:ins>
          </w:p>
          <w:p w14:paraId="0C119AA1" w14:textId="77777777" w:rsidR="00C6514A" w:rsidRDefault="00C6514A" w:rsidP="00BA579F">
            <w:pPr>
              <w:spacing w:line="240" w:lineRule="auto"/>
              <w:jc w:val="both"/>
              <w:rPr>
                <w:ins w:id="399" w:author="Kaisa Tähe - RAM" w:date="2025-11-12T12:01:00Z" w16du:dateUtc="2025-11-12T10:01:00Z"/>
                <w:rFonts w:ascii="Cambria" w:hAnsi="Cambria"/>
                <w:noProof/>
                <w:color w:val="FF0000"/>
                <w:sz w:val="20"/>
                <w:szCs w:val="20"/>
              </w:rPr>
            </w:pPr>
            <w:ins w:id="400" w:author="Kaisa Tähe - RAM" w:date="2025-07-21T14:54:00Z" w16du:dateUtc="2025-07-21T11:54:00Z">
              <w:r w:rsidRPr="009D4663">
                <w:rPr>
                  <w:rFonts w:ascii="Cambria" w:hAnsi="Cambria"/>
                  <w:noProof/>
                  <w:color w:val="FF0000"/>
                  <w:sz w:val="20"/>
                  <w:szCs w:val="20"/>
                  <w:lang w:val="et-EE"/>
                </w:rPr>
                <w:t>Lähtudes riigikaitse arengukava eesmärgist „Arendada iseseisvat kaitsevõimet ning uuendada riigi sõjalise kaitse toetuseks kasutatava tsiviilressursi vajadust, täiendada ning kontrollida nende kasutamise protseduure ja reegleid.”, märtsis 2025 koostatud Euroopa kaitsevõimet tugevdavast plaanist ReArm ja Euroopa Komisjoni soovitustest aprillis 2025, kus Euroopa Regionaalarengu Fondi reeglistiku muudetakse kaitsevaldkonda toetavaks, hakatakse Tõstamaa lähedale Ermistusse ehitama kaitsetööstuspar</w:t>
              </w:r>
            </w:ins>
            <w:ins w:id="401" w:author="Kaisa Tähe - RAM" w:date="2025-09-22T15:39:00Z" w16du:dateUtc="2025-09-22T12:39:00Z">
              <w:r w:rsidR="002F06F7" w:rsidRPr="009D4663">
                <w:rPr>
                  <w:rFonts w:ascii="Cambria" w:hAnsi="Cambria"/>
                  <w:noProof/>
                  <w:color w:val="FF0000"/>
                  <w:sz w:val="20"/>
                  <w:szCs w:val="20"/>
                  <w:lang w:val="et-EE"/>
                </w:rPr>
                <w:t>gi baastaristut</w:t>
              </w:r>
            </w:ins>
            <w:ins w:id="402" w:author="Kaisa Tähe - RAM" w:date="2025-07-21T14:54:00Z" w16du:dateUtc="2025-07-21T11:54:00Z">
              <w:r w:rsidRPr="009D4663">
                <w:rPr>
                  <w:rFonts w:ascii="Cambria" w:hAnsi="Cambria"/>
                  <w:noProof/>
                  <w:color w:val="FF0000"/>
                  <w:sz w:val="20"/>
                  <w:szCs w:val="20"/>
                  <w:lang w:val="et-EE"/>
                </w:rPr>
                <w:t xml:space="preserve"> </w:t>
              </w:r>
            </w:ins>
            <w:ins w:id="403" w:author="Kaisa Tähe - RAM" w:date="2025-09-22T15:39:00Z" w16du:dateUtc="2025-09-22T12:39:00Z">
              <w:r w:rsidR="002F06F7" w:rsidRPr="009D4663">
                <w:rPr>
                  <w:rFonts w:ascii="Cambria" w:hAnsi="Cambria"/>
                  <w:noProof/>
                  <w:color w:val="FF0000"/>
                  <w:sz w:val="20"/>
                  <w:szCs w:val="20"/>
                  <w:lang w:val="et-EE"/>
                </w:rPr>
                <w:t>(hõlmab</w:t>
              </w:r>
            </w:ins>
            <w:ins w:id="404" w:author="Kaisa Tähe - RAM" w:date="2025-10-01T09:17:00Z" w16du:dateUtc="2025-10-01T06:17:00Z">
              <w:r w:rsidR="00BB7BE2" w:rsidRPr="009D4663">
                <w:rPr>
                  <w:rFonts w:ascii="Cambria" w:hAnsi="Cambria"/>
                  <w:noProof/>
                  <w:color w:val="FF0000"/>
                  <w:sz w:val="20"/>
                  <w:szCs w:val="20"/>
                  <w:lang w:val="et-EE"/>
                </w:rPr>
                <w:t xml:space="preserve"> nt</w:t>
              </w:r>
            </w:ins>
            <w:ins w:id="405" w:author="Kaisa Tähe - RAM" w:date="2025-09-22T15:39:00Z" w16du:dateUtc="2025-09-22T12:39:00Z">
              <w:r w:rsidR="002F06F7" w:rsidRPr="009D4663">
                <w:rPr>
                  <w:rFonts w:ascii="Cambria" w:hAnsi="Cambria"/>
                  <w:noProof/>
                  <w:color w:val="FF0000"/>
                  <w:sz w:val="20"/>
                  <w:szCs w:val="20"/>
                  <w:lang w:val="et-EE"/>
                </w:rPr>
                <w:t xml:space="preserve"> </w:t>
              </w:r>
            </w:ins>
            <w:ins w:id="406" w:author="Kaisa Tähe - RAM" w:date="2025-07-21T14:54:00Z" w16du:dateUtc="2025-07-21T11:54:00Z">
              <w:r w:rsidRPr="009D4663">
                <w:rPr>
                  <w:rFonts w:ascii="Cambria" w:hAnsi="Cambria"/>
                  <w:noProof/>
                  <w:color w:val="FF0000"/>
                  <w:sz w:val="20"/>
                  <w:szCs w:val="20"/>
                  <w:lang w:val="et-EE"/>
                </w:rPr>
                <w:t>ligipääsuteid, elektriühendusi, piirdeaeda, veevärki, katseplatsi, hävitamisplatsi ja hoidlaid</w:t>
              </w:r>
            </w:ins>
            <w:ins w:id="407" w:author="Kaisa Tähe - RAM" w:date="2025-09-22T15:39:00Z" w16du:dateUtc="2025-09-22T12:39:00Z">
              <w:r w:rsidR="002F06F7" w:rsidRPr="009D4663">
                <w:rPr>
                  <w:rFonts w:ascii="Cambria" w:hAnsi="Cambria"/>
                  <w:noProof/>
                  <w:color w:val="FF0000"/>
                  <w:sz w:val="20"/>
                  <w:szCs w:val="20"/>
                  <w:lang w:val="et-EE"/>
                </w:rPr>
                <w:t xml:space="preserve"> jm)</w:t>
              </w:r>
            </w:ins>
            <w:ins w:id="408" w:author="Kaisa Tähe - RAM" w:date="2025-07-21T14:54:00Z" w16du:dateUtc="2025-07-21T11:54:00Z">
              <w:r w:rsidRPr="009D4663">
                <w:rPr>
                  <w:rFonts w:ascii="Cambria" w:hAnsi="Cambria"/>
                  <w:noProof/>
                  <w:color w:val="FF0000"/>
                  <w:sz w:val="20"/>
                  <w:szCs w:val="20"/>
                  <w:lang w:val="et-EE"/>
                </w:rPr>
                <w:t xml:space="preserve">. Tootmishooned ehitavad tööstusparki tegutsema valitud ettevõtted enda jaoks ise. Tööstuspark on suunatud </w:t>
              </w:r>
            </w:ins>
            <w:ins w:id="409" w:author="Kaisa Tähe - RAM" w:date="2025-10-01T10:11:00Z" w16du:dateUtc="2025-10-01T07:11:00Z">
              <w:r w:rsidR="00BC5769" w:rsidRPr="009D4663">
                <w:rPr>
                  <w:rFonts w:ascii="Cambria" w:hAnsi="Cambria"/>
                  <w:noProof/>
                  <w:color w:val="FF0000"/>
                  <w:sz w:val="20"/>
                  <w:szCs w:val="20"/>
                  <w:lang w:val="et-EE"/>
                </w:rPr>
                <w:t xml:space="preserve">nt </w:t>
              </w:r>
            </w:ins>
            <w:ins w:id="410" w:author="Kaisa Tähe - RAM" w:date="2025-07-21T14:54:00Z" w16du:dateUtc="2025-07-21T11:54:00Z">
              <w:r w:rsidRPr="009D4663">
                <w:rPr>
                  <w:rFonts w:ascii="Cambria" w:hAnsi="Cambria"/>
                  <w:noProof/>
                  <w:color w:val="FF0000"/>
                  <w:sz w:val="20"/>
                  <w:szCs w:val="20"/>
                  <w:lang w:val="et-EE"/>
                </w:rPr>
                <w:t>laskemoon</w:t>
              </w:r>
            </w:ins>
            <w:ins w:id="411" w:author="Anu Altermann - RAM" w:date="2025-07-28T16:30:00Z" w16du:dateUtc="2025-07-28T13:30:00Z">
              <w:r w:rsidR="00A531BA" w:rsidRPr="009D4663">
                <w:rPr>
                  <w:rFonts w:ascii="Cambria" w:hAnsi="Cambria"/>
                  <w:noProof/>
                  <w:color w:val="FF0000"/>
                  <w:sz w:val="20"/>
                  <w:szCs w:val="20"/>
                  <w:lang w:val="et-EE"/>
                </w:rPr>
                <w:t>a</w:t>
              </w:r>
            </w:ins>
            <w:ins w:id="412" w:author="Kaisa Tähe - RAM" w:date="2025-07-21T14:54:00Z" w16du:dateUtc="2025-07-21T11:54:00Z">
              <w:r w:rsidRPr="009D4663">
                <w:rPr>
                  <w:rFonts w:ascii="Cambria" w:hAnsi="Cambria"/>
                  <w:noProof/>
                  <w:color w:val="FF0000"/>
                  <w:sz w:val="20"/>
                  <w:szCs w:val="20"/>
                  <w:lang w:val="et-EE"/>
                </w:rPr>
                <w:t>, lahingumoona ja lõhkeaine tootmisek</w:t>
              </w:r>
            </w:ins>
            <w:ins w:id="413" w:author="Kaisa Tähe - RAM" w:date="2025-09-22T15:41:00Z" w16du:dateUtc="2025-09-22T12:41:00Z">
              <w:r w:rsidR="002E034B" w:rsidRPr="009D4663">
                <w:rPr>
                  <w:rFonts w:ascii="Cambria" w:hAnsi="Cambria"/>
                  <w:noProof/>
                  <w:color w:val="FF0000"/>
                  <w:sz w:val="20"/>
                  <w:szCs w:val="20"/>
                  <w:lang w:val="et-EE"/>
                </w:rPr>
                <w:t>s</w:t>
              </w:r>
            </w:ins>
            <w:ins w:id="414" w:author="Kaisa Tähe - RAM" w:date="2025-10-31T10:20:00Z" w16du:dateUtc="2025-10-31T08:20:00Z">
              <w:r w:rsidR="008830D4">
                <w:rPr>
                  <w:rFonts w:ascii="Cambria" w:hAnsi="Cambria"/>
                  <w:noProof/>
                  <w:color w:val="FF0000"/>
                  <w:sz w:val="20"/>
                  <w:szCs w:val="20"/>
                  <w:lang w:val="et-EE"/>
                </w:rPr>
                <w:t>.</w:t>
              </w:r>
            </w:ins>
            <w:ins w:id="415" w:author="Kaisa Tähe - RAM" w:date="2025-09-22T15:41:00Z" w16du:dateUtc="2025-09-22T12:41:00Z">
              <w:r w:rsidR="002E034B" w:rsidRPr="009D4663">
                <w:rPr>
                  <w:rFonts w:ascii="Cambria" w:hAnsi="Cambria"/>
                  <w:noProof/>
                  <w:color w:val="FF0000"/>
                  <w:sz w:val="20"/>
                  <w:szCs w:val="20"/>
                  <w:lang w:val="et-EE"/>
                </w:rPr>
                <w:t xml:space="preserve"> </w:t>
              </w:r>
            </w:ins>
            <w:ins w:id="416" w:author="Kaisa Tähe - RAM" w:date="2025-09-22T15:43:00Z">
              <w:r w:rsidR="00A17618" w:rsidRPr="009D4663">
                <w:rPr>
                  <w:rFonts w:ascii="Cambria" w:hAnsi="Cambria"/>
                  <w:noProof/>
                  <w:color w:val="FF0000"/>
                  <w:sz w:val="20"/>
                  <w:szCs w:val="20"/>
                  <w:lang w:val="et-EE"/>
                </w:rPr>
                <w:t>Riik ei toeta ega korralda moona tootmist, vaid loob ettevõtjatele võimaluse kasutada nõuetele vastavat tootmiskeskkonda</w:t>
              </w:r>
            </w:ins>
            <w:ins w:id="417" w:author="Kaisa Tähe - RAM" w:date="2025-09-22T15:43:00Z" w16du:dateUtc="2025-09-22T12:43:00Z">
              <w:r w:rsidR="00A17618" w:rsidRPr="009D4663">
                <w:rPr>
                  <w:rFonts w:ascii="Cambria" w:hAnsi="Cambria"/>
                  <w:noProof/>
                  <w:color w:val="FF0000"/>
                  <w:sz w:val="20"/>
                  <w:szCs w:val="20"/>
                  <w:lang w:val="et-EE"/>
                </w:rPr>
                <w:t>.</w:t>
              </w:r>
            </w:ins>
            <w:ins w:id="418" w:author="Kaisa Tähe - RAM" w:date="2025-10-31T10:24:00Z" w16du:dateUtc="2025-10-31T08:24:00Z">
              <w:r w:rsidR="00B241F9">
                <w:rPr>
                  <w:rFonts w:ascii="Cambria" w:hAnsi="Cambria"/>
                  <w:noProof/>
                  <w:color w:val="FF0000"/>
                  <w:sz w:val="20"/>
                  <w:szCs w:val="20"/>
                  <w:lang w:val="et-EE"/>
                </w:rPr>
                <w:t xml:space="preserve"> </w:t>
              </w:r>
            </w:ins>
            <w:ins w:id="419" w:author="Kaisa Tähe - RAM" w:date="2025-10-31T10:28:00Z">
              <w:r w:rsidR="000472DB" w:rsidRPr="000472DB">
                <w:rPr>
                  <w:rFonts w:ascii="Cambria" w:hAnsi="Cambria"/>
                  <w:noProof/>
                  <w:color w:val="FF0000"/>
                  <w:sz w:val="20"/>
                  <w:szCs w:val="20"/>
                </w:rPr>
                <w:t xml:space="preserve">Ettevõtete huvi </w:t>
              </w:r>
            </w:ins>
            <w:ins w:id="420" w:author="Kaisa Tähe - RAM" w:date="2025-10-31T10:28:00Z" w16du:dateUtc="2025-10-31T08:28:00Z">
              <w:r w:rsidR="00A72725">
                <w:rPr>
                  <w:rFonts w:ascii="Cambria" w:hAnsi="Cambria"/>
                  <w:noProof/>
                  <w:color w:val="FF0000"/>
                  <w:sz w:val="20"/>
                  <w:szCs w:val="20"/>
                </w:rPr>
                <w:t xml:space="preserve">pargi vastu </w:t>
              </w:r>
            </w:ins>
            <w:ins w:id="421" w:author="Kaisa Tähe - RAM" w:date="2025-10-31T10:28:00Z">
              <w:r w:rsidR="000472DB" w:rsidRPr="000472DB">
                <w:rPr>
                  <w:rFonts w:ascii="Cambria" w:hAnsi="Cambria"/>
                  <w:noProof/>
                  <w:color w:val="FF0000"/>
                  <w:sz w:val="20"/>
                  <w:szCs w:val="20"/>
                </w:rPr>
                <w:t xml:space="preserve">on olnud suur – </w:t>
              </w:r>
            </w:ins>
            <w:ins w:id="422" w:author="Kaisa Tähe - RAM" w:date="2025-10-31T10:28:00Z" w16du:dateUtc="2025-10-31T08:28:00Z">
              <w:r w:rsidR="00A72725">
                <w:rPr>
                  <w:rFonts w:ascii="Cambria" w:hAnsi="Cambria"/>
                  <w:noProof/>
                  <w:color w:val="FF0000"/>
                  <w:sz w:val="20"/>
                  <w:szCs w:val="20"/>
                </w:rPr>
                <w:t>to</w:t>
              </w:r>
            </w:ins>
            <w:ins w:id="423" w:author="Kaisa Tähe - RAM" w:date="2025-10-31T10:29:00Z" w16du:dateUtc="2025-10-31T08:29:00Z">
              <w:r w:rsidR="00A72725">
                <w:rPr>
                  <w:rFonts w:ascii="Cambria" w:hAnsi="Cambria"/>
                  <w:noProof/>
                  <w:color w:val="FF0000"/>
                  <w:sz w:val="20"/>
                  <w:szCs w:val="20"/>
                </w:rPr>
                <w:t>otmistegevuse</w:t>
              </w:r>
              <w:r w:rsidR="009C47AC">
                <w:rPr>
                  <w:rFonts w:ascii="Cambria" w:hAnsi="Cambria"/>
                  <w:noProof/>
                  <w:color w:val="FF0000"/>
                  <w:sz w:val="20"/>
                  <w:szCs w:val="20"/>
                </w:rPr>
                <w:t xml:space="preserve">ga liitumiseks esitati </w:t>
              </w:r>
            </w:ins>
            <w:ins w:id="424" w:author="Kaisa Tähe - RAM" w:date="2025-10-31T10:28:00Z">
              <w:r w:rsidR="000472DB" w:rsidRPr="000472DB">
                <w:rPr>
                  <w:rFonts w:ascii="Cambria" w:hAnsi="Cambria"/>
                  <w:noProof/>
                  <w:color w:val="FF0000"/>
                  <w:sz w:val="20"/>
                  <w:szCs w:val="20"/>
                </w:rPr>
                <w:t>pakkumisi rohkem, kui park mahutab.</w:t>
              </w:r>
            </w:ins>
          </w:p>
          <w:p w14:paraId="6D07A8BA" w14:textId="77777777" w:rsidR="002750BF" w:rsidRDefault="002750BF" w:rsidP="00BA579F">
            <w:pPr>
              <w:spacing w:line="240" w:lineRule="auto"/>
              <w:jc w:val="both"/>
              <w:rPr>
                <w:ins w:id="425" w:author="Kaisa Tähe - RAM" w:date="2025-11-20T06:40:00Z" w16du:dateUtc="2025-11-20T04:40:00Z"/>
                <w:rFonts w:asciiTheme="majorHAnsi" w:hAnsiTheme="majorHAnsi"/>
                <w:noProof/>
                <w:sz w:val="20"/>
                <w:lang w:val="et-EE"/>
              </w:rPr>
            </w:pPr>
            <w:ins w:id="426" w:author="Kaisa Tähe - RAM" w:date="2025-11-12T12:01:00Z" w16du:dateUtc="2025-11-12T10:01:00Z">
              <w:r w:rsidRPr="00BA3218">
                <w:rPr>
                  <w:rFonts w:asciiTheme="majorHAnsi" w:hAnsiTheme="majorHAnsi"/>
                  <w:noProof/>
                  <w:sz w:val="20"/>
                  <w:lang w:val="et-EE"/>
                </w:rPr>
                <w:t>Ühtekuuluvuspoliitika rakenduskava meetmest „Ettevõtluse mitmekesistamise tugiteenused“ toetatakse Narva tööstusinkubaatori rajamist. Projekti DNSH hinnangus järeldatakse, et tegevus on kooskõlas "ei kahjusta oluliselt" printsiibiga. Analoogselt on ka planeeritav kaitsetööstuspargi baastaristu rajamine „ei kahjusta oluliselt“ printsiibiga kooskõlas.</w:t>
              </w:r>
            </w:ins>
          </w:p>
          <w:p w14:paraId="694FB185" w14:textId="2FE5C860" w:rsidR="00652820" w:rsidRPr="009D4663" w:rsidRDefault="00AF3BB9" w:rsidP="00BA579F">
            <w:pPr>
              <w:spacing w:line="240" w:lineRule="auto"/>
              <w:jc w:val="both"/>
              <w:rPr>
                <w:rFonts w:asciiTheme="majorHAnsi" w:hAnsiTheme="majorHAnsi"/>
                <w:noProof/>
                <w:color w:val="FF0000"/>
                <w:sz w:val="20"/>
                <w:lang w:val="et-EE"/>
              </w:rPr>
            </w:pPr>
            <w:ins w:id="427" w:author="Kaisa Tähe - RAM" w:date="2025-11-20T06:41:00Z" w16du:dateUtc="2025-11-20T04:41:00Z">
              <w:r>
                <w:rPr>
                  <w:rFonts w:asciiTheme="majorHAnsi" w:hAnsiTheme="majorHAnsi"/>
                  <w:noProof/>
                  <w:color w:val="FF0000"/>
                  <w:sz w:val="20"/>
                </w:rPr>
                <w:t>Kaitsetööstuse võimekuse suurendamise m</w:t>
              </w:r>
            </w:ins>
            <w:ins w:id="428" w:author="Kaisa Tähe - RAM" w:date="2025-11-20T06:40:00Z">
              <w:r w:rsidR="00203273" w:rsidRPr="00203273">
                <w:rPr>
                  <w:rFonts w:asciiTheme="majorHAnsi" w:hAnsiTheme="majorHAnsi"/>
                  <w:noProof/>
                  <w:color w:val="FF0000"/>
                  <w:sz w:val="20"/>
                </w:rPr>
                <w:t>eetmeid rakendatakse toetuse vormis.</w:t>
              </w:r>
            </w:ins>
          </w:p>
        </w:tc>
      </w:tr>
    </w:tbl>
    <w:p w14:paraId="68438D31" w14:textId="77777777" w:rsidR="00854D02" w:rsidRDefault="00854D02" w:rsidP="00854D02">
      <w:pPr>
        <w:spacing w:line="240" w:lineRule="auto"/>
        <w:rPr>
          <w:rFonts w:ascii="Cambria" w:eastAsia="Times New Roman" w:hAnsi="Cambria" w:cstheme="minorBidi"/>
          <w:lang w:val="et-EE"/>
        </w:rPr>
      </w:pPr>
      <w:r>
        <w:rPr>
          <w:rFonts w:ascii="Cambria" w:eastAsia="Times New Roman" w:hAnsi="Cambria" w:cstheme="minorBidi"/>
          <w:b/>
          <w:bCs/>
          <w:lang w:val="et-EE"/>
        </w:rPr>
        <w:lastRenderedPageBreak/>
        <w:t>Peamised sihtrühmad</w:t>
      </w:r>
    </w:p>
    <w:tbl>
      <w:tblPr>
        <w:tblStyle w:val="Kontuurtabel"/>
        <w:tblW w:w="9776" w:type="dxa"/>
        <w:tblLook w:val="04A0" w:firstRow="1" w:lastRow="0" w:firstColumn="1" w:lastColumn="0" w:noHBand="0" w:noVBand="1"/>
      </w:tblPr>
      <w:tblGrid>
        <w:gridCol w:w="9776"/>
      </w:tblGrid>
      <w:tr w:rsidR="00854D02" w:rsidRPr="00EF1C29" w14:paraId="63AC9BAA" w14:textId="77777777" w:rsidTr="61897DA3">
        <w:tc>
          <w:tcPr>
            <w:tcW w:w="9776" w:type="dxa"/>
            <w:tcBorders>
              <w:top w:val="single" w:sz="4" w:space="0" w:color="0070C0"/>
              <w:left w:val="single" w:sz="4" w:space="0" w:color="0070C0"/>
              <w:bottom w:val="single" w:sz="4" w:space="0" w:color="0070C0"/>
              <w:right w:val="single" w:sz="4" w:space="0" w:color="0070C0"/>
            </w:tcBorders>
          </w:tcPr>
          <w:p w14:paraId="4A227B92" w14:textId="1EC97083" w:rsidR="00854D02" w:rsidRPr="00C33C2B" w:rsidRDefault="00C66B83">
            <w:pPr>
              <w:spacing w:line="240" w:lineRule="auto"/>
              <w:jc w:val="both"/>
              <w:rPr>
                <w:ins w:id="429" w:author="Kaisa Tähe - RAM" w:date="2025-07-21T14:05:00Z" w16du:dateUtc="2025-07-21T11:05:00Z"/>
                <w:rFonts w:ascii="Cambria" w:eastAsia="Cambria" w:hAnsi="Cambria" w:cs="Cambria"/>
                <w:sz w:val="20"/>
                <w:szCs w:val="20"/>
                <w:lang w:val="et-EE"/>
              </w:rPr>
            </w:pPr>
            <w:ins w:id="430" w:author="Kaisa Tähe - RAM" w:date="2025-07-17T11:04:00Z" w16du:dateUtc="2025-07-17T08:04:00Z">
              <w:r w:rsidRPr="00C33C2B">
                <w:rPr>
                  <w:rFonts w:ascii="Cambria" w:eastAsia="Cambria" w:hAnsi="Cambria" w:cs="Cambria"/>
                  <w:sz w:val="20"/>
                  <w:szCs w:val="20"/>
                  <w:lang w:val="et-EE"/>
                </w:rPr>
                <w:t>Kaitsetehnoloogia testimisvõimekuse loomine</w:t>
              </w:r>
            </w:ins>
            <w:ins w:id="431" w:author="Kaisa Tähe - RAM" w:date="2025-07-21T14:06:00Z" w16du:dateUtc="2025-07-21T11:06:00Z">
              <w:r w:rsidR="00B046AD" w:rsidRPr="00C33C2B">
                <w:rPr>
                  <w:rFonts w:ascii="Cambria" w:eastAsia="Cambria" w:hAnsi="Cambria" w:cs="Cambria"/>
                  <w:sz w:val="20"/>
                  <w:szCs w:val="20"/>
                  <w:lang w:val="et-EE"/>
                </w:rPr>
                <w:t xml:space="preserve">- </w:t>
              </w:r>
            </w:ins>
            <w:ins w:id="432" w:author="Kaisa Tähe - RAM" w:date="2025-07-17T11:04:00Z" w16du:dateUtc="2025-07-17T08:04:00Z">
              <w:r w:rsidRPr="00C33C2B">
                <w:rPr>
                  <w:rFonts w:ascii="Cambria" w:eastAsia="Cambria" w:hAnsi="Cambria" w:cs="Cambria"/>
                  <w:sz w:val="20"/>
                  <w:szCs w:val="20"/>
                  <w:lang w:val="et-EE"/>
                </w:rPr>
                <w:t>evalveeritud teadus- ja arendusasutused, ministeerium, ministeeriumi allasutused, kaitsetööstuse ettevõtted.</w:t>
              </w:r>
            </w:ins>
          </w:p>
          <w:p w14:paraId="43897A07" w14:textId="3994175A" w:rsidR="00B14CCA" w:rsidRPr="000E6DB1" w:rsidRDefault="00B14CCA" w:rsidP="000E6DB1">
            <w:pPr>
              <w:spacing w:line="240" w:lineRule="auto"/>
              <w:jc w:val="both"/>
              <w:rPr>
                <w:ins w:id="433" w:author="Kaisa Tähe - RAM" w:date="2025-07-21T14:05:00Z" w16du:dateUtc="2025-07-21T11:05:00Z"/>
                <w:rFonts w:ascii="Cambria" w:eastAsia="Cambria" w:hAnsi="Cambria" w:cs="Cambria"/>
                <w:sz w:val="20"/>
                <w:szCs w:val="20"/>
                <w:lang w:val="et-EE"/>
              </w:rPr>
            </w:pPr>
            <w:ins w:id="434" w:author="Kaisa Tähe - RAM" w:date="2025-07-29T16:38:00Z" w16du:dateUtc="2025-07-29T13:38:00Z">
              <w:r w:rsidRPr="000E6DB1">
                <w:rPr>
                  <w:rFonts w:ascii="Cambria" w:eastAsia="Cambria" w:hAnsi="Cambria" w:cs="Cambria"/>
                  <w:sz w:val="20"/>
                  <w:szCs w:val="20"/>
                  <w:lang w:val="et-EE"/>
                </w:rPr>
                <w:t>Riigikaitset toetava tehisaru võimekuse arendamine</w:t>
              </w:r>
              <w:r>
                <w:rPr>
                  <w:rFonts w:ascii="Cambria" w:eastAsia="Cambria" w:hAnsi="Cambria" w:cs="Cambria"/>
                  <w:sz w:val="20"/>
                  <w:szCs w:val="20"/>
                  <w:lang w:val="et-EE"/>
                </w:rPr>
                <w:t xml:space="preserve">- </w:t>
              </w:r>
              <w:r w:rsidR="000E6DB1">
                <w:rPr>
                  <w:rFonts w:ascii="Cambria" w:eastAsia="Cambria" w:hAnsi="Cambria" w:cs="Cambria"/>
                  <w:sz w:val="20"/>
                  <w:szCs w:val="20"/>
                  <w:lang w:val="et-EE"/>
                </w:rPr>
                <w:t>m</w:t>
              </w:r>
              <w:r w:rsidR="000E6DB1" w:rsidRPr="00AA3989">
                <w:rPr>
                  <w:rFonts w:ascii="Cambria" w:eastAsia="Cambria" w:hAnsi="Cambria" w:cs="Cambria"/>
                  <w:sz w:val="20"/>
                  <w:szCs w:val="20"/>
                  <w:lang w:val="et-EE"/>
                </w:rPr>
                <w:t>inisteeriumid ja nende allasutused, teadus- ja arendusasutused</w:t>
              </w:r>
            </w:ins>
            <w:ins w:id="435" w:author="Kaisa Tähe - RAM" w:date="2025-10-01T09:22:00Z" w16du:dateUtc="2025-10-01T06:22:00Z">
              <w:r w:rsidR="00B65E2E">
                <w:rPr>
                  <w:rFonts w:ascii="Cambria" w:eastAsia="Cambria" w:hAnsi="Cambria" w:cs="Cambria"/>
                  <w:sz w:val="20"/>
                  <w:szCs w:val="20"/>
                  <w:lang w:val="et-EE"/>
                </w:rPr>
                <w:t>.</w:t>
              </w:r>
            </w:ins>
            <w:ins w:id="436" w:author="Kaisa Tähe - RAM" w:date="2025-07-29T16:38:00Z" w16du:dateUtc="2025-07-29T13:38:00Z">
              <w:r w:rsidRPr="000E6DB1">
                <w:rPr>
                  <w:rFonts w:ascii="Cambria" w:eastAsia="Cambria" w:hAnsi="Cambria" w:cs="Cambria"/>
                  <w:sz w:val="20"/>
                  <w:szCs w:val="20"/>
                  <w:lang w:val="et-EE"/>
                </w:rPr>
                <w:t xml:space="preserve"> </w:t>
              </w:r>
            </w:ins>
          </w:p>
          <w:p w14:paraId="7BF40FD4" w14:textId="0CF1D29B" w:rsidR="00341328" w:rsidRDefault="00341328">
            <w:pPr>
              <w:spacing w:line="240" w:lineRule="auto"/>
              <w:jc w:val="both"/>
              <w:rPr>
                <w:ins w:id="437" w:author="Kaisa Tähe - RAM" w:date="2025-07-21T14:55:00Z" w16du:dateUtc="2025-07-21T11:55:00Z"/>
                <w:rFonts w:ascii="Cambria" w:eastAsia="Times New Roman" w:hAnsi="Cambria" w:cstheme="minorBidi"/>
                <w:bCs/>
                <w:sz w:val="20"/>
                <w:szCs w:val="20"/>
                <w:lang w:val="et-EE"/>
              </w:rPr>
            </w:pPr>
            <w:ins w:id="438" w:author="Kaisa Tähe - RAM" w:date="2025-07-21T14:05:00Z" w16du:dateUtc="2025-07-21T11:05:00Z">
              <w:r w:rsidRPr="00B046AD">
                <w:rPr>
                  <w:rFonts w:asciiTheme="majorHAnsi" w:hAnsiTheme="majorHAnsi"/>
                  <w:color w:val="FF0000"/>
                  <w:sz w:val="20"/>
                  <w:lang w:val="et-EE"/>
                </w:rPr>
                <w:t xml:space="preserve">Kaitsetööstuse innovatsioonivõimekuse ning teadus- ja arendustegevuse suurendamine </w:t>
              </w:r>
              <w:r>
                <w:rPr>
                  <w:rFonts w:asciiTheme="majorHAnsi" w:hAnsiTheme="majorHAnsi"/>
                  <w:color w:val="FF0000"/>
                  <w:sz w:val="20"/>
                  <w:lang w:val="et-EE"/>
                </w:rPr>
                <w:t xml:space="preserve">- </w:t>
              </w:r>
            </w:ins>
            <w:ins w:id="439" w:author="Kaisa Tähe - RAM" w:date="2025-07-29T16:39:00Z" w16du:dateUtc="2025-07-29T13:39:00Z">
              <w:r w:rsidR="000E6DB1">
                <w:rPr>
                  <w:rFonts w:asciiTheme="majorHAnsi" w:hAnsiTheme="majorHAnsi"/>
                  <w:color w:val="FF0000"/>
                  <w:sz w:val="20"/>
                  <w:lang w:val="et-EE"/>
                </w:rPr>
                <w:t>u</w:t>
              </w:r>
            </w:ins>
            <w:ins w:id="440" w:author="Kaisa Tähe - RAM" w:date="2025-07-21T14:05:00Z" w16du:dateUtc="2025-07-21T11:05:00Z">
              <w:r w:rsidR="00B046AD" w:rsidRPr="00FC2440">
                <w:rPr>
                  <w:rFonts w:ascii="Cambria" w:eastAsia="Times New Roman" w:hAnsi="Cambria" w:cstheme="minorBidi"/>
                  <w:bCs/>
                  <w:sz w:val="20"/>
                  <w:szCs w:val="20"/>
                  <w:lang w:val="et-EE"/>
                </w:rPr>
                <w:t xml:space="preserve">ued ja olemasolevad ettevõtted, kes a) </w:t>
              </w:r>
            </w:ins>
            <w:ins w:id="441" w:author="Anu Altermann - RAM" w:date="2025-09-30T17:05:00Z" w16du:dateUtc="2025-09-30T14:05:00Z">
              <w:r w:rsidR="001E5317">
                <w:rPr>
                  <w:rFonts w:ascii="Cambria" w:eastAsia="Times New Roman" w:hAnsi="Cambria" w:cstheme="minorBidi"/>
                  <w:bCs/>
                  <w:sz w:val="20"/>
                  <w:szCs w:val="20"/>
                  <w:lang w:val="et-EE"/>
                </w:rPr>
                <w:t xml:space="preserve">on </w:t>
              </w:r>
            </w:ins>
            <w:ins w:id="442" w:author="Kaisa Tähe - RAM" w:date="2025-07-21T14:05:00Z" w16du:dateUtc="2025-07-21T11:05:00Z">
              <w:r w:rsidR="00B046AD" w:rsidRPr="00FC2440">
                <w:rPr>
                  <w:rFonts w:ascii="Cambria" w:eastAsia="Times New Roman" w:hAnsi="Cambria" w:cstheme="minorBidi"/>
                  <w:bCs/>
                  <w:sz w:val="20"/>
                  <w:szCs w:val="20"/>
                  <w:lang w:val="et-EE"/>
                </w:rPr>
                <w:t>huvitatud teadmiste- ja tehnoloogiamahukate ärimudelite väljatöötamisest; b) juba tegelevad TA ning innovatsiooniga, kuid vajavad eesmärkide saavutamiseks lisaressursse ja -teadmisi; c) praegu rakendusuuringute ja tootearenduse abil oma majandustulemusi veel ei paranda; d) on potentsiaali suurendada oma äritegevusega seotud TA ning innovatsiooni mahtu.</w:t>
              </w:r>
            </w:ins>
          </w:p>
          <w:p w14:paraId="028C83E5" w14:textId="5DCA17C0" w:rsidR="00BD5A0D" w:rsidRPr="00C33C2B" w:rsidRDefault="00BD5A0D" w:rsidP="61897DA3">
            <w:pPr>
              <w:spacing w:line="240" w:lineRule="auto"/>
              <w:jc w:val="both"/>
              <w:rPr>
                <w:rFonts w:asciiTheme="majorHAnsi" w:hAnsiTheme="majorHAnsi"/>
                <w:color w:val="FF0000"/>
                <w:sz w:val="20"/>
                <w:szCs w:val="20"/>
                <w:lang w:val="et-EE"/>
              </w:rPr>
            </w:pPr>
            <w:ins w:id="443" w:author="Kaisa Tähe - RAM" w:date="2025-07-21T14:55:00Z">
              <w:r w:rsidRPr="00C33C2B">
                <w:rPr>
                  <w:rFonts w:ascii="Cambria" w:eastAsia="Times New Roman" w:hAnsi="Cambria"/>
                  <w:sz w:val="20"/>
                  <w:szCs w:val="20"/>
                  <w:lang w:val="et-EE"/>
                </w:rPr>
                <w:t xml:space="preserve">Kaitsetööstuspark- </w:t>
              </w:r>
            </w:ins>
            <w:ins w:id="444" w:author="Kaisa Tähe - RAM" w:date="2025-10-01T09:18:00Z" w16du:dateUtc="2025-10-01T06:18:00Z">
              <w:r w:rsidR="000579C1" w:rsidRPr="00C33C2B">
                <w:rPr>
                  <w:rFonts w:ascii="Cambria" w:eastAsia="Times New Roman" w:hAnsi="Cambria"/>
                  <w:sz w:val="20"/>
                  <w:szCs w:val="20"/>
                  <w:lang w:val="et-EE"/>
                </w:rPr>
                <w:t>kaitse</w:t>
              </w:r>
            </w:ins>
            <w:ins w:id="445" w:author="Kaisa Tähe - RAM" w:date="2025-07-29T16:39:00Z" w16du:dateUtc="2025-07-29T13:39:00Z">
              <w:r w:rsidR="000E6DB1" w:rsidRPr="00C33C2B">
                <w:rPr>
                  <w:rFonts w:ascii="Cambria" w:eastAsia="Times New Roman" w:hAnsi="Cambria"/>
                  <w:sz w:val="20"/>
                  <w:szCs w:val="20"/>
                  <w:lang w:val="et-EE"/>
                </w:rPr>
                <w:t>t</w:t>
              </w:r>
            </w:ins>
            <w:ins w:id="446" w:author="Kaisa Tähe - RAM" w:date="2025-07-21T14:55:00Z">
              <w:r w:rsidR="004261DC" w:rsidRPr="00C33C2B">
                <w:rPr>
                  <w:rFonts w:ascii="Cambria" w:eastAsia="Times New Roman" w:hAnsi="Cambria" w:cstheme="minorBidi"/>
                  <w:color w:val="FF0000"/>
                  <w:sz w:val="20"/>
                  <w:szCs w:val="20"/>
                  <w:lang w:val="et-EE"/>
                </w:rPr>
                <w:t>ööstusega tegelevad</w:t>
              </w:r>
            </w:ins>
            <w:ins w:id="447" w:author="Kaisa Tähe - RAM" w:date="2025-10-01T09:18:00Z" w16du:dateUtc="2025-10-01T06:18:00Z">
              <w:r w:rsidR="000579C1" w:rsidRPr="00C33C2B">
                <w:rPr>
                  <w:rFonts w:ascii="Cambria" w:eastAsia="Times New Roman" w:hAnsi="Cambria" w:cstheme="minorBidi"/>
                  <w:color w:val="FF0000"/>
                  <w:sz w:val="20"/>
                  <w:szCs w:val="20"/>
                  <w:lang w:val="et-EE"/>
                </w:rPr>
                <w:t xml:space="preserve"> ettevõtted.</w:t>
              </w:r>
            </w:ins>
          </w:p>
        </w:tc>
      </w:tr>
    </w:tbl>
    <w:p w14:paraId="6FDCC0CB" w14:textId="77777777" w:rsidR="00854D02" w:rsidRDefault="00854D02" w:rsidP="00854D02">
      <w:pPr>
        <w:keepNext/>
        <w:spacing w:line="240" w:lineRule="auto"/>
        <w:rPr>
          <w:rFonts w:ascii="Cambria" w:eastAsia="Times New Roman" w:hAnsi="Cambria" w:cstheme="minorBidi"/>
          <w:lang w:val="et-EE"/>
        </w:rPr>
      </w:pPr>
      <w:r>
        <w:rPr>
          <w:rFonts w:ascii="Cambria" w:eastAsia="Times New Roman" w:hAnsi="Cambria" w:cstheme="minorBidi"/>
          <w:b/>
          <w:bCs/>
          <w:lang w:val="et-EE"/>
        </w:rPr>
        <w:t>Võrdõiguslikkuse, kaasatuse ja mittediskrimineerimise tagamise meetmed</w:t>
      </w:r>
    </w:p>
    <w:tbl>
      <w:tblPr>
        <w:tblStyle w:val="Kontuurtabel"/>
        <w:tblW w:w="9776" w:type="dxa"/>
        <w:tblLook w:val="04A0" w:firstRow="1" w:lastRow="0" w:firstColumn="1" w:lastColumn="0" w:noHBand="0" w:noVBand="1"/>
      </w:tblPr>
      <w:tblGrid>
        <w:gridCol w:w="9776"/>
      </w:tblGrid>
      <w:tr w:rsidR="00854D02" w:rsidRPr="00EF1C29" w14:paraId="778D563C" w14:textId="77777777">
        <w:tc>
          <w:tcPr>
            <w:tcW w:w="9776" w:type="dxa"/>
            <w:tcBorders>
              <w:top w:val="single" w:sz="4" w:space="0" w:color="0070C0"/>
              <w:left w:val="single" w:sz="4" w:space="0" w:color="0070C0"/>
              <w:bottom w:val="single" w:sz="4" w:space="0" w:color="0070C0"/>
              <w:right w:val="single" w:sz="4" w:space="0" w:color="0070C0"/>
            </w:tcBorders>
          </w:tcPr>
          <w:p w14:paraId="02DD1C25" w14:textId="3FBE6789" w:rsidR="00854D02" w:rsidRDefault="00C66B83">
            <w:pPr>
              <w:shd w:val="clear" w:color="auto" w:fill="FFFFFF" w:themeFill="background1"/>
              <w:spacing w:line="240" w:lineRule="auto"/>
              <w:jc w:val="both"/>
              <w:rPr>
                <w:rFonts w:ascii="Cambria" w:eastAsia="Times New Roman" w:hAnsi="Cambria" w:cstheme="minorHAnsi"/>
                <w:bCs/>
                <w:lang w:val="et-EE"/>
              </w:rPr>
            </w:pPr>
            <w:ins w:id="448" w:author="Kaisa Tähe - RAM" w:date="2025-07-17T11:04:00Z" w16du:dateUtc="2025-07-17T08:04:00Z">
              <w:r w:rsidRPr="58F3C357">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 Komisjonide ja valikuorganite koosseisus võetakse arvesse soolist tasakaalu, kehtestatakse mittediskrimineerivad põhimõtted ning hindamis- ja valikumenetlused.</w:t>
              </w:r>
            </w:ins>
          </w:p>
        </w:tc>
      </w:tr>
    </w:tbl>
    <w:p w14:paraId="04322EBE" w14:textId="77777777" w:rsidR="00854D02" w:rsidRDefault="00854D02" w:rsidP="00854D02">
      <w:pPr>
        <w:spacing w:line="240" w:lineRule="auto"/>
        <w:rPr>
          <w:rFonts w:ascii="Cambria" w:eastAsia="Times New Roman" w:hAnsi="Cambria" w:cstheme="minorBidi"/>
          <w:lang w:val="et-EE"/>
        </w:rPr>
      </w:pPr>
      <w:r>
        <w:rPr>
          <w:rFonts w:ascii="Cambria" w:eastAsia="Times New Roman" w:hAnsi="Cambria" w:cstheme="minorBidi"/>
          <w:b/>
          <w:bCs/>
          <w:lang w:val="et-EE"/>
        </w:rPr>
        <w:t>Konkreetsed sihtpiirkonnad, sealhulgas territoriaalsete vahendite kavandatud kasutamine</w:t>
      </w:r>
    </w:p>
    <w:tbl>
      <w:tblPr>
        <w:tblStyle w:val="Kontuurtabel"/>
        <w:tblW w:w="9776" w:type="dxa"/>
        <w:tblLook w:val="04A0" w:firstRow="1" w:lastRow="0" w:firstColumn="1" w:lastColumn="0" w:noHBand="0" w:noVBand="1"/>
      </w:tblPr>
      <w:tblGrid>
        <w:gridCol w:w="9776"/>
      </w:tblGrid>
      <w:tr w:rsidR="00854D02" w14:paraId="4057CA65" w14:textId="77777777">
        <w:tc>
          <w:tcPr>
            <w:tcW w:w="9776" w:type="dxa"/>
            <w:tcBorders>
              <w:top w:val="single" w:sz="4" w:space="0" w:color="0070C0"/>
              <w:left w:val="single" w:sz="4" w:space="0" w:color="0070C0"/>
              <w:bottom w:val="single" w:sz="4" w:space="0" w:color="0070C0"/>
              <w:right w:val="single" w:sz="4" w:space="0" w:color="0070C0"/>
            </w:tcBorders>
          </w:tcPr>
          <w:p w14:paraId="1437EBA5" w14:textId="19A842B9" w:rsidR="00854D02" w:rsidRDefault="00C66B83">
            <w:pPr>
              <w:spacing w:line="240" w:lineRule="auto"/>
              <w:jc w:val="both"/>
              <w:rPr>
                <w:rFonts w:ascii="Cambria" w:eastAsia="Times New Roman" w:hAnsi="Cambria" w:cstheme="minorBidi"/>
                <w:sz w:val="20"/>
                <w:szCs w:val="20"/>
                <w:lang w:val="et-EE"/>
              </w:rPr>
            </w:pPr>
            <w:ins w:id="449" w:author="Kaisa Tähe - RAM" w:date="2025-07-17T11:05:00Z" w16du:dateUtc="2025-07-17T08:05:00Z">
              <w:r>
                <w:rPr>
                  <w:rFonts w:ascii="Cambria" w:eastAsia="Times New Roman" w:hAnsi="Cambria" w:cstheme="minorBidi"/>
                  <w:sz w:val="20"/>
                  <w:szCs w:val="20"/>
                  <w:lang w:val="et-EE"/>
                </w:rPr>
                <w:t>Kogu Eesti</w:t>
              </w:r>
            </w:ins>
          </w:p>
        </w:tc>
      </w:tr>
    </w:tbl>
    <w:p w14:paraId="02FC5A0A" w14:textId="77777777" w:rsidR="00854D02" w:rsidRDefault="00854D02" w:rsidP="00854D02">
      <w:pPr>
        <w:spacing w:line="240" w:lineRule="auto"/>
        <w:rPr>
          <w:rFonts w:ascii="Cambria" w:eastAsia="Times New Roman" w:hAnsi="Cambria" w:cstheme="minorBidi"/>
          <w:lang w:val="et-EE"/>
        </w:rPr>
      </w:pPr>
      <w:r>
        <w:rPr>
          <w:rFonts w:ascii="Cambria" w:eastAsia="Times New Roman" w:hAnsi="Cambria" w:cstheme="minorBidi"/>
          <w:b/>
          <w:bCs/>
          <w:lang w:val="et-EE"/>
        </w:rPr>
        <w:t>Piirkondadevahelised, piiriülesed ja riikidevahelised meetmed</w:t>
      </w:r>
    </w:p>
    <w:tbl>
      <w:tblPr>
        <w:tblStyle w:val="Kontuurtabel"/>
        <w:tblW w:w="9776" w:type="dxa"/>
        <w:tblLook w:val="04A0" w:firstRow="1" w:lastRow="0" w:firstColumn="1" w:lastColumn="0" w:noHBand="0" w:noVBand="1"/>
      </w:tblPr>
      <w:tblGrid>
        <w:gridCol w:w="9776"/>
      </w:tblGrid>
      <w:tr w:rsidR="00854D02" w:rsidRPr="008E5974" w14:paraId="132A9F19" w14:textId="77777777">
        <w:tc>
          <w:tcPr>
            <w:tcW w:w="9776" w:type="dxa"/>
            <w:tcBorders>
              <w:top w:val="single" w:sz="4" w:space="0" w:color="0070C0"/>
              <w:left w:val="single" w:sz="4" w:space="0" w:color="0070C0"/>
              <w:bottom w:val="single" w:sz="4" w:space="0" w:color="0070C0"/>
              <w:right w:val="single" w:sz="4" w:space="0" w:color="0070C0"/>
            </w:tcBorders>
          </w:tcPr>
          <w:p w14:paraId="56BC5C37" w14:textId="0637C72B" w:rsidR="00854D02" w:rsidRDefault="004F2101" w:rsidP="00D7649F">
            <w:pPr>
              <w:tabs>
                <w:tab w:val="left" w:pos="1230"/>
              </w:tabs>
              <w:spacing w:line="240" w:lineRule="auto"/>
              <w:jc w:val="both"/>
              <w:rPr>
                <w:rFonts w:eastAsia="Times New Roman"/>
                <w:sz w:val="20"/>
                <w:szCs w:val="20"/>
                <w:lang w:val="et-EE"/>
              </w:rPr>
            </w:pPr>
            <w:ins w:id="450" w:author="Kaisa Tähe - RAM" w:date="2025-07-17T11:05:00Z" w16du:dateUtc="2025-07-17T08:05:00Z">
              <w:r w:rsidRPr="00AA3989">
                <w:rPr>
                  <w:sz w:val="20"/>
                  <w:szCs w:val="20"/>
                  <w:lang w:val="et-EE"/>
                </w:rPr>
                <w:lastRenderedPageBreak/>
                <w:t>Piiriülest, riikidevahelist ja piirkondade</w:t>
              </w:r>
            </w:ins>
            <w:ins w:id="451" w:author="Kaisa Tähe - RAM" w:date="2025-09-04T17:03:00Z" w16du:dateUtc="2025-09-04T14:03:00Z">
              <w:r w:rsidR="00576F8D">
                <w:rPr>
                  <w:sz w:val="20"/>
                  <w:szCs w:val="20"/>
                  <w:lang w:val="et-EE"/>
                </w:rPr>
                <w:t xml:space="preserve"> </w:t>
              </w:r>
            </w:ins>
            <w:ins w:id="452" w:author="Kaisa Tähe - RAM" w:date="2025-07-17T11:05:00Z" w16du:dateUtc="2025-07-17T08:05:00Z">
              <w:r w:rsidRPr="00AA3989">
                <w:rPr>
                  <w:sz w:val="20"/>
                  <w:szCs w:val="20"/>
                  <w:lang w:val="et-EE"/>
                </w:rPr>
                <w:t>vahelist koostööd erieesmärgi tasandil kavandatud ei ole.</w:t>
              </w:r>
            </w:ins>
          </w:p>
        </w:tc>
      </w:tr>
    </w:tbl>
    <w:p w14:paraId="652631E2" w14:textId="77777777" w:rsidR="00854D02" w:rsidRDefault="00854D02" w:rsidP="00854D02">
      <w:pPr>
        <w:keepNext/>
        <w:spacing w:line="240" w:lineRule="auto"/>
        <w:rPr>
          <w:rFonts w:ascii="Cambria" w:eastAsia="Times New Roman" w:hAnsi="Cambria" w:cstheme="minorBidi"/>
          <w:lang w:val="et-EE"/>
        </w:rPr>
      </w:pPr>
      <w:r>
        <w:rPr>
          <w:rFonts w:ascii="Cambria" w:eastAsia="Times New Roman" w:hAnsi="Cambria" w:cstheme="minorBidi"/>
          <w:b/>
          <w:bCs/>
          <w:lang w:val="et-EE"/>
        </w:rPr>
        <w:t>Rahastamisvahendite kavandatav kasutamine</w:t>
      </w:r>
    </w:p>
    <w:tbl>
      <w:tblPr>
        <w:tblStyle w:val="Kontuurtabel"/>
        <w:tblW w:w="9776" w:type="dxa"/>
        <w:tblLook w:val="04A0" w:firstRow="1" w:lastRow="0" w:firstColumn="1" w:lastColumn="0" w:noHBand="0" w:noVBand="1"/>
      </w:tblPr>
      <w:tblGrid>
        <w:gridCol w:w="9776"/>
      </w:tblGrid>
      <w:tr w:rsidR="00854D02" w14:paraId="1B95E883" w14:textId="77777777">
        <w:tc>
          <w:tcPr>
            <w:tcW w:w="9776" w:type="dxa"/>
            <w:tcBorders>
              <w:top w:val="single" w:sz="4" w:space="0" w:color="0070C0"/>
              <w:left w:val="single" w:sz="4" w:space="0" w:color="0070C0"/>
              <w:bottom w:val="single" w:sz="4" w:space="0" w:color="0070C0"/>
              <w:right w:val="single" w:sz="4" w:space="0" w:color="0070C0"/>
            </w:tcBorders>
          </w:tcPr>
          <w:p w14:paraId="0554A6F6" w14:textId="75224BC4" w:rsidR="00854D02" w:rsidRDefault="00124AD5" w:rsidP="00D7649F">
            <w:pPr>
              <w:tabs>
                <w:tab w:val="left" w:pos="750"/>
              </w:tabs>
              <w:rPr>
                <w:rFonts w:eastAsia="Calibri"/>
                <w:szCs w:val="24"/>
                <w:lang w:val="et-EE"/>
              </w:rPr>
            </w:pPr>
            <w:ins w:id="453" w:author="Kaisa Tähe - RAM" w:date="2025-07-17T11:05:00Z" w16du:dateUtc="2025-07-17T08:05:00Z">
              <w:r w:rsidRPr="00AA3989">
                <w:rPr>
                  <w:rFonts w:eastAsia="Times New Roman"/>
                  <w:sz w:val="20"/>
                  <w:szCs w:val="20"/>
                  <w:lang w:val="et-EE"/>
                </w:rPr>
                <w:t>Ei kohaldu</w:t>
              </w:r>
              <w:r>
                <w:rPr>
                  <w:rFonts w:eastAsia="Times New Roman"/>
                  <w:sz w:val="20"/>
                  <w:szCs w:val="20"/>
                  <w:lang w:val="et-EE"/>
                </w:rPr>
                <w:t>.</w:t>
              </w:r>
            </w:ins>
          </w:p>
        </w:tc>
      </w:tr>
    </w:tbl>
    <w:p w14:paraId="6105A575" w14:textId="09AC10FA" w:rsidR="00854D02" w:rsidRDefault="00854D02" w:rsidP="00854D02">
      <w:pPr>
        <w:pStyle w:val="Pealkiri5"/>
        <w:keepNext/>
        <w:ind w:left="1576" w:hanging="1009"/>
        <w:rPr>
          <w:lang w:val="et-EE"/>
        </w:rPr>
      </w:pPr>
      <w:r>
        <w:rPr>
          <w:lang w:val="et-EE"/>
        </w:rPr>
        <w:t>2.1.1</w:t>
      </w:r>
      <w:r>
        <w:rPr>
          <w:rFonts w:cstheme="minorBidi"/>
          <w:lang w:val="et-EE"/>
        </w:rPr>
        <w:t>.</w:t>
      </w:r>
      <w:r w:rsidR="001F7175">
        <w:rPr>
          <w:rFonts w:cstheme="minorBidi"/>
          <w:lang w:val="et-EE"/>
        </w:rPr>
        <w:t>5</w:t>
      </w:r>
      <w:r>
        <w:rPr>
          <w:rFonts w:cstheme="minorBidi"/>
          <w:lang w:val="et-EE"/>
        </w:rPr>
        <w:t>.2 Näitajad</w:t>
      </w: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ook w:val="01E0" w:firstRow="1" w:lastRow="1" w:firstColumn="1" w:lastColumn="1" w:noHBand="0" w:noVBand="0"/>
      </w:tblPr>
      <w:tblGrid>
        <w:gridCol w:w="463"/>
        <w:gridCol w:w="590"/>
        <w:gridCol w:w="563"/>
        <w:gridCol w:w="1144"/>
        <w:gridCol w:w="1857"/>
        <w:gridCol w:w="1899"/>
        <w:gridCol w:w="1117"/>
        <w:gridCol w:w="638"/>
        <w:gridCol w:w="1505"/>
      </w:tblGrid>
      <w:tr w:rsidR="00854D02" w14:paraId="6BAFBFF9" w14:textId="77777777" w:rsidTr="00D7649F">
        <w:trPr>
          <w:trHeight w:val="425"/>
        </w:trPr>
        <w:tc>
          <w:tcPr>
            <w:tcW w:w="9776" w:type="dxa"/>
            <w:gridSpan w:val="9"/>
            <w:shd w:val="clear" w:color="auto" w:fill="FFFFFF" w:themeFill="background1"/>
          </w:tcPr>
          <w:p w14:paraId="30A9585D" w14:textId="3DDB13C6" w:rsidR="00854D02" w:rsidRDefault="00854D02">
            <w:pPr>
              <w:pStyle w:val="Pealdis"/>
              <w:keepNext/>
              <w:jc w:val="left"/>
              <w:rPr>
                <w:rFonts w:ascii="Cambria" w:hAnsi="Cambria" w:cstheme="minorHAnsi"/>
                <w:bCs/>
                <w:szCs w:val="20"/>
                <w:highlight w:val="lightGray"/>
                <w:lang w:val="et-EE"/>
              </w:rPr>
            </w:pPr>
            <w:commentRangeStart w:id="454"/>
            <w:r>
              <w:rPr>
                <w:rFonts w:ascii="Cambria" w:hAnsi="Cambria" w:cstheme="minorHAnsi"/>
                <w:szCs w:val="20"/>
                <w:lang w:val="et-EE"/>
              </w:rPr>
              <w:t>Tabel</w:t>
            </w:r>
            <w:r w:rsidR="00796615">
              <w:rPr>
                <w:rFonts w:ascii="Cambria" w:hAnsi="Cambria" w:cstheme="minorHAnsi"/>
                <w:szCs w:val="20"/>
                <w:lang w:val="et-EE"/>
              </w:rPr>
              <w:t xml:space="preserve"> </w:t>
            </w:r>
            <w:ins w:id="455" w:author="Kaisa Tähe - RAM" w:date="2025-10-13T15:15:00Z" w16du:dateUtc="2025-10-13T12:15:00Z">
              <w:r w:rsidR="001E1BB0">
                <w:rPr>
                  <w:rFonts w:ascii="Cambria" w:hAnsi="Cambria" w:cstheme="minorHAnsi"/>
                  <w:szCs w:val="20"/>
                  <w:lang w:val="et-EE"/>
                </w:rPr>
                <w:t xml:space="preserve">26 </w:t>
              </w:r>
            </w:ins>
            <w:commentRangeEnd w:id="454"/>
            <w:ins w:id="456" w:author="Kaisa Tähe - RAM" w:date="2025-10-16T10:53:00Z" w16du:dateUtc="2025-10-16T07:53:00Z">
              <w:r w:rsidR="005811C9">
                <w:rPr>
                  <w:rStyle w:val="Kommentaariviide"/>
                  <w:rFonts w:ascii="Cambria" w:hAnsi="Cambria" w:cstheme="minorHAnsi"/>
                  <w:sz w:val="20"/>
                  <w:szCs w:val="20"/>
                  <w:lang w:val="et-EE"/>
                </w:rPr>
                <w:commentReference w:id="454"/>
              </w:r>
            </w:ins>
            <w:del w:id="457" w:author="Kaisa Tähe - RAM" w:date="2025-10-13T15:15:00Z" w16du:dateUtc="2025-10-13T12:15:00Z">
              <w:r w:rsidR="00796615" w:rsidDel="001E1BB0">
                <w:rPr>
                  <w:rFonts w:ascii="Cambria" w:hAnsi="Cambria" w:cstheme="minorHAnsi"/>
                  <w:szCs w:val="20"/>
                  <w:lang w:val="et-EE"/>
                </w:rPr>
                <w:delText>1</w:delText>
              </w:r>
              <w:r w:rsidR="0008170C" w:rsidDel="001E1BB0">
                <w:rPr>
                  <w:rFonts w:ascii="Cambria" w:hAnsi="Cambria" w:cstheme="minorHAnsi"/>
                  <w:szCs w:val="20"/>
                  <w:lang w:val="et-EE"/>
                </w:rPr>
                <w:delText xml:space="preserve"> </w:delText>
              </w:r>
              <w:r w:rsidR="00796615" w:rsidDel="001E1BB0">
                <w:rPr>
                  <w:rFonts w:ascii="Cambria" w:hAnsi="Cambria" w:cstheme="minorHAnsi"/>
                  <w:szCs w:val="20"/>
                  <w:lang w:val="et-EE"/>
                </w:rPr>
                <w:delText>erieesmärk (vii)</w:delText>
              </w:r>
            </w:del>
            <w:r>
              <w:rPr>
                <w:rFonts w:ascii="Cambria" w:hAnsi="Cambria" w:cstheme="minorHAnsi"/>
                <w:szCs w:val="20"/>
                <w:lang w:val="et-EE"/>
              </w:rPr>
              <w:t xml:space="preserve">: </w:t>
            </w:r>
            <w:r>
              <w:rPr>
                <w:rFonts w:ascii="Cambria" w:hAnsi="Cambria" w:cstheme="minorHAnsi"/>
                <w:bCs/>
                <w:szCs w:val="20"/>
                <w:lang w:val="et-EE"/>
              </w:rPr>
              <w:t>Väljundnäitajad</w:t>
            </w:r>
          </w:p>
        </w:tc>
      </w:tr>
      <w:tr w:rsidR="00C234B1" w14:paraId="35A5F7DA" w14:textId="77777777" w:rsidTr="00F95406">
        <w:trPr>
          <w:trHeight w:val="1379"/>
        </w:trPr>
        <w:tc>
          <w:tcPr>
            <w:tcW w:w="463" w:type="dxa"/>
            <w:shd w:val="clear" w:color="auto" w:fill="FFFFFF" w:themeFill="background1"/>
            <w:textDirection w:val="btLr"/>
          </w:tcPr>
          <w:p w14:paraId="5064ABA4" w14:textId="77777777" w:rsidR="00854D02" w:rsidRDefault="00854D02">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Prioriteet</w:t>
            </w:r>
          </w:p>
        </w:tc>
        <w:tc>
          <w:tcPr>
            <w:tcW w:w="590" w:type="dxa"/>
            <w:shd w:val="clear" w:color="auto" w:fill="FFFFFF" w:themeFill="background1"/>
            <w:textDirection w:val="btLr"/>
          </w:tcPr>
          <w:p w14:paraId="411999E8" w14:textId="77777777" w:rsidR="00854D02" w:rsidRDefault="00854D02">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Eri-eesmärk</w:t>
            </w:r>
          </w:p>
        </w:tc>
        <w:tc>
          <w:tcPr>
            <w:tcW w:w="563" w:type="dxa"/>
            <w:shd w:val="clear" w:color="auto" w:fill="FFFFFF" w:themeFill="background1"/>
            <w:textDirection w:val="btLr"/>
          </w:tcPr>
          <w:p w14:paraId="0E321F45" w14:textId="77777777" w:rsidR="00854D02" w:rsidRDefault="00854D02">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Fond</w:t>
            </w:r>
          </w:p>
        </w:tc>
        <w:tc>
          <w:tcPr>
            <w:tcW w:w="1144" w:type="dxa"/>
            <w:shd w:val="clear" w:color="auto" w:fill="FFFFFF" w:themeFill="background1"/>
            <w:textDirection w:val="btLr"/>
          </w:tcPr>
          <w:p w14:paraId="33E64035" w14:textId="77777777" w:rsidR="00854D02" w:rsidRDefault="00854D02">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Piir-konna kate-gooria</w:t>
            </w:r>
          </w:p>
        </w:tc>
        <w:tc>
          <w:tcPr>
            <w:tcW w:w="1857" w:type="dxa"/>
            <w:shd w:val="clear" w:color="auto" w:fill="FFFFFF" w:themeFill="background1"/>
            <w:textDirection w:val="btLr"/>
          </w:tcPr>
          <w:p w14:paraId="2339F631" w14:textId="77777777" w:rsidR="00854D02" w:rsidRDefault="00854D02">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ID [5]</w:t>
            </w:r>
          </w:p>
        </w:tc>
        <w:tc>
          <w:tcPr>
            <w:tcW w:w="1899" w:type="dxa"/>
            <w:shd w:val="clear" w:color="auto" w:fill="FFFFFF" w:themeFill="background1"/>
            <w:textDirection w:val="btLr"/>
          </w:tcPr>
          <w:p w14:paraId="01A66D7A" w14:textId="77777777" w:rsidR="00854D02" w:rsidRDefault="00854D02">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Näitaja [255]</w:t>
            </w:r>
          </w:p>
        </w:tc>
        <w:tc>
          <w:tcPr>
            <w:tcW w:w="1117" w:type="dxa"/>
            <w:shd w:val="clear" w:color="auto" w:fill="FFFFFF" w:themeFill="background1"/>
            <w:textDirection w:val="btLr"/>
          </w:tcPr>
          <w:p w14:paraId="68C29338" w14:textId="77777777" w:rsidR="00854D02" w:rsidRDefault="00854D02">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Mõõtühik</w:t>
            </w:r>
          </w:p>
        </w:tc>
        <w:tc>
          <w:tcPr>
            <w:tcW w:w="638" w:type="dxa"/>
            <w:shd w:val="clear" w:color="auto" w:fill="FFFFFF" w:themeFill="background1"/>
            <w:textDirection w:val="btLr"/>
          </w:tcPr>
          <w:p w14:paraId="0B96CA80" w14:textId="77777777" w:rsidR="00854D02" w:rsidRDefault="00854D02">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32E358CF" w14:textId="77777777" w:rsidR="00854D02" w:rsidRDefault="00854D02">
            <w:pPr>
              <w:pStyle w:val="Text1"/>
              <w:spacing w:before="0" w:after="0" w:line="240" w:lineRule="auto"/>
              <w:ind w:left="0"/>
              <w:jc w:val="center"/>
              <w:rPr>
                <w:rFonts w:ascii="Cambria" w:hAnsi="Cambria" w:cstheme="minorHAnsi"/>
                <w:b/>
                <w:bCs/>
                <w:sz w:val="20"/>
                <w:szCs w:val="20"/>
                <w:highlight w:val="lightGray"/>
                <w:lang w:val="et-EE"/>
              </w:rPr>
            </w:pPr>
          </w:p>
        </w:tc>
        <w:tc>
          <w:tcPr>
            <w:tcW w:w="1505" w:type="dxa"/>
            <w:shd w:val="clear" w:color="auto" w:fill="FFFFFF" w:themeFill="background1"/>
            <w:textDirection w:val="btLr"/>
          </w:tcPr>
          <w:p w14:paraId="56D2BB8A" w14:textId="77777777" w:rsidR="00854D02" w:rsidRDefault="00854D02">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D717BC4" w14:textId="77777777" w:rsidR="00854D02" w:rsidRDefault="00854D02">
            <w:pPr>
              <w:pStyle w:val="Text1"/>
              <w:spacing w:before="0" w:after="0" w:line="240" w:lineRule="auto"/>
              <w:ind w:left="0"/>
              <w:jc w:val="center"/>
              <w:rPr>
                <w:rFonts w:ascii="Cambria" w:hAnsi="Cambria" w:cstheme="minorHAnsi"/>
                <w:b/>
                <w:bCs/>
                <w:sz w:val="20"/>
                <w:szCs w:val="20"/>
                <w:lang w:val="et-EE"/>
              </w:rPr>
            </w:pPr>
          </w:p>
        </w:tc>
      </w:tr>
      <w:tr w:rsidR="00C234B1" w14:paraId="1383DD99" w14:textId="77777777" w:rsidTr="00F95406">
        <w:trPr>
          <w:trHeight w:val="332"/>
        </w:trPr>
        <w:tc>
          <w:tcPr>
            <w:tcW w:w="463" w:type="dxa"/>
            <w:shd w:val="clear" w:color="auto" w:fill="FFFFFF" w:themeFill="background1"/>
          </w:tcPr>
          <w:p w14:paraId="3B224488" w14:textId="05EFD4AF" w:rsidR="00854D02" w:rsidRPr="00AF5C68" w:rsidRDefault="00D50776">
            <w:pPr>
              <w:pStyle w:val="Text1"/>
              <w:spacing w:before="0" w:after="0" w:line="240" w:lineRule="auto"/>
              <w:ind w:left="0"/>
              <w:rPr>
                <w:rFonts w:ascii="Cambria" w:hAnsi="Cambria" w:cstheme="minorHAnsi"/>
                <w:iCs/>
                <w:sz w:val="20"/>
                <w:szCs w:val="20"/>
                <w:lang w:val="et-EE"/>
              </w:rPr>
            </w:pPr>
            <w:ins w:id="458" w:author="Kaisa Tähe - RAM" w:date="2025-07-21T14:09:00Z" w16du:dateUtc="2025-07-21T11:09:00Z">
              <w:r>
                <w:rPr>
                  <w:rFonts w:ascii="Cambria" w:hAnsi="Cambria" w:cstheme="minorHAnsi"/>
                  <w:iCs/>
                  <w:sz w:val="20"/>
                  <w:szCs w:val="20"/>
                  <w:lang w:val="et-EE"/>
                </w:rPr>
                <w:t>1</w:t>
              </w:r>
            </w:ins>
            <w:ins w:id="459" w:author="Kaisa Tähe - RAM" w:date="2025-10-06T15:26:00Z" w16du:dateUtc="2025-10-06T12:26:00Z">
              <w:r w:rsidR="00A675E9">
                <w:rPr>
                  <w:rFonts w:ascii="Cambria" w:hAnsi="Cambria" w:cstheme="minorHAnsi"/>
                  <w:iCs/>
                  <w:sz w:val="20"/>
                  <w:szCs w:val="20"/>
                  <w:lang w:val="et-EE"/>
                </w:rPr>
                <w:t>1</w:t>
              </w:r>
            </w:ins>
          </w:p>
        </w:tc>
        <w:tc>
          <w:tcPr>
            <w:tcW w:w="590" w:type="dxa"/>
            <w:shd w:val="clear" w:color="auto" w:fill="FFFFFF" w:themeFill="background1"/>
          </w:tcPr>
          <w:p w14:paraId="2CABE32F" w14:textId="42CF2585" w:rsidR="00854D02" w:rsidRPr="00AF5C68" w:rsidRDefault="00D50776">
            <w:pPr>
              <w:pStyle w:val="Text1"/>
              <w:spacing w:before="0" w:after="0" w:line="240" w:lineRule="auto"/>
              <w:ind w:left="0"/>
              <w:rPr>
                <w:rFonts w:ascii="Cambria" w:hAnsi="Cambria" w:cstheme="minorHAnsi"/>
                <w:iCs/>
                <w:sz w:val="20"/>
                <w:szCs w:val="20"/>
                <w:lang w:val="et-EE"/>
              </w:rPr>
            </w:pPr>
            <w:ins w:id="460" w:author="Kaisa Tähe - RAM" w:date="2025-07-21T14:09:00Z" w16du:dateUtc="2025-07-21T11:09:00Z">
              <w:r>
                <w:rPr>
                  <w:rFonts w:ascii="Cambria" w:hAnsi="Cambria" w:cstheme="minorHAnsi"/>
                  <w:iCs/>
                  <w:sz w:val="20"/>
                  <w:szCs w:val="20"/>
                  <w:lang w:val="et-EE"/>
                </w:rPr>
                <w:t>(vii)</w:t>
              </w:r>
            </w:ins>
          </w:p>
        </w:tc>
        <w:tc>
          <w:tcPr>
            <w:tcW w:w="563" w:type="dxa"/>
            <w:shd w:val="clear" w:color="auto" w:fill="FFFFFF" w:themeFill="background1"/>
          </w:tcPr>
          <w:p w14:paraId="59374A61" w14:textId="7E2D78EA" w:rsidR="00854D02" w:rsidRPr="00AF5C68" w:rsidRDefault="00D7649F">
            <w:pPr>
              <w:pStyle w:val="Text1"/>
              <w:spacing w:before="0" w:after="0" w:line="240" w:lineRule="auto"/>
              <w:ind w:left="0"/>
              <w:rPr>
                <w:rFonts w:ascii="Cambria" w:hAnsi="Cambria" w:cstheme="minorHAnsi"/>
                <w:iCs/>
                <w:sz w:val="20"/>
                <w:szCs w:val="20"/>
                <w:lang w:val="et-EE"/>
              </w:rPr>
            </w:pPr>
            <w:ins w:id="461" w:author="Kaisa Tähe - RAM" w:date="2025-07-17T11:08:00Z" w16du:dateUtc="2025-07-17T08:08:00Z">
              <w:r w:rsidRPr="00AF5C68">
                <w:rPr>
                  <w:rFonts w:ascii="Cambria" w:hAnsi="Cambria" w:cstheme="minorHAnsi"/>
                  <w:iCs/>
                  <w:sz w:val="20"/>
                  <w:szCs w:val="20"/>
                  <w:lang w:val="et-EE"/>
                </w:rPr>
                <w:t>ERF</w:t>
              </w:r>
            </w:ins>
          </w:p>
        </w:tc>
        <w:tc>
          <w:tcPr>
            <w:tcW w:w="1144" w:type="dxa"/>
            <w:shd w:val="clear" w:color="auto" w:fill="FFFFFF" w:themeFill="background1"/>
          </w:tcPr>
          <w:p w14:paraId="392D4FF1" w14:textId="2E3D4CF8" w:rsidR="00854D02" w:rsidRPr="00AF5C68" w:rsidRDefault="00300B06">
            <w:pPr>
              <w:pStyle w:val="Text1"/>
              <w:spacing w:before="0" w:after="0" w:line="240" w:lineRule="auto"/>
              <w:ind w:left="0"/>
              <w:rPr>
                <w:rFonts w:ascii="Cambria" w:hAnsi="Cambria" w:cstheme="minorHAnsi"/>
                <w:iCs/>
                <w:sz w:val="20"/>
                <w:szCs w:val="20"/>
                <w:lang w:val="et-EE"/>
              </w:rPr>
            </w:pPr>
            <w:ins w:id="462" w:author="Kaisa Tähe - RAM" w:date="2025-07-17T11:08:00Z" w16du:dateUtc="2025-07-17T08:08:00Z">
              <w:r w:rsidRPr="00AF5C68">
                <w:rPr>
                  <w:rFonts w:ascii="Cambria" w:hAnsi="Cambria" w:cstheme="minorHAnsi"/>
                  <w:iCs/>
                  <w:sz w:val="20"/>
                  <w:szCs w:val="20"/>
                  <w:lang w:val="et-EE"/>
                </w:rPr>
                <w:t>Ü</w:t>
              </w:r>
            </w:ins>
            <w:ins w:id="463" w:author="Kaisa Tähe - RAM" w:date="2025-07-17T11:09:00Z" w16du:dateUtc="2025-07-17T08:09:00Z">
              <w:r w:rsidRPr="00AF5C68">
                <w:rPr>
                  <w:rFonts w:ascii="Cambria" w:hAnsi="Cambria" w:cstheme="minorHAnsi"/>
                  <w:iCs/>
                  <w:sz w:val="20"/>
                  <w:szCs w:val="20"/>
                  <w:lang w:val="et-EE"/>
                </w:rPr>
                <w:t>lemineku</w:t>
              </w:r>
            </w:ins>
          </w:p>
        </w:tc>
        <w:tc>
          <w:tcPr>
            <w:tcW w:w="1857" w:type="dxa"/>
            <w:shd w:val="clear" w:color="auto" w:fill="FFFFFF" w:themeFill="background1"/>
          </w:tcPr>
          <w:p w14:paraId="1A60AF30" w14:textId="5296F773" w:rsidR="00854D02" w:rsidRPr="00300B06" w:rsidRDefault="00605BD1">
            <w:pPr>
              <w:pStyle w:val="Text1"/>
              <w:spacing w:before="0" w:after="0" w:line="240" w:lineRule="auto"/>
              <w:ind w:left="0"/>
              <w:rPr>
                <w:rFonts w:ascii="Cambria" w:hAnsi="Cambria" w:cstheme="minorBidi"/>
                <w:iCs/>
                <w:sz w:val="20"/>
                <w:szCs w:val="20"/>
                <w:lang w:val="et-EE"/>
              </w:rPr>
            </w:pPr>
            <w:commentRangeStart w:id="464"/>
            <w:ins w:id="465" w:author="Kaisa Tähe - RAM" w:date="2025-08-07T11:03:00Z" w16du:dateUtc="2025-08-07T08:03:00Z">
              <w:r>
                <w:rPr>
                  <w:rFonts w:ascii="Cambria" w:hAnsi="Cambria" w:cstheme="minorBidi"/>
                  <w:iCs/>
                  <w:sz w:val="20"/>
                  <w:szCs w:val="20"/>
                  <w:lang w:val="et-EE"/>
                </w:rPr>
                <w:t>PSO47</w:t>
              </w:r>
            </w:ins>
            <w:commentRangeEnd w:id="464"/>
            <w:ins w:id="466" w:author="Kaisa Tähe - RAM" w:date="2025-10-01T09:24:00Z" w16du:dateUtc="2025-10-01T06:24:00Z">
              <w:r w:rsidR="00975CEF" w:rsidRPr="00300B06">
                <w:rPr>
                  <w:rStyle w:val="Kommentaariviide"/>
                  <w:rFonts w:ascii="Cambria" w:hAnsi="Cambria" w:cstheme="minorBidi"/>
                  <w:iCs/>
                  <w:sz w:val="20"/>
                  <w:szCs w:val="20"/>
                  <w:lang w:val="et-EE"/>
                </w:rPr>
                <w:commentReference w:id="464"/>
              </w:r>
            </w:ins>
          </w:p>
        </w:tc>
        <w:tc>
          <w:tcPr>
            <w:tcW w:w="1899" w:type="dxa"/>
            <w:shd w:val="clear" w:color="auto" w:fill="FFFFFF" w:themeFill="background1"/>
          </w:tcPr>
          <w:p w14:paraId="0A2D87BA" w14:textId="5510DDD9" w:rsidR="00854D02" w:rsidRPr="00300B06" w:rsidRDefault="00A4051A">
            <w:pPr>
              <w:pStyle w:val="Text1"/>
              <w:spacing w:before="0" w:after="0" w:line="240" w:lineRule="auto"/>
              <w:ind w:left="0"/>
              <w:rPr>
                <w:rFonts w:ascii="Cambria" w:hAnsi="Cambria" w:cstheme="minorBidi"/>
                <w:iCs/>
                <w:sz w:val="20"/>
                <w:szCs w:val="20"/>
                <w:lang w:val="et-EE"/>
              </w:rPr>
            </w:pPr>
            <w:ins w:id="467" w:author="Kaisa Tähe - RAM" w:date="2025-07-17T11:09:00Z" w16du:dateUtc="2025-07-17T08:09:00Z">
              <w:r w:rsidRPr="00AA3989">
                <w:rPr>
                  <w:rFonts w:asciiTheme="majorHAnsi" w:eastAsiaTheme="majorEastAsia" w:hAnsiTheme="majorHAnsi" w:cstheme="majorBidi"/>
                  <w:sz w:val="20"/>
                  <w:szCs w:val="20"/>
                  <w:lang w:val="et-EE"/>
                </w:rPr>
                <w:t>Teadus- ja arendusasutused, milles on välja arendatud kaitseotstarbeliste tehnoloogiate testimise võimekus</w:t>
              </w:r>
            </w:ins>
          </w:p>
        </w:tc>
        <w:tc>
          <w:tcPr>
            <w:tcW w:w="1117" w:type="dxa"/>
            <w:shd w:val="clear" w:color="auto" w:fill="FFFFFF" w:themeFill="background1"/>
          </w:tcPr>
          <w:p w14:paraId="0FBCA265" w14:textId="68482842" w:rsidR="00854D02" w:rsidRPr="00300B06" w:rsidRDefault="004E21A7">
            <w:pPr>
              <w:pStyle w:val="Text1"/>
              <w:spacing w:before="0" w:after="0" w:line="240" w:lineRule="auto"/>
              <w:ind w:left="0"/>
              <w:rPr>
                <w:rFonts w:ascii="Cambria" w:hAnsi="Cambria" w:cstheme="minorBidi"/>
                <w:iCs/>
                <w:sz w:val="20"/>
                <w:szCs w:val="20"/>
                <w:lang w:val="et-EE"/>
              </w:rPr>
            </w:pPr>
            <w:ins w:id="468" w:author="Kaisa Tähe - RAM" w:date="2025-07-29T14:57:00Z" w16du:dateUtc="2025-07-29T11:57:00Z">
              <w:r>
                <w:rPr>
                  <w:rFonts w:ascii="Cambria" w:hAnsi="Cambria" w:cstheme="minorBidi"/>
                  <w:iCs/>
                  <w:sz w:val="20"/>
                  <w:szCs w:val="20"/>
                  <w:lang w:val="et-EE"/>
                </w:rPr>
                <w:t>A</w:t>
              </w:r>
            </w:ins>
            <w:ins w:id="469" w:author="Kaisa Tähe - RAM" w:date="2025-07-17T11:09:00Z" w16du:dateUtc="2025-07-17T08:09:00Z">
              <w:r w:rsidR="00A4051A">
                <w:rPr>
                  <w:rFonts w:ascii="Cambria" w:hAnsi="Cambria" w:cstheme="minorBidi"/>
                  <w:iCs/>
                  <w:sz w:val="20"/>
                  <w:szCs w:val="20"/>
                  <w:lang w:val="et-EE"/>
                </w:rPr>
                <w:t>rv</w:t>
              </w:r>
            </w:ins>
          </w:p>
        </w:tc>
        <w:tc>
          <w:tcPr>
            <w:tcW w:w="638" w:type="dxa"/>
            <w:shd w:val="clear" w:color="auto" w:fill="FFFFFF" w:themeFill="background1"/>
          </w:tcPr>
          <w:p w14:paraId="52AEBC88" w14:textId="58DF0643" w:rsidR="00854D02" w:rsidRPr="00300B06" w:rsidRDefault="008E5BA1">
            <w:pPr>
              <w:pStyle w:val="Text1"/>
              <w:spacing w:before="0" w:after="0" w:line="240" w:lineRule="auto"/>
              <w:ind w:left="0"/>
              <w:rPr>
                <w:rFonts w:ascii="Cambria" w:hAnsi="Cambria" w:cstheme="minorBidi"/>
                <w:iCs/>
                <w:sz w:val="20"/>
                <w:szCs w:val="20"/>
                <w:lang w:val="et-EE"/>
              </w:rPr>
            </w:pPr>
            <w:ins w:id="470" w:author="Kaisa Tähe - RAM" w:date="2025-11-05T11:43:00Z" w16du:dateUtc="2025-11-05T09:43:00Z">
              <w:r>
                <w:rPr>
                  <w:rFonts w:ascii="Cambria" w:hAnsi="Cambria" w:cstheme="minorBidi"/>
                  <w:iCs/>
                  <w:sz w:val="20"/>
                  <w:szCs w:val="20"/>
                  <w:lang w:val="et-EE"/>
                </w:rPr>
                <w:t>0</w:t>
              </w:r>
            </w:ins>
          </w:p>
        </w:tc>
        <w:tc>
          <w:tcPr>
            <w:tcW w:w="1505" w:type="dxa"/>
            <w:shd w:val="clear" w:color="auto" w:fill="FFFFFF" w:themeFill="background1"/>
          </w:tcPr>
          <w:p w14:paraId="14837DF5" w14:textId="4C4C9456" w:rsidR="00854D02" w:rsidRPr="00300B06" w:rsidRDefault="00A4051A">
            <w:pPr>
              <w:pStyle w:val="Text1"/>
              <w:spacing w:before="0" w:after="0" w:line="240" w:lineRule="auto"/>
              <w:ind w:left="0"/>
              <w:rPr>
                <w:rFonts w:ascii="Cambria" w:hAnsi="Cambria" w:cstheme="minorBidi"/>
                <w:iCs/>
                <w:sz w:val="20"/>
                <w:szCs w:val="20"/>
                <w:lang w:val="et-EE"/>
              </w:rPr>
            </w:pPr>
            <w:ins w:id="471" w:author="Kaisa Tähe - RAM" w:date="2025-07-17T11:09:00Z" w16du:dateUtc="2025-07-17T08:09:00Z">
              <w:r>
                <w:rPr>
                  <w:rFonts w:ascii="Cambria" w:hAnsi="Cambria" w:cstheme="minorBidi"/>
                  <w:iCs/>
                  <w:sz w:val="20"/>
                  <w:szCs w:val="20"/>
                  <w:lang w:val="et-EE"/>
                </w:rPr>
                <w:t>2</w:t>
              </w:r>
            </w:ins>
          </w:p>
        </w:tc>
      </w:tr>
      <w:tr w:rsidR="00B6267D" w14:paraId="4A01D350" w14:textId="77777777" w:rsidTr="00F95406">
        <w:trPr>
          <w:trHeight w:val="332"/>
        </w:trPr>
        <w:tc>
          <w:tcPr>
            <w:tcW w:w="463" w:type="dxa"/>
            <w:shd w:val="clear" w:color="auto" w:fill="FFFFFF" w:themeFill="background1"/>
          </w:tcPr>
          <w:p w14:paraId="48D2DB0B" w14:textId="169CF1FC" w:rsidR="00B6267D" w:rsidRDefault="00C34FB5">
            <w:pPr>
              <w:pStyle w:val="Text1"/>
              <w:spacing w:before="0" w:after="0" w:line="240" w:lineRule="auto"/>
              <w:ind w:left="0"/>
              <w:rPr>
                <w:rFonts w:ascii="Cambria" w:hAnsi="Cambria" w:cstheme="minorHAnsi"/>
                <w:iCs/>
                <w:sz w:val="20"/>
                <w:szCs w:val="20"/>
                <w:lang w:val="et-EE"/>
              </w:rPr>
            </w:pPr>
            <w:ins w:id="472" w:author="Kaisa Tähe - RAM" w:date="2025-07-29T16:42:00Z" w16du:dateUtc="2025-07-29T13:42:00Z">
              <w:r>
                <w:rPr>
                  <w:rFonts w:ascii="Cambria" w:hAnsi="Cambria" w:cstheme="minorHAnsi"/>
                  <w:iCs/>
                  <w:sz w:val="20"/>
                  <w:szCs w:val="20"/>
                  <w:lang w:val="et-EE"/>
                </w:rPr>
                <w:t>1</w:t>
              </w:r>
            </w:ins>
            <w:ins w:id="473" w:author="Kaisa Tähe - RAM" w:date="2025-10-06T15:26:00Z" w16du:dateUtc="2025-10-06T12:26:00Z">
              <w:r w:rsidR="00A675E9">
                <w:rPr>
                  <w:rFonts w:ascii="Cambria" w:hAnsi="Cambria" w:cstheme="minorHAnsi"/>
                  <w:iCs/>
                  <w:sz w:val="20"/>
                  <w:szCs w:val="20"/>
                  <w:lang w:val="et-EE"/>
                </w:rPr>
                <w:t>1</w:t>
              </w:r>
            </w:ins>
          </w:p>
        </w:tc>
        <w:tc>
          <w:tcPr>
            <w:tcW w:w="590" w:type="dxa"/>
            <w:shd w:val="clear" w:color="auto" w:fill="FFFFFF" w:themeFill="background1"/>
          </w:tcPr>
          <w:p w14:paraId="5C2A0997" w14:textId="3F40F9EE" w:rsidR="00B6267D" w:rsidRDefault="00C34FB5">
            <w:pPr>
              <w:pStyle w:val="Text1"/>
              <w:spacing w:before="0" w:after="0" w:line="240" w:lineRule="auto"/>
              <w:ind w:left="0"/>
              <w:rPr>
                <w:rFonts w:ascii="Cambria" w:hAnsi="Cambria" w:cstheme="minorHAnsi"/>
                <w:iCs/>
                <w:sz w:val="20"/>
                <w:szCs w:val="20"/>
                <w:lang w:val="et-EE"/>
              </w:rPr>
            </w:pPr>
            <w:ins w:id="474" w:author="Kaisa Tähe - RAM" w:date="2025-07-29T16:42:00Z" w16du:dateUtc="2025-07-29T13:42:00Z">
              <w:r>
                <w:rPr>
                  <w:rFonts w:ascii="Cambria" w:hAnsi="Cambria" w:cstheme="minorHAnsi"/>
                  <w:iCs/>
                  <w:sz w:val="20"/>
                  <w:szCs w:val="20"/>
                  <w:lang w:val="et-EE"/>
                </w:rPr>
                <w:t>(vii)</w:t>
              </w:r>
            </w:ins>
          </w:p>
        </w:tc>
        <w:tc>
          <w:tcPr>
            <w:tcW w:w="563" w:type="dxa"/>
            <w:shd w:val="clear" w:color="auto" w:fill="FFFFFF" w:themeFill="background1"/>
          </w:tcPr>
          <w:p w14:paraId="53BEC277" w14:textId="7CE4D09F" w:rsidR="00B6267D" w:rsidRPr="00AF5C68" w:rsidRDefault="00C34FB5">
            <w:pPr>
              <w:pStyle w:val="Text1"/>
              <w:spacing w:before="0" w:after="0" w:line="240" w:lineRule="auto"/>
              <w:ind w:left="0"/>
              <w:rPr>
                <w:rFonts w:ascii="Cambria" w:hAnsi="Cambria" w:cstheme="minorHAnsi"/>
                <w:iCs/>
                <w:sz w:val="20"/>
                <w:szCs w:val="20"/>
                <w:lang w:val="et-EE"/>
              </w:rPr>
            </w:pPr>
            <w:ins w:id="475" w:author="Kaisa Tähe - RAM" w:date="2025-07-29T16:42:00Z" w16du:dateUtc="2025-07-29T13:42:00Z">
              <w:r>
                <w:rPr>
                  <w:rFonts w:ascii="Cambria" w:hAnsi="Cambria" w:cstheme="minorHAnsi"/>
                  <w:iCs/>
                  <w:sz w:val="20"/>
                  <w:szCs w:val="20"/>
                  <w:lang w:val="et-EE"/>
                </w:rPr>
                <w:t>ERF</w:t>
              </w:r>
            </w:ins>
          </w:p>
        </w:tc>
        <w:tc>
          <w:tcPr>
            <w:tcW w:w="1144" w:type="dxa"/>
            <w:shd w:val="clear" w:color="auto" w:fill="FFFFFF" w:themeFill="background1"/>
          </w:tcPr>
          <w:p w14:paraId="58373C8D" w14:textId="6AF18911" w:rsidR="00B6267D" w:rsidRPr="00AF5C68" w:rsidRDefault="00C34FB5">
            <w:pPr>
              <w:pStyle w:val="Text1"/>
              <w:spacing w:before="0" w:after="0" w:line="240" w:lineRule="auto"/>
              <w:ind w:left="0"/>
              <w:rPr>
                <w:rFonts w:ascii="Cambria" w:hAnsi="Cambria" w:cstheme="minorHAnsi"/>
                <w:iCs/>
                <w:sz w:val="20"/>
                <w:szCs w:val="20"/>
                <w:lang w:val="et-EE"/>
              </w:rPr>
            </w:pPr>
            <w:ins w:id="476" w:author="Kaisa Tähe - RAM" w:date="2025-07-29T16:42:00Z" w16du:dateUtc="2025-07-29T13:42:00Z">
              <w:r>
                <w:rPr>
                  <w:rFonts w:ascii="Cambria" w:hAnsi="Cambria" w:cstheme="minorHAnsi"/>
                  <w:iCs/>
                  <w:sz w:val="20"/>
                  <w:szCs w:val="20"/>
                  <w:lang w:val="et-EE"/>
                </w:rPr>
                <w:t>Ülemineku</w:t>
              </w:r>
            </w:ins>
          </w:p>
        </w:tc>
        <w:tc>
          <w:tcPr>
            <w:tcW w:w="1857" w:type="dxa"/>
            <w:shd w:val="clear" w:color="auto" w:fill="FFFFFF" w:themeFill="background1"/>
          </w:tcPr>
          <w:p w14:paraId="5A1AC796" w14:textId="6DFBD3BB" w:rsidR="00B6267D" w:rsidRPr="00300B06" w:rsidRDefault="002549E9">
            <w:pPr>
              <w:pStyle w:val="Text1"/>
              <w:spacing w:before="0" w:after="0" w:line="240" w:lineRule="auto"/>
              <w:ind w:left="0"/>
              <w:rPr>
                <w:rFonts w:ascii="Cambria" w:hAnsi="Cambria" w:cstheme="minorBidi"/>
                <w:iCs/>
                <w:sz w:val="20"/>
                <w:szCs w:val="20"/>
                <w:lang w:val="et-EE"/>
              </w:rPr>
            </w:pPr>
            <w:commentRangeStart w:id="477"/>
            <w:ins w:id="478" w:author="Kaisa Tähe - RAM" w:date="2025-08-07T11:07:00Z" w16du:dateUtc="2025-08-07T08:07:00Z">
              <w:r>
                <w:rPr>
                  <w:rFonts w:ascii="Cambria" w:hAnsi="Cambria" w:cstheme="minorBidi"/>
                  <w:iCs/>
                  <w:sz w:val="20"/>
                  <w:szCs w:val="20"/>
                  <w:lang w:val="et-EE"/>
                </w:rPr>
                <w:t>PSO48</w:t>
              </w:r>
            </w:ins>
            <w:commentRangeEnd w:id="477"/>
            <w:ins w:id="479" w:author="Kaisa Tähe - RAM" w:date="2025-10-01T09:24:00Z" w16du:dateUtc="2025-10-01T06:24:00Z">
              <w:r w:rsidR="00975CEF" w:rsidRPr="00300B06">
                <w:rPr>
                  <w:rStyle w:val="Kommentaariviide"/>
                  <w:rFonts w:ascii="Cambria" w:hAnsi="Cambria" w:cstheme="minorBidi"/>
                  <w:iCs/>
                  <w:sz w:val="20"/>
                  <w:szCs w:val="20"/>
                  <w:lang w:val="et-EE"/>
                </w:rPr>
                <w:commentReference w:id="477"/>
              </w:r>
            </w:ins>
          </w:p>
        </w:tc>
        <w:tc>
          <w:tcPr>
            <w:tcW w:w="1899" w:type="dxa"/>
            <w:shd w:val="clear" w:color="auto" w:fill="FFFFFF" w:themeFill="background1"/>
          </w:tcPr>
          <w:p w14:paraId="5067A194" w14:textId="1F1B63D5" w:rsidR="00B6267D" w:rsidRPr="00AA3989" w:rsidRDefault="001C2E32">
            <w:pPr>
              <w:pStyle w:val="Text1"/>
              <w:spacing w:before="0" w:after="0" w:line="240" w:lineRule="auto"/>
              <w:ind w:left="0"/>
              <w:rPr>
                <w:rFonts w:asciiTheme="majorHAnsi" w:eastAsiaTheme="majorEastAsia" w:hAnsiTheme="majorHAnsi" w:cstheme="majorBidi"/>
                <w:sz w:val="20"/>
                <w:szCs w:val="20"/>
                <w:lang w:val="et-EE"/>
              </w:rPr>
            </w:pPr>
            <w:ins w:id="480" w:author="Kaisa Tähe - RAM" w:date="2025-07-29T16:43:00Z" w16du:dateUtc="2025-07-29T13:43:00Z">
              <w:r w:rsidRPr="4661AFF0">
                <w:rPr>
                  <w:rFonts w:asciiTheme="majorHAnsi" w:eastAsiaTheme="majorEastAsia" w:hAnsiTheme="majorHAnsi" w:cstheme="majorBidi"/>
                  <w:sz w:val="20"/>
                  <w:szCs w:val="20"/>
                  <w:lang w:val="et-EE"/>
                </w:rPr>
                <w:t>Kaitseotstarbelise tehisaru valdkondliku andmelao baasil välja arendatud tooted, teenused ja rakendused</w:t>
              </w:r>
            </w:ins>
          </w:p>
        </w:tc>
        <w:tc>
          <w:tcPr>
            <w:tcW w:w="1117" w:type="dxa"/>
            <w:shd w:val="clear" w:color="auto" w:fill="FFFFFF" w:themeFill="background1"/>
          </w:tcPr>
          <w:p w14:paraId="32AE8DAC" w14:textId="503E5851" w:rsidR="00B6267D" w:rsidRDefault="008F4FA3">
            <w:pPr>
              <w:pStyle w:val="Text1"/>
              <w:spacing w:before="0" w:after="0" w:line="240" w:lineRule="auto"/>
              <w:ind w:left="0"/>
              <w:rPr>
                <w:rFonts w:ascii="Cambria" w:hAnsi="Cambria" w:cstheme="minorBidi"/>
                <w:iCs/>
                <w:sz w:val="20"/>
                <w:szCs w:val="20"/>
                <w:lang w:val="et-EE"/>
              </w:rPr>
            </w:pPr>
            <w:ins w:id="481" w:author="Kaisa Tähe - RAM" w:date="2025-10-16T13:19:00Z" w16du:dateUtc="2025-10-16T10:19:00Z">
              <w:r>
                <w:rPr>
                  <w:rFonts w:ascii="Cambria" w:hAnsi="Cambria" w:cstheme="minorBidi"/>
                  <w:iCs/>
                  <w:sz w:val="20"/>
                  <w:szCs w:val="20"/>
                  <w:lang w:val="et-EE"/>
                </w:rPr>
                <w:t>A</w:t>
              </w:r>
            </w:ins>
            <w:ins w:id="482" w:author="Kaisa Tähe - RAM" w:date="2025-07-29T16:42:00Z" w16du:dateUtc="2025-07-29T13:42:00Z">
              <w:r w:rsidR="00C34FB5">
                <w:rPr>
                  <w:rFonts w:ascii="Cambria" w:hAnsi="Cambria" w:cstheme="minorBidi"/>
                  <w:iCs/>
                  <w:sz w:val="20"/>
                  <w:szCs w:val="20"/>
                  <w:lang w:val="et-EE"/>
                </w:rPr>
                <w:t>rv</w:t>
              </w:r>
            </w:ins>
          </w:p>
        </w:tc>
        <w:tc>
          <w:tcPr>
            <w:tcW w:w="638" w:type="dxa"/>
            <w:shd w:val="clear" w:color="auto" w:fill="FFFFFF" w:themeFill="background1"/>
          </w:tcPr>
          <w:p w14:paraId="6D7DD054" w14:textId="0B3377DF" w:rsidR="00B6267D" w:rsidRDefault="008E5BA1">
            <w:pPr>
              <w:pStyle w:val="Text1"/>
              <w:spacing w:before="0" w:after="0" w:line="240" w:lineRule="auto"/>
              <w:ind w:left="0"/>
              <w:rPr>
                <w:rFonts w:ascii="Cambria" w:hAnsi="Cambria" w:cstheme="minorBidi"/>
                <w:iCs/>
                <w:sz w:val="20"/>
                <w:szCs w:val="20"/>
                <w:lang w:val="et-EE"/>
              </w:rPr>
            </w:pPr>
            <w:ins w:id="483" w:author="Kaisa Tähe - RAM" w:date="2025-11-05T11:43:00Z" w16du:dateUtc="2025-11-05T09:43:00Z">
              <w:r>
                <w:rPr>
                  <w:rFonts w:ascii="Cambria" w:hAnsi="Cambria" w:cstheme="minorBidi"/>
                  <w:iCs/>
                  <w:sz w:val="20"/>
                  <w:szCs w:val="20"/>
                  <w:lang w:val="et-EE"/>
                </w:rPr>
                <w:t>0</w:t>
              </w:r>
            </w:ins>
          </w:p>
        </w:tc>
        <w:tc>
          <w:tcPr>
            <w:tcW w:w="1505" w:type="dxa"/>
            <w:shd w:val="clear" w:color="auto" w:fill="FFFFFF" w:themeFill="background1"/>
          </w:tcPr>
          <w:p w14:paraId="0EAE2659" w14:textId="34A78BE3" w:rsidR="00B6267D" w:rsidRDefault="00C34FB5">
            <w:pPr>
              <w:pStyle w:val="Text1"/>
              <w:spacing w:before="0" w:after="0" w:line="240" w:lineRule="auto"/>
              <w:ind w:left="0"/>
              <w:rPr>
                <w:rFonts w:ascii="Cambria" w:hAnsi="Cambria" w:cstheme="minorBidi"/>
                <w:iCs/>
                <w:sz w:val="20"/>
                <w:szCs w:val="20"/>
                <w:lang w:val="et-EE"/>
              </w:rPr>
            </w:pPr>
            <w:ins w:id="484" w:author="Kaisa Tähe - RAM" w:date="2025-07-29T16:42:00Z" w16du:dateUtc="2025-07-29T13:42:00Z">
              <w:r>
                <w:rPr>
                  <w:rFonts w:ascii="Cambria" w:hAnsi="Cambria" w:cstheme="minorBidi"/>
                  <w:iCs/>
                  <w:sz w:val="20"/>
                  <w:szCs w:val="20"/>
                  <w:lang w:val="et-EE"/>
                </w:rPr>
                <w:t>5</w:t>
              </w:r>
            </w:ins>
          </w:p>
        </w:tc>
      </w:tr>
      <w:tr w:rsidR="00D50776" w14:paraId="17D52302" w14:textId="77777777" w:rsidTr="00F95406">
        <w:trPr>
          <w:trHeight w:val="332"/>
        </w:trPr>
        <w:tc>
          <w:tcPr>
            <w:tcW w:w="463" w:type="dxa"/>
            <w:shd w:val="clear" w:color="auto" w:fill="FFFFFF" w:themeFill="background1"/>
          </w:tcPr>
          <w:p w14:paraId="44D8F5E5" w14:textId="060341B5" w:rsidR="00D50776" w:rsidRPr="00300B06" w:rsidRDefault="00D50776" w:rsidP="00D50776">
            <w:pPr>
              <w:pStyle w:val="Text1"/>
              <w:spacing w:before="0" w:after="0" w:line="240" w:lineRule="auto"/>
              <w:ind w:left="0"/>
              <w:rPr>
                <w:rFonts w:ascii="Cambria" w:hAnsi="Cambria" w:cstheme="minorHAnsi"/>
                <w:iCs/>
                <w:sz w:val="20"/>
                <w:szCs w:val="20"/>
                <w:lang w:val="et-EE"/>
              </w:rPr>
            </w:pPr>
            <w:r>
              <w:rPr>
                <w:rFonts w:ascii="Cambria" w:hAnsi="Cambria" w:cstheme="minorHAnsi"/>
                <w:sz w:val="20"/>
                <w:szCs w:val="20"/>
                <w:lang w:val="et-EE"/>
              </w:rPr>
              <w:t>1</w:t>
            </w:r>
            <w:ins w:id="485" w:author="Kaisa Tähe - RAM" w:date="2025-10-06T15:26:00Z" w16du:dateUtc="2025-10-06T12:26:00Z">
              <w:r w:rsidR="00A675E9">
                <w:rPr>
                  <w:rFonts w:ascii="Cambria" w:hAnsi="Cambria" w:cstheme="minorHAnsi"/>
                  <w:sz w:val="20"/>
                  <w:szCs w:val="20"/>
                  <w:lang w:val="et-EE"/>
                </w:rPr>
                <w:t>1</w:t>
              </w:r>
            </w:ins>
          </w:p>
        </w:tc>
        <w:tc>
          <w:tcPr>
            <w:tcW w:w="590" w:type="dxa"/>
            <w:shd w:val="clear" w:color="auto" w:fill="FFFFFF" w:themeFill="background1"/>
          </w:tcPr>
          <w:p w14:paraId="525E3EB0" w14:textId="496DA242" w:rsidR="00D50776" w:rsidRPr="00300B06" w:rsidRDefault="00D50776" w:rsidP="00D50776">
            <w:pPr>
              <w:pStyle w:val="Text1"/>
              <w:spacing w:before="0" w:after="0" w:line="240" w:lineRule="auto"/>
              <w:ind w:left="0"/>
              <w:rPr>
                <w:rFonts w:ascii="Cambria" w:hAnsi="Cambria" w:cstheme="minorHAnsi"/>
                <w:iCs/>
                <w:sz w:val="20"/>
                <w:szCs w:val="20"/>
                <w:lang w:val="et-EE"/>
              </w:rPr>
            </w:pPr>
            <w:r>
              <w:rPr>
                <w:rFonts w:ascii="Cambria" w:hAnsi="Cambria" w:cstheme="minorHAnsi"/>
                <w:sz w:val="20"/>
                <w:szCs w:val="20"/>
                <w:lang w:val="et-EE"/>
              </w:rPr>
              <w:t>(vii)</w:t>
            </w:r>
          </w:p>
        </w:tc>
        <w:tc>
          <w:tcPr>
            <w:tcW w:w="563" w:type="dxa"/>
            <w:shd w:val="clear" w:color="auto" w:fill="FFFFFF" w:themeFill="background1"/>
          </w:tcPr>
          <w:p w14:paraId="0497C061" w14:textId="0DF69293" w:rsidR="00D50776" w:rsidRPr="00300B06" w:rsidRDefault="00D50776" w:rsidP="00D50776">
            <w:pPr>
              <w:pStyle w:val="Text1"/>
              <w:spacing w:before="0" w:after="0" w:line="240" w:lineRule="auto"/>
              <w:ind w:left="0"/>
              <w:rPr>
                <w:rFonts w:ascii="Cambria" w:hAnsi="Cambria" w:cstheme="minorHAnsi"/>
                <w:iCs/>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4CBC05EE" w14:textId="4761C7A6" w:rsidR="00D50776" w:rsidRPr="00300B06" w:rsidRDefault="00D50776" w:rsidP="00D50776">
            <w:pPr>
              <w:pStyle w:val="Text1"/>
              <w:spacing w:before="0" w:after="0" w:line="240" w:lineRule="auto"/>
              <w:ind w:left="0"/>
              <w:rPr>
                <w:rFonts w:ascii="Cambria" w:hAnsi="Cambria" w:cstheme="minorHAnsi"/>
                <w:iCs/>
                <w:sz w:val="20"/>
                <w:szCs w:val="20"/>
                <w:lang w:val="et-EE"/>
              </w:rPr>
            </w:pPr>
            <w:r>
              <w:rPr>
                <w:rFonts w:ascii="Cambria" w:eastAsia="Times New Roman" w:hAnsi="Cambria" w:cstheme="minorHAnsi"/>
                <w:sz w:val="20"/>
                <w:szCs w:val="20"/>
                <w:lang w:val="et-EE"/>
              </w:rPr>
              <w:t>Ülemineku</w:t>
            </w:r>
          </w:p>
        </w:tc>
        <w:tc>
          <w:tcPr>
            <w:tcW w:w="1857" w:type="dxa"/>
            <w:shd w:val="clear" w:color="auto" w:fill="FFFFFF" w:themeFill="background1"/>
          </w:tcPr>
          <w:p w14:paraId="643C5A3E" w14:textId="0D3518A1" w:rsidR="00D50776" w:rsidRPr="00300B06" w:rsidRDefault="00D50776" w:rsidP="00D50776">
            <w:pPr>
              <w:pStyle w:val="Text1"/>
              <w:spacing w:before="0" w:after="0" w:line="240" w:lineRule="auto"/>
              <w:ind w:left="0"/>
              <w:rPr>
                <w:rFonts w:ascii="Cambria" w:hAnsi="Cambria" w:cstheme="minorBidi"/>
                <w:iCs/>
                <w:sz w:val="20"/>
                <w:szCs w:val="20"/>
                <w:lang w:val="et-EE"/>
              </w:rPr>
            </w:pPr>
            <w:commentRangeStart w:id="486"/>
            <w:r w:rsidRPr="0006479B">
              <w:rPr>
                <w:rFonts w:ascii="Cambria" w:hAnsi="Cambria" w:cstheme="minorBidi"/>
                <w:sz w:val="20"/>
                <w:szCs w:val="20"/>
                <w:lang w:val="et-EE"/>
              </w:rPr>
              <w:t>RCO01</w:t>
            </w:r>
            <w:commentRangeEnd w:id="486"/>
            <w:r w:rsidR="00B6799E" w:rsidRPr="00300B06">
              <w:rPr>
                <w:rStyle w:val="Kommentaariviide"/>
                <w:rFonts w:ascii="Cambria" w:hAnsi="Cambria" w:cstheme="minorBidi"/>
                <w:iCs/>
                <w:sz w:val="20"/>
                <w:szCs w:val="20"/>
                <w:lang w:val="et-EE"/>
              </w:rPr>
              <w:commentReference w:id="486"/>
            </w:r>
          </w:p>
        </w:tc>
        <w:tc>
          <w:tcPr>
            <w:tcW w:w="1899" w:type="dxa"/>
            <w:shd w:val="clear" w:color="auto" w:fill="FFFFFF" w:themeFill="background1"/>
          </w:tcPr>
          <w:p w14:paraId="7A5EF41B" w14:textId="48FE8C7D" w:rsidR="00D50776" w:rsidRPr="00300B06" w:rsidRDefault="00D50776" w:rsidP="00D50776">
            <w:pPr>
              <w:pStyle w:val="Text1"/>
              <w:spacing w:before="0" w:after="0" w:line="240" w:lineRule="auto"/>
              <w:ind w:left="0"/>
              <w:rPr>
                <w:rFonts w:ascii="Cambria" w:hAnsi="Cambria" w:cstheme="minorBidi"/>
                <w:iCs/>
                <w:sz w:val="20"/>
                <w:szCs w:val="20"/>
                <w:lang w:val="et-EE"/>
              </w:rPr>
            </w:pPr>
            <w:r w:rsidRPr="005A11B4">
              <w:rPr>
                <w:rFonts w:ascii="Cambria" w:hAnsi="Cambria" w:cstheme="minorBidi"/>
                <w:sz w:val="20"/>
                <w:szCs w:val="20"/>
                <w:lang w:val="et-EE"/>
              </w:rPr>
              <w:t>Toetatavad ettevõtjad (millest: mikro-, väikesed, keskmise suurusega ja suured ettevõtjad)</w:t>
            </w:r>
          </w:p>
        </w:tc>
        <w:tc>
          <w:tcPr>
            <w:tcW w:w="1117" w:type="dxa"/>
            <w:shd w:val="clear" w:color="auto" w:fill="FFFFFF" w:themeFill="background1"/>
          </w:tcPr>
          <w:p w14:paraId="27C7AC1E" w14:textId="6860737F" w:rsidR="00D50776" w:rsidRPr="00300B06" w:rsidRDefault="00D50776" w:rsidP="00D50776">
            <w:pPr>
              <w:pStyle w:val="Text1"/>
              <w:spacing w:before="0" w:after="0" w:line="240" w:lineRule="auto"/>
              <w:ind w:left="0"/>
              <w:rPr>
                <w:rFonts w:asciiTheme="majorHAnsi" w:eastAsiaTheme="majorEastAsia" w:hAnsiTheme="majorHAnsi" w:cstheme="majorBidi"/>
                <w:iCs/>
                <w:sz w:val="20"/>
                <w:szCs w:val="20"/>
                <w:lang w:val="et-EE"/>
              </w:rPr>
            </w:pPr>
            <w:r>
              <w:rPr>
                <w:rFonts w:ascii="Cambria" w:hAnsi="Cambria" w:cstheme="minorBidi"/>
                <w:sz w:val="20"/>
                <w:szCs w:val="20"/>
                <w:lang w:val="et-EE"/>
              </w:rPr>
              <w:t>Ettevõtjad</w:t>
            </w:r>
          </w:p>
        </w:tc>
        <w:tc>
          <w:tcPr>
            <w:tcW w:w="638" w:type="dxa"/>
            <w:shd w:val="clear" w:color="auto" w:fill="FFFFFF" w:themeFill="background1"/>
          </w:tcPr>
          <w:p w14:paraId="3222BB90" w14:textId="114E2597" w:rsidR="00D50776" w:rsidRPr="00300B06" w:rsidRDefault="008E5BA1" w:rsidP="00D50776">
            <w:pPr>
              <w:pStyle w:val="Text1"/>
              <w:spacing w:before="0" w:after="0" w:line="240" w:lineRule="auto"/>
              <w:ind w:left="0"/>
              <w:rPr>
                <w:rFonts w:ascii="Cambria" w:hAnsi="Cambria" w:cstheme="minorBidi"/>
                <w:iCs/>
                <w:sz w:val="20"/>
                <w:szCs w:val="20"/>
                <w:lang w:val="et-EE"/>
              </w:rPr>
            </w:pPr>
            <w:ins w:id="487" w:author="Kaisa Tähe - RAM" w:date="2025-11-05T11:43:00Z" w16du:dateUtc="2025-11-05T09:43:00Z">
              <w:r>
                <w:rPr>
                  <w:rFonts w:ascii="Cambria" w:hAnsi="Cambria" w:cstheme="minorBidi"/>
                  <w:sz w:val="20"/>
                  <w:szCs w:val="20"/>
                  <w:lang w:val="et-EE"/>
                </w:rPr>
                <w:t>0</w:t>
              </w:r>
            </w:ins>
          </w:p>
        </w:tc>
        <w:tc>
          <w:tcPr>
            <w:tcW w:w="1505" w:type="dxa"/>
            <w:shd w:val="clear" w:color="auto" w:fill="FFFFFF" w:themeFill="background1"/>
          </w:tcPr>
          <w:p w14:paraId="798253C8" w14:textId="1E39AFE2" w:rsidR="00D50776" w:rsidRPr="00300B06" w:rsidRDefault="001D6BF0" w:rsidP="00D50776">
            <w:pPr>
              <w:pStyle w:val="Text1"/>
              <w:spacing w:before="0" w:after="0" w:line="240" w:lineRule="auto"/>
              <w:ind w:left="0"/>
              <w:rPr>
                <w:rFonts w:ascii="Cambria" w:hAnsi="Cambria" w:cstheme="minorBidi"/>
                <w:iCs/>
                <w:sz w:val="20"/>
                <w:szCs w:val="20"/>
                <w:lang w:val="et-EE"/>
              </w:rPr>
            </w:pPr>
            <w:ins w:id="488" w:author="Anu Altermann - RAM" w:date="2025-09-30T17:19:00Z" w16du:dateUtc="2025-09-30T14:19:00Z">
              <w:r>
                <w:rPr>
                  <w:rFonts w:ascii="Cambria" w:hAnsi="Cambria" w:cstheme="minorBidi"/>
                  <w:sz w:val="20"/>
                  <w:szCs w:val="20"/>
                  <w:lang w:val="et-EE"/>
                </w:rPr>
                <w:t>30</w:t>
              </w:r>
            </w:ins>
          </w:p>
        </w:tc>
      </w:tr>
      <w:tr w:rsidR="00D50776" w14:paraId="75BF3C03" w14:textId="77777777" w:rsidTr="00F95406">
        <w:trPr>
          <w:trHeight w:val="332"/>
        </w:trPr>
        <w:tc>
          <w:tcPr>
            <w:tcW w:w="463" w:type="dxa"/>
            <w:shd w:val="clear" w:color="auto" w:fill="FFFFFF" w:themeFill="background1"/>
          </w:tcPr>
          <w:p w14:paraId="2CD0229B" w14:textId="726E7079" w:rsidR="00D50776" w:rsidRPr="00300B06" w:rsidRDefault="00D50776" w:rsidP="00D50776">
            <w:pPr>
              <w:pStyle w:val="Text1"/>
              <w:spacing w:before="0" w:after="0" w:line="240" w:lineRule="auto"/>
              <w:ind w:left="0"/>
              <w:rPr>
                <w:rFonts w:ascii="Cambria" w:hAnsi="Cambria" w:cstheme="minorHAnsi"/>
                <w:iCs/>
                <w:sz w:val="20"/>
                <w:szCs w:val="20"/>
                <w:lang w:val="et-EE"/>
              </w:rPr>
            </w:pPr>
            <w:ins w:id="489" w:author="Kaisa Tähe - RAM" w:date="2025-07-21T14:08:00Z" w16du:dateUtc="2025-07-21T11:08:00Z">
              <w:r>
                <w:rPr>
                  <w:rFonts w:ascii="Cambria" w:hAnsi="Cambria" w:cstheme="minorHAnsi"/>
                  <w:sz w:val="20"/>
                  <w:szCs w:val="20"/>
                  <w:lang w:val="et-EE"/>
                </w:rPr>
                <w:t>1</w:t>
              </w:r>
            </w:ins>
            <w:ins w:id="490" w:author="Kaisa Tähe - RAM" w:date="2025-10-06T15:26:00Z" w16du:dateUtc="2025-10-06T12:26:00Z">
              <w:r w:rsidR="00A675E9">
                <w:rPr>
                  <w:rFonts w:ascii="Cambria" w:hAnsi="Cambria" w:cstheme="minorHAnsi"/>
                  <w:sz w:val="20"/>
                  <w:szCs w:val="20"/>
                  <w:lang w:val="et-EE"/>
                </w:rPr>
                <w:t>1</w:t>
              </w:r>
            </w:ins>
          </w:p>
        </w:tc>
        <w:tc>
          <w:tcPr>
            <w:tcW w:w="590" w:type="dxa"/>
            <w:shd w:val="clear" w:color="auto" w:fill="FFFFFF" w:themeFill="background1"/>
          </w:tcPr>
          <w:p w14:paraId="47CC5D37" w14:textId="337AC105" w:rsidR="00D50776" w:rsidRPr="00300B06" w:rsidRDefault="00D50776" w:rsidP="00D50776">
            <w:pPr>
              <w:pStyle w:val="Text1"/>
              <w:spacing w:before="0" w:after="0" w:line="240" w:lineRule="auto"/>
              <w:ind w:left="0"/>
              <w:rPr>
                <w:rFonts w:ascii="Cambria" w:hAnsi="Cambria" w:cstheme="minorHAnsi"/>
                <w:iCs/>
                <w:sz w:val="20"/>
                <w:szCs w:val="20"/>
                <w:lang w:val="et-EE"/>
              </w:rPr>
            </w:pPr>
            <w:ins w:id="491" w:author="Kaisa Tähe - RAM" w:date="2025-07-21T14:08:00Z" w16du:dateUtc="2025-07-21T11:08:00Z">
              <w:r>
                <w:rPr>
                  <w:rFonts w:ascii="Cambria" w:hAnsi="Cambria" w:cstheme="minorHAnsi"/>
                  <w:sz w:val="20"/>
                  <w:szCs w:val="20"/>
                  <w:lang w:val="et-EE"/>
                </w:rPr>
                <w:t>(vii)</w:t>
              </w:r>
            </w:ins>
          </w:p>
        </w:tc>
        <w:tc>
          <w:tcPr>
            <w:tcW w:w="563" w:type="dxa"/>
            <w:shd w:val="clear" w:color="auto" w:fill="FFFFFF" w:themeFill="background1"/>
          </w:tcPr>
          <w:p w14:paraId="0620D6B5" w14:textId="074BA487" w:rsidR="00D50776" w:rsidRPr="00300B06" w:rsidRDefault="00D50776" w:rsidP="00D50776">
            <w:pPr>
              <w:pStyle w:val="Text1"/>
              <w:spacing w:before="0" w:after="0" w:line="240" w:lineRule="auto"/>
              <w:ind w:left="0"/>
              <w:rPr>
                <w:rFonts w:ascii="Cambria" w:hAnsi="Cambria" w:cstheme="minorHAnsi"/>
                <w:iCs/>
                <w:sz w:val="20"/>
                <w:szCs w:val="20"/>
                <w:lang w:val="et-EE"/>
              </w:rPr>
            </w:pPr>
            <w:ins w:id="492" w:author="Kaisa Tähe - RAM" w:date="2025-07-21T14:08:00Z" w16du:dateUtc="2025-07-21T11:08:00Z">
              <w:r>
                <w:rPr>
                  <w:rFonts w:ascii="Cambria" w:hAnsi="Cambria" w:cstheme="minorHAnsi"/>
                  <w:sz w:val="20"/>
                  <w:szCs w:val="20"/>
                  <w:lang w:val="et-EE"/>
                </w:rPr>
                <w:t>ERF</w:t>
              </w:r>
            </w:ins>
          </w:p>
        </w:tc>
        <w:tc>
          <w:tcPr>
            <w:tcW w:w="1144" w:type="dxa"/>
            <w:shd w:val="clear" w:color="auto" w:fill="FFFFFF" w:themeFill="background1"/>
          </w:tcPr>
          <w:p w14:paraId="34D99B6C" w14:textId="7BF37BFF" w:rsidR="00D50776" w:rsidRPr="00300B06" w:rsidRDefault="00D50776" w:rsidP="00D50776">
            <w:pPr>
              <w:pStyle w:val="Text1"/>
              <w:spacing w:before="0" w:after="0" w:line="240" w:lineRule="auto"/>
              <w:ind w:left="0"/>
              <w:rPr>
                <w:rFonts w:ascii="Cambria" w:hAnsi="Cambria" w:cstheme="minorHAnsi"/>
                <w:iCs/>
                <w:sz w:val="20"/>
                <w:szCs w:val="20"/>
                <w:lang w:val="et-EE"/>
              </w:rPr>
            </w:pPr>
            <w:ins w:id="493" w:author="Kaisa Tähe - RAM" w:date="2025-07-21T14:08:00Z" w16du:dateUtc="2025-07-21T11:08:00Z">
              <w:r>
                <w:rPr>
                  <w:rFonts w:ascii="Cambria" w:eastAsia="Times New Roman" w:hAnsi="Cambria" w:cstheme="minorHAnsi"/>
                  <w:sz w:val="20"/>
                  <w:szCs w:val="20"/>
                  <w:lang w:val="et-EE"/>
                </w:rPr>
                <w:t>Ülemineku</w:t>
              </w:r>
            </w:ins>
          </w:p>
        </w:tc>
        <w:tc>
          <w:tcPr>
            <w:tcW w:w="1857" w:type="dxa"/>
            <w:shd w:val="clear" w:color="auto" w:fill="FFFFFF" w:themeFill="background1"/>
          </w:tcPr>
          <w:p w14:paraId="1B2C4485" w14:textId="46E8E53D" w:rsidR="00D50776" w:rsidRPr="00300B06" w:rsidRDefault="00D50776" w:rsidP="00D50776">
            <w:pPr>
              <w:pStyle w:val="Text1"/>
              <w:spacing w:before="0" w:after="0" w:line="240" w:lineRule="auto"/>
              <w:ind w:left="0"/>
              <w:rPr>
                <w:rFonts w:ascii="Cambria" w:hAnsi="Cambria" w:cstheme="minorBidi"/>
                <w:iCs/>
                <w:sz w:val="20"/>
                <w:szCs w:val="20"/>
                <w:lang w:val="et-EE"/>
              </w:rPr>
            </w:pPr>
            <w:commentRangeStart w:id="494"/>
            <w:ins w:id="495" w:author="Kaisa Tähe - RAM" w:date="2025-07-21T14:08:00Z" w16du:dateUtc="2025-07-21T11:08:00Z">
              <w:r w:rsidRPr="008C1C5E">
                <w:rPr>
                  <w:rFonts w:ascii="Cambria" w:hAnsi="Cambria" w:cstheme="minorBidi"/>
                  <w:sz w:val="20"/>
                  <w:szCs w:val="20"/>
                  <w:lang w:val="et-EE"/>
                </w:rPr>
                <w:t>RCO02</w:t>
              </w:r>
            </w:ins>
            <w:commentRangeEnd w:id="494"/>
            <w:ins w:id="496" w:author="Kaisa Tähe - RAM" w:date="2025-09-12T11:17:00Z" w16du:dateUtc="2025-09-12T08:17:00Z">
              <w:r w:rsidR="00B6799E" w:rsidRPr="00300B06">
                <w:rPr>
                  <w:rStyle w:val="Kommentaariviide"/>
                  <w:rFonts w:ascii="Cambria" w:hAnsi="Cambria" w:cstheme="minorBidi"/>
                  <w:iCs/>
                  <w:sz w:val="20"/>
                  <w:szCs w:val="20"/>
                  <w:lang w:val="et-EE"/>
                </w:rPr>
                <w:commentReference w:id="494"/>
              </w:r>
            </w:ins>
          </w:p>
        </w:tc>
        <w:tc>
          <w:tcPr>
            <w:tcW w:w="1899" w:type="dxa"/>
            <w:shd w:val="clear" w:color="auto" w:fill="FFFFFF" w:themeFill="background1"/>
          </w:tcPr>
          <w:p w14:paraId="0C4D6455" w14:textId="6FAF3BE2" w:rsidR="00D50776" w:rsidRPr="00300B06" w:rsidRDefault="00D50776" w:rsidP="00D50776">
            <w:pPr>
              <w:pStyle w:val="Text1"/>
              <w:spacing w:before="0" w:after="0" w:line="240" w:lineRule="auto"/>
              <w:ind w:left="0"/>
              <w:rPr>
                <w:rFonts w:ascii="Cambria" w:hAnsi="Cambria" w:cstheme="minorBidi"/>
                <w:iCs/>
                <w:sz w:val="20"/>
                <w:szCs w:val="20"/>
                <w:lang w:val="et-EE"/>
              </w:rPr>
            </w:pPr>
            <w:ins w:id="497" w:author="Kaisa Tähe - RAM" w:date="2025-07-21T14:08:00Z" w16du:dateUtc="2025-07-21T11:08:00Z">
              <w:r w:rsidRPr="0006479B">
                <w:rPr>
                  <w:rFonts w:ascii="Cambria" w:hAnsi="Cambria" w:cstheme="minorBidi"/>
                  <w:sz w:val="20"/>
                  <w:szCs w:val="20"/>
                  <w:lang w:val="et-EE"/>
                </w:rPr>
                <w:t>Toetustega toetatavad ettevõtjad</w:t>
              </w:r>
            </w:ins>
          </w:p>
        </w:tc>
        <w:tc>
          <w:tcPr>
            <w:tcW w:w="1117" w:type="dxa"/>
            <w:shd w:val="clear" w:color="auto" w:fill="FFFFFF" w:themeFill="background1"/>
          </w:tcPr>
          <w:p w14:paraId="100EC555" w14:textId="30994E6E" w:rsidR="00D50776" w:rsidRPr="00300B06" w:rsidRDefault="00D50776" w:rsidP="00D50776">
            <w:pPr>
              <w:pStyle w:val="Text1"/>
              <w:spacing w:before="0" w:after="0" w:line="240" w:lineRule="auto"/>
              <w:ind w:left="0"/>
              <w:rPr>
                <w:rFonts w:asciiTheme="majorHAnsi" w:eastAsiaTheme="majorEastAsia" w:hAnsiTheme="majorHAnsi" w:cstheme="majorBidi"/>
                <w:iCs/>
                <w:sz w:val="20"/>
                <w:szCs w:val="20"/>
                <w:lang w:val="et-EE"/>
              </w:rPr>
            </w:pPr>
            <w:ins w:id="498" w:author="Kaisa Tähe - RAM" w:date="2025-07-21T14:08:00Z" w16du:dateUtc="2025-07-21T11:08:00Z">
              <w:r>
                <w:rPr>
                  <w:rFonts w:asciiTheme="majorHAnsi" w:eastAsiaTheme="majorEastAsia" w:hAnsiTheme="majorHAnsi" w:cstheme="majorBidi"/>
                  <w:sz w:val="20"/>
                  <w:szCs w:val="20"/>
                  <w:lang w:val="et-EE"/>
                </w:rPr>
                <w:t>Ettevõtjad</w:t>
              </w:r>
            </w:ins>
          </w:p>
        </w:tc>
        <w:tc>
          <w:tcPr>
            <w:tcW w:w="638" w:type="dxa"/>
            <w:shd w:val="clear" w:color="auto" w:fill="FFFFFF" w:themeFill="background1"/>
          </w:tcPr>
          <w:p w14:paraId="21B5070D" w14:textId="3583CC2F" w:rsidR="00D50776" w:rsidRPr="00300B06" w:rsidRDefault="008E5BA1" w:rsidP="00D50776">
            <w:pPr>
              <w:pStyle w:val="Text1"/>
              <w:spacing w:before="0" w:after="0" w:line="240" w:lineRule="auto"/>
              <w:ind w:left="0"/>
              <w:rPr>
                <w:rFonts w:ascii="Cambria" w:hAnsi="Cambria" w:cstheme="minorBidi"/>
                <w:iCs/>
                <w:sz w:val="20"/>
                <w:szCs w:val="20"/>
                <w:lang w:val="et-EE"/>
              </w:rPr>
            </w:pPr>
            <w:ins w:id="499" w:author="Kaisa Tähe - RAM" w:date="2025-11-05T11:43:00Z" w16du:dateUtc="2025-11-05T09:43:00Z">
              <w:r>
                <w:rPr>
                  <w:rFonts w:ascii="Cambria" w:hAnsi="Cambria" w:cstheme="minorBidi"/>
                  <w:iCs/>
                  <w:sz w:val="20"/>
                  <w:szCs w:val="20"/>
                  <w:lang w:val="et-EE"/>
                </w:rPr>
                <w:t>0</w:t>
              </w:r>
            </w:ins>
          </w:p>
        </w:tc>
        <w:tc>
          <w:tcPr>
            <w:tcW w:w="1505" w:type="dxa"/>
            <w:shd w:val="clear" w:color="auto" w:fill="FFFFFF" w:themeFill="background1"/>
          </w:tcPr>
          <w:p w14:paraId="38DC47E7" w14:textId="5DF5EF16" w:rsidR="00D50776" w:rsidRPr="00300B06" w:rsidRDefault="00493252" w:rsidP="00D50776">
            <w:pPr>
              <w:pStyle w:val="Text1"/>
              <w:spacing w:before="0" w:after="0" w:line="240" w:lineRule="auto"/>
              <w:ind w:left="0"/>
              <w:rPr>
                <w:rFonts w:ascii="Cambria" w:hAnsi="Cambria" w:cstheme="minorBidi"/>
                <w:iCs/>
                <w:sz w:val="20"/>
                <w:szCs w:val="20"/>
                <w:lang w:val="et-EE"/>
              </w:rPr>
            </w:pPr>
            <w:ins w:id="500" w:author="Anu Altermann - RAM" w:date="2025-09-30T17:20:00Z" w16du:dateUtc="2025-09-30T14:20:00Z">
              <w:r>
                <w:rPr>
                  <w:rFonts w:ascii="Cambria" w:hAnsi="Cambria" w:cstheme="minorBidi"/>
                  <w:sz w:val="20"/>
                  <w:szCs w:val="20"/>
                  <w:lang w:val="et-EE"/>
                </w:rPr>
                <w:t>25</w:t>
              </w:r>
            </w:ins>
          </w:p>
        </w:tc>
      </w:tr>
      <w:tr w:rsidR="00493252" w14:paraId="72C9CDE3" w14:textId="77777777" w:rsidTr="00F95406">
        <w:trPr>
          <w:trHeight w:val="332"/>
          <w:ins w:id="501" w:author="Anu Altermann - RAM" w:date="2025-09-30T17:20:00Z"/>
        </w:trPr>
        <w:tc>
          <w:tcPr>
            <w:tcW w:w="463" w:type="dxa"/>
            <w:shd w:val="clear" w:color="auto" w:fill="FFFFFF" w:themeFill="background1"/>
          </w:tcPr>
          <w:p w14:paraId="6B4D6CEF" w14:textId="3763FC6B" w:rsidR="00493252" w:rsidRDefault="00493252" w:rsidP="00493252">
            <w:pPr>
              <w:pStyle w:val="Text1"/>
              <w:spacing w:before="0" w:after="0" w:line="240" w:lineRule="auto"/>
              <w:ind w:left="0"/>
              <w:rPr>
                <w:ins w:id="502" w:author="Anu Altermann - RAM" w:date="2025-09-30T17:20:00Z" w16du:dateUtc="2025-09-30T14:20:00Z"/>
                <w:rFonts w:ascii="Cambria" w:hAnsi="Cambria" w:cstheme="minorHAnsi"/>
                <w:color w:val="FF0000"/>
                <w:sz w:val="20"/>
                <w:szCs w:val="20"/>
                <w:lang w:val="et-EE"/>
              </w:rPr>
            </w:pPr>
            <w:ins w:id="503" w:author="Anu Altermann - RAM" w:date="2025-09-30T17:20:00Z" w16du:dateUtc="2025-09-30T14:20:00Z">
              <w:r>
                <w:rPr>
                  <w:rFonts w:ascii="Cambria" w:hAnsi="Cambria" w:cstheme="minorHAnsi"/>
                  <w:sz w:val="20"/>
                  <w:szCs w:val="20"/>
                  <w:lang w:val="et-EE"/>
                </w:rPr>
                <w:t>1</w:t>
              </w:r>
            </w:ins>
            <w:ins w:id="504" w:author="Kaisa Tähe - RAM" w:date="2025-10-06T15:26:00Z" w16du:dateUtc="2025-10-06T12:26:00Z">
              <w:r w:rsidR="00A675E9">
                <w:rPr>
                  <w:rFonts w:ascii="Cambria" w:hAnsi="Cambria" w:cstheme="minorHAnsi"/>
                  <w:sz w:val="20"/>
                  <w:szCs w:val="20"/>
                  <w:lang w:val="et-EE"/>
                </w:rPr>
                <w:t>1</w:t>
              </w:r>
            </w:ins>
          </w:p>
        </w:tc>
        <w:tc>
          <w:tcPr>
            <w:tcW w:w="590" w:type="dxa"/>
            <w:shd w:val="clear" w:color="auto" w:fill="FFFFFF" w:themeFill="background1"/>
          </w:tcPr>
          <w:p w14:paraId="1458F0C8" w14:textId="3CFA68B1" w:rsidR="00493252" w:rsidRDefault="00493252" w:rsidP="00493252">
            <w:pPr>
              <w:pStyle w:val="Text1"/>
              <w:spacing w:before="0" w:after="0" w:line="240" w:lineRule="auto"/>
              <w:ind w:left="0"/>
              <w:rPr>
                <w:ins w:id="505" w:author="Anu Altermann - RAM" w:date="2025-09-30T17:20:00Z" w16du:dateUtc="2025-09-30T14:20:00Z"/>
                <w:rFonts w:ascii="Cambria" w:hAnsi="Cambria" w:cstheme="minorHAnsi"/>
                <w:color w:val="FF0000"/>
                <w:sz w:val="20"/>
                <w:szCs w:val="20"/>
                <w:lang w:val="et-EE"/>
              </w:rPr>
            </w:pPr>
            <w:ins w:id="506" w:author="Anu Altermann - RAM" w:date="2025-09-30T17:20:00Z" w16du:dateUtc="2025-09-30T14:20:00Z">
              <w:r>
                <w:rPr>
                  <w:rFonts w:ascii="Cambria" w:hAnsi="Cambria" w:cstheme="minorHAnsi"/>
                  <w:sz w:val="20"/>
                  <w:szCs w:val="20"/>
                  <w:lang w:val="et-EE"/>
                </w:rPr>
                <w:t>(vii)</w:t>
              </w:r>
            </w:ins>
          </w:p>
        </w:tc>
        <w:tc>
          <w:tcPr>
            <w:tcW w:w="563" w:type="dxa"/>
            <w:shd w:val="clear" w:color="auto" w:fill="FFFFFF" w:themeFill="background1"/>
          </w:tcPr>
          <w:p w14:paraId="3319E81F" w14:textId="6D8F2A03" w:rsidR="00493252" w:rsidRPr="003666AC" w:rsidRDefault="00493252" w:rsidP="00493252">
            <w:pPr>
              <w:pStyle w:val="Text1"/>
              <w:spacing w:before="0" w:after="0" w:line="240" w:lineRule="auto"/>
              <w:ind w:left="0"/>
              <w:rPr>
                <w:ins w:id="507" w:author="Anu Altermann - RAM" w:date="2025-09-30T17:20:00Z" w16du:dateUtc="2025-09-30T14:20:00Z"/>
                <w:rFonts w:ascii="Cambria" w:hAnsi="Cambria" w:cstheme="minorHAnsi"/>
                <w:color w:val="FF0000"/>
                <w:sz w:val="20"/>
                <w:szCs w:val="20"/>
                <w:lang w:val="et-EE"/>
              </w:rPr>
            </w:pPr>
            <w:ins w:id="508" w:author="Anu Altermann - RAM" w:date="2025-09-30T17:20:00Z" w16du:dateUtc="2025-09-30T14:20:00Z">
              <w:r>
                <w:rPr>
                  <w:rFonts w:ascii="Cambria" w:hAnsi="Cambria" w:cstheme="minorHAnsi"/>
                  <w:sz w:val="20"/>
                  <w:szCs w:val="20"/>
                  <w:lang w:val="et-EE"/>
                </w:rPr>
                <w:t>ERF</w:t>
              </w:r>
            </w:ins>
          </w:p>
        </w:tc>
        <w:tc>
          <w:tcPr>
            <w:tcW w:w="1144" w:type="dxa"/>
            <w:shd w:val="clear" w:color="auto" w:fill="FFFFFF" w:themeFill="background1"/>
          </w:tcPr>
          <w:p w14:paraId="03EAC156" w14:textId="284B9B85" w:rsidR="00493252" w:rsidRDefault="00493252" w:rsidP="00493252">
            <w:pPr>
              <w:pStyle w:val="Text1"/>
              <w:spacing w:before="0" w:after="0" w:line="240" w:lineRule="auto"/>
              <w:ind w:left="0"/>
              <w:rPr>
                <w:ins w:id="509" w:author="Anu Altermann - RAM" w:date="2025-09-30T17:20:00Z" w16du:dateUtc="2025-09-30T14:20:00Z"/>
                <w:rFonts w:ascii="Cambria" w:hAnsi="Cambria" w:cstheme="minorHAnsi"/>
                <w:color w:val="FF0000"/>
                <w:sz w:val="20"/>
                <w:szCs w:val="20"/>
                <w:lang w:val="et-EE"/>
              </w:rPr>
            </w:pPr>
            <w:ins w:id="510" w:author="Anu Altermann - RAM" w:date="2025-09-30T17:20:00Z" w16du:dateUtc="2025-09-30T14:20:00Z">
              <w:r>
                <w:rPr>
                  <w:rFonts w:ascii="Cambria" w:eastAsia="Times New Roman" w:hAnsi="Cambria" w:cstheme="minorHAnsi"/>
                  <w:sz w:val="20"/>
                  <w:szCs w:val="20"/>
                  <w:lang w:val="et-EE"/>
                </w:rPr>
                <w:t>Ülemineku</w:t>
              </w:r>
            </w:ins>
          </w:p>
        </w:tc>
        <w:tc>
          <w:tcPr>
            <w:tcW w:w="1857" w:type="dxa"/>
            <w:shd w:val="clear" w:color="auto" w:fill="FFFFFF" w:themeFill="background1"/>
          </w:tcPr>
          <w:p w14:paraId="6007AC13" w14:textId="7C8D5AC1" w:rsidR="00493252" w:rsidRDefault="00493252" w:rsidP="00493252">
            <w:pPr>
              <w:pStyle w:val="Text1"/>
              <w:spacing w:before="0" w:after="0" w:line="240" w:lineRule="auto"/>
              <w:ind w:left="0"/>
              <w:rPr>
                <w:ins w:id="511" w:author="Anu Altermann - RAM" w:date="2025-09-30T17:20:00Z" w16du:dateUtc="2025-09-30T14:20:00Z"/>
                <w:rFonts w:ascii="Cambria" w:hAnsi="Cambria" w:cstheme="minorBidi"/>
                <w:color w:val="FF0000"/>
                <w:sz w:val="20"/>
                <w:szCs w:val="20"/>
                <w:lang w:val="et-EE"/>
              </w:rPr>
            </w:pPr>
            <w:commentRangeStart w:id="512"/>
            <w:ins w:id="513" w:author="Anu Altermann - RAM" w:date="2025-09-30T17:20:00Z" w16du:dateUtc="2025-09-30T14:20:00Z">
              <w:r>
                <w:rPr>
                  <w:rFonts w:ascii="Cambria" w:hAnsi="Cambria" w:cstheme="minorBidi"/>
                  <w:color w:val="FF0000"/>
                  <w:sz w:val="20"/>
                  <w:szCs w:val="20"/>
                  <w:lang w:val="et-EE"/>
                </w:rPr>
                <w:t>RCO04</w:t>
              </w:r>
            </w:ins>
            <w:commentRangeEnd w:id="512"/>
            <w:r w:rsidR="00FA4227">
              <w:rPr>
                <w:rStyle w:val="Kommentaariviide"/>
                <w:rFonts w:ascii="Cambria" w:hAnsi="Cambria" w:cstheme="minorBidi"/>
                <w:color w:val="FF0000"/>
                <w:sz w:val="20"/>
                <w:szCs w:val="20"/>
                <w:lang w:val="et-EE"/>
              </w:rPr>
              <w:commentReference w:id="512"/>
            </w:r>
          </w:p>
        </w:tc>
        <w:tc>
          <w:tcPr>
            <w:tcW w:w="1899" w:type="dxa"/>
            <w:shd w:val="clear" w:color="auto" w:fill="FFFFFF" w:themeFill="background1"/>
          </w:tcPr>
          <w:p w14:paraId="216138B6" w14:textId="4291B0A2" w:rsidR="00493252" w:rsidRDefault="00B27228" w:rsidP="00493252">
            <w:pPr>
              <w:pStyle w:val="Text1"/>
              <w:spacing w:before="0" w:after="0" w:line="240" w:lineRule="auto"/>
              <w:ind w:left="0"/>
              <w:rPr>
                <w:ins w:id="514" w:author="Anu Altermann - RAM" w:date="2025-09-30T17:20:00Z" w16du:dateUtc="2025-09-30T14:20:00Z"/>
                <w:rFonts w:ascii="Cambria" w:hAnsi="Cambria" w:cstheme="minorBidi"/>
                <w:color w:val="FF0000"/>
                <w:sz w:val="20"/>
                <w:szCs w:val="20"/>
                <w:lang w:val="et-EE"/>
              </w:rPr>
            </w:pPr>
            <w:ins w:id="515" w:author="Anu Altermann - RAM" w:date="2025-09-30T17:21:00Z" w16du:dateUtc="2025-09-30T14:21:00Z">
              <w:r w:rsidRPr="00B27228">
                <w:rPr>
                  <w:rFonts w:ascii="Cambria" w:hAnsi="Cambria" w:cstheme="minorBidi"/>
                  <w:color w:val="FF0000"/>
                  <w:sz w:val="20"/>
                  <w:szCs w:val="20"/>
                  <w:lang w:val="et-EE"/>
                </w:rPr>
                <w:t>Mitterahalist toetust saavad ettevõtjad</w:t>
              </w:r>
            </w:ins>
          </w:p>
        </w:tc>
        <w:tc>
          <w:tcPr>
            <w:tcW w:w="1117" w:type="dxa"/>
            <w:shd w:val="clear" w:color="auto" w:fill="FFFFFF" w:themeFill="background1"/>
          </w:tcPr>
          <w:p w14:paraId="29C94F7F" w14:textId="4429DE38" w:rsidR="00493252" w:rsidRDefault="00B27228" w:rsidP="00493252">
            <w:pPr>
              <w:pStyle w:val="Text1"/>
              <w:spacing w:before="0" w:after="0" w:line="240" w:lineRule="auto"/>
              <w:ind w:left="0"/>
              <w:rPr>
                <w:ins w:id="516" w:author="Anu Altermann - RAM" w:date="2025-09-30T17:20:00Z" w16du:dateUtc="2025-09-30T14:20:00Z"/>
                <w:rFonts w:ascii="Cambria" w:hAnsi="Cambria" w:cstheme="minorBidi"/>
                <w:color w:val="FF0000"/>
                <w:sz w:val="20"/>
                <w:szCs w:val="20"/>
                <w:lang w:val="et-EE"/>
              </w:rPr>
            </w:pPr>
            <w:ins w:id="517" w:author="Anu Altermann - RAM" w:date="2025-09-30T17:21:00Z" w16du:dateUtc="2025-09-30T14:21:00Z">
              <w:r>
                <w:rPr>
                  <w:rFonts w:ascii="Cambria" w:hAnsi="Cambria" w:cstheme="minorBidi"/>
                  <w:color w:val="FF0000"/>
                  <w:sz w:val="20"/>
                  <w:szCs w:val="20"/>
                  <w:lang w:val="et-EE"/>
                </w:rPr>
                <w:t>Ettevõtjad</w:t>
              </w:r>
            </w:ins>
          </w:p>
        </w:tc>
        <w:tc>
          <w:tcPr>
            <w:tcW w:w="638" w:type="dxa"/>
            <w:shd w:val="clear" w:color="auto" w:fill="FFFFFF" w:themeFill="background1"/>
          </w:tcPr>
          <w:p w14:paraId="2AFB8983" w14:textId="37EA3DD1" w:rsidR="00493252" w:rsidRDefault="008E5BA1" w:rsidP="00493252">
            <w:pPr>
              <w:pStyle w:val="Text1"/>
              <w:spacing w:before="0" w:after="0" w:line="240" w:lineRule="auto"/>
              <w:ind w:left="0"/>
              <w:rPr>
                <w:ins w:id="518" w:author="Anu Altermann - RAM" w:date="2025-09-30T17:20:00Z" w16du:dateUtc="2025-09-30T14:20:00Z"/>
                <w:rFonts w:ascii="Cambria" w:hAnsi="Cambria" w:cstheme="minorBidi"/>
                <w:color w:val="FF0000"/>
                <w:sz w:val="20"/>
                <w:szCs w:val="20"/>
                <w:lang w:val="et-EE"/>
              </w:rPr>
            </w:pPr>
            <w:ins w:id="519" w:author="Kaisa Tähe - RAM" w:date="2025-11-05T11:43:00Z" w16du:dateUtc="2025-11-05T09:43:00Z">
              <w:r>
                <w:rPr>
                  <w:rFonts w:ascii="Cambria" w:hAnsi="Cambria" w:cstheme="minorBidi"/>
                  <w:color w:val="FF0000"/>
                  <w:sz w:val="20"/>
                  <w:szCs w:val="20"/>
                  <w:lang w:val="et-EE"/>
                </w:rPr>
                <w:t>0</w:t>
              </w:r>
            </w:ins>
          </w:p>
        </w:tc>
        <w:tc>
          <w:tcPr>
            <w:tcW w:w="1505" w:type="dxa"/>
            <w:shd w:val="clear" w:color="auto" w:fill="FFFFFF" w:themeFill="background1"/>
          </w:tcPr>
          <w:p w14:paraId="0ED74048" w14:textId="02050524" w:rsidR="00493252" w:rsidRDefault="00B27228" w:rsidP="00493252">
            <w:pPr>
              <w:pStyle w:val="Text1"/>
              <w:spacing w:before="0" w:after="0" w:line="240" w:lineRule="auto"/>
              <w:ind w:left="0"/>
              <w:rPr>
                <w:ins w:id="520" w:author="Anu Altermann - RAM" w:date="2025-09-30T17:20:00Z" w16du:dateUtc="2025-09-30T14:20:00Z"/>
                <w:rFonts w:ascii="Cambria" w:hAnsi="Cambria" w:cstheme="minorBidi"/>
                <w:color w:val="FF0000"/>
                <w:sz w:val="20"/>
                <w:szCs w:val="20"/>
                <w:lang w:val="et-EE"/>
              </w:rPr>
            </w:pPr>
            <w:ins w:id="521" w:author="Anu Altermann - RAM" w:date="2025-09-30T17:21:00Z" w16du:dateUtc="2025-09-30T14:21:00Z">
              <w:r>
                <w:rPr>
                  <w:rFonts w:ascii="Cambria" w:hAnsi="Cambria" w:cstheme="minorBidi"/>
                  <w:color w:val="FF0000"/>
                  <w:sz w:val="20"/>
                  <w:szCs w:val="20"/>
                  <w:lang w:val="et-EE"/>
                </w:rPr>
                <w:t>5</w:t>
              </w:r>
            </w:ins>
          </w:p>
        </w:tc>
      </w:tr>
      <w:tr w:rsidR="00493252" w14:paraId="6CE3A290" w14:textId="77777777" w:rsidTr="00F95406">
        <w:trPr>
          <w:trHeight w:val="332"/>
        </w:trPr>
        <w:tc>
          <w:tcPr>
            <w:tcW w:w="463" w:type="dxa"/>
            <w:shd w:val="clear" w:color="auto" w:fill="FFFFFF" w:themeFill="background1"/>
          </w:tcPr>
          <w:p w14:paraId="5947EB4B" w14:textId="37383042" w:rsidR="00493252" w:rsidRDefault="00493252" w:rsidP="00493252">
            <w:pPr>
              <w:pStyle w:val="Text1"/>
              <w:spacing w:before="0" w:after="0" w:line="240" w:lineRule="auto"/>
              <w:ind w:left="0"/>
              <w:rPr>
                <w:rFonts w:ascii="Cambria" w:hAnsi="Cambria" w:cstheme="minorHAnsi"/>
                <w:sz w:val="20"/>
                <w:szCs w:val="20"/>
                <w:lang w:val="et-EE"/>
              </w:rPr>
            </w:pPr>
            <w:ins w:id="522" w:author="Kaisa Tähe - RAM" w:date="2025-07-21T14:59:00Z" w16du:dateUtc="2025-07-21T11:59:00Z">
              <w:r>
                <w:rPr>
                  <w:rFonts w:ascii="Cambria" w:hAnsi="Cambria" w:cstheme="minorHAnsi"/>
                  <w:color w:val="FF0000"/>
                  <w:sz w:val="20"/>
                  <w:szCs w:val="20"/>
                  <w:lang w:val="et-EE"/>
                </w:rPr>
                <w:t>1</w:t>
              </w:r>
            </w:ins>
            <w:ins w:id="523" w:author="Kaisa Tähe - RAM" w:date="2025-10-06T15:26:00Z" w16du:dateUtc="2025-10-06T12:26:00Z">
              <w:r w:rsidR="00A675E9">
                <w:rPr>
                  <w:rFonts w:ascii="Cambria" w:hAnsi="Cambria" w:cstheme="minorHAnsi"/>
                  <w:color w:val="FF0000"/>
                  <w:sz w:val="20"/>
                  <w:szCs w:val="20"/>
                  <w:lang w:val="et-EE"/>
                </w:rPr>
                <w:t>1</w:t>
              </w:r>
            </w:ins>
          </w:p>
        </w:tc>
        <w:tc>
          <w:tcPr>
            <w:tcW w:w="590" w:type="dxa"/>
            <w:shd w:val="clear" w:color="auto" w:fill="FFFFFF" w:themeFill="background1"/>
          </w:tcPr>
          <w:p w14:paraId="371A860C" w14:textId="59F215F0" w:rsidR="00493252" w:rsidRDefault="00493252" w:rsidP="00493252">
            <w:pPr>
              <w:pStyle w:val="Text1"/>
              <w:spacing w:before="0" w:after="0" w:line="240" w:lineRule="auto"/>
              <w:ind w:left="0"/>
              <w:rPr>
                <w:rFonts w:ascii="Cambria" w:hAnsi="Cambria" w:cstheme="minorHAnsi"/>
                <w:sz w:val="20"/>
                <w:szCs w:val="20"/>
                <w:lang w:val="et-EE"/>
              </w:rPr>
            </w:pPr>
            <w:ins w:id="524" w:author="Kaisa Tähe - RAM" w:date="2025-07-21T14:59:00Z" w16du:dateUtc="2025-07-21T11:59:00Z">
              <w:r>
                <w:rPr>
                  <w:rFonts w:ascii="Cambria" w:hAnsi="Cambria" w:cstheme="minorHAnsi"/>
                  <w:color w:val="FF0000"/>
                  <w:sz w:val="20"/>
                  <w:szCs w:val="20"/>
                  <w:lang w:val="et-EE"/>
                </w:rPr>
                <w:t>(vii)</w:t>
              </w:r>
            </w:ins>
          </w:p>
        </w:tc>
        <w:tc>
          <w:tcPr>
            <w:tcW w:w="563" w:type="dxa"/>
            <w:shd w:val="clear" w:color="auto" w:fill="FFFFFF" w:themeFill="background1"/>
          </w:tcPr>
          <w:p w14:paraId="0F95401F" w14:textId="37406D28" w:rsidR="00493252" w:rsidRDefault="00493252" w:rsidP="00493252">
            <w:pPr>
              <w:pStyle w:val="Text1"/>
              <w:spacing w:before="0" w:after="0" w:line="240" w:lineRule="auto"/>
              <w:ind w:left="0"/>
              <w:rPr>
                <w:rFonts w:ascii="Cambria" w:hAnsi="Cambria" w:cstheme="minorHAnsi"/>
                <w:sz w:val="20"/>
                <w:szCs w:val="20"/>
                <w:lang w:val="et-EE"/>
              </w:rPr>
            </w:pPr>
            <w:ins w:id="525" w:author="Kaisa Tähe - RAM" w:date="2025-07-21T14:59:00Z" w16du:dateUtc="2025-07-21T11:59:00Z">
              <w:r w:rsidRPr="003666AC">
                <w:rPr>
                  <w:rFonts w:ascii="Cambria" w:hAnsi="Cambria" w:cstheme="minorHAnsi"/>
                  <w:color w:val="FF0000"/>
                  <w:sz w:val="20"/>
                  <w:szCs w:val="20"/>
                  <w:lang w:val="et-EE"/>
                </w:rPr>
                <w:t>ERF</w:t>
              </w:r>
            </w:ins>
          </w:p>
        </w:tc>
        <w:tc>
          <w:tcPr>
            <w:tcW w:w="1144" w:type="dxa"/>
            <w:shd w:val="clear" w:color="auto" w:fill="FFFFFF" w:themeFill="background1"/>
          </w:tcPr>
          <w:p w14:paraId="6BC99CDB" w14:textId="3DA8709F" w:rsidR="00493252" w:rsidRDefault="00493252" w:rsidP="00493252">
            <w:pPr>
              <w:pStyle w:val="Text1"/>
              <w:spacing w:before="0" w:after="0" w:line="240" w:lineRule="auto"/>
              <w:ind w:left="0"/>
              <w:rPr>
                <w:rFonts w:ascii="Cambria" w:eastAsia="Times New Roman" w:hAnsi="Cambria" w:cstheme="minorHAnsi"/>
                <w:sz w:val="20"/>
                <w:szCs w:val="20"/>
                <w:lang w:val="et-EE"/>
              </w:rPr>
            </w:pPr>
            <w:ins w:id="526" w:author="Kaisa Tähe - RAM" w:date="2025-07-21T14:59:00Z" w16du:dateUtc="2025-07-21T11:59:00Z">
              <w:r>
                <w:rPr>
                  <w:rFonts w:ascii="Cambria" w:hAnsi="Cambria" w:cstheme="minorHAnsi"/>
                  <w:color w:val="FF0000"/>
                  <w:sz w:val="20"/>
                  <w:szCs w:val="20"/>
                  <w:lang w:val="et-EE"/>
                </w:rPr>
                <w:t>Ülemineku</w:t>
              </w:r>
            </w:ins>
          </w:p>
        </w:tc>
        <w:tc>
          <w:tcPr>
            <w:tcW w:w="1857" w:type="dxa"/>
            <w:shd w:val="clear" w:color="auto" w:fill="FFFFFF" w:themeFill="background1"/>
          </w:tcPr>
          <w:p w14:paraId="30937538" w14:textId="01F55C7B" w:rsidR="00493252" w:rsidRPr="008C1C5E" w:rsidRDefault="00493252" w:rsidP="00493252">
            <w:pPr>
              <w:pStyle w:val="Text1"/>
              <w:spacing w:before="0" w:after="0" w:line="240" w:lineRule="auto"/>
              <w:ind w:left="0"/>
              <w:rPr>
                <w:rFonts w:ascii="Cambria" w:hAnsi="Cambria" w:cstheme="minorBidi"/>
                <w:sz w:val="20"/>
                <w:szCs w:val="20"/>
                <w:lang w:val="et-EE"/>
              </w:rPr>
            </w:pPr>
            <w:commentRangeStart w:id="527"/>
            <w:ins w:id="528" w:author="Kaisa Tähe - RAM" w:date="2025-07-21T14:59:00Z" w16du:dateUtc="2025-07-21T11:59:00Z">
              <w:r>
                <w:rPr>
                  <w:rFonts w:ascii="Cambria" w:hAnsi="Cambria" w:cstheme="minorBidi"/>
                  <w:color w:val="FF0000"/>
                  <w:sz w:val="20"/>
                  <w:szCs w:val="20"/>
                  <w:lang w:val="et-EE"/>
                </w:rPr>
                <w:t>RCO128</w:t>
              </w:r>
            </w:ins>
            <w:commentRangeEnd w:id="527"/>
            <w:ins w:id="529" w:author="Kaisa Tähe - RAM" w:date="2025-09-12T11:18:00Z" w16du:dateUtc="2025-09-12T08:18:00Z">
              <w:r w:rsidRPr="008C1C5E">
                <w:rPr>
                  <w:rStyle w:val="Kommentaariviide"/>
                  <w:rFonts w:ascii="Cambria" w:hAnsi="Cambria" w:cstheme="minorBidi"/>
                  <w:sz w:val="20"/>
                  <w:szCs w:val="20"/>
                  <w:lang w:val="et-EE"/>
                </w:rPr>
                <w:commentReference w:id="527"/>
              </w:r>
            </w:ins>
          </w:p>
        </w:tc>
        <w:tc>
          <w:tcPr>
            <w:tcW w:w="1899" w:type="dxa"/>
            <w:shd w:val="clear" w:color="auto" w:fill="FFFFFF" w:themeFill="background1"/>
          </w:tcPr>
          <w:p w14:paraId="2404C255" w14:textId="5B0B776D" w:rsidR="00493252" w:rsidRPr="0006479B" w:rsidRDefault="00493252" w:rsidP="00493252">
            <w:pPr>
              <w:pStyle w:val="Text1"/>
              <w:spacing w:before="0" w:after="0" w:line="240" w:lineRule="auto"/>
              <w:ind w:left="0"/>
              <w:rPr>
                <w:rFonts w:ascii="Cambria" w:hAnsi="Cambria" w:cstheme="minorBidi"/>
                <w:sz w:val="20"/>
                <w:szCs w:val="20"/>
                <w:lang w:val="et-EE"/>
              </w:rPr>
            </w:pPr>
            <w:ins w:id="530" w:author="Kaisa Tähe - RAM" w:date="2025-07-21T14:59:00Z" w16du:dateUtc="2025-07-21T11:59:00Z">
              <w:r>
                <w:rPr>
                  <w:rFonts w:ascii="Cambria" w:hAnsi="Cambria" w:cstheme="minorBidi"/>
                  <w:color w:val="FF0000"/>
                  <w:sz w:val="20"/>
                  <w:szCs w:val="20"/>
                  <w:lang w:val="et-EE"/>
                </w:rPr>
                <w:t>T</w:t>
              </w:r>
              <w:r w:rsidRPr="003666AC">
                <w:rPr>
                  <w:rFonts w:ascii="Cambria" w:hAnsi="Cambria" w:cstheme="minorBidi"/>
                  <w:color w:val="FF0000"/>
                  <w:sz w:val="20"/>
                  <w:szCs w:val="20"/>
                  <w:lang w:val="et-EE"/>
                </w:rPr>
                <w:t>oetatava</w:t>
              </w:r>
            </w:ins>
            <w:ins w:id="531" w:author="Kaisa Tähe - RAM" w:date="2025-10-05T19:50:00Z" w16du:dateUtc="2025-10-05T16:50:00Z">
              <w:r w:rsidR="00B23A2F">
                <w:rPr>
                  <w:rFonts w:ascii="Cambria" w:hAnsi="Cambria" w:cstheme="minorBidi"/>
                  <w:color w:val="FF0000"/>
                  <w:sz w:val="20"/>
                  <w:szCs w:val="20"/>
                  <w:lang w:val="et-EE"/>
                </w:rPr>
                <w:t xml:space="preserve">d ettevõtjad, kes on </w:t>
              </w:r>
            </w:ins>
            <w:ins w:id="532" w:author="Kaisa Tähe - RAM" w:date="2025-07-21T14:59:00Z" w16du:dateUtc="2025-07-21T11:59:00Z">
              <w:r w:rsidRPr="003666AC">
                <w:rPr>
                  <w:rFonts w:ascii="Cambria" w:hAnsi="Cambria" w:cstheme="minorBidi"/>
                  <w:color w:val="FF0000"/>
                  <w:sz w:val="20"/>
                  <w:szCs w:val="20"/>
                  <w:lang w:val="et-EE"/>
                </w:rPr>
                <w:t xml:space="preserve"> peamiselt seotud </w:t>
              </w:r>
            </w:ins>
            <w:ins w:id="533" w:author="Kaisa Tähe - RAM" w:date="2025-10-05T19:50:00Z" w16du:dateUtc="2025-10-05T16:50:00Z">
              <w:r w:rsidR="00B23A2F">
                <w:rPr>
                  <w:rFonts w:ascii="Cambria" w:hAnsi="Cambria" w:cstheme="minorBidi"/>
                  <w:color w:val="FF0000"/>
                  <w:sz w:val="20"/>
                  <w:szCs w:val="20"/>
                  <w:lang w:val="et-EE"/>
                </w:rPr>
                <w:t xml:space="preserve">kahesuguse kasutuse ja </w:t>
              </w:r>
            </w:ins>
            <w:ins w:id="534" w:author="Kaisa Tähe - RAM" w:date="2025-07-21T14:59:00Z" w16du:dateUtc="2025-07-21T11:59:00Z">
              <w:r w:rsidRPr="003666AC">
                <w:rPr>
                  <w:rFonts w:ascii="Cambria" w:hAnsi="Cambria" w:cstheme="minorBidi"/>
                  <w:color w:val="FF0000"/>
                  <w:sz w:val="20"/>
                  <w:szCs w:val="20"/>
                  <w:lang w:val="et-EE"/>
                </w:rPr>
                <w:t>kaitsevõime edendamisega</w:t>
              </w:r>
            </w:ins>
          </w:p>
        </w:tc>
        <w:tc>
          <w:tcPr>
            <w:tcW w:w="1117" w:type="dxa"/>
            <w:shd w:val="clear" w:color="auto" w:fill="FFFFFF" w:themeFill="background1"/>
          </w:tcPr>
          <w:p w14:paraId="659FFA50" w14:textId="55C4A478" w:rsidR="00493252" w:rsidRDefault="00493252" w:rsidP="00493252">
            <w:pPr>
              <w:pStyle w:val="Text1"/>
              <w:spacing w:before="0" w:after="0" w:line="240" w:lineRule="auto"/>
              <w:ind w:left="0"/>
              <w:rPr>
                <w:rFonts w:asciiTheme="majorHAnsi" w:eastAsiaTheme="majorEastAsia" w:hAnsiTheme="majorHAnsi" w:cstheme="majorBidi"/>
                <w:sz w:val="20"/>
                <w:szCs w:val="20"/>
                <w:lang w:val="et-EE"/>
              </w:rPr>
            </w:pPr>
            <w:ins w:id="535" w:author="Kaisa Tähe - RAM" w:date="2025-07-29T14:57:00Z" w16du:dateUtc="2025-07-29T11:57:00Z">
              <w:r>
                <w:rPr>
                  <w:rFonts w:ascii="Cambria" w:hAnsi="Cambria" w:cstheme="minorBidi"/>
                  <w:color w:val="FF0000"/>
                  <w:sz w:val="20"/>
                  <w:szCs w:val="20"/>
                  <w:lang w:val="et-EE"/>
                </w:rPr>
                <w:t>E</w:t>
              </w:r>
            </w:ins>
            <w:ins w:id="536" w:author="Kaisa Tähe - RAM" w:date="2025-07-21T14:59:00Z" w16du:dateUtc="2025-07-21T11:59:00Z">
              <w:r>
                <w:rPr>
                  <w:rFonts w:ascii="Cambria" w:hAnsi="Cambria" w:cstheme="minorBidi"/>
                  <w:color w:val="FF0000"/>
                  <w:sz w:val="20"/>
                  <w:szCs w:val="20"/>
                  <w:lang w:val="et-EE"/>
                </w:rPr>
                <w:t>ttevõt</w:t>
              </w:r>
            </w:ins>
            <w:ins w:id="537" w:author="Kaisa Tähe - RAM" w:date="2025-09-30T15:31:00Z" w16du:dateUtc="2025-09-30T12:31:00Z">
              <w:r>
                <w:rPr>
                  <w:rFonts w:ascii="Cambria" w:hAnsi="Cambria" w:cstheme="minorBidi"/>
                  <w:color w:val="FF0000"/>
                  <w:sz w:val="20"/>
                  <w:szCs w:val="20"/>
                  <w:lang w:val="et-EE"/>
                </w:rPr>
                <w:t>jad</w:t>
              </w:r>
            </w:ins>
          </w:p>
        </w:tc>
        <w:tc>
          <w:tcPr>
            <w:tcW w:w="638" w:type="dxa"/>
            <w:shd w:val="clear" w:color="auto" w:fill="FFFFFF" w:themeFill="background1"/>
          </w:tcPr>
          <w:p w14:paraId="4552BB2F" w14:textId="7419526D" w:rsidR="00493252" w:rsidRDefault="008E5BA1" w:rsidP="00493252">
            <w:pPr>
              <w:pStyle w:val="Text1"/>
              <w:spacing w:before="0" w:after="0" w:line="240" w:lineRule="auto"/>
              <w:ind w:left="0"/>
              <w:rPr>
                <w:rFonts w:ascii="Cambria" w:hAnsi="Cambria" w:cstheme="minorBidi"/>
                <w:sz w:val="20"/>
                <w:szCs w:val="20"/>
                <w:lang w:val="et-EE"/>
              </w:rPr>
            </w:pPr>
            <w:ins w:id="538" w:author="Kaisa Tähe - RAM" w:date="2025-11-05T11:43:00Z" w16du:dateUtc="2025-11-05T09:43:00Z">
              <w:r>
                <w:rPr>
                  <w:rFonts w:ascii="Cambria" w:hAnsi="Cambria" w:cstheme="minorBidi"/>
                  <w:sz w:val="20"/>
                  <w:szCs w:val="20"/>
                  <w:lang w:val="et-EE"/>
                </w:rPr>
                <w:t>0</w:t>
              </w:r>
            </w:ins>
          </w:p>
        </w:tc>
        <w:tc>
          <w:tcPr>
            <w:tcW w:w="1505" w:type="dxa"/>
            <w:shd w:val="clear" w:color="auto" w:fill="FFFFFF" w:themeFill="background1"/>
          </w:tcPr>
          <w:p w14:paraId="11E3D80A" w14:textId="57A50106" w:rsidR="00493252" w:rsidRDefault="00493252" w:rsidP="00493252">
            <w:pPr>
              <w:pStyle w:val="Text1"/>
              <w:spacing w:before="0" w:after="0" w:line="240" w:lineRule="auto"/>
              <w:ind w:left="0"/>
              <w:rPr>
                <w:rFonts w:ascii="Cambria" w:hAnsi="Cambria" w:cstheme="minorBidi"/>
                <w:sz w:val="20"/>
                <w:szCs w:val="20"/>
                <w:lang w:val="et-EE"/>
              </w:rPr>
            </w:pPr>
            <w:ins w:id="539" w:author="Kaisa Tähe - RAM" w:date="2025-09-26T13:58:00Z" w16du:dateUtc="2025-09-26T10:58:00Z">
              <w:r>
                <w:rPr>
                  <w:rFonts w:ascii="Cambria" w:hAnsi="Cambria" w:cstheme="minorBidi"/>
                  <w:color w:val="FF0000"/>
                  <w:sz w:val="20"/>
                  <w:szCs w:val="20"/>
                  <w:lang w:val="et-EE"/>
                </w:rPr>
                <w:t>30</w:t>
              </w:r>
            </w:ins>
          </w:p>
        </w:tc>
      </w:tr>
    </w:tbl>
    <w:p w14:paraId="66ACC73C" w14:textId="77777777" w:rsidR="00854D02" w:rsidRDefault="00854D02" w:rsidP="00854D02">
      <w:pPr>
        <w:spacing w:after="0"/>
        <w:rPr>
          <w:rFonts w:ascii="Cambria" w:eastAsia="Times New Roman" w:hAnsi="Cambria" w:cstheme="minorHAnsi"/>
          <w:b/>
          <w:bCs/>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
      <w:tblGrid>
        <w:gridCol w:w="562"/>
        <w:gridCol w:w="709"/>
        <w:gridCol w:w="567"/>
        <w:gridCol w:w="1276"/>
        <w:gridCol w:w="850"/>
        <w:gridCol w:w="2127"/>
        <w:gridCol w:w="567"/>
        <w:gridCol w:w="567"/>
        <w:gridCol w:w="708"/>
        <w:gridCol w:w="709"/>
        <w:gridCol w:w="1134"/>
      </w:tblGrid>
      <w:tr w:rsidR="00854D02" w14:paraId="595A4D4D" w14:textId="77777777" w:rsidTr="00D7649F">
        <w:trPr>
          <w:trHeight w:val="480"/>
        </w:trPr>
        <w:tc>
          <w:tcPr>
            <w:tcW w:w="9776" w:type="dxa"/>
            <w:gridSpan w:val="11"/>
            <w:shd w:val="clear" w:color="auto" w:fill="FFFFFF" w:themeFill="background1"/>
          </w:tcPr>
          <w:p w14:paraId="0D643BE4" w14:textId="6750CE65" w:rsidR="00854D02" w:rsidRDefault="00854D02">
            <w:pPr>
              <w:pStyle w:val="Pealdis"/>
              <w:keepNext/>
              <w:jc w:val="left"/>
              <w:rPr>
                <w:rFonts w:ascii="Cambria" w:hAnsi="Cambria" w:cstheme="minorHAnsi"/>
                <w:bCs/>
                <w:szCs w:val="20"/>
                <w:highlight w:val="lightGray"/>
                <w:lang w:val="et-EE"/>
              </w:rPr>
            </w:pPr>
            <w:r>
              <w:rPr>
                <w:rFonts w:ascii="Cambria" w:hAnsi="Cambria" w:cstheme="minorHAnsi"/>
                <w:szCs w:val="20"/>
                <w:lang w:val="et-EE"/>
              </w:rPr>
              <w:lastRenderedPageBreak/>
              <w:t>Tabel</w:t>
            </w:r>
            <w:r w:rsidR="00796615">
              <w:rPr>
                <w:rFonts w:ascii="Cambria" w:hAnsi="Cambria" w:cstheme="minorHAnsi"/>
                <w:szCs w:val="20"/>
                <w:lang w:val="et-EE"/>
              </w:rPr>
              <w:t xml:space="preserve"> 2</w:t>
            </w:r>
            <w:ins w:id="540" w:author="Kaisa Tähe - RAM" w:date="2025-10-13T15:15:00Z" w16du:dateUtc="2025-10-13T12:15:00Z">
              <w:r w:rsidR="001E1BB0">
                <w:rPr>
                  <w:rFonts w:ascii="Cambria" w:hAnsi="Cambria" w:cstheme="minorHAnsi"/>
                  <w:szCs w:val="20"/>
                  <w:lang w:val="et-EE"/>
                </w:rPr>
                <w:t>7</w:t>
              </w:r>
            </w:ins>
            <w:del w:id="541" w:author="Kaisa Tähe - RAM" w:date="2025-10-13T15:15:00Z" w16du:dateUtc="2025-10-13T12:15:00Z">
              <w:r w:rsidR="0008170C" w:rsidDel="001E1BB0">
                <w:rPr>
                  <w:rFonts w:ascii="Cambria" w:hAnsi="Cambria" w:cstheme="minorHAnsi"/>
                  <w:szCs w:val="20"/>
                  <w:lang w:val="et-EE"/>
                </w:rPr>
                <w:delText xml:space="preserve"> erieesmärk (vii)</w:delText>
              </w:r>
            </w:del>
            <w:r>
              <w:rPr>
                <w:rFonts w:ascii="Cambria" w:hAnsi="Cambria" w:cstheme="minorHAnsi"/>
                <w:szCs w:val="20"/>
                <w:lang w:val="et-EE"/>
              </w:rPr>
              <w:t xml:space="preserve">: </w:t>
            </w:r>
            <w:r>
              <w:rPr>
                <w:rFonts w:ascii="Cambria" w:hAnsi="Cambria" w:cstheme="minorHAnsi"/>
                <w:bCs/>
                <w:szCs w:val="20"/>
                <w:lang w:val="et-EE"/>
              </w:rPr>
              <w:t>Tulemusnäitajad</w:t>
            </w:r>
          </w:p>
        </w:tc>
      </w:tr>
      <w:tr w:rsidR="00854D02" w14:paraId="485F196C" w14:textId="77777777" w:rsidTr="00D05317">
        <w:trPr>
          <w:trHeight w:val="1584"/>
        </w:trPr>
        <w:tc>
          <w:tcPr>
            <w:tcW w:w="562" w:type="dxa"/>
            <w:shd w:val="clear" w:color="auto" w:fill="FFFFFF" w:themeFill="background1"/>
            <w:textDirection w:val="btLr"/>
          </w:tcPr>
          <w:p w14:paraId="78547B01" w14:textId="77777777" w:rsidR="00854D02" w:rsidRDefault="00854D02">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709" w:type="dxa"/>
            <w:shd w:val="clear" w:color="auto" w:fill="FFFFFF" w:themeFill="background1"/>
            <w:textDirection w:val="btLr"/>
          </w:tcPr>
          <w:p w14:paraId="5BFFD51D" w14:textId="77777777" w:rsidR="00854D02" w:rsidRDefault="00854D02">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567" w:type="dxa"/>
            <w:shd w:val="clear" w:color="auto" w:fill="FFFFFF" w:themeFill="background1"/>
            <w:textDirection w:val="btLr"/>
          </w:tcPr>
          <w:p w14:paraId="009FAE34" w14:textId="77777777" w:rsidR="00854D02" w:rsidRDefault="00854D02">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276" w:type="dxa"/>
            <w:shd w:val="clear" w:color="auto" w:fill="FFFFFF" w:themeFill="background1"/>
            <w:textDirection w:val="btLr"/>
          </w:tcPr>
          <w:p w14:paraId="08EAAD40" w14:textId="77777777" w:rsidR="00854D02" w:rsidRDefault="00854D02">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0" w:type="dxa"/>
            <w:shd w:val="clear" w:color="auto" w:fill="FFFFFF" w:themeFill="background1"/>
            <w:textDirection w:val="btLr"/>
          </w:tcPr>
          <w:p w14:paraId="2E05381C" w14:textId="77777777" w:rsidR="00854D02" w:rsidRDefault="00854D02">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ID </w:t>
            </w:r>
          </w:p>
        </w:tc>
        <w:tc>
          <w:tcPr>
            <w:tcW w:w="2127" w:type="dxa"/>
            <w:shd w:val="clear" w:color="auto" w:fill="FFFFFF" w:themeFill="background1"/>
            <w:textDirection w:val="btLr"/>
          </w:tcPr>
          <w:p w14:paraId="19465092" w14:textId="77777777" w:rsidR="00854D02" w:rsidRDefault="00854D02">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567" w:type="dxa"/>
            <w:shd w:val="clear" w:color="auto" w:fill="FFFFFF" w:themeFill="background1"/>
            <w:textDirection w:val="btLr"/>
          </w:tcPr>
          <w:p w14:paraId="398DAA53" w14:textId="77777777" w:rsidR="00854D02" w:rsidRDefault="00854D02">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67" w:type="dxa"/>
            <w:shd w:val="clear" w:color="auto" w:fill="FFFFFF" w:themeFill="background1"/>
            <w:textDirection w:val="btLr"/>
          </w:tcPr>
          <w:p w14:paraId="0ACBF39B" w14:textId="77777777" w:rsidR="00854D02" w:rsidRDefault="00854D02">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08" w:type="dxa"/>
            <w:shd w:val="clear" w:color="auto" w:fill="FFFFFF" w:themeFill="background1"/>
            <w:textDirection w:val="btLr"/>
          </w:tcPr>
          <w:p w14:paraId="4D4D3B01" w14:textId="77777777" w:rsidR="00854D02" w:rsidRDefault="00854D02">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709" w:type="dxa"/>
            <w:shd w:val="clear" w:color="auto" w:fill="FFFFFF" w:themeFill="background1"/>
            <w:textDirection w:val="btLr"/>
          </w:tcPr>
          <w:p w14:paraId="26DD69F6" w14:textId="77777777" w:rsidR="00854D02" w:rsidRDefault="00854D02">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1736B89E" w14:textId="77777777" w:rsidR="00854D02" w:rsidRDefault="00854D02">
            <w:pPr>
              <w:pStyle w:val="Text1"/>
              <w:spacing w:before="0" w:after="0" w:line="240" w:lineRule="auto"/>
              <w:ind w:left="0"/>
              <w:jc w:val="center"/>
              <w:rPr>
                <w:rFonts w:ascii="Cambria" w:hAnsi="Cambria" w:cstheme="minorHAnsi"/>
                <w:b/>
                <w:bCs/>
                <w:sz w:val="20"/>
                <w:szCs w:val="20"/>
                <w:lang w:val="et-EE"/>
              </w:rPr>
            </w:pPr>
          </w:p>
        </w:tc>
        <w:tc>
          <w:tcPr>
            <w:tcW w:w="1134" w:type="dxa"/>
            <w:shd w:val="clear" w:color="auto" w:fill="FFFFFF" w:themeFill="background1"/>
            <w:textDirection w:val="btLr"/>
          </w:tcPr>
          <w:p w14:paraId="29554C5B" w14:textId="77777777" w:rsidR="00854D02" w:rsidRDefault="00854D02">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Andmete allikas </w:t>
            </w:r>
          </w:p>
        </w:tc>
      </w:tr>
      <w:tr w:rsidR="00854D02" w14:paraId="38893B6A" w14:textId="77777777" w:rsidTr="00D05317">
        <w:trPr>
          <w:trHeight w:val="286"/>
        </w:trPr>
        <w:tc>
          <w:tcPr>
            <w:tcW w:w="562" w:type="dxa"/>
            <w:shd w:val="clear" w:color="auto" w:fill="FFFFFF" w:themeFill="background1"/>
          </w:tcPr>
          <w:p w14:paraId="035F2053" w14:textId="08A71EED" w:rsidR="00854D02" w:rsidRDefault="0021281A">
            <w:pPr>
              <w:pStyle w:val="Text1"/>
              <w:spacing w:before="0" w:after="0" w:line="240" w:lineRule="auto"/>
              <w:ind w:left="0"/>
              <w:rPr>
                <w:rFonts w:ascii="Cambria" w:hAnsi="Cambria" w:cstheme="minorHAnsi"/>
                <w:sz w:val="20"/>
                <w:szCs w:val="20"/>
                <w:lang w:val="et-EE"/>
              </w:rPr>
            </w:pPr>
            <w:ins w:id="542" w:author="Kaisa Tähe - RAM" w:date="2025-07-21T14:11:00Z" w16du:dateUtc="2025-07-21T11:11:00Z">
              <w:r>
                <w:rPr>
                  <w:rFonts w:ascii="Cambria" w:hAnsi="Cambria" w:cstheme="minorHAnsi"/>
                  <w:sz w:val="20"/>
                  <w:szCs w:val="20"/>
                  <w:lang w:val="et-EE"/>
                </w:rPr>
                <w:t>1</w:t>
              </w:r>
            </w:ins>
            <w:ins w:id="543" w:author="Kaisa Tähe - RAM" w:date="2025-10-06T15:26:00Z" w16du:dateUtc="2025-10-06T12:26:00Z">
              <w:r w:rsidR="00A675E9">
                <w:rPr>
                  <w:rFonts w:ascii="Cambria" w:hAnsi="Cambria" w:cstheme="minorHAnsi"/>
                  <w:sz w:val="20"/>
                  <w:szCs w:val="20"/>
                  <w:lang w:val="et-EE"/>
                </w:rPr>
                <w:t>1</w:t>
              </w:r>
            </w:ins>
          </w:p>
        </w:tc>
        <w:tc>
          <w:tcPr>
            <w:tcW w:w="709" w:type="dxa"/>
            <w:shd w:val="clear" w:color="auto" w:fill="FFFFFF" w:themeFill="background1"/>
          </w:tcPr>
          <w:p w14:paraId="7367CCB1" w14:textId="65BBFA00" w:rsidR="00854D02" w:rsidRDefault="0021281A">
            <w:pPr>
              <w:pStyle w:val="Text1"/>
              <w:spacing w:before="0" w:after="0" w:line="240" w:lineRule="auto"/>
              <w:ind w:left="0"/>
              <w:rPr>
                <w:rFonts w:ascii="Cambria" w:hAnsi="Cambria" w:cstheme="minorHAnsi"/>
                <w:sz w:val="20"/>
                <w:szCs w:val="20"/>
                <w:lang w:val="et-EE"/>
              </w:rPr>
            </w:pPr>
            <w:ins w:id="544" w:author="Kaisa Tähe - RAM" w:date="2025-07-21T14:11:00Z" w16du:dateUtc="2025-07-21T11:11:00Z">
              <w:r>
                <w:rPr>
                  <w:rFonts w:ascii="Cambria" w:hAnsi="Cambria" w:cstheme="minorHAnsi"/>
                  <w:sz w:val="20"/>
                  <w:szCs w:val="20"/>
                  <w:lang w:val="et-EE"/>
                </w:rPr>
                <w:t>(vii)</w:t>
              </w:r>
            </w:ins>
          </w:p>
        </w:tc>
        <w:tc>
          <w:tcPr>
            <w:tcW w:w="567" w:type="dxa"/>
            <w:shd w:val="clear" w:color="auto" w:fill="FFFFFF" w:themeFill="background1"/>
          </w:tcPr>
          <w:p w14:paraId="70249982" w14:textId="62128545" w:rsidR="00854D02" w:rsidRDefault="0024796D">
            <w:pPr>
              <w:pStyle w:val="Text1"/>
              <w:spacing w:before="0" w:after="0" w:line="240" w:lineRule="auto"/>
              <w:ind w:left="0"/>
              <w:rPr>
                <w:rFonts w:ascii="Cambria" w:hAnsi="Cambria" w:cstheme="minorHAnsi"/>
                <w:sz w:val="20"/>
                <w:szCs w:val="20"/>
                <w:lang w:val="et-EE"/>
              </w:rPr>
            </w:pPr>
            <w:ins w:id="545" w:author="Kaisa Tähe - RAM" w:date="2025-07-17T11:09:00Z" w16du:dateUtc="2025-07-17T08:09:00Z">
              <w:r>
                <w:rPr>
                  <w:rFonts w:ascii="Cambria" w:hAnsi="Cambria" w:cstheme="minorHAnsi"/>
                  <w:sz w:val="20"/>
                  <w:szCs w:val="20"/>
                  <w:lang w:val="et-EE"/>
                </w:rPr>
                <w:t>ERF</w:t>
              </w:r>
            </w:ins>
          </w:p>
        </w:tc>
        <w:tc>
          <w:tcPr>
            <w:tcW w:w="1276" w:type="dxa"/>
            <w:shd w:val="clear" w:color="auto" w:fill="FFFFFF" w:themeFill="background1"/>
          </w:tcPr>
          <w:p w14:paraId="47221021" w14:textId="6FEAB467" w:rsidR="00854D02" w:rsidRDefault="0024796D">
            <w:pPr>
              <w:pStyle w:val="Text1"/>
              <w:spacing w:before="0" w:after="0" w:line="240" w:lineRule="auto"/>
              <w:ind w:left="0"/>
              <w:rPr>
                <w:rFonts w:ascii="Cambria" w:eastAsia="Times New Roman" w:hAnsi="Cambria" w:cstheme="minorHAnsi"/>
                <w:sz w:val="20"/>
                <w:szCs w:val="20"/>
                <w:lang w:val="et-EE"/>
              </w:rPr>
            </w:pPr>
            <w:ins w:id="546" w:author="Kaisa Tähe - RAM" w:date="2025-07-17T11:09:00Z" w16du:dateUtc="2025-07-17T08:09:00Z">
              <w:r>
                <w:rPr>
                  <w:rFonts w:ascii="Cambria" w:eastAsia="Times New Roman" w:hAnsi="Cambria" w:cstheme="minorHAnsi"/>
                  <w:sz w:val="20"/>
                  <w:szCs w:val="20"/>
                  <w:lang w:val="et-EE"/>
                </w:rPr>
                <w:t>Ülemineku</w:t>
              </w:r>
            </w:ins>
          </w:p>
        </w:tc>
        <w:tc>
          <w:tcPr>
            <w:tcW w:w="850" w:type="dxa"/>
            <w:shd w:val="clear" w:color="auto" w:fill="FFFFFF" w:themeFill="background1"/>
          </w:tcPr>
          <w:p w14:paraId="00D19E3B" w14:textId="02B7691A" w:rsidR="00854D02" w:rsidRDefault="0004710A">
            <w:pPr>
              <w:pStyle w:val="Text1"/>
              <w:spacing w:before="0" w:after="0" w:line="240" w:lineRule="auto"/>
              <w:ind w:left="0"/>
              <w:rPr>
                <w:rFonts w:ascii="Cambria" w:hAnsi="Cambria" w:cstheme="minorBidi"/>
                <w:sz w:val="20"/>
                <w:szCs w:val="20"/>
                <w:lang w:val="et-EE"/>
              </w:rPr>
            </w:pPr>
            <w:commentRangeStart w:id="547"/>
            <w:ins w:id="548" w:author="Kaisa Tähe - RAM" w:date="2025-08-07T11:04:00Z" w16du:dateUtc="2025-08-07T08:04:00Z">
              <w:r>
                <w:rPr>
                  <w:rFonts w:ascii="Cambria" w:hAnsi="Cambria" w:cstheme="minorBidi"/>
                  <w:sz w:val="20"/>
                  <w:szCs w:val="20"/>
                  <w:lang w:val="et-EE"/>
                </w:rPr>
                <w:t>PSR46</w:t>
              </w:r>
            </w:ins>
            <w:commentRangeEnd w:id="547"/>
            <w:ins w:id="549" w:author="Kaisa Tähe - RAM" w:date="2025-09-12T11:14:00Z" w16du:dateUtc="2025-09-12T08:14:00Z">
              <w:r w:rsidR="00193752">
                <w:rPr>
                  <w:rStyle w:val="Kommentaariviide"/>
                  <w:rFonts w:ascii="Cambria" w:hAnsi="Cambria" w:cstheme="minorBidi"/>
                  <w:sz w:val="20"/>
                  <w:szCs w:val="20"/>
                  <w:lang w:val="et-EE"/>
                </w:rPr>
                <w:commentReference w:id="547"/>
              </w:r>
            </w:ins>
          </w:p>
        </w:tc>
        <w:tc>
          <w:tcPr>
            <w:tcW w:w="2127" w:type="dxa"/>
            <w:shd w:val="clear" w:color="auto" w:fill="FFFFFF" w:themeFill="background1"/>
          </w:tcPr>
          <w:p w14:paraId="04AFE18E" w14:textId="39C7CBF3" w:rsidR="00854D02" w:rsidRDefault="0024796D">
            <w:pPr>
              <w:pStyle w:val="Text1"/>
              <w:spacing w:before="0" w:after="0" w:line="240" w:lineRule="auto"/>
              <w:ind w:left="0"/>
              <w:rPr>
                <w:rFonts w:ascii="Cambria" w:hAnsi="Cambria" w:cstheme="minorBidi"/>
                <w:sz w:val="20"/>
                <w:szCs w:val="20"/>
                <w:lang w:val="et-EE"/>
              </w:rPr>
            </w:pPr>
            <w:ins w:id="550" w:author="Kaisa Tähe - RAM" w:date="2025-07-17T11:10:00Z" w16du:dateUtc="2025-07-17T08:10:00Z">
              <w:r>
                <w:rPr>
                  <w:rFonts w:ascii="Cambria" w:hAnsi="Cambria" w:cstheme="minorBidi"/>
                  <w:sz w:val="20"/>
                  <w:szCs w:val="20"/>
                  <w:lang w:val="et-EE"/>
                </w:rPr>
                <w:t>Kaitsetehnoloogia testimistaristu baasil loodud teenused</w:t>
              </w:r>
            </w:ins>
          </w:p>
        </w:tc>
        <w:tc>
          <w:tcPr>
            <w:tcW w:w="567" w:type="dxa"/>
            <w:shd w:val="clear" w:color="auto" w:fill="FFFFFF" w:themeFill="background1"/>
          </w:tcPr>
          <w:p w14:paraId="6A6CA6D4" w14:textId="276D7AE8" w:rsidR="00854D02" w:rsidRDefault="004E21A7">
            <w:pPr>
              <w:pStyle w:val="Text1"/>
              <w:spacing w:before="0" w:after="0" w:line="240" w:lineRule="auto"/>
              <w:ind w:left="0"/>
              <w:rPr>
                <w:rFonts w:ascii="Cambria" w:hAnsi="Cambria" w:cstheme="minorBidi"/>
                <w:sz w:val="20"/>
                <w:szCs w:val="20"/>
                <w:lang w:val="et-EE"/>
              </w:rPr>
            </w:pPr>
            <w:ins w:id="551" w:author="Kaisa Tähe - RAM" w:date="2025-07-29T14:57:00Z" w16du:dateUtc="2025-07-29T11:57:00Z">
              <w:r>
                <w:rPr>
                  <w:rFonts w:ascii="Cambria" w:hAnsi="Cambria" w:cstheme="minorBidi"/>
                  <w:sz w:val="20"/>
                  <w:szCs w:val="20"/>
                  <w:lang w:val="et-EE"/>
                </w:rPr>
                <w:t>A</w:t>
              </w:r>
            </w:ins>
            <w:ins w:id="552" w:author="Kaisa Tähe - RAM" w:date="2025-07-17T11:10:00Z" w16du:dateUtc="2025-07-17T08:10:00Z">
              <w:r w:rsidR="0024796D">
                <w:rPr>
                  <w:rFonts w:ascii="Cambria" w:hAnsi="Cambria" w:cstheme="minorBidi"/>
                  <w:sz w:val="20"/>
                  <w:szCs w:val="20"/>
                  <w:lang w:val="et-EE"/>
                </w:rPr>
                <w:t>rv</w:t>
              </w:r>
            </w:ins>
          </w:p>
        </w:tc>
        <w:tc>
          <w:tcPr>
            <w:tcW w:w="567" w:type="dxa"/>
            <w:shd w:val="clear" w:color="auto" w:fill="FFFFFF" w:themeFill="background1"/>
          </w:tcPr>
          <w:p w14:paraId="6548F8B9" w14:textId="0707B7DE" w:rsidR="00854D02" w:rsidRDefault="008E5BA1">
            <w:pPr>
              <w:pStyle w:val="Text1"/>
              <w:spacing w:before="0" w:after="0" w:line="240" w:lineRule="auto"/>
              <w:ind w:left="0"/>
              <w:rPr>
                <w:rFonts w:ascii="Cambria" w:hAnsi="Cambria" w:cstheme="minorBidi"/>
                <w:sz w:val="20"/>
                <w:szCs w:val="20"/>
                <w:lang w:val="et-EE"/>
              </w:rPr>
            </w:pPr>
            <w:ins w:id="553" w:author="Kaisa Tähe - RAM" w:date="2025-11-05T11:43:00Z" w16du:dateUtc="2025-11-05T09:43:00Z">
              <w:r>
                <w:rPr>
                  <w:rFonts w:ascii="Cambria" w:hAnsi="Cambria" w:cstheme="minorBidi"/>
                  <w:sz w:val="20"/>
                  <w:szCs w:val="20"/>
                  <w:lang w:val="et-EE"/>
                </w:rPr>
                <w:t>0</w:t>
              </w:r>
            </w:ins>
          </w:p>
        </w:tc>
        <w:tc>
          <w:tcPr>
            <w:tcW w:w="708" w:type="dxa"/>
            <w:shd w:val="clear" w:color="auto" w:fill="FFFFFF" w:themeFill="background1"/>
          </w:tcPr>
          <w:p w14:paraId="3B7ACCC4" w14:textId="5E6099E4" w:rsidR="00854D02" w:rsidRDefault="0010091B">
            <w:pPr>
              <w:pStyle w:val="Text1"/>
              <w:spacing w:before="0" w:after="0" w:line="240" w:lineRule="auto"/>
              <w:ind w:left="0"/>
              <w:rPr>
                <w:rFonts w:ascii="Cambria" w:hAnsi="Cambria" w:cstheme="minorBidi"/>
                <w:sz w:val="20"/>
                <w:szCs w:val="20"/>
                <w:lang w:val="et-EE"/>
              </w:rPr>
            </w:pPr>
            <w:ins w:id="554" w:author="Kaisa Tähe - RAM" w:date="2025-07-17T11:10:00Z" w16du:dateUtc="2025-07-17T08:10:00Z">
              <w:r>
                <w:rPr>
                  <w:rFonts w:ascii="Cambria" w:hAnsi="Cambria" w:cstheme="minorBidi"/>
                  <w:sz w:val="20"/>
                  <w:szCs w:val="20"/>
                  <w:lang w:val="et-EE"/>
                </w:rPr>
                <w:t>2024</w:t>
              </w:r>
            </w:ins>
          </w:p>
        </w:tc>
        <w:tc>
          <w:tcPr>
            <w:tcW w:w="709" w:type="dxa"/>
            <w:shd w:val="clear" w:color="auto" w:fill="FFFFFF" w:themeFill="background1"/>
          </w:tcPr>
          <w:p w14:paraId="4B26D818" w14:textId="4ACE45C5" w:rsidR="00854D02" w:rsidRDefault="004235C6">
            <w:pPr>
              <w:pStyle w:val="Text1"/>
              <w:spacing w:before="0" w:after="0" w:line="240" w:lineRule="auto"/>
              <w:ind w:left="0"/>
              <w:jc w:val="center"/>
              <w:rPr>
                <w:rFonts w:ascii="Cambria" w:hAnsi="Cambria" w:cstheme="minorBidi"/>
                <w:sz w:val="20"/>
                <w:szCs w:val="20"/>
                <w:lang w:val="et-EE"/>
              </w:rPr>
            </w:pPr>
            <w:ins w:id="555" w:author="Kaisa Tähe - RAM" w:date="2025-07-17T11:27:00Z" w16du:dateUtc="2025-07-17T08:27:00Z">
              <w:r>
                <w:rPr>
                  <w:rFonts w:ascii="Cambria" w:hAnsi="Cambria" w:cstheme="minorBidi"/>
                  <w:sz w:val="20"/>
                  <w:szCs w:val="20"/>
                  <w:lang w:val="et-EE"/>
                </w:rPr>
                <w:t>12</w:t>
              </w:r>
            </w:ins>
          </w:p>
        </w:tc>
        <w:tc>
          <w:tcPr>
            <w:tcW w:w="1134" w:type="dxa"/>
            <w:shd w:val="clear" w:color="auto" w:fill="FFFFFF" w:themeFill="background1"/>
          </w:tcPr>
          <w:p w14:paraId="2C3CEE28" w14:textId="45F1D51D" w:rsidR="00854D02" w:rsidRDefault="00557DB9">
            <w:pPr>
              <w:pStyle w:val="Text1"/>
              <w:spacing w:before="0" w:after="0" w:line="240" w:lineRule="auto"/>
              <w:ind w:left="0"/>
              <w:rPr>
                <w:rFonts w:ascii="Cambria" w:hAnsi="Cambria" w:cstheme="minorBidi"/>
                <w:sz w:val="20"/>
                <w:szCs w:val="20"/>
                <w:lang w:val="et-EE"/>
              </w:rPr>
            </w:pPr>
            <w:ins w:id="556" w:author="Anu Altermann - RAM" w:date="2025-08-05T09:44:00Z" w16du:dateUtc="2025-08-05T06:44:00Z">
              <w:r>
                <w:rPr>
                  <w:rFonts w:ascii="Cambria" w:hAnsi="Cambria" w:cstheme="minorBidi"/>
                  <w:sz w:val="20"/>
                  <w:szCs w:val="20"/>
                  <w:lang w:val="et-EE"/>
                </w:rPr>
                <w:t>SFOS</w:t>
              </w:r>
            </w:ins>
            <w:ins w:id="557" w:author="Anu Altermann - RAM" w:date="2025-08-05T09:45:00Z" w16du:dateUtc="2025-08-05T06:45:00Z">
              <w:r>
                <w:rPr>
                  <w:rFonts w:ascii="Cambria" w:hAnsi="Cambria" w:cstheme="minorBidi"/>
                  <w:sz w:val="20"/>
                  <w:szCs w:val="20"/>
                  <w:lang w:val="et-EE"/>
                </w:rPr>
                <w:t>,</w:t>
              </w:r>
            </w:ins>
            <w:ins w:id="558" w:author="Anu Altermann - RAM" w:date="2025-08-05T09:44:00Z" w16du:dateUtc="2025-08-05T06:44:00Z">
              <w:r>
                <w:rPr>
                  <w:rFonts w:ascii="Cambria" w:hAnsi="Cambria" w:cstheme="minorBidi"/>
                  <w:sz w:val="20"/>
                  <w:szCs w:val="20"/>
                  <w:lang w:val="et-EE"/>
                </w:rPr>
                <w:t xml:space="preserve"> projektia</w:t>
              </w:r>
            </w:ins>
            <w:ins w:id="559" w:author="Kaisa Tähe - RAM" w:date="2025-07-17T11:10:00Z" w16du:dateUtc="2025-07-17T08:10:00Z">
              <w:r w:rsidR="0010091B">
                <w:rPr>
                  <w:rFonts w:ascii="Cambria" w:hAnsi="Cambria" w:cstheme="minorBidi"/>
                  <w:sz w:val="20"/>
                  <w:szCs w:val="20"/>
                  <w:lang w:val="et-EE"/>
                </w:rPr>
                <w:t>ruanded</w:t>
              </w:r>
            </w:ins>
          </w:p>
        </w:tc>
      </w:tr>
      <w:tr w:rsidR="00B6705D" w14:paraId="48E845F2" w14:textId="77777777" w:rsidTr="00D05317">
        <w:trPr>
          <w:trHeight w:val="286"/>
        </w:trPr>
        <w:tc>
          <w:tcPr>
            <w:tcW w:w="562" w:type="dxa"/>
            <w:shd w:val="clear" w:color="auto" w:fill="FFFFFF" w:themeFill="background1"/>
          </w:tcPr>
          <w:p w14:paraId="6CA8248C" w14:textId="632F883D" w:rsidR="00B6705D" w:rsidRDefault="00B6705D">
            <w:pPr>
              <w:pStyle w:val="Text1"/>
              <w:spacing w:before="0" w:after="0" w:line="240" w:lineRule="auto"/>
              <w:ind w:left="0"/>
              <w:rPr>
                <w:rFonts w:ascii="Cambria" w:hAnsi="Cambria" w:cstheme="minorHAnsi"/>
                <w:sz w:val="20"/>
                <w:szCs w:val="20"/>
                <w:lang w:val="et-EE"/>
              </w:rPr>
            </w:pPr>
            <w:ins w:id="560" w:author="Kaisa Tähe - RAM" w:date="2025-07-29T16:46:00Z" w16du:dateUtc="2025-07-29T13:46:00Z">
              <w:r>
                <w:rPr>
                  <w:rFonts w:ascii="Cambria" w:hAnsi="Cambria" w:cstheme="minorHAnsi"/>
                  <w:sz w:val="20"/>
                  <w:szCs w:val="20"/>
                  <w:lang w:val="et-EE"/>
                </w:rPr>
                <w:t>1</w:t>
              </w:r>
            </w:ins>
            <w:ins w:id="561" w:author="Kaisa Tähe - RAM" w:date="2025-10-06T15:26:00Z" w16du:dateUtc="2025-10-06T12:26:00Z">
              <w:r w:rsidR="00A675E9">
                <w:rPr>
                  <w:rFonts w:ascii="Cambria" w:hAnsi="Cambria" w:cstheme="minorHAnsi"/>
                  <w:sz w:val="20"/>
                  <w:szCs w:val="20"/>
                  <w:lang w:val="et-EE"/>
                </w:rPr>
                <w:t>1</w:t>
              </w:r>
            </w:ins>
          </w:p>
        </w:tc>
        <w:tc>
          <w:tcPr>
            <w:tcW w:w="709" w:type="dxa"/>
            <w:shd w:val="clear" w:color="auto" w:fill="FFFFFF" w:themeFill="background1"/>
          </w:tcPr>
          <w:p w14:paraId="098F0D45" w14:textId="2C1EC80A" w:rsidR="00B6705D" w:rsidRDefault="00B6705D">
            <w:pPr>
              <w:pStyle w:val="Text1"/>
              <w:spacing w:before="0" w:after="0" w:line="240" w:lineRule="auto"/>
              <w:ind w:left="0"/>
              <w:rPr>
                <w:rFonts w:ascii="Cambria" w:hAnsi="Cambria" w:cstheme="minorHAnsi"/>
                <w:sz w:val="20"/>
                <w:szCs w:val="20"/>
                <w:lang w:val="et-EE"/>
              </w:rPr>
            </w:pPr>
            <w:ins w:id="562" w:author="Kaisa Tähe - RAM" w:date="2025-07-29T16:46:00Z" w16du:dateUtc="2025-07-29T13:46:00Z">
              <w:r>
                <w:rPr>
                  <w:rFonts w:ascii="Cambria" w:hAnsi="Cambria" w:cstheme="minorHAnsi"/>
                  <w:sz w:val="20"/>
                  <w:szCs w:val="20"/>
                  <w:lang w:val="et-EE"/>
                </w:rPr>
                <w:t>(vii)</w:t>
              </w:r>
            </w:ins>
          </w:p>
        </w:tc>
        <w:tc>
          <w:tcPr>
            <w:tcW w:w="567" w:type="dxa"/>
            <w:shd w:val="clear" w:color="auto" w:fill="FFFFFF" w:themeFill="background1"/>
          </w:tcPr>
          <w:p w14:paraId="4FFCC497" w14:textId="428A32FC" w:rsidR="00B6705D" w:rsidRDefault="00B6705D">
            <w:pPr>
              <w:pStyle w:val="Text1"/>
              <w:spacing w:before="0" w:after="0" w:line="240" w:lineRule="auto"/>
              <w:ind w:left="0"/>
              <w:rPr>
                <w:rFonts w:ascii="Cambria" w:hAnsi="Cambria" w:cstheme="minorHAnsi"/>
                <w:sz w:val="20"/>
                <w:szCs w:val="20"/>
                <w:lang w:val="et-EE"/>
              </w:rPr>
            </w:pPr>
            <w:ins w:id="563" w:author="Kaisa Tähe - RAM" w:date="2025-07-29T16:46:00Z" w16du:dateUtc="2025-07-29T13:46:00Z">
              <w:r>
                <w:rPr>
                  <w:rFonts w:ascii="Cambria" w:hAnsi="Cambria" w:cstheme="minorHAnsi"/>
                  <w:sz w:val="20"/>
                  <w:szCs w:val="20"/>
                  <w:lang w:val="et-EE"/>
                </w:rPr>
                <w:t>ERF</w:t>
              </w:r>
            </w:ins>
          </w:p>
        </w:tc>
        <w:tc>
          <w:tcPr>
            <w:tcW w:w="1276" w:type="dxa"/>
            <w:shd w:val="clear" w:color="auto" w:fill="FFFFFF" w:themeFill="background1"/>
          </w:tcPr>
          <w:p w14:paraId="2F0EBB5C" w14:textId="5434B238" w:rsidR="00B6705D" w:rsidRDefault="00B6705D">
            <w:pPr>
              <w:pStyle w:val="Text1"/>
              <w:spacing w:before="0" w:after="0" w:line="240" w:lineRule="auto"/>
              <w:ind w:left="0"/>
              <w:rPr>
                <w:rFonts w:ascii="Cambria" w:eastAsia="Times New Roman" w:hAnsi="Cambria" w:cstheme="minorHAnsi"/>
                <w:sz w:val="20"/>
                <w:szCs w:val="20"/>
                <w:lang w:val="et-EE"/>
              </w:rPr>
            </w:pPr>
            <w:ins w:id="564" w:author="Kaisa Tähe - RAM" w:date="2025-07-29T16:46:00Z" w16du:dateUtc="2025-07-29T13:46:00Z">
              <w:r>
                <w:rPr>
                  <w:rFonts w:ascii="Cambria" w:eastAsia="Times New Roman" w:hAnsi="Cambria" w:cstheme="minorHAnsi"/>
                  <w:sz w:val="20"/>
                  <w:szCs w:val="20"/>
                  <w:lang w:val="et-EE"/>
                </w:rPr>
                <w:t>Ülemineku</w:t>
              </w:r>
            </w:ins>
          </w:p>
        </w:tc>
        <w:tc>
          <w:tcPr>
            <w:tcW w:w="850" w:type="dxa"/>
            <w:shd w:val="clear" w:color="auto" w:fill="FFFFFF" w:themeFill="background1"/>
          </w:tcPr>
          <w:p w14:paraId="63367E7A" w14:textId="01D897E3" w:rsidR="00B6705D" w:rsidRDefault="000C264A">
            <w:pPr>
              <w:pStyle w:val="Text1"/>
              <w:spacing w:before="0" w:after="0" w:line="240" w:lineRule="auto"/>
              <w:ind w:left="0"/>
              <w:rPr>
                <w:rFonts w:ascii="Cambria" w:hAnsi="Cambria" w:cstheme="minorBidi"/>
                <w:sz w:val="20"/>
                <w:szCs w:val="20"/>
                <w:lang w:val="et-EE"/>
              </w:rPr>
            </w:pPr>
            <w:commentRangeStart w:id="565"/>
            <w:ins w:id="566" w:author="Kaisa Tähe - RAM" w:date="2025-08-07T11:07:00Z" w16du:dateUtc="2025-08-07T08:07:00Z">
              <w:r>
                <w:rPr>
                  <w:rFonts w:ascii="Cambria" w:hAnsi="Cambria" w:cstheme="minorBidi"/>
                  <w:sz w:val="20"/>
                  <w:szCs w:val="20"/>
                  <w:lang w:val="et-EE"/>
                </w:rPr>
                <w:t>PSR</w:t>
              </w:r>
            </w:ins>
            <w:ins w:id="567" w:author="Kaisa Tähe - RAM" w:date="2025-08-07T11:08:00Z" w16du:dateUtc="2025-08-07T08:08:00Z">
              <w:r>
                <w:rPr>
                  <w:rFonts w:ascii="Cambria" w:hAnsi="Cambria" w:cstheme="minorBidi"/>
                  <w:sz w:val="20"/>
                  <w:szCs w:val="20"/>
                  <w:lang w:val="et-EE"/>
                </w:rPr>
                <w:t>47</w:t>
              </w:r>
            </w:ins>
            <w:commentRangeEnd w:id="565"/>
            <w:ins w:id="568" w:author="Kaisa Tähe - RAM" w:date="2025-09-12T11:19:00Z" w16du:dateUtc="2025-09-12T08:19:00Z">
              <w:r w:rsidR="00CD7DB9">
                <w:rPr>
                  <w:rStyle w:val="Kommentaariviide"/>
                  <w:rFonts w:ascii="Cambria" w:hAnsi="Cambria" w:cstheme="minorBidi"/>
                  <w:sz w:val="20"/>
                  <w:szCs w:val="20"/>
                  <w:lang w:val="et-EE"/>
                </w:rPr>
                <w:commentReference w:id="565"/>
              </w:r>
            </w:ins>
          </w:p>
        </w:tc>
        <w:tc>
          <w:tcPr>
            <w:tcW w:w="2127" w:type="dxa"/>
            <w:shd w:val="clear" w:color="auto" w:fill="FFFFFF" w:themeFill="background1"/>
          </w:tcPr>
          <w:p w14:paraId="3C9F0827" w14:textId="410DB482" w:rsidR="00B6705D" w:rsidRDefault="00B6705D">
            <w:pPr>
              <w:pStyle w:val="Text1"/>
              <w:spacing w:before="0" w:after="0" w:line="240" w:lineRule="auto"/>
              <w:ind w:left="0"/>
              <w:rPr>
                <w:rFonts w:ascii="Cambria" w:hAnsi="Cambria" w:cstheme="minorBidi"/>
                <w:sz w:val="20"/>
                <w:szCs w:val="20"/>
                <w:lang w:val="et-EE"/>
              </w:rPr>
            </w:pPr>
            <w:ins w:id="569" w:author="Kaisa Tähe - RAM" w:date="2025-07-29T16:47:00Z" w16du:dateUtc="2025-07-29T13:47:00Z">
              <w:r>
                <w:rPr>
                  <w:rFonts w:ascii="Cambria" w:hAnsi="Cambria" w:cstheme="minorBidi"/>
                  <w:sz w:val="20"/>
                  <w:szCs w:val="20"/>
                  <w:lang w:val="et-EE"/>
                </w:rPr>
                <w:t>Kasutusele võetud teenused, tooted ja rakendused</w:t>
              </w:r>
            </w:ins>
          </w:p>
        </w:tc>
        <w:tc>
          <w:tcPr>
            <w:tcW w:w="567" w:type="dxa"/>
            <w:shd w:val="clear" w:color="auto" w:fill="FFFFFF" w:themeFill="background1"/>
          </w:tcPr>
          <w:p w14:paraId="3C08A758" w14:textId="13FA5EF8" w:rsidR="00B6705D" w:rsidRDefault="00B6705D">
            <w:pPr>
              <w:pStyle w:val="Text1"/>
              <w:spacing w:before="0" w:after="0" w:line="240" w:lineRule="auto"/>
              <w:ind w:left="0"/>
              <w:rPr>
                <w:rFonts w:ascii="Cambria" w:hAnsi="Cambria" w:cstheme="minorBidi"/>
                <w:sz w:val="20"/>
                <w:szCs w:val="20"/>
                <w:lang w:val="et-EE"/>
              </w:rPr>
            </w:pPr>
            <w:ins w:id="570" w:author="Kaisa Tähe - RAM" w:date="2025-07-29T16:47:00Z" w16du:dateUtc="2025-07-29T13:47:00Z">
              <w:r>
                <w:rPr>
                  <w:rFonts w:ascii="Cambria" w:hAnsi="Cambria" w:cstheme="minorBidi"/>
                  <w:sz w:val="20"/>
                  <w:szCs w:val="20"/>
                  <w:lang w:val="et-EE"/>
                </w:rPr>
                <w:t>Arv</w:t>
              </w:r>
            </w:ins>
          </w:p>
        </w:tc>
        <w:tc>
          <w:tcPr>
            <w:tcW w:w="567" w:type="dxa"/>
            <w:shd w:val="clear" w:color="auto" w:fill="FFFFFF" w:themeFill="background1"/>
          </w:tcPr>
          <w:p w14:paraId="3308B961" w14:textId="319EC0BD" w:rsidR="00B6705D" w:rsidRDefault="008E5BA1">
            <w:pPr>
              <w:pStyle w:val="Text1"/>
              <w:spacing w:before="0" w:after="0" w:line="240" w:lineRule="auto"/>
              <w:ind w:left="0"/>
              <w:rPr>
                <w:rFonts w:ascii="Cambria" w:hAnsi="Cambria" w:cstheme="minorBidi"/>
                <w:sz w:val="20"/>
                <w:szCs w:val="20"/>
                <w:lang w:val="et-EE"/>
              </w:rPr>
            </w:pPr>
            <w:ins w:id="571" w:author="Kaisa Tähe - RAM" w:date="2025-11-05T11:43:00Z" w16du:dateUtc="2025-11-05T09:43:00Z">
              <w:r>
                <w:rPr>
                  <w:rFonts w:ascii="Cambria" w:hAnsi="Cambria" w:cstheme="minorBidi"/>
                  <w:sz w:val="20"/>
                  <w:szCs w:val="20"/>
                  <w:lang w:val="et-EE"/>
                </w:rPr>
                <w:t>0</w:t>
              </w:r>
            </w:ins>
          </w:p>
        </w:tc>
        <w:tc>
          <w:tcPr>
            <w:tcW w:w="708" w:type="dxa"/>
            <w:shd w:val="clear" w:color="auto" w:fill="FFFFFF" w:themeFill="background1"/>
          </w:tcPr>
          <w:p w14:paraId="70BC92FB" w14:textId="442A2677" w:rsidR="00B6705D" w:rsidRDefault="00B6705D">
            <w:pPr>
              <w:pStyle w:val="Text1"/>
              <w:spacing w:before="0" w:after="0" w:line="240" w:lineRule="auto"/>
              <w:ind w:left="0"/>
              <w:rPr>
                <w:rFonts w:ascii="Cambria" w:hAnsi="Cambria" w:cstheme="minorBidi"/>
                <w:sz w:val="20"/>
                <w:szCs w:val="20"/>
                <w:lang w:val="et-EE"/>
              </w:rPr>
            </w:pPr>
            <w:ins w:id="572" w:author="Kaisa Tähe - RAM" w:date="2025-07-29T16:47:00Z" w16du:dateUtc="2025-07-29T13:47:00Z">
              <w:r>
                <w:rPr>
                  <w:rFonts w:ascii="Cambria" w:hAnsi="Cambria" w:cstheme="minorBidi"/>
                  <w:sz w:val="20"/>
                  <w:szCs w:val="20"/>
                  <w:lang w:val="et-EE"/>
                </w:rPr>
                <w:t>2024</w:t>
              </w:r>
            </w:ins>
          </w:p>
        </w:tc>
        <w:tc>
          <w:tcPr>
            <w:tcW w:w="709" w:type="dxa"/>
            <w:shd w:val="clear" w:color="auto" w:fill="FFFFFF" w:themeFill="background1"/>
          </w:tcPr>
          <w:p w14:paraId="0D5F91BC" w14:textId="56DF265E" w:rsidR="00B6705D" w:rsidRDefault="00B6705D">
            <w:pPr>
              <w:pStyle w:val="Text1"/>
              <w:spacing w:before="0" w:after="0" w:line="240" w:lineRule="auto"/>
              <w:ind w:left="0"/>
              <w:jc w:val="center"/>
              <w:rPr>
                <w:rFonts w:ascii="Cambria" w:hAnsi="Cambria" w:cstheme="minorBidi"/>
                <w:sz w:val="20"/>
                <w:szCs w:val="20"/>
                <w:lang w:val="et-EE"/>
              </w:rPr>
            </w:pPr>
            <w:ins w:id="573" w:author="Kaisa Tähe - RAM" w:date="2025-07-29T16:47:00Z" w16du:dateUtc="2025-07-29T13:47:00Z">
              <w:r>
                <w:rPr>
                  <w:rFonts w:ascii="Cambria" w:hAnsi="Cambria" w:cstheme="minorBidi"/>
                  <w:sz w:val="20"/>
                  <w:szCs w:val="20"/>
                  <w:lang w:val="et-EE"/>
                </w:rPr>
                <w:t>3</w:t>
              </w:r>
            </w:ins>
          </w:p>
        </w:tc>
        <w:tc>
          <w:tcPr>
            <w:tcW w:w="1134" w:type="dxa"/>
            <w:shd w:val="clear" w:color="auto" w:fill="FFFFFF" w:themeFill="background1"/>
          </w:tcPr>
          <w:p w14:paraId="2666982A" w14:textId="4CCA9039" w:rsidR="00B6705D" w:rsidRDefault="00557DB9">
            <w:pPr>
              <w:pStyle w:val="Text1"/>
              <w:spacing w:before="0" w:after="0" w:line="240" w:lineRule="auto"/>
              <w:ind w:left="0"/>
              <w:rPr>
                <w:rFonts w:ascii="Cambria" w:hAnsi="Cambria" w:cstheme="minorBidi"/>
                <w:sz w:val="20"/>
                <w:szCs w:val="20"/>
                <w:lang w:val="et-EE"/>
              </w:rPr>
            </w:pPr>
            <w:ins w:id="574" w:author="Anu Altermann - RAM" w:date="2025-08-05T09:44:00Z" w16du:dateUtc="2025-08-05T06:44:00Z">
              <w:r>
                <w:rPr>
                  <w:rFonts w:ascii="Cambria" w:hAnsi="Cambria" w:cstheme="minorBidi"/>
                  <w:sz w:val="20"/>
                  <w:szCs w:val="20"/>
                  <w:lang w:val="et-EE"/>
                </w:rPr>
                <w:t>SFOS</w:t>
              </w:r>
            </w:ins>
            <w:ins w:id="575" w:author="Anu Altermann - RAM" w:date="2025-08-05T09:45:00Z" w16du:dateUtc="2025-08-05T06:45:00Z">
              <w:r>
                <w:rPr>
                  <w:rFonts w:ascii="Cambria" w:hAnsi="Cambria" w:cstheme="minorBidi"/>
                  <w:sz w:val="20"/>
                  <w:szCs w:val="20"/>
                  <w:lang w:val="et-EE"/>
                </w:rPr>
                <w:t>,</w:t>
              </w:r>
            </w:ins>
            <w:ins w:id="576" w:author="Anu Altermann - RAM" w:date="2025-08-05T09:44:00Z" w16du:dateUtc="2025-08-05T06:44:00Z">
              <w:r>
                <w:rPr>
                  <w:rFonts w:ascii="Cambria" w:hAnsi="Cambria" w:cstheme="minorBidi"/>
                  <w:sz w:val="20"/>
                  <w:szCs w:val="20"/>
                  <w:lang w:val="et-EE"/>
                </w:rPr>
                <w:t xml:space="preserve"> projektia</w:t>
              </w:r>
            </w:ins>
            <w:ins w:id="577" w:author="Kaisa Tähe - RAM" w:date="2025-07-29T16:47:00Z" w16du:dateUtc="2025-07-29T13:47:00Z">
              <w:r w:rsidR="00B6705D">
                <w:rPr>
                  <w:rFonts w:ascii="Cambria" w:hAnsi="Cambria" w:cstheme="minorBidi"/>
                  <w:sz w:val="20"/>
                  <w:szCs w:val="20"/>
                  <w:lang w:val="et-EE"/>
                </w:rPr>
                <w:t>ruanded</w:t>
              </w:r>
            </w:ins>
          </w:p>
        </w:tc>
      </w:tr>
      <w:tr w:rsidR="0021281A" w14:paraId="7E856BC9" w14:textId="77777777" w:rsidTr="00D05317">
        <w:trPr>
          <w:trHeight w:val="286"/>
        </w:trPr>
        <w:tc>
          <w:tcPr>
            <w:tcW w:w="562" w:type="dxa"/>
            <w:shd w:val="clear" w:color="auto" w:fill="FFFFFF" w:themeFill="background1"/>
          </w:tcPr>
          <w:p w14:paraId="033C9D2D" w14:textId="4806451A" w:rsidR="0021281A" w:rsidRDefault="005E05B3" w:rsidP="0021281A">
            <w:pPr>
              <w:pStyle w:val="Text1"/>
              <w:spacing w:before="0" w:after="0" w:line="240" w:lineRule="auto"/>
              <w:ind w:left="0"/>
              <w:rPr>
                <w:rFonts w:ascii="Cambria" w:hAnsi="Cambria" w:cstheme="minorHAnsi"/>
                <w:sz w:val="20"/>
                <w:szCs w:val="20"/>
                <w:lang w:val="et-EE"/>
              </w:rPr>
            </w:pPr>
            <w:ins w:id="578" w:author="Kaisa Tähe - RAM" w:date="2025-10-06T08:48:00Z" w16du:dateUtc="2025-10-06T05:48:00Z">
              <w:r>
                <w:rPr>
                  <w:rFonts w:ascii="Cambria" w:hAnsi="Cambria" w:cstheme="minorHAnsi"/>
                  <w:sz w:val="20"/>
                  <w:szCs w:val="20"/>
                  <w:lang w:val="et-EE"/>
                </w:rPr>
                <w:t>1</w:t>
              </w:r>
            </w:ins>
            <w:ins w:id="579" w:author="Kaisa Tähe - RAM" w:date="2025-10-06T15:26:00Z" w16du:dateUtc="2025-10-06T12:26:00Z">
              <w:r w:rsidR="00A675E9">
                <w:rPr>
                  <w:rFonts w:ascii="Cambria" w:hAnsi="Cambria" w:cstheme="minorHAnsi"/>
                  <w:sz w:val="20"/>
                  <w:szCs w:val="20"/>
                  <w:lang w:val="et-EE"/>
                </w:rPr>
                <w:t>1</w:t>
              </w:r>
            </w:ins>
          </w:p>
        </w:tc>
        <w:tc>
          <w:tcPr>
            <w:tcW w:w="709" w:type="dxa"/>
            <w:shd w:val="clear" w:color="auto" w:fill="FFFFFF" w:themeFill="background1"/>
          </w:tcPr>
          <w:p w14:paraId="47667CD9" w14:textId="58DE46D2" w:rsidR="0021281A" w:rsidRDefault="005E05B3" w:rsidP="0021281A">
            <w:pPr>
              <w:pStyle w:val="Text1"/>
              <w:spacing w:before="0" w:after="0" w:line="240" w:lineRule="auto"/>
              <w:ind w:left="0"/>
              <w:rPr>
                <w:rFonts w:ascii="Cambria" w:hAnsi="Cambria" w:cstheme="minorHAnsi"/>
                <w:sz w:val="20"/>
                <w:szCs w:val="20"/>
                <w:lang w:val="et-EE"/>
              </w:rPr>
            </w:pPr>
            <w:ins w:id="580" w:author="Kaisa Tähe - RAM" w:date="2025-10-06T08:48:00Z" w16du:dateUtc="2025-10-06T05:48:00Z">
              <w:r>
                <w:rPr>
                  <w:rFonts w:ascii="Cambria" w:hAnsi="Cambria" w:cstheme="minorHAnsi"/>
                  <w:sz w:val="20"/>
                  <w:szCs w:val="20"/>
                  <w:lang w:val="et-EE"/>
                </w:rPr>
                <w:t>(vii)</w:t>
              </w:r>
            </w:ins>
          </w:p>
        </w:tc>
        <w:tc>
          <w:tcPr>
            <w:tcW w:w="567" w:type="dxa"/>
            <w:shd w:val="clear" w:color="auto" w:fill="FFFFFF" w:themeFill="background1"/>
          </w:tcPr>
          <w:p w14:paraId="41D05ED6" w14:textId="4FF87BE6" w:rsidR="0021281A" w:rsidRDefault="005E05B3" w:rsidP="0021281A">
            <w:pPr>
              <w:pStyle w:val="Text1"/>
              <w:spacing w:before="0" w:after="0" w:line="240" w:lineRule="auto"/>
              <w:ind w:left="0"/>
              <w:rPr>
                <w:rFonts w:ascii="Cambria" w:hAnsi="Cambria" w:cstheme="minorHAnsi"/>
                <w:sz w:val="20"/>
                <w:szCs w:val="20"/>
                <w:lang w:val="et-EE"/>
              </w:rPr>
            </w:pPr>
            <w:ins w:id="581" w:author="Kaisa Tähe - RAM" w:date="2025-10-06T08:49:00Z" w16du:dateUtc="2025-10-06T05:49:00Z">
              <w:r>
                <w:rPr>
                  <w:rFonts w:ascii="Cambria" w:hAnsi="Cambria" w:cstheme="minorHAnsi"/>
                  <w:sz w:val="20"/>
                  <w:szCs w:val="20"/>
                  <w:lang w:val="et-EE"/>
                </w:rPr>
                <w:t>ERF</w:t>
              </w:r>
            </w:ins>
          </w:p>
        </w:tc>
        <w:tc>
          <w:tcPr>
            <w:tcW w:w="1276" w:type="dxa"/>
            <w:shd w:val="clear" w:color="auto" w:fill="FFFFFF" w:themeFill="background1"/>
          </w:tcPr>
          <w:p w14:paraId="71D30597" w14:textId="73DD5E4B" w:rsidR="0021281A" w:rsidRDefault="005E05B3" w:rsidP="0021281A">
            <w:pPr>
              <w:pStyle w:val="Text1"/>
              <w:spacing w:before="0" w:after="0" w:line="240" w:lineRule="auto"/>
              <w:ind w:left="0"/>
              <w:rPr>
                <w:rFonts w:ascii="Cambria" w:eastAsia="Times New Roman" w:hAnsi="Cambria" w:cstheme="minorHAnsi"/>
                <w:sz w:val="20"/>
                <w:szCs w:val="20"/>
                <w:lang w:val="et-EE"/>
              </w:rPr>
            </w:pPr>
            <w:ins w:id="582" w:author="Kaisa Tähe - RAM" w:date="2025-10-06T08:49:00Z" w16du:dateUtc="2025-10-06T05:49:00Z">
              <w:r>
                <w:rPr>
                  <w:rFonts w:ascii="Cambria" w:eastAsia="Times New Roman" w:hAnsi="Cambria" w:cstheme="minorHAnsi"/>
                  <w:sz w:val="20"/>
                  <w:szCs w:val="20"/>
                  <w:lang w:val="et-EE"/>
                </w:rPr>
                <w:t>Ülemineku</w:t>
              </w:r>
            </w:ins>
          </w:p>
        </w:tc>
        <w:tc>
          <w:tcPr>
            <w:tcW w:w="850" w:type="dxa"/>
            <w:shd w:val="clear" w:color="auto" w:fill="FFFFFF" w:themeFill="background1"/>
          </w:tcPr>
          <w:p w14:paraId="478A677E" w14:textId="41F36B9F" w:rsidR="0021281A" w:rsidRDefault="0021281A" w:rsidP="0021281A">
            <w:pPr>
              <w:pStyle w:val="Text1"/>
              <w:spacing w:before="0" w:after="0" w:line="240" w:lineRule="auto"/>
              <w:ind w:left="0"/>
              <w:rPr>
                <w:rFonts w:ascii="Cambria" w:hAnsi="Cambria" w:cstheme="minorBidi"/>
                <w:sz w:val="20"/>
                <w:szCs w:val="20"/>
                <w:lang w:val="et-EE"/>
              </w:rPr>
            </w:pPr>
            <w:commentRangeStart w:id="583"/>
            <w:r w:rsidRPr="00D33537">
              <w:rPr>
                <w:rFonts w:ascii="Cambria" w:hAnsi="Cambria" w:cstheme="minorBidi"/>
                <w:sz w:val="20"/>
                <w:szCs w:val="20"/>
                <w:lang w:val="et-EE"/>
              </w:rPr>
              <w:t>RCR02</w:t>
            </w:r>
            <w:commentRangeEnd w:id="583"/>
            <w:r w:rsidR="00B771C5">
              <w:rPr>
                <w:rStyle w:val="Kommentaariviide"/>
                <w:rFonts w:ascii="Cambria" w:hAnsi="Cambria" w:cstheme="minorBidi"/>
                <w:sz w:val="20"/>
                <w:szCs w:val="20"/>
                <w:lang w:val="et-EE"/>
              </w:rPr>
              <w:commentReference w:id="583"/>
            </w:r>
          </w:p>
        </w:tc>
        <w:tc>
          <w:tcPr>
            <w:tcW w:w="2127" w:type="dxa"/>
            <w:shd w:val="clear" w:color="auto" w:fill="FFFFFF" w:themeFill="background1"/>
          </w:tcPr>
          <w:p w14:paraId="23B12D82" w14:textId="2EC86A14" w:rsidR="0021281A" w:rsidRDefault="005E05B3" w:rsidP="0021281A">
            <w:pPr>
              <w:pStyle w:val="Text1"/>
              <w:spacing w:before="0" w:after="0" w:line="240" w:lineRule="auto"/>
              <w:ind w:left="0"/>
              <w:rPr>
                <w:rFonts w:ascii="Cambria" w:hAnsi="Cambria" w:cstheme="minorBidi"/>
                <w:sz w:val="20"/>
                <w:szCs w:val="20"/>
                <w:lang w:val="et-EE"/>
              </w:rPr>
            </w:pPr>
            <w:ins w:id="584" w:author="Kaisa Tähe - RAM" w:date="2025-10-06T08:49:00Z" w16du:dateUtc="2025-10-06T05:49:00Z">
              <w:r w:rsidRPr="00A2281D">
                <w:rPr>
                  <w:rFonts w:ascii="Cambria" w:hAnsi="Cambria" w:cstheme="minorBidi"/>
                  <w:sz w:val="20"/>
                  <w:szCs w:val="20"/>
                  <w:lang w:val="et-EE"/>
                </w:rPr>
                <w:t>Erasektori investeeringud, mis täiendavad avaliku sektori toetust</w:t>
              </w:r>
            </w:ins>
          </w:p>
        </w:tc>
        <w:tc>
          <w:tcPr>
            <w:tcW w:w="567" w:type="dxa"/>
            <w:shd w:val="clear" w:color="auto" w:fill="FFFFFF" w:themeFill="background1"/>
          </w:tcPr>
          <w:p w14:paraId="5F2B9ACF" w14:textId="647AB667" w:rsidR="0021281A" w:rsidRDefault="005E05B3" w:rsidP="0021281A">
            <w:pPr>
              <w:pStyle w:val="Text1"/>
              <w:spacing w:before="0" w:after="0" w:line="240" w:lineRule="auto"/>
              <w:ind w:left="0"/>
              <w:rPr>
                <w:rFonts w:ascii="Cambria" w:hAnsi="Cambria" w:cstheme="minorBidi"/>
                <w:sz w:val="20"/>
                <w:szCs w:val="20"/>
                <w:lang w:val="et-EE"/>
              </w:rPr>
            </w:pPr>
            <w:ins w:id="585" w:author="Kaisa Tähe - RAM" w:date="2025-10-06T08:49:00Z" w16du:dateUtc="2025-10-06T05:49:00Z">
              <w:r>
                <w:rPr>
                  <w:rFonts w:asciiTheme="majorHAnsi" w:eastAsiaTheme="majorEastAsia" w:hAnsiTheme="majorHAnsi" w:cstheme="majorBidi"/>
                  <w:sz w:val="20"/>
                  <w:szCs w:val="20"/>
                  <w:lang w:val="et-EE"/>
                </w:rPr>
                <w:t>Euro</w:t>
              </w:r>
            </w:ins>
          </w:p>
        </w:tc>
        <w:tc>
          <w:tcPr>
            <w:tcW w:w="567" w:type="dxa"/>
            <w:shd w:val="clear" w:color="auto" w:fill="FFFFFF" w:themeFill="background1"/>
          </w:tcPr>
          <w:p w14:paraId="26DED516" w14:textId="6DD0FDC9" w:rsidR="0021281A" w:rsidRDefault="008E5BA1" w:rsidP="0021281A">
            <w:pPr>
              <w:pStyle w:val="Text1"/>
              <w:spacing w:before="0" w:after="0" w:line="240" w:lineRule="auto"/>
              <w:ind w:left="0"/>
              <w:rPr>
                <w:rFonts w:ascii="Cambria" w:hAnsi="Cambria" w:cstheme="minorBidi"/>
                <w:sz w:val="20"/>
                <w:szCs w:val="20"/>
                <w:lang w:val="et-EE"/>
              </w:rPr>
            </w:pPr>
            <w:ins w:id="586" w:author="Kaisa Tähe - RAM" w:date="2025-11-05T11:43:00Z" w16du:dateUtc="2025-11-05T09:43:00Z">
              <w:r>
                <w:rPr>
                  <w:rFonts w:ascii="Cambria" w:hAnsi="Cambria" w:cstheme="minorBidi"/>
                  <w:sz w:val="20"/>
                  <w:szCs w:val="20"/>
                  <w:lang w:val="et-EE"/>
                </w:rPr>
                <w:t>0</w:t>
              </w:r>
            </w:ins>
          </w:p>
        </w:tc>
        <w:tc>
          <w:tcPr>
            <w:tcW w:w="708" w:type="dxa"/>
            <w:shd w:val="clear" w:color="auto" w:fill="FFFFFF" w:themeFill="background1"/>
          </w:tcPr>
          <w:p w14:paraId="4DA17752" w14:textId="5FBA213C" w:rsidR="0021281A" w:rsidRDefault="005E05B3" w:rsidP="0021281A">
            <w:pPr>
              <w:pStyle w:val="Text1"/>
              <w:spacing w:before="0" w:after="0" w:line="240" w:lineRule="auto"/>
              <w:ind w:left="0"/>
              <w:rPr>
                <w:rFonts w:ascii="Cambria" w:hAnsi="Cambria" w:cstheme="minorBidi"/>
                <w:sz w:val="20"/>
                <w:szCs w:val="20"/>
                <w:lang w:val="et-EE"/>
              </w:rPr>
            </w:pPr>
            <w:ins w:id="587" w:author="Kaisa Tähe - RAM" w:date="2025-10-06T08:49:00Z" w16du:dateUtc="2025-10-06T05:49:00Z">
              <w:r>
                <w:rPr>
                  <w:rFonts w:ascii="Cambria" w:hAnsi="Cambria" w:cstheme="minorBidi"/>
                  <w:sz w:val="20"/>
                  <w:szCs w:val="20"/>
                  <w:lang w:val="et-EE"/>
                </w:rPr>
                <w:t>202</w:t>
              </w:r>
            </w:ins>
            <w:ins w:id="588" w:author="Kaisa Tähe - RAM" w:date="2025-11-05T11:43:00Z" w16du:dateUtc="2025-11-05T09:43:00Z">
              <w:r w:rsidR="0078398B">
                <w:rPr>
                  <w:rFonts w:ascii="Cambria" w:hAnsi="Cambria" w:cstheme="minorBidi"/>
                  <w:sz w:val="20"/>
                  <w:szCs w:val="20"/>
                  <w:lang w:val="et-EE"/>
                </w:rPr>
                <w:t>4</w:t>
              </w:r>
            </w:ins>
          </w:p>
        </w:tc>
        <w:tc>
          <w:tcPr>
            <w:tcW w:w="709" w:type="dxa"/>
            <w:shd w:val="clear" w:color="auto" w:fill="FFFFFF" w:themeFill="background1"/>
          </w:tcPr>
          <w:p w14:paraId="466B65D2" w14:textId="66F5ACFC" w:rsidR="0021281A" w:rsidRDefault="00040D0D" w:rsidP="0021281A">
            <w:pPr>
              <w:pStyle w:val="Text1"/>
              <w:spacing w:before="0" w:after="0" w:line="240" w:lineRule="auto"/>
              <w:ind w:left="0"/>
              <w:jc w:val="center"/>
              <w:rPr>
                <w:rFonts w:ascii="Cambria" w:hAnsi="Cambria" w:cstheme="minorBidi"/>
                <w:sz w:val="20"/>
                <w:szCs w:val="20"/>
                <w:lang w:val="et-EE"/>
              </w:rPr>
            </w:pPr>
            <w:ins w:id="589" w:author="Kaisa Tähe - RAM" w:date="2025-09-26T13:59:00Z" w16du:dateUtc="2025-09-26T10:59:00Z">
              <w:r>
                <w:rPr>
                  <w:rFonts w:ascii="Cambria" w:hAnsi="Cambria" w:cstheme="minorBidi"/>
                  <w:sz w:val="20"/>
                  <w:szCs w:val="20"/>
                  <w:lang w:val="et-EE"/>
                </w:rPr>
                <w:t>19 674 667</w:t>
              </w:r>
            </w:ins>
          </w:p>
        </w:tc>
        <w:tc>
          <w:tcPr>
            <w:tcW w:w="1134" w:type="dxa"/>
            <w:shd w:val="clear" w:color="auto" w:fill="FFFFFF" w:themeFill="background1"/>
          </w:tcPr>
          <w:p w14:paraId="212E0BBF" w14:textId="1DD3086C" w:rsidR="0021281A" w:rsidRDefault="00A600B8" w:rsidP="0021281A">
            <w:pPr>
              <w:pStyle w:val="Text1"/>
              <w:spacing w:before="0" w:after="0" w:line="240" w:lineRule="auto"/>
              <w:ind w:left="0"/>
              <w:rPr>
                <w:rFonts w:ascii="Cambria" w:hAnsi="Cambria" w:cstheme="minorBidi"/>
                <w:sz w:val="20"/>
                <w:szCs w:val="20"/>
                <w:lang w:val="et-EE"/>
              </w:rPr>
            </w:pPr>
            <w:ins w:id="590" w:author="Kaisa Tähe - RAM" w:date="2025-10-06T08:51:00Z" w16du:dateUtc="2025-10-06T05:51:00Z">
              <w:r w:rsidRPr="00A600B8">
                <w:rPr>
                  <w:rFonts w:ascii="Cambria" w:hAnsi="Cambria" w:cstheme="minorBidi"/>
                  <w:sz w:val="20"/>
                  <w:szCs w:val="20"/>
                  <w:lang w:val="et-EE"/>
                </w:rPr>
                <w:t xml:space="preserve">SFOS, projektiaruanded </w:t>
              </w:r>
            </w:ins>
          </w:p>
        </w:tc>
      </w:tr>
      <w:tr w:rsidR="00BF27A5" w14:paraId="24BEAFBC" w14:textId="77777777" w:rsidTr="00D05317">
        <w:trPr>
          <w:trHeight w:val="286"/>
        </w:trPr>
        <w:tc>
          <w:tcPr>
            <w:tcW w:w="562" w:type="dxa"/>
            <w:shd w:val="clear" w:color="auto" w:fill="FFFFFF" w:themeFill="background1"/>
          </w:tcPr>
          <w:p w14:paraId="0AD5F0FB" w14:textId="4CC8D665" w:rsidR="00BF27A5" w:rsidRDefault="00BF27A5" w:rsidP="00BF27A5">
            <w:pPr>
              <w:pStyle w:val="Text1"/>
              <w:spacing w:before="0" w:after="0" w:line="240" w:lineRule="auto"/>
              <w:ind w:left="0"/>
              <w:rPr>
                <w:rFonts w:ascii="Cambria" w:hAnsi="Cambria" w:cstheme="minorHAnsi"/>
                <w:sz w:val="20"/>
                <w:szCs w:val="20"/>
                <w:lang w:val="et-EE"/>
              </w:rPr>
            </w:pPr>
            <w:ins w:id="591" w:author="Kaisa Tähe - RAM" w:date="2025-07-21T15:01:00Z" w16du:dateUtc="2025-07-21T12:01:00Z">
              <w:r w:rsidRPr="003666AC">
                <w:rPr>
                  <w:rFonts w:ascii="Cambria" w:hAnsi="Cambria" w:cstheme="minorHAnsi"/>
                  <w:color w:val="FF0000"/>
                  <w:sz w:val="20"/>
                  <w:szCs w:val="20"/>
                  <w:lang w:val="et-EE"/>
                </w:rPr>
                <w:t>1</w:t>
              </w:r>
            </w:ins>
            <w:ins w:id="592" w:author="Kaisa Tähe - RAM" w:date="2025-10-06T15:26:00Z" w16du:dateUtc="2025-10-06T12:26:00Z">
              <w:r w:rsidR="00D05317">
                <w:rPr>
                  <w:rFonts w:ascii="Cambria" w:hAnsi="Cambria" w:cstheme="minorHAnsi"/>
                  <w:color w:val="FF0000"/>
                  <w:sz w:val="20"/>
                  <w:szCs w:val="20"/>
                  <w:lang w:val="et-EE"/>
                </w:rPr>
                <w:t>1</w:t>
              </w:r>
            </w:ins>
          </w:p>
        </w:tc>
        <w:tc>
          <w:tcPr>
            <w:tcW w:w="709" w:type="dxa"/>
            <w:shd w:val="clear" w:color="auto" w:fill="FFFFFF" w:themeFill="background1"/>
          </w:tcPr>
          <w:p w14:paraId="4C8A7C77" w14:textId="03D3DDA6" w:rsidR="00BF27A5" w:rsidRDefault="00BF27A5" w:rsidP="00BF27A5">
            <w:pPr>
              <w:pStyle w:val="Text1"/>
              <w:spacing w:before="0" w:after="0" w:line="240" w:lineRule="auto"/>
              <w:ind w:left="0"/>
              <w:rPr>
                <w:rFonts w:ascii="Cambria" w:hAnsi="Cambria" w:cstheme="minorHAnsi"/>
                <w:sz w:val="20"/>
                <w:szCs w:val="20"/>
                <w:lang w:val="et-EE"/>
              </w:rPr>
            </w:pPr>
            <w:ins w:id="593" w:author="Kaisa Tähe - RAM" w:date="2025-07-21T15:01:00Z" w16du:dateUtc="2025-07-21T12:01:00Z">
              <w:r w:rsidRPr="003666AC">
                <w:rPr>
                  <w:rFonts w:ascii="Cambria" w:hAnsi="Cambria" w:cstheme="minorHAnsi"/>
                  <w:color w:val="FF0000"/>
                  <w:sz w:val="20"/>
                  <w:szCs w:val="20"/>
                  <w:lang w:val="et-EE"/>
                </w:rPr>
                <w:t>(vii)</w:t>
              </w:r>
            </w:ins>
          </w:p>
        </w:tc>
        <w:tc>
          <w:tcPr>
            <w:tcW w:w="567" w:type="dxa"/>
            <w:shd w:val="clear" w:color="auto" w:fill="FFFFFF" w:themeFill="background1"/>
          </w:tcPr>
          <w:p w14:paraId="77D5AC4E" w14:textId="71EADBA7" w:rsidR="00BF27A5" w:rsidRDefault="00BF27A5" w:rsidP="00BF27A5">
            <w:pPr>
              <w:pStyle w:val="Text1"/>
              <w:spacing w:before="0" w:after="0" w:line="240" w:lineRule="auto"/>
              <w:ind w:left="0"/>
              <w:rPr>
                <w:rFonts w:ascii="Cambria" w:hAnsi="Cambria" w:cstheme="minorHAnsi"/>
                <w:sz w:val="20"/>
                <w:szCs w:val="20"/>
                <w:lang w:val="et-EE"/>
              </w:rPr>
            </w:pPr>
            <w:ins w:id="594" w:author="Kaisa Tähe - RAM" w:date="2025-07-21T15:01:00Z" w16du:dateUtc="2025-07-21T12:01:00Z">
              <w:r w:rsidRPr="003666AC">
                <w:rPr>
                  <w:rFonts w:ascii="Cambria" w:hAnsi="Cambria" w:cstheme="minorHAnsi"/>
                  <w:color w:val="FF0000"/>
                  <w:sz w:val="20"/>
                  <w:szCs w:val="20"/>
                  <w:lang w:val="et-EE"/>
                </w:rPr>
                <w:t>ERF</w:t>
              </w:r>
            </w:ins>
          </w:p>
        </w:tc>
        <w:tc>
          <w:tcPr>
            <w:tcW w:w="1276" w:type="dxa"/>
            <w:shd w:val="clear" w:color="auto" w:fill="FFFFFF" w:themeFill="background1"/>
          </w:tcPr>
          <w:p w14:paraId="5B402CB0" w14:textId="59F99844" w:rsidR="00BF27A5" w:rsidRDefault="00BF27A5" w:rsidP="00BF27A5">
            <w:pPr>
              <w:pStyle w:val="Text1"/>
              <w:spacing w:before="0" w:after="0" w:line="240" w:lineRule="auto"/>
              <w:ind w:left="0"/>
              <w:rPr>
                <w:rFonts w:ascii="Cambria" w:eastAsia="Times New Roman" w:hAnsi="Cambria" w:cstheme="minorHAnsi"/>
                <w:sz w:val="20"/>
                <w:szCs w:val="20"/>
                <w:lang w:val="et-EE"/>
              </w:rPr>
            </w:pPr>
            <w:ins w:id="595" w:author="Kaisa Tähe - RAM" w:date="2025-07-21T15:01:00Z" w16du:dateUtc="2025-07-21T12:01:00Z">
              <w:r w:rsidRPr="003666AC">
                <w:rPr>
                  <w:rFonts w:ascii="Cambria" w:eastAsia="Times New Roman" w:hAnsi="Cambria" w:cstheme="minorHAnsi"/>
                  <w:color w:val="FF0000"/>
                  <w:sz w:val="20"/>
                  <w:szCs w:val="20"/>
                  <w:lang w:val="et-EE"/>
                </w:rPr>
                <w:t>Ülemineku</w:t>
              </w:r>
            </w:ins>
          </w:p>
        </w:tc>
        <w:tc>
          <w:tcPr>
            <w:tcW w:w="850" w:type="dxa"/>
            <w:shd w:val="clear" w:color="auto" w:fill="FFFFFF" w:themeFill="background1"/>
          </w:tcPr>
          <w:p w14:paraId="47FF3B9F" w14:textId="5753599E" w:rsidR="00BF27A5" w:rsidRPr="00D33537" w:rsidRDefault="00BF27A5" w:rsidP="00BF27A5">
            <w:pPr>
              <w:pStyle w:val="Text1"/>
              <w:spacing w:before="0" w:after="0" w:line="240" w:lineRule="auto"/>
              <w:ind w:left="0"/>
              <w:rPr>
                <w:rFonts w:ascii="Cambria" w:hAnsi="Cambria" w:cstheme="minorBidi"/>
                <w:sz w:val="20"/>
                <w:szCs w:val="20"/>
                <w:lang w:val="et-EE"/>
              </w:rPr>
            </w:pPr>
            <w:commentRangeStart w:id="596"/>
            <w:ins w:id="597" w:author="Kaisa Tähe - RAM" w:date="2025-07-21T15:01:00Z" w16du:dateUtc="2025-07-21T12:01:00Z">
              <w:r>
                <w:rPr>
                  <w:rFonts w:ascii="Cambria" w:hAnsi="Cambria" w:cstheme="minorBidi"/>
                  <w:color w:val="FF0000"/>
                  <w:sz w:val="20"/>
                  <w:szCs w:val="20"/>
                  <w:lang w:val="et-EE"/>
                </w:rPr>
                <w:t>RCR01</w:t>
              </w:r>
            </w:ins>
            <w:commentRangeEnd w:id="596"/>
            <w:ins w:id="598" w:author="Kaisa Tähe - RAM" w:date="2025-09-12T11:11:00Z" w16du:dateUtc="2025-09-12T08:11:00Z">
              <w:r w:rsidR="00B771C5" w:rsidRPr="00D33537">
                <w:rPr>
                  <w:rStyle w:val="Kommentaariviide"/>
                  <w:rFonts w:ascii="Cambria" w:hAnsi="Cambria" w:cstheme="minorBidi"/>
                  <w:sz w:val="20"/>
                  <w:szCs w:val="20"/>
                  <w:lang w:val="et-EE"/>
                </w:rPr>
                <w:commentReference w:id="596"/>
              </w:r>
            </w:ins>
          </w:p>
        </w:tc>
        <w:tc>
          <w:tcPr>
            <w:tcW w:w="2127" w:type="dxa"/>
            <w:shd w:val="clear" w:color="auto" w:fill="FFFFFF" w:themeFill="background1"/>
          </w:tcPr>
          <w:p w14:paraId="259F1AE1" w14:textId="33A1F856" w:rsidR="00BF27A5" w:rsidRPr="00A2281D" w:rsidRDefault="00BF27A5" w:rsidP="00BF27A5">
            <w:pPr>
              <w:pStyle w:val="Text1"/>
              <w:spacing w:before="0" w:after="0" w:line="240" w:lineRule="auto"/>
              <w:ind w:left="0"/>
              <w:rPr>
                <w:rFonts w:ascii="Cambria" w:hAnsi="Cambria" w:cstheme="minorBidi"/>
                <w:sz w:val="20"/>
                <w:szCs w:val="20"/>
                <w:lang w:val="et-EE"/>
              </w:rPr>
            </w:pPr>
            <w:ins w:id="599" w:author="Kaisa Tähe - RAM" w:date="2025-07-21T15:01:00Z" w16du:dateUtc="2025-07-21T12:01:00Z">
              <w:r>
                <w:rPr>
                  <w:rFonts w:ascii="Cambria" w:hAnsi="Cambria" w:cstheme="minorBidi"/>
                  <w:color w:val="FF0000"/>
                  <w:sz w:val="20"/>
                  <w:szCs w:val="20"/>
                  <w:lang w:val="et-EE"/>
                </w:rPr>
                <w:t>T</w:t>
              </w:r>
              <w:r w:rsidRPr="00521BCF">
                <w:rPr>
                  <w:rFonts w:ascii="Cambria" w:hAnsi="Cambria" w:cstheme="minorBidi"/>
                  <w:color w:val="FF0000"/>
                  <w:sz w:val="20"/>
                  <w:szCs w:val="20"/>
                  <w:lang w:val="et-EE"/>
                </w:rPr>
                <w:t>oetatavates ettevõtetes loodud töökohad</w:t>
              </w:r>
            </w:ins>
          </w:p>
        </w:tc>
        <w:tc>
          <w:tcPr>
            <w:tcW w:w="567" w:type="dxa"/>
            <w:shd w:val="clear" w:color="auto" w:fill="FFFFFF" w:themeFill="background1"/>
          </w:tcPr>
          <w:p w14:paraId="63D6F497" w14:textId="67C0D155" w:rsidR="00BF27A5" w:rsidRDefault="00BF27A5" w:rsidP="00BF27A5">
            <w:pPr>
              <w:pStyle w:val="Text1"/>
              <w:spacing w:before="0" w:after="0" w:line="240" w:lineRule="auto"/>
              <w:ind w:left="0"/>
              <w:rPr>
                <w:rFonts w:asciiTheme="majorHAnsi" w:eastAsiaTheme="majorEastAsia" w:hAnsiTheme="majorHAnsi" w:cstheme="majorBidi"/>
                <w:sz w:val="20"/>
                <w:szCs w:val="20"/>
                <w:lang w:val="et-EE"/>
              </w:rPr>
            </w:pPr>
            <w:ins w:id="600" w:author="Kaisa Tähe - RAM" w:date="2025-07-21T15:01:00Z" w16du:dateUtc="2025-07-21T12:01:00Z">
              <w:r>
                <w:rPr>
                  <w:rFonts w:ascii="Cambria" w:hAnsi="Cambria" w:cstheme="minorBidi"/>
                  <w:color w:val="FF0000"/>
                  <w:sz w:val="20"/>
                  <w:szCs w:val="20"/>
                  <w:lang w:val="et-EE"/>
                </w:rPr>
                <w:t>Töökoht</w:t>
              </w:r>
            </w:ins>
          </w:p>
        </w:tc>
        <w:tc>
          <w:tcPr>
            <w:tcW w:w="567" w:type="dxa"/>
            <w:shd w:val="clear" w:color="auto" w:fill="FFFFFF" w:themeFill="background1"/>
          </w:tcPr>
          <w:p w14:paraId="4872304D" w14:textId="3A94604F" w:rsidR="00BF27A5" w:rsidRDefault="008E5BA1" w:rsidP="00BF27A5">
            <w:pPr>
              <w:pStyle w:val="Text1"/>
              <w:spacing w:before="0" w:after="0" w:line="240" w:lineRule="auto"/>
              <w:ind w:left="0"/>
              <w:rPr>
                <w:rFonts w:ascii="Cambria" w:hAnsi="Cambria" w:cstheme="minorBidi"/>
                <w:sz w:val="20"/>
                <w:szCs w:val="20"/>
                <w:lang w:val="et-EE"/>
              </w:rPr>
            </w:pPr>
            <w:ins w:id="601" w:author="Kaisa Tähe - RAM" w:date="2025-11-05T11:43:00Z" w16du:dateUtc="2025-11-05T09:43:00Z">
              <w:r>
                <w:rPr>
                  <w:rFonts w:ascii="Cambria" w:hAnsi="Cambria" w:cstheme="minorBidi"/>
                  <w:sz w:val="20"/>
                  <w:szCs w:val="20"/>
                  <w:lang w:val="et-EE"/>
                </w:rPr>
                <w:t>0</w:t>
              </w:r>
            </w:ins>
          </w:p>
        </w:tc>
        <w:tc>
          <w:tcPr>
            <w:tcW w:w="708" w:type="dxa"/>
            <w:shd w:val="clear" w:color="auto" w:fill="FFFFFF" w:themeFill="background1"/>
          </w:tcPr>
          <w:p w14:paraId="5FB3E5F1" w14:textId="5A4CFC45" w:rsidR="00BF27A5" w:rsidRDefault="00BF27A5" w:rsidP="00BF27A5">
            <w:pPr>
              <w:pStyle w:val="Text1"/>
              <w:spacing w:before="0" w:after="0" w:line="240" w:lineRule="auto"/>
              <w:ind w:left="0"/>
              <w:rPr>
                <w:rFonts w:ascii="Cambria" w:hAnsi="Cambria" w:cstheme="minorBidi"/>
                <w:sz w:val="20"/>
                <w:szCs w:val="20"/>
                <w:lang w:val="et-EE"/>
              </w:rPr>
            </w:pPr>
            <w:ins w:id="602" w:author="Kaisa Tähe - RAM" w:date="2025-07-21T15:01:00Z" w16du:dateUtc="2025-07-21T12:01:00Z">
              <w:r w:rsidRPr="003666AC">
                <w:rPr>
                  <w:rFonts w:ascii="Cambria" w:hAnsi="Cambria" w:cstheme="minorBidi"/>
                  <w:color w:val="FF0000"/>
                  <w:sz w:val="20"/>
                  <w:szCs w:val="20"/>
                  <w:lang w:val="et-EE"/>
                </w:rPr>
                <w:t>202</w:t>
              </w:r>
            </w:ins>
            <w:ins w:id="603" w:author="Kaisa Tähe - RAM" w:date="2025-11-05T11:43:00Z" w16du:dateUtc="2025-11-05T09:43:00Z">
              <w:r w:rsidR="0078398B">
                <w:rPr>
                  <w:rFonts w:ascii="Cambria" w:hAnsi="Cambria" w:cstheme="minorBidi"/>
                  <w:color w:val="FF0000"/>
                  <w:sz w:val="20"/>
                  <w:szCs w:val="20"/>
                  <w:lang w:val="et-EE"/>
                </w:rPr>
                <w:t>4</w:t>
              </w:r>
            </w:ins>
          </w:p>
        </w:tc>
        <w:tc>
          <w:tcPr>
            <w:tcW w:w="709" w:type="dxa"/>
            <w:shd w:val="clear" w:color="auto" w:fill="FFFFFF" w:themeFill="background1"/>
          </w:tcPr>
          <w:p w14:paraId="138944F1" w14:textId="44368743" w:rsidR="00BF27A5" w:rsidRPr="00050A59" w:rsidRDefault="00BF27A5" w:rsidP="00E6394A">
            <w:pPr>
              <w:pStyle w:val="Text1"/>
              <w:spacing w:before="0" w:after="0" w:line="240" w:lineRule="auto"/>
              <w:ind w:left="0"/>
              <w:rPr>
                <w:rFonts w:ascii="Cambria" w:hAnsi="Cambria" w:cstheme="minorBidi"/>
                <w:sz w:val="20"/>
                <w:szCs w:val="20"/>
                <w:lang w:val="et-EE"/>
              </w:rPr>
            </w:pPr>
            <w:ins w:id="604" w:author="Kaisa Tähe - RAM" w:date="2025-07-21T15:01:00Z" w16du:dateUtc="2025-07-21T12:01:00Z">
              <w:r>
                <w:rPr>
                  <w:rFonts w:ascii="Cambria" w:hAnsi="Cambria" w:cstheme="minorBidi"/>
                  <w:color w:val="FF0000"/>
                  <w:sz w:val="20"/>
                  <w:szCs w:val="20"/>
                  <w:lang w:val="et-EE"/>
                </w:rPr>
                <w:t>200</w:t>
              </w:r>
            </w:ins>
          </w:p>
        </w:tc>
        <w:tc>
          <w:tcPr>
            <w:tcW w:w="1134" w:type="dxa"/>
            <w:shd w:val="clear" w:color="auto" w:fill="FFFFFF" w:themeFill="background1"/>
          </w:tcPr>
          <w:p w14:paraId="142684BB" w14:textId="7AEFFE29" w:rsidR="00BF27A5" w:rsidRDefault="00BF27A5" w:rsidP="00BF27A5">
            <w:pPr>
              <w:pStyle w:val="Text1"/>
              <w:spacing w:before="0" w:after="0" w:line="240" w:lineRule="auto"/>
              <w:ind w:left="0"/>
              <w:rPr>
                <w:rFonts w:ascii="Cambria" w:hAnsi="Cambria" w:cstheme="minorBidi"/>
                <w:sz w:val="20"/>
                <w:szCs w:val="20"/>
                <w:lang w:val="et-EE"/>
              </w:rPr>
            </w:pPr>
            <w:ins w:id="605" w:author="Kaisa Tähe - RAM" w:date="2025-07-21T15:01:00Z" w16du:dateUtc="2025-07-21T12:01:00Z">
              <w:r w:rsidRPr="003666AC">
                <w:rPr>
                  <w:rFonts w:ascii="Cambria" w:hAnsi="Cambria" w:cstheme="minorBidi"/>
                  <w:color w:val="FF0000"/>
                  <w:sz w:val="18"/>
                  <w:szCs w:val="18"/>
                  <w:lang w:val="et-EE"/>
                </w:rPr>
                <w:t>SFOS, projekti-aruanded, Äriregister</w:t>
              </w:r>
            </w:ins>
          </w:p>
        </w:tc>
      </w:tr>
      <w:tr w:rsidR="00AA098A" w14:paraId="5962CC4E" w14:textId="77777777" w:rsidTr="00D05317">
        <w:trPr>
          <w:trHeight w:val="286"/>
        </w:trPr>
        <w:tc>
          <w:tcPr>
            <w:tcW w:w="562" w:type="dxa"/>
            <w:shd w:val="clear" w:color="auto" w:fill="FFFFFF" w:themeFill="background1"/>
          </w:tcPr>
          <w:p w14:paraId="0966B0AF" w14:textId="3ACD80A8" w:rsidR="00AA098A" w:rsidRPr="003666AC" w:rsidRDefault="008E21A1" w:rsidP="00BF27A5">
            <w:pPr>
              <w:pStyle w:val="Text1"/>
              <w:spacing w:before="0" w:after="0" w:line="240" w:lineRule="auto"/>
              <w:ind w:left="0"/>
              <w:rPr>
                <w:rFonts w:ascii="Cambria" w:hAnsi="Cambria" w:cstheme="minorHAnsi"/>
                <w:color w:val="FF0000"/>
                <w:sz w:val="20"/>
                <w:szCs w:val="20"/>
                <w:lang w:val="et-EE"/>
              </w:rPr>
            </w:pPr>
            <w:ins w:id="606" w:author="Kaisa Tähe - RAM" w:date="2025-09-26T14:03:00Z" w16du:dateUtc="2025-09-26T11:03:00Z">
              <w:r>
                <w:rPr>
                  <w:rFonts w:ascii="Cambria" w:hAnsi="Cambria" w:cstheme="minorHAnsi"/>
                  <w:color w:val="FF0000"/>
                  <w:sz w:val="20"/>
                  <w:szCs w:val="20"/>
                  <w:lang w:val="et-EE"/>
                </w:rPr>
                <w:t>1</w:t>
              </w:r>
            </w:ins>
            <w:ins w:id="607" w:author="Kaisa Tähe - RAM" w:date="2025-10-06T15:26:00Z" w16du:dateUtc="2025-10-06T12:26:00Z">
              <w:r w:rsidR="00D05317">
                <w:rPr>
                  <w:rFonts w:ascii="Cambria" w:hAnsi="Cambria" w:cstheme="minorHAnsi"/>
                  <w:color w:val="FF0000"/>
                  <w:sz w:val="20"/>
                  <w:szCs w:val="20"/>
                  <w:lang w:val="et-EE"/>
                </w:rPr>
                <w:t>1</w:t>
              </w:r>
            </w:ins>
          </w:p>
        </w:tc>
        <w:tc>
          <w:tcPr>
            <w:tcW w:w="709" w:type="dxa"/>
            <w:shd w:val="clear" w:color="auto" w:fill="FFFFFF" w:themeFill="background1"/>
          </w:tcPr>
          <w:p w14:paraId="4394ED29" w14:textId="09796769" w:rsidR="00AA098A" w:rsidRPr="003666AC" w:rsidRDefault="008E21A1" w:rsidP="00BF27A5">
            <w:pPr>
              <w:pStyle w:val="Text1"/>
              <w:spacing w:before="0" w:after="0" w:line="240" w:lineRule="auto"/>
              <w:ind w:left="0"/>
              <w:rPr>
                <w:rFonts w:ascii="Cambria" w:hAnsi="Cambria" w:cstheme="minorHAnsi"/>
                <w:color w:val="FF0000"/>
                <w:sz w:val="20"/>
                <w:szCs w:val="20"/>
                <w:lang w:val="et-EE"/>
              </w:rPr>
            </w:pPr>
            <w:ins w:id="608" w:author="Kaisa Tähe - RAM" w:date="2025-09-26T14:03:00Z" w16du:dateUtc="2025-09-26T11:03:00Z">
              <w:r>
                <w:rPr>
                  <w:rFonts w:ascii="Cambria" w:hAnsi="Cambria" w:cstheme="minorHAnsi"/>
                  <w:color w:val="FF0000"/>
                  <w:sz w:val="20"/>
                  <w:szCs w:val="20"/>
                  <w:lang w:val="et-EE"/>
                </w:rPr>
                <w:t>(vii)</w:t>
              </w:r>
            </w:ins>
          </w:p>
        </w:tc>
        <w:tc>
          <w:tcPr>
            <w:tcW w:w="567" w:type="dxa"/>
            <w:shd w:val="clear" w:color="auto" w:fill="FFFFFF" w:themeFill="background1"/>
          </w:tcPr>
          <w:p w14:paraId="435B1197" w14:textId="18DDE91A" w:rsidR="00AA098A" w:rsidRPr="003666AC" w:rsidRDefault="008E21A1" w:rsidP="00BF27A5">
            <w:pPr>
              <w:pStyle w:val="Text1"/>
              <w:spacing w:before="0" w:after="0" w:line="240" w:lineRule="auto"/>
              <w:ind w:left="0"/>
              <w:rPr>
                <w:rFonts w:ascii="Cambria" w:hAnsi="Cambria" w:cstheme="minorHAnsi"/>
                <w:color w:val="FF0000"/>
                <w:sz w:val="20"/>
                <w:szCs w:val="20"/>
                <w:lang w:val="et-EE"/>
              </w:rPr>
            </w:pPr>
            <w:ins w:id="609" w:author="Kaisa Tähe - RAM" w:date="2025-09-26T14:03:00Z" w16du:dateUtc="2025-09-26T11:03:00Z">
              <w:r>
                <w:rPr>
                  <w:rFonts w:ascii="Cambria" w:hAnsi="Cambria" w:cstheme="minorHAnsi"/>
                  <w:color w:val="FF0000"/>
                  <w:sz w:val="20"/>
                  <w:szCs w:val="20"/>
                  <w:lang w:val="et-EE"/>
                </w:rPr>
                <w:t>ERF</w:t>
              </w:r>
            </w:ins>
          </w:p>
        </w:tc>
        <w:tc>
          <w:tcPr>
            <w:tcW w:w="1276" w:type="dxa"/>
            <w:shd w:val="clear" w:color="auto" w:fill="FFFFFF" w:themeFill="background1"/>
          </w:tcPr>
          <w:p w14:paraId="17BEA394" w14:textId="1A9678FD" w:rsidR="00AA098A" w:rsidRPr="003666AC" w:rsidRDefault="008E21A1" w:rsidP="00BF27A5">
            <w:pPr>
              <w:pStyle w:val="Text1"/>
              <w:spacing w:before="0" w:after="0" w:line="240" w:lineRule="auto"/>
              <w:ind w:left="0"/>
              <w:rPr>
                <w:rFonts w:ascii="Cambria" w:eastAsia="Times New Roman" w:hAnsi="Cambria" w:cstheme="minorHAnsi"/>
                <w:color w:val="FF0000"/>
                <w:sz w:val="20"/>
                <w:szCs w:val="20"/>
                <w:lang w:val="et-EE"/>
              </w:rPr>
            </w:pPr>
            <w:ins w:id="610" w:author="Kaisa Tähe - RAM" w:date="2025-09-26T14:04:00Z" w16du:dateUtc="2025-09-26T11:04:00Z">
              <w:r>
                <w:rPr>
                  <w:rFonts w:ascii="Cambria" w:eastAsia="Times New Roman" w:hAnsi="Cambria" w:cstheme="minorHAnsi"/>
                  <w:color w:val="FF0000"/>
                  <w:sz w:val="20"/>
                  <w:szCs w:val="20"/>
                  <w:lang w:val="et-EE"/>
                </w:rPr>
                <w:t>Ülemineku</w:t>
              </w:r>
            </w:ins>
          </w:p>
        </w:tc>
        <w:tc>
          <w:tcPr>
            <w:tcW w:w="850" w:type="dxa"/>
            <w:shd w:val="clear" w:color="auto" w:fill="FFFFFF" w:themeFill="background1"/>
          </w:tcPr>
          <w:p w14:paraId="07961074" w14:textId="7934CB65" w:rsidR="00AA098A" w:rsidRDefault="00A30091" w:rsidP="00BF27A5">
            <w:pPr>
              <w:pStyle w:val="Text1"/>
              <w:spacing w:before="0" w:after="0" w:line="240" w:lineRule="auto"/>
              <w:ind w:left="0"/>
              <w:rPr>
                <w:rFonts w:ascii="Cambria" w:hAnsi="Cambria" w:cstheme="minorBidi"/>
                <w:color w:val="FF0000"/>
                <w:sz w:val="20"/>
                <w:szCs w:val="20"/>
                <w:lang w:val="et-EE"/>
              </w:rPr>
            </w:pPr>
            <w:commentRangeStart w:id="611"/>
            <w:ins w:id="612" w:author="Kaisa Tähe - RAM" w:date="2025-09-26T14:05:00Z" w16du:dateUtc="2025-09-26T11:05:00Z">
              <w:r>
                <w:rPr>
                  <w:rFonts w:ascii="Cambria" w:hAnsi="Cambria" w:cstheme="minorBidi"/>
                  <w:color w:val="FF0000"/>
                  <w:sz w:val="20"/>
                  <w:szCs w:val="20"/>
                  <w:lang w:val="et-EE"/>
                </w:rPr>
                <w:t>RCR25</w:t>
              </w:r>
            </w:ins>
            <w:commentRangeEnd w:id="611"/>
            <w:ins w:id="613" w:author="Kaisa Tähe - RAM" w:date="2025-09-26T14:06:00Z" w16du:dateUtc="2025-09-26T11:06:00Z">
              <w:r w:rsidR="00D41B2F">
                <w:rPr>
                  <w:rStyle w:val="Kommentaariviide"/>
                  <w:rFonts w:ascii="Cambria" w:hAnsi="Cambria" w:cstheme="minorBidi"/>
                  <w:color w:val="FF0000"/>
                  <w:sz w:val="20"/>
                  <w:szCs w:val="20"/>
                  <w:lang w:val="et-EE"/>
                </w:rPr>
                <w:commentReference w:id="611"/>
              </w:r>
            </w:ins>
          </w:p>
        </w:tc>
        <w:tc>
          <w:tcPr>
            <w:tcW w:w="2127" w:type="dxa"/>
            <w:shd w:val="clear" w:color="auto" w:fill="FFFFFF" w:themeFill="background1"/>
          </w:tcPr>
          <w:p w14:paraId="2301E1A6" w14:textId="748EC65D" w:rsidR="00AA098A" w:rsidRDefault="005033C3" w:rsidP="00BF27A5">
            <w:pPr>
              <w:pStyle w:val="Text1"/>
              <w:spacing w:before="0" w:after="0" w:line="240" w:lineRule="auto"/>
              <w:ind w:left="0"/>
              <w:rPr>
                <w:rFonts w:ascii="Cambria" w:hAnsi="Cambria" w:cstheme="minorBidi"/>
                <w:color w:val="FF0000"/>
                <w:sz w:val="20"/>
                <w:szCs w:val="20"/>
                <w:lang w:val="et-EE"/>
              </w:rPr>
            </w:pPr>
            <w:ins w:id="614" w:author="Kaisa Tähe - RAM" w:date="2025-09-26T14:05:00Z" w16du:dateUtc="2025-09-26T11:05:00Z">
              <w:r>
                <w:rPr>
                  <w:rFonts w:ascii="Cambria" w:hAnsi="Cambria" w:cstheme="minorBidi"/>
                  <w:sz w:val="20"/>
                  <w:szCs w:val="20"/>
                  <w:lang w:val="et-EE"/>
                </w:rPr>
                <w:t>VKEd, kellel on suurem lisandväärtus töötaja kohta</w:t>
              </w:r>
            </w:ins>
          </w:p>
        </w:tc>
        <w:tc>
          <w:tcPr>
            <w:tcW w:w="567" w:type="dxa"/>
            <w:shd w:val="clear" w:color="auto" w:fill="FFFFFF" w:themeFill="background1"/>
          </w:tcPr>
          <w:p w14:paraId="1A3A56ED" w14:textId="6129D6CB" w:rsidR="00AA098A" w:rsidRDefault="005033C3" w:rsidP="00BF27A5">
            <w:pPr>
              <w:pStyle w:val="Text1"/>
              <w:spacing w:before="0" w:after="0" w:line="240" w:lineRule="auto"/>
              <w:ind w:left="0"/>
              <w:rPr>
                <w:rFonts w:ascii="Cambria" w:hAnsi="Cambria" w:cstheme="minorBidi"/>
                <w:color w:val="FF0000"/>
                <w:sz w:val="20"/>
                <w:szCs w:val="20"/>
                <w:lang w:val="et-EE"/>
              </w:rPr>
            </w:pPr>
            <w:ins w:id="615" w:author="Kaisa Tähe - RAM" w:date="2025-09-26T14:05:00Z" w16du:dateUtc="2025-09-26T11:05:00Z">
              <w:r>
                <w:rPr>
                  <w:rFonts w:ascii="Cambria" w:hAnsi="Cambria" w:cstheme="minorBidi"/>
                  <w:color w:val="FF0000"/>
                  <w:sz w:val="20"/>
                  <w:szCs w:val="20"/>
                  <w:lang w:val="et-EE"/>
                </w:rPr>
                <w:t>Töökoht</w:t>
              </w:r>
            </w:ins>
          </w:p>
        </w:tc>
        <w:tc>
          <w:tcPr>
            <w:tcW w:w="567" w:type="dxa"/>
            <w:shd w:val="clear" w:color="auto" w:fill="FFFFFF" w:themeFill="background1"/>
          </w:tcPr>
          <w:p w14:paraId="4B258FB9" w14:textId="0A49760B" w:rsidR="00AA098A" w:rsidRPr="003666AC" w:rsidRDefault="008E5BA1" w:rsidP="00BF27A5">
            <w:pPr>
              <w:pStyle w:val="Text1"/>
              <w:spacing w:before="0" w:after="0" w:line="240" w:lineRule="auto"/>
              <w:ind w:left="0"/>
              <w:rPr>
                <w:rFonts w:ascii="Cambria" w:hAnsi="Cambria" w:cstheme="minorBidi"/>
                <w:color w:val="FF0000"/>
                <w:sz w:val="20"/>
                <w:szCs w:val="20"/>
                <w:lang w:val="et-EE"/>
              </w:rPr>
            </w:pPr>
            <w:ins w:id="616" w:author="Kaisa Tähe - RAM" w:date="2025-11-05T11:43:00Z" w16du:dateUtc="2025-11-05T09:43:00Z">
              <w:r>
                <w:rPr>
                  <w:rFonts w:ascii="Cambria" w:hAnsi="Cambria" w:cstheme="minorBidi"/>
                  <w:sz w:val="20"/>
                  <w:szCs w:val="20"/>
                  <w:lang w:val="et-EE"/>
                </w:rPr>
                <w:t>0</w:t>
              </w:r>
            </w:ins>
          </w:p>
        </w:tc>
        <w:tc>
          <w:tcPr>
            <w:tcW w:w="708" w:type="dxa"/>
            <w:shd w:val="clear" w:color="auto" w:fill="FFFFFF" w:themeFill="background1"/>
          </w:tcPr>
          <w:p w14:paraId="7B078CF0" w14:textId="0635CE03" w:rsidR="00AA098A" w:rsidRPr="003666AC" w:rsidRDefault="005033C3" w:rsidP="00BF27A5">
            <w:pPr>
              <w:pStyle w:val="Text1"/>
              <w:spacing w:before="0" w:after="0" w:line="240" w:lineRule="auto"/>
              <w:ind w:left="0"/>
              <w:rPr>
                <w:rFonts w:ascii="Cambria" w:hAnsi="Cambria" w:cstheme="minorBidi"/>
                <w:color w:val="FF0000"/>
                <w:sz w:val="20"/>
                <w:szCs w:val="20"/>
                <w:lang w:val="et-EE"/>
              </w:rPr>
            </w:pPr>
            <w:ins w:id="617" w:author="Kaisa Tähe - RAM" w:date="2025-09-26T14:05:00Z" w16du:dateUtc="2025-09-26T11:05:00Z">
              <w:r>
                <w:rPr>
                  <w:rFonts w:ascii="Cambria" w:hAnsi="Cambria" w:cstheme="minorBidi"/>
                  <w:color w:val="FF0000"/>
                  <w:sz w:val="20"/>
                  <w:szCs w:val="20"/>
                  <w:lang w:val="et-EE"/>
                </w:rPr>
                <w:t>202</w:t>
              </w:r>
            </w:ins>
            <w:ins w:id="618" w:author="Kaisa Tähe - RAM" w:date="2025-11-05T11:43:00Z" w16du:dateUtc="2025-11-05T09:43:00Z">
              <w:r w:rsidR="0078398B">
                <w:rPr>
                  <w:rFonts w:ascii="Cambria" w:hAnsi="Cambria" w:cstheme="minorBidi"/>
                  <w:color w:val="FF0000"/>
                  <w:sz w:val="20"/>
                  <w:szCs w:val="20"/>
                  <w:lang w:val="et-EE"/>
                </w:rPr>
                <w:t>4</w:t>
              </w:r>
            </w:ins>
          </w:p>
        </w:tc>
        <w:tc>
          <w:tcPr>
            <w:tcW w:w="709" w:type="dxa"/>
            <w:shd w:val="clear" w:color="auto" w:fill="FFFFFF" w:themeFill="background1"/>
          </w:tcPr>
          <w:p w14:paraId="6BB6C022" w14:textId="253A7BA5" w:rsidR="00AA098A" w:rsidRDefault="005033C3" w:rsidP="00E6394A">
            <w:pPr>
              <w:pStyle w:val="Text1"/>
              <w:spacing w:before="0" w:after="0" w:line="240" w:lineRule="auto"/>
              <w:ind w:left="0"/>
              <w:rPr>
                <w:rFonts w:ascii="Cambria" w:hAnsi="Cambria" w:cstheme="minorBidi"/>
                <w:color w:val="FF0000"/>
                <w:sz w:val="20"/>
                <w:szCs w:val="20"/>
                <w:lang w:val="et-EE"/>
              </w:rPr>
            </w:pPr>
            <w:ins w:id="619" w:author="Kaisa Tähe - RAM" w:date="2025-09-26T14:05:00Z" w16du:dateUtc="2025-09-26T11:05:00Z">
              <w:r>
                <w:rPr>
                  <w:rFonts w:ascii="Cambria" w:hAnsi="Cambria" w:cstheme="minorBidi"/>
                  <w:color w:val="FF0000"/>
                  <w:sz w:val="20"/>
                  <w:szCs w:val="20"/>
                  <w:lang w:val="et-EE"/>
                </w:rPr>
                <w:t>20</w:t>
              </w:r>
            </w:ins>
          </w:p>
        </w:tc>
        <w:tc>
          <w:tcPr>
            <w:tcW w:w="1134" w:type="dxa"/>
            <w:shd w:val="clear" w:color="auto" w:fill="FFFFFF" w:themeFill="background1"/>
          </w:tcPr>
          <w:p w14:paraId="5CF5B663" w14:textId="007552B8" w:rsidR="00AA098A" w:rsidRPr="003666AC" w:rsidRDefault="00B52866" w:rsidP="00BF27A5">
            <w:pPr>
              <w:pStyle w:val="Text1"/>
              <w:spacing w:before="0" w:after="0" w:line="240" w:lineRule="auto"/>
              <w:ind w:left="0"/>
              <w:rPr>
                <w:rFonts w:ascii="Cambria" w:hAnsi="Cambria" w:cstheme="minorBidi"/>
                <w:color w:val="FF0000"/>
                <w:sz w:val="18"/>
                <w:szCs w:val="18"/>
                <w:lang w:val="et-EE"/>
              </w:rPr>
            </w:pPr>
            <w:ins w:id="620" w:author="Kaisa Tähe - RAM" w:date="2025-09-26T14:05:00Z" w16du:dateUtc="2025-09-26T11:05:00Z">
              <w:r w:rsidRPr="00AF5304">
                <w:rPr>
                  <w:rFonts w:ascii="Cambria" w:hAnsi="Cambria" w:cstheme="minorBidi"/>
                  <w:color w:val="00B050"/>
                  <w:sz w:val="20"/>
                  <w:szCs w:val="20"/>
                  <w:lang w:val="et-EE"/>
                </w:rPr>
                <w:t>SFOS, projekti-aruanded</w:t>
              </w:r>
            </w:ins>
          </w:p>
        </w:tc>
      </w:tr>
    </w:tbl>
    <w:p w14:paraId="2DE9A331" w14:textId="490157CC" w:rsidR="00854D02" w:rsidRDefault="00854D02" w:rsidP="00854D02">
      <w:pPr>
        <w:pStyle w:val="Pealkiri5"/>
        <w:rPr>
          <w:rFonts w:cstheme="minorBidi"/>
          <w:lang w:val="et-EE"/>
        </w:rPr>
      </w:pPr>
      <w:r>
        <w:rPr>
          <w:rFonts w:cstheme="minorBidi"/>
          <w:lang w:val="et-EE"/>
        </w:rPr>
        <w:t>2.1.1.</w:t>
      </w:r>
      <w:r w:rsidR="00A173BD">
        <w:rPr>
          <w:rFonts w:cstheme="minorBidi"/>
          <w:lang w:val="et-EE"/>
        </w:rPr>
        <w:t>5</w:t>
      </w:r>
      <w:r>
        <w:rPr>
          <w:rFonts w:cstheme="minorBidi"/>
          <w:lang w:val="et-EE"/>
        </w:rPr>
        <w:t xml:space="preserve">.3 Programmi rahaliste </w:t>
      </w:r>
      <w:commentRangeStart w:id="621"/>
      <w:r>
        <w:rPr>
          <w:rFonts w:cstheme="minorBidi"/>
          <w:lang w:val="et-EE"/>
        </w:rPr>
        <w:t xml:space="preserve">vahendite (EL) esialgne jaotus </w:t>
      </w:r>
      <w:commentRangeEnd w:id="621"/>
      <w:r w:rsidR="004C7227">
        <w:rPr>
          <w:rStyle w:val="Kommentaariviide"/>
          <w:rFonts w:cstheme="minorBidi"/>
          <w:sz w:val="24"/>
          <w:szCs w:val="22"/>
          <w:lang w:val="et-EE"/>
        </w:rPr>
        <w:commentReference w:id="621"/>
      </w:r>
      <w:r>
        <w:rPr>
          <w:rFonts w:cstheme="minorBidi"/>
          <w:lang w:val="et-EE"/>
        </w:rPr>
        <w:t>sekkumise liigi järgi</w:t>
      </w: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854D02" w14:paraId="181EA687" w14:textId="77777777">
        <w:tc>
          <w:tcPr>
            <w:tcW w:w="9776" w:type="dxa"/>
            <w:gridSpan w:val="6"/>
            <w:shd w:val="clear" w:color="auto" w:fill="FFFFFF" w:themeFill="background1"/>
          </w:tcPr>
          <w:p w14:paraId="77266C88" w14:textId="34811B26" w:rsidR="00854D02" w:rsidRPr="00A173BD" w:rsidRDefault="00854D02">
            <w:pPr>
              <w:pStyle w:val="Pealdis"/>
              <w:rPr>
                <w:rFonts w:asciiTheme="majorHAnsi" w:hAnsiTheme="majorHAnsi" w:cstheme="minorBidi"/>
                <w:lang w:val="et-EE"/>
              </w:rPr>
            </w:pPr>
            <w:r w:rsidRPr="00A173BD">
              <w:rPr>
                <w:rFonts w:asciiTheme="majorHAnsi" w:hAnsiTheme="majorHAnsi"/>
                <w:lang w:val="et-EE"/>
              </w:rPr>
              <w:t xml:space="preserve">Tabel </w:t>
            </w:r>
            <w:ins w:id="622" w:author="Kaisa Tähe - RAM" w:date="2025-10-13T15:16:00Z" w16du:dateUtc="2025-10-13T12:16:00Z">
              <w:r w:rsidR="001E1BB0">
                <w:rPr>
                  <w:rFonts w:asciiTheme="majorHAnsi" w:hAnsiTheme="majorHAnsi"/>
                  <w:lang w:val="et-EE"/>
                </w:rPr>
                <w:t>28</w:t>
              </w:r>
            </w:ins>
            <w:del w:id="623" w:author="Kaisa Tähe - RAM" w:date="2025-10-13T15:16:00Z" w16du:dateUtc="2025-10-13T12:16:00Z">
              <w:r w:rsidR="0008170C" w:rsidRPr="00A173BD" w:rsidDel="001E1BB0">
                <w:rPr>
                  <w:rFonts w:asciiTheme="majorHAnsi" w:hAnsiTheme="majorHAnsi"/>
                  <w:lang w:val="et-EE"/>
                </w:rPr>
                <w:delText>3 erieesmärk (vii)</w:delText>
              </w:r>
            </w:del>
            <w:r w:rsidRPr="00A173BD">
              <w:rPr>
                <w:rFonts w:asciiTheme="majorHAnsi" w:hAnsiTheme="majorHAnsi" w:cstheme="minorBidi"/>
                <w:lang w:val="et-EE"/>
              </w:rPr>
              <w:t>: Mõõde 1 – sekkumise valdkond</w:t>
            </w:r>
          </w:p>
        </w:tc>
      </w:tr>
      <w:tr w:rsidR="00854D02" w14:paraId="78CAD019" w14:textId="77777777">
        <w:tc>
          <w:tcPr>
            <w:tcW w:w="1599" w:type="dxa"/>
            <w:shd w:val="clear" w:color="auto" w:fill="FFFFFF" w:themeFill="background1"/>
          </w:tcPr>
          <w:p w14:paraId="6AE74C1A" w14:textId="77777777" w:rsidR="00854D02" w:rsidRDefault="00854D02">
            <w:pPr>
              <w:spacing w:before="0" w:after="0" w:line="240" w:lineRule="auto"/>
              <w:rPr>
                <w:rFonts w:eastAsia="Calibri"/>
                <w:b/>
                <w:bCs/>
                <w:szCs w:val="24"/>
                <w:lang w:val="et-EE"/>
              </w:rPr>
            </w:pPr>
            <w:r>
              <w:rPr>
                <w:rFonts w:ascii="Cambria" w:eastAsia="Times New Roman" w:hAnsi="Cambria" w:cstheme="minorBidi"/>
                <w:b/>
                <w:bCs/>
                <w:sz w:val="20"/>
                <w:szCs w:val="20"/>
                <w:lang w:val="et-EE"/>
              </w:rPr>
              <w:t>Prioriteedi number</w:t>
            </w:r>
          </w:p>
        </w:tc>
        <w:tc>
          <w:tcPr>
            <w:tcW w:w="1384" w:type="dxa"/>
            <w:shd w:val="clear" w:color="auto" w:fill="FFFFFF" w:themeFill="background1"/>
          </w:tcPr>
          <w:p w14:paraId="465F7117" w14:textId="77777777" w:rsidR="00854D02" w:rsidRDefault="00854D02">
            <w:pPr>
              <w:spacing w:before="0" w:after="0" w:line="240" w:lineRule="auto"/>
              <w:rPr>
                <w:rFonts w:eastAsia="Calibri"/>
                <w:b/>
                <w:bCs/>
                <w:szCs w:val="24"/>
                <w:lang w:val="et-EE"/>
              </w:rPr>
            </w:pPr>
            <w:r>
              <w:rPr>
                <w:rFonts w:ascii="Cambria" w:eastAsia="Times New Roman" w:hAnsi="Cambria" w:cstheme="minorBidi"/>
                <w:b/>
                <w:bCs/>
                <w:sz w:val="20"/>
                <w:szCs w:val="20"/>
                <w:lang w:val="et-EE"/>
              </w:rPr>
              <w:t>Fond</w:t>
            </w:r>
          </w:p>
        </w:tc>
        <w:tc>
          <w:tcPr>
            <w:tcW w:w="1433" w:type="dxa"/>
            <w:shd w:val="clear" w:color="auto" w:fill="FFFFFF" w:themeFill="background1"/>
          </w:tcPr>
          <w:p w14:paraId="56824BB5" w14:textId="77777777" w:rsidR="00854D02" w:rsidRDefault="00854D02">
            <w:pPr>
              <w:spacing w:before="0" w:after="0" w:line="240" w:lineRule="auto"/>
              <w:rPr>
                <w:rFonts w:eastAsia="Calibri"/>
                <w:b/>
                <w:bCs/>
                <w:szCs w:val="24"/>
                <w:lang w:val="et-EE"/>
              </w:rPr>
            </w:pPr>
            <w:r>
              <w:rPr>
                <w:rFonts w:ascii="Cambria" w:eastAsia="Times New Roman" w:hAnsi="Cambria" w:cstheme="minorBidi"/>
                <w:b/>
                <w:bCs/>
                <w:sz w:val="20"/>
                <w:szCs w:val="20"/>
                <w:lang w:val="et-EE"/>
              </w:rPr>
              <w:t>Piirkonna kategooria</w:t>
            </w:r>
          </w:p>
        </w:tc>
        <w:tc>
          <w:tcPr>
            <w:tcW w:w="1644" w:type="dxa"/>
            <w:shd w:val="clear" w:color="auto" w:fill="FFFFFF" w:themeFill="background1"/>
          </w:tcPr>
          <w:p w14:paraId="5F9F3C1D" w14:textId="77777777" w:rsidR="00854D02" w:rsidRDefault="00854D02">
            <w:pPr>
              <w:spacing w:before="0" w:after="0" w:line="240" w:lineRule="auto"/>
              <w:rPr>
                <w:rFonts w:eastAsia="Calibri"/>
                <w:b/>
                <w:bCs/>
                <w:szCs w:val="24"/>
                <w:lang w:val="et-EE"/>
              </w:rPr>
            </w:pPr>
            <w:r>
              <w:rPr>
                <w:rFonts w:ascii="Cambria" w:eastAsia="Times New Roman" w:hAnsi="Cambria" w:cstheme="minorBidi"/>
                <w:b/>
                <w:bCs/>
                <w:sz w:val="20"/>
                <w:szCs w:val="20"/>
                <w:lang w:val="et-EE"/>
              </w:rPr>
              <w:t>Erieesmärk</w:t>
            </w:r>
          </w:p>
        </w:tc>
        <w:tc>
          <w:tcPr>
            <w:tcW w:w="1732" w:type="dxa"/>
            <w:shd w:val="clear" w:color="auto" w:fill="FFFFFF" w:themeFill="background1"/>
          </w:tcPr>
          <w:p w14:paraId="7AD20ACF" w14:textId="77777777" w:rsidR="00854D02" w:rsidRDefault="00854D02">
            <w:pPr>
              <w:spacing w:before="0" w:after="0" w:line="240" w:lineRule="auto"/>
              <w:rPr>
                <w:rFonts w:eastAsia="Calibri"/>
                <w:b/>
                <w:bCs/>
                <w:szCs w:val="24"/>
                <w:lang w:val="et-EE"/>
              </w:rPr>
            </w:pPr>
            <w:r>
              <w:rPr>
                <w:rFonts w:ascii="Cambria" w:eastAsia="Times New Roman" w:hAnsi="Cambria" w:cstheme="minorBidi"/>
                <w:b/>
                <w:bCs/>
                <w:sz w:val="20"/>
                <w:szCs w:val="20"/>
                <w:lang w:val="et-EE"/>
              </w:rPr>
              <w:t>Kood</w:t>
            </w:r>
          </w:p>
        </w:tc>
        <w:tc>
          <w:tcPr>
            <w:tcW w:w="1984" w:type="dxa"/>
            <w:shd w:val="clear" w:color="auto" w:fill="FFFFFF" w:themeFill="background1"/>
          </w:tcPr>
          <w:p w14:paraId="66F5A514" w14:textId="77777777" w:rsidR="00854D02" w:rsidRDefault="00854D02">
            <w:pPr>
              <w:spacing w:before="0" w:after="0" w:line="240" w:lineRule="auto"/>
              <w:rPr>
                <w:rFonts w:eastAsia="Calibri"/>
                <w:b/>
                <w:bCs/>
                <w:szCs w:val="24"/>
                <w:lang w:val="et-EE"/>
              </w:rPr>
            </w:pPr>
            <w:r>
              <w:rPr>
                <w:rFonts w:ascii="Cambria" w:eastAsia="Times New Roman" w:hAnsi="Cambria" w:cstheme="minorBidi"/>
                <w:b/>
                <w:bCs/>
                <w:sz w:val="20"/>
                <w:szCs w:val="20"/>
                <w:lang w:val="et-EE"/>
              </w:rPr>
              <w:t>Summa (eurodes)</w:t>
            </w:r>
          </w:p>
        </w:tc>
      </w:tr>
      <w:tr w:rsidR="00F40355" w14:paraId="3F4B8D87" w14:textId="77777777">
        <w:tc>
          <w:tcPr>
            <w:tcW w:w="1599" w:type="dxa"/>
            <w:shd w:val="clear" w:color="auto" w:fill="FFFFFF" w:themeFill="background1"/>
          </w:tcPr>
          <w:p w14:paraId="179E3523" w14:textId="027F736B" w:rsidR="00F40355" w:rsidRPr="00E44754" w:rsidRDefault="00F40355" w:rsidP="00F40355">
            <w:pPr>
              <w:spacing w:before="0" w:after="0" w:line="240" w:lineRule="auto"/>
              <w:rPr>
                <w:rFonts w:asciiTheme="majorHAnsi" w:eastAsia="Times New Roman" w:hAnsiTheme="majorHAnsi" w:cstheme="minorBidi"/>
                <w:sz w:val="20"/>
                <w:szCs w:val="20"/>
                <w:lang w:val="et-EE"/>
              </w:rPr>
            </w:pPr>
            <w:ins w:id="624" w:author="Kaisa Tähe - RAM" w:date="2025-07-17T11:11:00Z" w16du:dateUtc="2025-07-17T08:11:00Z">
              <w:r w:rsidRPr="00E44754">
                <w:rPr>
                  <w:rFonts w:asciiTheme="majorHAnsi" w:eastAsia="Times New Roman" w:hAnsiTheme="majorHAnsi" w:cstheme="minorBidi"/>
                  <w:sz w:val="20"/>
                  <w:szCs w:val="20"/>
                  <w:lang w:val="et-EE"/>
                </w:rPr>
                <w:t>1</w:t>
              </w:r>
            </w:ins>
            <w:ins w:id="625" w:author="Kaisa Tähe - RAM" w:date="2025-10-06T15:26:00Z" w16du:dateUtc="2025-10-06T12:26:00Z">
              <w:r w:rsidR="00D05317">
                <w:rPr>
                  <w:rFonts w:asciiTheme="majorHAnsi" w:eastAsia="Times New Roman" w:hAnsiTheme="majorHAnsi" w:cstheme="minorBidi"/>
                  <w:sz w:val="20"/>
                  <w:szCs w:val="20"/>
                  <w:lang w:val="et-EE"/>
                </w:rPr>
                <w:t>1</w:t>
              </w:r>
            </w:ins>
          </w:p>
        </w:tc>
        <w:tc>
          <w:tcPr>
            <w:tcW w:w="1384" w:type="dxa"/>
            <w:shd w:val="clear" w:color="auto" w:fill="FFFFFF" w:themeFill="background1"/>
          </w:tcPr>
          <w:p w14:paraId="2B69427A" w14:textId="11F2108A" w:rsidR="00F40355" w:rsidRPr="00E44754" w:rsidRDefault="00F40355" w:rsidP="00F40355">
            <w:pPr>
              <w:spacing w:before="0" w:after="0" w:line="240" w:lineRule="auto"/>
              <w:rPr>
                <w:rFonts w:asciiTheme="majorHAnsi" w:eastAsia="Times New Roman" w:hAnsiTheme="majorHAnsi" w:cstheme="minorBidi"/>
                <w:sz w:val="20"/>
                <w:szCs w:val="20"/>
                <w:lang w:val="et-EE"/>
              </w:rPr>
            </w:pPr>
            <w:ins w:id="626" w:author="Kaisa Tähe - RAM" w:date="2025-07-17T11:11:00Z" w16du:dateUtc="2025-07-17T08:11:00Z">
              <w:r w:rsidRPr="00E44754">
                <w:rPr>
                  <w:rFonts w:asciiTheme="majorHAnsi" w:eastAsia="Times New Roman" w:hAnsiTheme="majorHAnsi" w:cstheme="minorBidi"/>
                  <w:sz w:val="20"/>
                  <w:szCs w:val="20"/>
                  <w:lang w:val="et-EE"/>
                </w:rPr>
                <w:t>ERF</w:t>
              </w:r>
            </w:ins>
          </w:p>
        </w:tc>
        <w:tc>
          <w:tcPr>
            <w:tcW w:w="1433" w:type="dxa"/>
            <w:shd w:val="clear" w:color="auto" w:fill="FFFFFF" w:themeFill="background1"/>
          </w:tcPr>
          <w:p w14:paraId="00281618" w14:textId="0E712C97" w:rsidR="00F40355" w:rsidRPr="00E44754" w:rsidRDefault="00F40355" w:rsidP="00F40355">
            <w:pPr>
              <w:spacing w:before="0" w:after="0" w:line="240" w:lineRule="auto"/>
              <w:rPr>
                <w:rFonts w:asciiTheme="majorHAnsi" w:eastAsia="Calibri" w:hAnsiTheme="majorHAnsi"/>
                <w:sz w:val="20"/>
                <w:szCs w:val="20"/>
                <w:lang w:val="et-EE"/>
              </w:rPr>
            </w:pPr>
            <w:ins w:id="627" w:author="Kaisa Tähe - RAM" w:date="2025-07-17T11:11:00Z" w16du:dateUtc="2025-07-17T08:11:00Z">
              <w:r w:rsidRPr="00E44754">
                <w:rPr>
                  <w:rFonts w:asciiTheme="majorHAnsi" w:eastAsia="Calibri" w:hAnsiTheme="majorHAnsi"/>
                  <w:sz w:val="20"/>
                  <w:szCs w:val="20"/>
                  <w:lang w:val="et-EE"/>
                </w:rPr>
                <w:t>Ülemineku</w:t>
              </w:r>
            </w:ins>
          </w:p>
        </w:tc>
        <w:tc>
          <w:tcPr>
            <w:tcW w:w="1644" w:type="dxa"/>
            <w:shd w:val="clear" w:color="auto" w:fill="FFFFFF" w:themeFill="background1"/>
          </w:tcPr>
          <w:p w14:paraId="1CE44D0B" w14:textId="26C86803" w:rsidR="00F40355" w:rsidRPr="00E44754" w:rsidRDefault="00F40355" w:rsidP="00F40355">
            <w:pPr>
              <w:spacing w:before="0" w:after="0" w:line="240" w:lineRule="auto"/>
              <w:rPr>
                <w:rFonts w:asciiTheme="majorHAnsi" w:eastAsia="Times New Roman" w:hAnsiTheme="majorHAnsi" w:cstheme="minorBidi"/>
                <w:sz w:val="20"/>
                <w:szCs w:val="20"/>
                <w:lang w:val="et-EE"/>
              </w:rPr>
            </w:pPr>
            <w:ins w:id="628" w:author="Kaisa Tähe - RAM" w:date="2025-07-17T11:11:00Z" w16du:dateUtc="2025-07-17T08:11:00Z">
              <w:r w:rsidRPr="00E44754">
                <w:rPr>
                  <w:rFonts w:asciiTheme="majorHAnsi" w:eastAsia="Times New Roman" w:hAnsiTheme="majorHAnsi" w:cstheme="minorBidi"/>
                  <w:sz w:val="20"/>
                  <w:szCs w:val="20"/>
                  <w:lang w:val="et-EE"/>
                </w:rPr>
                <w:t>vii</w:t>
              </w:r>
            </w:ins>
          </w:p>
        </w:tc>
        <w:tc>
          <w:tcPr>
            <w:tcW w:w="1732" w:type="dxa"/>
            <w:shd w:val="clear" w:color="auto" w:fill="FFFFFF" w:themeFill="background1"/>
          </w:tcPr>
          <w:p w14:paraId="7D6C6CEB" w14:textId="714AF5AE" w:rsidR="00F40355" w:rsidRPr="00E44754" w:rsidRDefault="00F40355" w:rsidP="00F40355">
            <w:pPr>
              <w:spacing w:before="0" w:after="0" w:line="240" w:lineRule="auto"/>
              <w:rPr>
                <w:rFonts w:asciiTheme="majorHAnsi" w:eastAsia="Times New Roman" w:hAnsiTheme="majorHAnsi" w:cstheme="minorBidi"/>
                <w:sz w:val="20"/>
                <w:szCs w:val="20"/>
                <w:lang w:val="et-EE"/>
              </w:rPr>
            </w:pPr>
            <w:ins w:id="629" w:author="Kaisa Tähe - RAM" w:date="2025-07-17T11:11:00Z" w16du:dateUtc="2025-07-17T08:11:00Z">
              <w:r w:rsidRPr="00E44754">
                <w:rPr>
                  <w:rFonts w:asciiTheme="majorHAnsi" w:eastAsia="Times New Roman" w:hAnsiTheme="majorHAnsi" w:cstheme="minorBidi"/>
                  <w:sz w:val="20"/>
                  <w:szCs w:val="20"/>
                  <w:lang w:val="et-EE"/>
                </w:rPr>
                <w:t>012</w:t>
              </w:r>
            </w:ins>
          </w:p>
        </w:tc>
        <w:tc>
          <w:tcPr>
            <w:tcW w:w="1984" w:type="dxa"/>
            <w:shd w:val="clear" w:color="auto" w:fill="FFFFFF" w:themeFill="background1"/>
          </w:tcPr>
          <w:p w14:paraId="439B7E5D" w14:textId="106A898B" w:rsidR="00F40355" w:rsidRPr="00E44754" w:rsidRDefault="00600332" w:rsidP="00F40355">
            <w:pPr>
              <w:spacing w:before="0" w:after="0" w:line="240" w:lineRule="auto"/>
              <w:rPr>
                <w:rFonts w:asciiTheme="majorHAnsi" w:eastAsia="Times New Roman" w:hAnsiTheme="majorHAnsi" w:cstheme="minorBidi"/>
                <w:sz w:val="20"/>
                <w:szCs w:val="20"/>
                <w:lang w:val="et-EE"/>
              </w:rPr>
            </w:pPr>
            <w:ins w:id="630" w:author="Kaisa Tähe - RAM" w:date="2025-07-29T16:52:00Z" w16du:dateUtc="2025-07-29T13:52:00Z">
              <w:r>
                <w:rPr>
                  <w:rFonts w:asciiTheme="majorHAnsi" w:eastAsia="Times New Roman" w:hAnsiTheme="majorHAnsi" w:cstheme="minorBidi"/>
                  <w:sz w:val="20"/>
                  <w:szCs w:val="20"/>
                  <w:lang w:val="et-EE"/>
                </w:rPr>
                <w:t>14</w:t>
              </w:r>
            </w:ins>
            <w:ins w:id="631" w:author="Kaisa Tähe - RAM" w:date="2025-07-29T16:53:00Z" w16du:dateUtc="2025-07-29T13:53:00Z">
              <w:r>
                <w:rPr>
                  <w:rFonts w:asciiTheme="majorHAnsi" w:eastAsia="Times New Roman" w:hAnsiTheme="majorHAnsi" w:cstheme="minorBidi"/>
                  <w:sz w:val="20"/>
                  <w:szCs w:val="20"/>
                  <w:lang w:val="et-EE"/>
                </w:rPr>
                <w:t> </w:t>
              </w:r>
            </w:ins>
            <w:ins w:id="632" w:author="Kaisa Tähe - RAM" w:date="2025-07-29T16:52:00Z" w16du:dateUtc="2025-07-29T13:52:00Z">
              <w:r>
                <w:rPr>
                  <w:rFonts w:asciiTheme="majorHAnsi" w:eastAsia="Times New Roman" w:hAnsiTheme="majorHAnsi" w:cstheme="minorBidi"/>
                  <w:sz w:val="20"/>
                  <w:szCs w:val="20"/>
                  <w:lang w:val="et-EE"/>
                </w:rPr>
                <w:t>9</w:t>
              </w:r>
            </w:ins>
            <w:ins w:id="633" w:author="Kaisa Tähe - RAM" w:date="2025-07-29T16:53:00Z" w16du:dateUtc="2025-07-29T13:53:00Z">
              <w:r>
                <w:rPr>
                  <w:rFonts w:asciiTheme="majorHAnsi" w:eastAsia="Times New Roman" w:hAnsiTheme="majorHAnsi" w:cstheme="minorBidi"/>
                  <w:sz w:val="20"/>
                  <w:szCs w:val="20"/>
                  <w:lang w:val="et-EE"/>
                </w:rPr>
                <w:t>00</w:t>
              </w:r>
            </w:ins>
            <w:ins w:id="634" w:author="Kaisa Tähe - RAM" w:date="2025-07-17T11:11:00Z" w16du:dateUtc="2025-07-17T08:11:00Z">
              <w:r w:rsidR="00F40355" w:rsidRPr="00E44754">
                <w:rPr>
                  <w:rFonts w:asciiTheme="majorHAnsi" w:eastAsia="Times New Roman" w:hAnsiTheme="majorHAnsi" w:cstheme="minorBidi"/>
                  <w:sz w:val="20"/>
                  <w:szCs w:val="20"/>
                  <w:lang w:val="et-EE"/>
                </w:rPr>
                <w:t xml:space="preserve"> 000</w:t>
              </w:r>
            </w:ins>
          </w:p>
        </w:tc>
      </w:tr>
      <w:tr w:rsidR="00E44754" w14:paraId="16BE6BB0" w14:textId="77777777">
        <w:tc>
          <w:tcPr>
            <w:tcW w:w="1599" w:type="dxa"/>
            <w:shd w:val="clear" w:color="auto" w:fill="FFFFFF" w:themeFill="background1"/>
          </w:tcPr>
          <w:p w14:paraId="5081426B" w14:textId="10A38AE2" w:rsidR="00E44754" w:rsidRPr="00E44754" w:rsidRDefault="00E44754" w:rsidP="00E44754">
            <w:pPr>
              <w:spacing w:before="0" w:after="0" w:line="240" w:lineRule="auto"/>
              <w:rPr>
                <w:rFonts w:asciiTheme="majorHAnsi" w:eastAsia="Times New Roman" w:hAnsiTheme="majorHAnsi" w:cstheme="minorBidi"/>
                <w:sz w:val="20"/>
                <w:szCs w:val="20"/>
                <w:lang w:val="et-EE"/>
              </w:rPr>
            </w:pPr>
            <w:ins w:id="635" w:author="Kaisa Tähe - RAM" w:date="2025-07-21T14:17:00Z" w16du:dateUtc="2025-07-21T11:17:00Z">
              <w:r w:rsidRPr="00E44754">
                <w:rPr>
                  <w:rFonts w:asciiTheme="majorHAnsi" w:eastAsia="Times New Roman" w:hAnsiTheme="majorHAnsi" w:cstheme="minorBidi"/>
                  <w:sz w:val="20"/>
                  <w:szCs w:val="20"/>
                  <w:lang w:val="et-EE"/>
                </w:rPr>
                <w:t>1</w:t>
              </w:r>
            </w:ins>
            <w:ins w:id="636" w:author="Kaisa Tähe - RAM" w:date="2025-10-06T15:26:00Z" w16du:dateUtc="2025-10-06T12:26:00Z">
              <w:r w:rsidR="00D05317">
                <w:rPr>
                  <w:rFonts w:asciiTheme="majorHAnsi" w:eastAsia="Times New Roman" w:hAnsiTheme="majorHAnsi" w:cstheme="minorBidi"/>
                  <w:sz w:val="20"/>
                  <w:szCs w:val="20"/>
                  <w:lang w:val="et-EE"/>
                </w:rPr>
                <w:t>1</w:t>
              </w:r>
            </w:ins>
          </w:p>
        </w:tc>
        <w:tc>
          <w:tcPr>
            <w:tcW w:w="1384" w:type="dxa"/>
            <w:shd w:val="clear" w:color="auto" w:fill="FFFFFF" w:themeFill="background1"/>
          </w:tcPr>
          <w:p w14:paraId="09DDDC90" w14:textId="345D02FF" w:rsidR="00E44754" w:rsidRPr="00E44754" w:rsidRDefault="00E44754" w:rsidP="00E44754">
            <w:pPr>
              <w:spacing w:before="0" w:after="0" w:line="240" w:lineRule="auto"/>
              <w:rPr>
                <w:rFonts w:asciiTheme="majorHAnsi" w:eastAsia="Times New Roman" w:hAnsiTheme="majorHAnsi" w:cstheme="minorBidi"/>
                <w:sz w:val="20"/>
                <w:szCs w:val="20"/>
                <w:lang w:val="et-EE"/>
              </w:rPr>
            </w:pPr>
            <w:ins w:id="637" w:author="Kaisa Tähe - RAM" w:date="2025-07-21T14:17:00Z" w16du:dateUtc="2025-07-21T11:17:00Z">
              <w:r w:rsidRPr="00E44754">
                <w:rPr>
                  <w:rFonts w:asciiTheme="majorHAnsi" w:eastAsia="Times New Roman" w:hAnsiTheme="majorHAnsi" w:cstheme="minorBidi"/>
                  <w:sz w:val="20"/>
                  <w:szCs w:val="20"/>
                  <w:lang w:val="et-EE"/>
                </w:rPr>
                <w:t>ERF</w:t>
              </w:r>
            </w:ins>
          </w:p>
        </w:tc>
        <w:tc>
          <w:tcPr>
            <w:tcW w:w="1433" w:type="dxa"/>
            <w:shd w:val="clear" w:color="auto" w:fill="FFFFFF" w:themeFill="background1"/>
          </w:tcPr>
          <w:p w14:paraId="1F63440D" w14:textId="6F48CD3F" w:rsidR="00E44754" w:rsidRPr="00E44754" w:rsidRDefault="00E44754" w:rsidP="00E44754">
            <w:pPr>
              <w:spacing w:before="0" w:after="0" w:line="240" w:lineRule="auto"/>
              <w:rPr>
                <w:rFonts w:asciiTheme="majorHAnsi" w:eastAsia="Times New Roman" w:hAnsiTheme="majorHAnsi" w:cstheme="minorBidi"/>
                <w:sz w:val="20"/>
                <w:szCs w:val="20"/>
                <w:lang w:val="et-EE"/>
              </w:rPr>
            </w:pPr>
            <w:ins w:id="638" w:author="Kaisa Tähe - RAM" w:date="2025-07-21T14:17:00Z" w16du:dateUtc="2025-07-21T11:17:00Z">
              <w:r w:rsidRPr="00E44754">
                <w:rPr>
                  <w:rFonts w:asciiTheme="majorHAnsi" w:eastAsia="Times New Roman" w:hAnsiTheme="majorHAnsi" w:cstheme="minorBidi"/>
                  <w:sz w:val="20"/>
                  <w:szCs w:val="20"/>
                  <w:lang w:val="et-EE"/>
                </w:rPr>
                <w:t>Ülemineku</w:t>
              </w:r>
            </w:ins>
          </w:p>
        </w:tc>
        <w:tc>
          <w:tcPr>
            <w:tcW w:w="1644" w:type="dxa"/>
            <w:shd w:val="clear" w:color="auto" w:fill="FFFFFF" w:themeFill="background1"/>
          </w:tcPr>
          <w:p w14:paraId="3E3661FE" w14:textId="56F6D735" w:rsidR="00E44754" w:rsidRPr="00E44754" w:rsidRDefault="00E44754" w:rsidP="00E44754">
            <w:pPr>
              <w:spacing w:before="0" w:after="0" w:line="240" w:lineRule="auto"/>
              <w:rPr>
                <w:rFonts w:asciiTheme="majorHAnsi" w:eastAsia="Times New Roman" w:hAnsiTheme="majorHAnsi" w:cstheme="minorBidi"/>
                <w:sz w:val="20"/>
                <w:szCs w:val="20"/>
                <w:lang w:val="et-EE"/>
              </w:rPr>
            </w:pPr>
            <w:ins w:id="639" w:author="Kaisa Tähe - RAM" w:date="2025-07-21T14:17:00Z" w16du:dateUtc="2025-07-21T11:17:00Z">
              <w:r w:rsidRPr="00E44754">
                <w:rPr>
                  <w:rFonts w:asciiTheme="majorHAnsi" w:eastAsia="Times New Roman" w:hAnsiTheme="majorHAnsi" w:cstheme="minorBidi"/>
                  <w:sz w:val="20"/>
                  <w:szCs w:val="20"/>
                  <w:lang w:val="et-EE"/>
                </w:rPr>
                <w:t>vii</w:t>
              </w:r>
            </w:ins>
          </w:p>
        </w:tc>
        <w:tc>
          <w:tcPr>
            <w:tcW w:w="1732" w:type="dxa"/>
            <w:shd w:val="clear" w:color="auto" w:fill="FFFFFF" w:themeFill="background1"/>
          </w:tcPr>
          <w:p w14:paraId="475A1AC0" w14:textId="29C612B2" w:rsidR="00E44754" w:rsidRPr="00E44754" w:rsidRDefault="002A7EB3" w:rsidP="00E44754">
            <w:pPr>
              <w:spacing w:before="0" w:after="0" w:line="240" w:lineRule="auto"/>
              <w:rPr>
                <w:rFonts w:asciiTheme="majorHAnsi" w:eastAsia="Times New Roman" w:hAnsiTheme="majorHAnsi" w:cstheme="minorBidi"/>
                <w:sz w:val="20"/>
                <w:szCs w:val="20"/>
                <w:lang w:val="et-EE"/>
              </w:rPr>
            </w:pPr>
            <w:ins w:id="640" w:author="Juhan Anupõld - RAM" w:date="2025-11-06T15:29:00Z" w16du:dateUtc="2025-11-06T13:29:00Z">
              <w:r>
                <w:rPr>
                  <w:rFonts w:asciiTheme="majorHAnsi" w:eastAsia="Times New Roman" w:hAnsiTheme="majorHAnsi" w:cstheme="minorBidi"/>
                  <w:sz w:val="20"/>
                  <w:szCs w:val="20"/>
                  <w:lang w:val="et-EE"/>
                </w:rPr>
                <w:t>194</w:t>
              </w:r>
            </w:ins>
          </w:p>
        </w:tc>
        <w:tc>
          <w:tcPr>
            <w:tcW w:w="1984" w:type="dxa"/>
            <w:shd w:val="clear" w:color="auto" w:fill="FFFFFF" w:themeFill="background1"/>
          </w:tcPr>
          <w:p w14:paraId="66C10A8B" w14:textId="099149B6" w:rsidR="00E44754" w:rsidRPr="00E44754" w:rsidRDefault="00522616" w:rsidP="00E44754">
            <w:pPr>
              <w:spacing w:before="0" w:after="0" w:line="240" w:lineRule="auto"/>
              <w:rPr>
                <w:rFonts w:asciiTheme="majorHAnsi" w:eastAsia="Times New Roman" w:hAnsiTheme="majorHAnsi" w:cstheme="minorBidi"/>
                <w:sz w:val="20"/>
                <w:szCs w:val="20"/>
                <w:lang w:val="et-EE"/>
              </w:rPr>
            </w:pPr>
            <w:ins w:id="641" w:author="Juhan Anupõld - RAM" w:date="2025-11-06T15:29:00Z" w16du:dateUtc="2025-11-06T13:29:00Z">
              <w:r>
                <w:rPr>
                  <w:rFonts w:asciiTheme="majorHAnsi" w:eastAsia="Times New Roman" w:hAnsiTheme="majorHAnsi" w:cstheme="minorBidi"/>
                  <w:sz w:val="20"/>
                  <w:szCs w:val="20"/>
                  <w:lang w:val="et-EE"/>
                </w:rPr>
                <w:t>5 950 00</w:t>
              </w:r>
              <w:r w:rsidR="006A1DF7">
                <w:rPr>
                  <w:rFonts w:asciiTheme="majorHAnsi" w:eastAsia="Times New Roman" w:hAnsiTheme="majorHAnsi" w:cstheme="minorBidi"/>
                  <w:sz w:val="20"/>
                  <w:szCs w:val="20"/>
                  <w:lang w:val="et-EE"/>
                </w:rPr>
                <w:t>1</w:t>
              </w:r>
            </w:ins>
          </w:p>
        </w:tc>
      </w:tr>
      <w:tr w:rsidR="00E44754" w14:paraId="102AAE41" w14:textId="77777777">
        <w:tc>
          <w:tcPr>
            <w:tcW w:w="1599" w:type="dxa"/>
            <w:shd w:val="clear" w:color="auto" w:fill="FFFFFF" w:themeFill="background1"/>
          </w:tcPr>
          <w:p w14:paraId="4884310F" w14:textId="276E253C" w:rsidR="00E44754" w:rsidRPr="00E44754" w:rsidRDefault="00E44754" w:rsidP="00E44754">
            <w:pPr>
              <w:spacing w:before="0" w:after="0" w:line="240" w:lineRule="auto"/>
              <w:rPr>
                <w:rFonts w:asciiTheme="majorHAnsi" w:eastAsia="Times New Roman" w:hAnsiTheme="majorHAnsi" w:cstheme="minorBidi"/>
                <w:sz w:val="20"/>
                <w:szCs w:val="20"/>
                <w:lang w:val="et-EE"/>
              </w:rPr>
            </w:pPr>
            <w:ins w:id="642" w:author="Kaisa Tähe - RAM" w:date="2025-07-21T14:17:00Z" w16du:dateUtc="2025-07-21T11:17:00Z">
              <w:r w:rsidRPr="00E44754">
                <w:rPr>
                  <w:rFonts w:asciiTheme="majorHAnsi" w:eastAsia="Times New Roman" w:hAnsiTheme="majorHAnsi" w:cstheme="minorBidi"/>
                  <w:sz w:val="20"/>
                  <w:szCs w:val="20"/>
                  <w:lang w:val="et-EE"/>
                </w:rPr>
                <w:t>1</w:t>
              </w:r>
            </w:ins>
            <w:ins w:id="643" w:author="Kaisa Tähe - RAM" w:date="2025-10-06T15:26:00Z" w16du:dateUtc="2025-10-06T12:26:00Z">
              <w:r w:rsidR="00D05317">
                <w:rPr>
                  <w:rFonts w:asciiTheme="majorHAnsi" w:eastAsia="Times New Roman" w:hAnsiTheme="majorHAnsi" w:cstheme="minorBidi"/>
                  <w:sz w:val="20"/>
                  <w:szCs w:val="20"/>
                  <w:lang w:val="et-EE"/>
                </w:rPr>
                <w:t>1</w:t>
              </w:r>
            </w:ins>
          </w:p>
        </w:tc>
        <w:tc>
          <w:tcPr>
            <w:tcW w:w="1384" w:type="dxa"/>
            <w:shd w:val="clear" w:color="auto" w:fill="FFFFFF" w:themeFill="background1"/>
          </w:tcPr>
          <w:p w14:paraId="125AE0E6" w14:textId="6B70FBC3" w:rsidR="00E44754" w:rsidRPr="00E44754" w:rsidRDefault="00E44754" w:rsidP="00E44754">
            <w:pPr>
              <w:spacing w:before="0" w:after="0" w:line="240" w:lineRule="auto"/>
              <w:rPr>
                <w:rFonts w:asciiTheme="majorHAnsi" w:eastAsia="Times New Roman" w:hAnsiTheme="majorHAnsi" w:cstheme="minorBidi"/>
                <w:sz w:val="20"/>
                <w:szCs w:val="20"/>
                <w:lang w:val="et-EE"/>
              </w:rPr>
            </w:pPr>
            <w:ins w:id="644" w:author="Kaisa Tähe - RAM" w:date="2025-07-21T14:17:00Z" w16du:dateUtc="2025-07-21T11:17:00Z">
              <w:r w:rsidRPr="00E44754">
                <w:rPr>
                  <w:rFonts w:asciiTheme="majorHAnsi" w:eastAsia="Times New Roman" w:hAnsiTheme="majorHAnsi" w:cstheme="minorBidi"/>
                  <w:sz w:val="20"/>
                  <w:szCs w:val="20"/>
                  <w:lang w:val="et-EE"/>
                </w:rPr>
                <w:t>ERF</w:t>
              </w:r>
            </w:ins>
          </w:p>
        </w:tc>
        <w:tc>
          <w:tcPr>
            <w:tcW w:w="1433" w:type="dxa"/>
            <w:shd w:val="clear" w:color="auto" w:fill="FFFFFF" w:themeFill="background1"/>
          </w:tcPr>
          <w:p w14:paraId="43727FDE" w14:textId="68776B1D" w:rsidR="00E44754" w:rsidRPr="00E44754" w:rsidRDefault="00E44754" w:rsidP="00E44754">
            <w:pPr>
              <w:spacing w:before="0" w:after="0" w:line="240" w:lineRule="auto"/>
              <w:rPr>
                <w:rFonts w:asciiTheme="majorHAnsi" w:eastAsia="Times New Roman" w:hAnsiTheme="majorHAnsi" w:cstheme="minorBidi"/>
                <w:sz w:val="20"/>
                <w:szCs w:val="20"/>
                <w:lang w:val="et-EE"/>
              </w:rPr>
            </w:pPr>
            <w:ins w:id="645" w:author="Kaisa Tähe - RAM" w:date="2025-07-21T14:17:00Z" w16du:dateUtc="2025-07-21T11:17:00Z">
              <w:r w:rsidRPr="00E44754">
                <w:rPr>
                  <w:rFonts w:asciiTheme="majorHAnsi" w:eastAsia="Times New Roman" w:hAnsiTheme="majorHAnsi" w:cstheme="minorBidi"/>
                  <w:sz w:val="20"/>
                  <w:szCs w:val="20"/>
                  <w:lang w:val="et-EE"/>
                </w:rPr>
                <w:t>Ülemineku</w:t>
              </w:r>
            </w:ins>
          </w:p>
        </w:tc>
        <w:tc>
          <w:tcPr>
            <w:tcW w:w="1644" w:type="dxa"/>
            <w:shd w:val="clear" w:color="auto" w:fill="FFFFFF" w:themeFill="background1"/>
          </w:tcPr>
          <w:p w14:paraId="1AA036DA" w14:textId="48551A5E" w:rsidR="00E44754" w:rsidRPr="00E44754" w:rsidRDefault="00E44754" w:rsidP="00E44754">
            <w:pPr>
              <w:spacing w:before="0" w:after="0" w:line="240" w:lineRule="auto"/>
              <w:rPr>
                <w:rFonts w:asciiTheme="majorHAnsi" w:eastAsia="Times New Roman" w:hAnsiTheme="majorHAnsi" w:cstheme="minorBidi"/>
                <w:sz w:val="20"/>
                <w:szCs w:val="20"/>
                <w:lang w:val="et-EE"/>
              </w:rPr>
            </w:pPr>
            <w:ins w:id="646" w:author="Kaisa Tähe - RAM" w:date="2025-07-21T14:17:00Z" w16du:dateUtc="2025-07-21T11:17:00Z">
              <w:r w:rsidRPr="00E44754">
                <w:rPr>
                  <w:rFonts w:asciiTheme="majorHAnsi" w:eastAsia="Times New Roman" w:hAnsiTheme="majorHAnsi" w:cstheme="minorBidi"/>
                  <w:sz w:val="20"/>
                  <w:szCs w:val="20"/>
                  <w:lang w:val="et-EE"/>
                </w:rPr>
                <w:t>vii</w:t>
              </w:r>
            </w:ins>
          </w:p>
        </w:tc>
        <w:tc>
          <w:tcPr>
            <w:tcW w:w="1732" w:type="dxa"/>
            <w:shd w:val="clear" w:color="auto" w:fill="FFFFFF" w:themeFill="background1"/>
          </w:tcPr>
          <w:p w14:paraId="0F64FC73" w14:textId="6558A0EF" w:rsidR="00E44754" w:rsidRPr="00E44754" w:rsidRDefault="00DD1F66" w:rsidP="00E44754">
            <w:pPr>
              <w:spacing w:before="0" w:after="0" w:line="240" w:lineRule="auto"/>
              <w:rPr>
                <w:rFonts w:asciiTheme="majorHAnsi" w:eastAsia="Times New Roman" w:hAnsiTheme="majorHAnsi" w:cstheme="minorBidi"/>
                <w:sz w:val="20"/>
                <w:szCs w:val="20"/>
                <w:lang w:val="et-EE"/>
              </w:rPr>
            </w:pPr>
            <w:ins w:id="647" w:author="Juhan Anupõld - RAM" w:date="2025-11-06T15:29:00Z" w16du:dateUtc="2025-11-06T13:29:00Z">
              <w:r>
                <w:rPr>
                  <w:rFonts w:asciiTheme="majorHAnsi" w:eastAsia="Times New Roman" w:hAnsiTheme="majorHAnsi" w:cstheme="minorBidi"/>
                  <w:sz w:val="20"/>
                  <w:szCs w:val="20"/>
                  <w:lang w:val="et-EE"/>
                </w:rPr>
                <w:t>195</w:t>
              </w:r>
            </w:ins>
          </w:p>
        </w:tc>
        <w:tc>
          <w:tcPr>
            <w:tcW w:w="1984" w:type="dxa"/>
            <w:shd w:val="clear" w:color="auto" w:fill="FFFFFF" w:themeFill="background1"/>
          </w:tcPr>
          <w:p w14:paraId="3035848C" w14:textId="50DC1BB4" w:rsidR="00E44754" w:rsidRPr="00E44754" w:rsidRDefault="006A1DF7" w:rsidP="00E44754">
            <w:pPr>
              <w:spacing w:before="0" w:after="0" w:line="240" w:lineRule="auto"/>
              <w:rPr>
                <w:rFonts w:asciiTheme="majorHAnsi" w:eastAsia="Times New Roman" w:hAnsiTheme="majorHAnsi" w:cstheme="minorBidi"/>
                <w:sz w:val="20"/>
                <w:szCs w:val="20"/>
                <w:lang w:val="et-EE"/>
              </w:rPr>
            </w:pPr>
            <w:ins w:id="648" w:author="Juhan Anupõld - RAM" w:date="2025-11-06T15:30:00Z" w16du:dateUtc="2025-11-06T13:30:00Z">
              <w:r>
                <w:rPr>
                  <w:rFonts w:asciiTheme="majorHAnsi" w:eastAsia="Times New Roman" w:hAnsiTheme="majorHAnsi" w:cstheme="minorBidi"/>
                  <w:sz w:val="20"/>
                  <w:szCs w:val="20"/>
                  <w:lang w:val="et-EE"/>
                </w:rPr>
                <w:t>17 850 000</w:t>
              </w:r>
            </w:ins>
          </w:p>
        </w:tc>
      </w:tr>
      <w:tr w:rsidR="000B7100" w14:paraId="51C16E25" w14:textId="77777777">
        <w:trPr>
          <w:ins w:id="649" w:author="Kaisa Tähe - RAM" w:date="2025-08-07T17:27:00Z"/>
        </w:trPr>
        <w:tc>
          <w:tcPr>
            <w:tcW w:w="1599" w:type="dxa"/>
            <w:shd w:val="clear" w:color="auto" w:fill="FFFFFF" w:themeFill="background1"/>
          </w:tcPr>
          <w:p w14:paraId="07D61787" w14:textId="368FFFFD" w:rsidR="000B7100" w:rsidRPr="00E44754" w:rsidRDefault="000B7100" w:rsidP="00E44754">
            <w:pPr>
              <w:spacing w:before="0" w:after="0" w:line="240" w:lineRule="auto"/>
              <w:rPr>
                <w:ins w:id="650" w:author="Kaisa Tähe - RAM" w:date="2025-08-07T17:27:00Z" w16du:dateUtc="2025-08-07T14:27:00Z"/>
                <w:rFonts w:asciiTheme="majorHAnsi" w:eastAsia="Times New Roman" w:hAnsiTheme="majorHAnsi" w:cstheme="minorBidi"/>
                <w:sz w:val="20"/>
                <w:szCs w:val="20"/>
                <w:lang w:val="et-EE"/>
              </w:rPr>
            </w:pPr>
            <w:ins w:id="651" w:author="Kaisa Tähe - RAM" w:date="2025-08-07T17:28:00Z" w16du:dateUtc="2025-08-07T14:28:00Z">
              <w:r>
                <w:rPr>
                  <w:rFonts w:asciiTheme="majorHAnsi" w:eastAsia="Times New Roman" w:hAnsiTheme="majorHAnsi" w:cstheme="minorBidi"/>
                  <w:sz w:val="20"/>
                  <w:szCs w:val="20"/>
                  <w:lang w:val="et-EE"/>
                </w:rPr>
                <w:t>1</w:t>
              </w:r>
            </w:ins>
            <w:ins w:id="652" w:author="Kaisa Tähe - RAM" w:date="2025-10-06T15:26:00Z" w16du:dateUtc="2025-10-06T12:26:00Z">
              <w:r w:rsidR="00D05317">
                <w:rPr>
                  <w:rFonts w:asciiTheme="majorHAnsi" w:eastAsia="Times New Roman" w:hAnsiTheme="majorHAnsi" w:cstheme="minorBidi"/>
                  <w:sz w:val="20"/>
                  <w:szCs w:val="20"/>
                  <w:lang w:val="et-EE"/>
                </w:rPr>
                <w:t>1</w:t>
              </w:r>
            </w:ins>
          </w:p>
        </w:tc>
        <w:tc>
          <w:tcPr>
            <w:tcW w:w="1384" w:type="dxa"/>
            <w:shd w:val="clear" w:color="auto" w:fill="FFFFFF" w:themeFill="background1"/>
          </w:tcPr>
          <w:p w14:paraId="3B51500A" w14:textId="159F923A" w:rsidR="000B7100" w:rsidRPr="00E44754" w:rsidRDefault="000B7100" w:rsidP="00E44754">
            <w:pPr>
              <w:spacing w:before="0" w:after="0" w:line="240" w:lineRule="auto"/>
              <w:rPr>
                <w:ins w:id="653" w:author="Kaisa Tähe - RAM" w:date="2025-08-07T17:27:00Z" w16du:dateUtc="2025-08-07T14:27:00Z"/>
                <w:rFonts w:asciiTheme="majorHAnsi" w:eastAsia="Times New Roman" w:hAnsiTheme="majorHAnsi" w:cstheme="minorBidi"/>
                <w:sz w:val="20"/>
                <w:szCs w:val="20"/>
                <w:lang w:val="et-EE"/>
              </w:rPr>
            </w:pPr>
            <w:ins w:id="654" w:author="Kaisa Tähe - RAM" w:date="2025-08-07T17:28:00Z" w16du:dateUtc="2025-08-07T14:28:00Z">
              <w:r>
                <w:rPr>
                  <w:rFonts w:asciiTheme="majorHAnsi" w:eastAsia="Times New Roman" w:hAnsiTheme="majorHAnsi" w:cstheme="minorBidi"/>
                  <w:sz w:val="20"/>
                  <w:szCs w:val="20"/>
                  <w:lang w:val="et-EE"/>
                </w:rPr>
                <w:t>ERF</w:t>
              </w:r>
            </w:ins>
          </w:p>
        </w:tc>
        <w:tc>
          <w:tcPr>
            <w:tcW w:w="1433" w:type="dxa"/>
            <w:shd w:val="clear" w:color="auto" w:fill="FFFFFF" w:themeFill="background1"/>
          </w:tcPr>
          <w:p w14:paraId="397859BD" w14:textId="27189C25" w:rsidR="000B7100" w:rsidRPr="00E44754" w:rsidRDefault="000B7100" w:rsidP="00E44754">
            <w:pPr>
              <w:spacing w:before="0" w:after="0" w:line="240" w:lineRule="auto"/>
              <w:rPr>
                <w:ins w:id="655" w:author="Kaisa Tähe - RAM" w:date="2025-08-07T17:27:00Z" w16du:dateUtc="2025-08-07T14:27:00Z"/>
                <w:rFonts w:asciiTheme="majorHAnsi" w:eastAsia="Times New Roman" w:hAnsiTheme="majorHAnsi" w:cstheme="minorBidi"/>
                <w:sz w:val="20"/>
                <w:szCs w:val="20"/>
                <w:lang w:val="et-EE"/>
              </w:rPr>
            </w:pPr>
            <w:ins w:id="656" w:author="Kaisa Tähe - RAM" w:date="2025-08-07T17:28:00Z" w16du:dateUtc="2025-08-07T14:28:00Z">
              <w:r>
                <w:rPr>
                  <w:rFonts w:asciiTheme="majorHAnsi" w:eastAsia="Times New Roman" w:hAnsiTheme="majorHAnsi" w:cstheme="minorBidi"/>
                  <w:sz w:val="20"/>
                  <w:szCs w:val="20"/>
                  <w:lang w:val="et-EE"/>
                </w:rPr>
                <w:t>Üle</w:t>
              </w:r>
              <w:r w:rsidR="000E1D79">
                <w:rPr>
                  <w:rFonts w:asciiTheme="majorHAnsi" w:eastAsia="Times New Roman" w:hAnsiTheme="majorHAnsi" w:cstheme="minorBidi"/>
                  <w:sz w:val="20"/>
                  <w:szCs w:val="20"/>
                  <w:lang w:val="et-EE"/>
                </w:rPr>
                <w:t>mineku</w:t>
              </w:r>
            </w:ins>
          </w:p>
        </w:tc>
        <w:tc>
          <w:tcPr>
            <w:tcW w:w="1644" w:type="dxa"/>
            <w:shd w:val="clear" w:color="auto" w:fill="FFFFFF" w:themeFill="background1"/>
          </w:tcPr>
          <w:p w14:paraId="591773C9" w14:textId="09105300" w:rsidR="000B7100" w:rsidRPr="00E44754" w:rsidRDefault="000E1D79" w:rsidP="00E44754">
            <w:pPr>
              <w:spacing w:before="0" w:after="0" w:line="240" w:lineRule="auto"/>
              <w:rPr>
                <w:ins w:id="657" w:author="Kaisa Tähe - RAM" w:date="2025-08-07T17:27:00Z" w16du:dateUtc="2025-08-07T14:27:00Z"/>
                <w:rFonts w:asciiTheme="majorHAnsi" w:eastAsia="Times New Roman" w:hAnsiTheme="majorHAnsi" w:cstheme="minorBidi"/>
                <w:sz w:val="20"/>
                <w:szCs w:val="20"/>
                <w:lang w:val="et-EE"/>
              </w:rPr>
            </w:pPr>
            <w:ins w:id="658" w:author="Kaisa Tähe - RAM" w:date="2025-08-07T17:28:00Z" w16du:dateUtc="2025-08-07T14:28:00Z">
              <w:r>
                <w:rPr>
                  <w:rFonts w:asciiTheme="majorHAnsi" w:eastAsia="Times New Roman" w:hAnsiTheme="majorHAnsi" w:cstheme="minorBidi"/>
                  <w:sz w:val="20"/>
                  <w:szCs w:val="20"/>
                  <w:lang w:val="et-EE"/>
                </w:rPr>
                <w:t>vii</w:t>
              </w:r>
            </w:ins>
          </w:p>
        </w:tc>
        <w:tc>
          <w:tcPr>
            <w:tcW w:w="1732" w:type="dxa"/>
            <w:shd w:val="clear" w:color="auto" w:fill="FFFFFF" w:themeFill="background1"/>
          </w:tcPr>
          <w:p w14:paraId="73C1D4D6" w14:textId="3039B8B1" w:rsidR="000B7100" w:rsidRPr="00E44754" w:rsidRDefault="00765418" w:rsidP="00E44754">
            <w:pPr>
              <w:spacing w:before="0" w:after="0" w:line="240" w:lineRule="auto"/>
              <w:rPr>
                <w:ins w:id="659" w:author="Kaisa Tähe - RAM" w:date="2025-08-07T17:27:00Z" w16du:dateUtc="2025-08-07T14:27:00Z"/>
                <w:rFonts w:asciiTheme="majorHAnsi" w:eastAsia="Times New Roman" w:hAnsiTheme="majorHAnsi" w:cstheme="minorBidi"/>
                <w:sz w:val="20"/>
                <w:szCs w:val="20"/>
                <w:lang w:val="et-EE"/>
              </w:rPr>
            </w:pPr>
            <w:ins w:id="660" w:author="Kaisa Tähe - RAM" w:date="2025-10-01T10:20:00Z" w16du:dateUtc="2025-10-01T07:20:00Z">
              <w:r>
                <w:rPr>
                  <w:rFonts w:asciiTheme="majorHAnsi" w:eastAsia="Times New Roman" w:hAnsiTheme="majorHAnsi" w:cstheme="minorBidi"/>
                  <w:sz w:val="20"/>
                  <w:szCs w:val="20"/>
                  <w:lang w:val="et-EE"/>
                </w:rPr>
                <w:t>198</w:t>
              </w:r>
            </w:ins>
          </w:p>
        </w:tc>
        <w:tc>
          <w:tcPr>
            <w:tcW w:w="1984" w:type="dxa"/>
            <w:shd w:val="clear" w:color="auto" w:fill="FFFFFF" w:themeFill="background1"/>
          </w:tcPr>
          <w:p w14:paraId="6E0F0861" w14:textId="2C22AE4C" w:rsidR="000B7100" w:rsidRPr="00E44754" w:rsidRDefault="000E1D79" w:rsidP="00E44754">
            <w:pPr>
              <w:spacing w:before="0" w:after="0" w:line="240" w:lineRule="auto"/>
              <w:rPr>
                <w:ins w:id="661" w:author="Kaisa Tähe - RAM" w:date="2025-08-07T17:27:00Z" w16du:dateUtc="2025-08-07T14:27:00Z"/>
                <w:rFonts w:asciiTheme="majorHAnsi" w:eastAsia="Times New Roman" w:hAnsiTheme="majorHAnsi" w:cstheme="minorBidi"/>
                <w:sz w:val="20"/>
                <w:szCs w:val="20"/>
                <w:lang w:val="et-EE"/>
              </w:rPr>
            </w:pPr>
            <w:ins w:id="662" w:author="Kaisa Tähe - RAM" w:date="2025-08-07T17:28:00Z" w16du:dateUtc="2025-08-07T14:28:00Z">
              <w:r>
                <w:rPr>
                  <w:rFonts w:asciiTheme="majorHAnsi" w:eastAsia="Times New Roman" w:hAnsiTheme="majorHAnsi" w:cstheme="minorBidi"/>
                  <w:sz w:val="20"/>
                  <w:szCs w:val="20"/>
                  <w:lang w:val="et-EE"/>
                </w:rPr>
                <w:t>52 000 000</w:t>
              </w:r>
            </w:ins>
          </w:p>
        </w:tc>
      </w:tr>
    </w:tbl>
    <w:p w14:paraId="2235F5B6" w14:textId="77777777" w:rsidR="00854D02" w:rsidRDefault="00854D02" w:rsidP="00854D02">
      <w:pPr>
        <w:spacing w:after="0"/>
        <w:rPr>
          <w:rFonts w:ascii="Cambria" w:hAnsi="Cambria" w:cstheme="minorHAnsi"/>
          <w:b/>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854D02" w14:paraId="6958574A" w14:textId="77777777">
        <w:tc>
          <w:tcPr>
            <w:tcW w:w="9776" w:type="dxa"/>
            <w:gridSpan w:val="6"/>
            <w:shd w:val="clear" w:color="auto" w:fill="FFFFFF" w:themeFill="background1"/>
          </w:tcPr>
          <w:p w14:paraId="0B20187E" w14:textId="7027AB3B" w:rsidR="00854D02" w:rsidRDefault="00854D02">
            <w:pPr>
              <w:pStyle w:val="Pealdis"/>
              <w:keepNext/>
              <w:jc w:val="left"/>
              <w:rPr>
                <w:rFonts w:ascii="Cambria" w:hAnsi="Cambria" w:cstheme="minorBidi"/>
                <w:lang w:val="et-EE"/>
              </w:rPr>
            </w:pPr>
            <w:r>
              <w:rPr>
                <w:rFonts w:ascii="Cambria" w:hAnsi="Cambria" w:cstheme="minorBidi"/>
                <w:lang w:val="et-EE"/>
              </w:rPr>
              <w:t>Tabel</w:t>
            </w:r>
            <w:r w:rsidR="00D946C8">
              <w:rPr>
                <w:rFonts w:ascii="Cambria" w:hAnsi="Cambria" w:cstheme="minorBidi"/>
                <w:lang w:val="et-EE"/>
              </w:rPr>
              <w:t xml:space="preserve"> </w:t>
            </w:r>
            <w:ins w:id="663" w:author="Kaisa Tähe - RAM" w:date="2025-10-13T15:16:00Z" w16du:dateUtc="2025-10-13T12:16:00Z">
              <w:r w:rsidR="004F4EF2">
                <w:rPr>
                  <w:rFonts w:ascii="Cambria" w:hAnsi="Cambria" w:cstheme="minorBidi"/>
                  <w:lang w:val="et-EE"/>
                </w:rPr>
                <w:t>29</w:t>
              </w:r>
            </w:ins>
            <w:del w:id="664" w:author="Kaisa Tähe - RAM" w:date="2025-10-13T15:16:00Z" w16du:dateUtc="2025-10-13T12:16:00Z">
              <w:r w:rsidR="00D946C8" w:rsidDel="004F4EF2">
                <w:rPr>
                  <w:rFonts w:ascii="Cambria" w:hAnsi="Cambria" w:cstheme="minorBidi"/>
                  <w:lang w:val="et-EE"/>
                </w:rPr>
                <w:delText>4 erieesmärk (vii)</w:delText>
              </w:r>
            </w:del>
            <w:r>
              <w:rPr>
                <w:rFonts w:ascii="Cambria" w:hAnsi="Cambria" w:cstheme="minorBidi"/>
                <w:lang w:val="et-EE"/>
              </w:rPr>
              <w:t>: Mõõde 2 – rahastamise vorm</w:t>
            </w:r>
          </w:p>
        </w:tc>
      </w:tr>
      <w:tr w:rsidR="00854D02" w14:paraId="6EDA9EB8" w14:textId="77777777">
        <w:tc>
          <w:tcPr>
            <w:tcW w:w="1599" w:type="dxa"/>
            <w:shd w:val="clear" w:color="auto" w:fill="FFFFFF" w:themeFill="background1"/>
          </w:tcPr>
          <w:p w14:paraId="7D199097" w14:textId="77777777" w:rsidR="00854D02" w:rsidRDefault="00854D02">
            <w:pPr>
              <w:spacing w:before="0" w:after="0" w:line="240" w:lineRule="auto"/>
              <w:rPr>
                <w:rFonts w:eastAsia="Calibri"/>
                <w:b/>
                <w:bCs/>
                <w:szCs w:val="24"/>
                <w:lang w:val="et-EE"/>
              </w:rPr>
            </w:pPr>
            <w:r>
              <w:rPr>
                <w:rFonts w:ascii="Cambria" w:hAnsi="Cambria" w:cstheme="minorBidi"/>
                <w:b/>
                <w:bCs/>
                <w:sz w:val="20"/>
                <w:szCs w:val="20"/>
                <w:lang w:val="et-EE"/>
              </w:rPr>
              <w:t>Prioriteedi number</w:t>
            </w:r>
          </w:p>
        </w:tc>
        <w:tc>
          <w:tcPr>
            <w:tcW w:w="1384" w:type="dxa"/>
            <w:shd w:val="clear" w:color="auto" w:fill="FFFFFF" w:themeFill="background1"/>
          </w:tcPr>
          <w:p w14:paraId="58CCE179" w14:textId="77777777" w:rsidR="00854D02" w:rsidRDefault="00854D02">
            <w:pPr>
              <w:spacing w:before="0" w:after="0" w:line="240" w:lineRule="auto"/>
              <w:rPr>
                <w:rFonts w:eastAsia="Calibri"/>
                <w:b/>
                <w:bCs/>
                <w:szCs w:val="24"/>
                <w:lang w:val="et-EE"/>
              </w:rPr>
            </w:pPr>
            <w:r>
              <w:rPr>
                <w:rFonts w:ascii="Cambria" w:hAnsi="Cambria" w:cstheme="minorBidi"/>
                <w:b/>
                <w:bCs/>
                <w:sz w:val="20"/>
                <w:szCs w:val="20"/>
                <w:lang w:val="et-EE"/>
              </w:rPr>
              <w:t>Fond</w:t>
            </w:r>
          </w:p>
        </w:tc>
        <w:tc>
          <w:tcPr>
            <w:tcW w:w="1433" w:type="dxa"/>
            <w:shd w:val="clear" w:color="auto" w:fill="FFFFFF" w:themeFill="background1"/>
          </w:tcPr>
          <w:p w14:paraId="46F2B918" w14:textId="77777777" w:rsidR="00854D02" w:rsidRDefault="00854D02">
            <w:pPr>
              <w:spacing w:before="0" w:after="0" w:line="240" w:lineRule="auto"/>
              <w:rPr>
                <w:rFonts w:eastAsia="Calibri"/>
                <w:b/>
                <w:bCs/>
                <w:szCs w:val="24"/>
                <w:lang w:val="et-EE"/>
              </w:rPr>
            </w:pPr>
            <w:r>
              <w:rPr>
                <w:rFonts w:ascii="Cambria" w:hAnsi="Cambria" w:cstheme="minorBidi"/>
                <w:b/>
                <w:bCs/>
                <w:sz w:val="20"/>
                <w:szCs w:val="20"/>
                <w:lang w:val="et-EE"/>
              </w:rPr>
              <w:t>Piirkonna kategooria</w:t>
            </w:r>
          </w:p>
        </w:tc>
        <w:tc>
          <w:tcPr>
            <w:tcW w:w="1644" w:type="dxa"/>
            <w:shd w:val="clear" w:color="auto" w:fill="FFFFFF" w:themeFill="background1"/>
          </w:tcPr>
          <w:p w14:paraId="68B3BB43" w14:textId="77777777" w:rsidR="00854D02" w:rsidRDefault="00854D02">
            <w:pPr>
              <w:spacing w:before="0" w:after="0" w:line="240" w:lineRule="auto"/>
              <w:rPr>
                <w:rFonts w:eastAsia="Calibri"/>
                <w:b/>
                <w:bCs/>
                <w:szCs w:val="24"/>
                <w:lang w:val="et-EE"/>
              </w:rPr>
            </w:pPr>
            <w:r>
              <w:rPr>
                <w:rFonts w:ascii="Cambria" w:hAnsi="Cambria" w:cstheme="minorBidi"/>
                <w:b/>
                <w:bCs/>
                <w:sz w:val="20"/>
                <w:szCs w:val="20"/>
                <w:lang w:val="et-EE"/>
              </w:rPr>
              <w:t>Erieesmärk</w:t>
            </w:r>
          </w:p>
        </w:tc>
        <w:tc>
          <w:tcPr>
            <w:tcW w:w="1732" w:type="dxa"/>
            <w:shd w:val="clear" w:color="auto" w:fill="FFFFFF" w:themeFill="background1"/>
          </w:tcPr>
          <w:p w14:paraId="5223E89C" w14:textId="77777777" w:rsidR="00854D02" w:rsidRDefault="00854D02">
            <w:pPr>
              <w:spacing w:before="0" w:after="0" w:line="240" w:lineRule="auto"/>
              <w:rPr>
                <w:rFonts w:eastAsia="Calibri"/>
                <w:b/>
                <w:bCs/>
                <w:szCs w:val="24"/>
                <w:lang w:val="et-EE"/>
              </w:rPr>
            </w:pPr>
            <w:r>
              <w:rPr>
                <w:rFonts w:ascii="Cambria" w:hAnsi="Cambria" w:cstheme="minorBidi"/>
                <w:b/>
                <w:bCs/>
                <w:sz w:val="20"/>
                <w:szCs w:val="20"/>
                <w:lang w:val="et-EE"/>
              </w:rPr>
              <w:t>Kood</w:t>
            </w:r>
          </w:p>
        </w:tc>
        <w:tc>
          <w:tcPr>
            <w:tcW w:w="1984" w:type="dxa"/>
            <w:shd w:val="clear" w:color="auto" w:fill="FFFFFF" w:themeFill="background1"/>
          </w:tcPr>
          <w:p w14:paraId="469F7865" w14:textId="77777777" w:rsidR="00854D02" w:rsidRDefault="00854D02">
            <w:pPr>
              <w:spacing w:before="0" w:after="0" w:line="240" w:lineRule="auto"/>
              <w:rPr>
                <w:rFonts w:eastAsia="Calibri"/>
                <w:b/>
                <w:bCs/>
                <w:szCs w:val="24"/>
                <w:lang w:val="et-EE"/>
              </w:rPr>
            </w:pPr>
            <w:r>
              <w:rPr>
                <w:rFonts w:ascii="Cambria" w:hAnsi="Cambria" w:cstheme="minorBidi"/>
                <w:b/>
                <w:bCs/>
                <w:sz w:val="20"/>
                <w:szCs w:val="20"/>
                <w:lang w:val="et-EE"/>
              </w:rPr>
              <w:t>Summa (eurodes)</w:t>
            </w:r>
          </w:p>
        </w:tc>
      </w:tr>
      <w:tr w:rsidR="008655CB" w14:paraId="62D4B7FD" w14:textId="77777777">
        <w:tc>
          <w:tcPr>
            <w:tcW w:w="1599" w:type="dxa"/>
            <w:shd w:val="clear" w:color="auto" w:fill="FFFFFF" w:themeFill="background1"/>
          </w:tcPr>
          <w:p w14:paraId="5407E57D" w14:textId="2B3F5E27" w:rsidR="008655CB" w:rsidRDefault="008655CB" w:rsidP="008655CB">
            <w:pPr>
              <w:spacing w:before="0" w:after="0" w:line="240" w:lineRule="auto"/>
              <w:rPr>
                <w:rFonts w:ascii="Cambria" w:eastAsia="Times New Roman" w:hAnsi="Cambria" w:cstheme="minorBidi"/>
                <w:sz w:val="20"/>
                <w:szCs w:val="20"/>
                <w:lang w:val="et-EE"/>
              </w:rPr>
            </w:pPr>
            <w:ins w:id="665" w:author="Kaisa Tähe - RAM" w:date="2025-07-17T11:13:00Z" w16du:dateUtc="2025-07-17T08:13:00Z">
              <w:r>
                <w:rPr>
                  <w:rFonts w:ascii="Cambria" w:eastAsia="Times New Roman" w:hAnsi="Cambria" w:cstheme="minorBidi"/>
                  <w:sz w:val="20"/>
                  <w:szCs w:val="20"/>
                  <w:lang w:val="et-EE"/>
                </w:rPr>
                <w:t>1</w:t>
              </w:r>
            </w:ins>
            <w:ins w:id="666" w:author="Kaisa Tähe - RAM" w:date="2025-10-06T15:26:00Z" w16du:dateUtc="2025-10-06T12:26:00Z">
              <w:r w:rsidR="00D05317">
                <w:rPr>
                  <w:rFonts w:ascii="Cambria" w:eastAsia="Times New Roman" w:hAnsi="Cambria" w:cstheme="minorBidi"/>
                  <w:sz w:val="20"/>
                  <w:szCs w:val="20"/>
                  <w:lang w:val="et-EE"/>
                </w:rPr>
                <w:t>1</w:t>
              </w:r>
            </w:ins>
          </w:p>
        </w:tc>
        <w:tc>
          <w:tcPr>
            <w:tcW w:w="1384" w:type="dxa"/>
            <w:shd w:val="clear" w:color="auto" w:fill="FFFFFF" w:themeFill="background1"/>
          </w:tcPr>
          <w:p w14:paraId="4DFBD4EF" w14:textId="1E7FAD6B" w:rsidR="008655CB" w:rsidRDefault="008655CB" w:rsidP="008655CB">
            <w:pPr>
              <w:spacing w:before="0" w:after="0" w:line="240" w:lineRule="auto"/>
              <w:rPr>
                <w:rFonts w:ascii="Cambria" w:eastAsia="Times New Roman" w:hAnsi="Cambria" w:cstheme="minorBidi"/>
                <w:sz w:val="20"/>
                <w:szCs w:val="20"/>
                <w:lang w:val="et-EE"/>
              </w:rPr>
            </w:pPr>
            <w:ins w:id="667" w:author="Kaisa Tähe - RAM" w:date="2025-07-17T11:13:00Z" w16du:dateUtc="2025-07-17T08:13:00Z">
              <w:r>
                <w:rPr>
                  <w:rFonts w:ascii="Cambria" w:eastAsia="Times New Roman" w:hAnsi="Cambria" w:cstheme="minorBidi"/>
                  <w:sz w:val="20"/>
                  <w:szCs w:val="20"/>
                  <w:lang w:val="et-EE"/>
                </w:rPr>
                <w:t>ERF</w:t>
              </w:r>
            </w:ins>
          </w:p>
        </w:tc>
        <w:tc>
          <w:tcPr>
            <w:tcW w:w="1433" w:type="dxa"/>
            <w:shd w:val="clear" w:color="auto" w:fill="FFFFFF" w:themeFill="background1"/>
          </w:tcPr>
          <w:p w14:paraId="5124BD93" w14:textId="232C9E1E" w:rsidR="008655CB" w:rsidRDefault="008655CB" w:rsidP="008655CB">
            <w:pPr>
              <w:spacing w:before="0" w:after="0" w:line="240" w:lineRule="auto"/>
              <w:rPr>
                <w:rFonts w:eastAsia="Calibri"/>
                <w:szCs w:val="24"/>
                <w:lang w:val="et-EE"/>
              </w:rPr>
            </w:pPr>
            <w:ins w:id="668" w:author="Kaisa Tähe - RAM" w:date="2025-07-17T11:13:00Z" w16du:dateUtc="2025-07-17T08:13:00Z">
              <w:r w:rsidRPr="00AA3989">
                <w:rPr>
                  <w:rFonts w:ascii="Cambria" w:eastAsia="Times New Roman" w:hAnsi="Cambria" w:cstheme="minorBidi"/>
                  <w:sz w:val="20"/>
                  <w:szCs w:val="20"/>
                  <w:lang w:val="et-EE"/>
                </w:rPr>
                <w:t>Ülemineku</w:t>
              </w:r>
            </w:ins>
          </w:p>
        </w:tc>
        <w:tc>
          <w:tcPr>
            <w:tcW w:w="1644" w:type="dxa"/>
            <w:shd w:val="clear" w:color="auto" w:fill="FFFFFF" w:themeFill="background1"/>
          </w:tcPr>
          <w:p w14:paraId="098987B3" w14:textId="01BA99E0" w:rsidR="008655CB" w:rsidRDefault="008655CB" w:rsidP="008655CB">
            <w:pPr>
              <w:spacing w:before="0" w:after="0" w:line="240" w:lineRule="auto"/>
              <w:rPr>
                <w:rFonts w:ascii="Cambria" w:eastAsia="Times New Roman" w:hAnsi="Cambria" w:cstheme="minorBidi"/>
                <w:sz w:val="20"/>
                <w:szCs w:val="20"/>
                <w:lang w:val="et-EE"/>
              </w:rPr>
            </w:pPr>
            <w:ins w:id="669" w:author="Kaisa Tähe - RAM" w:date="2025-07-17T11:13:00Z" w16du:dateUtc="2025-07-17T08:13:00Z">
              <w:r>
                <w:rPr>
                  <w:rFonts w:ascii="Cambria" w:eastAsia="Times New Roman" w:hAnsi="Cambria" w:cstheme="minorBidi"/>
                  <w:sz w:val="20"/>
                  <w:szCs w:val="20"/>
                  <w:lang w:val="et-EE"/>
                </w:rPr>
                <w:t>vii</w:t>
              </w:r>
            </w:ins>
          </w:p>
        </w:tc>
        <w:tc>
          <w:tcPr>
            <w:tcW w:w="1732" w:type="dxa"/>
            <w:shd w:val="clear" w:color="auto" w:fill="FFFFFF" w:themeFill="background1"/>
          </w:tcPr>
          <w:p w14:paraId="7C278297" w14:textId="6EADE9F5" w:rsidR="008655CB" w:rsidRDefault="008655CB" w:rsidP="008655CB">
            <w:pPr>
              <w:spacing w:before="0" w:after="0" w:line="240" w:lineRule="auto"/>
              <w:rPr>
                <w:rFonts w:ascii="Cambria" w:eastAsia="Times New Roman" w:hAnsi="Cambria" w:cstheme="minorBidi"/>
                <w:sz w:val="20"/>
                <w:szCs w:val="20"/>
                <w:lang w:val="et-EE"/>
              </w:rPr>
            </w:pPr>
            <w:ins w:id="670" w:author="Kaisa Tähe - RAM" w:date="2025-07-17T11:13:00Z" w16du:dateUtc="2025-07-17T08:13:00Z">
              <w:r>
                <w:rPr>
                  <w:rFonts w:ascii="Cambria" w:eastAsia="Times New Roman" w:hAnsi="Cambria" w:cstheme="minorBidi"/>
                  <w:sz w:val="20"/>
                  <w:szCs w:val="20"/>
                  <w:lang w:val="et-EE"/>
                </w:rPr>
                <w:t>01</w:t>
              </w:r>
            </w:ins>
          </w:p>
        </w:tc>
        <w:tc>
          <w:tcPr>
            <w:tcW w:w="1984" w:type="dxa"/>
            <w:shd w:val="clear" w:color="auto" w:fill="FFFFFF" w:themeFill="background1"/>
          </w:tcPr>
          <w:p w14:paraId="12C9CD46" w14:textId="41847192" w:rsidR="008655CB" w:rsidRDefault="00FC0DDC" w:rsidP="008655CB">
            <w:pPr>
              <w:spacing w:before="0" w:after="0" w:line="240" w:lineRule="auto"/>
              <w:rPr>
                <w:rFonts w:ascii="Cambria" w:eastAsia="Times New Roman" w:hAnsi="Cambria" w:cstheme="minorBidi"/>
                <w:sz w:val="20"/>
                <w:szCs w:val="20"/>
                <w:lang w:val="et-EE"/>
              </w:rPr>
            </w:pPr>
            <w:ins w:id="671" w:author="Kaisa Tähe - RAM" w:date="2025-10-16T13:20:00Z" w16du:dateUtc="2025-10-16T10:20:00Z">
              <w:r>
                <w:rPr>
                  <w:rFonts w:ascii="Cambria" w:eastAsia="Times New Roman" w:hAnsi="Cambria" w:cstheme="minorBidi"/>
                  <w:sz w:val="20"/>
                  <w:szCs w:val="20"/>
                  <w:lang w:val="et-EE"/>
                </w:rPr>
                <w:t>90</w:t>
              </w:r>
            </w:ins>
            <w:ins w:id="672" w:author="Kaisa Tähe - RAM" w:date="2025-08-05T10:53:00Z" w16du:dateUtc="2025-08-05T07:53:00Z">
              <w:r w:rsidR="00A83715">
                <w:rPr>
                  <w:rFonts w:ascii="Cambria" w:eastAsia="Times New Roman" w:hAnsi="Cambria" w:cstheme="minorBidi"/>
                  <w:sz w:val="20"/>
                  <w:szCs w:val="20"/>
                  <w:lang w:val="et-EE"/>
                </w:rPr>
                <w:t> 700</w:t>
              </w:r>
            </w:ins>
            <w:ins w:id="673" w:author="Kaisa Tähe - RAM" w:date="2025-07-17T11:13:00Z" w16du:dateUtc="2025-07-17T08:13:00Z">
              <w:r w:rsidR="008655CB">
                <w:rPr>
                  <w:rFonts w:ascii="Cambria" w:eastAsia="Times New Roman" w:hAnsi="Cambria" w:cstheme="minorBidi"/>
                  <w:sz w:val="20"/>
                  <w:szCs w:val="20"/>
                  <w:lang w:val="et-EE"/>
                </w:rPr>
                <w:t xml:space="preserve"> 000</w:t>
              </w:r>
            </w:ins>
          </w:p>
        </w:tc>
      </w:tr>
    </w:tbl>
    <w:p w14:paraId="15A362A5" w14:textId="77777777" w:rsidR="00854D02" w:rsidRDefault="00854D02" w:rsidP="00854D02">
      <w:pPr>
        <w:spacing w:after="0"/>
        <w:rPr>
          <w:rFonts w:ascii="Cambria" w:eastAsia="Times New Roman" w:hAnsi="Cambria" w:cstheme="minorHAnsi"/>
          <w:b/>
          <w:bCs/>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854D02" w14:paraId="3F54B340" w14:textId="77777777">
        <w:tc>
          <w:tcPr>
            <w:tcW w:w="9776" w:type="dxa"/>
            <w:gridSpan w:val="6"/>
          </w:tcPr>
          <w:p w14:paraId="380BFF7A" w14:textId="4E0B2421" w:rsidR="00854D02" w:rsidRDefault="00854D02">
            <w:pPr>
              <w:pStyle w:val="Pealdis"/>
              <w:keepNext/>
              <w:jc w:val="left"/>
              <w:rPr>
                <w:rFonts w:ascii="Cambria" w:hAnsi="Cambria" w:cstheme="minorBidi"/>
                <w:lang w:val="et-EE"/>
              </w:rPr>
            </w:pPr>
            <w:r>
              <w:rPr>
                <w:rFonts w:ascii="Cambria" w:hAnsi="Cambria" w:cstheme="minorBidi"/>
                <w:lang w:val="et-EE"/>
              </w:rPr>
              <w:t>Tabel</w:t>
            </w:r>
            <w:r w:rsidR="00D946C8">
              <w:rPr>
                <w:rFonts w:ascii="Cambria" w:hAnsi="Cambria" w:cstheme="minorBidi"/>
                <w:lang w:val="et-EE"/>
              </w:rPr>
              <w:t xml:space="preserve"> </w:t>
            </w:r>
            <w:ins w:id="674" w:author="Kaisa Tähe - RAM" w:date="2025-10-13T15:20:00Z" w16du:dateUtc="2025-10-13T12:20:00Z">
              <w:r w:rsidR="00BB41EE">
                <w:rPr>
                  <w:rFonts w:ascii="Cambria" w:hAnsi="Cambria" w:cstheme="minorBidi"/>
                  <w:lang w:val="et-EE"/>
                </w:rPr>
                <w:t>30</w:t>
              </w:r>
            </w:ins>
            <w:del w:id="675" w:author="Kaisa Tähe - RAM" w:date="2025-10-13T15:20:00Z" w16du:dateUtc="2025-10-13T12:20:00Z">
              <w:r w:rsidR="00D946C8" w:rsidDel="00BB41EE">
                <w:rPr>
                  <w:rFonts w:ascii="Cambria" w:hAnsi="Cambria" w:cstheme="minorBidi"/>
                  <w:lang w:val="et-EE"/>
                </w:rPr>
                <w:delText>5 erieesmärk (vii)</w:delText>
              </w:r>
            </w:del>
            <w:r>
              <w:rPr>
                <w:rFonts w:ascii="Cambria" w:hAnsi="Cambria" w:cstheme="minorBidi"/>
                <w:lang w:val="et-EE"/>
              </w:rPr>
              <w:t>: Mõõde 3 – territoriaalne rakendusmehhanism ja territoriaalne suunitlus</w:t>
            </w:r>
          </w:p>
        </w:tc>
      </w:tr>
      <w:tr w:rsidR="00854D02" w14:paraId="46999026" w14:textId="77777777">
        <w:tc>
          <w:tcPr>
            <w:tcW w:w="1599" w:type="dxa"/>
          </w:tcPr>
          <w:p w14:paraId="2F6D867A" w14:textId="77777777" w:rsidR="00854D02" w:rsidRDefault="00854D02">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Prioriteedi number</w:t>
            </w:r>
          </w:p>
        </w:tc>
        <w:tc>
          <w:tcPr>
            <w:tcW w:w="1384" w:type="dxa"/>
          </w:tcPr>
          <w:p w14:paraId="17CCC333" w14:textId="77777777" w:rsidR="00854D02" w:rsidRDefault="00854D02">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Fond</w:t>
            </w:r>
          </w:p>
        </w:tc>
        <w:tc>
          <w:tcPr>
            <w:tcW w:w="1433" w:type="dxa"/>
          </w:tcPr>
          <w:p w14:paraId="25693CF1" w14:textId="77777777" w:rsidR="00854D02" w:rsidRDefault="00854D02">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Piirkonna kategooria</w:t>
            </w:r>
          </w:p>
        </w:tc>
        <w:tc>
          <w:tcPr>
            <w:tcW w:w="1644" w:type="dxa"/>
          </w:tcPr>
          <w:p w14:paraId="5153B2FB" w14:textId="77777777" w:rsidR="00854D02" w:rsidRDefault="00854D02">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Erieesmärk</w:t>
            </w:r>
          </w:p>
        </w:tc>
        <w:tc>
          <w:tcPr>
            <w:tcW w:w="1732" w:type="dxa"/>
          </w:tcPr>
          <w:p w14:paraId="13062153" w14:textId="77777777" w:rsidR="00854D02" w:rsidRDefault="00854D02">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Kood</w:t>
            </w:r>
          </w:p>
        </w:tc>
        <w:tc>
          <w:tcPr>
            <w:tcW w:w="1984" w:type="dxa"/>
          </w:tcPr>
          <w:p w14:paraId="6D393455" w14:textId="77777777" w:rsidR="00854D02" w:rsidRDefault="00854D02">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Summa (eurodes)</w:t>
            </w:r>
          </w:p>
        </w:tc>
      </w:tr>
      <w:tr w:rsidR="001314B3" w14:paraId="32BCBF2A" w14:textId="77777777">
        <w:tc>
          <w:tcPr>
            <w:tcW w:w="1599" w:type="dxa"/>
          </w:tcPr>
          <w:p w14:paraId="0C3BD19B" w14:textId="488DE78D" w:rsidR="001314B3" w:rsidRDefault="001314B3" w:rsidP="001314B3">
            <w:pPr>
              <w:spacing w:before="0" w:after="0" w:line="240" w:lineRule="auto"/>
              <w:rPr>
                <w:rFonts w:ascii="Cambria" w:eastAsia="Times New Roman" w:hAnsi="Cambria" w:cstheme="minorHAnsi"/>
                <w:b/>
                <w:bCs/>
                <w:sz w:val="20"/>
                <w:szCs w:val="20"/>
                <w:highlight w:val="lightGray"/>
                <w:lang w:val="et-EE"/>
              </w:rPr>
            </w:pPr>
            <w:ins w:id="676" w:author="Kaisa Tähe - RAM" w:date="2025-07-17T11:13:00Z" w16du:dateUtc="2025-07-17T08:13:00Z">
              <w:r w:rsidRPr="00AA3989">
                <w:rPr>
                  <w:rFonts w:ascii="Cambria" w:eastAsia="Times New Roman" w:hAnsi="Cambria" w:cstheme="minorBidi"/>
                  <w:sz w:val="20"/>
                  <w:szCs w:val="20"/>
                  <w:lang w:val="et-EE"/>
                </w:rPr>
                <w:t>1</w:t>
              </w:r>
            </w:ins>
            <w:ins w:id="677" w:author="Kaisa Tähe - RAM" w:date="2025-10-06T15:26:00Z" w16du:dateUtc="2025-10-06T12:26:00Z">
              <w:r w:rsidR="00D05317">
                <w:rPr>
                  <w:rFonts w:ascii="Cambria" w:eastAsia="Times New Roman" w:hAnsi="Cambria" w:cstheme="minorBidi"/>
                  <w:sz w:val="20"/>
                  <w:szCs w:val="20"/>
                  <w:lang w:val="et-EE"/>
                </w:rPr>
                <w:t>1</w:t>
              </w:r>
            </w:ins>
          </w:p>
        </w:tc>
        <w:tc>
          <w:tcPr>
            <w:tcW w:w="1384" w:type="dxa"/>
          </w:tcPr>
          <w:p w14:paraId="6DE4EBF1" w14:textId="060DD9AF" w:rsidR="001314B3" w:rsidRDefault="001314B3" w:rsidP="001314B3">
            <w:pPr>
              <w:spacing w:before="0" w:after="0" w:line="240" w:lineRule="auto"/>
              <w:rPr>
                <w:rFonts w:ascii="Cambria" w:eastAsia="Times New Roman" w:hAnsi="Cambria" w:cstheme="minorHAnsi"/>
                <w:b/>
                <w:bCs/>
                <w:sz w:val="20"/>
                <w:szCs w:val="20"/>
                <w:highlight w:val="lightGray"/>
                <w:lang w:val="et-EE"/>
              </w:rPr>
            </w:pPr>
            <w:ins w:id="678" w:author="Kaisa Tähe - RAM" w:date="2025-07-17T11:13:00Z" w16du:dateUtc="2025-07-17T08:13:00Z">
              <w:r w:rsidRPr="00AA3989">
                <w:rPr>
                  <w:rFonts w:ascii="Cambria" w:eastAsia="Times New Roman" w:hAnsi="Cambria" w:cstheme="minorBidi"/>
                  <w:sz w:val="20"/>
                  <w:szCs w:val="20"/>
                  <w:lang w:val="et-EE"/>
                </w:rPr>
                <w:t>ERF</w:t>
              </w:r>
            </w:ins>
          </w:p>
        </w:tc>
        <w:tc>
          <w:tcPr>
            <w:tcW w:w="1433" w:type="dxa"/>
          </w:tcPr>
          <w:p w14:paraId="023C6514" w14:textId="5C64C5F2" w:rsidR="001314B3" w:rsidRDefault="001314B3" w:rsidP="001314B3">
            <w:pPr>
              <w:spacing w:before="0" w:after="0" w:line="240" w:lineRule="auto"/>
              <w:rPr>
                <w:rFonts w:ascii="Cambria" w:eastAsia="Times New Roman" w:hAnsi="Cambria" w:cstheme="minorBidi"/>
                <w:sz w:val="20"/>
                <w:szCs w:val="20"/>
                <w:lang w:val="et-EE"/>
              </w:rPr>
            </w:pPr>
            <w:ins w:id="679" w:author="Kaisa Tähe - RAM" w:date="2025-07-17T11:13:00Z" w16du:dateUtc="2025-07-17T08:13:00Z">
              <w:r>
                <w:rPr>
                  <w:rFonts w:ascii="Cambria" w:eastAsia="Times New Roman" w:hAnsi="Cambria" w:cstheme="minorBidi"/>
                  <w:sz w:val="20"/>
                  <w:szCs w:val="20"/>
                  <w:lang w:val="et-EE"/>
                </w:rPr>
                <w:t>Ülemineku</w:t>
              </w:r>
            </w:ins>
          </w:p>
        </w:tc>
        <w:tc>
          <w:tcPr>
            <w:tcW w:w="1644" w:type="dxa"/>
          </w:tcPr>
          <w:p w14:paraId="61FE72BA" w14:textId="210AB7AC" w:rsidR="001314B3" w:rsidRDefault="001314B3" w:rsidP="001314B3">
            <w:pPr>
              <w:spacing w:before="0" w:after="0" w:line="240" w:lineRule="auto"/>
              <w:rPr>
                <w:rFonts w:ascii="Cambria" w:eastAsia="Times New Roman" w:hAnsi="Cambria" w:cstheme="minorBidi"/>
                <w:sz w:val="20"/>
                <w:szCs w:val="20"/>
                <w:lang w:val="et-EE"/>
              </w:rPr>
            </w:pPr>
            <w:ins w:id="680" w:author="Kaisa Tähe - RAM" w:date="2025-07-17T11:13:00Z" w16du:dateUtc="2025-07-17T08:13:00Z">
              <w:r>
                <w:rPr>
                  <w:rFonts w:ascii="Cambria" w:eastAsia="Times New Roman" w:hAnsi="Cambria" w:cstheme="minorBidi"/>
                  <w:sz w:val="20"/>
                  <w:szCs w:val="20"/>
                  <w:lang w:val="et-EE"/>
                </w:rPr>
                <w:t>vii</w:t>
              </w:r>
            </w:ins>
          </w:p>
        </w:tc>
        <w:tc>
          <w:tcPr>
            <w:tcW w:w="1732" w:type="dxa"/>
          </w:tcPr>
          <w:p w14:paraId="798427D4" w14:textId="33350465" w:rsidR="001314B3" w:rsidRDefault="001314B3" w:rsidP="001314B3">
            <w:pPr>
              <w:spacing w:before="0" w:after="0" w:line="240" w:lineRule="auto"/>
              <w:rPr>
                <w:rFonts w:ascii="Cambria" w:eastAsia="Times New Roman" w:hAnsi="Cambria" w:cstheme="minorHAnsi"/>
                <w:b/>
                <w:bCs/>
                <w:sz w:val="20"/>
                <w:szCs w:val="20"/>
                <w:highlight w:val="lightGray"/>
                <w:lang w:val="et-EE"/>
              </w:rPr>
            </w:pPr>
            <w:ins w:id="681" w:author="Kaisa Tähe - RAM" w:date="2025-07-17T11:13:00Z" w16du:dateUtc="2025-07-17T08:13:00Z">
              <w:r w:rsidRPr="00AA3989">
                <w:rPr>
                  <w:rFonts w:ascii="Cambria" w:eastAsia="Times New Roman" w:hAnsi="Cambria" w:cstheme="minorBidi"/>
                  <w:sz w:val="20"/>
                  <w:szCs w:val="20"/>
                  <w:lang w:val="et-EE"/>
                </w:rPr>
                <w:t>33</w:t>
              </w:r>
            </w:ins>
          </w:p>
        </w:tc>
        <w:tc>
          <w:tcPr>
            <w:tcW w:w="1984" w:type="dxa"/>
          </w:tcPr>
          <w:p w14:paraId="5DF8F430" w14:textId="2FB2C164" w:rsidR="001314B3" w:rsidRDefault="00FC0DDC" w:rsidP="001314B3">
            <w:pPr>
              <w:spacing w:before="0" w:after="0" w:line="240" w:lineRule="auto"/>
              <w:rPr>
                <w:rFonts w:ascii="Cambria" w:eastAsia="Times New Roman" w:hAnsi="Cambria" w:cstheme="minorHAnsi"/>
                <w:b/>
                <w:bCs/>
                <w:sz w:val="20"/>
                <w:szCs w:val="20"/>
                <w:highlight w:val="lightGray"/>
                <w:lang w:val="et-EE"/>
              </w:rPr>
            </w:pPr>
            <w:ins w:id="682" w:author="Kaisa Tähe - RAM" w:date="2025-10-16T13:20:00Z" w16du:dateUtc="2025-10-16T10:20:00Z">
              <w:r>
                <w:rPr>
                  <w:rFonts w:ascii="Cambria" w:eastAsia="Times New Roman" w:hAnsi="Cambria" w:cstheme="minorBidi"/>
                  <w:sz w:val="20"/>
                  <w:szCs w:val="20"/>
                  <w:lang w:val="et-EE"/>
                </w:rPr>
                <w:t>90</w:t>
              </w:r>
            </w:ins>
            <w:ins w:id="683" w:author="Kaisa Tähe - RAM" w:date="2025-08-05T10:57:00Z" w16du:dateUtc="2025-08-05T07:57:00Z">
              <w:r w:rsidR="008707FA">
                <w:rPr>
                  <w:rFonts w:ascii="Cambria" w:eastAsia="Times New Roman" w:hAnsi="Cambria" w:cstheme="minorBidi"/>
                  <w:sz w:val="20"/>
                  <w:szCs w:val="20"/>
                  <w:lang w:val="et-EE"/>
                </w:rPr>
                <w:t> 700</w:t>
              </w:r>
            </w:ins>
            <w:ins w:id="684" w:author="Kaisa Tähe - RAM" w:date="2025-07-17T11:13:00Z" w16du:dateUtc="2025-07-17T08:13:00Z">
              <w:r w:rsidR="001314B3" w:rsidRPr="00AA3989">
                <w:rPr>
                  <w:rFonts w:ascii="Cambria" w:eastAsia="Times New Roman" w:hAnsi="Cambria" w:cstheme="minorBidi"/>
                  <w:sz w:val="20"/>
                  <w:szCs w:val="20"/>
                  <w:lang w:val="et-EE"/>
                </w:rPr>
                <w:t xml:space="preserve"> 000</w:t>
              </w:r>
            </w:ins>
          </w:p>
        </w:tc>
      </w:tr>
    </w:tbl>
    <w:p w14:paraId="0DFE6D0D" w14:textId="77777777" w:rsidR="00854D02" w:rsidRDefault="00854D02" w:rsidP="00854D02">
      <w:pPr>
        <w:spacing w:after="0"/>
        <w:rPr>
          <w:rFonts w:ascii="Cambria" w:eastAsia="Times New Roman" w:hAnsi="Cambria" w:cstheme="minorHAnsi"/>
          <w:b/>
          <w:bCs/>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854D02" w:rsidRPr="00EF1C29" w14:paraId="43838AF9" w14:textId="77777777">
        <w:tc>
          <w:tcPr>
            <w:tcW w:w="9776" w:type="dxa"/>
            <w:gridSpan w:val="6"/>
          </w:tcPr>
          <w:p w14:paraId="74AA4770" w14:textId="64058E5E" w:rsidR="00854D02" w:rsidRDefault="00854D02">
            <w:pPr>
              <w:pStyle w:val="Pealdis"/>
              <w:keepNext/>
              <w:jc w:val="left"/>
              <w:rPr>
                <w:rFonts w:ascii="Cambria" w:hAnsi="Cambria" w:cstheme="minorBidi"/>
                <w:highlight w:val="lightGray"/>
                <w:lang w:val="et-EE"/>
              </w:rPr>
            </w:pPr>
            <w:r>
              <w:rPr>
                <w:rFonts w:ascii="Cambria" w:hAnsi="Cambria" w:cstheme="minorBidi"/>
                <w:lang w:val="et-EE"/>
              </w:rPr>
              <w:t>Tabel</w:t>
            </w:r>
            <w:r w:rsidR="00D946C8">
              <w:rPr>
                <w:rFonts w:ascii="Cambria" w:hAnsi="Cambria" w:cstheme="minorBidi"/>
                <w:lang w:val="et-EE"/>
              </w:rPr>
              <w:t xml:space="preserve"> </w:t>
            </w:r>
            <w:ins w:id="685" w:author="Kaisa Tähe - RAM" w:date="2025-10-13T15:20:00Z" w16du:dateUtc="2025-10-13T12:20:00Z">
              <w:r w:rsidR="00BB41EE">
                <w:rPr>
                  <w:rFonts w:ascii="Cambria" w:hAnsi="Cambria" w:cstheme="minorBidi"/>
                  <w:lang w:val="et-EE"/>
                </w:rPr>
                <w:t>31</w:t>
              </w:r>
            </w:ins>
            <w:del w:id="686" w:author="Kaisa Tähe - RAM" w:date="2025-10-13T15:20:00Z" w16du:dateUtc="2025-10-13T12:20:00Z">
              <w:r w:rsidR="00D946C8" w:rsidDel="00BB41EE">
                <w:rPr>
                  <w:rFonts w:ascii="Cambria" w:hAnsi="Cambria" w:cstheme="minorBidi"/>
                  <w:lang w:val="et-EE"/>
                </w:rPr>
                <w:delText>6 erieesmärk (vii)</w:delText>
              </w:r>
            </w:del>
            <w:r>
              <w:rPr>
                <w:rFonts w:ascii="Cambria" w:hAnsi="Cambria" w:cstheme="minorBidi"/>
                <w:lang w:val="et-EE"/>
              </w:rPr>
              <w:t xml:space="preserve">: Mõõde 5 – </w:t>
            </w:r>
            <w:r>
              <w:rPr>
                <w:rFonts w:ascii="Cambria" w:hAnsi="Cambria" w:cstheme="minorHAnsi"/>
                <w:iCs/>
                <w:szCs w:val="20"/>
                <w:lang w:val="et-EE"/>
              </w:rPr>
              <w:t>ESF+, ERF, ÜF ja JTF soolise võrdõiguslikkuse valdkond</w:t>
            </w:r>
          </w:p>
        </w:tc>
      </w:tr>
      <w:tr w:rsidR="00854D02" w14:paraId="10154943" w14:textId="77777777">
        <w:tc>
          <w:tcPr>
            <w:tcW w:w="1599" w:type="dxa"/>
          </w:tcPr>
          <w:p w14:paraId="287752E4" w14:textId="77777777" w:rsidR="00854D02" w:rsidRDefault="00854D02">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Prioriteedi number</w:t>
            </w:r>
          </w:p>
        </w:tc>
        <w:tc>
          <w:tcPr>
            <w:tcW w:w="1384" w:type="dxa"/>
          </w:tcPr>
          <w:p w14:paraId="04B3C5E8" w14:textId="77777777" w:rsidR="00854D02" w:rsidRDefault="00854D02">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Fond</w:t>
            </w:r>
          </w:p>
        </w:tc>
        <w:tc>
          <w:tcPr>
            <w:tcW w:w="1433" w:type="dxa"/>
          </w:tcPr>
          <w:p w14:paraId="7FBBF6EC" w14:textId="77777777" w:rsidR="00854D02" w:rsidRDefault="00854D02">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Piirkonna kategooria</w:t>
            </w:r>
          </w:p>
        </w:tc>
        <w:tc>
          <w:tcPr>
            <w:tcW w:w="1644" w:type="dxa"/>
          </w:tcPr>
          <w:p w14:paraId="68FCAAED" w14:textId="77777777" w:rsidR="00854D02" w:rsidRDefault="00854D02">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Erieesmärk</w:t>
            </w:r>
          </w:p>
        </w:tc>
        <w:tc>
          <w:tcPr>
            <w:tcW w:w="1732" w:type="dxa"/>
          </w:tcPr>
          <w:p w14:paraId="40363537" w14:textId="77777777" w:rsidR="00854D02" w:rsidRDefault="00854D02">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Kood</w:t>
            </w:r>
          </w:p>
        </w:tc>
        <w:tc>
          <w:tcPr>
            <w:tcW w:w="1984" w:type="dxa"/>
          </w:tcPr>
          <w:p w14:paraId="7AA46721" w14:textId="77777777" w:rsidR="00854D02" w:rsidRDefault="00854D02">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Summa (eurodes)</w:t>
            </w:r>
          </w:p>
        </w:tc>
      </w:tr>
      <w:tr w:rsidR="00487108" w14:paraId="0E4AD7D2" w14:textId="77777777">
        <w:tc>
          <w:tcPr>
            <w:tcW w:w="1599" w:type="dxa"/>
          </w:tcPr>
          <w:p w14:paraId="1BA854F3" w14:textId="30512CF2" w:rsidR="00487108" w:rsidRDefault="00487108" w:rsidP="00487108">
            <w:pPr>
              <w:spacing w:before="0" w:after="0" w:line="276" w:lineRule="auto"/>
              <w:rPr>
                <w:rFonts w:ascii="Cambria" w:eastAsia="Times New Roman" w:hAnsi="Cambria" w:cstheme="minorHAnsi"/>
                <w:b/>
                <w:iCs/>
                <w:sz w:val="20"/>
                <w:highlight w:val="lightGray"/>
                <w:lang w:val="et-EE"/>
              </w:rPr>
            </w:pPr>
            <w:ins w:id="687" w:author="Kaisa Tähe - RAM" w:date="2025-07-17T11:14:00Z" w16du:dateUtc="2025-07-17T08:14:00Z">
              <w:r w:rsidRPr="00AA3989">
                <w:rPr>
                  <w:rFonts w:ascii="Cambria" w:eastAsia="Times New Roman" w:hAnsi="Cambria" w:cstheme="minorBidi"/>
                  <w:bCs/>
                  <w:sz w:val="20"/>
                  <w:szCs w:val="20"/>
                  <w:lang w:val="et-EE"/>
                </w:rPr>
                <w:t>1</w:t>
              </w:r>
            </w:ins>
            <w:ins w:id="688" w:author="Kaisa Tähe - RAM" w:date="2025-10-06T15:27:00Z" w16du:dateUtc="2025-10-06T12:27:00Z">
              <w:r w:rsidR="00D05317">
                <w:rPr>
                  <w:rFonts w:ascii="Cambria" w:eastAsia="Times New Roman" w:hAnsi="Cambria" w:cstheme="minorBidi"/>
                  <w:bCs/>
                  <w:sz w:val="20"/>
                  <w:szCs w:val="20"/>
                  <w:lang w:val="et-EE"/>
                </w:rPr>
                <w:t>1</w:t>
              </w:r>
            </w:ins>
          </w:p>
        </w:tc>
        <w:tc>
          <w:tcPr>
            <w:tcW w:w="1384" w:type="dxa"/>
          </w:tcPr>
          <w:p w14:paraId="23CFBE4E" w14:textId="77FF0EF7" w:rsidR="00487108" w:rsidRDefault="00487108" w:rsidP="00487108">
            <w:pPr>
              <w:spacing w:before="0" w:after="0" w:line="276" w:lineRule="auto"/>
              <w:rPr>
                <w:rFonts w:ascii="Cambria" w:eastAsia="Times New Roman" w:hAnsi="Cambria" w:cstheme="minorHAnsi"/>
                <w:b/>
                <w:iCs/>
                <w:sz w:val="20"/>
                <w:highlight w:val="lightGray"/>
                <w:lang w:val="et-EE"/>
              </w:rPr>
            </w:pPr>
            <w:ins w:id="689" w:author="Kaisa Tähe - RAM" w:date="2025-07-17T11:14:00Z" w16du:dateUtc="2025-07-17T08:14:00Z">
              <w:r w:rsidRPr="00AA3989">
                <w:rPr>
                  <w:rFonts w:ascii="Cambria" w:eastAsia="Times New Roman" w:hAnsi="Cambria" w:cstheme="minorBidi"/>
                  <w:bCs/>
                  <w:sz w:val="20"/>
                  <w:szCs w:val="20"/>
                  <w:lang w:val="et-EE"/>
                </w:rPr>
                <w:t>ERF</w:t>
              </w:r>
            </w:ins>
          </w:p>
        </w:tc>
        <w:tc>
          <w:tcPr>
            <w:tcW w:w="1433" w:type="dxa"/>
          </w:tcPr>
          <w:p w14:paraId="73C46982" w14:textId="0EEE1524" w:rsidR="00487108" w:rsidRDefault="00487108" w:rsidP="00487108">
            <w:pPr>
              <w:spacing w:before="0" w:after="0" w:line="276" w:lineRule="auto"/>
              <w:rPr>
                <w:rFonts w:ascii="Cambria" w:eastAsia="Times New Roman" w:hAnsi="Cambria" w:cstheme="minorHAnsi"/>
                <w:b/>
                <w:iCs/>
                <w:sz w:val="20"/>
                <w:highlight w:val="lightGray"/>
                <w:lang w:val="et-EE"/>
              </w:rPr>
            </w:pPr>
            <w:ins w:id="690" w:author="Kaisa Tähe - RAM" w:date="2025-07-17T11:14:00Z" w16du:dateUtc="2025-07-17T08:14:00Z">
              <w:r w:rsidRPr="00AA3989">
                <w:rPr>
                  <w:rFonts w:ascii="Cambria" w:eastAsia="Times New Roman" w:hAnsi="Cambria" w:cstheme="minorBidi"/>
                  <w:bCs/>
                  <w:sz w:val="20"/>
                  <w:szCs w:val="20"/>
                  <w:lang w:val="et-EE"/>
                </w:rPr>
                <w:t>Ülemineku</w:t>
              </w:r>
            </w:ins>
          </w:p>
        </w:tc>
        <w:tc>
          <w:tcPr>
            <w:tcW w:w="1644" w:type="dxa"/>
          </w:tcPr>
          <w:p w14:paraId="5110A2C0" w14:textId="5EADBFD9" w:rsidR="00487108" w:rsidRDefault="00487108" w:rsidP="00487108">
            <w:pPr>
              <w:spacing w:before="0" w:after="0" w:line="276" w:lineRule="auto"/>
              <w:rPr>
                <w:rFonts w:ascii="Cambria" w:eastAsia="Times New Roman" w:hAnsi="Cambria" w:cstheme="minorHAnsi"/>
                <w:b/>
                <w:iCs/>
                <w:sz w:val="20"/>
                <w:highlight w:val="lightGray"/>
                <w:lang w:val="et-EE"/>
              </w:rPr>
            </w:pPr>
            <w:ins w:id="691" w:author="Kaisa Tähe - RAM" w:date="2025-07-17T11:14:00Z" w16du:dateUtc="2025-07-17T08:14:00Z">
              <w:r w:rsidRPr="00AA3989">
                <w:rPr>
                  <w:rFonts w:ascii="Cambria" w:eastAsia="Times New Roman" w:hAnsi="Cambria" w:cstheme="minorBidi"/>
                  <w:bCs/>
                  <w:sz w:val="20"/>
                  <w:szCs w:val="20"/>
                  <w:lang w:val="et-EE"/>
                </w:rPr>
                <w:t>v</w:t>
              </w:r>
              <w:r>
                <w:rPr>
                  <w:rFonts w:ascii="Cambria" w:eastAsia="Times New Roman" w:hAnsi="Cambria" w:cstheme="minorBidi"/>
                  <w:bCs/>
                  <w:sz w:val="20"/>
                  <w:szCs w:val="20"/>
                  <w:lang w:val="et-EE"/>
                </w:rPr>
                <w:t>ii</w:t>
              </w:r>
            </w:ins>
          </w:p>
        </w:tc>
        <w:tc>
          <w:tcPr>
            <w:tcW w:w="1732" w:type="dxa"/>
          </w:tcPr>
          <w:p w14:paraId="064089C7" w14:textId="4AA5C365" w:rsidR="00487108" w:rsidRDefault="00487108" w:rsidP="00487108">
            <w:pPr>
              <w:spacing w:before="0" w:after="0" w:line="276" w:lineRule="auto"/>
              <w:rPr>
                <w:rFonts w:ascii="Cambria" w:eastAsia="Times New Roman" w:hAnsi="Cambria" w:cstheme="minorBidi"/>
                <w:sz w:val="20"/>
                <w:szCs w:val="20"/>
                <w:lang w:val="et-EE"/>
              </w:rPr>
            </w:pPr>
            <w:ins w:id="692" w:author="Kaisa Tähe - RAM" w:date="2025-07-17T11:14:00Z" w16du:dateUtc="2025-07-17T08:14:00Z">
              <w:r>
                <w:rPr>
                  <w:rFonts w:ascii="Cambria" w:eastAsia="Times New Roman" w:hAnsi="Cambria" w:cstheme="minorBidi"/>
                  <w:bCs/>
                  <w:sz w:val="20"/>
                  <w:szCs w:val="20"/>
                  <w:lang w:val="et-EE"/>
                </w:rPr>
                <w:t>03</w:t>
              </w:r>
            </w:ins>
          </w:p>
        </w:tc>
        <w:tc>
          <w:tcPr>
            <w:tcW w:w="1984" w:type="dxa"/>
          </w:tcPr>
          <w:p w14:paraId="74F24B97" w14:textId="060800EF" w:rsidR="00487108" w:rsidRDefault="00FC0DDC" w:rsidP="00487108">
            <w:pPr>
              <w:spacing w:before="0" w:after="0" w:line="276" w:lineRule="auto"/>
              <w:rPr>
                <w:rFonts w:ascii="Cambria" w:eastAsia="Times New Roman" w:hAnsi="Cambria" w:cstheme="minorBidi"/>
                <w:sz w:val="20"/>
                <w:szCs w:val="20"/>
                <w:lang w:val="et-EE"/>
              </w:rPr>
            </w:pPr>
            <w:ins w:id="693" w:author="Kaisa Tähe - RAM" w:date="2025-10-16T13:21:00Z" w16du:dateUtc="2025-10-16T10:21:00Z">
              <w:r>
                <w:rPr>
                  <w:rFonts w:ascii="Cambria" w:eastAsia="Times New Roman" w:hAnsi="Cambria" w:cstheme="minorBidi"/>
                  <w:sz w:val="20"/>
                  <w:szCs w:val="20"/>
                  <w:lang w:val="et-EE"/>
                </w:rPr>
                <w:t>90</w:t>
              </w:r>
            </w:ins>
            <w:ins w:id="694" w:author="Kaisa Tähe - RAM" w:date="2025-08-05T10:59:00Z" w16du:dateUtc="2025-08-05T07:59:00Z">
              <w:r w:rsidR="00B050B0">
                <w:rPr>
                  <w:rFonts w:ascii="Cambria" w:eastAsia="Times New Roman" w:hAnsi="Cambria" w:cstheme="minorBidi"/>
                  <w:sz w:val="20"/>
                  <w:szCs w:val="20"/>
                  <w:lang w:val="et-EE"/>
                </w:rPr>
                <w:t> 700</w:t>
              </w:r>
            </w:ins>
            <w:ins w:id="695" w:author="Kaisa Tähe - RAM" w:date="2025-07-17T11:14:00Z" w16du:dateUtc="2025-07-17T08:14:00Z">
              <w:r w:rsidR="00487108">
                <w:rPr>
                  <w:rFonts w:ascii="Cambria" w:eastAsia="Times New Roman" w:hAnsi="Cambria" w:cstheme="minorBidi"/>
                  <w:bCs/>
                  <w:sz w:val="20"/>
                  <w:szCs w:val="20"/>
                  <w:lang w:val="et-EE"/>
                </w:rPr>
                <w:t xml:space="preserve"> 000</w:t>
              </w:r>
            </w:ins>
          </w:p>
        </w:tc>
      </w:tr>
    </w:tbl>
    <w:p w14:paraId="46B998BC" w14:textId="508EE76B" w:rsidR="009D6B67" w:rsidRDefault="00EE5F1F">
      <w:pPr>
        <w:pStyle w:val="Pealkiri3"/>
        <w:rPr>
          <w:lang w:val="et-EE"/>
        </w:rPr>
      </w:pPr>
      <w:bookmarkStart w:id="696" w:name="_Toc210486457"/>
      <w:r>
        <w:rPr>
          <w:lang w:val="et-EE"/>
        </w:rPr>
        <w:lastRenderedPageBreak/>
        <w:t>Prioriteet: Digitaalse ühenduvuse arendamine</w:t>
      </w:r>
      <w:bookmarkEnd w:id="696"/>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634"/>
      </w:tblGrid>
      <w:tr w:rsidR="009D6B67" w14:paraId="069981B3" w14:textId="77777777">
        <w:tc>
          <w:tcPr>
            <w:tcW w:w="9634" w:type="dxa"/>
          </w:tcPr>
          <w:p w14:paraId="59254A20"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16FDEABB" w14:textId="77777777">
        <w:tc>
          <w:tcPr>
            <w:tcW w:w="9634" w:type="dxa"/>
          </w:tcPr>
          <w:p w14:paraId="4A115BDC"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1D2C0071" w14:textId="77777777">
        <w:tc>
          <w:tcPr>
            <w:tcW w:w="9634" w:type="dxa"/>
          </w:tcPr>
          <w:p w14:paraId="2622B950"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3E7726F9" w14:textId="77777777">
        <w:tc>
          <w:tcPr>
            <w:tcW w:w="9634" w:type="dxa"/>
          </w:tcPr>
          <w:p w14:paraId="3C19A261"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4C533FD5" w14:textId="77777777">
        <w:tc>
          <w:tcPr>
            <w:tcW w:w="9634" w:type="dxa"/>
          </w:tcPr>
          <w:p w14:paraId="7C1F0016"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ERFi ja Ühtekuuluvusfondi määruse artikli 3 lõike 1 punkti b alapunktis viii sätestatud linnalise liikumiskeskkonna erieesmärki</w:t>
            </w:r>
          </w:p>
        </w:tc>
      </w:tr>
      <w:tr w:rsidR="009D6B67" w14:paraId="026DC9EB" w14:textId="77777777">
        <w:tc>
          <w:tcPr>
            <w:tcW w:w="9634" w:type="dxa"/>
          </w:tcPr>
          <w:p w14:paraId="30C4A153"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ERFi ja Ühtekuuluvusfondi määruse artikli 3 lõike 1 punkti b alapunktis v sätestatud digitaalse ühenduvuse erieesmärki</w:t>
            </w:r>
          </w:p>
        </w:tc>
      </w:tr>
    </w:tbl>
    <w:p w14:paraId="48E7EAE7" w14:textId="77777777" w:rsidR="009D6B67" w:rsidRDefault="00EE5F1F">
      <w:pPr>
        <w:pStyle w:val="Pealkiri4"/>
        <w:numPr>
          <w:ilvl w:val="0"/>
          <w:numId w:val="0"/>
        </w:numPr>
        <w:spacing w:after="120"/>
        <w:ind w:left="357"/>
        <w:rPr>
          <w:rFonts w:cstheme="minorBidi"/>
          <w:lang w:val="et-EE"/>
        </w:rPr>
      </w:pPr>
      <w:bookmarkStart w:id="697" w:name="_Toc210486458"/>
      <w:r>
        <w:rPr>
          <w:rFonts w:cstheme="minorBidi"/>
          <w:lang w:val="et-EE"/>
        </w:rPr>
        <w:t>2.1.2.1 Erieesmärk: (v) digitaalse ühenduvuse suurendamine</w:t>
      </w:r>
      <w:bookmarkEnd w:id="697"/>
    </w:p>
    <w:p w14:paraId="042B720C" w14:textId="77777777" w:rsidR="009D6B67" w:rsidRDefault="00EE5F1F">
      <w:pPr>
        <w:pStyle w:val="Pealkiri5"/>
        <w:keepNext/>
        <w:ind w:left="1576" w:hanging="1009"/>
        <w:rPr>
          <w:rFonts w:cstheme="minorHAnsi"/>
          <w:lang w:val="et-EE"/>
        </w:rPr>
      </w:pPr>
      <w:r>
        <w:rPr>
          <w:rFonts w:cstheme="minorHAnsi"/>
          <w:lang w:val="et-EE"/>
        </w:rPr>
        <w:t>2.1.2.1.1 Fondide sekkumised</w:t>
      </w:r>
    </w:p>
    <w:p w14:paraId="11C2DD7A" w14:textId="77777777" w:rsidR="009D6B67" w:rsidRDefault="00EE5F1F">
      <w:pPr>
        <w:keepNext/>
        <w:spacing w:before="0" w:line="240" w:lineRule="auto"/>
        <w:rPr>
          <w:rFonts w:ascii="Cambria" w:eastAsia="Times New Roman" w:hAnsi="Cambria" w:cstheme="minorHAnsi"/>
          <w:bCs/>
          <w:lang w:val="et-EE"/>
        </w:rPr>
      </w:pPr>
      <w:r>
        <w:rPr>
          <w:rFonts w:ascii="Cambria" w:eastAsia="Times New Roman" w:hAnsi="Cambria" w:cstheme="minorHAnsi"/>
          <w:b/>
          <w:bCs/>
          <w:lang w:val="et-EE"/>
        </w:rPr>
        <w:t>Seonduvate meetmete liigid</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634"/>
      </w:tblGrid>
      <w:tr w:rsidR="009D6B67" w14:paraId="3D23CF1E" w14:textId="77777777">
        <w:tc>
          <w:tcPr>
            <w:tcW w:w="9634" w:type="dxa"/>
          </w:tcPr>
          <w:p w14:paraId="7BB73DC0" w14:textId="77777777" w:rsidR="009D6B67" w:rsidRDefault="00EE5F1F">
            <w:pPr>
              <w:pStyle w:val="Loendilik"/>
              <w:numPr>
                <w:ilvl w:val="0"/>
                <w:numId w:val="88"/>
              </w:numPr>
              <w:spacing w:line="240" w:lineRule="auto"/>
              <w:rPr>
                <w:rFonts w:asciiTheme="majorHAnsi" w:hAnsiTheme="majorHAnsi"/>
                <w:sz w:val="20"/>
                <w:szCs w:val="20"/>
                <w:u w:val="single"/>
                <w:lang w:val="et-EE"/>
              </w:rPr>
            </w:pPr>
            <w:r>
              <w:rPr>
                <w:rFonts w:asciiTheme="majorHAnsi" w:hAnsiTheme="majorHAnsi"/>
                <w:sz w:val="20"/>
                <w:szCs w:val="20"/>
                <w:u w:val="single"/>
                <w:lang w:val="et-EE"/>
              </w:rPr>
              <w:t>Väga suure läbilaskevõimega juurdepääsuvõrgu ehitamine</w:t>
            </w:r>
          </w:p>
          <w:p w14:paraId="3FC8E3F0" w14:textId="77777777" w:rsidR="009D6B67" w:rsidRDefault="00EE5F1F">
            <w:pPr>
              <w:spacing w:before="0" w:line="240" w:lineRule="auto"/>
              <w:jc w:val="both"/>
              <w:rPr>
                <w:rFonts w:asciiTheme="majorHAnsi" w:hAnsiTheme="majorHAnsi" w:cstheme="minorHAnsi"/>
                <w:sz w:val="20"/>
                <w:szCs w:val="20"/>
                <w:lang w:val="et-EE"/>
              </w:rPr>
            </w:pPr>
            <w:r>
              <w:rPr>
                <w:rFonts w:asciiTheme="majorHAnsi" w:hAnsiTheme="majorHAnsi"/>
                <w:sz w:val="20"/>
                <w:szCs w:val="20"/>
                <w:lang w:val="et-EE"/>
              </w:rPr>
              <w:t>Toetust väga suure läbilaskevõimega juurdepääsuvõrgu ehitamiseks antakse hõredalt asustatud piirkondades, kus ettevõtted ei suuda või ei soovi ise investeerida, sh Eesti kirde- ja kagupiirkondades.</w:t>
            </w:r>
          </w:p>
          <w:p w14:paraId="18DD4B53"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Eesti on investeerinud 7000 km baasvõrkude ehitamisse hõredalt asustatud piirkondades, mis on väga suure läbilaskevõimega juurdepääsuvõrkude loomise eeltingimus. Siiski on nn valgetes turutõrgete piirkondades ligikaudu 75 000 aastaringses kasutuses olevat aadressi (elu- ja töökohad). Aadressid või nn valged piirkonnad kaardistatakse üksikasjalikult enne toetuse andmist (2021–2022). Prioriteediks seatakse piirkonnad, mis on kõige mahajäänumad ja eeldavad nõudluse kasvu, et tagada lairibateenuste tõhusus ja kasutuselevõtt.</w:t>
            </w:r>
          </w:p>
          <w:p w14:paraId="7C9F8085" w14:textId="77777777" w:rsidR="009D6B67" w:rsidRDefault="00EE5F1F">
            <w:pPr>
              <w:pStyle w:val="Loendilik"/>
              <w:numPr>
                <w:ilvl w:val="0"/>
                <w:numId w:val="88"/>
              </w:numPr>
              <w:spacing w:line="240" w:lineRule="auto"/>
              <w:jc w:val="both"/>
              <w:rPr>
                <w:rFonts w:asciiTheme="majorHAnsi" w:hAnsiTheme="majorHAnsi"/>
                <w:sz w:val="20"/>
                <w:szCs w:val="20"/>
                <w:u w:val="single"/>
                <w:lang w:val="et-EE"/>
              </w:rPr>
            </w:pPr>
            <w:r>
              <w:rPr>
                <w:rFonts w:asciiTheme="majorHAnsi" w:hAnsiTheme="majorHAnsi"/>
                <w:sz w:val="20"/>
                <w:szCs w:val="20"/>
                <w:u w:val="single"/>
                <w:lang w:val="et-EE"/>
              </w:rPr>
              <w:t>5G leviala arendamine</w:t>
            </w:r>
          </w:p>
          <w:p w14:paraId="0E127890" w14:textId="7EB71D54" w:rsidR="009D6B67" w:rsidRDefault="00EE5F1F">
            <w:pPr>
              <w:spacing w:before="0" w:line="240" w:lineRule="auto"/>
              <w:jc w:val="both"/>
              <w:rPr>
                <w:rFonts w:asciiTheme="majorHAnsi" w:hAnsiTheme="majorHAnsi" w:cstheme="minorHAnsi"/>
                <w:sz w:val="20"/>
                <w:szCs w:val="20"/>
                <w:lang w:val="et-EE"/>
              </w:rPr>
            </w:pPr>
            <w:r>
              <w:rPr>
                <w:rFonts w:asciiTheme="majorHAnsi" w:hAnsiTheme="majorHAnsi"/>
                <w:sz w:val="20"/>
                <w:szCs w:val="20"/>
                <w:lang w:val="et-EE"/>
              </w:rPr>
              <w:t>5G leviala jaoks vajaliku taristu arendamist toetatakse suuremates transpordikoridorides</w:t>
            </w:r>
            <w:del w:id="698" w:author="Kaisa Tähe - RAM" w:date="2025-09-24T15:18:00Z" w16du:dateUtc="2025-09-24T12:18:00Z">
              <w:r w:rsidDel="00D8354B">
                <w:rPr>
                  <w:rFonts w:asciiTheme="majorHAnsi" w:hAnsiTheme="majorHAnsi"/>
                  <w:sz w:val="20"/>
                  <w:szCs w:val="20"/>
                  <w:lang w:val="et-EE"/>
                </w:rPr>
                <w:delText xml:space="preserve"> ning elamu- ja äripiirkondades</w:delText>
              </w:r>
            </w:del>
            <w:r>
              <w:rPr>
                <w:rFonts w:asciiTheme="majorHAnsi" w:hAnsiTheme="majorHAnsi"/>
                <w:sz w:val="20"/>
                <w:szCs w:val="20"/>
                <w:lang w:val="et-EE"/>
              </w:rPr>
              <w:t xml:space="preserve">. 5G-võrkude laialdane kasutuselevõtt nõuab erasektorilt märkimisväärseid investeeringuid mitte ainult 5G-spetsiifilisse taristusse, vaid ka </w:t>
            </w:r>
            <w:del w:id="699" w:author="Kaisa Tähe - RAM" w:date="2025-09-24T15:18:00Z" w16du:dateUtc="2025-09-24T12:18:00Z">
              <w:r w:rsidDel="007C795D">
                <w:rPr>
                  <w:rFonts w:asciiTheme="majorHAnsi" w:hAnsiTheme="majorHAnsi"/>
                  <w:sz w:val="20"/>
                  <w:szCs w:val="20"/>
                  <w:lang w:val="et-EE"/>
                </w:rPr>
                <w:delText xml:space="preserve">baasvõrgu ja </w:delText>
              </w:r>
            </w:del>
            <w:r>
              <w:rPr>
                <w:rFonts w:asciiTheme="majorHAnsi" w:hAnsiTheme="majorHAnsi"/>
                <w:sz w:val="20"/>
                <w:szCs w:val="20"/>
                <w:lang w:val="et-EE"/>
              </w:rPr>
              <w:t>tugijaamade katvuse suurendamisse. 5G-tehnoloogia potentsiaali vallandamiseks on oluline, et teenus oleks kättesaadav mitte ainult katseprojektina, vaid ka suuremas ulatuses, kui erasektori investeeringud ei ole kasumlikud. 7000 km pikkune baasvõrk annab hea võimaluse investeerida 5G</w:t>
            </w:r>
            <w:ins w:id="700" w:author="Kaisa Tähe - RAM" w:date="2025-09-24T15:18:00Z" w16du:dateUtc="2025-09-24T12:18:00Z">
              <w:r w:rsidR="007C795D">
                <w:rPr>
                  <w:rFonts w:asciiTheme="majorHAnsi" w:hAnsiTheme="majorHAnsi"/>
                  <w:sz w:val="20"/>
                  <w:szCs w:val="20"/>
                  <w:lang w:val="et-EE"/>
                </w:rPr>
                <w:t xml:space="preserve"> arengut toetavasse </w:t>
              </w:r>
            </w:ins>
            <w:del w:id="701" w:author="Kaisa Tähe - RAM" w:date="2025-09-24T15:18:00Z" w16du:dateUtc="2025-09-24T12:18:00Z">
              <w:r w:rsidDel="007C795D">
                <w:rPr>
                  <w:rFonts w:asciiTheme="majorHAnsi" w:hAnsiTheme="majorHAnsi"/>
                  <w:sz w:val="20"/>
                  <w:szCs w:val="20"/>
                  <w:lang w:val="et-EE"/>
                </w:rPr>
                <w:delText>-</w:delText>
              </w:r>
            </w:del>
            <w:r>
              <w:rPr>
                <w:rFonts w:asciiTheme="majorHAnsi" w:hAnsiTheme="majorHAnsi"/>
                <w:sz w:val="20"/>
                <w:szCs w:val="20"/>
                <w:lang w:val="et-EE"/>
              </w:rPr>
              <w:t>taristusse</w:t>
            </w:r>
            <w:del w:id="702" w:author="Kaisa Tähe - RAM" w:date="2025-09-24T15:18:00Z" w16du:dateUtc="2025-09-24T12:18:00Z">
              <w:r w:rsidDel="007C795D">
                <w:rPr>
                  <w:rFonts w:asciiTheme="majorHAnsi" w:hAnsiTheme="majorHAnsi"/>
                  <w:sz w:val="20"/>
                  <w:szCs w:val="20"/>
                  <w:lang w:val="et-EE"/>
                </w:rPr>
                <w:delText xml:space="preserve"> ja -teenustesse</w:delText>
              </w:r>
            </w:del>
            <w:r>
              <w:rPr>
                <w:rFonts w:asciiTheme="majorHAnsi" w:hAnsiTheme="majorHAnsi"/>
                <w:sz w:val="20"/>
                <w:szCs w:val="20"/>
                <w:lang w:val="et-EE"/>
              </w:rPr>
              <w:t>. 5G-koridorid ja turutõrkega alad määratakse kindlaks enne riigiabi andmist (2022–2023).</w:t>
            </w:r>
          </w:p>
          <w:p w14:paraId="75A7E4BB"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 xml:space="preserve">Mõlemad meetmed aitavad vähendada digilõhet linna- ja hõredalt asustatud piirkondade vahel ning luua ettevõtjatele ja inimestele võimalusi uute teenuste väljatöötamiseks ja kasutamiseks. </w:t>
            </w:r>
          </w:p>
          <w:p w14:paraId="44FED185"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Väga suure läbilaskevõimega juurdepääsuvõrgu ehitamisse on RRFist kavas aastatel 2022‒2023 investeerida 24,29 mln eurot. 5G-taristu arendamiseks TEN-T transpordikoridoridel on kavas taotleda Via Baltica Eesti-Läti piiriülese lõigu katmiseks toetust Euroopa Ühendamise Rahastu digitaliseerimise programmist (CEF Digital).</w:t>
            </w:r>
          </w:p>
          <w:p w14:paraId="7EB8B141" w14:textId="77777777" w:rsidR="009D6B67" w:rsidRDefault="00EE5F1F">
            <w:pPr>
              <w:spacing w:before="0" w:line="240" w:lineRule="auto"/>
              <w:jc w:val="both"/>
              <w:rPr>
                <w:rFonts w:ascii="Cambria" w:hAnsi="Cambria" w:cstheme="minorHAnsi"/>
                <w:sz w:val="20"/>
                <w:szCs w:val="20"/>
                <w:lang w:val="et-EE"/>
              </w:rPr>
            </w:pPr>
            <w:r>
              <w:rPr>
                <w:rFonts w:ascii="Cambria" w:hAnsi="Cambria" w:cstheme="minorHAnsi"/>
                <w:sz w:val="20"/>
                <w:szCs w:val="20"/>
                <w:lang w:val="et-EE"/>
              </w:rPr>
              <w:t>Planeeritud tegevused on hinnatud RRF DNSH juhendi alusel "ei kahjusta oluliselt" printsiibiga kooskõlas olevaks.</w:t>
            </w:r>
          </w:p>
          <w:p w14:paraId="0E7517EE" w14:textId="7BD02DC8" w:rsidR="009D6B67" w:rsidRDefault="00EE5F1F">
            <w:pPr>
              <w:spacing w:before="0" w:line="240" w:lineRule="auto"/>
              <w:jc w:val="both"/>
              <w:rPr>
                <w:rFonts w:ascii="Cambria" w:hAnsi="Cambria" w:cstheme="minorHAnsi"/>
                <w:sz w:val="20"/>
                <w:szCs w:val="20"/>
                <w:lang w:val="et-EE"/>
              </w:rPr>
            </w:pPr>
            <w:r>
              <w:rPr>
                <w:rFonts w:ascii="Cambria" w:hAnsi="Cambria" w:cstheme="minorHAnsi"/>
                <w:sz w:val="20"/>
                <w:szCs w:val="20"/>
                <w:lang w:val="et-EE"/>
              </w:rPr>
              <w:t>Väga suure läbilaskevõimega juurdepääsuvõrkude arendust toetatakse maapiirkondades, mis on ühtlasi turutõrkepiirkonnad, kus puudub mõistlik tasuvusaeg investeeringute tagasi teenimiseks ning millest tulenevalt ettevõtted konkurentsitingimustes ise investeeringuid ei tee. Transpordikoridoridel tuleb tagada katkematu 5G leviala aastaks 2025 (EL eesmärgid), mis nõuab täiendavate mastide paigaldamist kindla tihedusega. Väheste kasutusjuhtude tõttu ei ole mobiilsideettevõtjad valmis kandma kogu investeeringuga seotud majanduslikku riski</w:t>
            </w:r>
            <w:ins w:id="703" w:author="Kaisa Tähe - RAM" w:date="2025-09-24T15:19:00Z" w16du:dateUtc="2025-09-24T12:19:00Z">
              <w:r w:rsidR="00E25028">
                <w:rPr>
                  <w:rFonts w:ascii="Cambria" w:hAnsi="Cambria" w:cstheme="minorHAnsi"/>
                  <w:sz w:val="20"/>
                  <w:szCs w:val="20"/>
                  <w:lang w:val="et-EE"/>
                </w:rPr>
                <w:t xml:space="preserve">, mille tõttu </w:t>
              </w:r>
            </w:ins>
            <w:del w:id="704" w:author="Kaisa Tähe - RAM" w:date="2025-09-24T15:19:00Z" w16du:dateUtc="2025-09-24T12:19:00Z">
              <w:r w:rsidDel="00E25028">
                <w:rPr>
                  <w:rFonts w:ascii="Cambria" w:hAnsi="Cambria" w:cstheme="minorHAnsi"/>
                  <w:sz w:val="20"/>
                  <w:szCs w:val="20"/>
                  <w:lang w:val="et-EE"/>
                </w:rPr>
                <w:delText xml:space="preserve">. Seetõttu </w:delText>
              </w:r>
            </w:del>
            <w:r>
              <w:rPr>
                <w:rFonts w:ascii="Cambria" w:hAnsi="Cambria" w:cstheme="minorHAnsi"/>
                <w:sz w:val="20"/>
                <w:szCs w:val="20"/>
                <w:lang w:val="et-EE"/>
              </w:rPr>
              <w:t>ei sobi finantsinstrumendid taoliste projektide rahastamiseks.</w:t>
            </w:r>
            <w:ins w:id="705" w:author="Kaisa Tähe - RAM" w:date="2025-09-24T15:19:00Z" w16du:dateUtc="2025-09-24T12:19:00Z">
              <w:r w:rsidR="00235AC0">
                <w:rPr>
                  <w:rFonts w:ascii="Cambria" w:hAnsi="Cambria" w:cstheme="minorHAnsi"/>
                  <w:sz w:val="20"/>
                  <w:szCs w:val="20"/>
                  <w:lang w:val="et-EE"/>
                </w:rPr>
                <w:t xml:space="preserve"> </w:t>
              </w:r>
              <w:r w:rsidR="00235AC0" w:rsidRPr="58D0D1C2">
                <w:rPr>
                  <w:rFonts w:ascii="Cambria" w:hAnsi="Cambria" w:cstheme="minorBidi"/>
                  <w:sz w:val="20"/>
                  <w:szCs w:val="20"/>
                  <w:lang w:val="et-EE"/>
                </w:rPr>
                <w:t>Toetusmeetme abil rajatakse sidemaste koridoride valgetesse aladesse, luues sellega valmiduse katkematu 5G ühendusega transpordikoridorideks.</w:t>
              </w:r>
            </w:ins>
          </w:p>
        </w:tc>
      </w:tr>
    </w:tbl>
    <w:p w14:paraId="21CD7A95" w14:textId="77777777" w:rsidR="009D6B67" w:rsidRDefault="00EE5F1F">
      <w:pPr>
        <w:keepNext/>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6E68144E" w14:textId="77777777">
        <w:tc>
          <w:tcPr>
            <w:tcW w:w="9628" w:type="dxa"/>
          </w:tcPr>
          <w:p w14:paraId="62E460F2" w14:textId="77777777" w:rsidR="009D6B67" w:rsidRDefault="00EE5F1F">
            <w:pPr>
              <w:spacing w:before="0" w:line="240" w:lineRule="auto"/>
              <w:jc w:val="both"/>
              <w:rPr>
                <w:rFonts w:ascii="Cambria" w:hAnsi="Cambria" w:cstheme="minorHAnsi"/>
                <w:sz w:val="20"/>
                <w:szCs w:val="20"/>
                <w:lang w:val="et-EE"/>
              </w:rPr>
            </w:pPr>
            <w:r>
              <w:rPr>
                <w:rFonts w:asciiTheme="majorHAnsi" w:hAnsiTheme="majorHAnsi"/>
                <w:sz w:val="20"/>
                <w:szCs w:val="20"/>
                <w:lang w:val="et-EE"/>
              </w:rPr>
              <w:t>Peamine sihtrühm on kiire lairibaühenduse ja 5G-teenuse võimalik lõppkasutaja – kodumajapidamised (elanikud), ettevõtted või avaliku sektori organisatsioon, kellel puudub juurdepääs väga suure läbilaskevõimega juurdepääsulairiba- ja 5G-võrkudele või kes asuvad nõrga ühendusega piirkonnas.</w:t>
            </w:r>
          </w:p>
        </w:tc>
      </w:tr>
    </w:tbl>
    <w:p w14:paraId="29DFDFDC"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Look w:val="04A0" w:firstRow="1" w:lastRow="0" w:firstColumn="1" w:lastColumn="0" w:noHBand="0" w:noVBand="1"/>
      </w:tblPr>
      <w:tblGrid>
        <w:gridCol w:w="9628"/>
      </w:tblGrid>
      <w:tr w:rsidR="009D6B67" w:rsidRPr="008E5974" w14:paraId="4F442546" w14:textId="77777777">
        <w:tc>
          <w:tcPr>
            <w:tcW w:w="9628" w:type="dxa"/>
            <w:tcBorders>
              <w:top w:val="single" w:sz="4" w:space="0" w:color="0070C0"/>
              <w:left w:val="single" w:sz="4" w:space="0" w:color="0070C0"/>
              <w:bottom w:val="single" w:sz="4" w:space="0" w:color="0070C0"/>
              <w:right w:val="single" w:sz="4" w:space="0" w:color="0070C0"/>
            </w:tcBorders>
          </w:tcPr>
          <w:p w14:paraId="0C9BC794" w14:textId="77777777" w:rsidR="009D6B67" w:rsidRDefault="00EE5F1F">
            <w:pPr>
              <w:shd w:val="clear" w:color="auto" w:fill="FFFFFF" w:themeFill="background1"/>
              <w:spacing w:line="240" w:lineRule="auto"/>
              <w:jc w:val="both"/>
              <w:rPr>
                <w:rFonts w:ascii="Cambria" w:eastAsia="Times New Roman" w:hAnsi="Cambria" w:cstheme="minorHAnsi"/>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0456C43A"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Look w:val="04A0" w:firstRow="1" w:lastRow="0" w:firstColumn="1" w:lastColumn="0" w:noHBand="0" w:noVBand="1"/>
      </w:tblPr>
      <w:tblGrid>
        <w:gridCol w:w="9628"/>
      </w:tblGrid>
      <w:tr w:rsidR="009D6B67" w:rsidRPr="008E5974" w14:paraId="517365F4" w14:textId="77777777">
        <w:tc>
          <w:tcPr>
            <w:tcW w:w="9628" w:type="dxa"/>
            <w:tcBorders>
              <w:top w:val="single" w:sz="4" w:space="0" w:color="0070C0"/>
              <w:left w:val="single" w:sz="4" w:space="0" w:color="0070C0"/>
              <w:bottom w:val="single" w:sz="4" w:space="0" w:color="0070C0"/>
              <w:right w:val="single" w:sz="4" w:space="0" w:color="0070C0"/>
            </w:tcBorders>
          </w:tcPr>
          <w:p w14:paraId="0FB297BA" w14:textId="77777777" w:rsidR="009D6B67" w:rsidRDefault="00EE5F1F">
            <w:pPr>
              <w:spacing w:before="0" w:line="240" w:lineRule="auto"/>
              <w:jc w:val="both"/>
              <w:rPr>
                <w:rFonts w:ascii="Cambria" w:eastAsia="Times New Roman" w:hAnsi="Cambria" w:cstheme="minorHAnsi"/>
                <w:bCs/>
                <w:lang w:val="et-EE"/>
              </w:rPr>
            </w:pPr>
            <w:r>
              <w:rPr>
                <w:rFonts w:asciiTheme="majorHAnsi" w:hAnsiTheme="majorHAnsi"/>
                <w:sz w:val="20"/>
                <w:szCs w:val="20"/>
                <w:lang w:val="et-EE"/>
              </w:rPr>
              <w:t>Sekkumisi valmistatakse ette koostöös erasektori turuteenuste osutajate ja kohalike omavalitsustega. Turutõrgete piirkonnad määratakse kindlaks sekkumiste käigus enne toetuse andmist. Piirkondlike erinevuste vähendamisel eelistatakse mahajäänud regioone. Sihtpiirkond on kogu riik, kuid rohkem tähelepanu on kavas pöörata mahajäänud piirkondadele nagu Kagu- ja Kirde-Eesti.</w:t>
            </w:r>
          </w:p>
        </w:tc>
      </w:tr>
    </w:tbl>
    <w:p w14:paraId="531B21FF" w14:textId="77777777" w:rsidR="009D6B67" w:rsidRDefault="00EE5F1F">
      <w:pPr>
        <w:spacing w:line="240" w:lineRule="auto"/>
        <w:rPr>
          <w:sz w:val="22"/>
          <w:lang w:val="et-EE"/>
        </w:rPr>
      </w:pPr>
      <w:r>
        <w:rPr>
          <w:rFonts w:ascii="Cambria" w:eastAsia="Times New Roman" w:hAnsi="Cambria" w:cstheme="minorHAnsi"/>
          <w:b/>
          <w:bCs/>
          <w:lang w:val="et-EE"/>
        </w:rPr>
        <w:t>Piirkondadevahelised</w:t>
      </w:r>
      <w:r>
        <w:rPr>
          <w:rFonts w:ascii="Cambria" w:hAnsi="Cambria" w:cstheme="minorHAnsi"/>
          <w:b/>
          <w:bCs/>
          <w:lang w:val="et-EE"/>
        </w:rPr>
        <w:t>, piiriülesed ja riikidevahelised meetmed</w:t>
      </w:r>
    </w:p>
    <w:tbl>
      <w:tblPr>
        <w:tblStyle w:val="Kontuurtabel"/>
        <w:tblW w:w="0" w:type="auto"/>
        <w:tblLook w:val="04A0" w:firstRow="1" w:lastRow="0" w:firstColumn="1" w:lastColumn="0" w:noHBand="0" w:noVBand="1"/>
      </w:tblPr>
      <w:tblGrid>
        <w:gridCol w:w="9628"/>
      </w:tblGrid>
      <w:tr w:rsidR="009D6B67" w:rsidRPr="00EF1C29" w14:paraId="7B19EBEF" w14:textId="77777777">
        <w:tc>
          <w:tcPr>
            <w:tcW w:w="9628" w:type="dxa"/>
            <w:tcBorders>
              <w:top w:val="single" w:sz="4" w:space="0" w:color="0070C0"/>
              <w:left w:val="single" w:sz="4" w:space="0" w:color="0070C0"/>
              <w:bottom w:val="single" w:sz="4" w:space="0" w:color="0070C0"/>
              <w:right w:val="single" w:sz="4" w:space="0" w:color="0070C0"/>
            </w:tcBorders>
          </w:tcPr>
          <w:p w14:paraId="52F4241A" w14:textId="7667B32A" w:rsidR="009D6B67" w:rsidRDefault="00EE5F1F">
            <w:pPr>
              <w:spacing w:before="0" w:line="240" w:lineRule="auto"/>
              <w:jc w:val="both"/>
              <w:rPr>
                <w:rFonts w:asciiTheme="majorHAnsi" w:hAnsiTheme="majorHAnsi"/>
                <w:sz w:val="20"/>
                <w:szCs w:val="20"/>
                <w:lang w:val="et-EE"/>
              </w:rPr>
            </w:pPr>
            <w:del w:id="706" w:author="Kaisa Tähe - RAM" w:date="2025-09-24T15:20:00Z" w16du:dateUtc="2025-09-24T12:20:00Z">
              <w:r w:rsidDel="00C552DB">
                <w:rPr>
                  <w:rFonts w:asciiTheme="majorHAnsi" w:hAnsiTheme="majorHAnsi"/>
                  <w:sz w:val="20"/>
                  <w:szCs w:val="20"/>
                  <w:lang w:val="et-EE"/>
                </w:rPr>
                <w:delText>5G piiriülesed koridorid Läti ja Leeduga.</w:delText>
              </w:r>
            </w:del>
            <w:ins w:id="707" w:author="Kaisa Tähe - RAM" w:date="2025-09-24T15:22:00Z" w16du:dateUtc="2025-09-24T12:22:00Z">
              <w:r w:rsidR="000C60C6">
                <w:rPr>
                  <w:rFonts w:asciiTheme="majorHAnsi" w:hAnsiTheme="majorHAnsi"/>
                  <w:sz w:val="20"/>
                  <w:szCs w:val="20"/>
                  <w:lang w:val="et-EE"/>
                </w:rPr>
                <w:t xml:space="preserve"> Ei kohaldu (5G piiriülesed koridorid Läti ja Leeduga tehakse </w:t>
              </w:r>
              <w:r w:rsidR="000E1A32">
                <w:rPr>
                  <w:rFonts w:asciiTheme="majorHAnsi" w:hAnsiTheme="majorHAnsi"/>
                  <w:sz w:val="20"/>
                  <w:szCs w:val="20"/>
                  <w:lang w:val="et-EE"/>
                </w:rPr>
                <w:t>aga mitte ERF vahenditest).</w:t>
              </w:r>
            </w:ins>
          </w:p>
        </w:tc>
      </w:tr>
    </w:tbl>
    <w:p w14:paraId="2C7D1EA5" w14:textId="77777777" w:rsidR="009D6B67" w:rsidRDefault="00EE5F1F">
      <w:pPr>
        <w:rPr>
          <w:rFonts w:ascii="Cambria" w:eastAsia="Times New Roman" w:hAnsi="Cambria" w:cstheme="minorHAnsi"/>
          <w:bCs/>
          <w:highlight w:val="lightGray"/>
          <w:lang w:val="et-EE"/>
        </w:rPr>
      </w:pPr>
      <w:r>
        <w:rPr>
          <w:rFonts w:ascii="Cambria" w:hAnsi="Cambria" w:cstheme="minorHAnsi"/>
          <w:b/>
          <w:bCs/>
          <w:lang w:val="et-EE"/>
        </w:rPr>
        <w:t>Rahastamisvahendite kavandatav kasutamine</w:t>
      </w:r>
    </w:p>
    <w:tbl>
      <w:tblPr>
        <w:tblStyle w:val="Kontuurtabel"/>
        <w:tblW w:w="0" w:type="auto"/>
        <w:tblLook w:val="04A0" w:firstRow="1" w:lastRow="0" w:firstColumn="1" w:lastColumn="0" w:noHBand="0" w:noVBand="1"/>
      </w:tblPr>
      <w:tblGrid>
        <w:gridCol w:w="9628"/>
      </w:tblGrid>
      <w:tr w:rsidR="009D6B67" w14:paraId="3900569C" w14:textId="77777777">
        <w:tc>
          <w:tcPr>
            <w:tcW w:w="9628" w:type="dxa"/>
            <w:tcBorders>
              <w:top w:val="single" w:sz="4" w:space="0" w:color="0070C0"/>
              <w:left w:val="single" w:sz="4" w:space="0" w:color="0070C0"/>
              <w:bottom w:val="single" w:sz="4" w:space="0" w:color="0070C0"/>
              <w:right w:val="single" w:sz="4" w:space="0" w:color="0070C0"/>
            </w:tcBorders>
          </w:tcPr>
          <w:p w14:paraId="570D6C4B" w14:textId="77777777" w:rsidR="009D6B67" w:rsidRDefault="00EE5F1F">
            <w:pPr>
              <w:spacing w:line="240" w:lineRule="auto"/>
              <w:rPr>
                <w:rFonts w:ascii="Cambria" w:eastAsia="Times New Roman" w:hAnsi="Cambria" w:cstheme="minorHAnsi"/>
                <w:bCs/>
                <w:highlight w:val="lightGray"/>
                <w:lang w:val="et-EE"/>
              </w:rPr>
            </w:pPr>
            <w:r>
              <w:rPr>
                <w:rFonts w:asciiTheme="majorHAnsi" w:hAnsiTheme="majorHAnsi"/>
                <w:sz w:val="20"/>
                <w:szCs w:val="20"/>
                <w:lang w:val="et-EE"/>
              </w:rPr>
              <w:t>Ei kohaldu.</w:t>
            </w:r>
          </w:p>
        </w:tc>
      </w:tr>
    </w:tbl>
    <w:p w14:paraId="5D075E96" w14:textId="77777777" w:rsidR="009D6B67" w:rsidRDefault="00EE5F1F">
      <w:pPr>
        <w:pStyle w:val="Pealkiri5"/>
        <w:keepNext/>
        <w:rPr>
          <w:rFonts w:cstheme="minorHAnsi"/>
          <w:lang w:val="et-EE"/>
        </w:rPr>
      </w:pPr>
      <w:r>
        <w:rPr>
          <w:rFonts w:cstheme="minorHAnsi"/>
          <w:lang w:val="et-EE"/>
        </w:rPr>
        <w:t>2.1.2.1.2 Näitajad</w:t>
      </w:r>
    </w:p>
    <w:tbl>
      <w:tblPr>
        <w:tblW w:w="9628"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ook w:val="01E0" w:firstRow="1" w:lastRow="1" w:firstColumn="1" w:lastColumn="1" w:noHBand="0" w:noVBand="0"/>
      </w:tblPr>
      <w:tblGrid>
        <w:gridCol w:w="463"/>
        <w:gridCol w:w="631"/>
        <w:gridCol w:w="567"/>
        <w:gridCol w:w="1144"/>
        <w:gridCol w:w="842"/>
        <w:gridCol w:w="2145"/>
        <w:gridCol w:w="1203"/>
        <w:gridCol w:w="1257"/>
        <w:gridCol w:w="1376"/>
      </w:tblGrid>
      <w:tr w:rsidR="009D6B67" w14:paraId="523CC48F" w14:textId="77777777" w:rsidTr="3992A286">
        <w:trPr>
          <w:trHeight w:val="425"/>
        </w:trPr>
        <w:tc>
          <w:tcPr>
            <w:tcW w:w="9628" w:type="dxa"/>
            <w:gridSpan w:val="9"/>
            <w:shd w:val="clear" w:color="auto" w:fill="FFFFFF" w:themeFill="background1"/>
          </w:tcPr>
          <w:p w14:paraId="7EC47801" w14:textId="7AD0699E"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t xml:space="preserve">Tabel </w:t>
            </w:r>
            <w:del w:id="708" w:author="Kaisa Tähe - RAM" w:date="2025-10-13T15:20:00Z" w16du:dateUtc="2025-10-13T12:20:00Z">
              <w:r w:rsidDel="00BB41EE">
                <w:rPr>
                  <w:rFonts w:ascii="Cambria" w:hAnsi="Cambria" w:cstheme="minorHAnsi"/>
                  <w:szCs w:val="20"/>
                  <w:lang w:val="et-EE"/>
                </w:rPr>
                <w:fldChar w:fldCharType="begin"/>
              </w:r>
              <w:r w:rsidDel="00BB41EE">
                <w:rPr>
                  <w:rFonts w:ascii="Cambria" w:hAnsi="Cambria" w:cstheme="minorHAnsi"/>
                  <w:szCs w:val="20"/>
                  <w:lang w:val="et-EE"/>
                </w:rPr>
                <w:delInstrText xml:space="preserve"> SEQ Tabel \* ARABIC </w:delInstrText>
              </w:r>
              <w:r w:rsidDel="00BB41EE">
                <w:rPr>
                  <w:rFonts w:ascii="Cambria" w:hAnsi="Cambria" w:cstheme="minorHAnsi"/>
                  <w:szCs w:val="20"/>
                  <w:lang w:val="et-EE"/>
                </w:rPr>
                <w:fldChar w:fldCharType="separate"/>
              </w:r>
              <w:r w:rsidDel="00BB41EE">
                <w:rPr>
                  <w:rFonts w:ascii="Cambria" w:hAnsi="Cambria" w:cstheme="minorHAnsi"/>
                  <w:szCs w:val="20"/>
                  <w:lang w:val="et-EE"/>
                </w:rPr>
                <w:delText>26</w:delText>
              </w:r>
              <w:r w:rsidDel="00BB41EE">
                <w:rPr>
                  <w:rFonts w:ascii="Cambria" w:hAnsi="Cambria" w:cstheme="minorHAnsi"/>
                  <w:szCs w:val="20"/>
                  <w:lang w:val="et-EE"/>
                </w:rPr>
                <w:fldChar w:fldCharType="end"/>
              </w:r>
            </w:del>
            <w:ins w:id="709" w:author="Kaisa Tähe - RAM" w:date="2025-10-13T15:20:00Z" w16du:dateUtc="2025-10-13T12:20:00Z">
              <w:r w:rsidR="00BB41EE">
                <w:rPr>
                  <w:rFonts w:ascii="Cambria" w:hAnsi="Cambria" w:cstheme="minorHAnsi"/>
                  <w:szCs w:val="20"/>
                  <w:lang w:val="et-EE"/>
                </w:rPr>
                <w:t>32</w:t>
              </w:r>
            </w:ins>
            <w:r>
              <w:rPr>
                <w:rFonts w:ascii="Cambria" w:hAnsi="Cambria" w:cstheme="minorHAnsi"/>
                <w:szCs w:val="20"/>
                <w:lang w:val="et-EE"/>
              </w:rPr>
              <w:t xml:space="preserve">: </w:t>
            </w:r>
            <w:r>
              <w:rPr>
                <w:rFonts w:ascii="Cambria" w:hAnsi="Cambria" w:cstheme="minorHAnsi"/>
                <w:bCs/>
                <w:szCs w:val="20"/>
                <w:lang w:val="et-EE"/>
              </w:rPr>
              <w:t>Väljundnäitajad</w:t>
            </w:r>
          </w:p>
        </w:tc>
      </w:tr>
      <w:tr w:rsidR="009D6B67" w14:paraId="404746EA" w14:textId="77777777" w:rsidTr="3992A286">
        <w:trPr>
          <w:trHeight w:val="992"/>
        </w:trPr>
        <w:tc>
          <w:tcPr>
            <w:tcW w:w="457" w:type="dxa"/>
            <w:shd w:val="clear" w:color="auto" w:fill="FFFFFF" w:themeFill="background1"/>
            <w:textDirection w:val="btLr"/>
            <w:vAlign w:val="center"/>
          </w:tcPr>
          <w:p w14:paraId="004D8815"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660" w:type="dxa"/>
            <w:shd w:val="clear" w:color="auto" w:fill="FFFFFF" w:themeFill="background1"/>
            <w:textDirection w:val="btLr"/>
            <w:vAlign w:val="center"/>
          </w:tcPr>
          <w:p w14:paraId="396A30D9"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568" w:type="dxa"/>
            <w:shd w:val="clear" w:color="auto" w:fill="FFFFFF" w:themeFill="background1"/>
            <w:textDirection w:val="btLr"/>
            <w:vAlign w:val="center"/>
          </w:tcPr>
          <w:p w14:paraId="39E0B68C"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44" w:type="dxa"/>
            <w:shd w:val="clear" w:color="auto" w:fill="FFFFFF" w:themeFill="background1"/>
            <w:textDirection w:val="btLr"/>
            <w:vAlign w:val="center"/>
          </w:tcPr>
          <w:p w14:paraId="7CC7E62F"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 konna kate-gooria</w:t>
            </w:r>
          </w:p>
        </w:tc>
        <w:tc>
          <w:tcPr>
            <w:tcW w:w="849" w:type="dxa"/>
            <w:shd w:val="clear" w:color="auto" w:fill="FFFFFF" w:themeFill="background1"/>
            <w:textDirection w:val="btLr"/>
            <w:vAlign w:val="center"/>
          </w:tcPr>
          <w:p w14:paraId="1BD6844D"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2214" w:type="dxa"/>
            <w:shd w:val="clear" w:color="auto" w:fill="FFFFFF" w:themeFill="background1"/>
            <w:textDirection w:val="btLr"/>
            <w:vAlign w:val="center"/>
          </w:tcPr>
          <w:p w14:paraId="0F9E2EC1"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1215" w:type="dxa"/>
            <w:shd w:val="clear" w:color="auto" w:fill="FFFFFF" w:themeFill="background1"/>
            <w:textDirection w:val="btLr"/>
            <w:vAlign w:val="center"/>
          </w:tcPr>
          <w:p w14:paraId="42745F1B"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1383" w:type="dxa"/>
            <w:shd w:val="clear" w:color="auto" w:fill="FFFFFF" w:themeFill="background1"/>
            <w:textDirection w:val="btLr"/>
            <w:vAlign w:val="center"/>
          </w:tcPr>
          <w:p w14:paraId="0571631B" w14:textId="77777777" w:rsidR="009D6B67" w:rsidRDefault="00EE5F1F">
            <w:pPr>
              <w:pStyle w:val="Text1"/>
              <w:keepNext/>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69F3C38B" w14:textId="77777777" w:rsidR="009D6B67" w:rsidRDefault="009D6B67">
            <w:pPr>
              <w:pStyle w:val="Text1"/>
              <w:keepNext/>
              <w:spacing w:before="0" w:after="0" w:line="240" w:lineRule="auto"/>
              <w:ind w:left="0"/>
              <w:jc w:val="center"/>
              <w:rPr>
                <w:rFonts w:ascii="Cambria" w:hAnsi="Cambria" w:cstheme="minorHAnsi"/>
                <w:b/>
                <w:bCs/>
                <w:sz w:val="20"/>
                <w:szCs w:val="20"/>
                <w:lang w:val="et-EE"/>
              </w:rPr>
            </w:pPr>
          </w:p>
        </w:tc>
        <w:tc>
          <w:tcPr>
            <w:tcW w:w="1138" w:type="dxa"/>
            <w:shd w:val="clear" w:color="auto" w:fill="FFFFFF" w:themeFill="background1"/>
            <w:textDirection w:val="btLr"/>
            <w:vAlign w:val="center"/>
          </w:tcPr>
          <w:p w14:paraId="47A1A94D" w14:textId="77777777" w:rsidR="009D6B67" w:rsidRDefault="00EE5F1F">
            <w:pPr>
              <w:pStyle w:val="Text1"/>
              <w:keepNext/>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1FE8C7D7" w14:textId="77777777" w:rsidR="009D6B67" w:rsidRDefault="009D6B67">
            <w:pPr>
              <w:pStyle w:val="Text1"/>
              <w:keepNext/>
              <w:spacing w:before="0" w:after="0" w:line="240" w:lineRule="auto"/>
              <w:ind w:left="0"/>
              <w:jc w:val="center"/>
              <w:rPr>
                <w:rFonts w:ascii="Cambria" w:hAnsi="Cambria" w:cstheme="minorHAnsi"/>
                <w:b/>
                <w:bCs/>
                <w:sz w:val="20"/>
                <w:szCs w:val="20"/>
                <w:lang w:val="et-EE"/>
              </w:rPr>
            </w:pPr>
          </w:p>
        </w:tc>
      </w:tr>
      <w:tr w:rsidR="009D6B67" w14:paraId="0F868667" w14:textId="77777777" w:rsidTr="3992A286">
        <w:trPr>
          <w:trHeight w:val="332"/>
        </w:trPr>
        <w:tc>
          <w:tcPr>
            <w:tcW w:w="45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978679D"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660"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B2B9506"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(v)</w:t>
            </w:r>
          </w:p>
        </w:tc>
        <w:tc>
          <w:tcPr>
            <w:tcW w:w="56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20100B8"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4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7B8537EE" w14:textId="77777777" w:rsidR="009D6B67" w:rsidRDefault="00EE5F1F">
            <w:pPr>
              <w:pStyle w:val="Text1"/>
              <w:keepNext/>
              <w:spacing w:before="0" w:after="0" w:line="240" w:lineRule="auto"/>
              <w:ind w:left="0"/>
              <w:rPr>
                <w:rFonts w:ascii="Cambria" w:eastAsia="Times New Roman" w:hAnsi="Cambria" w:cstheme="minorHAnsi"/>
                <w:sz w:val="20"/>
                <w:szCs w:val="20"/>
                <w:lang w:val="et-EE"/>
              </w:rPr>
            </w:pPr>
            <w:r>
              <w:rPr>
                <w:rFonts w:ascii="Cambria" w:hAnsi="Cambria" w:cstheme="minorHAnsi"/>
                <w:sz w:val="20"/>
                <w:szCs w:val="20"/>
                <w:lang w:val="et-EE"/>
              </w:rPr>
              <w:t>Ülemineku</w:t>
            </w:r>
          </w:p>
        </w:tc>
        <w:tc>
          <w:tcPr>
            <w:tcW w:w="84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40BFA24B" w14:textId="77777777" w:rsidR="009D6B67" w:rsidRDefault="00EE5F1F">
            <w:pPr>
              <w:pStyle w:val="Text1"/>
              <w:keepNext/>
              <w:spacing w:before="0" w:after="0" w:line="240" w:lineRule="auto"/>
              <w:ind w:left="0"/>
              <w:rPr>
                <w:rFonts w:asciiTheme="majorHAnsi" w:eastAsiaTheme="majorEastAsia" w:hAnsiTheme="majorHAnsi" w:cstheme="majorBidi"/>
                <w:i/>
                <w:iCs/>
                <w:sz w:val="20"/>
                <w:szCs w:val="20"/>
                <w:lang w:val="et-EE"/>
              </w:rPr>
            </w:pPr>
            <w:r>
              <w:rPr>
                <w:rFonts w:asciiTheme="majorHAnsi" w:eastAsiaTheme="majorEastAsia" w:hAnsiTheme="majorHAnsi" w:cstheme="majorBidi"/>
                <w:sz w:val="20"/>
                <w:szCs w:val="20"/>
                <w:lang w:val="et-EE"/>
              </w:rPr>
              <w:t>RCO41</w:t>
            </w:r>
          </w:p>
        </w:tc>
        <w:tc>
          <w:tcPr>
            <w:tcW w:w="221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vAlign w:val="center"/>
          </w:tcPr>
          <w:p w14:paraId="12C1F955"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Lisandunud eluruumid, millel on juurdepääs ülikiirele lairibaühendusele</w:t>
            </w:r>
          </w:p>
        </w:tc>
        <w:tc>
          <w:tcPr>
            <w:tcW w:w="1215"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686DC70"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Eluruumid</w:t>
            </w:r>
          </w:p>
        </w:tc>
        <w:tc>
          <w:tcPr>
            <w:tcW w:w="1383"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EC3951E" w14:textId="77777777" w:rsidR="009D6B67" w:rsidRDefault="00EE5F1F">
            <w:pPr>
              <w:pStyle w:val="Text1"/>
              <w:keepNext/>
              <w:spacing w:before="0" w:after="0" w:line="240" w:lineRule="auto"/>
              <w:ind w:left="0"/>
              <w:rPr>
                <w:rFonts w:ascii="Cambria" w:hAnsi="Cambria" w:cstheme="minorBidi"/>
                <w:sz w:val="20"/>
                <w:szCs w:val="20"/>
                <w:lang w:val="et-EE"/>
              </w:rPr>
            </w:pPr>
            <w:r>
              <w:rPr>
                <w:rFonts w:ascii="Cambria" w:hAnsi="Cambria" w:cstheme="minorBidi"/>
                <w:sz w:val="20"/>
                <w:szCs w:val="20"/>
                <w:lang w:val="et-EE"/>
              </w:rPr>
              <w:t>3 000</w:t>
            </w:r>
          </w:p>
        </w:tc>
        <w:tc>
          <w:tcPr>
            <w:tcW w:w="113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03C9755" w14:textId="3F14EC8C" w:rsidR="009D6B67" w:rsidRDefault="00341E9B" w:rsidP="42443374">
            <w:pPr>
              <w:pStyle w:val="Text1"/>
              <w:keepNext/>
              <w:spacing w:before="0" w:after="0" w:line="240" w:lineRule="auto"/>
              <w:ind w:left="0"/>
              <w:rPr>
                <w:rFonts w:ascii="Cambria" w:hAnsi="Cambria" w:cstheme="minorBidi"/>
                <w:sz w:val="20"/>
                <w:szCs w:val="20"/>
                <w:lang w:val="et-EE"/>
              </w:rPr>
            </w:pPr>
            <w:r w:rsidRPr="3992A286">
              <w:rPr>
                <w:rFonts w:ascii="Cambria" w:hAnsi="Cambria" w:cstheme="minorBidi"/>
                <w:sz w:val="20"/>
                <w:szCs w:val="20"/>
                <w:lang w:val="et-EE"/>
              </w:rPr>
              <w:t>9 600</w:t>
            </w:r>
          </w:p>
        </w:tc>
      </w:tr>
      <w:tr w:rsidR="009D6B67" w14:paraId="29558D01" w14:textId="77777777" w:rsidTr="3992A286">
        <w:trPr>
          <w:trHeight w:val="332"/>
        </w:trPr>
        <w:tc>
          <w:tcPr>
            <w:tcW w:w="45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6DECDD3"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660"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C8AD82B"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(v)</w:t>
            </w:r>
          </w:p>
        </w:tc>
        <w:tc>
          <w:tcPr>
            <w:tcW w:w="56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593AC29"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4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D405FC2"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Ülemineku</w:t>
            </w:r>
          </w:p>
        </w:tc>
        <w:tc>
          <w:tcPr>
            <w:tcW w:w="84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9A67E88"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RCO42</w:t>
            </w:r>
          </w:p>
        </w:tc>
        <w:tc>
          <w:tcPr>
            <w:tcW w:w="221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vAlign w:val="center"/>
          </w:tcPr>
          <w:p w14:paraId="5350CDD8"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Lisandunud ettevõtjad, kellel on juurdepääs ülikiirele lairibaühendusele</w:t>
            </w:r>
          </w:p>
        </w:tc>
        <w:tc>
          <w:tcPr>
            <w:tcW w:w="1215"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DF5B846"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Ettevõtjad</w:t>
            </w:r>
          </w:p>
        </w:tc>
        <w:tc>
          <w:tcPr>
            <w:tcW w:w="1383"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6AB4958" w14:textId="77777777" w:rsidR="009D6B67" w:rsidRDefault="00EE5F1F">
            <w:pPr>
              <w:pStyle w:val="Text1"/>
              <w:keepNext/>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200</w:t>
            </w:r>
          </w:p>
        </w:tc>
        <w:tc>
          <w:tcPr>
            <w:tcW w:w="113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4298EBB" w14:textId="35894206" w:rsidR="009D6B67" w:rsidRDefault="00B5324E" w:rsidP="42443374">
            <w:pPr>
              <w:pStyle w:val="Text1"/>
              <w:keepNext/>
              <w:spacing w:before="0" w:after="0" w:line="240" w:lineRule="auto"/>
              <w:ind w:left="0"/>
              <w:rPr>
                <w:rFonts w:ascii="Cambria" w:hAnsi="Cambria" w:cstheme="minorBidi"/>
                <w:sz w:val="20"/>
                <w:szCs w:val="20"/>
                <w:lang w:val="et-EE"/>
              </w:rPr>
            </w:pPr>
            <w:r w:rsidRPr="42443374">
              <w:rPr>
                <w:rFonts w:ascii="Cambria" w:hAnsi="Cambria" w:cstheme="minorBidi"/>
                <w:sz w:val="20"/>
                <w:szCs w:val="20"/>
                <w:lang w:val="et-EE"/>
              </w:rPr>
              <w:t>400</w:t>
            </w:r>
          </w:p>
        </w:tc>
      </w:tr>
      <w:tr w:rsidR="009D6B67" w14:paraId="5F3952F3" w14:textId="77777777" w:rsidTr="3992A286">
        <w:trPr>
          <w:trHeight w:val="332"/>
        </w:trPr>
        <w:tc>
          <w:tcPr>
            <w:tcW w:w="45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20F1682"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660"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27DF6D71"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(v)</w:t>
            </w:r>
          </w:p>
        </w:tc>
        <w:tc>
          <w:tcPr>
            <w:tcW w:w="56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41765753"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4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7400EBBB"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Ülemineku</w:t>
            </w:r>
          </w:p>
        </w:tc>
        <w:tc>
          <w:tcPr>
            <w:tcW w:w="84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2606A4E"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PSO06</w:t>
            </w:r>
          </w:p>
        </w:tc>
        <w:tc>
          <w:tcPr>
            <w:tcW w:w="221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vAlign w:val="center"/>
          </w:tcPr>
          <w:p w14:paraId="27DB1877"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Rajatud 5G mastid</w:t>
            </w:r>
          </w:p>
        </w:tc>
        <w:tc>
          <w:tcPr>
            <w:tcW w:w="1215"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B4656D0"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Mastid</w:t>
            </w:r>
          </w:p>
        </w:tc>
        <w:tc>
          <w:tcPr>
            <w:tcW w:w="1383"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747D2B46" w14:textId="77777777" w:rsidR="009D6B67" w:rsidRDefault="00EE5F1F">
            <w:pPr>
              <w:pStyle w:val="Text1"/>
              <w:keepNext/>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113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0F201BD" w14:textId="7E5D6F23" w:rsidR="009D6B67" w:rsidRDefault="001F4557" w:rsidP="42443374">
            <w:pPr>
              <w:pStyle w:val="Text1"/>
              <w:keepNext/>
              <w:spacing w:before="0" w:after="0" w:line="240" w:lineRule="auto"/>
              <w:ind w:left="0"/>
              <w:rPr>
                <w:rFonts w:ascii="Cambria" w:hAnsi="Cambria" w:cstheme="minorBidi"/>
                <w:sz w:val="20"/>
                <w:szCs w:val="20"/>
                <w:lang w:val="et-EE"/>
              </w:rPr>
            </w:pPr>
            <w:del w:id="710" w:author="Kaisa Tähe - RAM" w:date="2025-09-24T15:23:00Z" w16du:dateUtc="2025-09-24T12:23:00Z">
              <w:r w:rsidRPr="3992A286" w:rsidDel="00E83882">
                <w:rPr>
                  <w:rFonts w:ascii="Cambria" w:hAnsi="Cambria" w:cstheme="minorBidi"/>
                  <w:sz w:val="20"/>
                  <w:szCs w:val="20"/>
                  <w:lang w:val="et-EE"/>
                </w:rPr>
                <w:delText>125</w:delText>
              </w:r>
            </w:del>
            <w:commentRangeStart w:id="711"/>
            <w:ins w:id="712" w:author="Kaisa Tähe - RAM" w:date="2025-09-24T15:23:00Z" w16du:dateUtc="2025-09-24T12:23:00Z">
              <w:r w:rsidR="00E83882">
                <w:rPr>
                  <w:rFonts w:ascii="Cambria" w:hAnsi="Cambria" w:cstheme="minorBidi"/>
                  <w:sz w:val="20"/>
                  <w:szCs w:val="20"/>
                  <w:lang w:val="et-EE"/>
                </w:rPr>
                <w:t>40</w:t>
              </w:r>
            </w:ins>
            <w:commentRangeEnd w:id="711"/>
            <w:ins w:id="713" w:author="Kaisa Tähe - RAM" w:date="2025-09-24T15:26:00Z" w16du:dateUtc="2025-09-24T12:26:00Z">
              <w:r w:rsidR="00EF1F3E">
                <w:rPr>
                  <w:rStyle w:val="Kommentaariviide"/>
                  <w:rFonts w:ascii="Cambria" w:hAnsi="Cambria" w:cstheme="minorBidi"/>
                  <w:sz w:val="20"/>
                  <w:szCs w:val="20"/>
                  <w:lang w:val="et-EE"/>
                </w:rPr>
                <w:commentReference w:id="711"/>
              </w:r>
            </w:ins>
          </w:p>
        </w:tc>
      </w:tr>
    </w:tbl>
    <w:p w14:paraId="35302353" w14:textId="77777777" w:rsidR="009D6B67" w:rsidRDefault="009D6B67">
      <w:pPr>
        <w:keepNext/>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
      <w:tblGrid>
        <w:gridCol w:w="421"/>
        <w:gridCol w:w="566"/>
        <w:gridCol w:w="566"/>
        <w:gridCol w:w="1277"/>
        <w:gridCol w:w="851"/>
        <w:gridCol w:w="1898"/>
        <w:gridCol w:w="937"/>
        <w:gridCol w:w="624"/>
        <w:gridCol w:w="793"/>
        <w:gridCol w:w="709"/>
        <w:gridCol w:w="992"/>
      </w:tblGrid>
      <w:tr w:rsidR="009D6B67" w14:paraId="1AECA3B4" w14:textId="77777777" w:rsidTr="42443374">
        <w:trPr>
          <w:trHeight w:val="480"/>
        </w:trPr>
        <w:tc>
          <w:tcPr>
            <w:tcW w:w="9634" w:type="dxa"/>
            <w:gridSpan w:val="11"/>
            <w:shd w:val="clear" w:color="auto" w:fill="FFFFFF" w:themeFill="background1"/>
          </w:tcPr>
          <w:p w14:paraId="12C7ED70" w14:textId="6A2A8663"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t xml:space="preserve">Tabel </w:t>
            </w:r>
            <w:del w:id="714" w:author="Kaisa Tähe - RAM" w:date="2025-10-13T15:21:00Z" w16du:dateUtc="2025-10-13T12:21:00Z">
              <w:r w:rsidDel="00AE437B">
                <w:rPr>
                  <w:rFonts w:ascii="Cambria" w:hAnsi="Cambria" w:cstheme="minorHAnsi"/>
                  <w:szCs w:val="20"/>
                  <w:lang w:val="et-EE"/>
                </w:rPr>
                <w:fldChar w:fldCharType="begin"/>
              </w:r>
              <w:r w:rsidDel="00AE437B">
                <w:rPr>
                  <w:rFonts w:ascii="Cambria" w:hAnsi="Cambria" w:cstheme="minorHAnsi"/>
                  <w:szCs w:val="20"/>
                  <w:lang w:val="et-EE"/>
                </w:rPr>
                <w:delInstrText xml:space="preserve"> SEQ Tabel \* ARABIC </w:delInstrText>
              </w:r>
              <w:r w:rsidDel="00AE437B">
                <w:rPr>
                  <w:rFonts w:ascii="Cambria" w:hAnsi="Cambria" w:cstheme="minorHAnsi"/>
                  <w:szCs w:val="20"/>
                  <w:lang w:val="et-EE"/>
                </w:rPr>
                <w:fldChar w:fldCharType="separate"/>
              </w:r>
              <w:r w:rsidDel="00AE437B">
                <w:rPr>
                  <w:rFonts w:ascii="Cambria" w:hAnsi="Cambria" w:cstheme="minorHAnsi"/>
                  <w:szCs w:val="20"/>
                  <w:lang w:val="et-EE"/>
                </w:rPr>
                <w:delText>27</w:delText>
              </w:r>
              <w:r w:rsidDel="00AE437B">
                <w:rPr>
                  <w:rFonts w:ascii="Cambria" w:hAnsi="Cambria" w:cstheme="minorHAnsi"/>
                  <w:szCs w:val="20"/>
                  <w:lang w:val="et-EE"/>
                </w:rPr>
                <w:fldChar w:fldCharType="end"/>
              </w:r>
            </w:del>
            <w:ins w:id="715" w:author="Kaisa Tähe - RAM" w:date="2025-10-13T15:21:00Z" w16du:dateUtc="2025-10-13T12:21:00Z">
              <w:r w:rsidR="00AE437B">
                <w:rPr>
                  <w:rFonts w:ascii="Cambria" w:hAnsi="Cambria" w:cstheme="minorHAnsi"/>
                  <w:szCs w:val="20"/>
                  <w:lang w:val="et-EE"/>
                </w:rPr>
                <w:t>33</w:t>
              </w:r>
            </w:ins>
            <w:r>
              <w:rPr>
                <w:rFonts w:ascii="Cambria" w:hAnsi="Cambria" w:cstheme="minorHAnsi"/>
                <w:szCs w:val="20"/>
                <w:lang w:val="et-EE"/>
              </w:rPr>
              <w:t xml:space="preserve">: </w:t>
            </w:r>
            <w:r>
              <w:rPr>
                <w:rFonts w:ascii="Cambria" w:hAnsi="Cambria" w:cstheme="minorHAnsi"/>
                <w:bCs/>
                <w:szCs w:val="20"/>
                <w:lang w:val="et-EE"/>
              </w:rPr>
              <w:t>Tulemusnäitajad</w:t>
            </w:r>
          </w:p>
        </w:tc>
      </w:tr>
      <w:tr w:rsidR="009D6B67" w14:paraId="181763ED" w14:textId="77777777" w:rsidTr="42443374">
        <w:trPr>
          <w:trHeight w:val="1485"/>
        </w:trPr>
        <w:tc>
          <w:tcPr>
            <w:tcW w:w="421" w:type="dxa"/>
            <w:shd w:val="clear" w:color="auto" w:fill="FFFFFF" w:themeFill="background1"/>
            <w:textDirection w:val="btLr"/>
            <w:vAlign w:val="center"/>
          </w:tcPr>
          <w:p w14:paraId="0350E4D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566" w:type="dxa"/>
            <w:shd w:val="clear" w:color="auto" w:fill="FFFFFF" w:themeFill="background1"/>
            <w:textDirection w:val="btLr"/>
            <w:vAlign w:val="center"/>
          </w:tcPr>
          <w:p w14:paraId="5167EBA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566" w:type="dxa"/>
            <w:shd w:val="clear" w:color="auto" w:fill="FFFFFF" w:themeFill="background1"/>
            <w:textDirection w:val="btLr"/>
            <w:vAlign w:val="center"/>
          </w:tcPr>
          <w:p w14:paraId="1AC7BCC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277" w:type="dxa"/>
            <w:shd w:val="clear" w:color="auto" w:fill="FFFFFF" w:themeFill="background1"/>
            <w:textDirection w:val="btLr"/>
            <w:vAlign w:val="center"/>
          </w:tcPr>
          <w:p w14:paraId="7BA1489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1" w:type="dxa"/>
            <w:shd w:val="clear" w:color="auto" w:fill="FFFFFF" w:themeFill="background1"/>
            <w:textDirection w:val="btLr"/>
            <w:vAlign w:val="center"/>
          </w:tcPr>
          <w:p w14:paraId="756A110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ID </w:t>
            </w:r>
          </w:p>
        </w:tc>
        <w:tc>
          <w:tcPr>
            <w:tcW w:w="1898" w:type="dxa"/>
            <w:shd w:val="clear" w:color="auto" w:fill="FFFFFF" w:themeFill="background1"/>
            <w:textDirection w:val="btLr"/>
            <w:vAlign w:val="center"/>
          </w:tcPr>
          <w:p w14:paraId="011C53D3"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937" w:type="dxa"/>
            <w:shd w:val="clear" w:color="auto" w:fill="FFFFFF" w:themeFill="background1"/>
            <w:textDirection w:val="btLr"/>
            <w:vAlign w:val="center"/>
          </w:tcPr>
          <w:p w14:paraId="36C8792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624" w:type="dxa"/>
            <w:shd w:val="clear" w:color="auto" w:fill="FFFFFF" w:themeFill="background1"/>
            <w:textDirection w:val="btLr"/>
            <w:vAlign w:val="center"/>
          </w:tcPr>
          <w:p w14:paraId="43DBB8A9"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93" w:type="dxa"/>
            <w:shd w:val="clear" w:color="auto" w:fill="FFFFFF" w:themeFill="background1"/>
            <w:textDirection w:val="btLr"/>
            <w:vAlign w:val="center"/>
          </w:tcPr>
          <w:p w14:paraId="5F48103F"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709" w:type="dxa"/>
            <w:shd w:val="clear" w:color="auto" w:fill="FFFFFF" w:themeFill="background1"/>
            <w:textDirection w:val="btLr"/>
            <w:vAlign w:val="center"/>
          </w:tcPr>
          <w:p w14:paraId="6AA42D75"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3770C2E9"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992" w:type="dxa"/>
            <w:shd w:val="clear" w:color="auto" w:fill="FFFFFF" w:themeFill="background1"/>
            <w:textDirection w:val="btLr"/>
            <w:vAlign w:val="center"/>
          </w:tcPr>
          <w:p w14:paraId="7BF2439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Andmete allikas </w:t>
            </w:r>
          </w:p>
        </w:tc>
      </w:tr>
      <w:tr w:rsidR="009D6B67" w14:paraId="79F5D703" w14:textId="77777777" w:rsidTr="42443374">
        <w:trPr>
          <w:trHeight w:val="286"/>
        </w:trPr>
        <w:tc>
          <w:tcPr>
            <w:tcW w:w="42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46148F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56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338618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(v)</w:t>
            </w:r>
          </w:p>
        </w:tc>
        <w:tc>
          <w:tcPr>
            <w:tcW w:w="56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5033EC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27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88D43D9"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hAnsi="Cambria" w:cstheme="minorHAnsi"/>
                <w:sz w:val="20"/>
                <w:szCs w:val="20"/>
                <w:lang w:val="et-EE"/>
              </w:rPr>
              <w:t>Ülemineku</w:t>
            </w:r>
          </w:p>
        </w:tc>
        <w:tc>
          <w:tcPr>
            <w:tcW w:w="85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E709B99"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RCR53</w:t>
            </w:r>
          </w:p>
        </w:tc>
        <w:tc>
          <w:tcPr>
            <w:tcW w:w="189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10E0629"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 xml:space="preserve">Eluruumid, kuhu on tellitud lairibaühendus väga suure </w:t>
            </w:r>
            <w:r>
              <w:rPr>
                <w:rFonts w:asciiTheme="majorHAnsi" w:eastAsiaTheme="majorEastAsia" w:hAnsiTheme="majorHAnsi" w:cstheme="majorBidi"/>
                <w:sz w:val="20"/>
                <w:szCs w:val="20"/>
                <w:lang w:val="et-EE"/>
              </w:rPr>
              <w:lastRenderedPageBreak/>
              <w:t>läbilaskevõimega võrku</w:t>
            </w:r>
          </w:p>
        </w:tc>
        <w:tc>
          <w:tcPr>
            <w:tcW w:w="93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720F3AF8"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lastRenderedPageBreak/>
              <w:t>Elu-ruumid</w:t>
            </w:r>
          </w:p>
        </w:tc>
        <w:tc>
          <w:tcPr>
            <w:tcW w:w="62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4D56216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93"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7C4C0FB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70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D0381CD" w14:textId="623E8E37" w:rsidR="009D6B67" w:rsidRDefault="00B5324E" w:rsidP="42443374">
            <w:pPr>
              <w:pStyle w:val="Text1"/>
              <w:spacing w:before="0" w:after="0" w:line="240" w:lineRule="auto"/>
              <w:ind w:left="0"/>
              <w:rPr>
                <w:rFonts w:ascii="Cambria" w:hAnsi="Cambria" w:cstheme="minorBidi"/>
                <w:sz w:val="20"/>
                <w:szCs w:val="20"/>
                <w:lang w:val="et-EE"/>
              </w:rPr>
            </w:pPr>
            <w:r w:rsidRPr="42443374">
              <w:rPr>
                <w:rFonts w:ascii="Cambria" w:hAnsi="Cambria" w:cstheme="minorBidi"/>
                <w:sz w:val="20"/>
                <w:szCs w:val="20"/>
                <w:lang w:val="et-EE"/>
              </w:rPr>
              <w:t xml:space="preserve">1 900 </w:t>
            </w:r>
          </w:p>
        </w:tc>
        <w:tc>
          <w:tcPr>
            <w:tcW w:w="992"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A975071" w14:textId="77777777"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projekti-aruanded</w:t>
            </w:r>
          </w:p>
        </w:tc>
      </w:tr>
      <w:tr w:rsidR="009D6B67" w14:paraId="39CED119" w14:textId="77777777" w:rsidTr="42443374">
        <w:trPr>
          <w:trHeight w:val="286"/>
        </w:trPr>
        <w:tc>
          <w:tcPr>
            <w:tcW w:w="42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74697B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56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A37D4B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(v)</w:t>
            </w:r>
          </w:p>
        </w:tc>
        <w:tc>
          <w:tcPr>
            <w:tcW w:w="56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AE7A2D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27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35F7E8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Ülemineku</w:t>
            </w:r>
          </w:p>
        </w:tc>
        <w:tc>
          <w:tcPr>
            <w:tcW w:w="85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184F7B4"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RCR54</w:t>
            </w:r>
          </w:p>
        </w:tc>
        <w:tc>
          <w:tcPr>
            <w:tcW w:w="189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51F69E4"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Ettevõtjad, kes on tellinud lairibaühenduse väga suure läbilaskevõimega võrku</w:t>
            </w:r>
          </w:p>
        </w:tc>
        <w:tc>
          <w:tcPr>
            <w:tcW w:w="93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12E1DD5"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Ette-võtjad</w:t>
            </w:r>
          </w:p>
        </w:tc>
        <w:tc>
          <w:tcPr>
            <w:tcW w:w="62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13B2B3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93"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45F6286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70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F7923E8" w14:textId="5492637E" w:rsidR="009D6B67" w:rsidRDefault="00B5324E" w:rsidP="42443374">
            <w:pPr>
              <w:pStyle w:val="Text1"/>
              <w:spacing w:before="0" w:after="0" w:line="240" w:lineRule="auto"/>
              <w:ind w:left="0"/>
              <w:rPr>
                <w:rFonts w:ascii="Cambria" w:hAnsi="Cambria" w:cstheme="minorBidi"/>
                <w:sz w:val="20"/>
                <w:szCs w:val="20"/>
                <w:lang w:val="et-EE"/>
              </w:rPr>
            </w:pPr>
            <w:r w:rsidRPr="42443374">
              <w:rPr>
                <w:rFonts w:ascii="Cambria" w:hAnsi="Cambria" w:cstheme="minorBidi"/>
                <w:sz w:val="20"/>
                <w:szCs w:val="20"/>
                <w:lang w:val="et-EE"/>
              </w:rPr>
              <w:t>160</w:t>
            </w:r>
          </w:p>
        </w:tc>
        <w:tc>
          <w:tcPr>
            <w:tcW w:w="992"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5633401" w14:textId="77777777"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projekti-aruanded</w:t>
            </w:r>
          </w:p>
        </w:tc>
      </w:tr>
      <w:tr w:rsidR="009D6B67" w14:paraId="5FDC9299" w14:textId="77777777" w:rsidTr="42443374">
        <w:trPr>
          <w:trHeight w:val="286"/>
        </w:trPr>
        <w:tc>
          <w:tcPr>
            <w:tcW w:w="42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4E38718A" w14:textId="5AE6C4DF" w:rsidR="009D6B67" w:rsidRDefault="00EE5F1F">
            <w:pPr>
              <w:pStyle w:val="Text1"/>
              <w:spacing w:before="0" w:after="0" w:line="240" w:lineRule="auto"/>
              <w:ind w:left="0"/>
              <w:rPr>
                <w:rFonts w:ascii="Cambria" w:hAnsi="Cambria" w:cstheme="minorHAnsi"/>
                <w:sz w:val="20"/>
                <w:szCs w:val="20"/>
                <w:lang w:val="et-EE"/>
              </w:rPr>
            </w:pPr>
            <w:del w:id="716" w:author="Anu Altermann - RAM" w:date="2025-10-01T14:12:00Z" w16du:dateUtc="2025-10-01T11:12:00Z">
              <w:r>
                <w:rPr>
                  <w:rFonts w:ascii="Cambria" w:hAnsi="Cambria" w:cstheme="minorHAnsi"/>
                  <w:sz w:val="20"/>
                  <w:szCs w:val="20"/>
                  <w:lang w:val="et-EE"/>
                </w:rPr>
                <w:delText>2</w:delText>
              </w:r>
            </w:del>
          </w:p>
        </w:tc>
        <w:tc>
          <w:tcPr>
            <w:tcW w:w="56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668A395" w14:textId="36905A58" w:rsidR="009D6B67" w:rsidRDefault="00EE5F1F">
            <w:pPr>
              <w:pStyle w:val="Text1"/>
              <w:spacing w:before="0" w:after="0" w:line="240" w:lineRule="auto"/>
              <w:ind w:left="0"/>
              <w:rPr>
                <w:rFonts w:ascii="Cambria" w:hAnsi="Cambria" w:cstheme="minorHAnsi"/>
                <w:sz w:val="20"/>
                <w:szCs w:val="20"/>
                <w:lang w:val="et-EE"/>
              </w:rPr>
            </w:pPr>
            <w:del w:id="717" w:author="Anu Altermann - RAM" w:date="2025-10-01T14:12:00Z" w16du:dateUtc="2025-10-01T11:12:00Z">
              <w:r>
                <w:rPr>
                  <w:rFonts w:ascii="Cambria" w:hAnsi="Cambria" w:cstheme="minorHAnsi"/>
                  <w:sz w:val="20"/>
                  <w:szCs w:val="20"/>
                  <w:lang w:val="et-EE"/>
                </w:rPr>
                <w:delText>(v)</w:delText>
              </w:r>
            </w:del>
          </w:p>
        </w:tc>
        <w:tc>
          <w:tcPr>
            <w:tcW w:w="56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7586CE9" w14:textId="36D8CF2A" w:rsidR="009D6B67" w:rsidRDefault="00EE5F1F">
            <w:pPr>
              <w:pStyle w:val="Text1"/>
              <w:spacing w:before="0" w:after="0" w:line="240" w:lineRule="auto"/>
              <w:ind w:left="0"/>
              <w:rPr>
                <w:rFonts w:ascii="Cambria" w:hAnsi="Cambria" w:cstheme="minorHAnsi"/>
                <w:sz w:val="20"/>
                <w:szCs w:val="20"/>
                <w:lang w:val="et-EE"/>
              </w:rPr>
            </w:pPr>
            <w:del w:id="718" w:author="Anu Altermann - RAM" w:date="2025-10-01T14:12:00Z" w16du:dateUtc="2025-10-01T11:12:00Z">
              <w:r>
                <w:rPr>
                  <w:rFonts w:ascii="Cambria" w:hAnsi="Cambria" w:cstheme="minorHAnsi"/>
                  <w:sz w:val="20"/>
                  <w:szCs w:val="20"/>
                  <w:lang w:val="et-EE"/>
                </w:rPr>
                <w:delText>ERF</w:delText>
              </w:r>
            </w:del>
          </w:p>
        </w:tc>
        <w:tc>
          <w:tcPr>
            <w:tcW w:w="127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7657020E" w14:textId="4BB34131" w:rsidR="009D6B67" w:rsidRDefault="00EE5F1F">
            <w:pPr>
              <w:pStyle w:val="Text1"/>
              <w:spacing w:before="0" w:after="0" w:line="240" w:lineRule="auto"/>
              <w:ind w:left="0"/>
              <w:rPr>
                <w:rFonts w:ascii="Cambria" w:hAnsi="Cambria" w:cstheme="minorHAnsi"/>
                <w:sz w:val="20"/>
                <w:szCs w:val="20"/>
                <w:lang w:val="et-EE"/>
              </w:rPr>
            </w:pPr>
            <w:del w:id="719" w:author="Anu Altermann - RAM" w:date="2025-10-01T14:12:00Z" w16du:dateUtc="2025-10-01T11:12:00Z">
              <w:r>
                <w:rPr>
                  <w:rFonts w:ascii="Cambria" w:hAnsi="Cambria" w:cstheme="minorHAnsi"/>
                  <w:sz w:val="20"/>
                  <w:szCs w:val="20"/>
                  <w:lang w:val="et-EE"/>
                </w:rPr>
                <w:delText>Ülemineku</w:delText>
              </w:r>
            </w:del>
          </w:p>
        </w:tc>
        <w:tc>
          <w:tcPr>
            <w:tcW w:w="85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2F6C402" w14:textId="2994C76C" w:rsidR="009D6B67" w:rsidRDefault="00EE5F1F">
            <w:pPr>
              <w:pStyle w:val="Text1"/>
              <w:spacing w:before="0" w:after="0" w:line="240" w:lineRule="auto"/>
              <w:ind w:left="0"/>
              <w:rPr>
                <w:rFonts w:asciiTheme="majorHAnsi" w:eastAsiaTheme="majorEastAsia" w:hAnsiTheme="majorHAnsi" w:cstheme="majorBidi"/>
                <w:sz w:val="20"/>
                <w:szCs w:val="20"/>
                <w:lang w:val="et-EE"/>
              </w:rPr>
            </w:pPr>
            <w:del w:id="720" w:author="Anu Altermann - RAM" w:date="2025-10-01T14:12:00Z" w16du:dateUtc="2025-10-01T11:12:00Z">
              <w:r>
                <w:rPr>
                  <w:rFonts w:asciiTheme="majorHAnsi" w:eastAsiaTheme="majorEastAsia" w:hAnsiTheme="majorHAnsi" w:cstheme="majorBidi"/>
                  <w:sz w:val="20"/>
                  <w:szCs w:val="20"/>
                  <w:lang w:val="et-EE"/>
                </w:rPr>
                <w:delText>PSR07</w:delText>
              </w:r>
            </w:del>
          </w:p>
        </w:tc>
        <w:tc>
          <w:tcPr>
            <w:tcW w:w="189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4FCA2A03" w14:textId="3AB76B1B" w:rsidR="009D6B67" w:rsidRDefault="00EE5F1F">
            <w:pPr>
              <w:pStyle w:val="Text1"/>
              <w:spacing w:before="0" w:after="0" w:line="240" w:lineRule="auto"/>
              <w:ind w:left="0"/>
              <w:rPr>
                <w:rFonts w:asciiTheme="majorHAnsi" w:eastAsiaTheme="majorEastAsia" w:hAnsiTheme="majorHAnsi" w:cstheme="majorBidi"/>
                <w:sz w:val="20"/>
                <w:szCs w:val="20"/>
                <w:lang w:val="et-EE"/>
              </w:rPr>
            </w:pPr>
            <w:del w:id="721" w:author="Anu Altermann - RAM" w:date="2025-10-01T14:12:00Z" w16du:dateUtc="2025-10-01T11:12:00Z">
              <w:r w:rsidDel="00543E47">
                <w:rPr>
                  <w:rFonts w:asciiTheme="majorHAnsi" w:eastAsiaTheme="majorEastAsia" w:hAnsiTheme="majorHAnsi" w:cstheme="majorBidi"/>
                  <w:sz w:val="20"/>
                  <w:szCs w:val="20"/>
                  <w:lang w:val="et-EE"/>
                </w:rPr>
                <w:delText>5G levialaga kaetud</w:delText>
              </w:r>
            </w:del>
            <w:ins w:id="722" w:author="Kaisa Tähe - RAM" w:date="2025-09-24T15:28:00Z" w16du:dateUtc="2025-09-24T12:28:00Z">
              <w:del w:id="723" w:author="Anu Altermann - RAM" w:date="2025-10-01T14:12:00Z" w16du:dateUtc="2025-10-01T11:12:00Z">
                <w:r w:rsidR="005739DC" w:rsidDel="00543E47">
                  <w:rPr>
                    <w:rFonts w:asciiTheme="majorHAnsi" w:eastAsiaTheme="majorEastAsia" w:hAnsiTheme="majorHAnsi" w:cstheme="majorBidi"/>
                    <w:sz w:val="20"/>
                    <w:szCs w:val="20"/>
                    <w:lang w:val="et-EE"/>
                  </w:rPr>
                  <w:delText xml:space="preserve"> </w:delText>
                </w:r>
              </w:del>
            </w:ins>
            <w:del w:id="724" w:author="Anu Altermann - RAM" w:date="2025-10-01T14:12:00Z" w16du:dateUtc="2025-10-01T11:12:00Z">
              <w:r w:rsidDel="00543E47">
                <w:rPr>
                  <w:rFonts w:asciiTheme="majorHAnsi" w:eastAsiaTheme="majorEastAsia" w:hAnsiTheme="majorHAnsi" w:cstheme="majorBidi"/>
                  <w:sz w:val="20"/>
                  <w:szCs w:val="20"/>
                  <w:lang w:val="et-EE"/>
                </w:rPr>
                <w:delText xml:space="preserve"> transpordikoridorid</w:delText>
              </w:r>
            </w:del>
          </w:p>
        </w:tc>
        <w:tc>
          <w:tcPr>
            <w:tcW w:w="93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9BA9228" w14:textId="3D9DC81C" w:rsidR="009D6B67" w:rsidRDefault="00EE5F1F">
            <w:pPr>
              <w:pStyle w:val="Text1"/>
              <w:spacing w:before="0" w:after="0" w:line="240" w:lineRule="auto"/>
              <w:ind w:left="0"/>
              <w:rPr>
                <w:rFonts w:asciiTheme="majorHAnsi" w:eastAsiaTheme="majorEastAsia" w:hAnsiTheme="majorHAnsi" w:cstheme="majorBidi"/>
                <w:sz w:val="20"/>
                <w:szCs w:val="20"/>
                <w:lang w:val="et-EE"/>
              </w:rPr>
            </w:pPr>
            <w:del w:id="725" w:author="Anu Altermann - RAM" w:date="2025-10-01T14:12:00Z" w16du:dateUtc="2025-10-01T11:12:00Z">
              <w:r w:rsidDel="005739DC">
                <w:rPr>
                  <w:rFonts w:asciiTheme="majorHAnsi" w:eastAsiaTheme="majorEastAsia" w:hAnsiTheme="majorHAnsi" w:cstheme="majorBidi"/>
                  <w:sz w:val="20"/>
                  <w:szCs w:val="20"/>
                  <w:lang w:val="et-EE"/>
                </w:rPr>
                <w:delText>Trans-pordi-koridorid</w:delText>
              </w:r>
            </w:del>
          </w:p>
        </w:tc>
        <w:tc>
          <w:tcPr>
            <w:tcW w:w="62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2585C394" w14:textId="4AAF2EA8" w:rsidR="009D6B67" w:rsidRDefault="00EE5F1F">
            <w:pPr>
              <w:pStyle w:val="Text1"/>
              <w:spacing w:before="0" w:after="0" w:line="240" w:lineRule="auto"/>
              <w:ind w:left="0"/>
              <w:rPr>
                <w:rFonts w:ascii="Cambria" w:hAnsi="Cambria" w:cstheme="minorBidi"/>
                <w:sz w:val="20"/>
                <w:szCs w:val="20"/>
                <w:lang w:val="et-EE"/>
              </w:rPr>
            </w:pPr>
            <w:del w:id="726" w:author="Anu Altermann - RAM" w:date="2025-10-01T14:12:00Z" w16du:dateUtc="2025-10-01T11:12:00Z">
              <w:r>
                <w:rPr>
                  <w:rFonts w:ascii="Cambria" w:hAnsi="Cambria" w:cstheme="minorBidi"/>
                  <w:sz w:val="20"/>
                  <w:szCs w:val="20"/>
                  <w:lang w:val="et-EE"/>
                </w:rPr>
                <w:delText>0</w:delText>
              </w:r>
            </w:del>
          </w:p>
        </w:tc>
        <w:tc>
          <w:tcPr>
            <w:tcW w:w="793"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7ACBD57" w14:textId="788969DD" w:rsidR="009D6B67" w:rsidRDefault="00EE5F1F">
            <w:pPr>
              <w:pStyle w:val="Text1"/>
              <w:spacing w:before="0" w:after="0" w:line="240" w:lineRule="auto"/>
              <w:ind w:left="0"/>
              <w:rPr>
                <w:rFonts w:ascii="Cambria" w:hAnsi="Cambria" w:cstheme="minorBidi"/>
                <w:sz w:val="20"/>
                <w:szCs w:val="20"/>
                <w:lang w:val="et-EE"/>
              </w:rPr>
            </w:pPr>
            <w:del w:id="727" w:author="Anu Altermann - RAM" w:date="2025-10-01T14:12:00Z" w16du:dateUtc="2025-10-01T11:12:00Z">
              <w:r>
                <w:rPr>
                  <w:rFonts w:ascii="Cambria" w:hAnsi="Cambria" w:cstheme="minorBidi"/>
                  <w:sz w:val="20"/>
                  <w:szCs w:val="20"/>
                  <w:lang w:val="et-EE"/>
                </w:rPr>
                <w:delText>2021</w:delText>
              </w:r>
            </w:del>
          </w:p>
        </w:tc>
        <w:tc>
          <w:tcPr>
            <w:tcW w:w="70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8E86B66" w14:textId="2502D3F0" w:rsidR="009D6B67" w:rsidRDefault="00EE5F1F">
            <w:pPr>
              <w:pStyle w:val="Text1"/>
              <w:spacing w:before="0" w:after="0" w:line="240" w:lineRule="auto"/>
              <w:ind w:left="0"/>
              <w:rPr>
                <w:rFonts w:ascii="Cambria" w:hAnsi="Cambria" w:cstheme="minorBidi"/>
                <w:sz w:val="20"/>
                <w:szCs w:val="20"/>
                <w:lang w:val="et-EE"/>
              </w:rPr>
            </w:pPr>
            <w:del w:id="728" w:author="Anu Altermann - RAM" w:date="2025-10-01T14:12:00Z" w16du:dateUtc="2025-10-01T11:12:00Z">
              <w:r w:rsidDel="00543E47">
                <w:rPr>
                  <w:rFonts w:ascii="Cambria" w:hAnsi="Cambria" w:cstheme="minorBidi"/>
                  <w:sz w:val="20"/>
                  <w:szCs w:val="20"/>
                  <w:lang w:val="et-EE"/>
                </w:rPr>
                <w:delText>5</w:delText>
              </w:r>
            </w:del>
          </w:p>
        </w:tc>
        <w:tc>
          <w:tcPr>
            <w:tcW w:w="992"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76D1C1E" w14:textId="4F2DA43F" w:rsidR="009D6B67" w:rsidRDefault="00EE5F1F">
            <w:pPr>
              <w:pStyle w:val="Text1"/>
              <w:spacing w:before="0" w:after="0" w:line="240" w:lineRule="auto"/>
              <w:ind w:left="0"/>
              <w:rPr>
                <w:rFonts w:ascii="Cambria" w:hAnsi="Cambria" w:cstheme="minorBidi"/>
                <w:color w:val="000000" w:themeColor="text1"/>
                <w:sz w:val="18"/>
                <w:szCs w:val="18"/>
                <w:lang w:val="et-EE"/>
              </w:rPr>
            </w:pPr>
            <w:del w:id="729" w:author="Anu Altermann - RAM" w:date="2025-10-01T14:12:00Z" w16du:dateUtc="2025-10-01T11:12:00Z">
              <w:r>
                <w:rPr>
                  <w:rFonts w:ascii="Cambria" w:hAnsi="Cambria" w:cstheme="minorBidi"/>
                  <w:color w:val="000000" w:themeColor="text1"/>
                  <w:sz w:val="18"/>
                  <w:szCs w:val="18"/>
                  <w:lang w:val="et-EE"/>
                </w:rPr>
                <w:delText>SFOS, projekti-aruanded</w:delText>
              </w:r>
            </w:del>
          </w:p>
        </w:tc>
      </w:tr>
      <w:tr w:rsidR="00543E47" w14:paraId="1457B5D4" w14:textId="77777777" w:rsidTr="42443374">
        <w:trPr>
          <w:trHeight w:val="286"/>
          <w:ins w:id="730" w:author="Anu Altermann - RAM" w:date="2025-10-01T14:11:00Z"/>
        </w:trPr>
        <w:tc>
          <w:tcPr>
            <w:tcW w:w="42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810ADAC" w14:textId="68847613" w:rsidR="00543E47" w:rsidRDefault="00543E47" w:rsidP="00543E47">
            <w:pPr>
              <w:pStyle w:val="Text1"/>
              <w:spacing w:before="0" w:after="0" w:line="240" w:lineRule="auto"/>
              <w:ind w:left="0"/>
              <w:rPr>
                <w:ins w:id="731" w:author="Anu Altermann - RAM" w:date="2025-10-01T14:11:00Z" w16du:dateUtc="2025-10-01T11:11:00Z"/>
                <w:rFonts w:ascii="Cambria" w:hAnsi="Cambria" w:cstheme="minorHAnsi"/>
                <w:sz w:val="20"/>
                <w:szCs w:val="20"/>
                <w:lang w:val="et-EE"/>
              </w:rPr>
            </w:pPr>
            <w:ins w:id="732" w:author="Anu Altermann - RAM" w:date="2025-10-01T14:11:00Z" w16du:dateUtc="2025-10-01T11:11:00Z">
              <w:r>
                <w:rPr>
                  <w:rFonts w:ascii="Cambria" w:hAnsi="Cambria" w:cstheme="minorHAnsi"/>
                  <w:sz w:val="20"/>
                  <w:szCs w:val="20"/>
                  <w:lang w:val="et-EE"/>
                </w:rPr>
                <w:t>2</w:t>
              </w:r>
            </w:ins>
          </w:p>
        </w:tc>
        <w:tc>
          <w:tcPr>
            <w:tcW w:w="56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2E3646B" w14:textId="3CB2A2F3" w:rsidR="00543E47" w:rsidRDefault="00543E47" w:rsidP="00543E47">
            <w:pPr>
              <w:pStyle w:val="Text1"/>
              <w:spacing w:before="0" w:after="0" w:line="240" w:lineRule="auto"/>
              <w:ind w:left="0"/>
              <w:rPr>
                <w:ins w:id="733" w:author="Anu Altermann - RAM" w:date="2025-10-01T14:11:00Z" w16du:dateUtc="2025-10-01T11:11:00Z"/>
                <w:rFonts w:ascii="Cambria" w:hAnsi="Cambria" w:cstheme="minorHAnsi"/>
                <w:sz w:val="20"/>
                <w:szCs w:val="20"/>
                <w:lang w:val="et-EE"/>
              </w:rPr>
            </w:pPr>
            <w:ins w:id="734" w:author="Anu Altermann - RAM" w:date="2025-10-01T14:11:00Z" w16du:dateUtc="2025-10-01T11:11:00Z">
              <w:r>
                <w:rPr>
                  <w:rFonts w:ascii="Cambria" w:hAnsi="Cambria" w:cstheme="minorHAnsi"/>
                  <w:sz w:val="20"/>
                  <w:szCs w:val="20"/>
                  <w:lang w:val="et-EE"/>
                </w:rPr>
                <w:t>(v)</w:t>
              </w:r>
            </w:ins>
          </w:p>
        </w:tc>
        <w:tc>
          <w:tcPr>
            <w:tcW w:w="56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78903AE7" w14:textId="2C221B45" w:rsidR="00543E47" w:rsidRDefault="00543E47" w:rsidP="00543E47">
            <w:pPr>
              <w:pStyle w:val="Text1"/>
              <w:spacing w:before="0" w:after="0" w:line="240" w:lineRule="auto"/>
              <w:ind w:left="0"/>
              <w:rPr>
                <w:ins w:id="735" w:author="Anu Altermann - RAM" w:date="2025-10-01T14:11:00Z" w16du:dateUtc="2025-10-01T11:11:00Z"/>
                <w:rFonts w:ascii="Cambria" w:hAnsi="Cambria" w:cstheme="minorHAnsi"/>
                <w:sz w:val="20"/>
                <w:szCs w:val="20"/>
                <w:lang w:val="et-EE"/>
              </w:rPr>
            </w:pPr>
            <w:ins w:id="736" w:author="Anu Altermann - RAM" w:date="2025-10-01T14:11:00Z" w16du:dateUtc="2025-10-01T11:11:00Z">
              <w:r>
                <w:rPr>
                  <w:rFonts w:ascii="Cambria" w:hAnsi="Cambria" w:cstheme="minorHAnsi"/>
                  <w:sz w:val="20"/>
                  <w:szCs w:val="20"/>
                  <w:lang w:val="et-EE"/>
                </w:rPr>
                <w:t>ERF</w:t>
              </w:r>
            </w:ins>
          </w:p>
        </w:tc>
        <w:tc>
          <w:tcPr>
            <w:tcW w:w="127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030AE8C" w14:textId="337CFB7C" w:rsidR="00543E47" w:rsidRDefault="00543E47" w:rsidP="00543E47">
            <w:pPr>
              <w:pStyle w:val="Text1"/>
              <w:spacing w:before="0" w:after="0" w:line="240" w:lineRule="auto"/>
              <w:ind w:left="0"/>
              <w:rPr>
                <w:ins w:id="737" w:author="Anu Altermann - RAM" w:date="2025-10-01T14:11:00Z" w16du:dateUtc="2025-10-01T11:11:00Z"/>
                <w:rFonts w:ascii="Cambria" w:hAnsi="Cambria" w:cstheme="minorHAnsi"/>
                <w:sz w:val="20"/>
                <w:szCs w:val="20"/>
                <w:lang w:val="et-EE"/>
              </w:rPr>
            </w:pPr>
            <w:ins w:id="738" w:author="Anu Altermann - RAM" w:date="2025-10-01T14:11:00Z" w16du:dateUtc="2025-10-01T11:11:00Z">
              <w:r>
                <w:rPr>
                  <w:rFonts w:ascii="Cambria" w:hAnsi="Cambria" w:cstheme="minorHAnsi"/>
                  <w:sz w:val="20"/>
                  <w:szCs w:val="20"/>
                  <w:lang w:val="et-EE"/>
                </w:rPr>
                <w:t>Ülemineku</w:t>
              </w:r>
            </w:ins>
          </w:p>
        </w:tc>
        <w:tc>
          <w:tcPr>
            <w:tcW w:w="85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76A509CC" w14:textId="52EC066D" w:rsidR="00543E47" w:rsidRDefault="00543E47" w:rsidP="00543E47">
            <w:pPr>
              <w:pStyle w:val="Text1"/>
              <w:spacing w:before="0" w:after="0" w:line="240" w:lineRule="auto"/>
              <w:ind w:left="0"/>
              <w:rPr>
                <w:ins w:id="739" w:author="Anu Altermann - RAM" w:date="2025-10-01T14:11:00Z" w16du:dateUtc="2025-10-01T11:11:00Z"/>
                <w:rFonts w:asciiTheme="majorHAnsi" w:eastAsiaTheme="majorEastAsia" w:hAnsiTheme="majorHAnsi" w:cstheme="majorBidi"/>
                <w:sz w:val="20"/>
                <w:szCs w:val="20"/>
                <w:lang w:val="et-EE"/>
              </w:rPr>
            </w:pPr>
            <w:commentRangeStart w:id="740"/>
            <w:ins w:id="741" w:author="Anu Altermann - RAM" w:date="2025-10-01T14:11:00Z" w16du:dateUtc="2025-10-01T11:11:00Z">
              <w:r>
                <w:rPr>
                  <w:rFonts w:asciiTheme="majorHAnsi" w:eastAsiaTheme="majorEastAsia" w:hAnsiTheme="majorHAnsi" w:cstheme="majorBidi"/>
                  <w:sz w:val="20"/>
                  <w:szCs w:val="20"/>
                  <w:lang w:val="et-EE"/>
                </w:rPr>
                <w:t>PSR48</w:t>
              </w:r>
            </w:ins>
            <w:commentRangeEnd w:id="740"/>
            <w:r w:rsidR="00910B5D">
              <w:rPr>
                <w:rStyle w:val="Kommentaariviide"/>
                <w:rFonts w:asciiTheme="majorHAnsi" w:eastAsiaTheme="majorEastAsia" w:hAnsiTheme="majorHAnsi" w:cstheme="majorBidi"/>
                <w:sz w:val="20"/>
                <w:szCs w:val="20"/>
                <w:lang w:val="et-EE"/>
              </w:rPr>
              <w:commentReference w:id="740"/>
            </w:r>
          </w:p>
        </w:tc>
        <w:tc>
          <w:tcPr>
            <w:tcW w:w="189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475C841" w14:textId="7989EB80" w:rsidR="00543E47" w:rsidRDefault="00543E47" w:rsidP="00543E47">
            <w:pPr>
              <w:pStyle w:val="Text1"/>
              <w:spacing w:before="0" w:after="0" w:line="240" w:lineRule="auto"/>
              <w:ind w:left="0"/>
              <w:rPr>
                <w:ins w:id="742" w:author="Anu Altermann - RAM" w:date="2025-10-01T14:11:00Z" w16du:dateUtc="2025-10-01T11:11:00Z"/>
                <w:rFonts w:asciiTheme="majorHAnsi" w:eastAsiaTheme="majorEastAsia" w:hAnsiTheme="majorHAnsi" w:cstheme="majorBidi"/>
                <w:sz w:val="20"/>
                <w:szCs w:val="20"/>
                <w:lang w:val="et-EE"/>
              </w:rPr>
            </w:pPr>
            <w:ins w:id="743" w:author="Anu Altermann - RAM" w:date="2025-10-01T14:11:00Z" w16du:dateUtc="2025-10-01T11:11:00Z">
              <w:r>
                <w:rPr>
                  <w:rFonts w:asciiTheme="majorHAnsi" w:eastAsiaTheme="majorEastAsia" w:hAnsiTheme="majorHAnsi" w:cstheme="majorBidi"/>
                  <w:sz w:val="20"/>
                  <w:szCs w:val="20"/>
                  <w:lang w:val="et-EE"/>
                </w:rPr>
                <w:t>5G levialaga kaetud valged alad transpordikoridoridel</w:t>
              </w:r>
            </w:ins>
          </w:p>
        </w:tc>
        <w:tc>
          <w:tcPr>
            <w:tcW w:w="93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259023E1" w14:textId="25A3614F" w:rsidR="00543E47" w:rsidDel="005739DC" w:rsidRDefault="00543E47" w:rsidP="00543E47">
            <w:pPr>
              <w:pStyle w:val="Text1"/>
              <w:spacing w:before="0" w:after="0" w:line="240" w:lineRule="auto"/>
              <w:ind w:left="0"/>
              <w:rPr>
                <w:ins w:id="744" w:author="Anu Altermann - RAM" w:date="2025-10-01T14:11:00Z" w16du:dateUtc="2025-10-01T11:11:00Z"/>
                <w:rFonts w:asciiTheme="majorHAnsi" w:eastAsiaTheme="majorEastAsia" w:hAnsiTheme="majorHAnsi" w:cstheme="majorBidi"/>
                <w:sz w:val="20"/>
                <w:szCs w:val="20"/>
                <w:lang w:val="et-EE"/>
              </w:rPr>
            </w:pPr>
            <w:ins w:id="745" w:author="Anu Altermann - RAM" w:date="2025-10-01T14:11:00Z" w16du:dateUtc="2025-10-01T11:11:00Z">
              <w:r>
                <w:rPr>
                  <w:rFonts w:asciiTheme="majorHAnsi" w:eastAsiaTheme="majorEastAsia" w:hAnsiTheme="majorHAnsi" w:cstheme="majorBidi"/>
                  <w:sz w:val="20"/>
                  <w:szCs w:val="20"/>
                  <w:lang w:val="et-EE"/>
                </w:rPr>
                <w:t>Km</w:t>
              </w:r>
            </w:ins>
          </w:p>
        </w:tc>
        <w:tc>
          <w:tcPr>
            <w:tcW w:w="62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25BD4668" w14:textId="00B18D7D" w:rsidR="00543E47" w:rsidRDefault="00543E47" w:rsidP="00543E47">
            <w:pPr>
              <w:pStyle w:val="Text1"/>
              <w:spacing w:before="0" w:after="0" w:line="240" w:lineRule="auto"/>
              <w:ind w:left="0"/>
              <w:rPr>
                <w:ins w:id="746" w:author="Anu Altermann - RAM" w:date="2025-10-01T14:11:00Z" w16du:dateUtc="2025-10-01T11:11:00Z"/>
                <w:rFonts w:ascii="Cambria" w:hAnsi="Cambria" w:cstheme="minorBidi"/>
                <w:sz w:val="20"/>
                <w:szCs w:val="20"/>
                <w:lang w:val="et-EE"/>
              </w:rPr>
            </w:pPr>
            <w:ins w:id="747" w:author="Anu Altermann - RAM" w:date="2025-10-01T14:11:00Z" w16du:dateUtc="2025-10-01T11:11:00Z">
              <w:r>
                <w:rPr>
                  <w:rFonts w:ascii="Cambria" w:hAnsi="Cambria" w:cstheme="minorBidi"/>
                  <w:sz w:val="20"/>
                  <w:szCs w:val="20"/>
                  <w:lang w:val="et-EE"/>
                </w:rPr>
                <w:t>0</w:t>
              </w:r>
            </w:ins>
          </w:p>
        </w:tc>
        <w:tc>
          <w:tcPr>
            <w:tcW w:w="793"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942CB30" w14:textId="4682EB21" w:rsidR="00543E47" w:rsidRDefault="00543E47" w:rsidP="00543E47">
            <w:pPr>
              <w:pStyle w:val="Text1"/>
              <w:spacing w:before="0" w:after="0" w:line="240" w:lineRule="auto"/>
              <w:ind w:left="0"/>
              <w:rPr>
                <w:ins w:id="748" w:author="Anu Altermann - RAM" w:date="2025-10-01T14:11:00Z" w16du:dateUtc="2025-10-01T11:11:00Z"/>
                <w:rFonts w:ascii="Cambria" w:hAnsi="Cambria" w:cstheme="minorBidi"/>
                <w:sz w:val="20"/>
                <w:szCs w:val="20"/>
                <w:lang w:val="et-EE"/>
              </w:rPr>
            </w:pPr>
            <w:ins w:id="749" w:author="Anu Altermann - RAM" w:date="2025-10-01T14:11:00Z" w16du:dateUtc="2025-10-01T11:11:00Z">
              <w:r>
                <w:rPr>
                  <w:rFonts w:ascii="Cambria" w:hAnsi="Cambria" w:cstheme="minorBidi"/>
                  <w:sz w:val="20"/>
                  <w:szCs w:val="20"/>
                  <w:lang w:val="et-EE"/>
                </w:rPr>
                <w:t>2021</w:t>
              </w:r>
            </w:ins>
          </w:p>
        </w:tc>
        <w:tc>
          <w:tcPr>
            <w:tcW w:w="70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4279CE3F" w14:textId="18963E55" w:rsidR="00543E47" w:rsidDel="005E0534" w:rsidRDefault="00543E47" w:rsidP="00543E47">
            <w:pPr>
              <w:pStyle w:val="Text1"/>
              <w:spacing w:before="0" w:after="0" w:line="240" w:lineRule="auto"/>
              <w:ind w:left="0"/>
              <w:rPr>
                <w:ins w:id="750" w:author="Anu Altermann - RAM" w:date="2025-10-01T14:11:00Z" w16du:dateUtc="2025-10-01T11:11:00Z"/>
                <w:rFonts w:ascii="Cambria" w:hAnsi="Cambria" w:cstheme="minorBidi"/>
                <w:sz w:val="20"/>
                <w:szCs w:val="20"/>
                <w:lang w:val="et-EE"/>
              </w:rPr>
            </w:pPr>
            <w:ins w:id="751" w:author="Anu Altermann - RAM" w:date="2025-10-01T14:11:00Z" w16du:dateUtc="2025-10-01T11:11:00Z">
              <w:r>
                <w:rPr>
                  <w:rFonts w:ascii="Cambria" w:hAnsi="Cambria" w:cstheme="minorBidi"/>
                  <w:sz w:val="20"/>
                  <w:szCs w:val="20"/>
                  <w:lang w:val="et-EE"/>
                </w:rPr>
                <w:t>160</w:t>
              </w:r>
            </w:ins>
          </w:p>
        </w:tc>
        <w:tc>
          <w:tcPr>
            <w:tcW w:w="992"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5EA309C" w14:textId="4C3365FB" w:rsidR="00543E47" w:rsidRDefault="00543E47" w:rsidP="00543E47">
            <w:pPr>
              <w:pStyle w:val="Text1"/>
              <w:spacing w:before="0" w:after="0" w:line="240" w:lineRule="auto"/>
              <w:ind w:left="0"/>
              <w:rPr>
                <w:ins w:id="752" w:author="Anu Altermann - RAM" w:date="2025-10-01T14:11:00Z" w16du:dateUtc="2025-10-01T11:11:00Z"/>
                <w:rFonts w:ascii="Cambria" w:hAnsi="Cambria" w:cstheme="minorBidi"/>
                <w:color w:val="000000" w:themeColor="text1"/>
                <w:sz w:val="18"/>
                <w:szCs w:val="18"/>
                <w:lang w:val="et-EE"/>
              </w:rPr>
            </w:pPr>
            <w:ins w:id="753" w:author="Anu Altermann - RAM" w:date="2025-10-01T14:11:00Z" w16du:dateUtc="2025-10-01T11:11:00Z">
              <w:r>
                <w:rPr>
                  <w:rFonts w:ascii="Cambria" w:hAnsi="Cambria" w:cstheme="minorBidi"/>
                  <w:color w:val="000000" w:themeColor="text1"/>
                  <w:sz w:val="18"/>
                  <w:szCs w:val="18"/>
                  <w:lang w:val="et-EE"/>
                </w:rPr>
                <w:t>SFO, projekti-aruanded</w:t>
              </w:r>
            </w:ins>
          </w:p>
        </w:tc>
      </w:tr>
    </w:tbl>
    <w:p w14:paraId="2BF0E069" w14:textId="77777777" w:rsidR="009D6B67" w:rsidRDefault="00EE5F1F">
      <w:pPr>
        <w:pStyle w:val="Pealkiri5"/>
        <w:rPr>
          <w:rFonts w:cstheme="minorHAnsi"/>
          <w:lang w:val="et-EE"/>
        </w:rPr>
      </w:pPr>
      <w:r>
        <w:rPr>
          <w:rFonts w:cstheme="minorHAnsi"/>
          <w:lang w:val="et-EE"/>
        </w:rPr>
        <w:t xml:space="preserve">2.1.2.1.3 </w:t>
      </w:r>
      <w:r>
        <w:rPr>
          <w:lang w:val="et-EE"/>
        </w:rPr>
        <w:t>Programmi rahaliste vahendite (EL) esialgne jaotus sekkumise liigi järgi</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448"/>
        <w:gridCol w:w="2126"/>
      </w:tblGrid>
      <w:tr w:rsidR="009D6B67" w14:paraId="231C70CE" w14:textId="77777777">
        <w:tc>
          <w:tcPr>
            <w:tcW w:w="9634" w:type="dxa"/>
            <w:gridSpan w:val="6"/>
          </w:tcPr>
          <w:p w14:paraId="52DDD40A" w14:textId="7B2E08BB"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t xml:space="preserve">Tabel </w:t>
            </w:r>
            <w:del w:id="754" w:author="Kaisa Tähe - RAM" w:date="2025-10-13T15:21:00Z" w16du:dateUtc="2025-10-13T12:21:00Z">
              <w:r w:rsidDel="00AE437B">
                <w:rPr>
                  <w:rFonts w:ascii="Cambria" w:hAnsi="Cambria" w:cstheme="minorHAnsi"/>
                  <w:szCs w:val="20"/>
                  <w:lang w:val="et-EE"/>
                </w:rPr>
                <w:fldChar w:fldCharType="begin"/>
              </w:r>
              <w:r w:rsidDel="00AE437B">
                <w:rPr>
                  <w:rFonts w:ascii="Cambria" w:hAnsi="Cambria" w:cstheme="minorHAnsi"/>
                  <w:szCs w:val="20"/>
                  <w:lang w:val="et-EE"/>
                </w:rPr>
                <w:delInstrText xml:space="preserve"> SEQ Tabel \* ARABIC </w:delInstrText>
              </w:r>
              <w:r w:rsidDel="00AE437B">
                <w:rPr>
                  <w:rFonts w:ascii="Cambria" w:hAnsi="Cambria" w:cstheme="minorHAnsi"/>
                  <w:szCs w:val="20"/>
                  <w:lang w:val="et-EE"/>
                </w:rPr>
                <w:fldChar w:fldCharType="separate"/>
              </w:r>
              <w:r w:rsidDel="00AE437B">
                <w:rPr>
                  <w:rFonts w:ascii="Cambria" w:hAnsi="Cambria" w:cstheme="minorHAnsi"/>
                  <w:szCs w:val="20"/>
                  <w:lang w:val="et-EE"/>
                </w:rPr>
                <w:delText>28</w:delText>
              </w:r>
              <w:r w:rsidDel="00AE437B">
                <w:rPr>
                  <w:rFonts w:ascii="Cambria" w:hAnsi="Cambria" w:cstheme="minorHAnsi"/>
                  <w:szCs w:val="20"/>
                  <w:lang w:val="et-EE"/>
                </w:rPr>
                <w:fldChar w:fldCharType="end"/>
              </w:r>
            </w:del>
            <w:ins w:id="755" w:author="Kaisa Tähe - RAM" w:date="2025-10-13T15:21:00Z" w16du:dateUtc="2025-10-13T12:21:00Z">
              <w:r w:rsidR="00AE437B">
                <w:rPr>
                  <w:rFonts w:ascii="Cambria" w:hAnsi="Cambria" w:cstheme="minorHAnsi"/>
                  <w:szCs w:val="20"/>
                  <w:lang w:val="et-EE"/>
                </w:rPr>
                <w:t>34</w:t>
              </w:r>
            </w:ins>
            <w:r>
              <w:rPr>
                <w:rFonts w:ascii="Cambria" w:hAnsi="Cambria" w:cstheme="minorHAnsi"/>
                <w:szCs w:val="20"/>
                <w:lang w:val="et-EE"/>
              </w:rPr>
              <w:t xml:space="preserve">: </w:t>
            </w:r>
            <w:r>
              <w:rPr>
                <w:rFonts w:ascii="Cambria" w:hAnsi="Cambria" w:cstheme="minorHAnsi"/>
                <w:bCs/>
                <w:szCs w:val="20"/>
                <w:lang w:val="et-EE"/>
              </w:rPr>
              <w:t>Mõõde 1 – sekkumise valdkond</w:t>
            </w:r>
          </w:p>
        </w:tc>
      </w:tr>
      <w:tr w:rsidR="009D6B67" w14:paraId="3F687591" w14:textId="77777777">
        <w:tc>
          <w:tcPr>
            <w:tcW w:w="1599" w:type="dxa"/>
          </w:tcPr>
          <w:p w14:paraId="15205B4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1559FDA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38656B4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25D15AB0"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448" w:type="dxa"/>
          </w:tcPr>
          <w:p w14:paraId="6B90C7E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126" w:type="dxa"/>
          </w:tcPr>
          <w:p w14:paraId="2C5120EA"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3878B21F" w14:textId="77777777">
        <w:tc>
          <w:tcPr>
            <w:tcW w:w="1599" w:type="dxa"/>
          </w:tcPr>
          <w:p w14:paraId="25731D3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w:t>
            </w:r>
          </w:p>
        </w:tc>
        <w:tc>
          <w:tcPr>
            <w:tcW w:w="1384" w:type="dxa"/>
          </w:tcPr>
          <w:p w14:paraId="4C354D4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3E38041"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sz w:val="20"/>
                <w:szCs w:val="20"/>
                <w:lang w:val="et-EE"/>
              </w:rPr>
              <w:t>Ülemineku</w:t>
            </w:r>
          </w:p>
        </w:tc>
        <w:tc>
          <w:tcPr>
            <w:tcW w:w="1644" w:type="dxa"/>
          </w:tcPr>
          <w:p w14:paraId="39BC0C1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v</w:t>
            </w:r>
          </w:p>
        </w:tc>
        <w:tc>
          <w:tcPr>
            <w:tcW w:w="1448" w:type="dxa"/>
          </w:tcPr>
          <w:p w14:paraId="7E27A27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032</w:t>
            </w:r>
          </w:p>
        </w:tc>
        <w:tc>
          <w:tcPr>
            <w:tcW w:w="2126" w:type="dxa"/>
          </w:tcPr>
          <w:p w14:paraId="5190BB92" w14:textId="29474791" w:rsidR="009D6B67" w:rsidRDefault="00EE5F1F">
            <w:pPr>
              <w:spacing w:before="0" w:after="0" w:line="240" w:lineRule="auto"/>
              <w:rPr>
                <w:rFonts w:ascii="Cambria" w:eastAsia="Times New Roman" w:hAnsi="Cambria" w:cstheme="minorHAnsi"/>
                <w:sz w:val="20"/>
                <w:szCs w:val="20"/>
                <w:lang w:val="et-EE"/>
              </w:rPr>
            </w:pPr>
            <w:commentRangeStart w:id="756"/>
            <w:del w:id="757" w:author="Kaisa Tähe - RAM" w:date="2025-09-24T15:37:00Z" w16du:dateUtc="2025-09-24T12:37:00Z">
              <w:r w:rsidDel="001D77FC">
                <w:rPr>
                  <w:rFonts w:ascii="Cambria" w:eastAsia="Times New Roman" w:hAnsi="Cambria" w:cstheme="minorHAnsi"/>
                  <w:sz w:val="20"/>
                  <w:szCs w:val="20"/>
                  <w:lang w:val="et-EE"/>
                </w:rPr>
                <w:delText>17 000 000</w:delText>
              </w:r>
            </w:del>
            <w:commentRangeEnd w:id="756"/>
            <w:r w:rsidR="00252263">
              <w:rPr>
                <w:rStyle w:val="Kommentaariviide"/>
                <w:rFonts w:ascii="Cambria" w:eastAsia="Times New Roman" w:hAnsi="Cambria" w:cstheme="minorHAnsi"/>
                <w:sz w:val="20"/>
                <w:szCs w:val="20"/>
                <w:lang w:val="et-EE"/>
              </w:rPr>
              <w:commentReference w:id="756"/>
            </w:r>
            <w:ins w:id="758" w:author="Kaisa Tähe - RAM" w:date="2025-09-24T15:37:00Z" w16du:dateUtc="2025-09-24T12:37:00Z">
              <w:r w:rsidR="001D77FC">
                <w:rPr>
                  <w:rFonts w:ascii="Cambria" w:eastAsia="Times New Roman" w:hAnsi="Cambria" w:cstheme="minorHAnsi"/>
                  <w:sz w:val="20"/>
                  <w:szCs w:val="20"/>
                  <w:lang w:val="et-EE"/>
                </w:rPr>
                <w:t>9 370 00</w:t>
              </w:r>
            </w:ins>
            <w:ins w:id="759" w:author="Juhan Anupõld - RAM" w:date="2025-11-06T14:45:00Z" w16du:dateUtc="2025-11-06T12:45:00Z">
              <w:r w:rsidR="00061CFC">
                <w:rPr>
                  <w:rFonts w:ascii="Cambria" w:eastAsia="Times New Roman" w:hAnsi="Cambria" w:cstheme="minorHAnsi"/>
                  <w:sz w:val="20"/>
                  <w:szCs w:val="20"/>
                  <w:lang w:val="et-EE"/>
                </w:rPr>
                <w:t>1</w:t>
              </w:r>
            </w:ins>
          </w:p>
        </w:tc>
      </w:tr>
      <w:tr w:rsidR="009D6B67" w14:paraId="727ED97A" w14:textId="77777777">
        <w:tc>
          <w:tcPr>
            <w:tcW w:w="1599" w:type="dxa"/>
          </w:tcPr>
          <w:p w14:paraId="09562030" w14:textId="77777777" w:rsidR="009D6B67" w:rsidRDefault="00EE5F1F">
            <w:pPr>
              <w:spacing w:before="0" w:after="0" w:line="240" w:lineRule="auto"/>
              <w:rPr>
                <w:rFonts w:ascii="Cambria" w:eastAsia="Times New Roman" w:hAnsi="Cambria" w:cstheme="minorHAnsi"/>
                <w:szCs w:val="20"/>
                <w:lang w:val="et-EE"/>
              </w:rPr>
            </w:pPr>
            <w:r>
              <w:rPr>
                <w:rFonts w:ascii="Cambria" w:eastAsia="Times New Roman" w:hAnsi="Cambria" w:cstheme="minorHAnsi"/>
                <w:sz w:val="20"/>
                <w:szCs w:val="20"/>
                <w:lang w:val="et-EE"/>
              </w:rPr>
              <w:t>2</w:t>
            </w:r>
          </w:p>
        </w:tc>
        <w:tc>
          <w:tcPr>
            <w:tcW w:w="1384" w:type="dxa"/>
          </w:tcPr>
          <w:p w14:paraId="481D8B8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07DCB4D"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sz w:val="20"/>
                <w:szCs w:val="20"/>
                <w:lang w:val="et-EE"/>
              </w:rPr>
              <w:t>Ülemineku</w:t>
            </w:r>
          </w:p>
        </w:tc>
        <w:tc>
          <w:tcPr>
            <w:tcW w:w="1644" w:type="dxa"/>
          </w:tcPr>
          <w:p w14:paraId="64ED10F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v</w:t>
            </w:r>
          </w:p>
        </w:tc>
        <w:tc>
          <w:tcPr>
            <w:tcW w:w="1448" w:type="dxa"/>
          </w:tcPr>
          <w:p w14:paraId="75B1360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034</w:t>
            </w:r>
          </w:p>
        </w:tc>
        <w:tc>
          <w:tcPr>
            <w:tcW w:w="2126" w:type="dxa"/>
          </w:tcPr>
          <w:p w14:paraId="2A72003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45 000 000</w:t>
            </w:r>
          </w:p>
        </w:tc>
      </w:tr>
      <w:tr w:rsidR="009D6B67" w14:paraId="1F917580" w14:textId="77777777">
        <w:tc>
          <w:tcPr>
            <w:tcW w:w="1599" w:type="dxa"/>
          </w:tcPr>
          <w:p w14:paraId="076A1090" w14:textId="1BA6586F" w:rsidR="009D6B67" w:rsidRDefault="00EE5F1F">
            <w:pPr>
              <w:spacing w:before="0" w:after="0" w:line="240" w:lineRule="auto"/>
              <w:rPr>
                <w:rFonts w:ascii="Cambria" w:eastAsia="Times New Roman" w:hAnsi="Cambria" w:cstheme="minorHAnsi"/>
                <w:sz w:val="20"/>
                <w:szCs w:val="20"/>
                <w:lang w:val="et-EE"/>
              </w:rPr>
            </w:pPr>
            <w:del w:id="760" w:author="Kaisa Tähe - RAM" w:date="2025-09-24T15:35:00Z" w16du:dateUtc="2025-09-24T12:35:00Z">
              <w:r w:rsidDel="003B76D1">
                <w:rPr>
                  <w:rFonts w:ascii="Cambria" w:eastAsia="Times New Roman" w:hAnsi="Cambria" w:cstheme="minorHAnsi"/>
                  <w:sz w:val="20"/>
                  <w:szCs w:val="20"/>
                  <w:lang w:val="et-EE"/>
                </w:rPr>
                <w:delText>2</w:delText>
              </w:r>
            </w:del>
          </w:p>
        </w:tc>
        <w:tc>
          <w:tcPr>
            <w:tcW w:w="1384" w:type="dxa"/>
          </w:tcPr>
          <w:p w14:paraId="0B0A25E1" w14:textId="43040395" w:rsidR="009D6B67" w:rsidRDefault="00EE5F1F">
            <w:pPr>
              <w:spacing w:before="0" w:after="0" w:line="240" w:lineRule="auto"/>
              <w:rPr>
                <w:rFonts w:ascii="Cambria" w:eastAsia="Times New Roman" w:hAnsi="Cambria" w:cstheme="minorHAnsi"/>
                <w:sz w:val="20"/>
                <w:szCs w:val="20"/>
                <w:lang w:val="et-EE"/>
              </w:rPr>
            </w:pPr>
            <w:del w:id="761" w:author="Kaisa Tähe - RAM" w:date="2025-09-24T15:35:00Z" w16du:dateUtc="2025-09-24T12:35:00Z">
              <w:r w:rsidDel="003B76D1">
                <w:rPr>
                  <w:rFonts w:ascii="Cambria" w:eastAsia="Times New Roman" w:hAnsi="Cambria" w:cstheme="minorHAnsi"/>
                  <w:sz w:val="20"/>
                  <w:szCs w:val="20"/>
                  <w:lang w:val="et-EE"/>
                </w:rPr>
                <w:delText>ERF</w:delText>
              </w:r>
            </w:del>
          </w:p>
        </w:tc>
        <w:tc>
          <w:tcPr>
            <w:tcW w:w="1433" w:type="dxa"/>
          </w:tcPr>
          <w:p w14:paraId="1F5BD9BE" w14:textId="25E04442" w:rsidR="009D6B67" w:rsidRDefault="00EE5F1F">
            <w:pPr>
              <w:spacing w:before="0" w:after="0" w:line="240" w:lineRule="auto"/>
              <w:rPr>
                <w:rFonts w:ascii="Cambria" w:hAnsi="Cambria" w:cstheme="minorHAnsi"/>
                <w:sz w:val="20"/>
                <w:szCs w:val="20"/>
                <w:lang w:val="et-EE"/>
              </w:rPr>
            </w:pPr>
            <w:del w:id="762" w:author="Kaisa Tähe - RAM" w:date="2025-09-24T15:35:00Z" w16du:dateUtc="2025-09-24T12:35:00Z">
              <w:r w:rsidDel="003B76D1">
                <w:rPr>
                  <w:rFonts w:ascii="Cambria" w:hAnsi="Cambria" w:cstheme="minorHAnsi"/>
                  <w:sz w:val="20"/>
                  <w:szCs w:val="20"/>
                  <w:lang w:val="et-EE"/>
                </w:rPr>
                <w:delText>Ülemineku</w:delText>
              </w:r>
            </w:del>
          </w:p>
        </w:tc>
        <w:tc>
          <w:tcPr>
            <w:tcW w:w="1644" w:type="dxa"/>
          </w:tcPr>
          <w:p w14:paraId="21BD1FEC" w14:textId="51CCBDC6" w:rsidR="009D6B67" w:rsidRDefault="00EE5F1F">
            <w:pPr>
              <w:spacing w:before="0" w:after="0" w:line="240" w:lineRule="auto"/>
              <w:rPr>
                <w:rFonts w:ascii="Cambria" w:eastAsia="Times New Roman" w:hAnsi="Cambria" w:cstheme="minorHAnsi"/>
                <w:sz w:val="20"/>
                <w:szCs w:val="20"/>
                <w:lang w:val="et-EE"/>
              </w:rPr>
            </w:pPr>
            <w:del w:id="763" w:author="Kaisa Tähe - RAM" w:date="2025-09-24T15:35:00Z" w16du:dateUtc="2025-09-24T12:35:00Z">
              <w:r w:rsidDel="003B76D1">
                <w:rPr>
                  <w:rFonts w:ascii="Cambria" w:eastAsia="Times New Roman" w:hAnsi="Cambria" w:cstheme="minorHAnsi"/>
                  <w:sz w:val="20"/>
                  <w:szCs w:val="20"/>
                  <w:lang w:val="et-EE"/>
                </w:rPr>
                <w:delText>v</w:delText>
              </w:r>
            </w:del>
          </w:p>
        </w:tc>
        <w:tc>
          <w:tcPr>
            <w:tcW w:w="1448" w:type="dxa"/>
          </w:tcPr>
          <w:p w14:paraId="6F7E68AA" w14:textId="0D40979B" w:rsidR="009D6B67" w:rsidRDefault="00EE5F1F">
            <w:pPr>
              <w:spacing w:before="0" w:after="0" w:line="240" w:lineRule="auto"/>
              <w:rPr>
                <w:rFonts w:ascii="Cambria" w:eastAsia="Times New Roman" w:hAnsi="Cambria" w:cstheme="minorHAnsi"/>
                <w:sz w:val="20"/>
                <w:szCs w:val="20"/>
                <w:lang w:val="et-EE"/>
              </w:rPr>
            </w:pPr>
            <w:commentRangeStart w:id="764"/>
            <w:del w:id="765" w:author="Kaisa Tähe - RAM" w:date="2025-09-24T15:35:00Z" w16du:dateUtc="2025-09-24T12:35:00Z">
              <w:r w:rsidDel="003B76D1">
                <w:rPr>
                  <w:rFonts w:ascii="Cambria" w:eastAsia="Times New Roman" w:hAnsi="Cambria" w:cstheme="minorHAnsi"/>
                  <w:sz w:val="20"/>
                  <w:szCs w:val="20"/>
                  <w:lang w:val="et-EE"/>
                </w:rPr>
                <w:delText>036</w:delText>
              </w:r>
            </w:del>
            <w:commentRangeEnd w:id="764"/>
            <w:r w:rsidR="009B3901">
              <w:rPr>
                <w:rStyle w:val="Kommentaariviide"/>
                <w:rFonts w:ascii="Cambria" w:eastAsia="Times New Roman" w:hAnsi="Cambria" w:cstheme="minorHAnsi"/>
                <w:sz w:val="20"/>
                <w:szCs w:val="20"/>
                <w:lang w:val="et-EE"/>
              </w:rPr>
              <w:commentReference w:id="764"/>
            </w:r>
          </w:p>
        </w:tc>
        <w:tc>
          <w:tcPr>
            <w:tcW w:w="2126" w:type="dxa"/>
          </w:tcPr>
          <w:p w14:paraId="5F8229FB" w14:textId="7B3E8F33" w:rsidR="009D6B67" w:rsidRDefault="00EE5F1F">
            <w:pPr>
              <w:spacing w:before="0" w:after="0" w:line="240" w:lineRule="auto"/>
              <w:rPr>
                <w:rFonts w:ascii="Cambria" w:eastAsia="Times New Roman" w:hAnsi="Cambria" w:cstheme="minorHAnsi"/>
                <w:sz w:val="20"/>
                <w:szCs w:val="20"/>
                <w:lang w:val="et-EE"/>
              </w:rPr>
            </w:pPr>
            <w:del w:id="766" w:author="Kaisa Tähe - RAM" w:date="2025-09-24T15:35:00Z" w16du:dateUtc="2025-09-24T12:35:00Z">
              <w:r w:rsidDel="003B76D1">
                <w:rPr>
                  <w:rFonts w:ascii="Cambria" w:eastAsia="Times New Roman" w:hAnsi="Cambria" w:cstheme="minorHAnsi"/>
                  <w:sz w:val="20"/>
                  <w:szCs w:val="20"/>
                  <w:lang w:val="et-EE"/>
                </w:rPr>
                <w:delText>1 720 000</w:delText>
              </w:r>
            </w:del>
          </w:p>
        </w:tc>
      </w:tr>
    </w:tbl>
    <w:p w14:paraId="2A5577E2" w14:textId="77777777" w:rsidR="009D6B67" w:rsidRDefault="009D6B67">
      <w:pPr>
        <w:spacing w:after="0"/>
        <w:rPr>
          <w:rFonts w:ascii="Cambria" w:hAnsi="Cambria" w:cstheme="minorHAnsi"/>
          <w:b/>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448"/>
        <w:gridCol w:w="2126"/>
      </w:tblGrid>
      <w:tr w:rsidR="009D6B67" w14:paraId="06353CA9" w14:textId="77777777">
        <w:tc>
          <w:tcPr>
            <w:tcW w:w="9634" w:type="dxa"/>
            <w:gridSpan w:val="6"/>
          </w:tcPr>
          <w:p w14:paraId="2BE4DE69" w14:textId="67F6BC2B" w:rsidR="009D6B67" w:rsidRDefault="00EE5F1F">
            <w:pPr>
              <w:pStyle w:val="Pealdis"/>
              <w:keepNext/>
              <w:jc w:val="left"/>
              <w:rPr>
                <w:rFonts w:ascii="Cambria" w:hAnsi="Cambria" w:cstheme="minorHAnsi"/>
                <w:szCs w:val="20"/>
                <w:lang w:val="et-EE"/>
              </w:rPr>
            </w:pPr>
            <w:r>
              <w:rPr>
                <w:rFonts w:ascii="Cambria" w:hAnsi="Cambria" w:cstheme="minorHAnsi"/>
                <w:szCs w:val="20"/>
                <w:lang w:val="et-EE"/>
              </w:rPr>
              <w:t xml:space="preserve">Tabel </w:t>
            </w:r>
            <w:del w:id="767" w:author="Kaisa Tähe - RAM" w:date="2025-10-13T15:21:00Z" w16du:dateUtc="2025-10-13T12:21:00Z">
              <w:r w:rsidDel="00AE437B">
                <w:rPr>
                  <w:rFonts w:ascii="Cambria" w:hAnsi="Cambria" w:cstheme="minorHAnsi"/>
                  <w:szCs w:val="20"/>
                  <w:lang w:val="et-EE"/>
                </w:rPr>
                <w:fldChar w:fldCharType="begin"/>
              </w:r>
              <w:r w:rsidDel="00AE437B">
                <w:rPr>
                  <w:rFonts w:ascii="Cambria" w:hAnsi="Cambria" w:cstheme="minorHAnsi"/>
                  <w:szCs w:val="20"/>
                  <w:lang w:val="et-EE"/>
                </w:rPr>
                <w:delInstrText xml:space="preserve"> SEQ Tabel \* ARABIC </w:delInstrText>
              </w:r>
              <w:r w:rsidDel="00AE437B">
                <w:rPr>
                  <w:rFonts w:ascii="Cambria" w:hAnsi="Cambria" w:cstheme="minorHAnsi"/>
                  <w:szCs w:val="20"/>
                  <w:lang w:val="et-EE"/>
                </w:rPr>
                <w:fldChar w:fldCharType="separate"/>
              </w:r>
              <w:r w:rsidDel="00AE437B">
                <w:rPr>
                  <w:rFonts w:ascii="Cambria" w:hAnsi="Cambria" w:cstheme="minorHAnsi"/>
                  <w:szCs w:val="20"/>
                  <w:lang w:val="et-EE"/>
                </w:rPr>
                <w:delText>29</w:delText>
              </w:r>
              <w:r w:rsidDel="00AE437B">
                <w:rPr>
                  <w:rFonts w:ascii="Cambria" w:hAnsi="Cambria" w:cstheme="minorHAnsi"/>
                  <w:szCs w:val="20"/>
                  <w:lang w:val="et-EE"/>
                </w:rPr>
                <w:fldChar w:fldCharType="end"/>
              </w:r>
            </w:del>
            <w:ins w:id="768" w:author="Kaisa Tähe - RAM" w:date="2025-10-13T15:21:00Z" w16du:dateUtc="2025-10-13T12:21:00Z">
              <w:r w:rsidR="00AE437B">
                <w:rPr>
                  <w:rFonts w:ascii="Cambria" w:hAnsi="Cambria" w:cstheme="minorHAnsi"/>
                  <w:szCs w:val="20"/>
                  <w:lang w:val="et-EE"/>
                </w:rPr>
                <w:t>35</w:t>
              </w:r>
            </w:ins>
            <w:r>
              <w:rPr>
                <w:rFonts w:ascii="Cambria" w:hAnsi="Cambria" w:cstheme="minorHAnsi"/>
                <w:szCs w:val="20"/>
                <w:lang w:val="et-EE"/>
              </w:rPr>
              <w:t>: Mõõde 2 – rahastamise vorm</w:t>
            </w:r>
          </w:p>
        </w:tc>
      </w:tr>
      <w:tr w:rsidR="009D6B67" w14:paraId="4760D142" w14:textId="77777777">
        <w:tc>
          <w:tcPr>
            <w:tcW w:w="1599" w:type="dxa"/>
          </w:tcPr>
          <w:p w14:paraId="4364E30E" w14:textId="77777777" w:rsidR="009D6B67" w:rsidRDefault="00EE5F1F">
            <w:pPr>
              <w:keepNext/>
              <w:spacing w:before="0" w:after="0"/>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1384" w:type="dxa"/>
          </w:tcPr>
          <w:p w14:paraId="10676AC1" w14:textId="77777777" w:rsidR="009D6B67" w:rsidRDefault="00EE5F1F">
            <w:pPr>
              <w:keepNext/>
              <w:spacing w:before="0" w:after="0"/>
              <w:rPr>
                <w:rFonts w:ascii="Cambria" w:hAnsi="Cambria" w:cstheme="minorHAnsi"/>
                <w:b/>
                <w:sz w:val="20"/>
                <w:lang w:val="et-EE"/>
              </w:rPr>
            </w:pPr>
            <w:r>
              <w:rPr>
                <w:rFonts w:ascii="Cambria" w:eastAsia="Times New Roman" w:hAnsi="Cambria" w:cstheme="minorBidi"/>
                <w:b/>
                <w:bCs/>
                <w:sz w:val="20"/>
                <w:szCs w:val="20"/>
                <w:lang w:val="et-EE"/>
              </w:rPr>
              <w:t>Fond</w:t>
            </w:r>
          </w:p>
        </w:tc>
        <w:tc>
          <w:tcPr>
            <w:tcW w:w="1433" w:type="dxa"/>
          </w:tcPr>
          <w:p w14:paraId="6A771958" w14:textId="77777777" w:rsidR="009D6B67" w:rsidRDefault="00EE5F1F">
            <w:pPr>
              <w:keepNext/>
              <w:spacing w:before="0" w:after="0"/>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644" w:type="dxa"/>
          </w:tcPr>
          <w:p w14:paraId="76143DC0" w14:textId="77777777" w:rsidR="009D6B67" w:rsidRDefault="00EE5F1F">
            <w:pPr>
              <w:keepNext/>
              <w:spacing w:before="0" w:after="0"/>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1448" w:type="dxa"/>
          </w:tcPr>
          <w:p w14:paraId="0191E777" w14:textId="77777777" w:rsidR="009D6B67" w:rsidRDefault="00EE5F1F">
            <w:pPr>
              <w:keepNext/>
              <w:spacing w:before="0" w:after="0"/>
              <w:rPr>
                <w:rFonts w:ascii="Cambria" w:hAnsi="Cambria" w:cstheme="minorHAnsi"/>
                <w:b/>
                <w:sz w:val="20"/>
                <w:lang w:val="et-EE"/>
              </w:rPr>
            </w:pPr>
            <w:r>
              <w:rPr>
                <w:rFonts w:ascii="Cambria" w:eastAsia="Times New Roman" w:hAnsi="Cambria" w:cstheme="minorBidi"/>
                <w:b/>
                <w:bCs/>
                <w:sz w:val="20"/>
                <w:szCs w:val="20"/>
                <w:lang w:val="et-EE"/>
              </w:rPr>
              <w:t>Kood</w:t>
            </w:r>
          </w:p>
        </w:tc>
        <w:tc>
          <w:tcPr>
            <w:tcW w:w="2126" w:type="dxa"/>
          </w:tcPr>
          <w:p w14:paraId="55696552" w14:textId="77777777" w:rsidR="009D6B67" w:rsidRDefault="00EE5F1F">
            <w:pPr>
              <w:keepNext/>
              <w:spacing w:before="0" w:after="0"/>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0F5DFBDB" w14:textId="77777777">
        <w:tc>
          <w:tcPr>
            <w:tcW w:w="1599" w:type="dxa"/>
          </w:tcPr>
          <w:p w14:paraId="6848A771" w14:textId="77777777" w:rsidR="009D6B67" w:rsidRDefault="00EE5F1F">
            <w:pPr>
              <w:keepNext/>
              <w:spacing w:before="0" w:after="0"/>
              <w:rPr>
                <w:rFonts w:ascii="Cambria" w:eastAsia="Times New Roman" w:hAnsi="Cambria" w:cstheme="minorHAnsi"/>
                <w:sz w:val="20"/>
                <w:szCs w:val="20"/>
                <w:lang w:val="et-EE"/>
              </w:rPr>
            </w:pPr>
            <w:r>
              <w:rPr>
                <w:rFonts w:ascii="Cambria" w:eastAsia="Times New Roman" w:hAnsi="Cambria" w:cstheme="minorHAnsi"/>
                <w:sz w:val="20"/>
                <w:szCs w:val="20"/>
                <w:lang w:val="et-EE"/>
              </w:rPr>
              <w:t>2</w:t>
            </w:r>
          </w:p>
        </w:tc>
        <w:tc>
          <w:tcPr>
            <w:tcW w:w="1384" w:type="dxa"/>
          </w:tcPr>
          <w:p w14:paraId="464C8B6B" w14:textId="77777777" w:rsidR="009D6B67" w:rsidRDefault="00EE5F1F">
            <w:pPr>
              <w:keepNext/>
              <w:spacing w:before="0" w:after="0"/>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018D5AE5" w14:textId="77777777" w:rsidR="009D6B67" w:rsidRDefault="00EE5F1F">
            <w:pPr>
              <w:keepNext/>
              <w:spacing w:before="0" w:after="0"/>
              <w:rPr>
                <w:rFonts w:ascii="Cambria" w:eastAsia="Times New Roman" w:hAnsi="Cambria" w:cstheme="minorHAnsi"/>
                <w:sz w:val="20"/>
                <w:szCs w:val="20"/>
                <w:lang w:val="et-EE"/>
              </w:rPr>
            </w:pPr>
            <w:r>
              <w:rPr>
                <w:rFonts w:ascii="Cambria" w:hAnsi="Cambria" w:cstheme="minorHAnsi"/>
                <w:sz w:val="20"/>
                <w:szCs w:val="20"/>
                <w:lang w:val="et-EE"/>
              </w:rPr>
              <w:t>Ülemineku</w:t>
            </w:r>
          </w:p>
        </w:tc>
        <w:tc>
          <w:tcPr>
            <w:tcW w:w="1644" w:type="dxa"/>
          </w:tcPr>
          <w:p w14:paraId="26E4C08F" w14:textId="77777777" w:rsidR="009D6B67" w:rsidRDefault="00EE5F1F">
            <w:pPr>
              <w:keepNext/>
              <w:spacing w:before="0" w:after="0"/>
              <w:rPr>
                <w:rFonts w:ascii="Cambria" w:eastAsia="Times New Roman" w:hAnsi="Cambria" w:cstheme="minorHAnsi"/>
                <w:sz w:val="20"/>
                <w:szCs w:val="20"/>
                <w:lang w:val="et-EE"/>
              </w:rPr>
            </w:pPr>
            <w:r>
              <w:rPr>
                <w:rFonts w:ascii="Cambria" w:eastAsia="Times New Roman" w:hAnsi="Cambria" w:cstheme="minorHAnsi"/>
                <w:sz w:val="20"/>
                <w:szCs w:val="20"/>
                <w:lang w:val="et-EE"/>
              </w:rPr>
              <w:t>v</w:t>
            </w:r>
          </w:p>
        </w:tc>
        <w:tc>
          <w:tcPr>
            <w:tcW w:w="1448" w:type="dxa"/>
          </w:tcPr>
          <w:p w14:paraId="30BBFEB9" w14:textId="77777777" w:rsidR="009D6B67" w:rsidRDefault="00EE5F1F">
            <w:pPr>
              <w:keepNext/>
              <w:spacing w:before="0" w:after="0"/>
              <w:rPr>
                <w:rFonts w:ascii="Cambria" w:eastAsia="Times New Roman" w:hAnsi="Cambria" w:cstheme="minorHAnsi"/>
                <w:bCs/>
                <w:sz w:val="20"/>
                <w:szCs w:val="20"/>
                <w:lang w:val="et-EE"/>
              </w:rPr>
            </w:pPr>
            <w:r>
              <w:rPr>
                <w:rFonts w:ascii="Cambria" w:eastAsia="Times New Roman" w:hAnsi="Cambria" w:cstheme="minorHAnsi"/>
                <w:sz w:val="20"/>
                <w:szCs w:val="20"/>
                <w:lang w:val="et-EE"/>
              </w:rPr>
              <w:t>01</w:t>
            </w:r>
          </w:p>
        </w:tc>
        <w:tc>
          <w:tcPr>
            <w:tcW w:w="2126" w:type="dxa"/>
          </w:tcPr>
          <w:p w14:paraId="3727DD35" w14:textId="10F5D623" w:rsidR="009D6B67" w:rsidRDefault="00EE5F1F">
            <w:pPr>
              <w:keepNext/>
              <w:spacing w:before="0" w:after="0"/>
              <w:rPr>
                <w:rFonts w:ascii="Cambria" w:eastAsia="Times New Roman" w:hAnsi="Cambria" w:cstheme="minorHAnsi"/>
                <w:b/>
                <w:bCs/>
                <w:sz w:val="20"/>
                <w:szCs w:val="20"/>
                <w:lang w:val="et-EE"/>
              </w:rPr>
            </w:pPr>
            <w:del w:id="769" w:author="Kaisa Tähe - RAM" w:date="2025-09-24T15:37:00Z" w16du:dateUtc="2025-09-24T12:37:00Z">
              <w:r w:rsidDel="00EE2627">
                <w:rPr>
                  <w:rFonts w:ascii="Cambria" w:eastAsia="Times New Roman" w:hAnsi="Cambria" w:cstheme="minorHAnsi"/>
                  <w:sz w:val="20"/>
                  <w:szCs w:val="20"/>
                  <w:lang w:val="et-EE"/>
                </w:rPr>
                <w:delText>63 720 000</w:delText>
              </w:r>
            </w:del>
            <w:ins w:id="770" w:author="Kaisa Tähe - RAM" w:date="2025-09-24T15:37:00Z" w16du:dateUtc="2025-09-24T12:37:00Z">
              <w:r w:rsidR="00EE2627">
                <w:rPr>
                  <w:rFonts w:ascii="Cambria" w:eastAsia="Times New Roman" w:hAnsi="Cambria" w:cstheme="minorHAnsi"/>
                  <w:sz w:val="20"/>
                  <w:szCs w:val="20"/>
                  <w:lang w:val="et-EE"/>
                </w:rPr>
                <w:t>54 370 00</w:t>
              </w:r>
            </w:ins>
            <w:ins w:id="771" w:author="Juhan Anupõld - RAM" w:date="2025-11-06T14:45:00Z" w16du:dateUtc="2025-11-06T12:45:00Z">
              <w:r w:rsidR="00346DC7">
                <w:rPr>
                  <w:rFonts w:ascii="Cambria" w:eastAsia="Times New Roman" w:hAnsi="Cambria" w:cstheme="minorHAnsi"/>
                  <w:sz w:val="20"/>
                  <w:szCs w:val="20"/>
                  <w:lang w:val="et-EE"/>
                </w:rPr>
                <w:t>1</w:t>
              </w:r>
            </w:ins>
          </w:p>
        </w:tc>
      </w:tr>
    </w:tbl>
    <w:p w14:paraId="2393C831" w14:textId="77777777" w:rsidR="009D6B67" w:rsidRDefault="009D6B67">
      <w:pPr>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448"/>
        <w:gridCol w:w="2126"/>
      </w:tblGrid>
      <w:tr w:rsidR="009D6B67" w14:paraId="306BD188" w14:textId="77777777">
        <w:tc>
          <w:tcPr>
            <w:tcW w:w="9634" w:type="dxa"/>
            <w:gridSpan w:val="6"/>
          </w:tcPr>
          <w:p w14:paraId="7773CC26" w14:textId="0E4B5B40"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t xml:space="preserve">Tabel </w:t>
            </w:r>
            <w:del w:id="772" w:author="Kaisa Tähe - RAM" w:date="2025-10-13T15:21:00Z" w16du:dateUtc="2025-10-13T12:21:00Z">
              <w:r w:rsidDel="00AE437B">
                <w:rPr>
                  <w:rFonts w:ascii="Cambria" w:hAnsi="Cambria" w:cstheme="minorHAnsi"/>
                  <w:szCs w:val="20"/>
                  <w:lang w:val="et-EE"/>
                </w:rPr>
                <w:fldChar w:fldCharType="begin"/>
              </w:r>
              <w:r w:rsidDel="00AE437B">
                <w:rPr>
                  <w:rFonts w:ascii="Cambria" w:hAnsi="Cambria" w:cstheme="minorHAnsi"/>
                  <w:szCs w:val="20"/>
                  <w:lang w:val="et-EE"/>
                </w:rPr>
                <w:delInstrText xml:space="preserve"> SEQ Tabel \* ARABIC </w:delInstrText>
              </w:r>
              <w:r w:rsidDel="00AE437B">
                <w:rPr>
                  <w:rFonts w:ascii="Cambria" w:hAnsi="Cambria" w:cstheme="minorHAnsi"/>
                  <w:szCs w:val="20"/>
                  <w:lang w:val="et-EE"/>
                </w:rPr>
                <w:fldChar w:fldCharType="separate"/>
              </w:r>
              <w:r w:rsidDel="00AE437B">
                <w:rPr>
                  <w:rFonts w:ascii="Cambria" w:hAnsi="Cambria" w:cstheme="minorHAnsi"/>
                  <w:szCs w:val="20"/>
                  <w:lang w:val="et-EE"/>
                </w:rPr>
                <w:delText>30</w:delText>
              </w:r>
              <w:r w:rsidDel="00AE437B">
                <w:rPr>
                  <w:rFonts w:ascii="Cambria" w:hAnsi="Cambria" w:cstheme="minorHAnsi"/>
                  <w:szCs w:val="20"/>
                  <w:lang w:val="et-EE"/>
                </w:rPr>
                <w:fldChar w:fldCharType="end"/>
              </w:r>
            </w:del>
            <w:ins w:id="773" w:author="Kaisa Tähe - RAM" w:date="2025-10-13T15:21:00Z" w16du:dateUtc="2025-10-13T12:21:00Z">
              <w:r w:rsidR="00AE437B">
                <w:rPr>
                  <w:rFonts w:ascii="Cambria" w:hAnsi="Cambria" w:cstheme="minorHAnsi"/>
                  <w:szCs w:val="20"/>
                  <w:lang w:val="et-EE"/>
                </w:rPr>
                <w:t>36</w:t>
              </w:r>
            </w:ins>
            <w:r>
              <w:rPr>
                <w:rFonts w:ascii="Cambria" w:hAnsi="Cambria" w:cstheme="minorHAnsi"/>
                <w:szCs w:val="20"/>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2BB14178" w14:textId="77777777">
        <w:trPr>
          <w:trHeight w:val="433"/>
        </w:trPr>
        <w:tc>
          <w:tcPr>
            <w:tcW w:w="1599" w:type="dxa"/>
          </w:tcPr>
          <w:p w14:paraId="33520E7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6E01F70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5C6F5EF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379A772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448" w:type="dxa"/>
          </w:tcPr>
          <w:p w14:paraId="3BD9FC1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126" w:type="dxa"/>
          </w:tcPr>
          <w:p w14:paraId="34A7FD6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566CAA14" w14:textId="77777777">
        <w:tc>
          <w:tcPr>
            <w:tcW w:w="1599" w:type="dxa"/>
          </w:tcPr>
          <w:p w14:paraId="4A29656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2</w:t>
            </w:r>
          </w:p>
        </w:tc>
        <w:tc>
          <w:tcPr>
            <w:tcW w:w="1384" w:type="dxa"/>
          </w:tcPr>
          <w:p w14:paraId="3123B480"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ERF</w:t>
            </w:r>
          </w:p>
        </w:tc>
        <w:tc>
          <w:tcPr>
            <w:tcW w:w="1433" w:type="dxa"/>
          </w:tcPr>
          <w:p w14:paraId="41D0600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hAnsi="Cambria" w:cstheme="minorHAnsi"/>
                <w:sz w:val="20"/>
                <w:szCs w:val="20"/>
                <w:lang w:val="et-EE"/>
              </w:rPr>
              <w:t>Ülemineku</w:t>
            </w:r>
          </w:p>
        </w:tc>
        <w:tc>
          <w:tcPr>
            <w:tcW w:w="1644" w:type="dxa"/>
          </w:tcPr>
          <w:p w14:paraId="7201AC7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v</w:t>
            </w:r>
          </w:p>
        </w:tc>
        <w:tc>
          <w:tcPr>
            <w:tcW w:w="1448" w:type="dxa"/>
          </w:tcPr>
          <w:p w14:paraId="4543021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31</w:t>
            </w:r>
          </w:p>
        </w:tc>
        <w:tc>
          <w:tcPr>
            <w:tcW w:w="2126" w:type="dxa"/>
          </w:tcPr>
          <w:p w14:paraId="36B4F01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45 000 000</w:t>
            </w:r>
          </w:p>
        </w:tc>
      </w:tr>
      <w:tr w:rsidR="009D6B67" w14:paraId="0CC94EB2" w14:textId="77777777">
        <w:tc>
          <w:tcPr>
            <w:tcW w:w="1599" w:type="dxa"/>
          </w:tcPr>
          <w:p w14:paraId="21C5B2C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w:t>
            </w:r>
          </w:p>
        </w:tc>
        <w:tc>
          <w:tcPr>
            <w:tcW w:w="1384" w:type="dxa"/>
          </w:tcPr>
          <w:p w14:paraId="3868839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1C8DF986"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1644" w:type="dxa"/>
          </w:tcPr>
          <w:p w14:paraId="0DAA5B3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v</w:t>
            </w:r>
          </w:p>
        </w:tc>
        <w:tc>
          <w:tcPr>
            <w:tcW w:w="1448" w:type="dxa"/>
          </w:tcPr>
          <w:p w14:paraId="5B79A55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33</w:t>
            </w:r>
          </w:p>
        </w:tc>
        <w:tc>
          <w:tcPr>
            <w:tcW w:w="2126" w:type="dxa"/>
          </w:tcPr>
          <w:p w14:paraId="64C8F76F" w14:textId="2659B9E2" w:rsidR="009D6B67" w:rsidRDefault="00EE5F1F">
            <w:pPr>
              <w:spacing w:before="0" w:after="0" w:line="240" w:lineRule="auto"/>
              <w:rPr>
                <w:rFonts w:ascii="Cambria" w:eastAsia="Times New Roman" w:hAnsi="Cambria" w:cstheme="minorHAnsi"/>
                <w:sz w:val="20"/>
                <w:szCs w:val="20"/>
                <w:lang w:val="et-EE"/>
              </w:rPr>
            </w:pPr>
            <w:del w:id="774" w:author="Kaisa Tähe - RAM" w:date="2025-09-24T15:38:00Z" w16du:dateUtc="2025-09-24T12:38:00Z">
              <w:r w:rsidDel="00AB5684">
                <w:rPr>
                  <w:rFonts w:ascii="Cambria" w:eastAsia="Times New Roman" w:hAnsi="Cambria" w:cstheme="minorHAnsi"/>
                  <w:sz w:val="20"/>
                  <w:szCs w:val="20"/>
                  <w:lang w:val="et-EE"/>
                </w:rPr>
                <w:delText>18 720 000</w:delText>
              </w:r>
            </w:del>
            <w:ins w:id="775" w:author="Kaisa Tähe - RAM" w:date="2025-09-24T15:38:00Z" w16du:dateUtc="2025-09-24T12:38:00Z">
              <w:r w:rsidR="00AB5684">
                <w:rPr>
                  <w:rFonts w:ascii="Cambria" w:eastAsia="Times New Roman" w:hAnsi="Cambria" w:cstheme="minorHAnsi"/>
                  <w:sz w:val="20"/>
                  <w:szCs w:val="20"/>
                  <w:lang w:val="et-EE"/>
                </w:rPr>
                <w:t>9 370 00</w:t>
              </w:r>
            </w:ins>
            <w:r w:rsidR="00346DC7">
              <w:rPr>
                <w:rFonts w:ascii="Cambria" w:eastAsia="Times New Roman" w:hAnsi="Cambria" w:cstheme="minorHAnsi"/>
                <w:sz w:val="20"/>
                <w:szCs w:val="20"/>
                <w:lang w:val="et-EE"/>
              </w:rPr>
              <w:t>1</w:t>
            </w:r>
          </w:p>
        </w:tc>
      </w:tr>
    </w:tbl>
    <w:p w14:paraId="21DCAF53" w14:textId="77777777" w:rsidR="009D6B67" w:rsidRDefault="009D6B67">
      <w:pPr>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448"/>
        <w:gridCol w:w="2126"/>
      </w:tblGrid>
      <w:tr w:rsidR="009D6B67" w:rsidRPr="00EF1C29" w14:paraId="446C7F17" w14:textId="77777777">
        <w:tc>
          <w:tcPr>
            <w:tcW w:w="9634" w:type="dxa"/>
            <w:gridSpan w:val="6"/>
          </w:tcPr>
          <w:p w14:paraId="2A3EC085" w14:textId="547EEC49" w:rsidR="009D6B67" w:rsidRDefault="00EE5F1F">
            <w:pPr>
              <w:pStyle w:val="Pealdis"/>
              <w:keepNext/>
              <w:jc w:val="left"/>
              <w:rPr>
                <w:rFonts w:ascii="Cambria" w:hAnsi="Cambria" w:cstheme="minorHAnsi"/>
                <w:iCs/>
                <w:lang w:val="et-EE"/>
              </w:rPr>
            </w:pPr>
            <w:r>
              <w:rPr>
                <w:rFonts w:ascii="Cambria" w:hAnsi="Cambria" w:cstheme="minorHAnsi"/>
                <w:lang w:val="et-EE"/>
              </w:rPr>
              <w:t xml:space="preserve">Tabel </w:t>
            </w:r>
            <w:del w:id="776" w:author="Kaisa Tähe - RAM" w:date="2025-10-13T15:21:00Z" w16du:dateUtc="2025-10-13T12:21:00Z">
              <w:r w:rsidDel="00084ED8">
                <w:rPr>
                  <w:rFonts w:ascii="Cambria" w:hAnsi="Cambria" w:cstheme="minorHAnsi"/>
                  <w:lang w:val="et-EE"/>
                </w:rPr>
                <w:fldChar w:fldCharType="begin"/>
              </w:r>
              <w:r w:rsidDel="00084ED8">
                <w:rPr>
                  <w:rFonts w:ascii="Cambria" w:hAnsi="Cambria" w:cstheme="minorHAnsi"/>
                  <w:lang w:val="et-EE"/>
                </w:rPr>
                <w:delInstrText xml:space="preserve"> SEQ Tabel \* ARABIC </w:delInstrText>
              </w:r>
              <w:r w:rsidDel="00084ED8">
                <w:rPr>
                  <w:rFonts w:ascii="Cambria" w:hAnsi="Cambria" w:cstheme="minorHAnsi"/>
                  <w:lang w:val="et-EE"/>
                </w:rPr>
                <w:fldChar w:fldCharType="separate"/>
              </w:r>
              <w:r w:rsidDel="00084ED8">
                <w:rPr>
                  <w:rFonts w:ascii="Cambria" w:hAnsi="Cambria" w:cstheme="minorHAnsi"/>
                  <w:lang w:val="et-EE"/>
                </w:rPr>
                <w:delText>31</w:delText>
              </w:r>
              <w:r w:rsidDel="00084ED8">
                <w:rPr>
                  <w:rFonts w:ascii="Cambria" w:hAnsi="Cambria" w:cstheme="minorHAnsi"/>
                  <w:lang w:val="et-EE"/>
                </w:rPr>
                <w:fldChar w:fldCharType="end"/>
              </w:r>
            </w:del>
            <w:ins w:id="777" w:author="Kaisa Tähe - RAM" w:date="2025-10-13T15:21:00Z" w16du:dateUtc="2025-10-13T12:21:00Z">
              <w:r w:rsidR="00084ED8">
                <w:rPr>
                  <w:rFonts w:ascii="Cambria" w:hAnsi="Cambria" w:cstheme="minorHAnsi"/>
                  <w:lang w:val="et-EE"/>
                </w:rPr>
                <w:t>37</w:t>
              </w:r>
            </w:ins>
            <w:r>
              <w:rPr>
                <w:rFonts w:ascii="Cambria" w:hAnsi="Cambria" w:cstheme="minorHAnsi"/>
                <w:lang w:val="et-EE"/>
              </w:rPr>
              <w:t xml:space="preserve">: </w:t>
            </w:r>
            <w:r>
              <w:rPr>
                <w:rFonts w:ascii="Cambria" w:hAnsi="Cambria" w:cstheme="minorHAnsi"/>
                <w:iCs/>
                <w:szCs w:val="20"/>
                <w:lang w:val="et-EE"/>
              </w:rPr>
              <w:t>Mõõde 5 – ESF+, ERF, ÜF ja JTF soolise võrdõiguslikkuse valdkond</w:t>
            </w:r>
          </w:p>
        </w:tc>
      </w:tr>
      <w:tr w:rsidR="009D6B67" w14:paraId="7B771167" w14:textId="77777777">
        <w:tc>
          <w:tcPr>
            <w:tcW w:w="1599" w:type="dxa"/>
          </w:tcPr>
          <w:p w14:paraId="115467DB"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b/>
                <w:bCs/>
                <w:sz w:val="20"/>
                <w:szCs w:val="20"/>
                <w:lang w:val="et-EE"/>
              </w:rPr>
              <w:t>Prioriteedi number</w:t>
            </w:r>
          </w:p>
        </w:tc>
        <w:tc>
          <w:tcPr>
            <w:tcW w:w="1384" w:type="dxa"/>
          </w:tcPr>
          <w:p w14:paraId="6E20EF82"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Fond</w:t>
            </w:r>
          </w:p>
        </w:tc>
        <w:tc>
          <w:tcPr>
            <w:tcW w:w="1433" w:type="dxa"/>
          </w:tcPr>
          <w:p w14:paraId="00913BDA"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Piirkonna kategooria</w:t>
            </w:r>
          </w:p>
        </w:tc>
        <w:tc>
          <w:tcPr>
            <w:tcW w:w="1644" w:type="dxa"/>
          </w:tcPr>
          <w:p w14:paraId="5EB1C3C7"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Erieesmärk</w:t>
            </w:r>
          </w:p>
        </w:tc>
        <w:tc>
          <w:tcPr>
            <w:tcW w:w="1448" w:type="dxa"/>
          </w:tcPr>
          <w:p w14:paraId="64B0A23A"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Kood</w:t>
            </w:r>
          </w:p>
        </w:tc>
        <w:tc>
          <w:tcPr>
            <w:tcW w:w="2126" w:type="dxa"/>
          </w:tcPr>
          <w:p w14:paraId="674C76D1"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Summa (eurodes)</w:t>
            </w:r>
          </w:p>
        </w:tc>
      </w:tr>
      <w:tr w:rsidR="009D6B67" w14:paraId="64F65CA3" w14:textId="77777777">
        <w:tc>
          <w:tcPr>
            <w:tcW w:w="1599" w:type="dxa"/>
          </w:tcPr>
          <w:p w14:paraId="21E3A8B0"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2</w:t>
            </w:r>
          </w:p>
        </w:tc>
        <w:tc>
          <w:tcPr>
            <w:tcW w:w="1384" w:type="dxa"/>
          </w:tcPr>
          <w:p w14:paraId="35CB1C9D"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ERF</w:t>
            </w:r>
          </w:p>
        </w:tc>
        <w:tc>
          <w:tcPr>
            <w:tcW w:w="1433" w:type="dxa"/>
          </w:tcPr>
          <w:p w14:paraId="4C15811C" w14:textId="77777777" w:rsidR="009D6B67" w:rsidRDefault="00EE5F1F">
            <w:pPr>
              <w:spacing w:before="0" w:after="0" w:line="276" w:lineRule="auto"/>
              <w:rPr>
                <w:rFonts w:ascii="Cambria" w:eastAsia="Times New Roman" w:hAnsi="Cambria" w:cstheme="minorHAnsi"/>
                <w:b/>
                <w:iCs/>
                <w:sz w:val="20"/>
                <w:lang w:val="et-EE"/>
              </w:rPr>
            </w:pPr>
            <w:r>
              <w:rPr>
                <w:rFonts w:ascii="Cambria" w:hAnsi="Cambria" w:cstheme="minorHAnsi"/>
                <w:sz w:val="20"/>
                <w:szCs w:val="20"/>
                <w:lang w:val="et-EE"/>
              </w:rPr>
              <w:t>Ülemineku</w:t>
            </w:r>
          </w:p>
        </w:tc>
        <w:tc>
          <w:tcPr>
            <w:tcW w:w="1644" w:type="dxa"/>
          </w:tcPr>
          <w:p w14:paraId="7006F359"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v</w:t>
            </w:r>
          </w:p>
        </w:tc>
        <w:tc>
          <w:tcPr>
            <w:tcW w:w="1448" w:type="dxa"/>
          </w:tcPr>
          <w:p w14:paraId="55B297EA" w14:textId="77777777" w:rsidR="009D6B67" w:rsidRDefault="00EE5F1F">
            <w:pPr>
              <w:spacing w:before="0" w:after="0" w:line="276" w:lineRule="auto"/>
              <w:rPr>
                <w:rFonts w:ascii="Cambria" w:eastAsia="Times New Roman" w:hAnsi="Cambria" w:cstheme="minorHAnsi"/>
                <w:bCs/>
                <w:iCs/>
                <w:sz w:val="20"/>
                <w:lang w:val="et-EE"/>
              </w:rPr>
            </w:pPr>
            <w:r>
              <w:rPr>
                <w:rFonts w:ascii="Cambria" w:eastAsia="Times New Roman" w:hAnsi="Cambria" w:cstheme="minorHAnsi"/>
                <w:bCs/>
                <w:iCs/>
                <w:sz w:val="20"/>
                <w:lang w:val="et-EE"/>
              </w:rPr>
              <w:t>03</w:t>
            </w:r>
          </w:p>
        </w:tc>
        <w:tc>
          <w:tcPr>
            <w:tcW w:w="2126" w:type="dxa"/>
          </w:tcPr>
          <w:p w14:paraId="3F7ACC24" w14:textId="1626C0EC" w:rsidR="009D6B67" w:rsidRDefault="00EE5F1F">
            <w:pPr>
              <w:spacing w:before="0" w:after="0" w:line="276" w:lineRule="auto"/>
              <w:rPr>
                <w:rFonts w:ascii="Cambria" w:eastAsia="Times New Roman" w:hAnsi="Cambria" w:cstheme="minorHAnsi"/>
                <w:bCs/>
                <w:iCs/>
                <w:sz w:val="20"/>
                <w:lang w:val="et-EE"/>
              </w:rPr>
            </w:pPr>
            <w:del w:id="778" w:author="Kaisa Tähe - RAM" w:date="2025-09-24T15:38:00Z" w16du:dateUtc="2025-09-24T12:38:00Z">
              <w:r w:rsidDel="00AB5684">
                <w:rPr>
                  <w:rFonts w:ascii="Cambria" w:eastAsia="Times New Roman" w:hAnsi="Cambria" w:cstheme="minorHAnsi"/>
                  <w:bCs/>
                  <w:iCs/>
                  <w:sz w:val="20"/>
                  <w:lang w:val="et-EE"/>
                </w:rPr>
                <w:delText>63 720 000</w:delText>
              </w:r>
            </w:del>
            <w:ins w:id="779" w:author="Kaisa Tähe - RAM" w:date="2025-09-24T15:38:00Z" w16du:dateUtc="2025-09-24T12:38:00Z">
              <w:r w:rsidR="00AB5684">
                <w:rPr>
                  <w:rFonts w:ascii="Cambria" w:eastAsia="Times New Roman" w:hAnsi="Cambria" w:cstheme="minorHAnsi"/>
                  <w:bCs/>
                  <w:iCs/>
                  <w:sz w:val="20"/>
                  <w:lang w:val="et-EE"/>
                </w:rPr>
                <w:t>54 370 00</w:t>
              </w:r>
            </w:ins>
            <w:ins w:id="780" w:author="Juhan Anupõld - RAM" w:date="2025-11-06T14:45:00Z" w16du:dateUtc="2025-11-06T12:45:00Z">
              <w:r w:rsidR="00346DC7">
                <w:rPr>
                  <w:rFonts w:ascii="Cambria" w:eastAsia="Times New Roman" w:hAnsi="Cambria" w:cstheme="minorHAnsi"/>
                  <w:bCs/>
                  <w:iCs/>
                  <w:sz w:val="20"/>
                  <w:lang w:val="et-EE"/>
                </w:rPr>
                <w:t>1</w:t>
              </w:r>
            </w:ins>
          </w:p>
        </w:tc>
      </w:tr>
    </w:tbl>
    <w:p w14:paraId="5A4CD811" w14:textId="77777777" w:rsidR="009D6B67" w:rsidRDefault="00EE5F1F">
      <w:pPr>
        <w:pStyle w:val="Pealkiri3"/>
        <w:rPr>
          <w:lang w:val="et-EE"/>
        </w:rPr>
      </w:pPr>
      <w:bookmarkStart w:id="781" w:name="_Toc210486459"/>
      <w:r>
        <w:rPr>
          <w:lang w:val="et-EE"/>
        </w:rPr>
        <w:t>Prioriteet: Rohelisem Eesti</w:t>
      </w:r>
      <w:bookmarkEnd w:id="781"/>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34"/>
      </w:tblGrid>
      <w:tr w:rsidR="009D6B67" w14:paraId="0590CEDC" w14:textId="77777777">
        <w:tc>
          <w:tcPr>
            <w:tcW w:w="9634" w:type="dxa"/>
          </w:tcPr>
          <w:p w14:paraId="5109F1DF"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381CB76A" w14:textId="77777777">
        <w:tc>
          <w:tcPr>
            <w:tcW w:w="9634" w:type="dxa"/>
          </w:tcPr>
          <w:p w14:paraId="1F5C6F0B"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lastRenderedPageBreak/>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7F1CB0E9" w14:textId="77777777">
        <w:tc>
          <w:tcPr>
            <w:tcW w:w="9634" w:type="dxa"/>
          </w:tcPr>
          <w:p w14:paraId="40B51CBF"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647CA081" w14:textId="77777777">
        <w:tc>
          <w:tcPr>
            <w:tcW w:w="9634" w:type="dxa"/>
          </w:tcPr>
          <w:p w14:paraId="0ABBDF92"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08019A66" w14:textId="77777777">
        <w:tc>
          <w:tcPr>
            <w:tcW w:w="9634" w:type="dxa"/>
          </w:tcPr>
          <w:p w14:paraId="1C26651C"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ERFi ja Ühtekuuluvusfondi määruse artikli 3 lõike 1 punkti b alapunktis viii sätestatud linnalise liikumiskeskkonna erieesmärki</w:t>
            </w:r>
          </w:p>
        </w:tc>
      </w:tr>
      <w:tr w:rsidR="009D6B67" w14:paraId="78E711BD" w14:textId="77777777">
        <w:tc>
          <w:tcPr>
            <w:tcW w:w="9634" w:type="dxa"/>
          </w:tcPr>
          <w:p w14:paraId="408CE983"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ERFi ja Ühtekuuluvusfondi määruse artikli 3 lõike 1 punkti b alapunktis v sätestatud digitaalse ühenduvuse erieesmärki</w:t>
            </w:r>
          </w:p>
        </w:tc>
      </w:tr>
    </w:tbl>
    <w:p w14:paraId="53A086FB" w14:textId="77777777" w:rsidR="009D6B67" w:rsidRDefault="00EE5F1F">
      <w:pPr>
        <w:pStyle w:val="Pealkiri4"/>
        <w:numPr>
          <w:ilvl w:val="3"/>
          <w:numId w:val="25"/>
        </w:numPr>
        <w:spacing w:after="120"/>
        <w:rPr>
          <w:rFonts w:cstheme="minorBidi"/>
          <w:lang w:val="et-EE"/>
        </w:rPr>
      </w:pPr>
      <w:bookmarkStart w:id="782" w:name="_Toc210486460"/>
      <w:r>
        <w:rPr>
          <w:rFonts w:cstheme="minorBidi"/>
          <w:lang w:val="et-EE"/>
        </w:rPr>
        <w:t>Erieesmärk: (i) energiatõhususe edendamine ja kasvuhoonegaaside heitkoguse vähendamine</w:t>
      </w:r>
      <w:bookmarkEnd w:id="782"/>
    </w:p>
    <w:p w14:paraId="506726D2" w14:textId="77777777" w:rsidR="009D6B67" w:rsidRDefault="00EE5F1F">
      <w:pPr>
        <w:pStyle w:val="Pealkiri5"/>
        <w:rPr>
          <w:rFonts w:cstheme="minorHAnsi"/>
          <w:lang w:val="et-EE"/>
        </w:rPr>
      </w:pPr>
      <w:r>
        <w:rPr>
          <w:rFonts w:cstheme="minorHAnsi"/>
          <w:lang w:val="et-EE"/>
        </w:rPr>
        <w:t>2.1.3.1.1 Fondide sekkumised</w:t>
      </w:r>
    </w:p>
    <w:p w14:paraId="204925C0" w14:textId="77777777" w:rsidR="009D6B67" w:rsidRDefault="00EE5F1F">
      <w:pPr>
        <w:spacing w:line="240" w:lineRule="auto"/>
        <w:rPr>
          <w:rFonts w:ascii="Cambria" w:eastAsia="Times New Roman" w:hAnsi="Cambria" w:cstheme="minorHAnsi"/>
          <w:b/>
          <w:bCs/>
          <w:iCs/>
          <w:lang w:val="et-EE"/>
        </w:rPr>
      </w:pPr>
      <w:r>
        <w:rPr>
          <w:rFonts w:ascii="Cambria" w:eastAsia="Times New Roman" w:hAnsi="Cambria" w:cstheme="minorHAnsi"/>
          <w:b/>
          <w:iCs/>
          <w:lang w:val="et-EE"/>
        </w:rPr>
        <w:t>Seonduvate meetmete liigid</w:t>
      </w: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34"/>
      </w:tblGrid>
      <w:tr w:rsidR="009D6B67" w14:paraId="4D3E3E5B" w14:textId="77777777" w:rsidTr="78350F51">
        <w:tc>
          <w:tcPr>
            <w:tcW w:w="9634" w:type="dxa"/>
          </w:tcPr>
          <w:p w14:paraId="3139F9F6" w14:textId="77777777" w:rsidR="009D6B67" w:rsidRDefault="00EE5F1F">
            <w:pPr>
              <w:spacing w:line="240" w:lineRule="auto"/>
              <w:jc w:val="both"/>
              <w:rPr>
                <w:rFonts w:asciiTheme="majorHAnsi" w:hAnsiTheme="majorHAnsi"/>
                <w:sz w:val="20"/>
                <w:szCs w:val="20"/>
                <w:lang w:val="et-EE"/>
              </w:rPr>
            </w:pPr>
            <w:bookmarkStart w:id="783" w:name="_Hlk28852740"/>
            <w:r>
              <w:rPr>
                <w:rFonts w:asciiTheme="majorHAnsi" w:hAnsiTheme="majorHAnsi"/>
                <w:sz w:val="20"/>
                <w:szCs w:val="20"/>
                <w:lang w:val="et-EE"/>
              </w:rPr>
              <w:t>Erieesmärgi sekkumised on suunatud riigipõhiste soovituste lisa D kohaselt energiatõhususe meetmete ja taastuvatele kütustele ülemineku edendamisele, sh sekkumistele hoonete energiatõhususe suurendamiseks ja taastuvate energiaallikate kasutamiseks energiatarbimises ja -tootmises.</w:t>
            </w:r>
          </w:p>
          <w:p w14:paraId="18372996" w14:textId="77777777" w:rsidR="009D6B67" w:rsidRDefault="00EE5F1F">
            <w:pPr>
              <w:spacing w:line="240" w:lineRule="auto"/>
              <w:jc w:val="both"/>
              <w:rPr>
                <w:rFonts w:asciiTheme="majorHAnsi" w:eastAsia="Times New Roman" w:hAnsiTheme="majorHAnsi" w:cstheme="minorHAnsi"/>
                <w:b/>
                <w:bCs/>
                <w:sz w:val="20"/>
                <w:szCs w:val="20"/>
                <w:lang w:val="et-EE"/>
              </w:rPr>
            </w:pPr>
            <w:r>
              <w:rPr>
                <w:rFonts w:asciiTheme="majorHAnsi" w:hAnsiTheme="majorHAnsi"/>
                <w:b/>
                <w:bCs/>
                <w:sz w:val="20"/>
                <w:szCs w:val="20"/>
                <w:lang w:val="et-EE"/>
              </w:rPr>
              <w:t>1. Toetus korterelamute rekonstrueerimiseks</w:t>
            </w:r>
          </w:p>
          <w:p w14:paraId="17432374"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Eestis elab 70% elanikkonnast korterelamutes. Kui korterelamute rekonstrueerimine ei hoogustu, elab ligikaudu 200 000 elanikku eluruumides, mis on jõudnud 2030. aastaks oma eeldatava eluea lõpuni.</w:t>
            </w:r>
          </w:p>
          <w:p w14:paraId="05B3E951"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Rekonstrueerimise toetamisel toetuste ja rahastamisvahendite kaudu on vahetu positiivne mõju elanikele. Elamute põhjalik rekonstrueerimine tähendab, et hoone energiatarbimine väheneb märgatavalt ning elutingimused paranevad tänu paremale sisekliimale ja eluasemete üldisele kvaliteedile. Rekonstrueerimisel on oluline mõju ka maapiirkondades, kus esinevad turutõrked, sest rekonstrueerimise toetamine loob konkurentsivõimelisi ja kvaliteetseid eluasemeid, vähendades linna- ja maapiirkondade vahelist lõhet. Meedet rakendatakse kõikides piirkondades, kuid toetusi diferentseeritakse nii, et suuremad toetussummad suunatakse madalamate kinnisvarahindadega ehk turutõrgetega piirkondadesse. Senine rekonstrueerimise toetusmeetme statistika näitab, et Ida-Viru maakonnas, Valga maakonnas ja muudes äärepoolsetes piirkondades on taotluste esitamine olnud tagasihoidlik.</w:t>
            </w:r>
          </w:p>
          <w:p w14:paraId="620A8989" w14:textId="48CB3A30" w:rsidR="009D6B67" w:rsidRDefault="00EE5F1F" w:rsidP="78350F51">
            <w:pPr>
              <w:spacing w:line="240" w:lineRule="auto"/>
              <w:jc w:val="both"/>
              <w:rPr>
                <w:rFonts w:asciiTheme="majorHAnsi" w:hAnsiTheme="majorHAnsi"/>
                <w:sz w:val="20"/>
                <w:szCs w:val="20"/>
                <w:lang w:val="et-EE"/>
              </w:rPr>
            </w:pPr>
            <w:r w:rsidRPr="78350F51">
              <w:rPr>
                <w:rFonts w:asciiTheme="majorHAnsi" w:hAnsiTheme="majorHAnsi"/>
                <w:sz w:val="20"/>
                <w:szCs w:val="20"/>
                <w:lang w:val="et-EE"/>
              </w:rPr>
              <w:t>Korterelamute rekonstrueerimist ergutatakse toetuste</w:t>
            </w:r>
            <w:ins w:id="784" w:author="Kaisa Tähe - RAM" w:date="2025-11-05T13:44:00Z" w16du:dateUtc="2025-11-05T11:44:00Z">
              <w:r w:rsidR="00EF50E0">
                <w:rPr>
                  <w:rFonts w:asciiTheme="majorHAnsi" w:hAnsiTheme="majorHAnsi"/>
                  <w:sz w:val="20"/>
                  <w:szCs w:val="20"/>
                  <w:lang w:val="et-EE"/>
                </w:rPr>
                <w:t>,</w:t>
              </w:r>
            </w:ins>
            <w:r w:rsidRPr="78350F51">
              <w:rPr>
                <w:rFonts w:asciiTheme="majorHAnsi" w:hAnsiTheme="majorHAnsi"/>
                <w:sz w:val="20"/>
                <w:szCs w:val="20"/>
                <w:lang w:val="et-EE"/>
              </w:rPr>
              <w:t xml:space="preserve"> </w:t>
            </w:r>
            <w:del w:id="785" w:author="Kaisa Tähe - RAM" w:date="2025-11-05T13:44:00Z" w16du:dateUtc="2025-11-05T11:44:00Z">
              <w:r w:rsidRPr="78350F51" w:rsidDel="00EF50E0">
                <w:rPr>
                  <w:rFonts w:asciiTheme="majorHAnsi" w:hAnsiTheme="majorHAnsi"/>
                  <w:sz w:val="20"/>
                  <w:szCs w:val="20"/>
                  <w:lang w:val="et-EE"/>
                </w:rPr>
                <w:delText>ja</w:delText>
              </w:r>
            </w:del>
            <w:ins w:id="786" w:author="Merlin Sepp - RAM" w:date="2025-07-25T06:51:00Z">
              <w:del w:id="787" w:author="Kaisa Tähe - RAM" w:date="2025-11-05T13:44:00Z" w16du:dateUtc="2025-11-05T11:44:00Z">
                <w:r w:rsidR="37DBC832" w:rsidRPr="78350F51" w:rsidDel="00EF50E0">
                  <w:rPr>
                    <w:rFonts w:asciiTheme="majorHAnsi" w:hAnsiTheme="majorHAnsi"/>
                    <w:sz w:val="20"/>
                    <w:szCs w:val="20"/>
                    <w:lang w:val="et-EE"/>
                  </w:rPr>
                  <w:delText xml:space="preserve"> </w:delText>
                </w:r>
              </w:del>
              <w:r w:rsidR="37DBC832" w:rsidRPr="78350F51">
                <w:rPr>
                  <w:rFonts w:asciiTheme="majorHAnsi" w:hAnsiTheme="majorHAnsi"/>
                  <w:sz w:val="20"/>
                  <w:szCs w:val="20"/>
                  <w:lang w:val="et-EE"/>
                </w:rPr>
                <w:t>käenduste</w:t>
              </w:r>
            </w:ins>
            <w:ins w:id="788" w:author="Kaisa Tähe - RAM" w:date="2025-11-05T13:45:00Z" w16du:dateUtc="2025-11-05T11:45:00Z">
              <w:r w:rsidR="00EF50E0">
                <w:rPr>
                  <w:rFonts w:asciiTheme="majorHAnsi" w:hAnsiTheme="majorHAnsi"/>
                  <w:sz w:val="20"/>
                  <w:szCs w:val="20"/>
                  <w:lang w:val="et-EE"/>
                </w:rPr>
                <w:t xml:space="preserve"> ja</w:t>
              </w:r>
            </w:ins>
            <w:r w:rsidRPr="78350F51">
              <w:rPr>
                <w:rFonts w:asciiTheme="majorHAnsi" w:hAnsiTheme="majorHAnsi"/>
                <w:sz w:val="20"/>
                <w:szCs w:val="20"/>
                <w:lang w:val="et-EE"/>
              </w:rPr>
              <w:t xml:space="preserve"> laenudega. See võimaldab saavutada eluasemete energiatõhususe ja sisekliima parandamisega seotud eesmärke. Laene antakse olukorras, kus krediidiasutused ei paku korteriühistutele laene või annavad laene turu keskmisega võrreldes ebamõistlikel tingimustel. Laenuvõimalus on mõjus turutõrke piirkondades, kus kinnisvaratehingute keskmised hinnad on madalad ja krediidiandjad peavad riske liiga suureks. Üksikasjalikumad tingimused on väljatöötamisel, sh eluaseme investeeringute fondi kontseptsioon kombineeritud toetusmeetmete rakendamiseks. Ühtlasi toetatakse korterelamute energiatõhususe eesmärgil rekonstrueerimist ka Taasterahastust (RRF), et tagada rekonstrueerimisturul üleminekul struktuurivahenditest avanevatele uutele toetusskeemidele (st RRFi vahendid võetakse kasutusele varem) stabiilne rahastus.</w:t>
            </w:r>
          </w:p>
          <w:p w14:paraId="494B470D" w14:textId="6711DB6D" w:rsidR="009D6B67" w:rsidDel="0076716E" w:rsidRDefault="00EE5F1F">
            <w:pPr>
              <w:spacing w:line="240" w:lineRule="auto"/>
              <w:jc w:val="both"/>
              <w:rPr>
                <w:del w:id="789" w:author="Kaisa Tähe - RAM" w:date="2025-09-25T14:25:00Z" w16du:dateUtc="2025-09-25T11:25:00Z"/>
                <w:rFonts w:asciiTheme="majorHAnsi" w:hAnsiTheme="majorHAnsi"/>
                <w:b/>
                <w:bCs/>
                <w:sz w:val="20"/>
                <w:szCs w:val="20"/>
                <w:lang w:val="et-EE"/>
              </w:rPr>
            </w:pPr>
            <w:commentRangeStart w:id="790"/>
            <w:del w:id="791" w:author="Kaisa Tähe - RAM" w:date="2025-09-25T14:25:00Z" w16du:dateUtc="2025-09-25T11:25:00Z">
              <w:r w:rsidDel="0076716E">
                <w:rPr>
                  <w:rFonts w:asciiTheme="majorHAnsi" w:hAnsiTheme="majorHAnsi"/>
                  <w:b/>
                  <w:bCs/>
                  <w:sz w:val="20"/>
                  <w:szCs w:val="20"/>
                  <w:lang w:val="et-EE"/>
                </w:rPr>
                <w:delText>2. Toetus korterelamute etapipõhiseks rekonstrueerimiseks madala kinnisvara väärtusega piirkondades</w:delText>
              </w:r>
            </w:del>
            <w:commentRangeEnd w:id="790"/>
            <w:r w:rsidR="007A7C01">
              <w:rPr>
                <w:rStyle w:val="Kommentaariviide"/>
                <w:rFonts w:asciiTheme="majorHAnsi" w:hAnsiTheme="majorHAnsi"/>
                <w:b/>
                <w:bCs/>
                <w:sz w:val="20"/>
                <w:szCs w:val="20"/>
                <w:lang w:val="et-EE"/>
              </w:rPr>
              <w:commentReference w:id="790"/>
            </w:r>
          </w:p>
          <w:p w14:paraId="67F1A858" w14:textId="5526EB84" w:rsidR="009D6B67" w:rsidDel="0076716E" w:rsidRDefault="00EE5F1F">
            <w:pPr>
              <w:spacing w:line="240" w:lineRule="auto"/>
              <w:jc w:val="both"/>
              <w:rPr>
                <w:del w:id="792" w:author="Kaisa Tähe - RAM" w:date="2025-09-25T14:25:00Z" w16du:dateUtc="2025-09-25T11:25:00Z"/>
                <w:rFonts w:asciiTheme="majorHAnsi" w:hAnsiTheme="majorHAnsi"/>
                <w:sz w:val="20"/>
                <w:szCs w:val="20"/>
                <w:lang w:val="et-EE"/>
              </w:rPr>
            </w:pPr>
            <w:del w:id="793" w:author="Kaisa Tähe - RAM" w:date="2025-09-25T14:25:00Z" w16du:dateUtc="2025-09-25T11:25:00Z">
              <w:r w:rsidDel="0076716E">
                <w:rPr>
                  <w:rFonts w:asciiTheme="majorHAnsi" w:hAnsiTheme="majorHAnsi"/>
                  <w:sz w:val="20"/>
                  <w:szCs w:val="20"/>
                  <w:lang w:val="et-EE"/>
                </w:rPr>
                <w:delText>Aastaks 2030 on Eestis madala kinnisvara väärtusega piirkondades ligikaudu 1000 probleemset, osaliselt asustatud korterelamut. Osaliselt asustatud korterelamud (korteriühistud) ei ole kulude jaotuse tõttu võimelised hoonet hooldama. Seetõttu on madala kinnisvara väärtusega piirkondades vaja rakendada toetusmeedet, mis vastab korteriühistute finantsvõimekusele, jagades tervikliku rekonstrueerimise väiksemateks tööpakettideks. Väiksemate tööpakettide eesmärk on energia säästmine ja hoonete etapipõhise rekonstrueerimise hõlbustamine, et parandada nende seisukorda. Korterelamute etapipõhise rekonstrueerimise järjepidevus tagatakse hoonete rekonstrueerimispassiga, mis annab ühtlasi korteriühistule teavet korterelamu rekonstrueerimispotentsiaali kohta.</w:delText>
              </w:r>
            </w:del>
          </w:p>
          <w:p w14:paraId="3CD42404" w14:textId="55EDE4B3" w:rsidR="009D6B67" w:rsidDel="0076716E" w:rsidRDefault="00EE5F1F">
            <w:pPr>
              <w:spacing w:line="240" w:lineRule="auto"/>
              <w:jc w:val="both"/>
              <w:rPr>
                <w:del w:id="794" w:author="Kaisa Tähe - RAM" w:date="2025-09-25T14:25:00Z" w16du:dateUtc="2025-09-25T11:25:00Z"/>
                <w:rFonts w:asciiTheme="majorHAnsi" w:hAnsiTheme="majorHAnsi"/>
                <w:sz w:val="20"/>
                <w:szCs w:val="20"/>
                <w:lang w:val="et-EE"/>
              </w:rPr>
            </w:pPr>
            <w:del w:id="795" w:author="Kaisa Tähe - RAM" w:date="2025-09-25T14:25:00Z" w16du:dateUtc="2025-09-25T11:25:00Z">
              <w:r w:rsidDel="0076716E">
                <w:rPr>
                  <w:rFonts w:asciiTheme="majorHAnsi" w:hAnsiTheme="majorHAnsi"/>
                  <w:sz w:val="20"/>
                  <w:szCs w:val="20"/>
                  <w:lang w:val="et-EE"/>
                </w:rPr>
                <w:delText>Rekonstrueerimismeetmetega toetatakse paremat elukeskkonda vanades korterelamutes, tuginedes tänapäevastele</w:delText>
              </w:r>
              <w:r w:rsidDel="0076716E">
                <w:rPr>
                  <w:rFonts w:asciiTheme="majorHAnsi" w:hAnsiTheme="majorHAnsi"/>
                  <w:lang w:val="et-EE"/>
                </w:rPr>
                <w:delText xml:space="preserve"> </w:delText>
              </w:r>
              <w:r w:rsidDel="0076716E">
                <w:rPr>
                  <w:rFonts w:asciiTheme="majorHAnsi" w:hAnsiTheme="majorHAnsi"/>
                  <w:sz w:val="20"/>
                  <w:szCs w:val="20"/>
                  <w:lang w:val="et-EE"/>
                </w:rPr>
                <w:delText>kvaliteedikriteeriumidele:</w:delText>
              </w:r>
              <w:r w:rsidDel="0076716E">
                <w:rPr>
                  <w:rFonts w:asciiTheme="majorHAnsi" w:hAnsiTheme="majorHAnsi"/>
                  <w:lang w:val="et-EE"/>
                </w:rPr>
                <w:delText xml:space="preserve"> </w:delText>
              </w:r>
              <w:r w:rsidDel="0076716E">
                <w:rPr>
                  <w:rFonts w:asciiTheme="majorHAnsi" w:hAnsiTheme="majorHAnsi"/>
                  <w:sz w:val="20"/>
                  <w:szCs w:val="20"/>
                  <w:lang w:val="et-EE"/>
                </w:rPr>
                <w:delText>madalamad energiakulud, parem sisekliima ja juurdepääsetavus. Rekonstrueerimismeetmed aitavad eluruumide kvaliteeti parandada. See omakorda annab kohalikele ettevõte</w:delText>
              </w:r>
              <w:r w:rsidR="00A73D96" w:rsidDel="0076716E">
                <w:rPr>
                  <w:rFonts w:asciiTheme="majorHAnsi" w:hAnsiTheme="majorHAnsi"/>
                  <w:sz w:val="20"/>
                  <w:szCs w:val="20"/>
                  <w:lang w:val="et-EE"/>
                </w:rPr>
                <w:delText>ja</w:delText>
              </w:r>
              <w:r w:rsidDel="0076716E">
                <w:rPr>
                  <w:rFonts w:asciiTheme="majorHAnsi" w:hAnsiTheme="majorHAnsi"/>
                  <w:sz w:val="20"/>
                  <w:szCs w:val="20"/>
                  <w:lang w:val="et-EE"/>
                </w:rPr>
                <w:delText>tele parema juurdepääsu tööjõule, kuna hea elukeskkond muudab piirkonna atraktiivsemaks.</w:delText>
              </w:r>
            </w:del>
          </w:p>
          <w:p w14:paraId="31768472" w14:textId="77777777" w:rsidR="009D6B67" w:rsidRDefault="00EE5F1F">
            <w:pPr>
              <w:spacing w:line="240" w:lineRule="auto"/>
              <w:jc w:val="both"/>
              <w:rPr>
                <w:rFonts w:asciiTheme="majorHAnsi" w:hAnsiTheme="majorHAnsi"/>
                <w:b/>
                <w:sz w:val="20"/>
                <w:szCs w:val="20"/>
                <w:lang w:val="et-EE"/>
              </w:rPr>
            </w:pPr>
            <w:r>
              <w:rPr>
                <w:rFonts w:asciiTheme="majorHAnsi" w:hAnsiTheme="majorHAnsi"/>
                <w:b/>
                <w:sz w:val="20"/>
                <w:szCs w:val="20"/>
                <w:lang w:val="et-EE"/>
              </w:rPr>
              <w:lastRenderedPageBreak/>
              <w:t>3. Kaugküttetorustiku ja katelseadmete renoveerimine</w:t>
            </w:r>
          </w:p>
          <w:p w14:paraId="2AC3DED5"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Üleminek säästvamale energiatarbimisele soojuse tootmisel ja jaotamisel katelde kaudu ning soojustorustiku renoveerimine on oluline meede energiatõhususe suurendamiseks ja taastuvate energiaallikate kasutuselevõtuks. See aitab kaasa ka õhusaasteainete ja kasvuhoonegaaside heitkoguste vähendamisele energiasektoris. Samuti võimaldab see vähendada õhusaasteainete ja kasvuhoonegaaside heidet ning parandada välisõhu kvaliteeti linnades ja vähendada selle mõju inimeste tervisele.</w:t>
            </w:r>
          </w:p>
          <w:p w14:paraId="37486DEB" w14:textId="77777777" w:rsidR="009D6B67" w:rsidRDefault="00EE5F1F">
            <w:pPr>
              <w:spacing w:line="240" w:lineRule="auto"/>
              <w:jc w:val="both"/>
              <w:rPr>
                <w:rFonts w:asciiTheme="majorHAnsi" w:hAnsiTheme="majorHAnsi"/>
                <w:iCs/>
                <w:sz w:val="20"/>
                <w:szCs w:val="20"/>
                <w:lang w:val="et-EE"/>
              </w:rPr>
            </w:pPr>
            <w:r>
              <w:rPr>
                <w:rFonts w:asciiTheme="majorHAnsi" w:hAnsiTheme="majorHAnsi"/>
                <w:sz w:val="20"/>
                <w:szCs w:val="20"/>
                <w:lang w:val="et-EE"/>
              </w:rPr>
              <w:t xml:space="preserve">Fossiilkütusel töötavad katlad renoveeritakse taastuvatel energiaallikatel töötavateks katlamajadeks maksimaalselt 21 MW ulatuses, kaugküttetorustik renoveeritakse maksimaalselt 55 km ulatuses. Toetust antakse ainult investeeringutele, mis ei hõlma fossiilkütuseid. Kui renoveerimise tulemusena võetakse uue kütusena kasutusele biomass, peab biomass taastuvenergia allikana arvesse võtmiseks vastama biomassi säästlikkuse kriteeriumitele direktiivi (EL) 2018/2001 mõistes. </w:t>
            </w:r>
            <w:r>
              <w:rPr>
                <w:rFonts w:asciiTheme="majorHAnsi" w:hAnsiTheme="majorHAnsi"/>
                <w:iCs/>
                <w:sz w:val="20"/>
                <w:szCs w:val="20"/>
                <w:lang w:val="et-EE"/>
              </w:rPr>
              <w:t>Üleminek fossiilkütuste kasutamiselt kaugkütteks taastuvate energiaallikate kasutamisele ja vanade kaugküttetorude asendamine uute energiatõhusate torudega aitab kaugküttesüsteeme tulevikukindlamaks muuta, tehes need vastupidavamaks tulevastele muutustele, nagu fossiilkütuse hinnatõus ning kliimamuutustest (nt üleujutustest või tormidest) tulenevad riskid. Samuti aitab see saavutada Eesti energia- ja kliimaeesmärke.</w:t>
            </w:r>
          </w:p>
          <w:p w14:paraId="70AD905B" w14:textId="77777777" w:rsidR="009D6B67" w:rsidRDefault="00EE5F1F">
            <w:pPr>
              <w:spacing w:line="240" w:lineRule="auto"/>
              <w:jc w:val="both"/>
              <w:rPr>
                <w:rFonts w:asciiTheme="majorHAnsi" w:eastAsia="Times New Roman" w:hAnsiTheme="majorHAnsi" w:cstheme="minorHAnsi"/>
                <w:b/>
                <w:sz w:val="20"/>
                <w:szCs w:val="20"/>
                <w:lang w:val="et-EE"/>
              </w:rPr>
            </w:pPr>
            <w:r>
              <w:rPr>
                <w:rFonts w:asciiTheme="majorHAnsi" w:eastAsia="Times New Roman" w:hAnsiTheme="majorHAnsi" w:cstheme="minorHAnsi"/>
                <w:b/>
                <w:sz w:val="20"/>
                <w:szCs w:val="20"/>
                <w:lang w:val="et-EE"/>
              </w:rPr>
              <w:t>4. Elamute liitumine kaugküttevõrkudega või tahkel kütusel põhineva kütteseadme uuendamine</w:t>
            </w:r>
          </w:p>
          <w:p w14:paraId="4D87F7E8" w14:textId="6A2703DA"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Lokaalkütte puhul on oluline edendada uusi tehnoloogiaid ja võimaluse korral toetada eramajade ühendamist kaugküttevõrguga või asendada olemasolevad kodumajapidamises kasutatavad kütteseadmed uute taastuvenergial töötavate kütteseadmetega, mis vastavad rangematele heite piirnormidele. Sellise meetme rakendamine aitab otseselt kaasa õhusaaste vähendamisele linnades ning seda tuleks esmalt rakendada piirkondades, kus õhukvaliteedi piir- ja/või sihtväärtused on ületatud. Tihedalt asustatud piirkondades toetatakse ligikaudu </w:t>
            </w:r>
            <w:del w:id="796" w:author="Anu Altermann - RAM" w:date="2025-10-01T09:07:00Z" w16du:dateUtc="2025-10-01T06:07:00Z">
              <w:r w:rsidR="00F97B43">
                <w:rPr>
                  <w:rFonts w:asciiTheme="majorHAnsi" w:hAnsiTheme="majorHAnsi"/>
                  <w:sz w:val="20"/>
                  <w:szCs w:val="20"/>
                  <w:lang w:val="et-EE"/>
                </w:rPr>
                <w:delText xml:space="preserve">2350  </w:delText>
              </w:r>
            </w:del>
            <w:ins w:id="797" w:author="Anu Altermann - RAM" w:date="2025-10-01T09:07:00Z" w16du:dateUtc="2025-10-01T06:07:00Z">
              <w:r w:rsidR="00D3189D">
                <w:rPr>
                  <w:rFonts w:asciiTheme="majorHAnsi" w:hAnsiTheme="majorHAnsi"/>
                  <w:sz w:val="20"/>
                  <w:szCs w:val="20"/>
                  <w:lang w:val="et-EE"/>
                </w:rPr>
                <w:t xml:space="preserve">1350  </w:t>
              </w:r>
            </w:ins>
            <w:r>
              <w:rPr>
                <w:rFonts w:asciiTheme="majorHAnsi" w:hAnsiTheme="majorHAnsi"/>
                <w:sz w:val="20"/>
                <w:szCs w:val="20"/>
                <w:lang w:val="et-EE"/>
              </w:rPr>
              <w:t>eramajas vananenud tahkekütuse-kütteseadme välja vahetamist või selle ühendamist kaugküttevõrku. Kütteseadmed peavad vastama Komisjoni määrusele (EL) 2015/1189 ja muudele säästvuse nõuetele, sh ökodisaini ja energiamärgistuse standarditele. Toetust antakse ainult investeeringutele, mis ei hõlma fossiilkütuseid.</w:t>
            </w:r>
          </w:p>
          <w:p w14:paraId="743E5B11" w14:textId="77777777" w:rsidR="009D6B67" w:rsidRDefault="00EE5F1F">
            <w:pPr>
              <w:spacing w:line="240" w:lineRule="auto"/>
              <w:jc w:val="both"/>
              <w:rPr>
                <w:rFonts w:asciiTheme="majorHAnsi" w:eastAsia="Times New Roman" w:hAnsiTheme="majorHAnsi" w:cstheme="minorHAnsi"/>
                <w:b/>
                <w:sz w:val="20"/>
                <w:szCs w:val="20"/>
                <w:lang w:val="et-EE"/>
              </w:rPr>
            </w:pPr>
            <w:r>
              <w:rPr>
                <w:rFonts w:asciiTheme="majorHAnsi" w:hAnsiTheme="majorHAnsi"/>
                <w:b/>
                <w:sz w:val="20"/>
                <w:szCs w:val="20"/>
                <w:lang w:val="et-EE"/>
              </w:rPr>
              <w:t>5. Õhukvaliteedi seirevõrgustiku arendamine</w:t>
            </w:r>
          </w:p>
          <w:p w14:paraId="17388893"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Peamine vahend, kuidas õhusaasteainete heitkoguste vähendamiseks rakendatud meetmete tõhusust ja üldist keskkonnapoliitikat kontrollida, on õhukvaliteedi hindamine. Oluline on hinnata selliste ainete mõju nii ökosüsteemile kui ka inimeste tervisele. Sekkumise tulemusena võimaldab ajakohastatud riiklik seirevõrgustik hinnata õhusaasteainete ja kasvuhoonegaaside, näiteks metaani ja lühiajalise kliimamõjuga saasteainete (nt must süsinik) taset. Mõõtevõrgu ja modelleerimissüsteemi kombineerimine võimaldab piisava ruumilise lahutusvõimega hinnata asjaomaste ühendite sisaldust kogu Eesti territooriumil. Integreeritud hindamine võimaldab rakendatud meetmete asjakohasust ühiskonnale selgelt põhjendada ning seostab õhusaasteainetega kokkupuutumist inimeste terviseriskidega. </w:t>
            </w:r>
            <w:r>
              <w:rPr>
                <w:rFonts w:asciiTheme="majorHAnsi" w:hAnsiTheme="majorHAnsi"/>
                <w:color w:val="000000" w:themeColor="text1"/>
                <w:sz w:val="20"/>
                <w:szCs w:val="20"/>
                <w:lang w:val="et-EE"/>
              </w:rPr>
              <w:t xml:space="preserve">Kohtkütte sektori kasvuhoonegaaside ja välisõhu saasteainete heitkogused on otseselt seotud iga üksikisiku ja kodumajapidamise isiklike valikutega. Ülevaatlikuma seireinfo abil </w:t>
            </w:r>
            <w:r>
              <w:rPr>
                <w:rFonts w:asciiTheme="majorHAnsi" w:hAnsiTheme="majorHAnsi"/>
                <w:sz w:val="20"/>
                <w:szCs w:val="20"/>
                <w:lang w:val="et-EE"/>
              </w:rPr>
              <w:t>on võimalik mõjutada elanikkonna käitumist (nt muutes nende kütmisharjumusi), et vähendada eramajade kütmisel tekkivaid heitkoguseid ja kasvuhoonegaaside heidet ning suurendada energiatõhusust. Selle sekkumise raames toetatakse:</w:t>
            </w:r>
          </w:p>
          <w:p w14:paraId="6EDC2A5E"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1)</w:t>
            </w:r>
            <w:r>
              <w:rPr>
                <w:rFonts w:asciiTheme="majorHAnsi" w:hAnsiTheme="majorHAnsi"/>
                <w:sz w:val="20"/>
                <w:szCs w:val="20"/>
                <w:lang w:val="et-EE"/>
              </w:rPr>
              <w:tab/>
              <w:t>õhukvaliteedi ja kasvuhoonegaaside seirevõrgu arendamist ning seireandmete paremat jaotamist, et hinnata rakendatud meetmete tõhusust ja teavitada elanikkonda;</w:t>
            </w:r>
          </w:p>
          <w:p w14:paraId="0F52567B"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2)</w:t>
            </w:r>
            <w:r>
              <w:rPr>
                <w:rFonts w:asciiTheme="majorHAnsi" w:hAnsiTheme="majorHAnsi"/>
                <w:sz w:val="20"/>
                <w:szCs w:val="20"/>
                <w:lang w:val="et-EE"/>
              </w:rPr>
              <w:tab/>
              <w:t>asukohapõhise terviseriski hindamise süsteemi loomist ja elanikkonna teavitamist õhukvaliteedist tulenevatest terviseriskidest.</w:t>
            </w:r>
          </w:p>
          <w:p w14:paraId="64CC69C0" w14:textId="77777777" w:rsidR="009D6B67" w:rsidRDefault="00EE5F1F">
            <w:pPr>
              <w:spacing w:line="240" w:lineRule="auto"/>
              <w:jc w:val="both"/>
              <w:rPr>
                <w:rFonts w:asciiTheme="majorHAnsi" w:eastAsia="Times New Roman" w:hAnsiTheme="majorHAnsi" w:cstheme="minorHAnsi"/>
                <w:b/>
                <w:bCs/>
                <w:sz w:val="20"/>
                <w:szCs w:val="20"/>
                <w:lang w:val="et-EE"/>
              </w:rPr>
            </w:pPr>
            <w:r>
              <w:rPr>
                <w:rFonts w:asciiTheme="majorHAnsi" w:hAnsiTheme="majorHAnsi"/>
                <w:b/>
                <w:bCs/>
                <w:sz w:val="20"/>
                <w:szCs w:val="20"/>
                <w:lang w:val="et-EE"/>
              </w:rPr>
              <w:t>5. Tervishoiusektori taristu energiatõhusus</w:t>
            </w:r>
          </w:p>
          <w:p w14:paraId="1101C604"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COVID-19 kriis on toonud teravama rõhuasetuse tervishoiutaristule. Eesti maakonnahaiglate taristu on aegunud. Maakonnahaiglad ehitati 1950. ja 1970. aastatel, mitmes maakonnas isegi varem (nt 1906. ja 1938. aastal). Hooned on sageli liiga suured, neid kasutatakse ebatõhusalt ja see suurendab püsikulusid. Maakonnahaiglate taristu energiatõhususe suurendamine aitab parandada energiatõhusust ja suurendada ruumikasutuse efektiivsust. Selle kaudu on võimalik saavutada suuremat kulutõhusust, säästa halduskulusid ja mõjutada tervishoiusektori jätkusuutlikkust. Energiatõhususe arendamine maakonnahaiglates käib käsikäes tervishoiu- ja sotsiaalsfääri integreerimiseks vajalike investeeringutega ning maakonna heaolukeskuste loomisega, mida toetatakse ERFi vahenditest poliitikaeesmärgi nr 4 raames.</w:t>
            </w:r>
          </w:p>
          <w:p w14:paraId="0C164413"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tc>
      </w:tr>
    </w:tbl>
    <w:p w14:paraId="67EAFE66" w14:textId="77777777" w:rsidR="009D6B67" w:rsidRDefault="00EE5F1F">
      <w:pPr>
        <w:keepNext/>
        <w:shd w:val="clear" w:color="auto" w:fill="FFFFFF" w:themeFill="background1"/>
        <w:spacing w:line="240" w:lineRule="auto"/>
        <w:rPr>
          <w:rFonts w:ascii="Cambria" w:eastAsia="Times New Roman" w:hAnsi="Cambria" w:cstheme="minorHAnsi"/>
          <w:b/>
          <w:bCs/>
          <w:lang w:val="et-EE"/>
        </w:rPr>
      </w:pPr>
      <w:r>
        <w:rPr>
          <w:rFonts w:ascii="Cambria" w:eastAsia="Times New Roman" w:hAnsi="Cambria" w:cstheme="minorHAnsi"/>
          <w:b/>
          <w:bCs/>
          <w:lang w:val="et-EE"/>
        </w:rPr>
        <w:lastRenderedPageBreak/>
        <w:t>Peamised sihtrühmad</w:t>
      </w:r>
    </w:p>
    <w:tbl>
      <w:tblPr>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8E5974" w14:paraId="3D96D005" w14:textId="77777777">
        <w:tc>
          <w:tcPr>
            <w:tcW w:w="9778" w:type="dxa"/>
          </w:tcPr>
          <w:p w14:paraId="3D2E8AFD"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Korteriühistud, kohalikud omavalitsused, tihedalt asustatud piirkondades asuvad eramajad/kortermajad, kus kasutatakse tahkekütuse kütteseadmeid, kaugkütteettevõtted, integreeritud heaolukeskused, poliitikakujundajad, linnaõhu saasteainetega kokkupuutuvad elanikud.</w:t>
            </w:r>
          </w:p>
        </w:tc>
      </w:tr>
    </w:tbl>
    <w:p w14:paraId="5DB72DED"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Bidi"/>
          <w:b/>
          <w:bCs/>
          <w:lang w:val="et-EE"/>
        </w:rPr>
        <w:t>Võrdõiguslikkuse, kaasatuse ja mittediskrimineerimise tagamise meetmed</w:t>
      </w:r>
    </w:p>
    <w:tbl>
      <w:tblPr>
        <w:tblStyle w:val="Kontuurtabel3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14:paraId="3979CB34" w14:textId="77777777">
        <w:tc>
          <w:tcPr>
            <w:tcW w:w="9628" w:type="dxa"/>
          </w:tcPr>
          <w:p w14:paraId="5769BC55" w14:textId="77777777" w:rsidR="009D6B67" w:rsidRDefault="00EE5F1F">
            <w:pPr>
              <w:shd w:val="clear" w:color="auto" w:fill="FFFFFF" w:themeFill="background1"/>
              <w:spacing w:line="240" w:lineRule="auto"/>
              <w:jc w:val="both"/>
              <w:rPr>
                <w:rFonts w:asciiTheme="majorHAnsi" w:hAnsiTheme="majorHAnsi"/>
                <w:sz w:val="20"/>
                <w:szCs w:val="20"/>
                <w:lang w:val="et-EE"/>
              </w:rPr>
            </w:pPr>
            <w:bookmarkStart w:id="798" w:name="_Hlk37337117"/>
            <w:bookmarkEnd w:id="798"/>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p w14:paraId="0E6ADD8D"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Eluasemesektori energiatõhususe meetmete puhul keskendutakse eluasemete parandamiseks tasakaalustatud meetmete pakkumisele kõigis piirkondades, et vältida ebavõrdsust, sh energiaostuvõimetust. </w:t>
            </w:r>
            <w:del w:id="799" w:author="Merlin Sepp - RAM" w:date="2025-10-01T08:07:00Z">
              <w:r>
                <w:rPr>
                  <w:rFonts w:asciiTheme="majorHAnsi" w:hAnsiTheme="majorHAnsi"/>
                  <w:sz w:val="20"/>
                  <w:szCs w:val="20"/>
                  <w:lang w:val="et-EE"/>
                </w:rPr>
                <w:delText>Kuna maapiirkondades on korteriühistute finantsvõimekus tervikrekonstrueerimise jaoks liiga kehv, siis töötatakse välja etapipõhise rekonstrueerimise meede, mis võimaldab korterelamu rekonstrueerida pikema aja jooksul, et võetud kohustusi hajutada.</w:delText>
              </w:r>
              <w:r>
                <w:rPr>
                  <w:lang w:val="et-EE"/>
                </w:rPr>
                <w:delText xml:space="preserve"> </w:delText>
              </w:r>
            </w:del>
            <w:r>
              <w:rPr>
                <w:rFonts w:asciiTheme="majorHAnsi" w:hAnsiTheme="majorHAnsi"/>
                <w:sz w:val="20"/>
                <w:szCs w:val="20"/>
                <w:lang w:val="et-EE"/>
              </w:rPr>
              <w:t>Maapiirkondadesse ehitatakse või on ehitatud uusi ligipääsetavaid korterelamuid vähe ning seetõttu suureneb korterelamute rekonstrueerimise tulemusel ka kergemini ligipääsetavate eluruumide arv. Ligipääsetavus on eriti oluline seetõttu, et ühiskonnas kasvab eakate ja erivajadustega inimeste osakaal.</w:t>
            </w:r>
          </w:p>
          <w:p w14:paraId="34C22771"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Hoonete rekonstrueerimise riikliku pikaajalise strateegia väljatöötamisse kaasati asjaomased sidusrühmad, et kaaluda ettepanekuid, mis tagaksid laiema kasu energiatõhususe, ligipääsetavuse, ohutuse ja piirkondade tühjenemise seisukohast.</w:t>
            </w:r>
          </w:p>
          <w:p w14:paraId="176FDCE4" w14:textId="77777777" w:rsidR="009D6B67" w:rsidRDefault="00EE5F1F">
            <w:pPr>
              <w:spacing w:line="240" w:lineRule="auto"/>
              <w:jc w:val="both"/>
              <w:rPr>
                <w:rFonts w:ascii="Cambria" w:eastAsia="Times New Roman" w:hAnsi="Cambria" w:cstheme="minorHAnsi"/>
                <w:sz w:val="20"/>
                <w:szCs w:val="20"/>
                <w:lang w:val="et-EE"/>
              </w:rPr>
            </w:pPr>
            <w:r>
              <w:rPr>
                <w:rFonts w:asciiTheme="majorHAnsi" w:hAnsiTheme="majorHAnsi"/>
                <w:sz w:val="20"/>
                <w:szCs w:val="20"/>
                <w:lang w:val="et-EE"/>
              </w:rPr>
              <w:t xml:space="preserve">Meetmed taastuvate energiaallikate osakaalu suurendamiseks kaugküttes ja </w:t>
            </w:r>
            <w:r>
              <w:rPr>
                <w:rFonts w:asciiTheme="majorHAnsi" w:hAnsiTheme="majorHAnsi"/>
                <w:sz w:val="20"/>
                <w:szCs w:val="20"/>
                <w:lang w:val="et-EE"/>
              </w:rPr>
              <w:noBreakHyphen/>
              <w:t>jahutuses töötatakse välja asjaomaseid sektoreid (nt kaugkütteettevõtteid) kaasates. Meetmed tehakse kõigile turuosalistele avalikult kättesaadavaks.</w:t>
            </w:r>
          </w:p>
        </w:tc>
      </w:tr>
    </w:tbl>
    <w:p w14:paraId="10756276" w14:textId="77777777" w:rsidR="009D6B67" w:rsidRDefault="00EE5F1F">
      <w:pPr>
        <w:keepNext/>
        <w:spacing w:line="240" w:lineRule="auto"/>
        <w:rPr>
          <w:rFonts w:ascii="Cambria" w:eastAsia="Times New Roman" w:hAnsi="Cambria" w:cstheme="minorHAnsi"/>
          <w:sz w:val="20"/>
          <w:szCs w:val="20"/>
          <w:lang w:val="et-EE"/>
        </w:rPr>
      </w:pPr>
      <w:r>
        <w:rPr>
          <w:rFonts w:ascii="Cambria" w:hAnsi="Cambria" w:cstheme="minorHAnsi"/>
          <w:b/>
          <w:bCs/>
          <w:lang w:val="et-EE"/>
        </w:rPr>
        <w:t>Konkreetsed sihtpiirkonnad, sealhulgas territoriaalsete vahendite kavandatud kasutamine</w:t>
      </w:r>
    </w:p>
    <w:tbl>
      <w:tblPr>
        <w:tblStyle w:val="Kontuurtabel3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2D5B16" w14:paraId="0E88EF52" w14:textId="77777777">
        <w:tc>
          <w:tcPr>
            <w:tcW w:w="9628" w:type="dxa"/>
          </w:tcPr>
          <w:p w14:paraId="024EF0CF"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 xml:space="preserve">Kogu Eestis pööratakse erilist tähelepanu suure piirkondliku/maapiirkonna kasu tagamisele. Kuna seni on üle 60% toetustest jaotatud Tallinnas ja Tartus ning nende naaberpiirkondades, keskendutakse järgmisel eelarveperioodil rohkem piirkondlikule mõõtmele ja suurendatakse toetuste ja finantsinstrumentide pakkumist madalama kinnisvarahinnaga turutõrke piirkondadesse. See saavutatakse läbi teavitustegevuse tõhustamise piirkondades ning energiatõhususe valdkonna nõustajate ja spetsialistide arvu suurendamise. </w:t>
            </w:r>
          </w:p>
          <w:p w14:paraId="2978E18F"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Elamute kaugküttevõrkudega ühendamise või tahkekütuse kütteseadme renoveerimise toetused on suunatud tihedalt asustatud piirkondadesse suurtes linnades.</w:t>
            </w:r>
          </w:p>
          <w:p w14:paraId="1D71F2CF"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Kaugküttesüsteemide ja katlamajade renoveerimise ja ehitamise toetamise (sh investeeringud keskmise võimsusega põletusseadmetesse) sihtpiirkond on kogu Eesti.</w:t>
            </w:r>
          </w:p>
          <w:p w14:paraId="377CC119"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Õhuseirevõrgu ja õhusaasteainete modelleerimise süsteemi täiustamine ja ajakohastamine hõlmab kogu Eestit.</w:t>
            </w:r>
          </w:p>
          <w:p w14:paraId="1ED8D131" w14:textId="77777777" w:rsidR="009D6B67" w:rsidDel="005762E5" w:rsidRDefault="00EE5F1F">
            <w:pPr>
              <w:spacing w:line="240" w:lineRule="auto"/>
              <w:jc w:val="both"/>
              <w:rPr>
                <w:del w:id="800" w:author="Kaisa Tähe - RAM" w:date="2025-09-22T15:33:00Z" w16du:dateUtc="2025-09-22T12:33:00Z"/>
                <w:rFonts w:asciiTheme="majorHAnsi" w:hAnsiTheme="majorHAnsi"/>
                <w:sz w:val="20"/>
                <w:szCs w:val="20"/>
                <w:lang w:val="et-EE"/>
              </w:rPr>
            </w:pPr>
            <w:r>
              <w:rPr>
                <w:rFonts w:asciiTheme="majorHAnsi" w:hAnsiTheme="majorHAnsi"/>
                <w:sz w:val="20"/>
                <w:szCs w:val="20"/>
                <w:lang w:val="et-EE"/>
              </w:rPr>
              <w:t>Sotsiaalsesse taristusse investeerimine ja konkreetsed investeerimisobjektid valitakse piirkondlike ja sotsiaal-majanduslike profiilide alusel, eelistades kõige ebasoodsamas olukorras asuvaid objekte.</w:t>
            </w:r>
          </w:p>
          <w:p w14:paraId="4808A403" w14:textId="6683F38A" w:rsidR="00A36C37" w:rsidRPr="00A36C37" w:rsidRDefault="00A36C37">
            <w:pPr>
              <w:spacing w:line="240" w:lineRule="auto"/>
              <w:jc w:val="both"/>
              <w:rPr>
                <w:rFonts w:asciiTheme="majorHAnsi" w:hAnsiTheme="majorHAnsi"/>
                <w:sz w:val="20"/>
                <w:szCs w:val="20"/>
                <w:lang w:val="et-EE"/>
              </w:rPr>
            </w:pPr>
          </w:p>
        </w:tc>
      </w:tr>
    </w:tbl>
    <w:p w14:paraId="3651C34E"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Bidi"/>
          <w:b/>
          <w:bCs/>
          <w:lang w:val="et-EE"/>
        </w:rPr>
        <w:t>Piirkondadevahelised, piiriülesed ja riikidevahelised meetmed</w:t>
      </w:r>
    </w:p>
    <w:tbl>
      <w:tblPr>
        <w:tblStyle w:val="Kontuurtabel3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2D5B16" w14:paraId="6DF539D9" w14:textId="77777777">
        <w:tc>
          <w:tcPr>
            <w:tcW w:w="9628" w:type="dxa"/>
          </w:tcPr>
          <w:p w14:paraId="79BE48BF" w14:textId="77777777" w:rsidR="009D6B67" w:rsidRDefault="00EE5F1F">
            <w:pPr>
              <w:spacing w:line="240" w:lineRule="auto"/>
              <w:jc w:val="both"/>
              <w:rPr>
                <w:rFonts w:ascii="Cambria" w:eastAsia="Times New Roman" w:hAnsi="Cambria" w:cstheme="minorHAnsi"/>
                <w:bCs/>
                <w:sz w:val="20"/>
                <w:lang w:val="et-EE"/>
              </w:rPr>
            </w:pPr>
            <w:r>
              <w:rPr>
                <w:rFonts w:ascii="Cambria" w:eastAsia="Times New Roman" w:hAnsi="Cambria" w:cstheme="minorHAnsi"/>
                <w:bCs/>
                <w:sz w:val="20"/>
                <w:lang w:val="et-EE"/>
              </w:rPr>
              <w:t xml:space="preserve">Tegevuste iseloomust ja sihtrühmast tulenevalt on elluviijad eelkõige siseriiklikud organisatsioonid ja taotlejad. Selle erieesmärgi all  plaanitakse teha rahvusvahelist koostööd terviseriski hinnangute süsteemi loomisel. Riigi tasandil toetavad sellist koostööd erinevad programmid, milles Eesti osaleb, nt Eesti-Läti programm 2021-2027, Kesk-Läänemere programm 2021-2027, Läänemere piirkonna programm 2021-2027, Interreg Euroopa programm 2021-2027, URBACT IV 2021-2027, ESPON 2030 ja Interact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w:t>
            </w:r>
            <w:r>
              <w:rPr>
                <w:rFonts w:ascii="Cambria" w:eastAsia="Times New Roman" w:hAnsi="Cambria" w:cstheme="minorHAnsi"/>
                <w:bCs/>
                <w:sz w:val="20"/>
                <w:lang w:val="et-EE"/>
              </w:rPr>
              <w:br/>
              <w:t xml:space="preserve">Rakenduskavas on plaanis mitmed tegevused, mis panustavad Läänemere strateegia eesmärkidesse (kaitsta Läänemerd, ühendada piirkonda, suurendada heaolu). Antud erieesmärgi all panustavad eesmärki ,,Kaitsta Läänemerd’’ õhukvaliteedi parendamise meetmed. </w:t>
            </w:r>
          </w:p>
          <w:p w14:paraId="13F9B72F" w14:textId="77777777" w:rsidR="009D6B67" w:rsidRDefault="00EE5F1F">
            <w:pPr>
              <w:spacing w:line="240" w:lineRule="auto"/>
              <w:jc w:val="both"/>
              <w:rPr>
                <w:rFonts w:ascii="Cambria" w:eastAsia="Times New Roman" w:hAnsi="Cambria" w:cstheme="minorHAnsi"/>
                <w:bCs/>
                <w:highlight w:val="lightGray"/>
                <w:lang w:val="et-EE"/>
              </w:rPr>
            </w:pPr>
            <w:r>
              <w:rPr>
                <w:rFonts w:ascii="Cambria" w:eastAsia="Times New Roman" w:hAnsi="Cambria" w:cstheme="minorHAnsi"/>
                <w:bCs/>
                <w:sz w:val="20"/>
                <w:lang w:val="et-EE"/>
              </w:rPr>
              <w:lastRenderedPageBreak/>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73B92760" w14:textId="77777777" w:rsidR="009D6B67" w:rsidRDefault="00EE5F1F">
      <w:pPr>
        <w:keepNext/>
        <w:rPr>
          <w:rFonts w:ascii="Cambria" w:eastAsia="Times New Roman" w:hAnsi="Cambria" w:cstheme="minorBidi"/>
          <w:lang w:val="et-EE"/>
        </w:rPr>
      </w:pPr>
      <w:r>
        <w:rPr>
          <w:rFonts w:ascii="Cambria" w:eastAsia="Times New Roman" w:hAnsi="Cambria" w:cstheme="minorBidi"/>
          <w:b/>
          <w:bCs/>
          <w:lang w:val="et-EE"/>
        </w:rPr>
        <w:lastRenderedPageBreak/>
        <w:t>Rahastamisvahendite kavandatav kasutamine</w:t>
      </w:r>
    </w:p>
    <w:tbl>
      <w:tblPr>
        <w:tblStyle w:val="Kontuurtabel3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2D5B16" w14:paraId="295B83FC" w14:textId="77777777">
        <w:tc>
          <w:tcPr>
            <w:tcW w:w="9628" w:type="dxa"/>
          </w:tcPr>
          <w:p w14:paraId="21287D4C" w14:textId="07088184" w:rsidR="009D6B67" w:rsidRDefault="00EE5F1F">
            <w:pPr>
              <w:spacing w:line="240" w:lineRule="auto"/>
              <w:jc w:val="both"/>
              <w:rPr>
                <w:rFonts w:eastAsia="Times New Roman"/>
                <w:szCs w:val="24"/>
                <w:lang w:val="et-EE" w:eastAsia="et-EE"/>
              </w:rPr>
            </w:pPr>
            <w:r>
              <w:rPr>
                <w:rFonts w:ascii="Cambria" w:eastAsia="Times New Roman" w:hAnsi="Cambria" w:cstheme="minorHAnsi"/>
                <w:bCs/>
                <w:sz w:val="20"/>
                <w:lang w:val="et-EE"/>
              </w:rPr>
              <w:t>Eluasemesektori energiatõhususe parandamiseks rakendatakse lisaks toetusele ka rahastamisvahendeid</w:t>
            </w:r>
            <w:ins w:id="801" w:author="Kaisa Tähe - RAM" w:date="2025-07-18T13:55:00Z" w16du:dateUtc="2025-07-18T10:55:00Z">
              <w:r w:rsidR="00BE2067">
                <w:rPr>
                  <w:rFonts w:ascii="Cambria" w:eastAsia="Times New Roman" w:hAnsi="Cambria" w:cstheme="minorHAnsi"/>
                  <w:bCs/>
                  <w:sz w:val="20"/>
                  <w:lang w:val="et-EE"/>
                </w:rPr>
                <w:t xml:space="preserve"> </w:t>
              </w:r>
              <w:commentRangeStart w:id="802"/>
              <w:r w:rsidR="00BE2067">
                <w:rPr>
                  <w:rFonts w:ascii="Cambria" w:eastAsia="Times New Roman" w:hAnsi="Cambria" w:cstheme="minorHAnsi"/>
                  <w:bCs/>
                  <w:sz w:val="20"/>
                  <w:lang w:val="et-EE"/>
                </w:rPr>
                <w:t>käenduste ja</w:t>
              </w:r>
            </w:ins>
            <w:r>
              <w:rPr>
                <w:rFonts w:ascii="Cambria" w:eastAsia="Times New Roman" w:hAnsi="Cambria" w:cstheme="minorHAnsi"/>
                <w:bCs/>
                <w:sz w:val="20"/>
                <w:lang w:val="et-EE"/>
              </w:rPr>
              <w:t xml:space="preserve"> </w:t>
            </w:r>
            <w:commentRangeEnd w:id="802"/>
            <w:r w:rsidR="00DD41A9">
              <w:rPr>
                <w:rStyle w:val="Kommentaariviide"/>
                <w:rFonts w:ascii="Cambria" w:eastAsia="Times New Roman" w:hAnsi="Cambria" w:cstheme="minorHAnsi"/>
                <w:bCs/>
                <w:sz w:val="20"/>
                <w:szCs w:val="22"/>
                <w:lang w:val="et-EE"/>
              </w:rPr>
              <w:commentReference w:id="802"/>
            </w:r>
            <w:r>
              <w:rPr>
                <w:rFonts w:ascii="Cambria" w:eastAsia="Times New Roman" w:hAnsi="Cambria" w:cstheme="minorHAnsi"/>
                <w:bCs/>
                <w:sz w:val="20"/>
                <w:lang w:val="et-EE"/>
              </w:rPr>
              <w:t>laenude vormis, teisi erieesmärgi meetmeid rakendatakse toetuse vormis. Rahastamisvahendeid laenude vormis kasutatakse piirkondlike erinevuste vähendamiseks ja finantsinstrumentide pakkumiseks turutõrke piirkondades, nt piirkondades, kus kinnisvaratehingute keskmised hinnad on madalad ja krediidiandjad peavad riske liiga suureks. Laenuvõimaluse rakendamiseks töötatakse välja elamute rekonstrueerimise rahastu, mis pakub eluasemete rekonstrueerimiseks sobivaid intressimäärasid ja tagasimaksetähtaegu. Üksikasjalikumad tingimused on väljatöötamisel, rahastamisvahendite eelhindamine (ex-ante) valmib 2022 sügisel.</w:t>
            </w:r>
          </w:p>
        </w:tc>
      </w:tr>
    </w:tbl>
    <w:p w14:paraId="36E316F1" w14:textId="77777777" w:rsidR="009D6B67" w:rsidRDefault="009D6B67">
      <w:pPr>
        <w:rPr>
          <w:lang w:val="et-EE" w:eastAsia="en-GB"/>
        </w:rPr>
      </w:pPr>
    </w:p>
    <w:p w14:paraId="40F3DE76" w14:textId="77777777" w:rsidR="009D6B67" w:rsidRDefault="00EE5F1F">
      <w:pPr>
        <w:pStyle w:val="Loendilik"/>
        <w:numPr>
          <w:ilvl w:val="4"/>
          <w:numId w:val="76"/>
        </w:numPr>
        <w:spacing w:before="240" w:line="240" w:lineRule="auto"/>
        <w:jc w:val="both"/>
        <w:outlineLvl w:val="4"/>
        <w:rPr>
          <w:rFonts w:ascii="Cambria" w:eastAsia="Times New Roman" w:hAnsi="Cambria"/>
          <w:b/>
          <w:color w:val="417A84" w:themeColor="accent5" w:themeShade="BF"/>
          <w:lang w:val="et-EE" w:eastAsia="en-GB"/>
        </w:rPr>
      </w:pPr>
      <w:r>
        <w:rPr>
          <w:rFonts w:ascii="Cambria" w:eastAsia="Times New Roman" w:hAnsi="Cambria"/>
          <w:b/>
          <w:color w:val="000000" w:themeColor="text1"/>
          <w:lang w:val="et-EE" w:eastAsia="en-GB"/>
        </w:rPr>
        <w:t>Näitajad</w:t>
      </w: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shd w:val="clear" w:color="auto" w:fill="A6A6A6" w:themeFill="background1" w:themeFillShade="A6"/>
        <w:tblLayout w:type="fixed"/>
        <w:tblLook w:val="01E0" w:firstRow="1" w:lastRow="1" w:firstColumn="1" w:lastColumn="1" w:noHBand="0" w:noVBand="0"/>
      </w:tblPr>
      <w:tblGrid>
        <w:gridCol w:w="421"/>
        <w:gridCol w:w="708"/>
        <w:gridCol w:w="567"/>
        <w:gridCol w:w="1134"/>
        <w:gridCol w:w="851"/>
        <w:gridCol w:w="2693"/>
        <w:gridCol w:w="1276"/>
        <w:gridCol w:w="850"/>
        <w:gridCol w:w="1134"/>
      </w:tblGrid>
      <w:tr w:rsidR="009D6B67" w14:paraId="2AFC79D9" w14:textId="77777777" w:rsidTr="3992A286">
        <w:trPr>
          <w:trHeight w:val="425"/>
        </w:trPr>
        <w:tc>
          <w:tcPr>
            <w:tcW w:w="9634" w:type="dxa"/>
            <w:gridSpan w:val="9"/>
            <w:shd w:val="clear" w:color="auto" w:fill="FFFFFF" w:themeFill="background1"/>
          </w:tcPr>
          <w:p w14:paraId="66AA3692" w14:textId="534D0746" w:rsidR="009D6B67" w:rsidRDefault="00EE5F1F">
            <w:pPr>
              <w:keepNext/>
              <w:spacing w:line="240" w:lineRule="auto"/>
              <w:rPr>
                <w:rFonts w:eastAsia="Times New Roman"/>
                <w:b/>
                <w:sz w:val="20"/>
                <w:szCs w:val="20"/>
                <w:lang w:val="et-EE" w:eastAsia="en-GB"/>
              </w:rPr>
            </w:pPr>
            <w:r>
              <w:rPr>
                <w:rFonts w:eastAsia="Times New Roman"/>
                <w:b/>
                <w:sz w:val="20"/>
                <w:szCs w:val="20"/>
                <w:lang w:val="et-EE" w:eastAsia="en-GB"/>
              </w:rPr>
              <w:t xml:space="preserve">Tabel </w:t>
            </w:r>
            <w:del w:id="803" w:author="Kaisa Tähe - RAM" w:date="2025-10-13T15:21:00Z" w16du:dateUtc="2025-10-13T12:21:00Z">
              <w:r w:rsidDel="00084ED8">
                <w:rPr>
                  <w:rFonts w:eastAsia="Times New Roman"/>
                  <w:b/>
                  <w:sz w:val="20"/>
                  <w:szCs w:val="20"/>
                  <w:lang w:val="et-EE" w:eastAsia="en-GB"/>
                </w:rPr>
                <w:fldChar w:fldCharType="begin"/>
              </w:r>
              <w:r w:rsidDel="00084ED8">
                <w:rPr>
                  <w:rFonts w:eastAsia="Times New Roman"/>
                  <w:b/>
                  <w:sz w:val="20"/>
                  <w:szCs w:val="20"/>
                  <w:lang w:val="et-EE" w:eastAsia="en-GB"/>
                </w:rPr>
                <w:delInstrText xml:space="preserve"> SEQ Tabel \* ARABIC </w:delInstrText>
              </w:r>
              <w:r w:rsidDel="00084ED8">
                <w:rPr>
                  <w:rFonts w:eastAsia="Times New Roman"/>
                  <w:b/>
                  <w:sz w:val="20"/>
                  <w:szCs w:val="20"/>
                  <w:lang w:val="et-EE" w:eastAsia="en-GB"/>
                </w:rPr>
                <w:fldChar w:fldCharType="separate"/>
              </w:r>
              <w:r w:rsidDel="00084ED8">
                <w:rPr>
                  <w:rFonts w:eastAsia="Times New Roman"/>
                  <w:b/>
                  <w:sz w:val="20"/>
                  <w:szCs w:val="20"/>
                  <w:lang w:val="et-EE" w:eastAsia="en-GB"/>
                </w:rPr>
                <w:delText>32</w:delText>
              </w:r>
              <w:r w:rsidDel="00084ED8">
                <w:rPr>
                  <w:rFonts w:eastAsia="Times New Roman"/>
                  <w:b/>
                  <w:sz w:val="20"/>
                  <w:szCs w:val="20"/>
                  <w:lang w:val="et-EE" w:eastAsia="en-GB"/>
                </w:rPr>
                <w:fldChar w:fldCharType="end"/>
              </w:r>
            </w:del>
            <w:ins w:id="804" w:author="Kaisa Tähe - RAM" w:date="2025-10-13T15:21:00Z" w16du:dateUtc="2025-10-13T12:21:00Z">
              <w:r w:rsidR="00084ED8">
                <w:rPr>
                  <w:rFonts w:eastAsia="Times New Roman"/>
                  <w:b/>
                  <w:sz w:val="20"/>
                  <w:szCs w:val="20"/>
                  <w:lang w:val="et-EE" w:eastAsia="en-GB"/>
                </w:rPr>
                <w:t>38</w:t>
              </w:r>
            </w:ins>
            <w:r>
              <w:rPr>
                <w:rFonts w:ascii="Cambria" w:eastAsia="Times New Roman" w:hAnsi="Cambria" w:cstheme="minorHAnsi"/>
                <w:b/>
                <w:sz w:val="20"/>
                <w:szCs w:val="20"/>
                <w:lang w:val="et-EE" w:eastAsia="en-GB"/>
              </w:rPr>
              <w:t>: Väljundnäitajad</w:t>
            </w:r>
          </w:p>
        </w:tc>
      </w:tr>
      <w:tr w:rsidR="009D6B67" w14:paraId="62D2755C" w14:textId="77777777" w:rsidTr="3992A286">
        <w:trPr>
          <w:trHeight w:val="1166"/>
        </w:trPr>
        <w:tc>
          <w:tcPr>
            <w:tcW w:w="421" w:type="dxa"/>
            <w:shd w:val="clear" w:color="auto" w:fill="FFFFFF" w:themeFill="background1"/>
            <w:textDirection w:val="btLr"/>
            <w:vAlign w:val="center"/>
          </w:tcPr>
          <w:p w14:paraId="32DB4882"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708" w:type="dxa"/>
            <w:shd w:val="clear" w:color="auto" w:fill="FFFFFF" w:themeFill="background1"/>
            <w:textDirection w:val="btLr"/>
            <w:vAlign w:val="center"/>
          </w:tcPr>
          <w:p w14:paraId="2179726E"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Eri- eesmärk</w:t>
            </w:r>
          </w:p>
        </w:tc>
        <w:tc>
          <w:tcPr>
            <w:tcW w:w="567" w:type="dxa"/>
            <w:shd w:val="clear" w:color="auto" w:fill="FFFFFF" w:themeFill="background1"/>
            <w:textDirection w:val="btLr"/>
            <w:vAlign w:val="center"/>
          </w:tcPr>
          <w:p w14:paraId="4B279936"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34" w:type="dxa"/>
            <w:shd w:val="clear" w:color="auto" w:fill="FFFFFF" w:themeFill="background1"/>
            <w:textDirection w:val="btLr"/>
            <w:vAlign w:val="center"/>
          </w:tcPr>
          <w:p w14:paraId="492D8FBF"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1" w:type="dxa"/>
            <w:shd w:val="clear" w:color="auto" w:fill="FFFFFF" w:themeFill="background1"/>
            <w:textDirection w:val="btLr"/>
            <w:vAlign w:val="center"/>
          </w:tcPr>
          <w:p w14:paraId="73F07823"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ID [5]</w:t>
            </w:r>
          </w:p>
        </w:tc>
        <w:tc>
          <w:tcPr>
            <w:tcW w:w="2693" w:type="dxa"/>
            <w:shd w:val="clear" w:color="auto" w:fill="FFFFFF" w:themeFill="background1"/>
            <w:textDirection w:val="btLr"/>
            <w:vAlign w:val="center"/>
          </w:tcPr>
          <w:p w14:paraId="6B3DCA2D"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Näitaja [255]</w:t>
            </w:r>
          </w:p>
        </w:tc>
        <w:tc>
          <w:tcPr>
            <w:tcW w:w="1276" w:type="dxa"/>
            <w:shd w:val="clear" w:color="auto" w:fill="FFFFFF" w:themeFill="background1"/>
            <w:textDirection w:val="btLr"/>
            <w:vAlign w:val="center"/>
          </w:tcPr>
          <w:p w14:paraId="3C821D1B"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850" w:type="dxa"/>
            <w:shd w:val="clear" w:color="auto" w:fill="FFFFFF" w:themeFill="background1"/>
            <w:textDirection w:val="btLr"/>
            <w:vAlign w:val="center"/>
          </w:tcPr>
          <w:p w14:paraId="66A358EB"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23970D7C" w14:textId="77777777" w:rsidR="009D6B67" w:rsidRDefault="009D6B67">
            <w:pPr>
              <w:spacing w:before="0" w:line="240" w:lineRule="auto"/>
              <w:jc w:val="center"/>
              <w:rPr>
                <w:rFonts w:ascii="Cambria" w:hAnsi="Cambria" w:cstheme="minorHAnsi"/>
                <w:b/>
                <w:bCs/>
                <w:sz w:val="20"/>
                <w:szCs w:val="20"/>
                <w:lang w:val="et-EE"/>
              </w:rPr>
            </w:pPr>
          </w:p>
        </w:tc>
        <w:tc>
          <w:tcPr>
            <w:tcW w:w="1134" w:type="dxa"/>
            <w:shd w:val="clear" w:color="auto" w:fill="FFFFFF" w:themeFill="background1"/>
            <w:textDirection w:val="btLr"/>
            <w:vAlign w:val="center"/>
          </w:tcPr>
          <w:p w14:paraId="74ED06EA"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42F3A0A" w14:textId="77777777" w:rsidR="009D6B67" w:rsidRDefault="009D6B67">
            <w:pPr>
              <w:spacing w:before="0" w:line="240" w:lineRule="auto"/>
              <w:jc w:val="center"/>
              <w:rPr>
                <w:rFonts w:ascii="Cambria" w:hAnsi="Cambria" w:cstheme="minorHAnsi"/>
                <w:b/>
                <w:bCs/>
                <w:sz w:val="20"/>
                <w:szCs w:val="20"/>
                <w:lang w:val="et-EE"/>
              </w:rPr>
            </w:pPr>
          </w:p>
        </w:tc>
      </w:tr>
      <w:tr w:rsidR="009D6B67" w14:paraId="2D05E7C7" w14:textId="77777777" w:rsidTr="3992A286">
        <w:trPr>
          <w:trHeight w:val="340"/>
        </w:trPr>
        <w:tc>
          <w:tcPr>
            <w:tcW w:w="421" w:type="dxa"/>
            <w:shd w:val="clear" w:color="auto" w:fill="FFFFFF" w:themeFill="background1"/>
          </w:tcPr>
          <w:p w14:paraId="3EED418F"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708" w:type="dxa"/>
            <w:shd w:val="clear" w:color="auto" w:fill="FFFFFF" w:themeFill="background1"/>
          </w:tcPr>
          <w:p w14:paraId="2EF8DD72"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1C5437BB"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65EAC830" w14:textId="77777777" w:rsidR="009D6B67" w:rsidRDefault="00EE5F1F">
            <w:pPr>
              <w:spacing w:before="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Üle-mineku</w:t>
            </w:r>
          </w:p>
        </w:tc>
        <w:tc>
          <w:tcPr>
            <w:tcW w:w="851" w:type="dxa"/>
            <w:shd w:val="clear" w:color="auto" w:fill="FFFFFF" w:themeFill="background1"/>
          </w:tcPr>
          <w:p w14:paraId="7B0ECFAC" w14:textId="77777777" w:rsidR="009D6B67" w:rsidRDefault="00EE5F1F">
            <w:pPr>
              <w:spacing w:before="0" w:line="240" w:lineRule="auto"/>
              <w:rPr>
                <w:rFonts w:ascii="Cambria"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RCO18</w:t>
            </w:r>
          </w:p>
        </w:tc>
        <w:tc>
          <w:tcPr>
            <w:tcW w:w="2693" w:type="dxa"/>
            <w:shd w:val="clear" w:color="auto" w:fill="FFFFFF" w:themeFill="background1"/>
          </w:tcPr>
          <w:p w14:paraId="0241EB74"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Suurema energiatõhususega eluruumid</w:t>
            </w:r>
          </w:p>
        </w:tc>
        <w:tc>
          <w:tcPr>
            <w:tcW w:w="1276" w:type="dxa"/>
            <w:shd w:val="clear" w:color="auto" w:fill="FFFFFF" w:themeFill="background1"/>
          </w:tcPr>
          <w:p w14:paraId="35F27F42"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Eluruumid</w:t>
            </w:r>
          </w:p>
        </w:tc>
        <w:tc>
          <w:tcPr>
            <w:tcW w:w="850" w:type="dxa"/>
            <w:shd w:val="clear" w:color="auto" w:fill="FFFFFF" w:themeFill="background1"/>
          </w:tcPr>
          <w:p w14:paraId="3308D0B6" w14:textId="1FAD4F0E" w:rsidR="009D6B67" w:rsidRDefault="1FC659DD" w:rsidP="42443374">
            <w:pPr>
              <w:spacing w:before="0" w:line="240" w:lineRule="auto"/>
              <w:rPr>
                <w:rFonts w:ascii="Cambria" w:hAnsi="Cambria" w:cstheme="minorBidi"/>
                <w:sz w:val="20"/>
                <w:szCs w:val="20"/>
                <w:lang w:val="et-EE"/>
              </w:rPr>
            </w:pPr>
            <w:r w:rsidRPr="3992A286">
              <w:rPr>
                <w:rFonts w:ascii="Cambria" w:hAnsi="Cambria" w:cstheme="minorBidi"/>
                <w:sz w:val="20"/>
                <w:szCs w:val="20"/>
                <w:lang w:val="et-EE"/>
              </w:rPr>
              <w:t>460</w:t>
            </w:r>
          </w:p>
        </w:tc>
        <w:tc>
          <w:tcPr>
            <w:tcW w:w="1134" w:type="dxa"/>
            <w:shd w:val="clear" w:color="auto" w:fill="FFFFFF" w:themeFill="background1"/>
          </w:tcPr>
          <w:p w14:paraId="743B9667" w14:textId="07B54538" w:rsidR="009D6B67" w:rsidRDefault="004115A6" w:rsidP="42443374">
            <w:pPr>
              <w:spacing w:before="0" w:line="240" w:lineRule="auto"/>
              <w:rPr>
                <w:rFonts w:ascii="Cambria" w:hAnsi="Cambria" w:cstheme="minorBidi"/>
                <w:sz w:val="20"/>
                <w:szCs w:val="20"/>
                <w:lang w:val="et-EE"/>
              </w:rPr>
            </w:pPr>
            <w:r w:rsidRPr="3992A286">
              <w:rPr>
                <w:rFonts w:ascii="Cambria" w:hAnsi="Cambria" w:cstheme="minorBidi"/>
                <w:sz w:val="20"/>
                <w:szCs w:val="20"/>
                <w:lang w:val="et-EE"/>
              </w:rPr>
              <w:t>14 000</w:t>
            </w:r>
          </w:p>
        </w:tc>
      </w:tr>
      <w:tr w:rsidR="009D6B67" w14:paraId="663E5C1F" w14:textId="77777777" w:rsidTr="3992A286">
        <w:trPr>
          <w:trHeight w:val="340"/>
        </w:trPr>
        <w:tc>
          <w:tcPr>
            <w:tcW w:w="421" w:type="dxa"/>
            <w:shd w:val="clear" w:color="auto" w:fill="FFFFFF" w:themeFill="background1"/>
          </w:tcPr>
          <w:p w14:paraId="56998898" w14:textId="53FCC1E3" w:rsidR="009D6B67" w:rsidRDefault="00EE5F1F">
            <w:pPr>
              <w:spacing w:before="0" w:line="240" w:lineRule="auto"/>
              <w:rPr>
                <w:rFonts w:ascii="Cambria" w:hAnsi="Cambria" w:cstheme="minorHAnsi"/>
                <w:sz w:val="20"/>
                <w:szCs w:val="20"/>
                <w:lang w:val="et-EE"/>
              </w:rPr>
            </w:pPr>
            <w:del w:id="805" w:author="Kaisa Tähe - RAM" w:date="2025-09-25T14:30:00Z" w16du:dateUtc="2025-09-25T11:30:00Z">
              <w:r w:rsidDel="00430BBB">
                <w:rPr>
                  <w:rFonts w:ascii="Cambria" w:hAnsi="Cambria" w:cstheme="minorHAnsi"/>
                  <w:sz w:val="20"/>
                  <w:szCs w:val="20"/>
                  <w:lang w:val="et-EE"/>
                </w:rPr>
                <w:delText>3</w:delText>
              </w:r>
            </w:del>
          </w:p>
        </w:tc>
        <w:tc>
          <w:tcPr>
            <w:tcW w:w="708" w:type="dxa"/>
            <w:shd w:val="clear" w:color="auto" w:fill="FFFFFF" w:themeFill="background1"/>
          </w:tcPr>
          <w:p w14:paraId="5B1A1E1C" w14:textId="77777777" w:rsidR="009D6B67" w:rsidRDefault="00EE5F1F">
            <w:pPr>
              <w:spacing w:before="0" w:line="240" w:lineRule="auto"/>
              <w:rPr>
                <w:rFonts w:ascii="Cambria" w:hAnsi="Cambria" w:cstheme="minorHAnsi"/>
                <w:sz w:val="20"/>
                <w:szCs w:val="20"/>
                <w:lang w:val="et-EE"/>
              </w:rPr>
            </w:pPr>
            <w:del w:id="806" w:author="Kaisa Tähe - RAM" w:date="2025-09-25T14:30:00Z" w16du:dateUtc="2025-09-25T11:30:00Z">
              <w:r w:rsidDel="00430BBB">
                <w:rPr>
                  <w:rFonts w:ascii="Cambria" w:hAnsi="Cambria" w:cstheme="minorHAnsi"/>
                  <w:sz w:val="20"/>
                  <w:szCs w:val="20"/>
                  <w:lang w:val="et-EE"/>
                </w:rPr>
                <w:delText>i</w:delText>
              </w:r>
            </w:del>
          </w:p>
        </w:tc>
        <w:tc>
          <w:tcPr>
            <w:tcW w:w="567" w:type="dxa"/>
            <w:shd w:val="clear" w:color="auto" w:fill="FFFFFF" w:themeFill="background1"/>
          </w:tcPr>
          <w:p w14:paraId="140211C9" w14:textId="77777777" w:rsidR="009D6B67" w:rsidRDefault="00EE5F1F">
            <w:pPr>
              <w:spacing w:before="0" w:line="240" w:lineRule="auto"/>
              <w:rPr>
                <w:rFonts w:ascii="Cambria" w:hAnsi="Cambria" w:cstheme="minorHAnsi"/>
                <w:sz w:val="20"/>
                <w:szCs w:val="20"/>
                <w:lang w:val="et-EE"/>
              </w:rPr>
            </w:pPr>
            <w:del w:id="807" w:author="Kaisa Tähe - RAM" w:date="2025-09-25T14:30:00Z" w16du:dateUtc="2025-09-25T11:30:00Z">
              <w:r w:rsidDel="00430BBB">
                <w:rPr>
                  <w:rFonts w:ascii="Cambria" w:hAnsi="Cambria" w:cstheme="minorHAnsi"/>
                  <w:sz w:val="20"/>
                  <w:szCs w:val="20"/>
                  <w:lang w:val="et-EE"/>
                </w:rPr>
                <w:delText>ERF</w:delText>
              </w:r>
            </w:del>
          </w:p>
        </w:tc>
        <w:tc>
          <w:tcPr>
            <w:tcW w:w="1134" w:type="dxa"/>
            <w:shd w:val="clear" w:color="auto" w:fill="FFFFFF" w:themeFill="background1"/>
          </w:tcPr>
          <w:p w14:paraId="2E70F7EE" w14:textId="55AA28F6" w:rsidR="009D6B67" w:rsidRDefault="00EE5F1F">
            <w:pPr>
              <w:spacing w:before="0" w:line="240" w:lineRule="auto"/>
              <w:rPr>
                <w:rFonts w:ascii="Cambria" w:hAnsi="Cambria" w:cstheme="minorHAnsi"/>
                <w:color w:val="000000" w:themeColor="text1"/>
                <w:sz w:val="20"/>
                <w:szCs w:val="20"/>
                <w:lang w:val="et-EE"/>
              </w:rPr>
            </w:pPr>
            <w:del w:id="808" w:author="Kaisa Tähe - RAM" w:date="2025-09-25T14:30:00Z" w16du:dateUtc="2025-09-25T11:30:00Z">
              <w:r w:rsidDel="00430BBB">
                <w:rPr>
                  <w:rFonts w:ascii="Cambria" w:hAnsi="Cambria" w:cstheme="minorHAnsi"/>
                  <w:color w:val="000000" w:themeColor="text1"/>
                  <w:sz w:val="20"/>
                  <w:szCs w:val="20"/>
                  <w:lang w:val="et-EE"/>
                </w:rPr>
                <w:delText>Üle-mineku</w:delText>
              </w:r>
            </w:del>
          </w:p>
        </w:tc>
        <w:tc>
          <w:tcPr>
            <w:tcW w:w="851" w:type="dxa"/>
            <w:shd w:val="clear" w:color="auto" w:fill="FFFFFF" w:themeFill="background1"/>
          </w:tcPr>
          <w:p w14:paraId="3EE429DF" w14:textId="698CB5C5" w:rsidR="009D6B67" w:rsidRDefault="00EE5F1F">
            <w:pPr>
              <w:spacing w:before="0" w:line="240" w:lineRule="auto"/>
              <w:rPr>
                <w:rFonts w:ascii="Cambria" w:hAnsi="Cambria" w:cstheme="minorBidi"/>
                <w:color w:val="000000" w:themeColor="text1"/>
                <w:sz w:val="20"/>
                <w:szCs w:val="20"/>
                <w:lang w:val="et-EE"/>
              </w:rPr>
            </w:pPr>
            <w:del w:id="809" w:author="Kaisa Tähe - RAM" w:date="2025-09-25T14:30:00Z" w16du:dateUtc="2025-09-25T11:30:00Z">
              <w:r w:rsidDel="00430BBB">
                <w:rPr>
                  <w:rFonts w:ascii="Cambria" w:hAnsi="Cambria" w:cstheme="minorBidi"/>
                  <w:color w:val="000000" w:themeColor="text1"/>
                  <w:sz w:val="20"/>
                  <w:szCs w:val="20"/>
                  <w:lang w:val="et-EE"/>
                </w:rPr>
                <w:delText>PSO07</w:delText>
              </w:r>
            </w:del>
          </w:p>
        </w:tc>
        <w:tc>
          <w:tcPr>
            <w:tcW w:w="2693" w:type="dxa"/>
            <w:shd w:val="clear" w:color="auto" w:fill="FFFFFF" w:themeFill="background1"/>
          </w:tcPr>
          <w:p w14:paraId="522723A2" w14:textId="7BE8F347" w:rsidR="009D6B67" w:rsidRDefault="00EE5F1F">
            <w:pPr>
              <w:spacing w:before="0" w:line="240" w:lineRule="auto"/>
              <w:rPr>
                <w:rFonts w:ascii="Cambria" w:hAnsi="Cambria" w:cstheme="minorBidi"/>
                <w:color w:val="000000" w:themeColor="text1"/>
                <w:sz w:val="20"/>
                <w:szCs w:val="20"/>
                <w:lang w:val="et-EE"/>
              </w:rPr>
            </w:pPr>
            <w:del w:id="810" w:author="Kaisa Tähe - RAM" w:date="2025-09-25T14:30:00Z" w16du:dateUtc="2025-09-25T11:30:00Z">
              <w:r w:rsidDel="00430BBB">
                <w:rPr>
                  <w:rFonts w:ascii="Cambria" w:hAnsi="Cambria" w:cstheme="minorBidi"/>
                  <w:color w:val="000000" w:themeColor="text1"/>
                  <w:sz w:val="20"/>
                  <w:szCs w:val="20"/>
                  <w:lang w:val="et-EE"/>
                </w:rPr>
                <w:delText>Parendatud korterelamutes asuvate eluruumide arv</w:delText>
              </w:r>
            </w:del>
          </w:p>
        </w:tc>
        <w:tc>
          <w:tcPr>
            <w:tcW w:w="1276" w:type="dxa"/>
            <w:shd w:val="clear" w:color="auto" w:fill="FFFFFF" w:themeFill="background1"/>
          </w:tcPr>
          <w:p w14:paraId="428ECC9A" w14:textId="6B38200D" w:rsidR="009D6B67" w:rsidRDefault="00EE5F1F">
            <w:pPr>
              <w:spacing w:before="0" w:line="240" w:lineRule="auto"/>
              <w:rPr>
                <w:rFonts w:ascii="Cambria" w:hAnsi="Cambria" w:cstheme="minorBidi"/>
                <w:color w:val="000000" w:themeColor="text1"/>
                <w:sz w:val="20"/>
                <w:szCs w:val="20"/>
                <w:lang w:val="et-EE"/>
              </w:rPr>
            </w:pPr>
            <w:del w:id="811" w:author="Kaisa Tähe - RAM" w:date="2025-09-25T14:30:00Z" w16du:dateUtc="2025-09-25T11:30:00Z">
              <w:r w:rsidDel="00430BBB">
                <w:rPr>
                  <w:rFonts w:ascii="Cambria" w:hAnsi="Cambria" w:cstheme="minorBidi"/>
                  <w:color w:val="000000" w:themeColor="text1"/>
                  <w:sz w:val="20"/>
                  <w:szCs w:val="20"/>
                  <w:lang w:val="et-EE"/>
                </w:rPr>
                <w:delText>Eluruumid</w:delText>
              </w:r>
            </w:del>
          </w:p>
        </w:tc>
        <w:tc>
          <w:tcPr>
            <w:tcW w:w="850" w:type="dxa"/>
            <w:shd w:val="clear" w:color="auto" w:fill="FFFFFF" w:themeFill="background1"/>
          </w:tcPr>
          <w:p w14:paraId="7B4C061C" w14:textId="15F5CF84" w:rsidR="009D6B67" w:rsidRDefault="2080E791" w:rsidP="42443374">
            <w:pPr>
              <w:spacing w:before="0" w:line="240" w:lineRule="auto"/>
              <w:rPr>
                <w:rFonts w:ascii="Cambria" w:hAnsi="Cambria" w:cstheme="minorBidi"/>
                <w:sz w:val="20"/>
                <w:szCs w:val="20"/>
                <w:lang w:val="et-EE"/>
              </w:rPr>
            </w:pPr>
            <w:del w:id="812" w:author="Kaisa Tähe - RAM" w:date="2025-09-25T14:30:00Z" w16du:dateUtc="2025-09-25T11:30:00Z">
              <w:r w:rsidRPr="3992A286" w:rsidDel="00430BBB">
                <w:rPr>
                  <w:rFonts w:ascii="Cambria" w:hAnsi="Cambria" w:cstheme="minorBidi"/>
                  <w:sz w:val="20"/>
                  <w:szCs w:val="20"/>
                  <w:lang w:val="et-EE"/>
                </w:rPr>
                <w:delText>30</w:delText>
              </w:r>
            </w:del>
          </w:p>
        </w:tc>
        <w:tc>
          <w:tcPr>
            <w:tcW w:w="1134" w:type="dxa"/>
            <w:shd w:val="clear" w:color="auto" w:fill="FFFFFF" w:themeFill="background1"/>
          </w:tcPr>
          <w:p w14:paraId="2E935C08" w14:textId="0DB42502" w:rsidR="009D6B67" w:rsidRDefault="004115A6" w:rsidP="42443374">
            <w:pPr>
              <w:spacing w:before="0" w:line="240" w:lineRule="auto"/>
              <w:rPr>
                <w:rFonts w:ascii="Cambria" w:hAnsi="Cambria" w:cstheme="minorBidi"/>
                <w:sz w:val="20"/>
                <w:szCs w:val="20"/>
                <w:lang w:val="et-EE"/>
              </w:rPr>
            </w:pPr>
            <w:commentRangeStart w:id="813"/>
            <w:del w:id="814" w:author="Kaisa Tähe - RAM" w:date="2025-09-25T14:30:00Z" w16du:dateUtc="2025-09-25T11:30:00Z">
              <w:r w:rsidRPr="3992A286" w:rsidDel="00430BBB">
                <w:rPr>
                  <w:rFonts w:ascii="Cambria" w:hAnsi="Cambria" w:cstheme="minorBidi"/>
                  <w:sz w:val="20"/>
                  <w:szCs w:val="20"/>
                  <w:lang w:val="et-EE"/>
                </w:rPr>
                <w:delText>1 200</w:delText>
              </w:r>
            </w:del>
            <w:commentRangeEnd w:id="813"/>
            <w:r w:rsidR="001242F7">
              <w:rPr>
                <w:rStyle w:val="Kommentaariviide"/>
                <w:rFonts w:ascii="Cambria" w:hAnsi="Cambria" w:cstheme="minorBidi"/>
                <w:sz w:val="20"/>
                <w:szCs w:val="20"/>
                <w:lang w:val="et-EE"/>
              </w:rPr>
              <w:commentReference w:id="813"/>
            </w:r>
          </w:p>
        </w:tc>
      </w:tr>
      <w:tr w:rsidR="009D6B67" w14:paraId="58E7152B" w14:textId="77777777" w:rsidTr="3992A286">
        <w:trPr>
          <w:trHeight w:val="340"/>
        </w:trPr>
        <w:tc>
          <w:tcPr>
            <w:tcW w:w="421" w:type="dxa"/>
            <w:shd w:val="clear" w:color="auto" w:fill="FFFFFF" w:themeFill="background1"/>
          </w:tcPr>
          <w:p w14:paraId="0160FA77"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708" w:type="dxa"/>
            <w:shd w:val="clear" w:color="auto" w:fill="FFFFFF" w:themeFill="background1"/>
          </w:tcPr>
          <w:p w14:paraId="00755B9C"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314821E0"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3748682D" w14:textId="77777777" w:rsidR="009D6B67" w:rsidRDefault="00EE5F1F">
            <w:pPr>
              <w:spacing w:before="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Üle-mineku</w:t>
            </w:r>
          </w:p>
        </w:tc>
        <w:tc>
          <w:tcPr>
            <w:tcW w:w="851" w:type="dxa"/>
            <w:shd w:val="clear" w:color="auto" w:fill="FFFFFF" w:themeFill="background1"/>
          </w:tcPr>
          <w:p w14:paraId="6FD150B6"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RCO22</w:t>
            </w:r>
          </w:p>
        </w:tc>
        <w:tc>
          <w:tcPr>
            <w:tcW w:w="2693" w:type="dxa"/>
            <w:shd w:val="clear" w:color="auto" w:fill="FFFFFF" w:themeFill="background1"/>
          </w:tcPr>
          <w:p w14:paraId="4C124DDA"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Lisandunud võimsus taastuvenergia tootmiseks (millest: elektrienergia, soojusenergia)</w:t>
            </w:r>
          </w:p>
        </w:tc>
        <w:tc>
          <w:tcPr>
            <w:tcW w:w="1276" w:type="dxa"/>
            <w:shd w:val="clear" w:color="auto" w:fill="FFFFFF" w:themeFill="background1"/>
          </w:tcPr>
          <w:p w14:paraId="75418839"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MW</w:t>
            </w:r>
          </w:p>
        </w:tc>
        <w:tc>
          <w:tcPr>
            <w:tcW w:w="850" w:type="dxa"/>
            <w:shd w:val="clear" w:color="auto" w:fill="FFFFFF" w:themeFill="background1"/>
          </w:tcPr>
          <w:p w14:paraId="6E13DF5A"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7</w:t>
            </w:r>
          </w:p>
        </w:tc>
        <w:tc>
          <w:tcPr>
            <w:tcW w:w="1134" w:type="dxa"/>
            <w:shd w:val="clear" w:color="auto" w:fill="FFFFFF" w:themeFill="background1"/>
          </w:tcPr>
          <w:p w14:paraId="0B6C6839"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21</w:t>
            </w:r>
          </w:p>
        </w:tc>
      </w:tr>
      <w:tr w:rsidR="009D6B67" w14:paraId="4BAF3D40" w14:textId="77777777" w:rsidTr="3992A286">
        <w:trPr>
          <w:trHeight w:val="340"/>
        </w:trPr>
        <w:tc>
          <w:tcPr>
            <w:tcW w:w="421" w:type="dxa"/>
            <w:shd w:val="clear" w:color="auto" w:fill="FFFFFF" w:themeFill="background1"/>
          </w:tcPr>
          <w:p w14:paraId="3423F0E2"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708" w:type="dxa"/>
            <w:shd w:val="clear" w:color="auto" w:fill="FFFFFF" w:themeFill="background1"/>
          </w:tcPr>
          <w:p w14:paraId="61DCD4E8"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6FE0BB12"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1B7585DF" w14:textId="77777777" w:rsidR="009D6B67" w:rsidRDefault="00EE5F1F">
            <w:pPr>
              <w:spacing w:before="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Üle-mineku</w:t>
            </w:r>
          </w:p>
        </w:tc>
        <w:tc>
          <w:tcPr>
            <w:tcW w:w="851" w:type="dxa"/>
            <w:shd w:val="clear" w:color="auto" w:fill="FFFFFF" w:themeFill="background1"/>
          </w:tcPr>
          <w:p w14:paraId="069D77E2"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RCO20</w:t>
            </w:r>
          </w:p>
        </w:tc>
        <w:tc>
          <w:tcPr>
            <w:tcW w:w="2693" w:type="dxa"/>
            <w:shd w:val="clear" w:color="auto" w:fill="FFFFFF" w:themeFill="background1"/>
          </w:tcPr>
          <w:p w14:paraId="620CD199"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Äsja ehitatud või täiustatud kaugkütte- või kaugjahutusvõrgud</w:t>
            </w:r>
          </w:p>
        </w:tc>
        <w:tc>
          <w:tcPr>
            <w:tcW w:w="1276" w:type="dxa"/>
            <w:shd w:val="clear" w:color="auto" w:fill="FFFFFF" w:themeFill="background1"/>
          </w:tcPr>
          <w:p w14:paraId="20D1B2C6"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Km</w:t>
            </w:r>
          </w:p>
        </w:tc>
        <w:tc>
          <w:tcPr>
            <w:tcW w:w="850" w:type="dxa"/>
            <w:shd w:val="clear" w:color="auto" w:fill="FFFFFF" w:themeFill="background1"/>
          </w:tcPr>
          <w:p w14:paraId="27C427C1"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15</w:t>
            </w:r>
          </w:p>
        </w:tc>
        <w:tc>
          <w:tcPr>
            <w:tcW w:w="1134" w:type="dxa"/>
            <w:shd w:val="clear" w:color="auto" w:fill="FFFFFF" w:themeFill="background1"/>
          </w:tcPr>
          <w:p w14:paraId="2B35D814"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55</w:t>
            </w:r>
          </w:p>
        </w:tc>
      </w:tr>
      <w:tr w:rsidR="009D6B67" w14:paraId="43359319" w14:textId="77777777" w:rsidTr="3992A286">
        <w:trPr>
          <w:trHeight w:val="332"/>
        </w:trPr>
        <w:tc>
          <w:tcPr>
            <w:tcW w:w="421" w:type="dxa"/>
            <w:shd w:val="clear" w:color="auto" w:fill="FFFFFF" w:themeFill="background1"/>
          </w:tcPr>
          <w:p w14:paraId="1CCD8CC1"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708" w:type="dxa"/>
            <w:shd w:val="clear" w:color="auto" w:fill="FFFFFF" w:themeFill="background1"/>
          </w:tcPr>
          <w:p w14:paraId="149D8D0D"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i</w:t>
            </w:r>
          </w:p>
        </w:tc>
        <w:tc>
          <w:tcPr>
            <w:tcW w:w="567" w:type="dxa"/>
            <w:shd w:val="clear" w:color="auto" w:fill="FFFFFF" w:themeFill="background1"/>
          </w:tcPr>
          <w:p w14:paraId="7B38E364"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134" w:type="dxa"/>
            <w:shd w:val="clear" w:color="auto" w:fill="FFFFFF" w:themeFill="background1"/>
          </w:tcPr>
          <w:p w14:paraId="507871F5" w14:textId="77777777" w:rsidR="009D6B67" w:rsidRDefault="00EE5F1F">
            <w:pPr>
              <w:spacing w:before="0" w:line="240" w:lineRule="auto"/>
              <w:rPr>
                <w:rFonts w:ascii="Cambria" w:eastAsia="Calibri" w:hAnsi="Cambria" w:cstheme="minorHAnsi"/>
                <w:color w:val="000000" w:themeColor="text1"/>
                <w:sz w:val="20"/>
                <w:szCs w:val="20"/>
                <w:lang w:val="et-EE"/>
              </w:rPr>
            </w:pPr>
            <w:r>
              <w:rPr>
                <w:rFonts w:ascii="Cambria" w:hAnsi="Cambria" w:cstheme="minorHAnsi"/>
                <w:color w:val="000000" w:themeColor="text1"/>
                <w:sz w:val="20"/>
                <w:szCs w:val="20"/>
                <w:lang w:val="et-EE"/>
              </w:rPr>
              <w:t>Üle-mineku</w:t>
            </w:r>
          </w:p>
        </w:tc>
        <w:tc>
          <w:tcPr>
            <w:tcW w:w="851" w:type="dxa"/>
            <w:shd w:val="clear" w:color="auto" w:fill="FFFFFF" w:themeFill="background1"/>
          </w:tcPr>
          <w:p w14:paraId="37B89CF2" w14:textId="77777777" w:rsidR="009D6B67" w:rsidRDefault="00EE5F1F">
            <w:pPr>
              <w:spacing w:before="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PSO08</w:t>
            </w:r>
          </w:p>
        </w:tc>
        <w:tc>
          <w:tcPr>
            <w:tcW w:w="2693" w:type="dxa"/>
            <w:shd w:val="clear" w:color="auto" w:fill="FFFFFF" w:themeFill="background1"/>
          </w:tcPr>
          <w:p w14:paraId="4069BAB1" w14:textId="77777777" w:rsidR="009D6B67" w:rsidRDefault="00EE5F1F">
            <w:pPr>
              <w:spacing w:before="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Paranenud küttesüsteemiga elamud</w:t>
            </w:r>
          </w:p>
        </w:tc>
        <w:tc>
          <w:tcPr>
            <w:tcW w:w="1276" w:type="dxa"/>
            <w:shd w:val="clear" w:color="auto" w:fill="FFFFFF" w:themeFill="background1"/>
          </w:tcPr>
          <w:p w14:paraId="332BFCC8" w14:textId="77777777" w:rsidR="009D6B67" w:rsidRDefault="00EE5F1F">
            <w:pPr>
              <w:spacing w:before="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Elamud</w:t>
            </w:r>
          </w:p>
        </w:tc>
        <w:tc>
          <w:tcPr>
            <w:tcW w:w="850" w:type="dxa"/>
            <w:shd w:val="clear" w:color="auto" w:fill="FFFFFF" w:themeFill="background1"/>
          </w:tcPr>
          <w:p w14:paraId="398D4E63" w14:textId="5873F2B1" w:rsidR="009D6B67" w:rsidRDefault="00F666EA">
            <w:pPr>
              <w:spacing w:before="0" w:line="240" w:lineRule="auto"/>
              <w:rPr>
                <w:rFonts w:ascii="Cambria" w:eastAsia="Calibri" w:hAnsi="Cambria" w:cstheme="minorBidi"/>
                <w:sz w:val="20"/>
                <w:szCs w:val="20"/>
                <w:lang w:val="et-EE"/>
              </w:rPr>
            </w:pPr>
            <w:r>
              <w:rPr>
                <w:rFonts w:ascii="Cambria" w:eastAsia="Calibri" w:hAnsi="Cambria" w:cstheme="minorBidi"/>
                <w:sz w:val="20"/>
                <w:szCs w:val="20"/>
                <w:lang w:val="et-EE"/>
              </w:rPr>
              <w:t xml:space="preserve">750 </w:t>
            </w:r>
          </w:p>
        </w:tc>
        <w:tc>
          <w:tcPr>
            <w:tcW w:w="1134" w:type="dxa"/>
            <w:shd w:val="clear" w:color="auto" w:fill="FFFFFF" w:themeFill="background1"/>
          </w:tcPr>
          <w:p w14:paraId="7D04FB9C" w14:textId="5A023678" w:rsidR="009D6B67" w:rsidRDefault="00F666EA">
            <w:pPr>
              <w:spacing w:before="0" w:line="240" w:lineRule="auto"/>
              <w:rPr>
                <w:rFonts w:ascii="Cambria" w:eastAsia="Calibri" w:hAnsi="Cambria" w:cstheme="minorBidi"/>
                <w:sz w:val="20"/>
                <w:szCs w:val="20"/>
                <w:lang w:val="et-EE"/>
              </w:rPr>
            </w:pPr>
            <w:del w:id="815" w:author="Kaisa Tähe - RAM" w:date="2025-09-25T14:37:00Z" w16du:dateUtc="2025-09-25T11:37:00Z">
              <w:r w:rsidDel="00CA1CC6">
                <w:rPr>
                  <w:rFonts w:ascii="Cambria" w:eastAsia="Calibri" w:hAnsi="Cambria" w:cstheme="minorBidi"/>
                  <w:sz w:val="20"/>
                  <w:szCs w:val="20"/>
                  <w:lang w:val="et-EE"/>
                </w:rPr>
                <w:delText>2 </w:delText>
              </w:r>
            </w:del>
            <w:commentRangeStart w:id="816"/>
            <w:ins w:id="817" w:author="Kaisa Tähe - RAM" w:date="2025-09-25T14:37:00Z" w16du:dateUtc="2025-09-25T11:37:00Z">
              <w:r w:rsidR="00CA1CC6">
                <w:rPr>
                  <w:rFonts w:ascii="Cambria" w:eastAsia="Calibri" w:hAnsi="Cambria" w:cstheme="minorBidi"/>
                  <w:sz w:val="20"/>
                  <w:szCs w:val="20"/>
                  <w:lang w:val="et-EE"/>
                </w:rPr>
                <w:t>1 </w:t>
              </w:r>
            </w:ins>
            <w:r>
              <w:rPr>
                <w:rFonts w:ascii="Cambria" w:eastAsia="Calibri" w:hAnsi="Cambria" w:cstheme="minorBidi"/>
                <w:sz w:val="20"/>
                <w:szCs w:val="20"/>
                <w:lang w:val="et-EE"/>
              </w:rPr>
              <w:t xml:space="preserve">350 </w:t>
            </w:r>
            <w:commentRangeEnd w:id="816"/>
            <w:r w:rsidR="008C1CF7">
              <w:rPr>
                <w:rStyle w:val="Kommentaariviide"/>
                <w:rFonts w:ascii="Cambria" w:eastAsia="Calibri" w:hAnsi="Cambria" w:cstheme="minorBidi"/>
                <w:sz w:val="20"/>
                <w:szCs w:val="20"/>
                <w:lang w:val="et-EE"/>
              </w:rPr>
              <w:commentReference w:id="816"/>
            </w:r>
          </w:p>
        </w:tc>
      </w:tr>
      <w:tr w:rsidR="009D6B67" w14:paraId="56705996" w14:textId="77777777" w:rsidTr="3992A286">
        <w:trPr>
          <w:trHeight w:val="332"/>
        </w:trPr>
        <w:tc>
          <w:tcPr>
            <w:tcW w:w="421" w:type="dxa"/>
            <w:shd w:val="clear" w:color="auto" w:fill="FFFFFF" w:themeFill="background1"/>
          </w:tcPr>
          <w:p w14:paraId="7958F0A2"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708" w:type="dxa"/>
            <w:shd w:val="clear" w:color="auto" w:fill="FFFFFF" w:themeFill="background1"/>
          </w:tcPr>
          <w:p w14:paraId="64146CC9"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7E9E579F"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1B947197" w14:textId="77777777" w:rsidR="009D6B67" w:rsidRDefault="00EE5F1F">
            <w:pPr>
              <w:spacing w:before="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Üle-mineku</w:t>
            </w:r>
          </w:p>
        </w:tc>
        <w:tc>
          <w:tcPr>
            <w:tcW w:w="851" w:type="dxa"/>
            <w:shd w:val="clear" w:color="auto" w:fill="FFFFFF" w:themeFill="background1"/>
          </w:tcPr>
          <w:p w14:paraId="28D66707"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PSO09</w:t>
            </w:r>
          </w:p>
        </w:tc>
        <w:tc>
          <w:tcPr>
            <w:tcW w:w="2693" w:type="dxa"/>
            <w:shd w:val="clear" w:color="auto" w:fill="FFFFFF" w:themeFill="background1"/>
          </w:tcPr>
          <w:p w14:paraId="443B41B9"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Õhukvaliteedi hindamiseks kasutatavad hindamis- ja seiresüsteemid</w:t>
            </w:r>
          </w:p>
        </w:tc>
        <w:tc>
          <w:tcPr>
            <w:tcW w:w="1276" w:type="dxa"/>
            <w:shd w:val="clear" w:color="auto" w:fill="FFFFFF" w:themeFill="background1"/>
          </w:tcPr>
          <w:p w14:paraId="3055294E"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Arv</w:t>
            </w:r>
          </w:p>
        </w:tc>
        <w:tc>
          <w:tcPr>
            <w:tcW w:w="850" w:type="dxa"/>
            <w:shd w:val="clear" w:color="auto" w:fill="FFFFFF" w:themeFill="background1"/>
          </w:tcPr>
          <w:p w14:paraId="4E1E59AC"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4</w:t>
            </w:r>
          </w:p>
        </w:tc>
        <w:tc>
          <w:tcPr>
            <w:tcW w:w="1134" w:type="dxa"/>
            <w:shd w:val="clear" w:color="auto" w:fill="FFFFFF" w:themeFill="background1"/>
          </w:tcPr>
          <w:p w14:paraId="7D62E822"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16</w:t>
            </w:r>
          </w:p>
        </w:tc>
      </w:tr>
      <w:tr w:rsidR="009D6B67" w14:paraId="57D6B29D" w14:textId="77777777" w:rsidTr="3992A286">
        <w:trPr>
          <w:trHeight w:val="332"/>
        </w:trPr>
        <w:tc>
          <w:tcPr>
            <w:tcW w:w="421" w:type="dxa"/>
            <w:shd w:val="clear" w:color="auto" w:fill="FFFFFF" w:themeFill="background1"/>
          </w:tcPr>
          <w:p w14:paraId="2F29A570"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708" w:type="dxa"/>
            <w:shd w:val="clear" w:color="auto" w:fill="FFFFFF" w:themeFill="background1"/>
          </w:tcPr>
          <w:p w14:paraId="6BBC7A46"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i</w:t>
            </w:r>
          </w:p>
        </w:tc>
        <w:tc>
          <w:tcPr>
            <w:tcW w:w="567" w:type="dxa"/>
            <w:shd w:val="clear" w:color="auto" w:fill="FFFFFF" w:themeFill="background1"/>
          </w:tcPr>
          <w:p w14:paraId="38ABBF4C"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134" w:type="dxa"/>
            <w:shd w:val="clear" w:color="auto" w:fill="FFFFFF" w:themeFill="background1"/>
          </w:tcPr>
          <w:p w14:paraId="2FD6A7CB" w14:textId="77777777" w:rsidR="009D6B67" w:rsidRDefault="00EE5F1F">
            <w:pPr>
              <w:spacing w:before="0" w:line="240" w:lineRule="auto"/>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w:t>
            </w:r>
          </w:p>
        </w:tc>
        <w:tc>
          <w:tcPr>
            <w:tcW w:w="851" w:type="dxa"/>
            <w:shd w:val="clear" w:color="auto" w:fill="FFFFFF" w:themeFill="background1"/>
          </w:tcPr>
          <w:p w14:paraId="58EFE0C6" w14:textId="3B3C9372" w:rsidR="009D6B67" w:rsidRDefault="00E868F1">
            <w:pPr>
              <w:spacing w:before="0" w:line="240" w:lineRule="auto"/>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PSO</w:t>
            </w:r>
            <w:r w:rsidR="004E7EE5">
              <w:rPr>
                <w:rFonts w:ascii="Cambria" w:eastAsia="Calibri" w:hAnsi="Cambria" w:cstheme="minorHAnsi"/>
                <w:color w:val="000000" w:themeColor="text1"/>
                <w:sz w:val="20"/>
                <w:szCs w:val="20"/>
                <w:lang w:val="et-EE"/>
              </w:rPr>
              <w:t>44</w:t>
            </w:r>
          </w:p>
        </w:tc>
        <w:tc>
          <w:tcPr>
            <w:tcW w:w="2693" w:type="dxa"/>
            <w:shd w:val="clear" w:color="auto" w:fill="FFFFFF" w:themeFill="background1"/>
          </w:tcPr>
          <w:p w14:paraId="058EF775" w14:textId="1DF145C5" w:rsidR="009D6B67" w:rsidRDefault="00EE5F1F">
            <w:pPr>
              <w:spacing w:before="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 xml:space="preserve">Suurema energiatõhususega </w:t>
            </w:r>
            <w:r w:rsidR="00E868F1">
              <w:rPr>
                <w:rFonts w:ascii="Cambria" w:eastAsia="Times New Roman" w:hAnsi="Cambria" w:cstheme="minorBidi"/>
                <w:color w:val="000000" w:themeColor="text1"/>
                <w:sz w:val="20"/>
                <w:szCs w:val="20"/>
                <w:lang w:val="et-EE"/>
              </w:rPr>
              <w:t>tervishoiusektori taristu</w:t>
            </w:r>
          </w:p>
        </w:tc>
        <w:tc>
          <w:tcPr>
            <w:tcW w:w="1276" w:type="dxa"/>
            <w:shd w:val="clear" w:color="auto" w:fill="FFFFFF" w:themeFill="background1"/>
          </w:tcPr>
          <w:p w14:paraId="58B7E9B7" w14:textId="77777777" w:rsidR="009D6B67" w:rsidRDefault="00EE5F1F">
            <w:pPr>
              <w:spacing w:before="0" w:line="240" w:lineRule="auto"/>
              <w:rPr>
                <w:sz w:val="20"/>
                <w:szCs w:val="20"/>
                <w:lang w:val="et-EE"/>
              </w:rPr>
            </w:pPr>
            <w:r>
              <w:rPr>
                <w:rFonts w:ascii="Cambria" w:eastAsia="Calibri" w:hAnsi="Cambria" w:cstheme="minorBidi"/>
                <w:color w:val="000000" w:themeColor="text1"/>
                <w:sz w:val="20"/>
                <w:szCs w:val="20"/>
                <w:lang w:val="et-EE"/>
              </w:rPr>
              <w:t>Ruut-meetrid</w:t>
            </w:r>
          </w:p>
        </w:tc>
        <w:tc>
          <w:tcPr>
            <w:tcW w:w="850" w:type="dxa"/>
            <w:shd w:val="clear" w:color="auto" w:fill="FFFFFF" w:themeFill="background1"/>
          </w:tcPr>
          <w:p w14:paraId="228E03C0"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0</w:t>
            </w:r>
          </w:p>
        </w:tc>
        <w:tc>
          <w:tcPr>
            <w:tcW w:w="1134" w:type="dxa"/>
            <w:shd w:val="clear" w:color="auto" w:fill="FFFFFF" w:themeFill="background1"/>
          </w:tcPr>
          <w:p w14:paraId="3D32904D" w14:textId="4C0E69BD" w:rsidR="009D6B67" w:rsidRDefault="00E868F1">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26 935</w:t>
            </w:r>
          </w:p>
        </w:tc>
      </w:tr>
    </w:tbl>
    <w:p w14:paraId="628F064D" w14:textId="77777777" w:rsidR="009D6B67" w:rsidRDefault="009D6B67">
      <w:pPr>
        <w:spacing w:line="240" w:lineRule="auto"/>
        <w:rPr>
          <w:rFonts w:ascii="Cambria" w:eastAsia="Times New Roman" w:hAnsi="Cambria" w:cstheme="minorHAnsi"/>
          <w:b/>
          <w:bCs/>
          <w:iCs/>
          <w:u w:val="single"/>
          <w:lang w:val="et-EE"/>
        </w:rPr>
      </w:pPr>
    </w:p>
    <w:tbl>
      <w:tblPr>
        <w:tblW w:w="10060"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shd w:val="clear" w:color="auto" w:fill="A6A6A6" w:themeFill="background1" w:themeFillShade="A6"/>
        <w:tblLayout w:type="fixed"/>
        <w:tblLook w:val="01E0" w:firstRow="1" w:lastRow="1" w:firstColumn="1" w:lastColumn="1" w:noHBand="0" w:noVBand="0"/>
      </w:tblPr>
      <w:tblGrid>
        <w:gridCol w:w="421"/>
        <w:gridCol w:w="425"/>
        <w:gridCol w:w="567"/>
        <w:gridCol w:w="1134"/>
        <w:gridCol w:w="850"/>
        <w:gridCol w:w="1843"/>
        <w:gridCol w:w="992"/>
        <w:gridCol w:w="1134"/>
        <w:gridCol w:w="709"/>
        <w:gridCol w:w="1134"/>
        <w:gridCol w:w="851"/>
      </w:tblGrid>
      <w:tr w:rsidR="009D6B67" w14:paraId="09843B6C" w14:textId="77777777" w:rsidTr="3992A286">
        <w:trPr>
          <w:trHeight w:val="480"/>
        </w:trPr>
        <w:tc>
          <w:tcPr>
            <w:tcW w:w="10060" w:type="dxa"/>
            <w:gridSpan w:val="11"/>
            <w:shd w:val="clear" w:color="auto" w:fill="FFFFFF" w:themeFill="background1"/>
          </w:tcPr>
          <w:p w14:paraId="23F1ACF0" w14:textId="66C44703" w:rsidR="009D6B67" w:rsidRDefault="00EE5F1F">
            <w:pPr>
              <w:keepNext/>
              <w:spacing w:line="240" w:lineRule="auto"/>
              <w:jc w:val="both"/>
              <w:rPr>
                <w:rFonts w:ascii="Cambria" w:eastAsia="Times New Roman" w:hAnsi="Cambria" w:cstheme="minorHAnsi"/>
                <w:sz w:val="20"/>
                <w:lang w:val="et-EE" w:eastAsia="en-GB"/>
              </w:rPr>
            </w:pPr>
            <w:r>
              <w:rPr>
                <w:rFonts w:eastAsia="Times New Roman"/>
                <w:b/>
                <w:sz w:val="20"/>
                <w:lang w:val="et-EE" w:eastAsia="en-GB"/>
              </w:rPr>
              <w:lastRenderedPageBreak/>
              <w:t xml:space="preserve">Tabel </w:t>
            </w:r>
            <w:del w:id="818" w:author="Kaisa Tähe - RAM" w:date="2025-10-13T15:22:00Z" w16du:dateUtc="2025-10-13T12:22:00Z">
              <w:r w:rsidDel="00084ED8">
                <w:rPr>
                  <w:rFonts w:eastAsia="Times New Roman"/>
                  <w:b/>
                  <w:sz w:val="20"/>
                  <w:lang w:val="et-EE" w:eastAsia="en-GB"/>
                </w:rPr>
                <w:fldChar w:fldCharType="begin"/>
              </w:r>
              <w:r w:rsidDel="00084ED8">
                <w:rPr>
                  <w:rFonts w:eastAsia="Times New Roman"/>
                  <w:b/>
                  <w:sz w:val="20"/>
                  <w:lang w:val="et-EE" w:eastAsia="en-GB"/>
                </w:rPr>
                <w:delInstrText xml:space="preserve"> SEQ Tabel \* ARABIC </w:delInstrText>
              </w:r>
              <w:r w:rsidDel="00084ED8">
                <w:rPr>
                  <w:rFonts w:eastAsia="Times New Roman"/>
                  <w:b/>
                  <w:sz w:val="20"/>
                  <w:lang w:val="et-EE" w:eastAsia="en-GB"/>
                </w:rPr>
                <w:fldChar w:fldCharType="separate"/>
              </w:r>
              <w:r w:rsidDel="00084ED8">
                <w:rPr>
                  <w:rFonts w:eastAsia="Times New Roman"/>
                  <w:b/>
                  <w:sz w:val="20"/>
                  <w:lang w:val="et-EE" w:eastAsia="en-GB"/>
                </w:rPr>
                <w:delText>33</w:delText>
              </w:r>
              <w:r w:rsidDel="00084ED8">
                <w:rPr>
                  <w:rFonts w:eastAsia="Times New Roman"/>
                  <w:b/>
                  <w:sz w:val="20"/>
                  <w:lang w:val="et-EE" w:eastAsia="en-GB"/>
                </w:rPr>
                <w:fldChar w:fldCharType="end"/>
              </w:r>
            </w:del>
            <w:ins w:id="819" w:author="Kaisa Tähe - RAM" w:date="2025-10-13T15:22:00Z" w16du:dateUtc="2025-10-13T12:22:00Z">
              <w:r w:rsidR="00084ED8">
                <w:rPr>
                  <w:rFonts w:eastAsia="Times New Roman"/>
                  <w:b/>
                  <w:sz w:val="20"/>
                  <w:lang w:val="et-EE" w:eastAsia="en-GB"/>
                </w:rPr>
                <w:t>39</w:t>
              </w:r>
            </w:ins>
            <w:r>
              <w:rPr>
                <w:rFonts w:ascii="Cambria" w:eastAsia="Times New Roman" w:hAnsi="Cambria" w:cstheme="minorHAnsi"/>
                <w:b/>
                <w:sz w:val="20"/>
                <w:lang w:val="et-EE" w:eastAsia="en-GB"/>
              </w:rPr>
              <w:t>: Tulemusnäitajad</w:t>
            </w:r>
          </w:p>
        </w:tc>
      </w:tr>
      <w:tr w:rsidR="009D6B67" w14:paraId="3AA786D7" w14:textId="77777777" w:rsidTr="3992A286">
        <w:trPr>
          <w:trHeight w:val="1460"/>
        </w:trPr>
        <w:tc>
          <w:tcPr>
            <w:tcW w:w="421" w:type="dxa"/>
            <w:shd w:val="clear" w:color="auto" w:fill="FFFFFF" w:themeFill="background1"/>
            <w:textDirection w:val="btLr"/>
            <w:vAlign w:val="center"/>
          </w:tcPr>
          <w:p w14:paraId="30E8559C"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425" w:type="dxa"/>
            <w:shd w:val="clear" w:color="auto" w:fill="FFFFFF" w:themeFill="background1"/>
            <w:textDirection w:val="btLr"/>
            <w:vAlign w:val="center"/>
          </w:tcPr>
          <w:p w14:paraId="5C28FE10"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567" w:type="dxa"/>
            <w:shd w:val="clear" w:color="auto" w:fill="FFFFFF" w:themeFill="background1"/>
            <w:textDirection w:val="btLr"/>
            <w:vAlign w:val="center"/>
          </w:tcPr>
          <w:p w14:paraId="2BA79517"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34" w:type="dxa"/>
            <w:shd w:val="clear" w:color="auto" w:fill="FFFFFF" w:themeFill="background1"/>
            <w:textDirection w:val="btLr"/>
            <w:vAlign w:val="center"/>
          </w:tcPr>
          <w:p w14:paraId="570F4EB3"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0" w:type="dxa"/>
            <w:shd w:val="clear" w:color="auto" w:fill="FFFFFF" w:themeFill="background1"/>
            <w:textDirection w:val="btLr"/>
            <w:vAlign w:val="center"/>
          </w:tcPr>
          <w:p w14:paraId="014AFD7A"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ID [5]</w:t>
            </w:r>
          </w:p>
        </w:tc>
        <w:tc>
          <w:tcPr>
            <w:tcW w:w="1843" w:type="dxa"/>
            <w:shd w:val="clear" w:color="auto" w:fill="FFFFFF" w:themeFill="background1"/>
            <w:textDirection w:val="btLr"/>
            <w:vAlign w:val="center"/>
          </w:tcPr>
          <w:p w14:paraId="34EAD9A2"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Näitaja [255]</w:t>
            </w:r>
          </w:p>
        </w:tc>
        <w:tc>
          <w:tcPr>
            <w:tcW w:w="992" w:type="dxa"/>
            <w:shd w:val="clear" w:color="auto" w:fill="FFFFFF" w:themeFill="background1"/>
            <w:textDirection w:val="btLr"/>
            <w:vAlign w:val="center"/>
          </w:tcPr>
          <w:p w14:paraId="30ABEB0E"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1134" w:type="dxa"/>
            <w:shd w:val="clear" w:color="auto" w:fill="FFFFFF" w:themeFill="background1"/>
            <w:textDirection w:val="btLr"/>
            <w:vAlign w:val="center"/>
          </w:tcPr>
          <w:p w14:paraId="4E6536D6"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09" w:type="dxa"/>
            <w:shd w:val="clear" w:color="auto" w:fill="FFFFFF" w:themeFill="background1"/>
            <w:textDirection w:val="btLr"/>
            <w:vAlign w:val="center"/>
          </w:tcPr>
          <w:p w14:paraId="1BF5A186"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1134" w:type="dxa"/>
            <w:shd w:val="clear" w:color="auto" w:fill="FFFFFF" w:themeFill="background1"/>
            <w:textDirection w:val="btLr"/>
            <w:vAlign w:val="center"/>
          </w:tcPr>
          <w:p w14:paraId="39425185"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03E2BDD" w14:textId="77777777" w:rsidR="009D6B67" w:rsidRDefault="009D6B67">
            <w:pPr>
              <w:spacing w:before="0" w:line="240" w:lineRule="auto"/>
              <w:jc w:val="center"/>
              <w:rPr>
                <w:rFonts w:ascii="Cambria" w:hAnsi="Cambria" w:cstheme="minorHAnsi"/>
                <w:b/>
                <w:bCs/>
                <w:sz w:val="20"/>
                <w:szCs w:val="20"/>
                <w:lang w:val="et-EE"/>
              </w:rPr>
            </w:pPr>
          </w:p>
        </w:tc>
        <w:tc>
          <w:tcPr>
            <w:tcW w:w="851" w:type="dxa"/>
            <w:shd w:val="clear" w:color="auto" w:fill="FFFFFF" w:themeFill="background1"/>
            <w:textDirection w:val="btLr"/>
            <w:vAlign w:val="center"/>
          </w:tcPr>
          <w:p w14:paraId="2C25A13E"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Andmete allikas [200]</w:t>
            </w:r>
          </w:p>
        </w:tc>
      </w:tr>
      <w:tr w:rsidR="009D6B67" w14:paraId="5C42C9AE" w14:textId="77777777" w:rsidTr="3992A286">
        <w:trPr>
          <w:trHeight w:val="434"/>
        </w:trPr>
        <w:tc>
          <w:tcPr>
            <w:tcW w:w="421" w:type="dxa"/>
            <w:shd w:val="clear" w:color="auto" w:fill="FFFFFF" w:themeFill="background1"/>
          </w:tcPr>
          <w:p w14:paraId="47ECAC3D"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425" w:type="dxa"/>
            <w:shd w:val="clear" w:color="auto" w:fill="FFFFFF" w:themeFill="background1"/>
          </w:tcPr>
          <w:p w14:paraId="5D987A99"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i</w:t>
            </w:r>
          </w:p>
        </w:tc>
        <w:tc>
          <w:tcPr>
            <w:tcW w:w="567" w:type="dxa"/>
            <w:shd w:val="clear" w:color="auto" w:fill="FFFFFF" w:themeFill="background1"/>
          </w:tcPr>
          <w:p w14:paraId="3DA422A3"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134" w:type="dxa"/>
            <w:shd w:val="clear" w:color="auto" w:fill="FFFFFF" w:themeFill="background1"/>
          </w:tcPr>
          <w:p w14:paraId="5CD1A5FF" w14:textId="77777777" w:rsidR="009D6B67" w:rsidRDefault="00EE5F1F">
            <w:pPr>
              <w:spacing w:before="0" w:line="240" w:lineRule="auto"/>
              <w:rPr>
                <w:rFonts w:ascii="Cambria" w:eastAsia="Calibri" w:hAnsi="Cambria" w:cstheme="minorHAnsi"/>
                <w:color w:val="000000" w:themeColor="text1"/>
                <w:sz w:val="20"/>
                <w:szCs w:val="20"/>
                <w:lang w:val="et-EE"/>
              </w:rPr>
            </w:pPr>
            <w:r>
              <w:rPr>
                <w:rFonts w:ascii="Cambria" w:hAnsi="Cambria" w:cstheme="minorHAnsi"/>
                <w:color w:val="000000" w:themeColor="text1"/>
                <w:sz w:val="20"/>
                <w:szCs w:val="20"/>
                <w:lang w:val="et-EE"/>
              </w:rPr>
              <w:t>Üle-mineku</w:t>
            </w:r>
          </w:p>
        </w:tc>
        <w:tc>
          <w:tcPr>
            <w:tcW w:w="850" w:type="dxa"/>
            <w:shd w:val="clear" w:color="auto" w:fill="FFFFFF" w:themeFill="background1"/>
          </w:tcPr>
          <w:p w14:paraId="71DA1F38" w14:textId="77777777" w:rsidR="009D6B67" w:rsidRDefault="00EE5F1F">
            <w:pPr>
              <w:spacing w:before="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RCR26</w:t>
            </w:r>
          </w:p>
        </w:tc>
        <w:tc>
          <w:tcPr>
            <w:tcW w:w="1843" w:type="dxa"/>
            <w:shd w:val="clear" w:color="auto" w:fill="FFFFFF" w:themeFill="background1"/>
            <w:vAlign w:val="center"/>
          </w:tcPr>
          <w:p w14:paraId="57ECA3A6" w14:textId="77777777" w:rsidR="009D6B67" w:rsidRDefault="00EE5F1F">
            <w:pPr>
              <w:spacing w:before="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Primaarenergia aastane tarbimine (sellest: elamud, üldkasutatavad hooned, ettevõtted, muu)</w:t>
            </w:r>
          </w:p>
        </w:tc>
        <w:tc>
          <w:tcPr>
            <w:tcW w:w="992" w:type="dxa"/>
            <w:shd w:val="clear" w:color="auto" w:fill="FFFFFF" w:themeFill="background1"/>
          </w:tcPr>
          <w:p w14:paraId="2C4EFE55" w14:textId="77777777" w:rsidR="009D6B67" w:rsidRDefault="00EE5F1F">
            <w:pPr>
              <w:spacing w:before="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MWh/aastas</w:t>
            </w:r>
          </w:p>
        </w:tc>
        <w:tc>
          <w:tcPr>
            <w:tcW w:w="1134" w:type="dxa"/>
            <w:shd w:val="clear" w:color="auto" w:fill="FFFFFF" w:themeFill="background1"/>
          </w:tcPr>
          <w:p w14:paraId="6D7FD359" w14:textId="007EE393" w:rsidR="009D6B67" w:rsidRDefault="00421D4E" w:rsidP="42443374">
            <w:pPr>
              <w:spacing w:before="0" w:line="240" w:lineRule="auto"/>
              <w:rPr>
                <w:rFonts w:ascii="Cambria" w:eastAsia="Calibri" w:hAnsi="Cambria" w:cstheme="minorBidi"/>
                <w:sz w:val="20"/>
                <w:szCs w:val="20"/>
                <w:lang w:val="et-EE"/>
              </w:rPr>
            </w:pPr>
            <w:r w:rsidRPr="3992A286">
              <w:rPr>
                <w:rFonts w:ascii="Cambria" w:eastAsia="Calibri" w:hAnsi="Cambria" w:cstheme="minorBidi"/>
                <w:sz w:val="20"/>
                <w:szCs w:val="20"/>
                <w:lang w:val="et-EE"/>
              </w:rPr>
              <w:t> </w:t>
            </w:r>
            <w:del w:id="820" w:author="Anu Altermann - RAM" w:date="2025-10-01T09:17:00Z" w16du:dateUtc="2025-10-01T06:17:00Z">
              <w:r w:rsidRPr="3992A286">
                <w:rPr>
                  <w:rFonts w:ascii="Cambria" w:eastAsia="Calibri" w:hAnsi="Cambria" w:cstheme="minorBidi"/>
                  <w:sz w:val="20"/>
                  <w:szCs w:val="20"/>
                  <w:lang w:val="et-EE"/>
                </w:rPr>
                <w:delText xml:space="preserve">228 </w:delText>
              </w:r>
              <w:r w:rsidR="00EE5F1F" w:rsidRPr="3992A286">
                <w:rPr>
                  <w:rFonts w:ascii="Cambria" w:eastAsia="Calibri" w:hAnsi="Cambria" w:cstheme="minorBidi"/>
                  <w:sz w:val="20"/>
                  <w:szCs w:val="20"/>
                  <w:lang w:val="et-EE"/>
                </w:rPr>
                <w:delText>000</w:delText>
              </w:r>
            </w:del>
            <w:ins w:id="821" w:author="Anu Altermann - RAM" w:date="2025-10-01T09:17:00Z" w16du:dateUtc="2025-10-01T06:17:00Z">
              <w:r w:rsidR="00683E23">
                <w:rPr>
                  <w:rFonts w:ascii="Cambria" w:eastAsia="Calibri" w:hAnsi="Cambria" w:cstheme="minorBidi"/>
                  <w:sz w:val="20"/>
                  <w:szCs w:val="20"/>
                  <w:lang w:val="et-EE"/>
                </w:rPr>
                <w:t>210 000</w:t>
              </w:r>
            </w:ins>
          </w:p>
        </w:tc>
        <w:tc>
          <w:tcPr>
            <w:tcW w:w="709" w:type="dxa"/>
            <w:shd w:val="clear" w:color="auto" w:fill="FFFFFF" w:themeFill="background1"/>
          </w:tcPr>
          <w:p w14:paraId="5BDC00AE" w14:textId="448F5B1C" w:rsidR="009D6B67" w:rsidRDefault="00EE5F1F" w:rsidP="42443374">
            <w:pPr>
              <w:spacing w:before="0" w:line="240" w:lineRule="auto"/>
              <w:rPr>
                <w:rFonts w:ascii="Cambria" w:eastAsia="Calibri" w:hAnsi="Cambria" w:cstheme="minorBidi"/>
                <w:sz w:val="20"/>
                <w:szCs w:val="20"/>
                <w:lang w:val="et-EE"/>
              </w:rPr>
            </w:pPr>
            <w:r w:rsidRPr="42443374">
              <w:rPr>
                <w:rFonts w:ascii="Cambria" w:eastAsia="Calibri" w:hAnsi="Cambria" w:cstheme="minorBidi"/>
                <w:sz w:val="20"/>
                <w:szCs w:val="20"/>
                <w:lang w:val="et-EE"/>
              </w:rPr>
              <w:t>202</w:t>
            </w:r>
            <w:r w:rsidR="00421D4E" w:rsidRPr="42443374">
              <w:rPr>
                <w:rFonts w:ascii="Cambria" w:eastAsia="Calibri" w:hAnsi="Cambria" w:cstheme="minorBidi"/>
                <w:sz w:val="20"/>
                <w:szCs w:val="20"/>
                <w:lang w:val="et-EE"/>
              </w:rPr>
              <w:t>3</w:t>
            </w:r>
          </w:p>
        </w:tc>
        <w:tc>
          <w:tcPr>
            <w:tcW w:w="1134" w:type="dxa"/>
            <w:shd w:val="clear" w:color="auto" w:fill="FFFFFF" w:themeFill="background1"/>
          </w:tcPr>
          <w:p w14:paraId="2212FD16" w14:textId="058FC356" w:rsidR="009D6B67" w:rsidRDefault="00421D4E" w:rsidP="42443374">
            <w:pPr>
              <w:spacing w:before="0" w:line="240" w:lineRule="auto"/>
              <w:rPr>
                <w:rFonts w:ascii="Cambria" w:eastAsia="Calibri" w:hAnsi="Cambria" w:cstheme="minorBidi"/>
                <w:sz w:val="20"/>
                <w:szCs w:val="20"/>
                <w:lang w:val="et-EE"/>
              </w:rPr>
            </w:pPr>
            <w:commentRangeStart w:id="822"/>
            <w:del w:id="823" w:author="Kaisa Tähe - RAM" w:date="2025-09-25T14:35:00Z" w16du:dateUtc="2025-09-25T11:35:00Z">
              <w:r w:rsidRPr="3992A286" w:rsidDel="00D9115D">
                <w:rPr>
                  <w:rFonts w:ascii="Cambria" w:eastAsia="Calibri" w:hAnsi="Cambria" w:cstheme="minorBidi"/>
                  <w:sz w:val="20"/>
                  <w:szCs w:val="20"/>
                  <w:lang w:val="et-EE"/>
                </w:rPr>
                <w:delText>146 000</w:delText>
              </w:r>
            </w:del>
            <w:ins w:id="824" w:author="Kaisa Tähe - RAM" w:date="2025-09-25T14:35:00Z" w16du:dateUtc="2025-09-25T11:35:00Z">
              <w:r w:rsidR="00D9115D">
                <w:rPr>
                  <w:rFonts w:ascii="Cambria" w:eastAsia="Calibri" w:hAnsi="Cambria" w:cstheme="minorBidi"/>
                  <w:sz w:val="20"/>
                  <w:szCs w:val="20"/>
                  <w:lang w:val="et-EE"/>
                </w:rPr>
                <w:t>130</w:t>
              </w:r>
              <w:r w:rsidR="00574E49">
                <w:rPr>
                  <w:rFonts w:ascii="Cambria" w:eastAsia="Calibri" w:hAnsi="Cambria" w:cstheme="minorBidi"/>
                  <w:sz w:val="20"/>
                  <w:szCs w:val="20"/>
                  <w:lang w:val="et-EE"/>
                </w:rPr>
                <w:t xml:space="preserve"> 000</w:t>
              </w:r>
            </w:ins>
            <w:commentRangeEnd w:id="822"/>
            <w:ins w:id="825" w:author="Kaisa Tähe - RAM" w:date="2025-09-25T14:36:00Z" w16du:dateUtc="2025-09-25T11:36:00Z">
              <w:r w:rsidR="004F6940">
                <w:rPr>
                  <w:rStyle w:val="Kommentaariviide"/>
                  <w:rFonts w:ascii="Cambria" w:eastAsia="Calibri" w:hAnsi="Cambria" w:cstheme="minorBidi"/>
                  <w:sz w:val="20"/>
                  <w:szCs w:val="20"/>
                  <w:lang w:val="et-EE"/>
                </w:rPr>
                <w:commentReference w:id="822"/>
              </w:r>
            </w:ins>
          </w:p>
        </w:tc>
        <w:tc>
          <w:tcPr>
            <w:tcW w:w="851" w:type="dxa"/>
            <w:shd w:val="clear" w:color="auto" w:fill="FFFFFF" w:themeFill="background1"/>
          </w:tcPr>
          <w:p w14:paraId="4D8401B8" w14:textId="77777777" w:rsidR="009D6B67" w:rsidRDefault="00EE5F1F">
            <w:pPr>
              <w:spacing w:before="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projektiaruanded</w:t>
            </w:r>
          </w:p>
        </w:tc>
      </w:tr>
      <w:tr w:rsidR="009D6B67" w14:paraId="4164B917" w14:textId="77777777" w:rsidTr="3992A286">
        <w:trPr>
          <w:trHeight w:val="797"/>
        </w:trPr>
        <w:tc>
          <w:tcPr>
            <w:tcW w:w="421" w:type="dxa"/>
            <w:shd w:val="clear" w:color="auto" w:fill="FFFFFF" w:themeFill="background1"/>
          </w:tcPr>
          <w:p w14:paraId="09401040"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425" w:type="dxa"/>
            <w:shd w:val="clear" w:color="auto" w:fill="FFFFFF" w:themeFill="background1"/>
          </w:tcPr>
          <w:p w14:paraId="79BC1A46"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4048E405"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47605F92" w14:textId="77777777" w:rsidR="009D6B67" w:rsidRDefault="00EE5F1F">
            <w:pPr>
              <w:spacing w:before="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Üle-mineku</w:t>
            </w:r>
          </w:p>
        </w:tc>
        <w:tc>
          <w:tcPr>
            <w:tcW w:w="850" w:type="dxa"/>
            <w:shd w:val="clear" w:color="auto" w:fill="FFFFFF" w:themeFill="background1"/>
          </w:tcPr>
          <w:p w14:paraId="573F3004"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RCR29</w:t>
            </w:r>
          </w:p>
        </w:tc>
        <w:tc>
          <w:tcPr>
            <w:tcW w:w="1843" w:type="dxa"/>
            <w:shd w:val="clear" w:color="auto" w:fill="FFFFFF" w:themeFill="background1"/>
            <w:vAlign w:val="center"/>
          </w:tcPr>
          <w:p w14:paraId="2E21EA56" w14:textId="77777777" w:rsidR="009D6B67" w:rsidRDefault="00EE5F1F">
            <w:pPr>
              <w:spacing w:before="100" w:beforeAutospacing="1" w:after="24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Hinnangulised kasvuhoonegaaside heitkogused</w:t>
            </w:r>
          </w:p>
        </w:tc>
        <w:tc>
          <w:tcPr>
            <w:tcW w:w="992" w:type="dxa"/>
            <w:shd w:val="clear" w:color="auto" w:fill="FFFFFF" w:themeFill="background1"/>
          </w:tcPr>
          <w:p w14:paraId="6627B9C2"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Tonni CO2 ekv/a</w:t>
            </w:r>
          </w:p>
        </w:tc>
        <w:tc>
          <w:tcPr>
            <w:tcW w:w="1134" w:type="dxa"/>
            <w:shd w:val="clear" w:color="auto" w:fill="FFFFFF" w:themeFill="background1"/>
          </w:tcPr>
          <w:p w14:paraId="1D0E437C" w14:textId="48176B0E" w:rsidR="009D6B67" w:rsidRDefault="00421D4E" w:rsidP="42443374">
            <w:pPr>
              <w:spacing w:before="0" w:line="240" w:lineRule="auto"/>
              <w:rPr>
                <w:rFonts w:ascii="Cambria" w:hAnsi="Cambria" w:cstheme="minorBidi"/>
                <w:sz w:val="20"/>
                <w:szCs w:val="20"/>
                <w:lang w:val="et-EE"/>
              </w:rPr>
            </w:pPr>
            <w:r w:rsidRPr="3992A286">
              <w:rPr>
                <w:rFonts w:ascii="Cambria" w:hAnsi="Cambria" w:cstheme="minorBidi"/>
                <w:sz w:val="20"/>
                <w:szCs w:val="20"/>
                <w:lang w:val="et-EE"/>
              </w:rPr>
              <w:t xml:space="preserve">1 740 </w:t>
            </w:r>
            <w:r w:rsidR="00EE5F1F" w:rsidRPr="3992A286">
              <w:rPr>
                <w:rFonts w:ascii="Cambria" w:hAnsi="Cambria" w:cstheme="minorBidi"/>
                <w:sz w:val="20"/>
                <w:szCs w:val="20"/>
                <w:lang w:val="et-EE"/>
              </w:rPr>
              <w:t>000</w:t>
            </w:r>
          </w:p>
        </w:tc>
        <w:tc>
          <w:tcPr>
            <w:tcW w:w="709" w:type="dxa"/>
            <w:shd w:val="clear" w:color="auto" w:fill="FFFFFF" w:themeFill="background1"/>
          </w:tcPr>
          <w:p w14:paraId="473FB720" w14:textId="54C1CB1D" w:rsidR="009D6B67" w:rsidRDefault="00EE5F1F" w:rsidP="42443374">
            <w:pPr>
              <w:spacing w:before="0" w:line="240" w:lineRule="auto"/>
              <w:rPr>
                <w:rFonts w:ascii="Cambria" w:hAnsi="Cambria" w:cstheme="minorBidi"/>
                <w:sz w:val="20"/>
                <w:szCs w:val="20"/>
                <w:lang w:val="et-EE"/>
              </w:rPr>
            </w:pPr>
            <w:r w:rsidRPr="42443374">
              <w:rPr>
                <w:rFonts w:ascii="Cambria" w:hAnsi="Cambria" w:cstheme="minorBidi"/>
                <w:sz w:val="20"/>
                <w:szCs w:val="20"/>
                <w:lang w:val="et-EE"/>
              </w:rPr>
              <w:t>2018,202</w:t>
            </w:r>
            <w:r w:rsidR="00421D4E" w:rsidRPr="42443374">
              <w:rPr>
                <w:rFonts w:ascii="Cambria" w:hAnsi="Cambria" w:cstheme="minorBidi"/>
                <w:sz w:val="20"/>
                <w:szCs w:val="20"/>
                <w:lang w:val="et-EE"/>
              </w:rPr>
              <w:t>3</w:t>
            </w:r>
          </w:p>
        </w:tc>
        <w:tc>
          <w:tcPr>
            <w:tcW w:w="1134" w:type="dxa"/>
            <w:shd w:val="clear" w:color="auto" w:fill="FFFFFF" w:themeFill="background1"/>
          </w:tcPr>
          <w:p w14:paraId="7261209C" w14:textId="13DACDE7" w:rsidR="009D6B67" w:rsidRDefault="00421D4E" w:rsidP="42443374">
            <w:pPr>
              <w:spacing w:before="0" w:line="240" w:lineRule="auto"/>
              <w:rPr>
                <w:rFonts w:ascii="Cambria" w:hAnsi="Cambria" w:cstheme="minorBidi"/>
                <w:sz w:val="20"/>
                <w:szCs w:val="20"/>
                <w:lang w:val="et-EE"/>
              </w:rPr>
            </w:pPr>
            <w:r w:rsidRPr="3992A286">
              <w:rPr>
                <w:rFonts w:ascii="Cambria" w:hAnsi="Cambria" w:cstheme="minorBidi"/>
                <w:sz w:val="20"/>
                <w:szCs w:val="20"/>
                <w:lang w:val="et-EE"/>
              </w:rPr>
              <w:t>1 718 730</w:t>
            </w:r>
          </w:p>
        </w:tc>
        <w:tc>
          <w:tcPr>
            <w:tcW w:w="851" w:type="dxa"/>
            <w:shd w:val="clear" w:color="auto" w:fill="FFFFFF" w:themeFill="background1"/>
          </w:tcPr>
          <w:p w14:paraId="132D06A6"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SFOS, projektiaruanded</w:t>
            </w:r>
          </w:p>
        </w:tc>
      </w:tr>
      <w:tr w:rsidR="00E868F1" w14:paraId="6E63A248" w14:textId="77777777" w:rsidTr="3992A286">
        <w:trPr>
          <w:trHeight w:val="797"/>
        </w:trPr>
        <w:tc>
          <w:tcPr>
            <w:tcW w:w="421" w:type="dxa"/>
            <w:shd w:val="clear" w:color="auto" w:fill="FFFFFF" w:themeFill="background1"/>
          </w:tcPr>
          <w:p w14:paraId="3AAE0BB7" w14:textId="25643910" w:rsidR="00E868F1" w:rsidRDefault="00E868F1">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425" w:type="dxa"/>
            <w:shd w:val="clear" w:color="auto" w:fill="FFFFFF" w:themeFill="background1"/>
          </w:tcPr>
          <w:p w14:paraId="4204386F" w14:textId="28EE598F" w:rsidR="00E868F1" w:rsidRDefault="00E868F1">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36F5C2B5" w14:textId="35630883" w:rsidR="00E868F1" w:rsidRDefault="00E868F1">
            <w:pPr>
              <w:spacing w:before="0" w:line="240" w:lineRule="auto"/>
              <w:rPr>
                <w:rFonts w:ascii="Cambria" w:hAnsi="Cambria" w:cstheme="minorHAnsi"/>
                <w:sz w:val="20"/>
                <w:szCs w:val="20"/>
                <w:lang w:val="et-EE"/>
              </w:rPr>
            </w:pPr>
            <w:r>
              <w:rPr>
                <w:rFonts w:ascii="Cambria" w:hAnsi="Cambria" w:cstheme="minorHAnsi"/>
                <w:sz w:val="20"/>
                <w:szCs w:val="20"/>
                <w:lang w:val="et-EE"/>
              </w:rPr>
              <w:t>ÜF</w:t>
            </w:r>
          </w:p>
        </w:tc>
        <w:tc>
          <w:tcPr>
            <w:tcW w:w="1134" w:type="dxa"/>
            <w:shd w:val="clear" w:color="auto" w:fill="FFFFFF" w:themeFill="background1"/>
          </w:tcPr>
          <w:p w14:paraId="0D3B5F11" w14:textId="0AC93F22" w:rsidR="00E868F1" w:rsidRDefault="00E868F1">
            <w:pPr>
              <w:spacing w:before="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850" w:type="dxa"/>
            <w:shd w:val="clear" w:color="auto" w:fill="FFFFFF" w:themeFill="background1"/>
          </w:tcPr>
          <w:p w14:paraId="39BAC354" w14:textId="5755FCEF" w:rsidR="00E868F1" w:rsidRDefault="00E868F1">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RCR26</w:t>
            </w:r>
          </w:p>
        </w:tc>
        <w:tc>
          <w:tcPr>
            <w:tcW w:w="1843" w:type="dxa"/>
            <w:shd w:val="clear" w:color="auto" w:fill="FFFFFF" w:themeFill="background1"/>
            <w:vAlign w:val="center"/>
          </w:tcPr>
          <w:p w14:paraId="4CE4312D" w14:textId="0A809F5A" w:rsidR="00E868F1" w:rsidRDefault="009267CD">
            <w:pPr>
              <w:spacing w:before="100" w:beforeAutospacing="1" w:after="240" w:line="240" w:lineRule="auto"/>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Aastane p</w:t>
            </w:r>
            <w:r w:rsidR="007500AA">
              <w:rPr>
                <w:rFonts w:ascii="Cambria" w:eastAsia="Calibri" w:hAnsi="Cambria" w:cstheme="minorBidi"/>
                <w:color w:val="000000" w:themeColor="text1"/>
                <w:sz w:val="20"/>
                <w:szCs w:val="20"/>
                <w:lang w:val="et-EE"/>
              </w:rPr>
              <w:t xml:space="preserve">rimaarenergia tarbimine </w:t>
            </w:r>
          </w:p>
        </w:tc>
        <w:tc>
          <w:tcPr>
            <w:tcW w:w="992" w:type="dxa"/>
            <w:shd w:val="clear" w:color="auto" w:fill="FFFFFF" w:themeFill="background1"/>
          </w:tcPr>
          <w:p w14:paraId="693F6602" w14:textId="08A51E8F" w:rsidR="00E868F1" w:rsidRDefault="00E868F1">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MWh/aastas</w:t>
            </w:r>
          </w:p>
        </w:tc>
        <w:tc>
          <w:tcPr>
            <w:tcW w:w="1134" w:type="dxa"/>
            <w:shd w:val="clear" w:color="auto" w:fill="FFFFFF" w:themeFill="background1"/>
          </w:tcPr>
          <w:p w14:paraId="403952B0" w14:textId="08AB05B6" w:rsidR="00E868F1" w:rsidRDefault="00E868F1">
            <w:pPr>
              <w:spacing w:before="0" w:line="240" w:lineRule="auto"/>
              <w:rPr>
                <w:rFonts w:ascii="Cambria" w:hAnsi="Cambria" w:cstheme="minorBidi"/>
                <w:sz w:val="20"/>
                <w:szCs w:val="20"/>
                <w:lang w:val="et-EE"/>
              </w:rPr>
            </w:pPr>
            <w:r>
              <w:rPr>
                <w:rFonts w:ascii="Cambria" w:hAnsi="Cambria" w:cstheme="minorBidi"/>
                <w:sz w:val="20"/>
                <w:szCs w:val="20"/>
                <w:lang w:val="et-EE"/>
              </w:rPr>
              <w:t>7 876</w:t>
            </w:r>
          </w:p>
        </w:tc>
        <w:tc>
          <w:tcPr>
            <w:tcW w:w="709" w:type="dxa"/>
            <w:shd w:val="clear" w:color="auto" w:fill="FFFFFF" w:themeFill="background1"/>
          </w:tcPr>
          <w:p w14:paraId="7225FC5B" w14:textId="298C4663" w:rsidR="00E868F1" w:rsidRDefault="00E868F1">
            <w:pPr>
              <w:spacing w:before="0" w:line="240" w:lineRule="auto"/>
              <w:rPr>
                <w:rFonts w:ascii="Cambria" w:hAnsi="Cambria" w:cstheme="minorBidi"/>
                <w:sz w:val="20"/>
                <w:szCs w:val="20"/>
                <w:lang w:val="et-EE"/>
              </w:rPr>
            </w:pPr>
            <w:r w:rsidRPr="00E868F1">
              <w:rPr>
                <w:rFonts w:ascii="Cambria" w:hAnsi="Cambria" w:cstheme="minorBidi"/>
                <w:sz w:val="20"/>
                <w:szCs w:val="20"/>
                <w:lang w:val="et-EE"/>
              </w:rPr>
              <w:t>2020-2022 aastate keskmine tarbimine ühe aasta kohta</w:t>
            </w:r>
          </w:p>
        </w:tc>
        <w:tc>
          <w:tcPr>
            <w:tcW w:w="1134" w:type="dxa"/>
            <w:shd w:val="clear" w:color="auto" w:fill="FFFFFF" w:themeFill="background1"/>
          </w:tcPr>
          <w:p w14:paraId="364F27C5" w14:textId="65A2FE10" w:rsidR="00E868F1" w:rsidRDefault="00952311">
            <w:pPr>
              <w:spacing w:before="0" w:line="240" w:lineRule="auto"/>
              <w:rPr>
                <w:rFonts w:ascii="Cambria" w:hAnsi="Cambria" w:cstheme="minorBidi"/>
                <w:sz w:val="20"/>
                <w:szCs w:val="20"/>
                <w:lang w:val="et-EE"/>
              </w:rPr>
            </w:pPr>
            <w:r>
              <w:rPr>
                <w:rFonts w:ascii="Cambria" w:hAnsi="Cambria" w:cstheme="minorBidi"/>
                <w:sz w:val="20"/>
                <w:szCs w:val="20"/>
                <w:lang w:val="et-EE"/>
              </w:rPr>
              <w:t>5 654</w:t>
            </w:r>
          </w:p>
        </w:tc>
        <w:tc>
          <w:tcPr>
            <w:tcW w:w="851" w:type="dxa"/>
            <w:shd w:val="clear" w:color="auto" w:fill="FFFFFF" w:themeFill="background1"/>
          </w:tcPr>
          <w:p w14:paraId="15B57C06" w14:textId="2D7DB02F" w:rsidR="00E868F1" w:rsidRDefault="009267CD">
            <w:pPr>
              <w:spacing w:before="0" w:line="240" w:lineRule="auto"/>
              <w:rPr>
                <w:rFonts w:ascii="Cambria" w:hAnsi="Cambria" w:cstheme="minorBidi"/>
                <w:sz w:val="20"/>
                <w:szCs w:val="20"/>
                <w:lang w:val="et-EE"/>
              </w:rPr>
            </w:pPr>
            <w:r>
              <w:rPr>
                <w:rFonts w:ascii="Cambria" w:hAnsi="Cambria" w:cstheme="minorBidi"/>
                <w:sz w:val="20"/>
                <w:szCs w:val="20"/>
                <w:lang w:val="et-EE"/>
              </w:rPr>
              <w:t>P</w:t>
            </w:r>
            <w:r w:rsidR="00952311" w:rsidRPr="00952311">
              <w:rPr>
                <w:rFonts w:ascii="Cambria" w:hAnsi="Cambria" w:cstheme="minorBidi"/>
                <w:sz w:val="20"/>
                <w:szCs w:val="20"/>
                <w:lang w:val="et-EE"/>
              </w:rPr>
              <w:t>rojekti</w:t>
            </w:r>
            <w:r>
              <w:rPr>
                <w:rFonts w:ascii="Cambria" w:hAnsi="Cambria" w:cstheme="minorBidi"/>
                <w:sz w:val="20"/>
                <w:szCs w:val="20"/>
                <w:lang w:val="et-EE"/>
              </w:rPr>
              <w:t>de järel</w:t>
            </w:r>
            <w:r w:rsidR="007D2794">
              <w:rPr>
                <w:rFonts w:ascii="Cambria" w:hAnsi="Cambria" w:cstheme="minorBidi"/>
                <w:sz w:val="20"/>
                <w:szCs w:val="20"/>
                <w:lang w:val="et-EE"/>
              </w:rPr>
              <w:t>aru</w:t>
            </w:r>
            <w:r w:rsidR="00952311" w:rsidRPr="00952311">
              <w:rPr>
                <w:rFonts w:ascii="Cambria" w:hAnsi="Cambria" w:cstheme="minorBidi"/>
                <w:sz w:val="20"/>
                <w:szCs w:val="20"/>
                <w:lang w:val="et-EE"/>
              </w:rPr>
              <w:t>anded, energiaauditid</w:t>
            </w:r>
          </w:p>
        </w:tc>
      </w:tr>
      <w:tr w:rsidR="00952311" w14:paraId="265818DA" w14:textId="77777777" w:rsidTr="3992A286">
        <w:trPr>
          <w:trHeight w:val="797"/>
        </w:trPr>
        <w:tc>
          <w:tcPr>
            <w:tcW w:w="421" w:type="dxa"/>
            <w:shd w:val="clear" w:color="auto" w:fill="FFFFFF" w:themeFill="background1"/>
          </w:tcPr>
          <w:p w14:paraId="598571CA" w14:textId="1D91FED8" w:rsidR="00952311" w:rsidRDefault="00952311">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425" w:type="dxa"/>
            <w:shd w:val="clear" w:color="auto" w:fill="FFFFFF" w:themeFill="background1"/>
          </w:tcPr>
          <w:p w14:paraId="6F6B46E5" w14:textId="3917072E" w:rsidR="00952311" w:rsidRDefault="00952311">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018BAA58" w14:textId="10B637E2" w:rsidR="00952311" w:rsidRDefault="00952311">
            <w:pPr>
              <w:spacing w:before="0" w:line="240" w:lineRule="auto"/>
              <w:rPr>
                <w:rFonts w:ascii="Cambria" w:hAnsi="Cambria" w:cstheme="minorHAnsi"/>
                <w:sz w:val="20"/>
                <w:szCs w:val="20"/>
                <w:lang w:val="et-EE"/>
              </w:rPr>
            </w:pPr>
            <w:r>
              <w:rPr>
                <w:rFonts w:ascii="Cambria" w:hAnsi="Cambria" w:cstheme="minorHAnsi"/>
                <w:sz w:val="20"/>
                <w:szCs w:val="20"/>
                <w:lang w:val="et-EE"/>
              </w:rPr>
              <w:t>ÜF</w:t>
            </w:r>
          </w:p>
        </w:tc>
        <w:tc>
          <w:tcPr>
            <w:tcW w:w="1134" w:type="dxa"/>
            <w:shd w:val="clear" w:color="auto" w:fill="FFFFFF" w:themeFill="background1"/>
          </w:tcPr>
          <w:p w14:paraId="66129BDA" w14:textId="525A1A63" w:rsidR="00952311" w:rsidRDefault="00952311">
            <w:pPr>
              <w:spacing w:before="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850" w:type="dxa"/>
            <w:shd w:val="clear" w:color="auto" w:fill="FFFFFF" w:themeFill="background1"/>
          </w:tcPr>
          <w:p w14:paraId="72F1E8A3" w14:textId="1BCFB252" w:rsidR="00952311" w:rsidRDefault="00952311">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RCR29</w:t>
            </w:r>
          </w:p>
        </w:tc>
        <w:tc>
          <w:tcPr>
            <w:tcW w:w="1843" w:type="dxa"/>
            <w:shd w:val="clear" w:color="auto" w:fill="FFFFFF" w:themeFill="background1"/>
            <w:vAlign w:val="center"/>
          </w:tcPr>
          <w:p w14:paraId="4576B6D7" w14:textId="64099F64" w:rsidR="00952311" w:rsidRPr="00E868F1" w:rsidRDefault="00952311">
            <w:pPr>
              <w:spacing w:before="100" w:beforeAutospacing="1" w:after="240" w:line="240" w:lineRule="auto"/>
              <w:rPr>
                <w:rFonts w:ascii="Cambria" w:hAnsi="Cambria" w:cstheme="minorBidi"/>
                <w:color w:val="000000" w:themeColor="text1"/>
                <w:sz w:val="20"/>
                <w:szCs w:val="20"/>
                <w:lang w:val="et-EE"/>
              </w:rPr>
            </w:pPr>
            <w:r w:rsidRPr="00952311">
              <w:rPr>
                <w:rFonts w:ascii="Cambria" w:hAnsi="Cambria" w:cstheme="minorBidi"/>
                <w:color w:val="000000" w:themeColor="text1"/>
                <w:sz w:val="20"/>
                <w:szCs w:val="20"/>
                <w:lang w:val="et-EE"/>
              </w:rPr>
              <w:t>Hinnangulised kasvuhoonegaaside heitkogused</w:t>
            </w:r>
          </w:p>
        </w:tc>
        <w:tc>
          <w:tcPr>
            <w:tcW w:w="992" w:type="dxa"/>
            <w:shd w:val="clear" w:color="auto" w:fill="FFFFFF" w:themeFill="background1"/>
          </w:tcPr>
          <w:p w14:paraId="7651393C" w14:textId="07DAB0B4" w:rsidR="00952311" w:rsidRDefault="00952311">
            <w:pPr>
              <w:spacing w:before="0" w:line="240" w:lineRule="auto"/>
              <w:rPr>
                <w:rFonts w:ascii="Cambria" w:hAnsi="Cambria" w:cstheme="minorBidi"/>
                <w:color w:val="000000" w:themeColor="text1"/>
                <w:sz w:val="20"/>
                <w:szCs w:val="20"/>
                <w:lang w:val="et-EE"/>
              </w:rPr>
            </w:pPr>
            <w:r w:rsidRPr="00952311">
              <w:rPr>
                <w:rFonts w:ascii="Cambria" w:hAnsi="Cambria" w:cstheme="minorBidi"/>
                <w:color w:val="000000" w:themeColor="text1"/>
                <w:sz w:val="20"/>
                <w:szCs w:val="20"/>
                <w:lang w:val="et-EE"/>
              </w:rPr>
              <w:t>tonni CO2 ekvivalent/aastas</w:t>
            </w:r>
          </w:p>
        </w:tc>
        <w:tc>
          <w:tcPr>
            <w:tcW w:w="1134" w:type="dxa"/>
            <w:shd w:val="clear" w:color="auto" w:fill="FFFFFF" w:themeFill="background1"/>
          </w:tcPr>
          <w:p w14:paraId="250D988D" w14:textId="51180B8F" w:rsidR="00952311" w:rsidRDefault="00952311">
            <w:pPr>
              <w:spacing w:before="0" w:line="240" w:lineRule="auto"/>
              <w:rPr>
                <w:rFonts w:ascii="Cambria" w:hAnsi="Cambria" w:cstheme="minorBidi"/>
                <w:sz w:val="20"/>
                <w:szCs w:val="20"/>
                <w:lang w:val="et-EE"/>
              </w:rPr>
            </w:pPr>
            <w:r>
              <w:rPr>
                <w:rFonts w:ascii="Cambria" w:hAnsi="Cambria" w:cstheme="minorBidi"/>
                <w:sz w:val="20"/>
                <w:szCs w:val="20"/>
                <w:lang w:val="et-EE"/>
              </w:rPr>
              <w:t>2 672</w:t>
            </w:r>
          </w:p>
        </w:tc>
        <w:tc>
          <w:tcPr>
            <w:tcW w:w="709" w:type="dxa"/>
            <w:shd w:val="clear" w:color="auto" w:fill="FFFFFF" w:themeFill="background1"/>
          </w:tcPr>
          <w:p w14:paraId="15A2267A" w14:textId="561D3D77" w:rsidR="00952311" w:rsidRPr="00E868F1" w:rsidRDefault="00952311">
            <w:pPr>
              <w:spacing w:before="0" w:line="240" w:lineRule="auto"/>
              <w:rPr>
                <w:rFonts w:ascii="Cambria" w:hAnsi="Cambria" w:cstheme="minorBidi"/>
                <w:sz w:val="20"/>
                <w:szCs w:val="20"/>
                <w:lang w:val="et-EE"/>
              </w:rPr>
            </w:pPr>
            <w:r w:rsidRPr="00952311">
              <w:rPr>
                <w:rFonts w:ascii="Cambria" w:hAnsi="Cambria" w:cstheme="minorBidi"/>
                <w:sz w:val="20"/>
                <w:szCs w:val="20"/>
                <w:lang w:val="et-EE"/>
              </w:rPr>
              <w:t>2020-2022 aastate keskmine tarbimine ühe aasta kohta</w:t>
            </w:r>
          </w:p>
        </w:tc>
        <w:tc>
          <w:tcPr>
            <w:tcW w:w="1134" w:type="dxa"/>
            <w:shd w:val="clear" w:color="auto" w:fill="FFFFFF" w:themeFill="background1"/>
          </w:tcPr>
          <w:p w14:paraId="08AAD437" w14:textId="56B73120" w:rsidR="00952311" w:rsidRDefault="00952311">
            <w:pPr>
              <w:spacing w:before="0" w:line="240" w:lineRule="auto"/>
              <w:rPr>
                <w:rFonts w:ascii="Cambria" w:hAnsi="Cambria" w:cstheme="minorBidi"/>
                <w:sz w:val="20"/>
                <w:szCs w:val="20"/>
                <w:lang w:val="et-EE"/>
              </w:rPr>
            </w:pPr>
            <w:r>
              <w:rPr>
                <w:rFonts w:ascii="Cambria" w:hAnsi="Cambria" w:cstheme="minorBidi"/>
                <w:sz w:val="20"/>
                <w:szCs w:val="20"/>
                <w:lang w:val="et-EE"/>
              </w:rPr>
              <w:t>1 918</w:t>
            </w:r>
          </w:p>
        </w:tc>
        <w:tc>
          <w:tcPr>
            <w:tcW w:w="851" w:type="dxa"/>
            <w:shd w:val="clear" w:color="auto" w:fill="FFFFFF" w:themeFill="background1"/>
          </w:tcPr>
          <w:p w14:paraId="1C9BF6CF" w14:textId="5DD4296A" w:rsidR="00952311" w:rsidRPr="00952311" w:rsidRDefault="009267CD">
            <w:pPr>
              <w:spacing w:before="0" w:line="240" w:lineRule="auto"/>
              <w:rPr>
                <w:rFonts w:ascii="Cambria" w:hAnsi="Cambria" w:cstheme="minorBidi"/>
                <w:sz w:val="20"/>
                <w:szCs w:val="20"/>
                <w:lang w:val="et-EE"/>
              </w:rPr>
            </w:pPr>
            <w:r>
              <w:rPr>
                <w:rFonts w:ascii="Cambria" w:hAnsi="Cambria" w:cstheme="minorBidi"/>
                <w:sz w:val="20"/>
                <w:szCs w:val="20"/>
                <w:lang w:val="et-EE"/>
              </w:rPr>
              <w:t>P</w:t>
            </w:r>
            <w:r w:rsidR="00952311" w:rsidRPr="00952311">
              <w:rPr>
                <w:rFonts w:ascii="Cambria" w:hAnsi="Cambria" w:cstheme="minorBidi"/>
                <w:sz w:val="20"/>
                <w:szCs w:val="20"/>
                <w:lang w:val="et-EE"/>
              </w:rPr>
              <w:t>rojektiarua</w:t>
            </w:r>
            <w:r>
              <w:rPr>
                <w:rFonts w:ascii="Cambria" w:hAnsi="Cambria" w:cstheme="minorBidi"/>
                <w:sz w:val="20"/>
                <w:szCs w:val="20"/>
                <w:lang w:val="et-EE"/>
              </w:rPr>
              <w:t>nnete alusel</w:t>
            </w:r>
            <w:r w:rsidR="00952311" w:rsidRPr="00952311">
              <w:rPr>
                <w:rFonts w:ascii="Cambria" w:hAnsi="Cambria" w:cstheme="minorBidi"/>
                <w:sz w:val="20"/>
                <w:szCs w:val="20"/>
                <w:lang w:val="et-EE"/>
              </w:rPr>
              <w:t xml:space="preserve"> </w:t>
            </w:r>
          </w:p>
        </w:tc>
      </w:tr>
    </w:tbl>
    <w:p w14:paraId="4CD9AC46" w14:textId="77777777" w:rsidR="009D6B67" w:rsidRDefault="00EE5F1F">
      <w:pPr>
        <w:pStyle w:val="Loendilik"/>
        <w:keepNext/>
        <w:numPr>
          <w:ilvl w:val="4"/>
          <w:numId w:val="76"/>
        </w:numPr>
        <w:spacing w:before="240" w:line="240" w:lineRule="auto"/>
        <w:jc w:val="both"/>
        <w:outlineLvl w:val="4"/>
        <w:rPr>
          <w:rFonts w:ascii="Cambria" w:eastAsia="Times New Roman" w:hAnsi="Cambria" w:cstheme="minorHAnsi"/>
          <w:b/>
          <w:lang w:val="et-EE" w:eastAsia="en-GB"/>
        </w:rPr>
      </w:pPr>
      <w:r>
        <w:rPr>
          <w:rFonts w:ascii="Cambria" w:eastAsia="Times New Roman" w:hAnsi="Cambria"/>
          <w:b/>
          <w:lang w:val="et-EE" w:eastAsia="en-GB"/>
        </w:rPr>
        <w:t>Programmi rahaliste vahendite (EL) esialgne jaotus sekkumise liigi järgi</w:t>
      </w: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99"/>
        <w:gridCol w:w="1384"/>
        <w:gridCol w:w="1365"/>
        <w:gridCol w:w="1712"/>
        <w:gridCol w:w="1306"/>
        <w:gridCol w:w="2268"/>
      </w:tblGrid>
      <w:tr w:rsidR="009D6B67" w14:paraId="471AFE5A" w14:textId="77777777">
        <w:trPr>
          <w:trHeight w:val="435"/>
        </w:trPr>
        <w:tc>
          <w:tcPr>
            <w:tcW w:w="9634" w:type="dxa"/>
            <w:gridSpan w:val="6"/>
          </w:tcPr>
          <w:p w14:paraId="55B2CACD" w14:textId="7F37B5AF" w:rsidR="009D6B67" w:rsidRDefault="00EE5F1F">
            <w:pPr>
              <w:keepNext/>
              <w:spacing w:line="240" w:lineRule="auto"/>
              <w:jc w:val="both"/>
              <w:rPr>
                <w:rFonts w:eastAsia="Times New Roman"/>
                <w:b/>
                <w:sz w:val="20"/>
                <w:lang w:val="et-EE" w:eastAsia="en-GB"/>
              </w:rPr>
            </w:pPr>
            <w:r>
              <w:rPr>
                <w:rFonts w:eastAsia="Times New Roman"/>
                <w:b/>
                <w:sz w:val="20"/>
                <w:lang w:val="et-EE" w:eastAsia="en-GB"/>
              </w:rPr>
              <w:t xml:space="preserve">Tabel </w:t>
            </w:r>
            <w:del w:id="826" w:author="Kaisa Tähe - RAM" w:date="2025-10-13T15:22:00Z" w16du:dateUtc="2025-10-13T12:22:00Z">
              <w:r w:rsidDel="00084ED8">
                <w:rPr>
                  <w:rFonts w:eastAsia="Times New Roman"/>
                  <w:b/>
                  <w:sz w:val="20"/>
                  <w:lang w:val="et-EE" w:eastAsia="en-GB"/>
                </w:rPr>
                <w:fldChar w:fldCharType="begin"/>
              </w:r>
              <w:r w:rsidDel="00084ED8">
                <w:rPr>
                  <w:rFonts w:eastAsia="Times New Roman"/>
                  <w:b/>
                  <w:sz w:val="20"/>
                  <w:lang w:val="et-EE" w:eastAsia="en-GB"/>
                </w:rPr>
                <w:delInstrText xml:space="preserve"> SEQ Tabel \* ARABIC </w:delInstrText>
              </w:r>
              <w:r w:rsidDel="00084ED8">
                <w:rPr>
                  <w:rFonts w:eastAsia="Times New Roman"/>
                  <w:b/>
                  <w:sz w:val="20"/>
                  <w:lang w:val="et-EE" w:eastAsia="en-GB"/>
                </w:rPr>
                <w:fldChar w:fldCharType="separate"/>
              </w:r>
              <w:r w:rsidDel="00084ED8">
                <w:rPr>
                  <w:rFonts w:eastAsia="Times New Roman"/>
                  <w:b/>
                  <w:sz w:val="20"/>
                  <w:lang w:val="et-EE" w:eastAsia="en-GB"/>
                </w:rPr>
                <w:delText>34</w:delText>
              </w:r>
              <w:r w:rsidDel="00084ED8">
                <w:rPr>
                  <w:rFonts w:eastAsia="Times New Roman"/>
                  <w:b/>
                  <w:sz w:val="20"/>
                  <w:lang w:val="et-EE" w:eastAsia="en-GB"/>
                </w:rPr>
                <w:fldChar w:fldCharType="end"/>
              </w:r>
            </w:del>
            <w:ins w:id="827" w:author="Kaisa Tähe - RAM" w:date="2025-10-13T15:22:00Z" w16du:dateUtc="2025-10-13T12:22:00Z">
              <w:r w:rsidR="00084ED8">
                <w:rPr>
                  <w:rFonts w:eastAsia="Times New Roman"/>
                  <w:b/>
                  <w:sz w:val="20"/>
                  <w:lang w:val="et-EE" w:eastAsia="en-GB"/>
                </w:rPr>
                <w:t>40</w:t>
              </w:r>
            </w:ins>
            <w:r>
              <w:rPr>
                <w:rFonts w:ascii="Cambria" w:eastAsia="Times New Roman" w:hAnsi="Cambria" w:cstheme="minorHAnsi"/>
                <w:b/>
                <w:sz w:val="20"/>
                <w:lang w:val="et-EE" w:eastAsia="en-GB"/>
              </w:rPr>
              <w:t xml:space="preserve">: </w:t>
            </w:r>
            <w:r>
              <w:rPr>
                <w:rFonts w:ascii="Cambria" w:eastAsia="Times New Roman" w:hAnsi="Cambria" w:cstheme="minorBidi"/>
                <w:b/>
                <w:sz w:val="20"/>
                <w:lang w:val="et-EE" w:eastAsia="en-GB"/>
              </w:rPr>
              <w:t>Mõõde 1 – sekkumise valdkond</w:t>
            </w:r>
          </w:p>
        </w:tc>
      </w:tr>
      <w:tr w:rsidR="009D6B67" w14:paraId="49604308" w14:textId="77777777">
        <w:tc>
          <w:tcPr>
            <w:tcW w:w="1599" w:type="dxa"/>
          </w:tcPr>
          <w:p w14:paraId="719CA16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20E8DD0A"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365" w:type="dxa"/>
          </w:tcPr>
          <w:p w14:paraId="20747C6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712" w:type="dxa"/>
          </w:tcPr>
          <w:p w14:paraId="2FD58F5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306" w:type="dxa"/>
          </w:tcPr>
          <w:p w14:paraId="2EE8526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268" w:type="dxa"/>
          </w:tcPr>
          <w:p w14:paraId="21AEC8F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74B35CAA" w14:textId="77777777">
        <w:tc>
          <w:tcPr>
            <w:tcW w:w="1599" w:type="dxa"/>
          </w:tcPr>
          <w:p w14:paraId="0CF8768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tcPr>
          <w:p w14:paraId="32E8E79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2C09B36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0B34093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i </w:t>
            </w:r>
          </w:p>
        </w:tc>
        <w:tc>
          <w:tcPr>
            <w:tcW w:w="1306" w:type="dxa"/>
          </w:tcPr>
          <w:p w14:paraId="6652C03F" w14:textId="5F8D66B5" w:rsidR="009D6B67" w:rsidRDefault="00EE5F1F">
            <w:pPr>
              <w:spacing w:before="0" w:after="0" w:line="240" w:lineRule="auto"/>
              <w:rPr>
                <w:rFonts w:ascii="Cambria" w:eastAsia="Times New Roman" w:hAnsi="Cambria" w:cstheme="minorHAnsi"/>
                <w:sz w:val="20"/>
                <w:szCs w:val="20"/>
                <w:lang w:val="et-EE"/>
              </w:rPr>
            </w:pPr>
            <w:commentRangeStart w:id="828"/>
            <w:r>
              <w:rPr>
                <w:rFonts w:ascii="Cambria" w:eastAsia="Times New Roman" w:hAnsi="Cambria" w:cstheme="minorHAnsi"/>
                <w:sz w:val="20"/>
                <w:szCs w:val="20"/>
                <w:lang w:val="et-EE"/>
              </w:rPr>
              <w:t>041</w:t>
            </w:r>
            <w:commentRangeEnd w:id="828"/>
            <w:r w:rsidR="00ED205E">
              <w:rPr>
                <w:rStyle w:val="Kommentaariviide"/>
                <w:rFonts w:ascii="Cambria" w:eastAsia="Times New Roman" w:hAnsi="Cambria" w:cstheme="minorHAnsi"/>
                <w:sz w:val="20"/>
                <w:szCs w:val="20"/>
                <w:lang w:val="et-EE"/>
              </w:rPr>
              <w:commentReference w:id="828"/>
            </w:r>
          </w:p>
        </w:tc>
        <w:tc>
          <w:tcPr>
            <w:tcW w:w="2268" w:type="dxa"/>
          </w:tcPr>
          <w:p w14:paraId="0FA62A59" w14:textId="2F789236" w:rsidR="009D6B67" w:rsidRPr="006767FB" w:rsidRDefault="005E3567">
            <w:pPr>
              <w:spacing w:before="0" w:after="0" w:line="240" w:lineRule="auto"/>
              <w:rPr>
                <w:rFonts w:asciiTheme="majorHAnsi" w:eastAsia="Times New Roman" w:hAnsiTheme="majorHAnsi" w:cstheme="minorHAnsi"/>
                <w:sz w:val="20"/>
                <w:szCs w:val="20"/>
                <w:lang w:val="et-EE"/>
              </w:rPr>
            </w:pPr>
            <w:ins w:id="829" w:author="Kaisa Tähe - RAM" w:date="2025-09-25T14:43:00Z" w16du:dateUtc="2025-09-25T11:43:00Z">
              <w:r w:rsidRPr="005E3567">
                <w:rPr>
                  <w:rFonts w:asciiTheme="majorHAnsi" w:eastAsia="Times New Roman" w:hAnsiTheme="majorHAnsi" w:cstheme="minorHAnsi"/>
                  <w:sz w:val="20"/>
                  <w:szCs w:val="20"/>
                  <w:lang w:val="et-EE"/>
                </w:rPr>
                <w:t>24 851 374</w:t>
              </w:r>
            </w:ins>
            <w:ins w:id="830" w:author="Kaisa Tähe - RAM" w:date="2025-07-18T14:08:00Z" w16du:dateUtc="2025-07-18T11:08:00Z">
              <w:r w:rsidR="003A7533" w:rsidRPr="006767FB" w:rsidDel="003A7533">
                <w:rPr>
                  <w:rFonts w:asciiTheme="majorHAnsi" w:eastAsia="Times New Roman" w:hAnsiTheme="majorHAnsi" w:cstheme="minorHAnsi"/>
                  <w:sz w:val="20"/>
                  <w:szCs w:val="20"/>
                  <w:lang w:val="et-EE"/>
                </w:rPr>
                <w:t xml:space="preserve"> </w:t>
              </w:r>
            </w:ins>
            <w:del w:id="831" w:author="Kaisa Tähe - RAM" w:date="2025-07-18T14:08:00Z" w16du:dateUtc="2025-07-18T11:08:00Z">
              <w:r w:rsidR="00D13565" w:rsidRPr="006767FB" w:rsidDel="003A7533">
                <w:rPr>
                  <w:rFonts w:asciiTheme="majorHAnsi" w:eastAsia="Times New Roman" w:hAnsiTheme="majorHAnsi" w:cstheme="minorHAnsi"/>
                  <w:sz w:val="20"/>
                  <w:szCs w:val="20"/>
                  <w:lang w:val="et-EE"/>
                </w:rPr>
                <w:delText>73</w:delText>
              </w:r>
              <w:r w:rsidR="00EE5F1F" w:rsidRPr="006767FB" w:rsidDel="003A7533">
                <w:rPr>
                  <w:rFonts w:asciiTheme="majorHAnsi" w:eastAsia="Times New Roman" w:hAnsiTheme="majorHAnsi" w:cstheme="minorHAnsi"/>
                  <w:sz w:val="20"/>
                  <w:szCs w:val="20"/>
                  <w:lang w:val="et-EE"/>
                </w:rPr>
                <w:delText xml:space="preserve"> 600 000 </w:delText>
              </w:r>
            </w:del>
          </w:p>
        </w:tc>
      </w:tr>
      <w:tr w:rsidR="009D6B67" w14:paraId="10B784FF" w14:textId="77777777">
        <w:tc>
          <w:tcPr>
            <w:tcW w:w="1599" w:type="dxa"/>
          </w:tcPr>
          <w:p w14:paraId="1FF6D8C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tcPr>
          <w:p w14:paraId="5BE6F6E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4699CC2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15392F9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306" w:type="dxa"/>
          </w:tcPr>
          <w:p w14:paraId="4DE445C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042</w:t>
            </w:r>
          </w:p>
        </w:tc>
        <w:tc>
          <w:tcPr>
            <w:tcW w:w="2268" w:type="dxa"/>
          </w:tcPr>
          <w:p w14:paraId="49565995" w14:textId="2AAC724F" w:rsidR="009D6B67" w:rsidRPr="006767FB" w:rsidRDefault="00330EC2">
            <w:pPr>
              <w:spacing w:before="0" w:after="0" w:line="240" w:lineRule="auto"/>
              <w:rPr>
                <w:rFonts w:asciiTheme="majorHAnsi" w:eastAsia="Times New Roman" w:hAnsiTheme="majorHAnsi" w:cstheme="minorHAnsi"/>
                <w:sz w:val="20"/>
                <w:szCs w:val="20"/>
                <w:lang w:val="et-EE"/>
              </w:rPr>
            </w:pPr>
            <w:ins w:id="832" w:author="Kaisa Tähe - RAM" w:date="2025-09-25T14:54:00Z" w16du:dateUtc="2025-09-25T11:54:00Z">
              <w:r>
                <w:rPr>
                  <w:rFonts w:asciiTheme="majorHAnsi" w:eastAsia="Times New Roman" w:hAnsiTheme="majorHAnsi" w:cstheme="minorHAnsi"/>
                  <w:sz w:val="20"/>
                  <w:szCs w:val="20"/>
                  <w:lang w:val="et-EE"/>
                </w:rPr>
                <w:t>325 026 140</w:t>
              </w:r>
            </w:ins>
            <w:del w:id="833" w:author="Kaisa Tähe - RAM" w:date="2025-09-25T14:54:00Z" w16du:dateUtc="2025-09-25T11:54:00Z">
              <w:r w:rsidR="00EE5F1F" w:rsidRPr="006767FB" w:rsidDel="00EF2B02">
                <w:rPr>
                  <w:rFonts w:asciiTheme="majorHAnsi" w:eastAsia="Times New Roman" w:hAnsiTheme="majorHAnsi" w:cstheme="minorHAnsi"/>
                  <w:sz w:val="20"/>
                  <w:szCs w:val="20"/>
                  <w:lang w:val="et-EE"/>
                </w:rPr>
                <w:delText>315 900 000</w:delText>
              </w:r>
            </w:del>
          </w:p>
        </w:tc>
      </w:tr>
      <w:tr w:rsidR="009D6B67" w14:paraId="559C8474" w14:textId="77777777">
        <w:tc>
          <w:tcPr>
            <w:tcW w:w="1599" w:type="dxa"/>
          </w:tcPr>
          <w:p w14:paraId="6B75D24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tcPr>
          <w:p w14:paraId="2210A4A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7388FFE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69CEBA2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i </w:t>
            </w:r>
          </w:p>
        </w:tc>
        <w:tc>
          <w:tcPr>
            <w:tcW w:w="1306" w:type="dxa"/>
          </w:tcPr>
          <w:p w14:paraId="3AC7633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044</w:t>
            </w:r>
          </w:p>
        </w:tc>
        <w:tc>
          <w:tcPr>
            <w:tcW w:w="2268" w:type="dxa"/>
          </w:tcPr>
          <w:p w14:paraId="0E36566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16 200 000</w:t>
            </w:r>
          </w:p>
        </w:tc>
      </w:tr>
      <w:tr w:rsidR="009D6B67" w14:paraId="78BB5EC9" w14:textId="77777777">
        <w:tc>
          <w:tcPr>
            <w:tcW w:w="1599" w:type="dxa"/>
          </w:tcPr>
          <w:p w14:paraId="70923F5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tcPr>
          <w:p w14:paraId="3594C75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27B0539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32845CF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i </w:t>
            </w:r>
          </w:p>
        </w:tc>
        <w:tc>
          <w:tcPr>
            <w:tcW w:w="1306" w:type="dxa"/>
          </w:tcPr>
          <w:p w14:paraId="1AEE582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045</w:t>
            </w:r>
          </w:p>
        </w:tc>
        <w:tc>
          <w:tcPr>
            <w:tcW w:w="2268" w:type="dxa"/>
          </w:tcPr>
          <w:p w14:paraId="44B8986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6 300 000</w:t>
            </w:r>
          </w:p>
        </w:tc>
      </w:tr>
      <w:tr w:rsidR="009D6B67" w14:paraId="01D6F302" w14:textId="77777777">
        <w:tc>
          <w:tcPr>
            <w:tcW w:w="1599" w:type="dxa"/>
          </w:tcPr>
          <w:p w14:paraId="47304E2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23327E24"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631DF45B"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0F3439A1"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 xml:space="preserve">i </w:t>
            </w:r>
          </w:p>
        </w:tc>
        <w:tc>
          <w:tcPr>
            <w:tcW w:w="1306" w:type="dxa"/>
          </w:tcPr>
          <w:p w14:paraId="61937E8C"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077</w:t>
            </w:r>
          </w:p>
        </w:tc>
        <w:tc>
          <w:tcPr>
            <w:tcW w:w="2268" w:type="dxa"/>
          </w:tcPr>
          <w:p w14:paraId="726AAF60"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10 000 000</w:t>
            </w:r>
          </w:p>
        </w:tc>
      </w:tr>
      <w:tr w:rsidR="009D6B67" w14:paraId="780B9DDD" w14:textId="77777777">
        <w:tc>
          <w:tcPr>
            <w:tcW w:w="1599" w:type="dxa"/>
          </w:tcPr>
          <w:p w14:paraId="2E355464"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4EF350CE"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365" w:type="dxa"/>
          </w:tcPr>
          <w:p w14:paraId="676FBC7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712" w:type="dxa"/>
          </w:tcPr>
          <w:p w14:paraId="449DDB9A"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 xml:space="preserve">i </w:t>
            </w:r>
          </w:p>
        </w:tc>
        <w:tc>
          <w:tcPr>
            <w:tcW w:w="1306" w:type="dxa"/>
          </w:tcPr>
          <w:p w14:paraId="76FE698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044</w:t>
            </w:r>
          </w:p>
        </w:tc>
        <w:tc>
          <w:tcPr>
            <w:tcW w:w="2268" w:type="dxa"/>
          </w:tcPr>
          <w:p w14:paraId="19233DEE"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30 000 000</w:t>
            </w:r>
          </w:p>
        </w:tc>
      </w:tr>
    </w:tbl>
    <w:p w14:paraId="70B40F48"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99"/>
        <w:gridCol w:w="1384"/>
        <w:gridCol w:w="1433"/>
        <w:gridCol w:w="1644"/>
        <w:gridCol w:w="1306"/>
        <w:gridCol w:w="2268"/>
      </w:tblGrid>
      <w:tr w:rsidR="009D6B67" w14:paraId="18DA3C69" w14:textId="77777777">
        <w:tc>
          <w:tcPr>
            <w:tcW w:w="9634" w:type="dxa"/>
            <w:gridSpan w:val="6"/>
          </w:tcPr>
          <w:p w14:paraId="46BB41DB" w14:textId="33152970" w:rsidR="009D6B67" w:rsidRDefault="00EE5F1F">
            <w:pPr>
              <w:keepNext/>
              <w:spacing w:line="240" w:lineRule="auto"/>
              <w:jc w:val="both"/>
              <w:rPr>
                <w:rFonts w:eastAsia="Times New Roman"/>
                <w:b/>
                <w:sz w:val="20"/>
                <w:lang w:val="et-EE" w:eastAsia="en-GB"/>
              </w:rPr>
            </w:pPr>
            <w:r>
              <w:rPr>
                <w:rFonts w:eastAsia="Times New Roman"/>
                <w:b/>
                <w:sz w:val="20"/>
                <w:lang w:val="et-EE" w:eastAsia="en-GB"/>
              </w:rPr>
              <w:lastRenderedPageBreak/>
              <w:t xml:space="preserve">Tabel </w:t>
            </w:r>
            <w:del w:id="834" w:author="Kaisa Tähe - RAM" w:date="2025-10-13T15:22:00Z" w16du:dateUtc="2025-10-13T12:22:00Z">
              <w:r w:rsidDel="00084ED8">
                <w:rPr>
                  <w:rFonts w:eastAsia="Times New Roman"/>
                  <w:b/>
                  <w:sz w:val="20"/>
                  <w:lang w:val="et-EE" w:eastAsia="en-GB"/>
                </w:rPr>
                <w:fldChar w:fldCharType="begin"/>
              </w:r>
              <w:r w:rsidDel="00084ED8">
                <w:rPr>
                  <w:rFonts w:eastAsia="Times New Roman"/>
                  <w:b/>
                  <w:sz w:val="20"/>
                  <w:lang w:val="et-EE" w:eastAsia="en-GB"/>
                </w:rPr>
                <w:delInstrText xml:space="preserve"> SEQ Tabel \* ARABIC </w:delInstrText>
              </w:r>
              <w:r w:rsidDel="00084ED8">
                <w:rPr>
                  <w:rFonts w:eastAsia="Times New Roman"/>
                  <w:b/>
                  <w:sz w:val="20"/>
                  <w:lang w:val="et-EE" w:eastAsia="en-GB"/>
                </w:rPr>
                <w:fldChar w:fldCharType="separate"/>
              </w:r>
              <w:r w:rsidDel="00084ED8">
                <w:rPr>
                  <w:rFonts w:eastAsia="Times New Roman"/>
                  <w:b/>
                  <w:sz w:val="20"/>
                  <w:lang w:val="et-EE" w:eastAsia="en-GB"/>
                </w:rPr>
                <w:delText>35</w:delText>
              </w:r>
              <w:r w:rsidDel="00084ED8">
                <w:rPr>
                  <w:rFonts w:eastAsia="Times New Roman"/>
                  <w:b/>
                  <w:sz w:val="20"/>
                  <w:lang w:val="et-EE" w:eastAsia="en-GB"/>
                </w:rPr>
                <w:fldChar w:fldCharType="end"/>
              </w:r>
            </w:del>
            <w:ins w:id="835" w:author="Kaisa Tähe - RAM" w:date="2025-10-13T15:22:00Z" w16du:dateUtc="2025-10-13T12:22:00Z">
              <w:r w:rsidR="00084ED8">
                <w:rPr>
                  <w:rFonts w:eastAsia="Times New Roman"/>
                  <w:b/>
                  <w:sz w:val="20"/>
                  <w:lang w:val="et-EE" w:eastAsia="en-GB"/>
                </w:rPr>
                <w:t>41</w:t>
              </w:r>
            </w:ins>
            <w:r>
              <w:rPr>
                <w:rFonts w:ascii="Cambria" w:eastAsia="Times New Roman" w:hAnsi="Cambria" w:cstheme="minorHAnsi"/>
                <w:b/>
                <w:sz w:val="20"/>
                <w:lang w:val="et-EE" w:eastAsia="en-GB"/>
              </w:rPr>
              <w:t xml:space="preserve">: </w:t>
            </w:r>
            <w:r>
              <w:rPr>
                <w:rFonts w:ascii="Cambria" w:eastAsia="Times New Roman" w:hAnsi="Cambria" w:cstheme="minorHAnsi"/>
                <w:b/>
                <w:sz w:val="20"/>
                <w:szCs w:val="20"/>
                <w:lang w:val="et-EE" w:eastAsia="en-GB"/>
              </w:rPr>
              <w:t>Mõõde 2 – rahastamise vorm</w:t>
            </w:r>
          </w:p>
        </w:tc>
      </w:tr>
      <w:tr w:rsidR="009D6B67" w14:paraId="5F638413" w14:textId="77777777">
        <w:tc>
          <w:tcPr>
            <w:tcW w:w="1599" w:type="dxa"/>
          </w:tcPr>
          <w:p w14:paraId="074C576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16C2847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3F60352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68E3D8E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306" w:type="dxa"/>
          </w:tcPr>
          <w:p w14:paraId="0806126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268" w:type="dxa"/>
          </w:tcPr>
          <w:p w14:paraId="6BFCE17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2F2FDE85" w14:textId="77777777">
        <w:tc>
          <w:tcPr>
            <w:tcW w:w="1599" w:type="dxa"/>
          </w:tcPr>
          <w:p w14:paraId="07CEBCE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Calibri" w:hAnsi="Cambria" w:cstheme="minorHAnsi"/>
                <w:sz w:val="20"/>
                <w:szCs w:val="20"/>
                <w:lang w:val="et-EE"/>
              </w:rPr>
              <w:t>3</w:t>
            </w:r>
          </w:p>
        </w:tc>
        <w:tc>
          <w:tcPr>
            <w:tcW w:w="1384" w:type="dxa"/>
          </w:tcPr>
          <w:p w14:paraId="2132726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Calibri" w:hAnsi="Cambria" w:cstheme="minorHAnsi"/>
                <w:sz w:val="20"/>
                <w:szCs w:val="20"/>
                <w:lang w:val="et-EE"/>
              </w:rPr>
              <w:t>ERF</w:t>
            </w:r>
          </w:p>
        </w:tc>
        <w:tc>
          <w:tcPr>
            <w:tcW w:w="1433" w:type="dxa"/>
          </w:tcPr>
          <w:p w14:paraId="275C2DB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1651A95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Calibri" w:hAnsi="Cambria" w:cstheme="minorHAnsi"/>
                <w:sz w:val="20"/>
                <w:szCs w:val="20"/>
                <w:lang w:val="et-EE"/>
              </w:rPr>
              <w:t xml:space="preserve">i </w:t>
            </w:r>
          </w:p>
        </w:tc>
        <w:tc>
          <w:tcPr>
            <w:tcW w:w="1306" w:type="dxa"/>
          </w:tcPr>
          <w:p w14:paraId="55D9E70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Calibri" w:hAnsi="Cambria" w:cstheme="minorHAnsi"/>
                <w:sz w:val="20"/>
                <w:szCs w:val="20"/>
                <w:lang w:val="et-EE"/>
              </w:rPr>
              <w:t>01</w:t>
            </w:r>
          </w:p>
        </w:tc>
        <w:tc>
          <w:tcPr>
            <w:tcW w:w="2268" w:type="dxa"/>
          </w:tcPr>
          <w:p w14:paraId="23813736" w14:textId="18760C76" w:rsidR="009D6B67" w:rsidRDefault="00EE5F1F">
            <w:pPr>
              <w:spacing w:before="0" w:after="0" w:line="240" w:lineRule="auto"/>
              <w:rPr>
                <w:rFonts w:ascii="Cambria" w:eastAsia="Times New Roman" w:hAnsi="Cambria" w:cstheme="minorHAnsi"/>
                <w:sz w:val="20"/>
                <w:szCs w:val="20"/>
                <w:lang w:val="et-EE"/>
              </w:rPr>
            </w:pPr>
            <w:del w:id="836" w:author="Juhan Anupõld - RAM" w:date="2025-07-31T07:03:00Z">
              <w:r>
                <w:rPr>
                  <w:rFonts w:ascii="Cambria" w:eastAsia="Calibri" w:hAnsi="Cambria" w:cstheme="minorHAnsi"/>
                  <w:sz w:val="20"/>
                  <w:szCs w:val="20"/>
                  <w:lang w:val="et-EE"/>
                </w:rPr>
                <w:delText>38</w:delText>
              </w:r>
              <w:r w:rsidR="00D13565">
                <w:rPr>
                  <w:rFonts w:ascii="Cambria" w:eastAsia="Calibri" w:hAnsi="Cambria" w:cstheme="minorHAnsi"/>
                  <w:sz w:val="20"/>
                  <w:szCs w:val="20"/>
                  <w:lang w:val="et-EE"/>
                </w:rPr>
                <w:delText>6</w:delText>
              </w:r>
              <w:r>
                <w:rPr>
                  <w:rFonts w:ascii="Cambria" w:eastAsia="Calibri" w:hAnsi="Cambria" w:cstheme="minorHAnsi"/>
                  <w:sz w:val="20"/>
                  <w:szCs w:val="20"/>
                  <w:lang w:val="et-EE"/>
                </w:rPr>
                <w:delText> 900 000</w:delText>
              </w:r>
            </w:del>
            <w:ins w:id="837" w:author="Juhan Anupõld - RAM" w:date="2025-07-31T07:03:00Z">
              <w:r w:rsidR="718AA1AB" w:rsidRPr="0FD6E514">
                <w:rPr>
                  <w:rFonts w:ascii="Segoe UI" w:eastAsia="Segoe UI" w:hAnsi="Segoe UI" w:cs="Segoe UI"/>
                  <w:sz w:val="18"/>
                  <w:szCs w:val="18"/>
                  <w:lang w:val="et-EE"/>
                </w:rPr>
                <w:t>36</w:t>
              </w:r>
            </w:ins>
            <w:ins w:id="838" w:author="Kaisa Tähe - RAM" w:date="2025-09-25T14:55:00Z" w16du:dateUtc="2025-09-25T11:55:00Z">
              <w:r w:rsidR="00A22998">
                <w:rPr>
                  <w:rFonts w:ascii="Segoe UI" w:eastAsia="Segoe UI" w:hAnsi="Segoe UI" w:cs="Segoe UI"/>
                  <w:sz w:val="18"/>
                  <w:szCs w:val="18"/>
                  <w:lang w:val="et-EE"/>
                </w:rPr>
                <w:t>7</w:t>
              </w:r>
            </w:ins>
            <w:ins w:id="839" w:author="Juhan Anupõld - RAM" w:date="2025-07-31T07:03:00Z">
              <w:r w:rsidR="718AA1AB" w:rsidRPr="0FD6E514">
                <w:rPr>
                  <w:rFonts w:ascii="Segoe UI" w:eastAsia="Segoe UI" w:hAnsi="Segoe UI" w:cs="Segoe UI"/>
                  <w:sz w:val="18"/>
                  <w:szCs w:val="18"/>
                  <w:lang w:val="et-EE"/>
                </w:rPr>
                <w:t xml:space="preserve"> 277 514</w:t>
              </w:r>
            </w:ins>
          </w:p>
        </w:tc>
      </w:tr>
      <w:tr w:rsidR="009D6B67" w14:paraId="70F30A4E" w14:textId="77777777">
        <w:tc>
          <w:tcPr>
            <w:tcW w:w="1599" w:type="dxa"/>
          </w:tcPr>
          <w:p w14:paraId="5A786E3B"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5929A61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433" w:type="dxa"/>
          </w:tcPr>
          <w:p w14:paraId="2DD4FC2C"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5EDAF295"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 xml:space="preserve">i </w:t>
            </w:r>
          </w:p>
        </w:tc>
        <w:tc>
          <w:tcPr>
            <w:tcW w:w="1306" w:type="dxa"/>
          </w:tcPr>
          <w:p w14:paraId="10992CBA"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03</w:t>
            </w:r>
          </w:p>
        </w:tc>
        <w:tc>
          <w:tcPr>
            <w:tcW w:w="2268" w:type="dxa"/>
          </w:tcPr>
          <w:p w14:paraId="5F5592F1" w14:textId="305339CC" w:rsidR="009D6B67" w:rsidRDefault="00194D7F">
            <w:pPr>
              <w:spacing w:before="0" w:after="0" w:line="240" w:lineRule="auto"/>
              <w:rPr>
                <w:rFonts w:ascii="Cambria" w:eastAsia="Calibri" w:hAnsi="Cambria" w:cstheme="minorHAnsi"/>
                <w:sz w:val="20"/>
                <w:szCs w:val="20"/>
                <w:lang w:val="et-EE"/>
              </w:rPr>
            </w:pPr>
            <w:ins w:id="840" w:author="Kaisa Tähe - RAM" w:date="2025-07-18T14:12:00Z" w16du:dateUtc="2025-07-18T11:12:00Z">
              <w:r>
                <w:rPr>
                  <w:rFonts w:ascii="Cambria" w:eastAsia="Calibri" w:hAnsi="Cambria" w:cstheme="minorHAnsi"/>
                  <w:sz w:val="20"/>
                  <w:szCs w:val="20"/>
                  <w:lang w:val="et-EE"/>
                </w:rPr>
                <w:t>10 000 000</w:t>
              </w:r>
            </w:ins>
            <w:del w:id="841" w:author="Kaisa Tähe - RAM" w:date="2025-07-18T14:12:00Z" w16du:dateUtc="2025-07-18T11:12:00Z">
              <w:r w:rsidR="00EE5F1F" w:rsidDel="00ED069E">
                <w:rPr>
                  <w:rFonts w:ascii="Cambria" w:eastAsia="Calibri" w:hAnsi="Cambria" w:cstheme="minorHAnsi"/>
                  <w:sz w:val="20"/>
                  <w:szCs w:val="20"/>
                  <w:lang w:val="et-EE"/>
                </w:rPr>
                <w:delText>35 100 000</w:delText>
              </w:r>
            </w:del>
          </w:p>
        </w:tc>
      </w:tr>
      <w:tr w:rsidR="001A3048" w14:paraId="0C13DD78" w14:textId="77777777">
        <w:trPr>
          <w:ins w:id="842" w:author="Kaisa Tähe - RAM" w:date="2025-07-18T14:12:00Z"/>
        </w:trPr>
        <w:tc>
          <w:tcPr>
            <w:tcW w:w="1599" w:type="dxa"/>
          </w:tcPr>
          <w:p w14:paraId="4C2C8FBC" w14:textId="338806BF" w:rsidR="001A3048" w:rsidRDefault="001A3048">
            <w:pPr>
              <w:spacing w:before="0" w:after="0" w:line="240" w:lineRule="auto"/>
              <w:rPr>
                <w:ins w:id="843" w:author="Kaisa Tähe - RAM" w:date="2025-07-18T14:12:00Z" w16du:dateUtc="2025-07-18T11:12:00Z"/>
                <w:rFonts w:ascii="Cambria" w:eastAsia="Calibri" w:hAnsi="Cambria" w:cstheme="minorHAnsi"/>
                <w:sz w:val="20"/>
                <w:szCs w:val="20"/>
                <w:lang w:val="et-EE"/>
              </w:rPr>
            </w:pPr>
            <w:commentRangeStart w:id="844"/>
            <w:ins w:id="845" w:author="Kaisa Tähe - RAM" w:date="2025-07-18T14:13:00Z" w16du:dateUtc="2025-07-18T11:13:00Z">
              <w:r>
                <w:rPr>
                  <w:rFonts w:ascii="Cambria" w:eastAsia="Calibri" w:hAnsi="Cambria" w:cstheme="minorHAnsi"/>
                  <w:sz w:val="20"/>
                  <w:szCs w:val="20"/>
                  <w:lang w:val="et-EE"/>
                </w:rPr>
                <w:t>3</w:t>
              </w:r>
            </w:ins>
          </w:p>
        </w:tc>
        <w:tc>
          <w:tcPr>
            <w:tcW w:w="1384" w:type="dxa"/>
          </w:tcPr>
          <w:p w14:paraId="6492EAAC" w14:textId="620BB43F" w:rsidR="001A3048" w:rsidRDefault="001A3048">
            <w:pPr>
              <w:spacing w:before="0" w:after="0" w:line="240" w:lineRule="auto"/>
              <w:rPr>
                <w:ins w:id="846" w:author="Kaisa Tähe - RAM" w:date="2025-07-18T14:12:00Z" w16du:dateUtc="2025-07-18T11:12:00Z"/>
                <w:rFonts w:ascii="Cambria" w:eastAsia="Calibri" w:hAnsi="Cambria" w:cstheme="minorHAnsi"/>
                <w:sz w:val="20"/>
                <w:szCs w:val="20"/>
                <w:lang w:val="et-EE"/>
              </w:rPr>
            </w:pPr>
            <w:ins w:id="847" w:author="Kaisa Tähe - RAM" w:date="2025-07-18T14:13:00Z" w16du:dateUtc="2025-07-18T11:13:00Z">
              <w:r>
                <w:rPr>
                  <w:rFonts w:ascii="Cambria" w:eastAsia="Calibri" w:hAnsi="Cambria" w:cstheme="minorHAnsi"/>
                  <w:sz w:val="20"/>
                  <w:szCs w:val="20"/>
                  <w:lang w:val="et-EE"/>
                </w:rPr>
                <w:t>ERF</w:t>
              </w:r>
            </w:ins>
          </w:p>
        </w:tc>
        <w:tc>
          <w:tcPr>
            <w:tcW w:w="1433" w:type="dxa"/>
          </w:tcPr>
          <w:p w14:paraId="7341BE58" w14:textId="7755F4D1" w:rsidR="001A3048" w:rsidRDefault="001A3048">
            <w:pPr>
              <w:spacing w:before="0" w:after="0" w:line="240" w:lineRule="auto"/>
              <w:rPr>
                <w:ins w:id="848" w:author="Kaisa Tähe - RAM" w:date="2025-07-18T14:12:00Z" w16du:dateUtc="2025-07-18T11:12:00Z"/>
                <w:rFonts w:ascii="Cambria" w:eastAsia="Times New Roman" w:hAnsi="Cambria" w:cstheme="minorHAnsi"/>
                <w:sz w:val="20"/>
                <w:szCs w:val="20"/>
                <w:lang w:val="et-EE"/>
              </w:rPr>
            </w:pPr>
            <w:ins w:id="849" w:author="Kaisa Tähe - RAM" w:date="2025-07-18T14:13:00Z" w16du:dateUtc="2025-07-18T11:13:00Z">
              <w:r>
                <w:rPr>
                  <w:rFonts w:ascii="Cambria" w:eastAsia="Times New Roman" w:hAnsi="Cambria" w:cstheme="minorHAnsi"/>
                  <w:sz w:val="20"/>
                  <w:szCs w:val="20"/>
                  <w:lang w:val="et-EE"/>
                </w:rPr>
                <w:t>Ülemineku</w:t>
              </w:r>
            </w:ins>
          </w:p>
        </w:tc>
        <w:tc>
          <w:tcPr>
            <w:tcW w:w="1644" w:type="dxa"/>
          </w:tcPr>
          <w:p w14:paraId="3C302B75" w14:textId="4E3865BA" w:rsidR="001A3048" w:rsidRDefault="001A3048">
            <w:pPr>
              <w:spacing w:before="0" w:after="0" w:line="240" w:lineRule="auto"/>
              <w:rPr>
                <w:ins w:id="850" w:author="Kaisa Tähe - RAM" w:date="2025-07-18T14:12:00Z" w16du:dateUtc="2025-07-18T11:12:00Z"/>
                <w:rFonts w:ascii="Cambria" w:eastAsia="Calibri" w:hAnsi="Cambria" w:cstheme="minorHAnsi"/>
                <w:sz w:val="20"/>
                <w:szCs w:val="20"/>
                <w:lang w:val="et-EE"/>
              </w:rPr>
            </w:pPr>
            <w:ins w:id="851" w:author="Kaisa Tähe - RAM" w:date="2025-07-18T14:13:00Z" w16du:dateUtc="2025-07-18T11:13:00Z">
              <w:r>
                <w:rPr>
                  <w:rFonts w:ascii="Cambria" w:eastAsia="Calibri" w:hAnsi="Cambria" w:cstheme="minorHAnsi"/>
                  <w:sz w:val="20"/>
                  <w:szCs w:val="20"/>
                  <w:lang w:val="et-EE"/>
                </w:rPr>
                <w:t>i</w:t>
              </w:r>
            </w:ins>
          </w:p>
        </w:tc>
        <w:tc>
          <w:tcPr>
            <w:tcW w:w="1306" w:type="dxa"/>
          </w:tcPr>
          <w:p w14:paraId="1EFFFA27" w14:textId="0FFFA39C" w:rsidR="001A3048" w:rsidRDefault="001A3048">
            <w:pPr>
              <w:spacing w:before="0" w:after="0" w:line="240" w:lineRule="auto"/>
              <w:rPr>
                <w:ins w:id="852" w:author="Kaisa Tähe - RAM" w:date="2025-07-18T14:12:00Z" w16du:dateUtc="2025-07-18T11:12:00Z"/>
                <w:rFonts w:ascii="Cambria" w:eastAsia="Calibri" w:hAnsi="Cambria" w:cstheme="minorHAnsi"/>
                <w:sz w:val="20"/>
                <w:szCs w:val="20"/>
                <w:lang w:val="et-EE"/>
              </w:rPr>
            </w:pPr>
            <w:ins w:id="853" w:author="Kaisa Tähe - RAM" w:date="2025-07-18T14:13:00Z" w16du:dateUtc="2025-07-18T11:13:00Z">
              <w:r>
                <w:rPr>
                  <w:rFonts w:ascii="Cambria" w:eastAsia="Calibri" w:hAnsi="Cambria" w:cstheme="minorHAnsi"/>
                  <w:sz w:val="20"/>
                  <w:szCs w:val="20"/>
                  <w:lang w:val="et-EE"/>
                </w:rPr>
                <w:t>04</w:t>
              </w:r>
            </w:ins>
          </w:p>
        </w:tc>
        <w:tc>
          <w:tcPr>
            <w:tcW w:w="2268" w:type="dxa"/>
          </w:tcPr>
          <w:p w14:paraId="5D2C6B0E" w14:textId="08E59A79" w:rsidR="001A3048" w:rsidRDefault="001A3048">
            <w:pPr>
              <w:spacing w:before="0" w:after="0" w:line="240" w:lineRule="auto"/>
              <w:rPr>
                <w:ins w:id="854" w:author="Kaisa Tähe - RAM" w:date="2025-07-18T14:12:00Z" w16du:dateUtc="2025-07-18T11:12:00Z"/>
                <w:rFonts w:ascii="Cambria" w:eastAsia="Calibri" w:hAnsi="Cambria" w:cstheme="minorHAnsi"/>
                <w:sz w:val="20"/>
                <w:szCs w:val="20"/>
                <w:lang w:val="et-EE"/>
              </w:rPr>
            </w:pPr>
            <w:ins w:id="855" w:author="Kaisa Tähe - RAM" w:date="2025-07-18T14:13:00Z" w16du:dateUtc="2025-07-18T11:13:00Z">
              <w:r>
                <w:rPr>
                  <w:rFonts w:ascii="Cambria" w:eastAsia="Calibri" w:hAnsi="Cambria" w:cstheme="minorHAnsi"/>
                  <w:sz w:val="20"/>
                  <w:szCs w:val="20"/>
                  <w:lang w:val="et-EE"/>
                </w:rPr>
                <w:t>5 100 000</w:t>
              </w:r>
            </w:ins>
            <w:commentRangeEnd w:id="844"/>
            <w:ins w:id="856" w:author="Kaisa Tähe - RAM" w:date="2025-07-18T14:16:00Z" w16du:dateUtc="2025-07-18T11:16:00Z">
              <w:r w:rsidR="00061943">
                <w:rPr>
                  <w:rStyle w:val="Kommentaariviide"/>
                  <w:rFonts w:ascii="Cambria" w:eastAsia="Calibri" w:hAnsi="Cambria" w:cstheme="minorHAnsi"/>
                  <w:sz w:val="20"/>
                  <w:szCs w:val="20"/>
                  <w:lang w:val="et-EE"/>
                </w:rPr>
                <w:commentReference w:id="844"/>
              </w:r>
            </w:ins>
          </w:p>
        </w:tc>
      </w:tr>
      <w:tr w:rsidR="009D6B67" w14:paraId="7DFCCB5C" w14:textId="77777777">
        <w:tc>
          <w:tcPr>
            <w:tcW w:w="1599" w:type="dxa"/>
          </w:tcPr>
          <w:p w14:paraId="36DF3B9C"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2CFEB174"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433" w:type="dxa"/>
          </w:tcPr>
          <w:p w14:paraId="41EA8A8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644" w:type="dxa"/>
          </w:tcPr>
          <w:p w14:paraId="5DD2342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 xml:space="preserve">i </w:t>
            </w:r>
          </w:p>
        </w:tc>
        <w:tc>
          <w:tcPr>
            <w:tcW w:w="1306" w:type="dxa"/>
          </w:tcPr>
          <w:p w14:paraId="642718A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01</w:t>
            </w:r>
          </w:p>
        </w:tc>
        <w:tc>
          <w:tcPr>
            <w:tcW w:w="2268" w:type="dxa"/>
          </w:tcPr>
          <w:p w14:paraId="4AE994C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30 000 000</w:t>
            </w:r>
          </w:p>
        </w:tc>
      </w:tr>
    </w:tbl>
    <w:p w14:paraId="66129669"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99"/>
        <w:gridCol w:w="1384"/>
        <w:gridCol w:w="1433"/>
        <w:gridCol w:w="1644"/>
        <w:gridCol w:w="1306"/>
        <w:gridCol w:w="2268"/>
      </w:tblGrid>
      <w:tr w:rsidR="009D6B67" w14:paraId="7B3EEE40" w14:textId="77777777">
        <w:tc>
          <w:tcPr>
            <w:tcW w:w="9634" w:type="dxa"/>
            <w:gridSpan w:val="6"/>
          </w:tcPr>
          <w:p w14:paraId="72211C13" w14:textId="5B8AD443" w:rsidR="009D6B67" w:rsidRDefault="00EE5F1F">
            <w:pPr>
              <w:keepNext/>
              <w:spacing w:line="240" w:lineRule="auto"/>
              <w:jc w:val="both"/>
              <w:rPr>
                <w:rFonts w:eastAsia="Times New Roman"/>
                <w:b/>
                <w:sz w:val="20"/>
                <w:lang w:val="et-EE" w:eastAsia="en-GB"/>
              </w:rPr>
            </w:pPr>
            <w:r>
              <w:rPr>
                <w:rFonts w:eastAsia="Times New Roman"/>
                <w:b/>
                <w:sz w:val="20"/>
                <w:lang w:val="et-EE" w:eastAsia="en-GB"/>
              </w:rPr>
              <w:t xml:space="preserve">Tabel </w:t>
            </w:r>
            <w:del w:id="857" w:author="Kaisa Tähe - RAM" w:date="2025-10-13T15:22:00Z" w16du:dateUtc="2025-10-13T12:22:00Z">
              <w:r w:rsidDel="00084ED8">
                <w:rPr>
                  <w:rFonts w:eastAsia="Times New Roman"/>
                  <w:b/>
                  <w:sz w:val="20"/>
                  <w:lang w:val="et-EE" w:eastAsia="en-GB"/>
                </w:rPr>
                <w:fldChar w:fldCharType="begin"/>
              </w:r>
              <w:r w:rsidDel="00084ED8">
                <w:rPr>
                  <w:rFonts w:eastAsia="Times New Roman"/>
                  <w:b/>
                  <w:sz w:val="20"/>
                  <w:lang w:val="et-EE" w:eastAsia="en-GB"/>
                </w:rPr>
                <w:delInstrText xml:space="preserve"> SEQ Tabel \* ARABIC </w:delInstrText>
              </w:r>
              <w:r w:rsidDel="00084ED8">
                <w:rPr>
                  <w:rFonts w:eastAsia="Times New Roman"/>
                  <w:b/>
                  <w:sz w:val="20"/>
                  <w:lang w:val="et-EE" w:eastAsia="en-GB"/>
                </w:rPr>
                <w:fldChar w:fldCharType="separate"/>
              </w:r>
              <w:r w:rsidDel="00084ED8">
                <w:rPr>
                  <w:rFonts w:eastAsia="Times New Roman"/>
                  <w:b/>
                  <w:sz w:val="20"/>
                  <w:lang w:val="et-EE" w:eastAsia="en-GB"/>
                </w:rPr>
                <w:delText>36</w:delText>
              </w:r>
              <w:r w:rsidDel="00084ED8">
                <w:rPr>
                  <w:rFonts w:eastAsia="Times New Roman"/>
                  <w:b/>
                  <w:sz w:val="20"/>
                  <w:lang w:val="et-EE" w:eastAsia="en-GB"/>
                </w:rPr>
                <w:fldChar w:fldCharType="end"/>
              </w:r>
            </w:del>
            <w:ins w:id="858" w:author="Kaisa Tähe - RAM" w:date="2025-10-13T15:22:00Z" w16du:dateUtc="2025-10-13T12:22:00Z">
              <w:r w:rsidR="00084ED8">
                <w:rPr>
                  <w:rFonts w:eastAsia="Times New Roman"/>
                  <w:b/>
                  <w:sz w:val="20"/>
                  <w:lang w:val="et-EE" w:eastAsia="en-GB"/>
                </w:rPr>
                <w:t>42</w:t>
              </w:r>
            </w:ins>
            <w:r>
              <w:rPr>
                <w:rFonts w:eastAsia="Times New Roman"/>
                <w:b/>
                <w:sz w:val="20"/>
                <w:lang w:val="et-EE" w:eastAsia="en-GB"/>
              </w:rPr>
              <w:t xml:space="preserve">: </w:t>
            </w:r>
            <w:r>
              <w:rPr>
                <w:rFonts w:ascii="Cambria" w:eastAsia="Times New Roman" w:hAnsi="Cambria" w:cstheme="minorHAnsi"/>
                <w:b/>
                <w:bCs/>
                <w:sz w:val="20"/>
                <w:szCs w:val="20"/>
                <w:lang w:val="et-EE" w:eastAsia="en-GB"/>
              </w:rPr>
              <w:t xml:space="preserve">Mõõde 3 – </w:t>
            </w:r>
            <w:r>
              <w:rPr>
                <w:rFonts w:eastAsia="Times New Roman"/>
                <w:b/>
                <w:sz w:val="20"/>
                <w:lang w:val="et-EE" w:eastAsia="en-GB"/>
              </w:rPr>
              <w:t>territoriaalne rakendusmehhanism ja territoriaalne suunitlus</w:t>
            </w:r>
          </w:p>
        </w:tc>
      </w:tr>
      <w:tr w:rsidR="009D6B67" w14:paraId="1A11AB4B" w14:textId="77777777">
        <w:tc>
          <w:tcPr>
            <w:tcW w:w="1599" w:type="dxa"/>
          </w:tcPr>
          <w:p w14:paraId="3846F61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155B153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624A92E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61F3C97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306" w:type="dxa"/>
          </w:tcPr>
          <w:p w14:paraId="6085CB7A"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268" w:type="dxa"/>
          </w:tcPr>
          <w:p w14:paraId="07DBE5F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3AC86A46" w14:textId="77777777">
        <w:tc>
          <w:tcPr>
            <w:tcW w:w="1599" w:type="dxa"/>
            <w:vAlign w:val="center"/>
          </w:tcPr>
          <w:p w14:paraId="32E51412"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olor w:val="000000"/>
                <w:sz w:val="20"/>
                <w:szCs w:val="20"/>
                <w:lang w:val="et-EE"/>
              </w:rPr>
              <w:t>3</w:t>
            </w:r>
          </w:p>
        </w:tc>
        <w:tc>
          <w:tcPr>
            <w:tcW w:w="1384" w:type="dxa"/>
            <w:vAlign w:val="center"/>
          </w:tcPr>
          <w:p w14:paraId="193FB661"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olor w:val="000000"/>
                <w:sz w:val="20"/>
                <w:szCs w:val="20"/>
                <w:lang w:val="et-EE"/>
              </w:rPr>
              <w:t>ERF</w:t>
            </w:r>
          </w:p>
        </w:tc>
        <w:tc>
          <w:tcPr>
            <w:tcW w:w="1433" w:type="dxa"/>
            <w:vAlign w:val="center"/>
          </w:tcPr>
          <w:p w14:paraId="3C4477C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hAnsi="Cambria"/>
                <w:color w:val="000000"/>
                <w:sz w:val="20"/>
                <w:szCs w:val="20"/>
                <w:lang w:val="et-EE"/>
              </w:rPr>
              <w:t>Ülemineku</w:t>
            </w:r>
          </w:p>
        </w:tc>
        <w:tc>
          <w:tcPr>
            <w:tcW w:w="1644" w:type="dxa"/>
            <w:vAlign w:val="center"/>
          </w:tcPr>
          <w:p w14:paraId="29B43DFA"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olor w:val="000000"/>
                <w:sz w:val="20"/>
                <w:szCs w:val="20"/>
                <w:lang w:val="et-EE"/>
              </w:rPr>
              <w:t xml:space="preserve">i  </w:t>
            </w:r>
          </w:p>
        </w:tc>
        <w:tc>
          <w:tcPr>
            <w:tcW w:w="1306" w:type="dxa"/>
            <w:vAlign w:val="center"/>
          </w:tcPr>
          <w:p w14:paraId="02BA5F24"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olor w:val="000000"/>
                <w:sz w:val="20"/>
                <w:szCs w:val="20"/>
                <w:lang w:val="et-EE"/>
              </w:rPr>
              <w:t>33</w:t>
            </w:r>
          </w:p>
        </w:tc>
        <w:tc>
          <w:tcPr>
            <w:tcW w:w="2268" w:type="dxa"/>
            <w:vAlign w:val="center"/>
          </w:tcPr>
          <w:p w14:paraId="42E087D9" w14:textId="33CBBAE5" w:rsidR="009D6B67" w:rsidRPr="005F4BBB" w:rsidRDefault="00C906D8">
            <w:pPr>
              <w:spacing w:before="0" w:after="0" w:line="240" w:lineRule="auto"/>
              <w:rPr>
                <w:rFonts w:ascii="Cambria" w:eastAsia="Times New Roman" w:hAnsi="Cambria" w:cstheme="minorBidi"/>
                <w:sz w:val="20"/>
                <w:szCs w:val="20"/>
                <w:lang w:val="et-EE"/>
              </w:rPr>
            </w:pPr>
            <w:ins w:id="859" w:author="Juhan Anupõld - RAM" w:date="2025-10-06T15:56:00Z" w16du:dateUtc="2025-10-06T12:56:00Z">
              <w:r w:rsidRPr="005F4BBB">
                <w:rPr>
                  <w:rStyle w:val="cf01"/>
                  <w:rFonts w:ascii="Cambria" w:hAnsi="Cambria"/>
                  <w:sz w:val="20"/>
                  <w:szCs w:val="20"/>
                </w:rPr>
                <w:t>367</w:t>
              </w:r>
              <w:r w:rsidR="006B1444" w:rsidRPr="005F4BBB">
                <w:rPr>
                  <w:rStyle w:val="cf01"/>
                  <w:rFonts w:ascii="Cambria" w:hAnsi="Cambria"/>
                  <w:sz w:val="20"/>
                  <w:szCs w:val="20"/>
                </w:rPr>
                <w:t xml:space="preserve"> 377 514</w:t>
              </w:r>
            </w:ins>
            <w:ins w:id="860" w:author="Kaisa Tähe - RAM" w:date="2025-07-18T14:21:00Z" w16du:dateUtc="2025-07-18T11:21:00Z">
              <w:r w:rsidR="004B263D" w:rsidRPr="005F4BBB" w:rsidDel="004B263D">
                <w:rPr>
                  <w:rFonts w:ascii="Cambria" w:hAnsi="Cambria"/>
                  <w:color w:val="000000" w:themeColor="text1"/>
                  <w:sz w:val="20"/>
                  <w:szCs w:val="20"/>
                  <w:lang w:val="et-EE"/>
                </w:rPr>
                <w:t xml:space="preserve"> </w:t>
              </w:r>
            </w:ins>
            <w:del w:id="861" w:author="Kaisa Tähe - RAM" w:date="2025-07-18T14:21:00Z" w16du:dateUtc="2025-07-18T11:21:00Z">
              <w:r w:rsidR="00EE5F1F" w:rsidRPr="005F4BBB" w:rsidDel="004B263D">
                <w:rPr>
                  <w:rFonts w:ascii="Cambria" w:hAnsi="Cambria"/>
                  <w:color w:val="000000" w:themeColor="text1"/>
                  <w:sz w:val="20"/>
                  <w:szCs w:val="20"/>
                  <w:lang w:val="et-EE"/>
                </w:rPr>
                <w:delText>40</w:delText>
              </w:r>
              <w:r w:rsidR="00D13565" w:rsidRPr="005F4BBB" w:rsidDel="004B263D">
                <w:rPr>
                  <w:rFonts w:ascii="Cambria" w:hAnsi="Cambria"/>
                  <w:color w:val="000000" w:themeColor="text1"/>
                  <w:sz w:val="20"/>
                  <w:szCs w:val="20"/>
                  <w:lang w:val="et-EE"/>
                </w:rPr>
                <w:delText>7</w:delText>
              </w:r>
              <w:r w:rsidR="00EE5F1F" w:rsidRPr="005F4BBB" w:rsidDel="004B263D">
                <w:rPr>
                  <w:rFonts w:ascii="Cambria" w:hAnsi="Cambria"/>
                  <w:color w:val="000000" w:themeColor="text1"/>
                  <w:sz w:val="20"/>
                  <w:szCs w:val="20"/>
                  <w:lang w:val="et-EE"/>
                </w:rPr>
                <w:delText> 000 000</w:delText>
              </w:r>
            </w:del>
          </w:p>
        </w:tc>
      </w:tr>
      <w:tr w:rsidR="009D6B67" w14:paraId="595CC351" w14:textId="77777777">
        <w:tc>
          <w:tcPr>
            <w:tcW w:w="1599" w:type="dxa"/>
            <w:vAlign w:val="center"/>
          </w:tcPr>
          <w:p w14:paraId="35A1D320" w14:textId="77777777" w:rsidR="009D6B67" w:rsidRDefault="00EE5F1F">
            <w:pPr>
              <w:spacing w:before="0" w:after="0" w:line="240" w:lineRule="auto"/>
              <w:rPr>
                <w:rFonts w:ascii="Cambria" w:eastAsia="Calibri" w:hAnsi="Cambria" w:cstheme="minorHAnsi"/>
                <w:sz w:val="20"/>
                <w:szCs w:val="20"/>
                <w:lang w:val="et-EE"/>
              </w:rPr>
            </w:pPr>
            <w:r>
              <w:rPr>
                <w:rFonts w:ascii="Cambria" w:hAnsi="Cambria"/>
                <w:color w:val="000000"/>
                <w:sz w:val="20"/>
                <w:szCs w:val="20"/>
                <w:lang w:val="et-EE"/>
              </w:rPr>
              <w:t>3</w:t>
            </w:r>
          </w:p>
        </w:tc>
        <w:tc>
          <w:tcPr>
            <w:tcW w:w="1384" w:type="dxa"/>
            <w:vAlign w:val="center"/>
          </w:tcPr>
          <w:p w14:paraId="1C2D4858" w14:textId="77777777" w:rsidR="009D6B67" w:rsidRDefault="00EE5F1F">
            <w:pPr>
              <w:spacing w:before="0" w:after="0" w:line="240" w:lineRule="auto"/>
              <w:rPr>
                <w:rFonts w:ascii="Cambria" w:eastAsia="Calibri" w:hAnsi="Cambria" w:cstheme="minorHAnsi"/>
                <w:sz w:val="20"/>
                <w:szCs w:val="20"/>
                <w:lang w:val="et-EE"/>
              </w:rPr>
            </w:pPr>
            <w:r>
              <w:rPr>
                <w:rFonts w:ascii="Cambria" w:hAnsi="Cambria"/>
                <w:color w:val="000000"/>
                <w:sz w:val="20"/>
                <w:szCs w:val="20"/>
                <w:lang w:val="et-EE"/>
              </w:rPr>
              <w:t>ERF</w:t>
            </w:r>
          </w:p>
        </w:tc>
        <w:tc>
          <w:tcPr>
            <w:tcW w:w="1433" w:type="dxa"/>
            <w:vAlign w:val="center"/>
          </w:tcPr>
          <w:p w14:paraId="103D2A05" w14:textId="77777777" w:rsidR="009D6B67" w:rsidRDefault="00EE5F1F">
            <w:pPr>
              <w:spacing w:before="0" w:after="0" w:line="240" w:lineRule="auto"/>
              <w:rPr>
                <w:rFonts w:ascii="Cambria" w:eastAsia="Calibri" w:hAnsi="Cambria" w:cstheme="minorHAnsi"/>
                <w:sz w:val="20"/>
                <w:szCs w:val="20"/>
                <w:lang w:val="et-EE"/>
              </w:rPr>
            </w:pPr>
            <w:r>
              <w:rPr>
                <w:rFonts w:ascii="Cambria" w:hAnsi="Cambria"/>
                <w:color w:val="000000"/>
                <w:sz w:val="20"/>
                <w:szCs w:val="20"/>
                <w:lang w:val="et-EE"/>
              </w:rPr>
              <w:t>Ülemineku</w:t>
            </w:r>
          </w:p>
        </w:tc>
        <w:tc>
          <w:tcPr>
            <w:tcW w:w="1644" w:type="dxa"/>
            <w:vAlign w:val="center"/>
          </w:tcPr>
          <w:p w14:paraId="1581B153" w14:textId="77777777" w:rsidR="009D6B67" w:rsidRDefault="00EE5F1F">
            <w:pPr>
              <w:spacing w:before="0" w:after="0" w:line="240" w:lineRule="auto"/>
              <w:rPr>
                <w:rFonts w:ascii="Cambria" w:eastAsia="Calibri" w:hAnsi="Cambria" w:cstheme="minorHAnsi"/>
                <w:sz w:val="20"/>
                <w:szCs w:val="20"/>
                <w:lang w:val="et-EE"/>
              </w:rPr>
            </w:pPr>
            <w:r>
              <w:rPr>
                <w:rFonts w:ascii="Cambria" w:hAnsi="Cambria"/>
                <w:color w:val="000000"/>
                <w:sz w:val="20"/>
                <w:szCs w:val="20"/>
                <w:lang w:val="et-EE"/>
              </w:rPr>
              <w:t>i</w:t>
            </w:r>
          </w:p>
        </w:tc>
        <w:tc>
          <w:tcPr>
            <w:tcW w:w="1306" w:type="dxa"/>
            <w:vAlign w:val="center"/>
          </w:tcPr>
          <w:p w14:paraId="2B7C76C6" w14:textId="77777777" w:rsidR="009D6B67" w:rsidRDefault="00EE5F1F">
            <w:pPr>
              <w:spacing w:before="0" w:after="0" w:line="240" w:lineRule="auto"/>
              <w:rPr>
                <w:rFonts w:ascii="Cambria" w:eastAsia="Calibri" w:hAnsi="Cambria" w:cstheme="minorHAnsi"/>
                <w:sz w:val="20"/>
                <w:szCs w:val="20"/>
                <w:lang w:val="et-EE"/>
              </w:rPr>
            </w:pPr>
            <w:r>
              <w:rPr>
                <w:rFonts w:ascii="Cambria" w:hAnsi="Cambria"/>
                <w:color w:val="000000"/>
                <w:sz w:val="20"/>
                <w:szCs w:val="20"/>
                <w:lang w:val="et-EE"/>
              </w:rPr>
              <w:t>32</w:t>
            </w:r>
          </w:p>
        </w:tc>
        <w:tc>
          <w:tcPr>
            <w:tcW w:w="2268" w:type="dxa"/>
            <w:vAlign w:val="center"/>
          </w:tcPr>
          <w:p w14:paraId="60E5578E" w14:textId="77777777" w:rsidR="009D6B67" w:rsidRDefault="00EE5F1F">
            <w:pPr>
              <w:spacing w:before="0" w:after="0" w:line="240" w:lineRule="auto"/>
              <w:rPr>
                <w:rFonts w:ascii="Cambria" w:eastAsia="Calibri" w:hAnsi="Cambria" w:cstheme="minorHAnsi"/>
                <w:sz w:val="20"/>
                <w:szCs w:val="20"/>
                <w:lang w:val="et-EE"/>
              </w:rPr>
            </w:pPr>
            <w:r>
              <w:rPr>
                <w:rFonts w:ascii="Cambria" w:hAnsi="Cambria"/>
                <w:color w:val="000000"/>
                <w:sz w:val="20"/>
                <w:szCs w:val="20"/>
                <w:lang w:val="et-EE"/>
              </w:rPr>
              <w:t>15 000 000</w:t>
            </w:r>
          </w:p>
        </w:tc>
      </w:tr>
      <w:tr w:rsidR="009D6B67" w14:paraId="71D36A58" w14:textId="77777777">
        <w:tc>
          <w:tcPr>
            <w:tcW w:w="1599" w:type="dxa"/>
            <w:vAlign w:val="center"/>
          </w:tcPr>
          <w:p w14:paraId="56BDE75F" w14:textId="77777777" w:rsidR="009D6B67" w:rsidRDefault="00EE5F1F">
            <w:pPr>
              <w:spacing w:before="0" w:after="0" w:line="240" w:lineRule="auto"/>
              <w:rPr>
                <w:rFonts w:ascii="Cambria" w:hAnsi="Cambria"/>
                <w:color w:val="000000"/>
                <w:sz w:val="20"/>
                <w:szCs w:val="20"/>
                <w:lang w:val="et-EE"/>
              </w:rPr>
            </w:pPr>
            <w:r>
              <w:rPr>
                <w:rFonts w:ascii="Cambria" w:hAnsi="Cambria"/>
                <w:color w:val="000000"/>
                <w:sz w:val="20"/>
                <w:szCs w:val="20"/>
                <w:lang w:val="et-EE"/>
              </w:rPr>
              <w:t>3</w:t>
            </w:r>
          </w:p>
        </w:tc>
        <w:tc>
          <w:tcPr>
            <w:tcW w:w="1384" w:type="dxa"/>
            <w:vAlign w:val="center"/>
          </w:tcPr>
          <w:p w14:paraId="4E620565" w14:textId="77777777" w:rsidR="009D6B67" w:rsidRDefault="00EE5F1F">
            <w:pPr>
              <w:spacing w:before="0" w:after="0" w:line="240" w:lineRule="auto"/>
              <w:rPr>
                <w:rFonts w:ascii="Cambria" w:hAnsi="Cambria"/>
                <w:color w:val="000000"/>
                <w:sz w:val="20"/>
                <w:szCs w:val="20"/>
                <w:lang w:val="et-EE"/>
              </w:rPr>
            </w:pPr>
            <w:r>
              <w:rPr>
                <w:rFonts w:ascii="Cambria" w:hAnsi="Cambria"/>
                <w:color w:val="000000"/>
                <w:sz w:val="20"/>
                <w:szCs w:val="20"/>
                <w:lang w:val="et-EE"/>
              </w:rPr>
              <w:t>ÜF</w:t>
            </w:r>
          </w:p>
        </w:tc>
        <w:tc>
          <w:tcPr>
            <w:tcW w:w="1433" w:type="dxa"/>
            <w:vAlign w:val="center"/>
          </w:tcPr>
          <w:p w14:paraId="2175E463" w14:textId="77777777" w:rsidR="009D6B67" w:rsidRDefault="00EE5F1F">
            <w:pPr>
              <w:spacing w:before="0" w:after="0" w:line="240" w:lineRule="auto"/>
              <w:rPr>
                <w:rFonts w:ascii="Cambria" w:hAnsi="Cambria"/>
                <w:color w:val="000000"/>
                <w:sz w:val="20"/>
                <w:szCs w:val="20"/>
                <w:lang w:val="et-EE"/>
              </w:rPr>
            </w:pPr>
            <w:r>
              <w:rPr>
                <w:rFonts w:ascii="Cambria" w:hAnsi="Cambria"/>
                <w:color w:val="000000"/>
                <w:sz w:val="20"/>
                <w:szCs w:val="20"/>
                <w:lang w:val="et-EE"/>
              </w:rPr>
              <w:t>-</w:t>
            </w:r>
          </w:p>
        </w:tc>
        <w:tc>
          <w:tcPr>
            <w:tcW w:w="1644" w:type="dxa"/>
            <w:vAlign w:val="center"/>
          </w:tcPr>
          <w:p w14:paraId="42C764A2" w14:textId="77777777" w:rsidR="009D6B67" w:rsidRDefault="00EE5F1F">
            <w:pPr>
              <w:spacing w:before="0" w:after="0" w:line="240" w:lineRule="auto"/>
              <w:rPr>
                <w:rFonts w:ascii="Cambria" w:hAnsi="Cambria"/>
                <w:color w:val="000000"/>
                <w:sz w:val="20"/>
                <w:szCs w:val="20"/>
                <w:lang w:val="et-EE"/>
              </w:rPr>
            </w:pPr>
            <w:r>
              <w:rPr>
                <w:rFonts w:ascii="Cambria" w:hAnsi="Cambria"/>
                <w:color w:val="000000"/>
                <w:sz w:val="20"/>
                <w:szCs w:val="20"/>
                <w:lang w:val="et-EE"/>
              </w:rPr>
              <w:t xml:space="preserve">i  </w:t>
            </w:r>
          </w:p>
        </w:tc>
        <w:tc>
          <w:tcPr>
            <w:tcW w:w="1306" w:type="dxa"/>
            <w:vAlign w:val="center"/>
          </w:tcPr>
          <w:p w14:paraId="766C7D4E" w14:textId="77777777" w:rsidR="009D6B67" w:rsidRDefault="00EE5F1F">
            <w:pPr>
              <w:spacing w:before="0" w:after="0" w:line="240" w:lineRule="auto"/>
              <w:rPr>
                <w:rFonts w:ascii="Cambria" w:hAnsi="Cambria"/>
                <w:color w:val="000000"/>
                <w:sz w:val="20"/>
                <w:szCs w:val="20"/>
                <w:lang w:val="et-EE"/>
              </w:rPr>
            </w:pPr>
            <w:r>
              <w:rPr>
                <w:rFonts w:ascii="Cambria" w:hAnsi="Cambria"/>
                <w:color w:val="000000"/>
                <w:sz w:val="20"/>
                <w:szCs w:val="20"/>
                <w:lang w:val="et-EE"/>
              </w:rPr>
              <w:t>22</w:t>
            </w:r>
          </w:p>
        </w:tc>
        <w:tc>
          <w:tcPr>
            <w:tcW w:w="2268" w:type="dxa"/>
            <w:vAlign w:val="center"/>
          </w:tcPr>
          <w:p w14:paraId="3B100D1A" w14:textId="77777777" w:rsidR="009D6B67" w:rsidRDefault="00EE5F1F">
            <w:pPr>
              <w:spacing w:before="0" w:after="0" w:line="240" w:lineRule="auto"/>
              <w:rPr>
                <w:rFonts w:ascii="Cambria" w:hAnsi="Cambria"/>
                <w:color w:val="000000"/>
                <w:sz w:val="20"/>
                <w:szCs w:val="20"/>
                <w:lang w:val="et-EE"/>
              </w:rPr>
            </w:pPr>
            <w:r>
              <w:rPr>
                <w:rFonts w:ascii="Cambria" w:hAnsi="Cambria"/>
                <w:color w:val="000000"/>
                <w:sz w:val="20"/>
                <w:szCs w:val="20"/>
                <w:lang w:val="et-EE"/>
              </w:rPr>
              <w:t>30 000 000</w:t>
            </w:r>
          </w:p>
        </w:tc>
      </w:tr>
    </w:tbl>
    <w:p w14:paraId="56A3B23F" w14:textId="77777777" w:rsidR="009D6B67" w:rsidRDefault="009D6B67">
      <w:pPr>
        <w:spacing w:before="0" w:line="240" w:lineRule="auto"/>
        <w:rPr>
          <w:rFonts w:ascii="Cambria" w:eastAsia="Times New Roman" w:hAnsi="Cambria" w:cstheme="minorHAnsi"/>
          <w:b/>
          <w:bCs/>
          <w:highlight w:val="lightGray"/>
          <w:lang w:val="et-EE"/>
        </w:rPr>
      </w:pP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99"/>
        <w:gridCol w:w="1384"/>
        <w:gridCol w:w="1433"/>
        <w:gridCol w:w="1644"/>
        <w:gridCol w:w="1306"/>
        <w:gridCol w:w="2268"/>
      </w:tblGrid>
      <w:tr w:rsidR="009D6B67" w:rsidRPr="002D5B16" w14:paraId="7000574F" w14:textId="77777777">
        <w:tc>
          <w:tcPr>
            <w:tcW w:w="9634" w:type="dxa"/>
            <w:gridSpan w:val="6"/>
          </w:tcPr>
          <w:p w14:paraId="60F9F386" w14:textId="3353A1D9" w:rsidR="009D6B67" w:rsidRDefault="00EE5F1F">
            <w:pPr>
              <w:keepNext/>
              <w:spacing w:line="240" w:lineRule="auto"/>
              <w:jc w:val="both"/>
              <w:rPr>
                <w:rFonts w:ascii="Cambria" w:eastAsia="Times New Roman" w:hAnsi="Cambria" w:cstheme="minorHAnsi"/>
                <w:sz w:val="20"/>
                <w:szCs w:val="20"/>
                <w:lang w:val="et-EE" w:eastAsia="en-GB"/>
              </w:rPr>
            </w:pPr>
            <w:r>
              <w:rPr>
                <w:rFonts w:eastAsia="Times New Roman"/>
                <w:b/>
                <w:sz w:val="20"/>
                <w:lang w:val="et-EE" w:eastAsia="en-GB"/>
              </w:rPr>
              <w:t xml:space="preserve">Tabel </w:t>
            </w:r>
            <w:del w:id="862" w:author="Kaisa Tähe - RAM" w:date="2025-10-13T15:22:00Z" w16du:dateUtc="2025-10-13T12:22:00Z">
              <w:r w:rsidDel="00084ED8">
                <w:rPr>
                  <w:rFonts w:eastAsia="Times New Roman"/>
                  <w:b/>
                  <w:sz w:val="20"/>
                  <w:lang w:val="et-EE" w:eastAsia="en-GB"/>
                </w:rPr>
                <w:fldChar w:fldCharType="begin"/>
              </w:r>
              <w:r w:rsidDel="00084ED8">
                <w:rPr>
                  <w:rFonts w:eastAsia="Times New Roman"/>
                  <w:b/>
                  <w:sz w:val="20"/>
                  <w:lang w:val="et-EE" w:eastAsia="en-GB"/>
                </w:rPr>
                <w:delInstrText xml:space="preserve"> SEQ Tabel \* ARABIC </w:delInstrText>
              </w:r>
              <w:r w:rsidDel="00084ED8">
                <w:rPr>
                  <w:rFonts w:eastAsia="Times New Roman"/>
                  <w:b/>
                  <w:sz w:val="20"/>
                  <w:lang w:val="et-EE" w:eastAsia="en-GB"/>
                </w:rPr>
                <w:fldChar w:fldCharType="separate"/>
              </w:r>
              <w:r w:rsidDel="00084ED8">
                <w:rPr>
                  <w:rFonts w:eastAsia="Times New Roman"/>
                  <w:b/>
                  <w:sz w:val="20"/>
                  <w:lang w:val="et-EE" w:eastAsia="en-GB"/>
                </w:rPr>
                <w:delText>37</w:delText>
              </w:r>
              <w:r w:rsidDel="00084ED8">
                <w:rPr>
                  <w:rFonts w:eastAsia="Times New Roman"/>
                  <w:b/>
                  <w:sz w:val="20"/>
                  <w:lang w:val="et-EE" w:eastAsia="en-GB"/>
                </w:rPr>
                <w:fldChar w:fldCharType="end"/>
              </w:r>
            </w:del>
            <w:ins w:id="863" w:author="Kaisa Tähe - RAM" w:date="2025-10-13T15:22:00Z" w16du:dateUtc="2025-10-13T12:22:00Z">
              <w:r w:rsidR="00084ED8">
                <w:rPr>
                  <w:rFonts w:eastAsia="Times New Roman"/>
                  <w:b/>
                  <w:sz w:val="20"/>
                  <w:lang w:val="et-EE" w:eastAsia="en-GB"/>
                </w:rPr>
                <w:t>43</w:t>
              </w:r>
            </w:ins>
            <w:r>
              <w:rPr>
                <w:rFonts w:eastAsia="Times New Roman"/>
                <w:b/>
                <w:sz w:val="20"/>
                <w:lang w:val="et-EE" w:eastAsia="en-GB"/>
              </w:rPr>
              <w:t xml:space="preserve">: </w:t>
            </w:r>
            <w:r>
              <w:rPr>
                <w:rFonts w:ascii="Cambria" w:eastAsia="Times New Roman" w:hAnsi="Cambria" w:cstheme="minorHAnsi"/>
                <w:b/>
                <w:iCs/>
                <w:sz w:val="20"/>
                <w:szCs w:val="20"/>
                <w:lang w:val="et-EE" w:eastAsia="en-GB"/>
              </w:rPr>
              <w:t>Mõõde 5 – ESF+, ERF, ÜF ja JTF soolise võrdõiguslikkuse valdkond</w:t>
            </w:r>
          </w:p>
        </w:tc>
      </w:tr>
      <w:tr w:rsidR="009D6B67" w14:paraId="2EFC838B" w14:textId="77777777">
        <w:tc>
          <w:tcPr>
            <w:tcW w:w="1599" w:type="dxa"/>
          </w:tcPr>
          <w:p w14:paraId="582266A9"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HAnsi"/>
                <w:b/>
                <w:bCs/>
                <w:sz w:val="20"/>
                <w:szCs w:val="20"/>
                <w:lang w:val="et-EE"/>
              </w:rPr>
              <w:t>Prioriteedi number</w:t>
            </w:r>
          </w:p>
        </w:tc>
        <w:tc>
          <w:tcPr>
            <w:tcW w:w="1384" w:type="dxa"/>
          </w:tcPr>
          <w:p w14:paraId="3AC95010"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Fond</w:t>
            </w:r>
          </w:p>
        </w:tc>
        <w:tc>
          <w:tcPr>
            <w:tcW w:w="1433" w:type="dxa"/>
          </w:tcPr>
          <w:p w14:paraId="58115A84"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Piirkonna kategooria</w:t>
            </w:r>
          </w:p>
        </w:tc>
        <w:tc>
          <w:tcPr>
            <w:tcW w:w="1644" w:type="dxa"/>
          </w:tcPr>
          <w:p w14:paraId="2CCA5897"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Erieesmärk</w:t>
            </w:r>
          </w:p>
        </w:tc>
        <w:tc>
          <w:tcPr>
            <w:tcW w:w="1306" w:type="dxa"/>
          </w:tcPr>
          <w:p w14:paraId="69B55C24"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Kood</w:t>
            </w:r>
          </w:p>
        </w:tc>
        <w:tc>
          <w:tcPr>
            <w:tcW w:w="2268" w:type="dxa"/>
          </w:tcPr>
          <w:p w14:paraId="6D9CAF43"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Summa (eurodes)</w:t>
            </w:r>
          </w:p>
        </w:tc>
      </w:tr>
      <w:tr w:rsidR="009D6B67" w14:paraId="295A6A2F" w14:textId="77777777">
        <w:tc>
          <w:tcPr>
            <w:tcW w:w="1599" w:type="dxa"/>
          </w:tcPr>
          <w:p w14:paraId="284F3C0C"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3</w:t>
            </w:r>
          </w:p>
        </w:tc>
        <w:tc>
          <w:tcPr>
            <w:tcW w:w="1384" w:type="dxa"/>
          </w:tcPr>
          <w:p w14:paraId="02BF55F4"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ERF</w:t>
            </w:r>
          </w:p>
        </w:tc>
        <w:tc>
          <w:tcPr>
            <w:tcW w:w="1433" w:type="dxa"/>
          </w:tcPr>
          <w:p w14:paraId="015130F6"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Ülemineku</w:t>
            </w:r>
          </w:p>
        </w:tc>
        <w:tc>
          <w:tcPr>
            <w:tcW w:w="1644" w:type="dxa"/>
          </w:tcPr>
          <w:p w14:paraId="22CFED24"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 xml:space="preserve">i </w:t>
            </w:r>
          </w:p>
        </w:tc>
        <w:tc>
          <w:tcPr>
            <w:tcW w:w="1306" w:type="dxa"/>
          </w:tcPr>
          <w:p w14:paraId="1DC94927"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03</w:t>
            </w:r>
          </w:p>
        </w:tc>
        <w:tc>
          <w:tcPr>
            <w:tcW w:w="2268" w:type="dxa"/>
          </w:tcPr>
          <w:p w14:paraId="4E082403" w14:textId="45139C1D" w:rsidR="009D6B67" w:rsidRDefault="00EE5F1F">
            <w:pPr>
              <w:spacing w:before="0" w:after="0" w:line="240" w:lineRule="auto"/>
              <w:rPr>
                <w:rFonts w:ascii="Cambria" w:eastAsia="Times New Roman" w:hAnsi="Cambria" w:cstheme="minorBidi"/>
                <w:bCs/>
                <w:sz w:val="20"/>
                <w:szCs w:val="20"/>
                <w:lang w:val="et-EE"/>
              </w:rPr>
            </w:pPr>
            <w:del w:id="864" w:author="Juhan Anupõld - RAM" w:date="2025-07-31T07:06:00Z">
              <w:r>
                <w:rPr>
                  <w:rFonts w:ascii="Cambria" w:eastAsia="Times New Roman" w:hAnsi="Cambria" w:cstheme="minorBidi"/>
                  <w:bCs/>
                  <w:sz w:val="20"/>
                  <w:szCs w:val="20"/>
                  <w:lang w:val="et-EE"/>
                </w:rPr>
                <w:delText>4</w:delText>
              </w:r>
              <w:r w:rsidR="00D13565">
                <w:rPr>
                  <w:rFonts w:ascii="Cambria" w:eastAsia="Times New Roman" w:hAnsi="Cambria" w:cstheme="minorBidi"/>
                  <w:bCs/>
                  <w:sz w:val="20"/>
                  <w:szCs w:val="20"/>
                  <w:lang w:val="et-EE"/>
                </w:rPr>
                <w:delText>22</w:delText>
              </w:r>
              <w:r>
                <w:rPr>
                  <w:rFonts w:ascii="Cambria" w:eastAsia="Times New Roman" w:hAnsi="Cambria" w:cstheme="minorBidi"/>
                  <w:bCs/>
                  <w:sz w:val="20"/>
                  <w:szCs w:val="20"/>
                  <w:lang w:val="et-EE"/>
                </w:rPr>
                <w:delText> 000 000</w:delText>
              </w:r>
            </w:del>
            <w:ins w:id="865" w:author="Juhan Anupõld - RAM" w:date="2025-07-31T07:06:00Z">
              <w:r w:rsidR="7D55B26C" w:rsidRPr="3652A5D1">
                <w:rPr>
                  <w:rFonts w:ascii="Segoe UI" w:eastAsia="Segoe UI" w:hAnsi="Segoe UI" w:cs="Segoe UI"/>
                  <w:sz w:val="18"/>
                  <w:szCs w:val="18"/>
                  <w:lang w:val="et-EE"/>
                </w:rPr>
                <w:t>38</w:t>
              </w:r>
            </w:ins>
            <w:ins w:id="866" w:author="Juhan Anupõld - RAM" w:date="2025-10-06T15:49:00Z" w16du:dateUtc="2025-10-06T12:49:00Z">
              <w:r w:rsidR="00AC746D">
                <w:rPr>
                  <w:rFonts w:ascii="Segoe UI" w:eastAsia="Segoe UI" w:hAnsi="Segoe UI" w:cs="Segoe UI"/>
                  <w:sz w:val="18"/>
                  <w:szCs w:val="18"/>
                  <w:lang w:val="et-EE"/>
                </w:rPr>
                <w:t>2</w:t>
              </w:r>
            </w:ins>
            <w:ins w:id="867" w:author="Juhan Anupõld - RAM" w:date="2025-07-31T07:06:00Z">
              <w:r w:rsidR="7D55B26C" w:rsidRPr="3652A5D1">
                <w:rPr>
                  <w:rFonts w:ascii="Segoe UI" w:eastAsia="Segoe UI" w:hAnsi="Segoe UI" w:cs="Segoe UI"/>
                  <w:sz w:val="18"/>
                  <w:szCs w:val="18"/>
                  <w:lang w:val="et-EE"/>
                </w:rPr>
                <w:t xml:space="preserve"> 377 514</w:t>
              </w:r>
            </w:ins>
          </w:p>
        </w:tc>
      </w:tr>
      <w:tr w:rsidR="009D6B67" w14:paraId="6ADDDF02" w14:textId="77777777">
        <w:tc>
          <w:tcPr>
            <w:tcW w:w="1599" w:type="dxa"/>
          </w:tcPr>
          <w:p w14:paraId="0CA85C34"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3</w:t>
            </w:r>
          </w:p>
        </w:tc>
        <w:tc>
          <w:tcPr>
            <w:tcW w:w="1384" w:type="dxa"/>
          </w:tcPr>
          <w:p w14:paraId="31E5E32D"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ÜF</w:t>
            </w:r>
          </w:p>
        </w:tc>
        <w:tc>
          <w:tcPr>
            <w:tcW w:w="1433" w:type="dxa"/>
          </w:tcPr>
          <w:p w14:paraId="5B48F63C"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w:t>
            </w:r>
          </w:p>
        </w:tc>
        <w:tc>
          <w:tcPr>
            <w:tcW w:w="1644" w:type="dxa"/>
          </w:tcPr>
          <w:p w14:paraId="191B412D"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 xml:space="preserve">i  </w:t>
            </w:r>
          </w:p>
        </w:tc>
        <w:tc>
          <w:tcPr>
            <w:tcW w:w="1306" w:type="dxa"/>
          </w:tcPr>
          <w:p w14:paraId="45A02BF8"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03</w:t>
            </w:r>
          </w:p>
        </w:tc>
        <w:tc>
          <w:tcPr>
            <w:tcW w:w="2268" w:type="dxa"/>
          </w:tcPr>
          <w:p w14:paraId="2CC3B405"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30 000 000</w:t>
            </w:r>
          </w:p>
        </w:tc>
      </w:tr>
    </w:tbl>
    <w:p w14:paraId="5CC13C99" w14:textId="77777777" w:rsidR="009D6B67" w:rsidRDefault="00EE5F1F">
      <w:pPr>
        <w:pStyle w:val="Pealkiri4"/>
        <w:numPr>
          <w:ilvl w:val="3"/>
          <w:numId w:val="76"/>
        </w:numPr>
        <w:ind w:left="1134" w:hanging="1077"/>
        <w:rPr>
          <w:lang w:val="et-EE"/>
        </w:rPr>
      </w:pPr>
      <w:r>
        <w:rPr>
          <w:rFonts w:cstheme="minorHAnsi"/>
          <w:lang w:val="et-EE"/>
        </w:rPr>
        <w:t xml:space="preserve"> </w:t>
      </w:r>
      <w:bookmarkStart w:id="868" w:name="_Toc210486461"/>
      <w:r>
        <w:rPr>
          <w:rFonts w:cstheme="minorHAnsi"/>
          <w:lang w:val="et-EE"/>
        </w:rPr>
        <w:t xml:space="preserve">Erieesmärk: (ii) </w:t>
      </w:r>
      <w:r>
        <w:rPr>
          <w:lang w:val="et-EE"/>
        </w:rPr>
        <w:t>taastuvenergia edendamine kooskõlas direktiiviga (EL) 2018/2001, sealhulgas selles sätestatud säästlikkuse kriteeriumidega</w:t>
      </w:r>
      <w:bookmarkEnd w:id="868"/>
    </w:p>
    <w:p w14:paraId="7C3E9092" w14:textId="77777777" w:rsidR="009D6B67" w:rsidRDefault="00EE5F1F">
      <w:pPr>
        <w:pStyle w:val="Loendilik"/>
        <w:numPr>
          <w:ilvl w:val="4"/>
          <w:numId w:val="77"/>
        </w:numPr>
        <w:spacing w:before="240" w:line="240" w:lineRule="auto"/>
        <w:jc w:val="both"/>
        <w:outlineLvl w:val="4"/>
        <w:rPr>
          <w:rFonts w:ascii="Cambria" w:eastAsia="Times New Roman" w:hAnsi="Cambria" w:cstheme="minorHAnsi"/>
          <w:b/>
          <w:color w:val="000000" w:themeColor="text1"/>
          <w:lang w:val="et-EE" w:eastAsia="en-GB"/>
        </w:rPr>
      </w:pPr>
      <w:r>
        <w:rPr>
          <w:rFonts w:ascii="Cambria" w:eastAsia="Times New Roman" w:hAnsi="Cambria" w:cstheme="minorHAnsi"/>
          <w:b/>
          <w:color w:val="000000" w:themeColor="text1"/>
          <w:lang w:val="et-EE" w:eastAsia="en-GB"/>
        </w:rPr>
        <w:t>Fondide sekkumised</w:t>
      </w:r>
    </w:p>
    <w:p w14:paraId="073D2CD3" w14:textId="77777777" w:rsidR="009D6B67" w:rsidRDefault="00EE5F1F">
      <w:pPr>
        <w:keepNext/>
        <w:spacing w:line="240" w:lineRule="auto"/>
        <w:rPr>
          <w:rFonts w:ascii="Cambria" w:eastAsia="Times New Roman" w:hAnsi="Cambria" w:cstheme="minorHAnsi"/>
          <w:b/>
          <w:bCs/>
          <w:iCs/>
          <w:color w:val="000000" w:themeColor="text1"/>
          <w:lang w:val="et-EE"/>
        </w:rPr>
      </w:pPr>
      <w:r>
        <w:rPr>
          <w:rFonts w:ascii="Cambria" w:eastAsia="Times New Roman" w:hAnsi="Cambria" w:cstheme="minorHAnsi"/>
          <w:b/>
          <w:iCs/>
          <w:color w:val="000000" w:themeColor="text1"/>
          <w:lang w:val="et-EE"/>
        </w:rPr>
        <w:t>Seonduvate meetmete liigid</w:t>
      </w: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34"/>
      </w:tblGrid>
      <w:tr w:rsidR="009D6B67" w14:paraId="20381659" w14:textId="77777777">
        <w:tc>
          <w:tcPr>
            <w:tcW w:w="9634" w:type="dxa"/>
          </w:tcPr>
          <w:p w14:paraId="349BA31A" w14:textId="3B46BD44"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mbria" w:hAnsi="Cambria" w:cs="Cambria"/>
                <w:color w:val="000000" w:themeColor="text1"/>
                <w:sz w:val="20"/>
                <w:szCs w:val="20"/>
                <w:lang w:val="et-EE"/>
              </w:rPr>
              <w:t>Taastuvenergia direktiivi (EL) 2018/2001 kohaselt on riigil kohustus suurendada taastuvenergia osakaalu. Sama näeb ette taastuvenergia uus 2023a. 18. oktoobril vastu võetud direktiiv (EL) 2023/2413, mille Eesti plaanib üle võtta 202</w:t>
            </w:r>
            <w:r w:rsidR="007238BC">
              <w:rPr>
                <w:rFonts w:ascii="Cambria" w:eastAsia="Cambria" w:hAnsi="Cambria" w:cs="Cambria"/>
                <w:color w:val="000000" w:themeColor="text1"/>
                <w:sz w:val="20"/>
                <w:szCs w:val="20"/>
                <w:lang w:val="et-EE"/>
              </w:rPr>
              <w:t>5</w:t>
            </w:r>
            <w:r>
              <w:rPr>
                <w:rFonts w:ascii="Cambria" w:eastAsia="Cambria" w:hAnsi="Cambria" w:cs="Cambria"/>
                <w:color w:val="000000" w:themeColor="text1"/>
                <w:sz w:val="20"/>
                <w:szCs w:val="20"/>
                <w:lang w:val="et-EE"/>
              </w:rPr>
              <w:t xml:space="preserve"> a. esimeses pooles</w:t>
            </w:r>
            <w:r w:rsidRPr="00DC72B1">
              <w:rPr>
                <w:rFonts w:ascii="Cambria" w:eastAsia="Cambria" w:hAnsi="Cambria" w:cs="Cambria"/>
                <w:color w:val="000000" w:themeColor="text1"/>
                <w:sz w:val="20"/>
                <w:szCs w:val="20"/>
                <w:lang w:val="et-EE"/>
              </w:rPr>
              <w:t>.</w:t>
            </w:r>
            <w:r>
              <w:rPr>
                <w:rFonts w:ascii="Cambria" w:eastAsia="Cambria" w:hAnsi="Cambria" w:cs="Cambria"/>
                <w:color w:val="000000" w:themeColor="text1"/>
                <w:sz w:val="20"/>
                <w:szCs w:val="20"/>
                <w:lang w:val="et-EE"/>
              </w:rPr>
              <w:t xml:space="preserve"> Siseriikliku taastuvenergia eesmärgi kohaselt a</w:t>
            </w:r>
            <w:r w:rsidRPr="00DA3854">
              <w:rPr>
                <w:rFonts w:ascii="Cambria" w:eastAsia="Cambria" w:hAnsi="Cambria" w:cs="Cambria"/>
                <w:color w:val="000000" w:themeColor="text1"/>
                <w:sz w:val="20"/>
                <w:szCs w:val="20"/>
                <w:lang w:val="et-EE"/>
              </w:rPr>
              <w:t>astaks 2030 moodustab taastuvenergia vähemalt 65 protsenti riigisisesest energia summaarsest lõpptarbimisest. Elektrienergia summaarsest lõpptarbimisest moodustab taastuvenergia vähemalt 100 protsenti</w:t>
            </w:r>
            <w:r>
              <w:rPr>
                <w:rFonts w:ascii="Cambria" w:eastAsia="Cambria" w:hAnsi="Cambria" w:cs="Cambria"/>
                <w:color w:val="000000" w:themeColor="text1"/>
                <w:sz w:val="20"/>
                <w:szCs w:val="20"/>
                <w:lang w:val="et-EE"/>
              </w:rPr>
              <w:t>.</w:t>
            </w:r>
            <w:r w:rsidRPr="00DC72B1">
              <w:rPr>
                <w:rFonts w:ascii="Cambria" w:eastAsia="Cambria" w:hAnsi="Cambria" w:cs="Cambria"/>
                <w:color w:val="000000" w:themeColor="text1"/>
                <w:sz w:val="20"/>
                <w:szCs w:val="20"/>
                <w:lang w:val="et-EE"/>
              </w:rPr>
              <w:t xml:space="preserve"> </w:t>
            </w:r>
            <w:r>
              <w:rPr>
                <w:rFonts w:ascii="Cambria" w:eastAsia="Cambria" w:hAnsi="Cambria" w:cs="Cambria"/>
                <w:color w:val="000000" w:themeColor="text1"/>
                <w:sz w:val="20"/>
                <w:szCs w:val="20"/>
                <w:lang w:val="et-EE"/>
              </w:rPr>
              <w:t xml:space="preserve"> S</w:t>
            </w:r>
            <w:r>
              <w:rPr>
                <w:rFonts w:ascii="Cambria" w:eastAsia="Calibri" w:hAnsi="Cambria" w:cstheme="minorHAnsi"/>
                <w:color w:val="000000" w:themeColor="text1"/>
                <w:sz w:val="20"/>
                <w:szCs w:val="20"/>
                <w:lang w:val="et-EE"/>
              </w:rPr>
              <w:t>eatud eesmärgi täitmise edukust tagab valdkondade ülene dekarboniseerimine rakendades kõiki säästlikkuse kriteeriumitele vastavaid lahendusi. Biometaan on kodumaine keskkonnasäästlik kütus, sest selle tootmise käigus muidu looduslikul teel rohtse biomassi ja põllumajandusjäätmete bioloogilisel lagunemisel atmosfääri eralduv metaan ja CO</w:t>
            </w:r>
            <w:r>
              <w:rPr>
                <w:rFonts w:ascii="Cambria" w:eastAsia="Calibri" w:hAnsi="Cambria" w:cstheme="minorHAnsi"/>
                <w:color w:val="000000" w:themeColor="text1"/>
                <w:sz w:val="20"/>
                <w:szCs w:val="20"/>
                <w:vertAlign w:val="subscript"/>
                <w:lang w:val="et-EE"/>
              </w:rPr>
              <w:t>2</w:t>
            </w:r>
            <w:r>
              <w:rPr>
                <w:rFonts w:ascii="Cambria" w:eastAsia="Calibri" w:hAnsi="Cambria" w:cstheme="minorHAnsi"/>
                <w:color w:val="000000" w:themeColor="text1"/>
                <w:sz w:val="20"/>
                <w:szCs w:val="20"/>
                <w:lang w:val="et-EE"/>
              </w:rPr>
              <w:t xml:space="preserve"> püütakse kinni ning puhastatakse. Biometaani kasutamise osas on täiendav positiivne mõju KHG heitme minimaliseerimine läbi kogu ahela.</w:t>
            </w:r>
          </w:p>
          <w:p w14:paraId="51CCFB9A" w14:textId="77777777"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Taastuvenergia eesmärkide täitmise taustal ei saa ära unustada energia julgeoleku aspekti. Eestis on hästi arenenud gaasitaristu, mille dekarboniseerimisel on suur mõju täiendava energia julgeoleku tekitamisel. Seetõttu on oluline tagada, et olemasolevas gaasitaristus, mida on suures osas EL toetustega rajatud, kasutatakse maksimaalselt keskkonnasõbralikke taastuvaid gaase. Eesti ei ole veel enda biometaani potentsiaali rakendanud maksimaalses mahus.</w:t>
            </w:r>
          </w:p>
          <w:p w14:paraId="3FDD3702" w14:textId="77777777"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Eesti eestvedamisel uuriti regionaalse gaasitaristu (kolm Balti riiki ja Soome) võimalikke dekarboniseerimise võimalusi. Uuring valmis Euroopa Tehnilise toe instrumendi toel (TSI Instrument). Biometaani ressursi kasutamine olemasolevas gaasivõrgus on kõige kiirem võimalus ning väikseima kuluga ühiskonnale tagamaks rohegaaside kasutuse suurendamist</w:t>
            </w:r>
            <w:hyperlink r:id="rId15" w:history="1">
              <w:r w:rsidRPr="008705CD">
                <w:rPr>
                  <w:rStyle w:val="Hperlink"/>
                  <w:rFonts w:ascii="Cambria" w:eastAsia="Calibri" w:hAnsi="Cambria" w:cstheme="minorHAnsi"/>
                  <w:sz w:val="20"/>
                  <w:szCs w:val="20"/>
                  <w:vertAlign w:val="superscript"/>
                  <w:lang w:val="et-EE"/>
                </w:rPr>
                <w:footnoteReference w:id="18"/>
              </w:r>
            </w:hyperlink>
            <w:r>
              <w:rPr>
                <w:rFonts w:ascii="Cambria" w:eastAsia="Calibri" w:hAnsi="Cambria" w:cstheme="minorHAnsi"/>
                <w:color w:val="000000" w:themeColor="text1"/>
                <w:sz w:val="20"/>
                <w:szCs w:val="20"/>
                <w:lang w:val="et-EE"/>
              </w:rPr>
              <w:t xml:space="preserve">. </w:t>
            </w:r>
          </w:p>
          <w:p w14:paraId="24942F6E" w14:textId="77777777"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lastRenderedPageBreak/>
              <w:t xml:space="preserve">Olemasolev gaasitaristu on hästi arendatud tarbijate vaatest (näiteks tööstus), kuid potentsiaalsed uued biometaani tehased asuvad olemasolevast gaasitrassist eemal ning seal puudub vajalik tehniline lahendus biometaani võrku sisestamiseks. Lisanduva kodumaise biometaani jõudmine tarbijateni  on oluline energiajulgeolekut parandav lähenemine. </w:t>
            </w:r>
          </w:p>
          <w:p w14:paraId="63EC516C" w14:textId="77777777"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Seni on tagatud gaasitaristu tarbijatele vajalik energia regionaalse gaasitaristu kaudu, kasutades selleks fossiilset maagaasi. Seatud ambitsioonika taastuvenergia eesmärgi saavutamiseks on vajalik suurendada rohegaaside mahtu olemasolevas gaasitaristus.</w:t>
            </w:r>
          </w:p>
          <w:p w14:paraId="7BFC7A7E" w14:textId="0D75A8A8"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 xml:space="preserve">Toetuse kaudu on mõistlik rajada rohegaaside sisestamiseks vajalik gaasitaristu selliselt, et loodav </w:t>
            </w:r>
            <w:del w:id="869" w:author="Kaisa Tähe - RAM" w:date="2025-10-02T10:59:00Z" w16du:dateUtc="2025-10-02T07:59:00Z">
              <w:r w:rsidDel="000B04E7">
                <w:rPr>
                  <w:rFonts w:ascii="Cambria" w:eastAsia="Calibri" w:hAnsi="Cambria" w:cstheme="minorHAnsi"/>
                  <w:color w:val="000000" w:themeColor="text1"/>
                  <w:sz w:val="20"/>
                  <w:szCs w:val="20"/>
                  <w:lang w:val="et-EE"/>
                </w:rPr>
                <w:delText xml:space="preserve">taristu </w:delText>
              </w:r>
            </w:del>
            <w:ins w:id="870" w:author="Kaisa Tähe - RAM" w:date="2025-10-02T10:59:00Z" w16du:dateUtc="2025-10-02T07:59:00Z">
              <w:r w:rsidR="000B04E7">
                <w:rPr>
                  <w:rFonts w:ascii="Cambria" w:eastAsia="Calibri" w:hAnsi="Cambria" w:cstheme="minorHAnsi"/>
                  <w:color w:val="000000" w:themeColor="text1"/>
                  <w:sz w:val="20"/>
                  <w:szCs w:val="20"/>
                  <w:lang w:val="et-EE"/>
                </w:rPr>
                <w:t xml:space="preserve">jaam </w:t>
              </w:r>
            </w:ins>
            <w:r>
              <w:rPr>
                <w:rFonts w:ascii="Cambria" w:eastAsia="Calibri" w:hAnsi="Cambria" w:cstheme="minorHAnsi"/>
                <w:color w:val="000000" w:themeColor="text1"/>
                <w:sz w:val="20"/>
                <w:szCs w:val="20"/>
                <w:lang w:val="et-EE"/>
              </w:rPr>
              <w:t>on erinevatele tootjatele avatud. Selline arendus motiveerib uute tootjate turule tulekut, kuna biometaani on võimalik kestlikult suunata tarbimisse läbi olemasoleva taristu.</w:t>
            </w:r>
          </w:p>
          <w:p w14:paraId="1FF420F2" w14:textId="748A0368"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Sekkumise tulemusena luuakse</w:t>
            </w:r>
            <w:del w:id="871" w:author="Kaisa Tähe - RAM" w:date="2025-10-02T11:00:00Z" w16du:dateUtc="2025-10-02T08:00:00Z">
              <w:r w:rsidDel="0087358C">
                <w:rPr>
                  <w:rFonts w:ascii="Cambria" w:eastAsia="Calibri" w:hAnsi="Cambria" w:cstheme="minorHAnsi"/>
                  <w:color w:val="000000" w:themeColor="text1"/>
                  <w:sz w:val="20"/>
                  <w:szCs w:val="20"/>
                  <w:lang w:val="et-EE"/>
                </w:rPr>
                <w:delText xml:space="preserve"> üle</w:delText>
              </w:r>
            </w:del>
            <w:r>
              <w:rPr>
                <w:rFonts w:ascii="Cambria" w:eastAsia="Calibri" w:hAnsi="Cambria" w:cstheme="minorHAnsi"/>
                <w:color w:val="000000" w:themeColor="text1"/>
                <w:sz w:val="20"/>
                <w:szCs w:val="20"/>
                <w:lang w:val="et-EE"/>
              </w:rPr>
              <w:t xml:space="preserve"> Eesti</w:t>
            </w:r>
            <w:ins w:id="872" w:author="Kaisa Tähe - RAM" w:date="2025-10-02T11:00:00Z" w16du:dateUtc="2025-10-02T08:00:00Z">
              <w:r w:rsidR="0087358C">
                <w:rPr>
                  <w:rFonts w:ascii="Cambria" w:eastAsia="Calibri" w:hAnsi="Cambria" w:cstheme="minorHAnsi"/>
                  <w:color w:val="000000" w:themeColor="text1"/>
                  <w:sz w:val="20"/>
                  <w:szCs w:val="20"/>
                  <w:lang w:val="et-EE"/>
                </w:rPr>
                <w:t>s</w:t>
              </w:r>
            </w:ins>
            <w:r>
              <w:rPr>
                <w:rFonts w:ascii="Cambria" w:eastAsia="Calibri" w:hAnsi="Cambria" w:cstheme="minorHAnsi"/>
                <w:color w:val="000000" w:themeColor="text1"/>
                <w:sz w:val="20"/>
                <w:szCs w:val="20"/>
                <w:lang w:val="et-EE"/>
              </w:rPr>
              <w:t xml:space="preserve"> biometaani sisestusjaam</w:t>
            </w:r>
            <w:del w:id="873" w:author="Kaisa Tähe - RAM" w:date="2025-10-02T11:00:00Z" w16du:dateUtc="2025-10-02T08:00:00Z">
              <w:r w:rsidR="002734F3" w:rsidDel="0087358C">
                <w:rPr>
                  <w:rFonts w:ascii="Cambria" w:eastAsia="Calibri" w:hAnsi="Cambria" w:cstheme="minorHAnsi"/>
                  <w:color w:val="000000" w:themeColor="text1"/>
                  <w:sz w:val="20"/>
                  <w:szCs w:val="20"/>
                  <w:lang w:val="et-EE"/>
                </w:rPr>
                <w:delText>u</w:delText>
              </w:r>
            </w:del>
            <w:r>
              <w:rPr>
                <w:rFonts w:ascii="Cambria" w:eastAsia="Calibri" w:hAnsi="Cambria" w:cstheme="minorHAnsi"/>
                <w:color w:val="000000" w:themeColor="text1"/>
                <w:sz w:val="20"/>
                <w:szCs w:val="20"/>
                <w:lang w:val="et-EE"/>
              </w:rPr>
              <w:t>, mis saa</w:t>
            </w:r>
            <w:ins w:id="874" w:author="Kaisa Tähe - RAM" w:date="2025-10-02T11:00:00Z" w16du:dateUtc="2025-10-02T08:00:00Z">
              <w:r w:rsidR="00440022">
                <w:rPr>
                  <w:rFonts w:ascii="Cambria" w:eastAsia="Calibri" w:hAnsi="Cambria" w:cstheme="minorHAnsi"/>
                  <w:color w:val="000000" w:themeColor="text1"/>
                  <w:sz w:val="20"/>
                  <w:szCs w:val="20"/>
                  <w:lang w:val="et-EE"/>
                </w:rPr>
                <w:t>b</w:t>
              </w:r>
            </w:ins>
            <w:del w:id="875" w:author="Kaisa Tähe - RAM" w:date="2025-10-02T11:00:00Z" w16du:dateUtc="2025-10-02T08:00:00Z">
              <w:r w:rsidDel="00440022">
                <w:rPr>
                  <w:rFonts w:ascii="Cambria" w:eastAsia="Calibri" w:hAnsi="Cambria" w:cstheme="minorHAnsi"/>
                  <w:color w:val="000000" w:themeColor="text1"/>
                  <w:sz w:val="20"/>
                  <w:szCs w:val="20"/>
                  <w:lang w:val="et-EE"/>
                </w:rPr>
                <w:delText>vad</w:delText>
              </w:r>
            </w:del>
            <w:r>
              <w:rPr>
                <w:rFonts w:ascii="Cambria" w:eastAsia="Calibri" w:hAnsi="Cambria" w:cstheme="minorHAnsi"/>
                <w:color w:val="000000" w:themeColor="text1"/>
                <w:sz w:val="20"/>
                <w:szCs w:val="20"/>
                <w:lang w:val="et-EE"/>
              </w:rPr>
              <w:t xml:space="preserve"> teenindada kõiki regioonis juba olevaid ja uusi biometaani tehaseid.</w:t>
            </w:r>
          </w:p>
          <w:p w14:paraId="383CEE30" w14:textId="3E3CA1EF"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148A7F08" w14:textId="2D7583B3" w:rsidR="009D6B67" w:rsidRDefault="009D6B67">
            <w:pPr>
              <w:spacing w:line="240" w:lineRule="auto"/>
              <w:jc w:val="both"/>
              <w:rPr>
                <w:rFonts w:ascii="Cambria" w:eastAsia="Calibri" w:hAnsi="Cambria" w:cstheme="minorHAnsi"/>
                <w:color w:val="000000" w:themeColor="text1"/>
                <w:sz w:val="20"/>
                <w:szCs w:val="20"/>
                <w:lang w:val="et-EE"/>
              </w:rPr>
            </w:pPr>
          </w:p>
        </w:tc>
      </w:tr>
    </w:tbl>
    <w:p w14:paraId="22BE0FE7" w14:textId="77777777" w:rsidR="009D6B67" w:rsidRDefault="00EE5F1F">
      <w:pPr>
        <w:keepNext/>
        <w:spacing w:line="240" w:lineRule="auto"/>
        <w:rPr>
          <w:rFonts w:ascii="Cambria" w:eastAsia="Times New Roman" w:hAnsi="Cambria" w:cstheme="minorHAnsi"/>
          <w:b/>
          <w:bCs/>
          <w:color w:val="000000" w:themeColor="text1"/>
          <w:lang w:val="et-EE"/>
        </w:rPr>
      </w:pPr>
      <w:r>
        <w:rPr>
          <w:rFonts w:ascii="Cambria" w:eastAsia="Times New Roman" w:hAnsi="Cambria" w:cstheme="minorHAnsi"/>
          <w:b/>
          <w:bCs/>
          <w:color w:val="000000" w:themeColor="text1"/>
          <w:lang w:val="et-EE"/>
        </w:rPr>
        <w:lastRenderedPageBreak/>
        <w:t>Peamised sihtrühmad</w:t>
      </w:r>
    </w:p>
    <w:tbl>
      <w:tblPr>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14:paraId="4CF22D98" w14:textId="77777777">
        <w:tc>
          <w:tcPr>
            <w:tcW w:w="9778" w:type="dxa"/>
          </w:tcPr>
          <w:p w14:paraId="7074D3E7" w14:textId="1E5F73C7" w:rsidR="009D6B67" w:rsidRDefault="008149E1">
            <w:pPr>
              <w:spacing w:line="240" w:lineRule="auto"/>
              <w:jc w:val="both"/>
              <w:rPr>
                <w:rFonts w:ascii="Cambria" w:eastAsia="Times New Roman" w:hAnsi="Cambria" w:cstheme="minorHAnsi"/>
                <w:b/>
                <w:bCs/>
                <w:color w:val="000000" w:themeColor="text1"/>
                <w:sz w:val="20"/>
                <w:szCs w:val="20"/>
                <w:lang w:val="et-EE"/>
              </w:rPr>
            </w:pPr>
            <w:del w:id="876" w:author="Kaisa Tähe - RAM" w:date="2025-07-18T14:29:00Z" w16du:dateUtc="2025-07-18T11:29:00Z">
              <w:r w:rsidDel="00EF788E">
                <w:rPr>
                  <w:rFonts w:ascii="Cambria" w:eastAsia="Times New Roman" w:hAnsi="Cambria" w:cstheme="minorHAnsi"/>
                  <w:color w:val="000000" w:themeColor="text1"/>
                  <w:sz w:val="20"/>
                  <w:szCs w:val="20"/>
                  <w:lang w:val="et-EE"/>
                </w:rPr>
                <w:delText>Riiklik v</w:delText>
              </w:r>
              <w:r w:rsidR="007D6D00" w:rsidDel="00EF788E">
                <w:rPr>
                  <w:rFonts w:ascii="Cambria" w:eastAsia="Times New Roman" w:hAnsi="Cambria" w:cstheme="minorHAnsi"/>
                  <w:color w:val="000000" w:themeColor="text1"/>
                  <w:sz w:val="20"/>
                  <w:szCs w:val="20"/>
                  <w:lang w:val="et-EE"/>
                </w:rPr>
                <w:delText xml:space="preserve">õrguhaldusettevõte </w:delText>
              </w:r>
            </w:del>
            <w:commentRangeStart w:id="877"/>
            <w:ins w:id="878" w:author="Kaisa Tähe - RAM" w:date="2025-07-18T14:29:00Z" w16du:dateUtc="2025-07-18T11:29:00Z">
              <w:r w:rsidR="00750DDE">
                <w:rPr>
                  <w:rFonts w:ascii="Cambria" w:eastAsia="Times New Roman" w:hAnsi="Cambria" w:cstheme="minorHAnsi"/>
                  <w:color w:val="000000" w:themeColor="text1"/>
                  <w:sz w:val="20"/>
                  <w:szCs w:val="20"/>
                  <w:lang w:val="et-EE"/>
                </w:rPr>
                <w:t xml:space="preserve">Biometaani võrku sisestavad ettevõtted </w:t>
              </w:r>
            </w:ins>
            <w:commentRangeEnd w:id="877"/>
            <w:ins w:id="879" w:author="Kaisa Tähe - RAM" w:date="2025-07-18T14:36:00Z" w16du:dateUtc="2025-07-18T11:36:00Z">
              <w:r w:rsidR="003971FC">
                <w:rPr>
                  <w:rStyle w:val="Kommentaariviide"/>
                  <w:rFonts w:ascii="Cambria" w:eastAsia="Times New Roman" w:hAnsi="Cambria" w:cstheme="minorHAnsi"/>
                  <w:b/>
                  <w:bCs/>
                  <w:color w:val="000000" w:themeColor="text1"/>
                  <w:sz w:val="20"/>
                  <w:szCs w:val="20"/>
                  <w:lang w:val="et-EE"/>
                </w:rPr>
                <w:commentReference w:id="877"/>
              </w:r>
            </w:ins>
          </w:p>
        </w:tc>
      </w:tr>
    </w:tbl>
    <w:p w14:paraId="01CBF09F" w14:textId="77777777" w:rsidR="009D6B67" w:rsidRDefault="00EE5F1F">
      <w:pPr>
        <w:keepNext/>
        <w:spacing w:line="240" w:lineRule="auto"/>
        <w:jc w:val="both"/>
        <w:rPr>
          <w:rFonts w:ascii="Cambria" w:eastAsia="Times New Roman" w:hAnsi="Cambria" w:cstheme="minorHAnsi"/>
          <w:color w:val="000000" w:themeColor="text1"/>
          <w:sz w:val="20"/>
          <w:szCs w:val="20"/>
          <w:lang w:val="et-EE"/>
        </w:rPr>
      </w:pPr>
      <w:r>
        <w:rPr>
          <w:rFonts w:ascii="Cambria" w:eastAsia="Times New Roman" w:hAnsi="Cambria" w:cstheme="minorHAnsi"/>
          <w:b/>
          <w:bCs/>
          <w:color w:val="000000" w:themeColor="text1"/>
          <w:lang w:val="et-EE"/>
        </w:rPr>
        <w:t>Võrdõiguslikkuse, kaasatuse ja mittediskrimineerimise tagamise meetmed</w:t>
      </w:r>
    </w:p>
    <w:tbl>
      <w:tblPr>
        <w:tblStyle w:val="Kontuurtabel2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EF1C29" w14:paraId="6C21D76D" w14:textId="77777777">
        <w:tc>
          <w:tcPr>
            <w:tcW w:w="9628" w:type="dxa"/>
          </w:tcPr>
          <w:p w14:paraId="07DAB36B" w14:textId="2EDAD84A" w:rsidR="009D6B67" w:rsidRDefault="00201C13">
            <w:pPr>
              <w:spacing w:line="240" w:lineRule="auto"/>
              <w:jc w:val="both"/>
              <w:rPr>
                <w:rFonts w:ascii="Cambria" w:eastAsia="Times New Roman" w:hAnsi="Cambria" w:cstheme="minorHAnsi"/>
                <w:color w:val="000000" w:themeColor="text1"/>
                <w:sz w:val="20"/>
                <w:szCs w:val="20"/>
                <w:lang w:val="et-EE"/>
              </w:rPr>
            </w:pPr>
            <w:ins w:id="880" w:author="Kaisa Tähe - RAM" w:date="2025-09-25T15:07:00Z" w16du:dateUtc="2025-09-25T12:07:00Z">
              <w:r>
                <w:rPr>
                  <w:rFonts w:asciiTheme="majorHAnsi" w:hAnsiTheme="majorHAnsi"/>
                  <w:sz w:val="20"/>
                  <w:szCs w:val="20"/>
                  <w:lang w:val="et-EE"/>
                </w:rPr>
                <w:t>Sekkumis</w:t>
              </w:r>
              <w:del w:id="881" w:author="Anu Altermann - RAM" w:date="2025-10-01T08:41:00Z" w16du:dateUtc="2025-10-01T05:41:00Z">
                <w:r w:rsidDel="00D67CC5">
                  <w:rPr>
                    <w:rFonts w:asciiTheme="majorHAnsi" w:hAnsiTheme="majorHAnsi"/>
                    <w:sz w:val="20"/>
                    <w:szCs w:val="20"/>
                    <w:lang w:val="et-EE"/>
                  </w:rPr>
                  <w:delText>t</w:delText>
                </w:r>
              </w:del>
              <w:r>
                <w:rPr>
                  <w:rFonts w:asciiTheme="majorHAnsi" w:hAnsiTheme="majorHAnsi"/>
                  <w:sz w:val="20"/>
                  <w:szCs w:val="20"/>
                  <w:lang w:val="et-EE"/>
                </w:rPr>
                <w:t xml:space="preserve">e ettevalmistamisel ja rakendamisel võetakse arvesse võimalikku mõju võrdsusele, kaasamisele ja mittediskrimineerimisele ning vajaduse korral kohandatakse meetmeid seal, kus asjakohane. </w:t>
              </w:r>
            </w:ins>
            <w:del w:id="882" w:author="Kaisa Tähe - RAM" w:date="2025-09-25T15:08:00Z" w16du:dateUtc="2025-09-25T12:08:00Z">
              <w:r w:rsidR="007D6D00" w:rsidDel="00201C13">
                <w:rPr>
                  <w:rFonts w:ascii="Cambria" w:eastAsia="Times New Roman" w:hAnsi="Cambria" w:cstheme="minorHAnsi"/>
                  <w:color w:val="000000" w:themeColor="text1"/>
                  <w:sz w:val="20"/>
                  <w:szCs w:val="20"/>
                  <w:lang w:val="et-EE"/>
                </w:rPr>
                <w:delText xml:space="preserve">Töötatakse välja asjakohane metoodika sisestusjaamade asukohtade rajamiseks selliselt, et oleks tagatud nende maksimaalne avalik kasutamine kõigi biometaani tootjate poolt, arvestades gaasitaristut ning biometaani tehaste potentsiaalseid asukohti.  </w:delText>
              </w:r>
            </w:del>
            <w:r w:rsidR="007D6D00">
              <w:rPr>
                <w:rFonts w:ascii="Cambria" w:eastAsia="Times New Roman" w:hAnsi="Cambria" w:cstheme="minorHAnsi"/>
                <w:color w:val="000000" w:themeColor="text1"/>
                <w:sz w:val="20"/>
                <w:szCs w:val="20"/>
                <w:lang w:val="et-EE"/>
              </w:rPr>
              <w:t xml:space="preserve">Meedet välja töötades kaasatakse huvitatud pooli, turuosalisi ning seotud ministeeriume. </w:t>
            </w:r>
          </w:p>
        </w:tc>
      </w:tr>
    </w:tbl>
    <w:p w14:paraId="69527356" w14:textId="77777777" w:rsidR="009D6B67" w:rsidRDefault="009D6B67">
      <w:pPr>
        <w:spacing w:line="240" w:lineRule="auto"/>
        <w:rPr>
          <w:rFonts w:ascii="Cambria" w:eastAsia="Times New Roman" w:hAnsi="Cambria" w:cstheme="minorHAnsi"/>
          <w:b/>
          <w:bCs/>
          <w:color w:val="000000" w:themeColor="text1"/>
          <w:lang w:val="et-EE"/>
        </w:rPr>
      </w:pPr>
    </w:p>
    <w:p w14:paraId="1B1F99D0" w14:textId="77777777" w:rsidR="009D6B67" w:rsidRDefault="00EE5F1F">
      <w:pPr>
        <w:spacing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b/>
          <w:bCs/>
          <w:color w:val="000000" w:themeColor="text1"/>
          <w:lang w:val="et-EE"/>
        </w:rPr>
        <w:t>Konkreetsed sihtpiirkonnad, sealhulgas territoriaalsete vahendite kavandatud kasutamine</w:t>
      </w:r>
    </w:p>
    <w:tbl>
      <w:tblPr>
        <w:tblStyle w:val="Kontuurtabel2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8E5974" w14:paraId="4685B6A8" w14:textId="77777777">
        <w:tc>
          <w:tcPr>
            <w:tcW w:w="9628" w:type="dxa"/>
          </w:tcPr>
          <w:p w14:paraId="265C85CC" w14:textId="6E2A056C" w:rsidR="009D6B67" w:rsidRDefault="007D6D00">
            <w:pPr>
              <w:spacing w:line="240" w:lineRule="auto"/>
              <w:jc w:val="both"/>
              <w:rPr>
                <w:rFonts w:ascii="Cambria" w:eastAsia="Times New Roman" w:hAnsi="Cambria" w:cstheme="minorHAnsi"/>
                <w:b/>
                <w:bCs/>
                <w:color w:val="000000" w:themeColor="text1"/>
                <w:sz w:val="20"/>
                <w:szCs w:val="20"/>
                <w:lang w:val="et-EE"/>
              </w:rPr>
            </w:pPr>
            <w:r>
              <w:rPr>
                <w:rFonts w:ascii="Cambria" w:eastAsia="Times New Roman" w:hAnsi="Cambria" w:cstheme="minorHAnsi"/>
                <w:color w:val="000000" w:themeColor="text1"/>
                <w:sz w:val="20"/>
                <w:szCs w:val="20"/>
                <w:lang w:val="et-EE"/>
              </w:rPr>
              <w:t>Biometaani osakaalu suurendamine gaasitaristus saab toimuda väljaspool tiheasustuspiirkondasid ning olemasoleva gaasitaristu läheduses</w:t>
            </w:r>
            <w:r w:rsidDel="007D6D00">
              <w:rPr>
                <w:rFonts w:ascii="Cambria" w:eastAsia="Times New Roman" w:hAnsi="Cambria" w:cstheme="minorHAnsi"/>
                <w:color w:val="000000" w:themeColor="text1"/>
                <w:sz w:val="20"/>
                <w:szCs w:val="20"/>
                <w:lang w:val="et-EE"/>
              </w:rPr>
              <w:t xml:space="preserve"> </w:t>
            </w:r>
            <w:r>
              <w:rPr>
                <w:rFonts w:ascii="Cambria" w:eastAsia="Times New Roman" w:hAnsi="Cambria" w:cstheme="minorHAnsi"/>
                <w:color w:val="000000" w:themeColor="text1"/>
                <w:sz w:val="20"/>
                <w:szCs w:val="20"/>
                <w:lang w:val="et-EE"/>
              </w:rPr>
              <w:t xml:space="preserve"> </w:t>
            </w:r>
          </w:p>
        </w:tc>
      </w:tr>
    </w:tbl>
    <w:p w14:paraId="12BD12D1" w14:textId="77777777" w:rsidR="009D6B67" w:rsidRDefault="00EE5F1F">
      <w:pPr>
        <w:spacing w:line="240" w:lineRule="auto"/>
        <w:rPr>
          <w:rFonts w:ascii="Cambria" w:eastAsia="Times New Roman" w:hAnsi="Cambria" w:cstheme="minorHAnsi"/>
          <w:bCs/>
          <w:color w:val="000000" w:themeColor="text1"/>
          <w:lang w:val="et-EE"/>
        </w:rPr>
      </w:pPr>
      <w:r>
        <w:rPr>
          <w:rFonts w:ascii="Cambria" w:eastAsia="Times New Roman" w:hAnsi="Cambria" w:cstheme="minorHAnsi"/>
          <w:b/>
          <w:bCs/>
          <w:color w:val="000000" w:themeColor="text1"/>
          <w:lang w:val="et-EE"/>
        </w:rPr>
        <w:t>Piirkondadevahelised, piiriülesed ja riikidevahelised meetmed</w:t>
      </w:r>
    </w:p>
    <w:tbl>
      <w:tblPr>
        <w:tblStyle w:val="Kontuurtabel2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EF1C29" w14:paraId="35A2AB17" w14:textId="77777777">
        <w:tc>
          <w:tcPr>
            <w:tcW w:w="9628" w:type="dxa"/>
          </w:tcPr>
          <w:p w14:paraId="7A878FD9"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Riigi tasandil toetavad sellist koostööd erinevad programmid, milles Eesti osaleb, nt Eesti-Läti programm 2021-2027, Kesk-Läänemere programm 2021-2027, Läänemere piirkonna programm 2021-2027, Interreg Euroopa programm 2021-2027, URBACT IV 2021-2027, ESPON 2030 ja Interact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mitmed tegevused, mis panustavad Läänemere strateegia eesmärkidesse (kaitsta Läänemerd, ühendada piirkonda, suurendada heaolu).</w:t>
            </w:r>
          </w:p>
          <w:p w14:paraId="3DA67350" w14:textId="77777777" w:rsidR="009D6B67" w:rsidRDefault="00EE5F1F">
            <w:pPr>
              <w:spacing w:line="240" w:lineRule="auto"/>
              <w:jc w:val="both"/>
              <w:rPr>
                <w:rFonts w:ascii="Cambria" w:eastAsia="Times New Roman" w:hAnsi="Cambria" w:cstheme="minorHAnsi"/>
                <w:bCs/>
                <w:color w:val="000000" w:themeColor="text1"/>
                <w:lang w:val="et-EE"/>
              </w:rPr>
            </w:pPr>
            <w:r>
              <w:rPr>
                <w:rFonts w:asciiTheme="majorHAnsi" w:hAnsiTheme="majorHAnsi"/>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3C8A61D4" w14:textId="77777777" w:rsidR="009D6B67" w:rsidRDefault="00EE5F1F">
      <w:pPr>
        <w:spacing w:line="240" w:lineRule="auto"/>
        <w:rPr>
          <w:rFonts w:ascii="Cambria" w:eastAsia="Times New Roman" w:hAnsi="Cambria" w:cstheme="minorHAnsi"/>
          <w:bCs/>
          <w:color w:val="000000" w:themeColor="text1"/>
          <w:lang w:val="et-EE"/>
        </w:rPr>
      </w:pPr>
      <w:r>
        <w:rPr>
          <w:rFonts w:ascii="Cambria" w:eastAsia="Times New Roman" w:hAnsi="Cambria" w:cstheme="minorHAnsi"/>
          <w:b/>
          <w:bCs/>
          <w:color w:val="000000" w:themeColor="text1"/>
          <w:lang w:val="et-EE"/>
        </w:rPr>
        <w:t>Rahastamisvahendite kavandatav kasutamine</w:t>
      </w:r>
    </w:p>
    <w:tbl>
      <w:tblPr>
        <w:tblStyle w:val="Kontuurtabel2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14:paraId="2B92ECCD" w14:textId="77777777">
        <w:tc>
          <w:tcPr>
            <w:tcW w:w="9628" w:type="dxa"/>
          </w:tcPr>
          <w:p w14:paraId="23D7DF01" w14:textId="77777777" w:rsidR="009D6B67" w:rsidRDefault="00EE5F1F">
            <w:pPr>
              <w:spacing w:line="240" w:lineRule="auto"/>
              <w:jc w:val="both"/>
              <w:rPr>
                <w:rFonts w:ascii="Cambria" w:eastAsia="Times New Roman" w:hAnsi="Cambria" w:cstheme="minorHAnsi"/>
                <w:bCs/>
                <w:color w:val="000000" w:themeColor="text1"/>
                <w:lang w:val="et-EE"/>
              </w:rPr>
            </w:pPr>
            <w:r>
              <w:rPr>
                <w:rFonts w:asciiTheme="majorHAnsi" w:hAnsiTheme="majorHAnsi"/>
                <w:sz w:val="20"/>
                <w:szCs w:val="20"/>
                <w:lang w:val="et-EE"/>
              </w:rPr>
              <w:lastRenderedPageBreak/>
              <w:t>Ei kohaldu.</w:t>
            </w:r>
          </w:p>
        </w:tc>
      </w:tr>
    </w:tbl>
    <w:p w14:paraId="3E933A3B" w14:textId="77777777" w:rsidR="009D6B67" w:rsidRDefault="00EE5F1F">
      <w:pPr>
        <w:pStyle w:val="Loendilik"/>
        <w:keepNext/>
        <w:numPr>
          <w:ilvl w:val="4"/>
          <w:numId w:val="77"/>
        </w:numPr>
        <w:spacing w:before="240" w:line="240" w:lineRule="auto"/>
        <w:jc w:val="both"/>
        <w:outlineLvl w:val="4"/>
        <w:rPr>
          <w:rFonts w:ascii="Cambria" w:eastAsia="Times New Roman" w:hAnsi="Cambria"/>
          <w:b/>
          <w:lang w:val="et-EE" w:eastAsia="en-GB"/>
        </w:rPr>
      </w:pPr>
      <w:r>
        <w:rPr>
          <w:rFonts w:ascii="Cambria" w:eastAsia="Times New Roman" w:hAnsi="Cambria"/>
          <w:b/>
          <w:lang w:val="et-EE" w:eastAsia="en-GB"/>
        </w:rPr>
        <w:t>Näitajad</w:t>
      </w:r>
    </w:p>
    <w:tbl>
      <w:tblPr>
        <w:tblW w:w="5000" w:type="pct"/>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shd w:val="clear" w:color="auto" w:fill="A6A6A6" w:themeFill="background1" w:themeFillShade="A6"/>
        <w:tblLook w:val="01E0" w:firstRow="1" w:lastRow="1" w:firstColumn="1" w:lastColumn="1" w:noHBand="0" w:noVBand="0"/>
      </w:tblPr>
      <w:tblGrid>
        <w:gridCol w:w="554"/>
        <w:gridCol w:w="708"/>
        <w:gridCol w:w="851"/>
        <w:gridCol w:w="1275"/>
        <w:gridCol w:w="994"/>
        <w:gridCol w:w="1841"/>
        <w:gridCol w:w="1419"/>
        <w:gridCol w:w="994"/>
        <w:gridCol w:w="992"/>
      </w:tblGrid>
      <w:tr w:rsidR="009D6B67" w14:paraId="44473EFD" w14:textId="77777777">
        <w:trPr>
          <w:trHeight w:val="425"/>
        </w:trPr>
        <w:tc>
          <w:tcPr>
            <w:tcW w:w="5000" w:type="pct"/>
            <w:gridSpan w:val="9"/>
          </w:tcPr>
          <w:p w14:paraId="312DC765" w14:textId="57933CC3" w:rsidR="009D6B67" w:rsidRDefault="00EE5F1F">
            <w:pPr>
              <w:keepNext/>
              <w:spacing w:line="240" w:lineRule="auto"/>
              <w:rPr>
                <w:rFonts w:ascii="Cambria" w:eastAsia="Times New Roman" w:hAnsi="Cambria" w:cstheme="minorHAnsi"/>
                <w:bCs/>
                <w:sz w:val="20"/>
                <w:szCs w:val="20"/>
                <w:lang w:val="et-EE" w:eastAsia="en-GB"/>
              </w:rPr>
            </w:pPr>
            <w:r>
              <w:rPr>
                <w:rFonts w:eastAsia="Times New Roman"/>
                <w:b/>
                <w:sz w:val="20"/>
                <w:lang w:val="et-EE" w:eastAsia="en-GB"/>
              </w:rPr>
              <w:t xml:space="preserve">Tabel </w:t>
            </w:r>
            <w:del w:id="883" w:author="Kaisa Tähe - RAM" w:date="2025-10-13T15:23:00Z" w16du:dateUtc="2025-10-13T12:23:00Z">
              <w:r w:rsidDel="00130E8D">
                <w:rPr>
                  <w:rFonts w:eastAsia="Times New Roman"/>
                  <w:b/>
                  <w:sz w:val="20"/>
                  <w:lang w:val="et-EE" w:eastAsia="en-GB"/>
                </w:rPr>
                <w:fldChar w:fldCharType="begin"/>
              </w:r>
              <w:r w:rsidDel="00130E8D">
                <w:rPr>
                  <w:rFonts w:eastAsia="Times New Roman"/>
                  <w:b/>
                  <w:sz w:val="20"/>
                  <w:lang w:val="et-EE" w:eastAsia="en-GB"/>
                </w:rPr>
                <w:delInstrText xml:space="preserve"> SEQ Tabel \* ARABIC </w:delInstrText>
              </w:r>
              <w:r w:rsidDel="00130E8D">
                <w:rPr>
                  <w:rFonts w:eastAsia="Times New Roman"/>
                  <w:b/>
                  <w:sz w:val="20"/>
                  <w:lang w:val="et-EE" w:eastAsia="en-GB"/>
                </w:rPr>
                <w:fldChar w:fldCharType="separate"/>
              </w:r>
              <w:r w:rsidDel="00130E8D">
                <w:rPr>
                  <w:rFonts w:eastAsia="Times New Roman"/>
                  <w:b/>
                  <w:sz w:val="20"/>
                  <w:lang w:val="et-EE" w:eastAsia="en-GB"/>
                </w:rPr>
                <w:delText>38</w:delText>
              </w:r>
              <w:r w:rsidDel="00130E8D">
                <w:rPr>
                  <w:rFonts w:eastAsia="Times New Roman"/>
                  <w:b/>
                  <w:sz w:val="20"/>
                  <w:lang w:val="et-EE" w:eastAsia="en-GB"/>
                </w:rPr>
                <w:fldChar w:fldCharType="end"/>
              </w:r>
            </w:del>
            <w:ins w:id="884" w:author="Kaisa Tähe - RAM" w:date="2025-10-13T15:23:00Z" w16du:dateUtc="2025-10-13T12:23:00Z">
              <w:r w:rsidR="00130E8D">
                <w:rPr>
                  <w:rFonts w:eastAsia="Times New Roman"/>
                  <w:b/>
                  <w:sz w:val="20"/>
                  <w:lang w:val="et-EE" w:eastAsia="en-GB"/>
                </w:rPr>
                <w:t>44</w:t>
              </w:r>
            </w:ins>
            <w:r>
              <w:rPr>
                <w:rFonts w:eastAsia="Times New Roman"/>
                <w:b/>
                <w:sz w:val="20"/>
                <w:lang w:val="et-EE" w:eastAsia="en-GB"/>
              </w:rPr>
              <w:t xml:space="preserve">: </w:t>
            </w:r>
            <w:r>
              <w:rPr>
                <w:rFonts w:ascii="Cambria" w:eastAsia="Times New Roman" w:hAnsi="Cambria" w:cstheme="minorHAnsi"/>
                <w:b/>
                <w:bCs/>
                <w:sz w:val="20"/>
                <w:szCs w:val="20"/>
                <w:lang w:val="et-EE" w:eastAsia="en-GB"/>
              </w:rPr>
              <w:t>Väljundnäitajad</w:t>
            </w:r>
          </w:p>
        </w:tc>
      </w:tr>
      <w:tr w:rsidR="00BB3065" w14:paraId="39B7E4AD" w14:textId="77777777">
        <w:trPr>
          <w:trHeight w:val="1200"/>
        </w:trPr>
        <w:tc>
          <w:tcPr>
            <w:tcW w:w="288" w:type="pct"/>
            <w:textDirection w:val="btLr"/>
          </w:tcPr>
          <w:p w14:paraId="7C484CD1"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68" w:type="pct"/>
            <w:textDirection w:val="btLr"/>
          </w:tcPr>
          <w:p w14:paraId="7CB7F71E"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442" w:type="pct"/>
            <w:textDirection w:val="btLr"/>
          </w:tcPr>
          <w:p w14:paraId="38902A37"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662" w:type="pct"/>
            <w:textDirection w:val="btLr"/>
          </w:tcPr>
          <w:p w14:paraId="0DB0649D"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516" w:type="pct"/>
            <w:textDirection w:val="btLr"/>
          </w:tcPr>
          <w:p w14:paraId="43108C57"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ID [5]</w:t>
            </w:r>
          </w:p>
        </w:tc>
        <w:tc>
          <w:tcPr>
            <w:tcW w:w="956" w:type="pct"/>
            <w:textDirection w:val="btLr"/>
          </w:tcPr>
          <w:p w14:paraId="6CE4AD02"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 xml:space="preserve">Näitaja </w:t>
            </w:r>
          </w:p>
          <w:p w14:paraId="1BCE29E7"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[255]</w:t>
            </w:r>
          </w:p>
        </w:tc>
        <w:tc>
          <w:tcPr>
            <w:tcW w:w="737" w:type="pct"/>
            <w:textDirection w:val="btLr"/>
          </w:tcPr>
          <w:p w14:paraId="4F2A4647"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16" w:type="pct"/>
            <w:textDirection w:val="btLr"/>
          </w:tcPr>
          <w:p w14:paraId="23D6F6F3"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08CC8400" w14:textId="77777777" w:rsidR="009D6B67" w:rsidRDefault="009D6B67">
            <w:pPr>
              <w:spacing w:before="0" w:after="0" w:line="240" w:lineRule="auto"/>
              <w:jc w:val="center"/>
              <w:rPr>
                <w:rFonts w:ascii="Cambria" w:hAnsi="Cambria" w:cstheme="minorHAnsi"/>
                <w:b/>
                <w:bCs/>
                <w:sz w:val="20"/>
                <w:szCs w:val="20"/>
                <w:lang w:val="et-EE"/>
              </w:rPr>
            </w:pPr>
          </w:p>
        </w:tc>
        <w:tc>
          <w:tcPr>
            <w:tcW w:w="514" w:type="pct"/>
            <w:textDirection w:val="btLr"/>
          </w:tcPr>
          <w:p w14:paraId="28F09E90"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31FFB462" w14:textId="77777777" w:rsidR="009D6B67" w:rsidRDefault="009D6B67">
            <w:pPr>
              <w:spacing w:before="0" w:after="0" w:line="240" w:lineRule="auto"/>
              <w:jc w:val="center"/>
              <w:rPr>
                <w:rFonts w:ascii="Cambria" w:hAnsi="Cambria" w:cstheme="minorHAnsi"/>
                <w:b/>
                <w:bCs/>
                <w:sz w:val="20"/>
                <w:szCs w:val="20"/>
                <w:lang w:val="et-EE"/>
              </w:rPr>
            </w:pPr>
          </w:p>
        </w:tc>
      </w:tr>
      <w:tr w:rsidR="00BB3065" w14:paraId="77164376" w14:textId="77777777">
        <w:trPr>
          <w:trHeight w:val="332"/>
        </w:trPr>
        <w:tc>
          <w:tcPr>
            <w:tcW w:w="288" w:type="pct"/>
          </w:tcPr>
          <w:p w14:paraId="5ECC88DA" w14:textId="5D1EF4BF" w:rsidR="009D6B67" w:rsidRDefault="009D6B67">
            <w:pPr>
              <w:spacing w:before="0" w:after="0" w:line="240" w:lineRule="auto"/>
              <w:rPr>
                <w:rFonts w:ascii="Cambria" w:hAnsi="Cambria" w:cstheme="minorHAnsi"/>
                <w:sz w:val="20"/>
                <w:szCs w:val="20"/>
                <w:lang w:val="et-EE"/>
              </w:rPr>
            </w:pPr>
          </w:p>
        </w:tc>
        <w:tc>
          <w:tcPr>
            <w:tcW w:w="368" w:type="pct"/>
          </w:tcPr>
          <w:p w14:paraId="67AB0263" w14:textId="07A02E9D" w:rsidR="009D6B67" w:rsidRDefault="009D6B67">
            <w:pPr>
              <w:spacing w:before="0" w:after="0" w:line="240" w:lineRule="auto"/>
              <w:rPr>
                <w:rFonts w:ascii="Cambria" w:hAnsi="Cambria" w:cstheme="minorHAnsi"/>
                <w:sz w:val="20"/>
                <w:szCs w:val="20"/>
                <w:lang w:val="et-EE"/>
              </w:rPr>
            </w:pPr>
          </w:p>
        </w:tc>
        <w:tc>
          <w:tcPr>
            <w:tcW w:w="442" w:type="pct"/>
          </w:tcPr>
          <w:p w14:paraId="26877F16" w14:textId="2728EDBE" w:rsidR="009D6B67" w:rsidRDefault="009D6B67">
            <w:pPr>
              <w:spacing w:before="0" w:after="0" w:line="240" w:lineRule="auto"/>
              <w:rPr>
                <w:rFonts w:ascii="Cambria" w:hAnsi="Cambria" w:cstheme="minorHAnsi"/>
                <w:sz w:val="20"/>
                <w:szCs w:val="20"/>
                <w:lang w:val="et-EE"/>
              </w:rPr>
            </w:pPr>
          </w:p>
        </w:tc>
        <w:tc>
          <w:tcPr>
            <w:tcW w:w="662" w:type="pct"/>
          </w:tcPr>
          <w:p w14:paraId="372330C8" w14:textId="6835480B" w:rsidR="009D6B67" w:rsidRDefault="009D6B67">
            <w:pPr>
              <w:spacing w:before="0" w:after="0" w:line="240" w:lineRule="auto"/>
              <w:rPr>
                <w:rFonts w:ascii="Cambria" w:hAnsi="Cambria" w:cstheme="minorHAnsi"/>
                <w:sz w:val="20"/>
                <w:szCs w:val="20"/>
                <w:lang w:val="et-EE"/>
              </w:rPr>
            </w:pPr>
          </w:p>
        </w:tc>
        <w:tc>
          <w:tcPr>
            <w:tcW w:w="516" w:type="pct"/>
          </w:tcPr>
          <w:p w14:paraId="5C132E90" w14:textId="5F19CCC6" w:rsidR="009D6B67" w:rsidRDefault="009D6B67">
            <w:pPr>
              <w:spacing w:before="0" w:after="0" w:line="240" w:lineRule="auto"/>
              <w:rPr>
                <w:rFonts w:ascii="Cambria" w:hAnsi="Cambria" w:cstheme="minorHAnsi"/>
                <w:sz w:val="20"/>
                <w:szCs w:val="20"/>
                <w:lang w:val="et-EE"/>
              </w:rPr>
            </w:pPr>
          </w:p>
        </w:tc>
        <w:tc>
          <w:tcPr>
            <w:tcW w:w="956" w:type="pct"/>
            <w:vAlign w:val="center"/>
          </w:tcPr>
          <w:p w14:paraId="66EE3635" w14:textId="36263DFF" w:rsidR="009D6B67" w:rsidRDefault="009D6B67">
            <w:pPr>
              <w:spacing w:before="0" w:after="0" w:line="240" w:lineRule="auto"/>
              <w:rPr>
                <w:rFonts w:ascii="Cambria" w:hAnsi="Cambria" w:cstheme="minorHAnsi"/>
                <w:sz w:val="20"/>
                <w:szCs w:val="20"/>
                <w:lang w:val="et-EE"/>
              </w:rPr>
            </w:pPr>
          </w:p>
        </w:tc>
        <w:tc>
          <w:tcPr>
            <w:tcW w:w="737" w:type="pct"/>
          </w:tcPr>
          <w:p w14:paraId="5BA27EAC" w14:textId="742526E4" w:rsidR="009D6B67" w:rsidRDefault="009D6B67">
            <w:pPr>
              <w:spacing w:before="0" w:after="0" w:line="240" w:lineRule="auto"/>
              <w:rPr>
                <w:rFonts w:ascii="Cambria" w:hAnsi="Cambria" w:cstheme="minorHAnsi"/>
                <w:sz w:val="20"/>
                <w:szCs w:val="20"/>
                <w:lang w:val="et-EE"/>
              </w:rPr>
            </w:pPr>
          </w:p>
        </w:tc>
        <w:tc>
          <w:tcPr>
            <w:tcW w:w="516" w:type="pct"/>
          </w:tcPr>
          <w:p w14:paraId="03E26A26" w14:textId="5051EF10" w:rsidR="009D6B67" w:rsidRDefault="009D6B67">
            <w:pPr>
              <w:spacing w:before="0" w:after="0" w:line="240" w:lineRule="auto"/>
              <w:rPr>
                <w:rFonts w:ascii="Cambria" w:hAnsi="Cambria" w:cstheme="minorHAnsi"/>
                <w:sz w:val="20"/>
                <w:szCs w:val="20"/>
                <w:lang w:val="et-EE"/>
              </w:rPr>
            </w:pPr>
          </w:p>
        </w:tc>
        <w:tc>
          <w:tcPr>
            <w:tcW w:w="514" w:type="pct"/>
          </w:tcPr>
          <w:p w14:paraId="200EE93B" w14:textId="724D2AED" w:rsidR="009D6B67" w:rsidRDefault="009D6B67">
            <w:pPr>
              <w:spacing w:before="0" w:after="0" w:line="240" w:lineRule="auto"/>
              <w:rPr>
                <w:rFonts w:ascii="Cambria" w:hAnsi="Cambria" w:cstheme="minorHAnsi"/>
                <w:sz w:val="20"/>
                <w:szCs w:val="20"/>
                <w:lang w:val="et-EE"/>
              </w:rPr>
            </w:pPr>
          </w:p>
        </w:tc>
      </w:tr>
      <w:tr w:rsidR="00BB3065" w14:paraId="4EBB9151" w14:textId="77777777">
        <w:trPr>
          <w:trHeight w:val="332"/>
        </w:trPr>
        <w:tc>
          <w:tcPr>
            <w:tcW w:w="288" w:type="pct"/>
          </w:tcPr>
          <w:p w14:paraId="2C270D90"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3</w:t>
            </w:r>
          </w:p>
        </w:tc>
        <w:tc>
          <w:tcPr>
            <w:tcW w:w="368" w:type="pct"/>
          </w:tcPr>
          <w:p w14:paraId="7140255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(ii)</w:t>
            </w:r>
          </w:p>
        </w:tc>
        <w:tc>
          <w:tcPr>
            <w:tcW w:w="442" w:type="pct"/>
          </w:tcPr>
          <w:p w14:paraId="44E5D7F2"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662" w:type="pct"/>
          </w:tcPr>
          <w:p w14:paraId="409A284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516" w:type="pct"/>
          </w:tcPr>
          <w:p w14:paraId="7507B23C" w14:textId="39D481B8" w:rsidR="009D6B67" w:rsidRDefault="00EF54FC">
            <w:pPr>
              <w:spacing w:before="0" w:after="0" w:line="240" w:lineRule="auto"/>
              <w:rPr>
                <w:rFonts w:ascii="Cambria" w:hAnsi="Cambria" w:cstheme="minorHAnsi"/>
                <w:sz w:val="20"/>
                <w:szCs w:val="20"/>
                <w:lang w:val="et-EE"/>
              </w:rPr>
            </w:pPr>
            <w:r>
              <w:rPr>
                <w:rFonts w:ascii="Cambria" w:hAnsi="Cambria" w:cstheme="minorHAnsi"/>
                <w:sz w:val="20"/>
                <w:szCs w:val="20"/>
                <w:lang w:val="et-EE"/>
              </w:rPr>
              <w:t>PSO</w:t>
            </w:r>
            <w:r w:rsidR="0072328B">
              <w:rPr>
                <w:rFonts w:ascii="Cambria" w:hAnsi="Cambria" w:cstheme="minorHAnsi"/>
                <w:sz w:val="20"/>
                <w:szCs w:val="20"/>
                <w:lang w:val="et-EE"/>
              </w:rPr>
              <w:t>45</w:t>
            </w:r>
          </w:p>
        </w:tc>
        <w:tc>
          <w:tcPr>
            <w:tcW w:w="956" w:type="pct"/>
            <w:vAlign w:val="center"/>
          </w:tcPr>
          <w:p w14:paraId="434D9977" w14:textId="043F2161"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 xml:space="preserve">Biometaani </w:t>
            </w:r>
            <w:r w:rsidR="00BB3065">
              <w:rPr>
                <w:rFonts w:ascii="Cambria" w:hAnsi="Cambria" w:cstheme="minorHAnsi"/>
                <w:sz w:val="20"/>
                <w:szCs w:val="20"/>
                <w:lang w:val="et-EE"/>
              </w:rPr>
              <w:t xml:space="preserve"> sisestuspunktid</w:t>
            </w:r>
          </w:p>
        </w:tc>
        <w:tc>
          <w:tcPr>
            <w:tcW w:w="737" w:type="pct"/>
          </w:tcPr>
          <w:p w14:paraId="130532D7" w14:textId="590BBE41" w:rsidR="009D6B67" w:rsidRDefault="0072328B">
            <w:pPr>
              <w:spacing w:before="0" w:after="0" w:line="240" w:lineRule="auto"/>
              <w:rPr>
                <w:rFonts w:ascii="Cambria" w:hAnsi="Cambria" w:cstheme="minorHAnsi"/>
                <w:sz w:val="20"/>
                <w:szCs w:val="20"/>
                <w:lang w:val="et-EE"/>
              </w:rPr>
            </w:pPr>
            <w:r>
              <w:rPr>
                <w:rFonts w:ascii="Cambria" w:hAnsi="Cambria" w:cstheme="minorHAnsi"/>
                <w:sz w:val="20"/>
                <w:szCs w:val="20"/>
                <w:lang w:val="et-EE"/>
              </w:rPr>
              <w:t xml:space="preserve"> Arv</w:t>
            </w:r>
          </w:p>
        </w:tc>
        <w:tc>
          <w:tcPr>
            <w:tcW w:w="516" w:type="pct"/>
          </w:tcPr>
          <w:p w14:paraId="497C15F5" w14:textId="328EBC19"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514" w:type="pct"/>
          </w:tcPr>
          <w:p w14:paraId="38632628" w14:textId="25C6637D" w:rsidR="009D6B67" w:rsidRDefault="00712B4B">
            <w:pPr>
              <w:spacing w:before="0" w:after="0" w:line="240" w:lineRule="auto"/>
              <w:rPr>
                <w:rFonts w:ascii="Cambria" w:hAnsi="Cambria" w:cstheme="minorHAnsi"/>
                <w:sz w:val="20"/>
                <w:szCs w:val="20"/>
                <w:lang w:val="et-EE"/>
              </w:rPr>
            </w:pPr>
            <w:ins w:id="885" w:author="Anu Altermann - RAM" w:date="2025-10-01T09:26:00Z" w16du:dateUtc="2025-10-01T06:26:00Z">
              <w:r>
                <w:rPr>
                  <w:rFonts w:ascii="Cambria" w:hAnsi="Cambria" w:cstheme="minorHAnsi"/>
                  <w:sz w:val="20"/>
                  <w:szCs w:val="20"/>
                  <w:lang w:val="et-EE"/>
                </w:rPr>
                <w:t>1</w:t>
              </w:r>
            </w:ins>
            <w:commentRangeStart w:id="886"/>
            <w:ins w:id="887" w:author="Kaisa Tähe - RAM" w:date="2025-07-18T14:35:00Z" w16du:dateUtc="2025-07-18T11:35:00Z">
              <w:del w:id="888" w:author="Anu Altermann - RAM" w:date="2025-10-01T09:26:00Z" w16du:dateUtc="2025-10-01T06:26:00Z">
                <w:r w:rsidR="003971FC">
                  <w:rPr>
                    <w:rFonts w:ascii="Cambria" w:hAnsi="Cambria" w:cstheme="minorHAnsi"/>
                    <w:sz w:val="20"/>
                    <w:szCs w:val="20"/>
                    <w:lang w:val="et-EE"/>
                  </w:rPr>
                  <w:delText>2</w:delText>
                </w:r>
              </w:del>
            </w:ins>
            <w:del w:id="889" w:author="Kaisa Tähe - RAM" w:date="2025-07-18T14:35:00Z" w16du:dateUtc="2025-07-18T11:35:00Z">
              <w:r w:rsidR="00BB3065" w:rsidDel="003971FC">
                <w:rPr>
                  <w:rFonts w:ascii="Cambria" w:hAnsi="Cambria" w:cstheme="minorHAnsi"/>
                  <w:sz w:val="20"/>
                  <w:szCs w:val="20"/>
                  <w:lang w:val="et-EE"/>
                </w:rPr>
                <w:delText xml:space="preserve">3 </w:delText>
              </w:r>
            </w:del>
            <w:commentRangeEnd w:id="886"/>
            <w:r w:rsidR="003971FC">
              <w:rPr>
                <w:rStyle w:val="Kommentaariviide"/>
                <w:rFonts w:ascii="Cambria" w:hAnsi="Cambria" w:cstheme="minorHAnsi"/>
                <w:sz w:val="20"/>
                <w:szCs w:val="20"/>
                <w:lang w:val="et-EE"/>
              </w:rPr>
              <w:commentReference w:id="886"/>
            </w:r>
          </w:p>
        </w:tc>
      </w:tr>
    </w:tbl>
    <w:p w14:paraId="0CC2A087" w14:textId="77777777" w:rsidR="009D6B67" w:rsidRDefault="009D6B67">
      <w:pPr>
        <w:spacing w:line="240" w:lineRule="auto"/>
        <w:rPr>
          <w:rFonts w:ascii="Cambria" w:eastAsia="Times New Roman" w:hAnsi="Cambria" w:cstheme="minorHAnsi"/>
          <w:b/>
          <w:bCs/>
          <w:iCs/>
          <w:color w:val="FF0000"/>
          <w:u w:val="single"/>
          <w:lang w:val="et-EE"/>
        </w:rPr>
      </w:pPr>
    </w:p>
    <w:tbl>
      <w:tblPr>
        <w:tblW w:w="4926" w:type="pct"/>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shd w:val="clear" w:color="auto" w:fill="A6A6A6" w:themeFill="background1" w:themeFillShade="A6"/>
        <w:tblLayout w:type="fixed"/>
        <w:tblLook w:val="01E0" w:firstRow="1" w:lastRow="1" w:firstColumn="1" w:lastColumn="1" w:noHBand="0" w:noVBand="0"/>
      </w:tblPr>
      <w:tblGrid>
        <w:gridCol w:w="555"/>
        <w:gridCol w:w="709"/>
        <w:gridCol w:w="672"/>
        <w:gridCol w:w="751"/>
        <w:gridCol w:w="852"/>
        <w:gridCol w:w="1977"/>
        <w:gridCol w:w="708"/>
        <w:gridCol w:w="708"/>
        <w:gridCol w:w="708"/>
        <w:gridCol w:w="713"/>
        <w:gridCol w:w="1133"/>
      </w:tblGrid>
      <w:tr w:rsidR="009D6B67" w14:paraId="6F5AAA7A" w14:textId="77777777">
        <w:trPr>
          <w:trHeight w:val="480"/>
        </w:trPr>
        <w:tc>
          <w:tcPr>
            <w:tcW w:w="5000" w:type="pct"/>
            <w:gridSpan w:val="11"/>
            <w:shd w:val="clear" w:color="auto" w:fill="FFFFFF" w:themeFill="background1"/>
          </w:tcPr>
          <w:p w14:paraId="21951531" w14:textId="2B93C3D0" w:rsidR="009D6B67" w:rsidRDefault="00EE5F1F">
            <w:pPr>
              <w:keepNext/>
              <w:spacing w:line="240" w:lineRule="auto"/>
              <w:rPr>
                <w:rFonts w:ascii="Cambria" w:eastAsia="Times New Roman" w:hAnsi="Cambria" w:cstheme="minorHAnsi"/>
                <w:bCs/>
                <w:sz w:val="20"/>
                <w:szCs w:val="20"/>
                <w:highlight w:val="lightGray"/>
                <w:lang w:val="et-EE" w:eastAsia="en-GB"/>
              </w:rPr>
            </w:pPr>
            <w:r>
              <w:rPr>
                <w:rFonts w:eastAsia="Times New Roman"/>
                <w:b/>
                <w:sz w:val="20"/>
                <w:lang w:val="et-EE" w:eastAsia="en-GB"/>
              </w:rPr>
              <w:t xml:space="preserve">Tabel </w:t>
            </w:r>
            <w:del w:id="890" w:author="Kaisa Tähe - RAM" w:date="2025-10-13T15:23:00Z" w16du:dateUtc="2025-10-13T12:23:00Z">
              <w:r w:rsidDel="00130E8D">
                <w:rPr>
                  <w:rFonts w:eastAsia="Times New Roman"/>
                  <w:b/>
                  <w:sz w:val="20"/>
                  <w:lang w:val="et-EE" w:eastAsia="en-GB"/>
                </w:rPr>
                <w:fldChar w:fldCharType="begin"/>
              </w:r>
              <w:r w:rsidDel="00130E8D">
                <w:rPr>
                  <w:rFonts w:eastAsia="Times New Roman"/>
                  <w:b/>
                  <w:sz w:val="20"/>
                  <w:lang w:val="et-EE" w:eastAsia="en-GB"/>
                </w:rPr>
                <w:delInstrText xml:space="preserve"> SEQ Tabel \* ARABIC </w:delInstrText>
              </w:r>
              <w:r w:rsidDel="00130E8D">
                <w:rPr>
                  <w:rFonts w:eastAsia="Times New Roman"/>
                  <w:b/>
                  <w:sz w:val="20"/>
                  <w:lang w:val="et-EE" w:eastAsia="en-GB"/>
                </w:rPr>
                <w:fldChar w:fldCharType="separate"/>
              </w:r>
              <w:r w:rsidDel="00130E8D">
                <w:rPr>
                  <w:rFonts w:eastAsia="Times New Roman"/>
                  <w:b/>
                  <w:sz w:val="20"/>
                  <w:lang w:val="et-EE" w:eastAsia="en-GB"/>
                </w:rPr>
                <w:delText>39</w:delText>
              </w:r>
              <w:r w:rsidDel="00130E8D">
                <w:rPr>
                  <w:rFonts w:eastAsia="Times New Roman"/>
                  <w:b/>
                  <w:sz w:val="20"/>
                  <w:lang w:val="et-EE" w:eastAsia="en-GB"/>
                </w:rPr>
                <w:fldChar w:fldCharType="end"/>
              </w:r>
            </w:del>
            <w:ins w:id="891" w:author="Kaisa Tähe - RAM" w:date="2025-10-13T15:23:00Z" w16du:dateUtc="2025-10-13T12:23:00Z">
              <w:r w:rsidR="00130E8D">
                <w:rPr>
                  <w:rFonts w:eastAsia="Times New Roman"/>
                  <w:b/>
                  <w:sz w:val="20"/>
                  <w:lang w:val="et-EE" w:eastAsia="en-GB"/>
                </w:rPr>
                <w:t>45</w:t>
              </w:r>
            </w:ins>
            <w:r>
              <w:rPr>
                <w:rFonts w:eastAsia="Times New Roman"/>
                <w:b/>
                <w:sz w:val="20"/>
                <w:lang w:val="et-EE" w:eastAsia="en-GB"/>
              </w:rPr>
              <w:t xml:space="preserve">: </w:t>
            </w:r>
            <w:r>
              <w:rPr>
                <w:rFonts w:ascii="Cambria" w:eastAsia="Times New Roman" w:hAnsi="Cambria" w:cstheme="minorHAnsi"/>
                <w:b/>
                <w:bCs/>
                <w:sz w:val="20"/>
                <w:szCs w:val="20"/>
                <w:shd w:val="clear" w:color="auto" w:fill="FFFFFF" w:themeFill="background1"/>
                <w:lang w:val="et-EE" w:eastAsia="en-GB"/>
              </w:rPr>
              <w:t>Tulemusnäitajad</w:t>
            </w:r>
          </w:p>
        </w:tc>
      </w:tr>
      <w:tr w:rsidR="009D6B67" w14:paraId="1179623D" w14:textId="77777777">
        <w:trPr>
          <w:trHeight w:val="1768"/>
        </w:trPr>
        <w:tc>
          <w:tcPr>
            <w:tcW w:w="293" w:type="pct"/>
            <w:shd w:val="clear" w:color="auto" w:fill="FFFFFF" w:themeFill="background1"/>
            <w:textDirection w:val="btLr"/>
          </w:tcPr>
          <w:p w14:paraId="044AF493"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74" w:type="pct"/>
            <w:shd w:val="clear" w:color="auto" w:fill="FFFFFF" w:themeFill="background1"/>
            <w:textDirection w:val="btLr"/>
          </w:tcPr>
          <w:p w14:paraId="4A954E65"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54" w:type="pct"/>
            <w:shd w:val="clear" w:color="auto" w:fill="FFFFFF" w:themeFill="background1"/>
            <w:textDirection w:val="btLr"/>
          </w:tcPr>
          <w:p w14:paraId="5CED4BDC"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396" w:type="pct"/>
            <w:shd w:val="clear" w:color="auto" w:fill="FFFFFF" w:themeFill="background1"/>
            <w:textDirection w:val="btLr"/>
          </w:tcPr>
          <w:p w14:paraId="16842897"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49" w:type="pct"/>
            <w:shd w:val="clear" w:color="auto" w:fill="FFFFFF" w:themeFill="background1"/>
            <w:textDirection w:val="btLr"/>
          </w:tcPr>
          <w:p w14:paraId="6715F162"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ID [5]</w:t>
            </w:r>
          </w:p>
        </w:tc>
        <w:tc>
          <w:tcPr>
            <w:tcW w:w="1042" w:type="pct"/>
            <w:shd w:val="clear" w:color="auto" w:fill="FFFFFF" w:themeFill="background1"/>
            <w:textDirection w:val="btLr"/>
          </w:tcPr>
          <w:p w14:paraId="4FDA3636"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Näitaja [255]</w:t>
            </w:r>
          </w:p>
        </w:tc>
        <w:tc>
          <w:tcPr>
            <w:tcW w:w="373" w:type="pct"/>
            <w:shd w:val="clear" w:color="auto" w:fill="FFFFFF" w:themeFill="background1"/>
            <w:textDirection w:val="btLr"/>
          </w:tcPr>
          <w:p w14:paraId="015E87E5"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373" w:type="pct"/>
            <w:shd w:val="clear" w:color="auto" w:fill="FFFFFF" w:themeFill="background1"/>
            <w:textDirection w:val="btLr"/>
          </w:tcPr>
          <w:p w14:paraId="228FFA3D"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373" w:type="pct"/>
            <w:shd w:val="clear" w:color="auto" w:fill="FFFFFF" w:themeFill="background1"/>
            <w:textDirection w:val="btLr"/>
          </w:tcPr>
          <w:p w14:paraId="087FC9C9"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376" w:type="pct"/>
            <w:shd w:val="clear" w:color="auto" w:fill="FFFFFF" w:themeFill="background1"/>
            <w:textDirection w:val="btLr"/>
          </w:tcPr>
          <w:p w14:paraId="296CD7E9" w14:textId="77777777" w:rsidR="009D6B67" w:rsidRDefault="00EE5F1F">
            <w:pPr>
              <w:spacing w:before="100" w:beforeAutospacing="1" w:after="0" w:line="240" w:lineRule="auto"/>
              <w:ind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FA3C419" w14:textId="77777777" w:rsidR="009D6B67" w:rsidRDefault="009D6B67">
            <w:pPr>
              <w:spacing w:before="100" w:beforeAutospacing="1" w:after="0" w:line="240" w:lineRule="auto"/>
              <w:jc w:val="center"/>
              <w:rPr>
                <w:rFonts w:ascii="Cambria" w:hAnsi="Cambria" w:cstheme="minorHAnsi"/>
                <w:b/>
                <w:bCs/>
                <w:sz w:val="20"/>
                <w:szCs w:val="20"/>
                <w:lang w:val="et-EE"/>
              </w:rPr>
            </w:pPr>
          </w:p>
        </w:tc>
        <w:tc>
          <w:tcPr>
            <w:tcW w:w="597" w:type="pct"/>
            <w:shd w:val="clear" w:color="auto" w:fill="FFFFFF" w:themeFill="background1"/>
            <w:textDirection w:val="btLr"/>
          </w:tcPr>
          <w:p w14:paraId="58A6C8FC"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Andmete allikas [200]</w:t>
            </w:r>
          </w:p>
        </w:tc>
      </w:tr>
      <w:tr w:rsidR="009D6B67" w14:paraId="28CEDB8B" w14:textId="77777777">
        <w:trPr>
          <w:trHeight w:val="286"/>
        </w:trPr>
        <w:tc>
          <w:tcPr>
            <w:tcW w:w="293" w:type="pct"/>
          </w:tcPr>
          <w:p w14:paraId="78BA66D8"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3</w:t>
            </w:r>
          </w:p>
        </w:tc>
        <w:tc>
          <w:tcPr>
            <w:tcW w:w="374" w:type="pct"/>
          </w:tcPr>
          <w:p w14:paraId="22085E83"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(ii)</w:t>
            </w:r>
          </w:p>
        </w:tc>
        <w:tc>
          <w:tcPr>
            <w:tcW w:w="354" w:type="pct"/>
          </w:tcPr>
          <w:p w14:paraId="361E8CC0"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396" w:type="pct"/>
          </w:tcPr>
          <w:p w14:paraId="4D0A6E5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49" w:type="pct"/>
          </w:tcPr>
          <w:p w14:paraId="2437586C" w14:textId="398111CC" w:rsidR="009D6B67" w:rsidRDefault="00EF54FC">
            <w:pPr>
              <w:spacing w:before="0" w:after="0" w:line="240" w:lineRule="auto"/>
              <w:rPr>
                <w:rFonts w:ascii="Cambria" w:hAnsi="Cambria" w:cstheme="minorHAnsi"/>
                <w:sz w:val="20"/>
                <w:szCs w:val="20"/>
                <w:lang w:val="et-EE"/>
              </w:rPr>
            </w:pPr>
            <w:r>
              <w:rPr>
                <w:rFonts w:ascii="Cambria" w:hAnsi="Cambria" w:cstheme="minorHAnsi"/>
                <w:sz w:val="18"/>
                <w:szCs w:val="18"/>
                <w:lang w:val="et-EE"/>
              </w:rPr>
              <w:t xml:space="preserve"> PSR</w:t>
            </w:r>
            <w:r w:rsidR="0072328B">
              <w:rPr>
                <w:rFonts w:ascii="Cambria" w:hAnsi="Cambria" w:cstheme="minorHAnsi"/>
                <w:sz w:val="18"/>
                <w:szCs w:val="18"/>
                <w:lang w:val="et-EE"/>
              </w:rPr>
              <w:t>44</w:t>
            </w:r>
          </w:p>
        </w:tc>
        <w:tc>
          <w:tcPr>
            <w:tcW w:w="1042" w:type="pct"/>
          </w:tcPr>
          <w:p w14:paraId="7A47DAC8" w14:textId="0B3DCE22" w:rsidR="009D6B67" w:rsidRDefault="00BB3065">
            <w:pPr>
              <w:spacing w:before="0" w:after="0" w:line="240" w:lineRule="auto"/>
              <w:rPr>
                <w:rFonts w:ascii="Cambria" w:hAnsi="Cambria" w:cstheme="minorHAnsi"/>
                <w:sz w:val="20"/>
                <w:szCs w:val="20"/>
                <w:lang w:val="et-EE"/>
              </w:rPr>
            </w:pPr>
            <w:r>
              <w:rPr>
                <w:rFonts w:ascii="Cambria" w:hAnsi="Cambria" w:cstheme="minorHAnsi"/>
                <w:sz w:val="20"/>
                <w:szCs w:val="20"/>
                <w:lang w:val="et-EE"/>
              </w:rPr>
              <w:t>Gaas</w:t>
            </w:r>
            <w:r w:rsidR="00EF54FC">
              <w:rPr>
                <w:rFonts w:ascii="Cambria" w:hAnsi="Cambria" w:cstheme="minorHAnsi"/>
                <w:sz w:val="20"/>
                <w:szCs w:val="20"/>
                <w:lang w:val="et-EE"/>
              </w:rPr>
              <w:t>i</w:t>
            </w:r>
            <w:r>
              <w:rPr>
                <w:rFonts w:ascii="Cambria" w:hAnsi="Cambria" w:cstheme="minorHAnsi"/>
                <w:sz w:val="20"/>
                <w:szCs w:val="20"/>
                <w:lang w:val="et-EE"/>
              </w:rPr>
              <w:t>võrku sisestatud biometaan</w:t>
            </w:r>
          </w:p>
        </w:tc>
        <w:tc>
          <w:tcPr>
            <w:tcW w:w="373" w:type="pct"/>
          </w:tcPr>
          <w:p w14:paraId="31A129A9" w14:textId="5D19A7BF"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GWh</w:t>
            </w:r>
            <w:r w:rsidR="00527130">
              <w:rPr>
                <w:rFonts w:ascii="Cambria" w:hAnsi="Cambria" w:cstheme="minorHAnsi"/>
                <w:sz w:val="20"/>
                <w:szCs w:val="20"/>
                <w:lang w:val="et-EE"/>
              </w:rPr>
              <w:t>/</w:t>
            </w:r>
            <w:r w:rsidR="0068569B">
              <w:rPr>
                <w:rFonts w:ascii="Cambria" w:hAnsi="Cambria" w:cstheme="minorHAnsi"/>
                <w:sz w:val="20"/>
                <w:szCs w:val="20"/>
                <w:lang w:val="et-EE"/>
              </w:rPr>
              <w:t xml:space="preserve"> </w:t>
            </w:r>
            <w:r w:rsidR="00527130">
              <w:rPr>
                <w:rFonts w:ascii="Cambria" w:hAnsi="Cambria" w:cstheme="minorHAnsi"/>
                <w:sz w:val="20"/>
                <w:szCs w:val="20"/>
                <w:lang w:val="et-EE"/>
              </w:rPr>
              <w:t>a</w:t>
            </w:r>
            <w:r w:rsidR="0068569B">
              <w:rPr>
                <w:rFonts w:ascii="Cambria" w:hAnsi="Cambria" w:cstheme="minorHAnsi"/>
                <w:sz w:val="20"/>
                <w:szCs w:val="20"/>
                <w:lang w:val="et-EE"/>
              </w:rPr>
              <w:t>astas</w:t>
            </w:r>
          </w:p>
        </w:tc>
        <w:tc>
          <w:tcPr>
            <w:tcW w:w="373" w:type="pct"/>
          </w:tcPr>
          <w:p w14:paraId="0EC80DBE"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373" w:type="pct"/>
          </w:tcPr>
          <w:p w14:paraId="2BC3E13B"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2021</w:t>
            </w:r>
          </w:p>
        </w:tc>
        <w:tc>
          <w:tcPr>
            <w:tcW w:w="376" w:type="pct"/>
          </w:tcPr>
          <w:p w14:paraId="14A4588C" w14:textId="482F76FC" w:rsidR="009D6B67" w:rsidRDefault="00151C84">
            <w:pPr>
              <w:spacing w:before="0" w:after="0" w:line="240" w:lineRule="auto"/>
              <w:rPr>
                <w:rFonts w:ascii="Cambria" w:hAnsi="Cambria" w:cstheme="minorHAnsi"/>
                <w:sz w:val="20"/>
                <w:szCs w:val="20"/>
                <w:lang w:val="et-EE"/>
              </w:rPr>
            </w:pPr>
            <w:commentRangeStart w:id="892"/>
            <w:ins w:id="893" w:author="Kaisa Tähe - RAM" w:date="2025-07-18T14:37:00Z" w16du:dateUtc="2025-07-18T11:37:00Z">
              <w:del w:id="894" w:author="Anu Altermann - RAM" w:date="2025-10-01T09:27:00Z" w16du:dateUtc="2025-10-01T06:27:00Z">
                <w:r>
                  <w:rPr>
                    <w:rFonts w:ascii="Cambria" w:hAnsi="Cambria" w:cstheme="minorHAnsi"/>
                    <w:sz w:val="20"/>
                    <w:szCs w:val="20"/>
                    <w:lang w:val="et-EE"/>
                  </w:rPr>
                  <w:delText>65</w:delText>
                </w:r>
              </w:del>
            </w:ins>
            <w:del w:id="895" w:author="Anu Altermann - RAM" w:date="2025-10-01T09:27:00Z" w16du:dateUtc="2025-10-01T06:27:00Z">
              <w:r w:rsidR="00BB3065" w:rsidDel="00151C84">
                <w:rPr>
                  <w:rFonts w:ascii="Cambria" w:hAnsi="Cambria" w:cstheme="minorHAnsi"/>
                  <w:sz w:val="20"/>
                  <w:szCs w:val="20"/>
                  <w:lang w:val="et-EE"/>
                </w:rPr>
                <w:delText>100</w:delText>
              </w:r>
            </w:del>
            <w:ins w:id="896" w:author="Anu Altermann - RAM" w:date="2025-10-01T09:27:00Z" w16du:dateUtc="2025-10-01T06:27:00Z">
              <w:r w:rsidR="00712B4B">
                <w:rPr>
                  <w:rFonts w:ascii="Cambria" w:hAnsi="Cambria" w:cstheme="minorHAnsi"/>
                  <w:sz w:val="20"/>
                  <w:szCs w:val="20"/>
                  <w:lang w:val="et-EE"/>
                </w:rPr>
                <w:t>33</w:t>
              </w:r>
            </w:ins>
            <w:del w:id="897" w:author="Kaisa Tähe - RAM" w:date="2025-07-18T14:37:00Z" w16du:dateUtc="2025-07-18T11:37:00Z">
              <w:r w:rsidR="00BB3065" w:rsidDel="00151C84">
                <w:rPr>
                  <w:rFonts w:ascii="Cambria" w:hAnsi="Cambria" w:cstheme="minorHAnsi"/>
                  <w:sz w:val="20"/>
                  <w:szCs w:val="20"/>
                  <w:lang w:val="et-EE"/>
                </w:rPr>
                <w:delText xml:space="preserve"> </w:delText>
              </w:r>
            </w:del>
            <w:commentRangeEnd w:id="892"/>
            <w:r w:rsidR="006A1E97">
              <w:rPr>
                <w:rStyle w:val="Kommentaariviide"/>
                <w:rFonts w:ascii="Cambria" w:hAnsi="Cambria" w:cstheme="minorHAnsi"/>
                <w:sz w:val="20"/>
                <w:szCs w:val="20"/>
                <w:lang w:val="et-EE"/>
              </w:rPr>
              <w:commentReference w:id="892"/>
            </w:r>
          </w:p>
        </w:tc>
        <w:tc>
          <w:tcPr>
            <w:tcW w:w="597" w:type="pct"/>
          </w:tcPr>
          <w:p w14:paraId="7FE5AA9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SFOS, projekti-aruanded</w:t>
            </w:r>
          </w:p>
        </w:tc>
      </w:tr>
    </w:tbl>
    <w:p w14:paraId="22C9383E" w14:textId="77777777" w:rsidR="009D6B67" w:rsidRDefault="009D6B67">
      <w:pPr>
        <w:spacing w:before="0" w:line="240" w:lineRule="auto"/>
        <w:rPr>
          <w:rFonts w:ascii="Cambria" w:eastAsia="Times New Roman" w:hAnsi="Cambria" w:cstheme="minorHAnsi"/>
          <w:b/>
          <w:bCs/>
          <w:color w:val="000000" w:themeColor="text1"/>
          <w:lang w:val="et-EE"/>
        </w:rPr>
      </w:pPr>
    </w:p>
    <w:p w14:paraId="1C7F66B6" w14:textId="77777777" w:rsidR="009D6B67" w:rsidRDefault="00EE5F1F">
      <w:pPr>
        <w:pStyle w:val="Loendilik"/>
        <w:keepNext/>
        <w:numPr>
          <w:ilvl w:val="4"/>
          <w:numId w:val="77"/>
        </w:numPr>
        <w:spacing w:before="240" w:line="240" w:lineRule="auto"/>
        <w:jc w:val="both"/>
        <w:outlineLvl w:val="4"/>
        <w:rPr>
          <w:rFonts w:ascii="Cambria" w:eastAsia="Times New Roman" w:hAnsi="Cambria"/>
          <w:b/>
          <w:lang w:val="et-EE" w:eastAsia="en-GB"/>
        </w:rPr>
      </w:pPr>
      <w:r>
        <w:rPr>
          <w:rFonts w:ascii="Cambria" w:eastAsia="Times New Roman" w:hAnsi="Cambria"/>
          <w:b/>
          <w:lang w:val="et-EE" w:eastAsia="en-GB"/>
        </w:rPr>
        <w:t>Programmi rahaliste vahendite (EL) esialgne jaotus sekkumise liigi järgi</w:t>
      </w: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09"/>
        <w:gridCol w:w="1218"/>
        <w:gridCol w:w="2137"/>
        <w:gridCol w:w="1610"/>
        <w:gridCol w:w="1160"/>
        <w:gridCol w:w="2000"/>
      </w:tblGrid>
      <w:tr w:rsidR="009D6B67" w14:paraId="71A3507D" w14:textId="77777777">
        <w:trPr>
          <w:trHeight w:val="435"/>
        </w:trPr>
        <w:tc>
          <w:tcPr>
            <w:tcW w:w="9634" w:type="dxa"/>
            <w:gridSpan w:val="6"/>
          </w:tcPr>
          <w:p w14:paraId="5E9412D5" w14:textId="1ADAA4F9" w:rsidR="009D6B67" w:rsidRDefault="00EE5F1F">
            <w:pPr>
              <w:keepNext/>
              <w:spacing w:line="240" w:lineRule="auto"/>
              <w:jc w:val="both"/>
              <w:rPr>
                <w:rFonts w:ascii="Cambria" w:eastAsia="Times New Roman" w:hAnsi="Cambria" w:cstheme="minorHAnsi"/>
                <w:color w:val="000000" w:themeColor="text1"/>
                <w:sz w:val="20"/>
                <w:lang w:val="et-EE" w:eastAsia="en-GB"/>
              </w:rPr>
            </w:pPr>
            <w:r>
              <w:rPr>
                <w:rFonts w:eastAsia="Times New Roman"/>
                <w:b/>
                <w:sz w:val="20"/>
                <w:lang w:val="et-EE" w:eastAsia="en-GB"/>
              </w:rPr>
              <w:t xml:space="preserve">Tabel </w:t>
            </w:r>
            <w:del w:id="898" w:author="Kaisa Tähe - RAM" w:date="2025-10-13T15:23:00Z" w16du:dateUtc="2025-10-13T12:23:00Z">
              <w:r w:rsidDel="00130E8D">
                <w:rPr>
                  <w:rFonts w:eastAsia="Times New Roman"/>
                  <w:b/>
                  <w:sz w:val="20"/>
                  <w:lang w:val="et-EE" w:eastAsia="en-GB"/>
                </w:rPr>
                <w:fldChar w:fldCharType="begin"/>
              </w:r>
              <w:r w:rsidDel="00130E8D">
                <w:rPr>
                  <w:rFonts w:eastAsia="Times New Roman"/>
                  <w:b/>
                  <w:sz w:val="20"/>
                  <w:lang w:val="et-EE" w:eastAsia="en-GB"/>
                </w:rPr>
                <w:delInstrText xml:space="preserve"> SEQ Tabel \* ARABIC </w:delInstrText>
              </w:r>
              <w:r w:rsidDel="00130E8D">
                <w:rPr>
                  <w:rFonts w:eastAsia="Times New Roman"/>
                  <w:b/>
                  <w:sz w:val="20"/>
                  <w:lang w:val="et-EE" w:eastAsia="en-GB"/>
                </w:rPr>
                <w:fldChar w:fldCharType="separate"/>
              </w:r>
              <w:r w:rsidDel="00130E8D">
                <w:rPr>
                  <w:rFonts w:eastAsia="Times New Roman"/>
                  <w:b/>
                  <w:sz w:val="20"/>
                  <w:lang w:val="et-EE" w:eastAsia="en-GB"/>
                </w:rPr>
                <w:delText>40</w:delText>
              </w:r>
              <w:r w:rsidDel="00130E8D">
                <w:rPr>
                  <w:rFonts w:eastAsia="Times New Roman"/>
                  <w:b/>
                  <w:sz w:val="20"/>
                  <w:lang w:val="et-EE" w:eastAsia="en-GB"/>
                </w:rPr>
                <w:fldChar w:fldCharType="end"/>
              </w:r>
            </w:del>
            <w:ins w:id="899" w:author="Kaisa Tähe - RAM" w:date="2025-10-13T15:23:00Z" w16du:dateUtc="2025-10-13T12:23:00Z">
              <w:r w:rsidR="00130E8D">
                <w:rPr>
                  <w:rFonts w:eastAsia="Times New Roman"/>
                  <w:b/>
                  <w:sz w:val="20"/>
                  <w:lang w:val="et-EE" w:eastAsia="en-GB"/>
                </w:rPr>
                <w:t>46</w:t>
              </w:r>
            </w:ins>
            <w:r>
              <w:rPr>
                <w:rFonts w:eastAsia="Times New Roman"/>
                <w:b/>
                <w:sz w:val="20"/>
                <w:lang w:val="et-EE" w:eastAsia="en-GB"/>
              </w:rPr>
              <w:t xml:space="preserve">: </w:t>
            </w:r>
            <w:r>
              <w:rPr>
                <w:rFonts w:ascii="Cambria" w:eastAsia="Times New Roman" w:hAnsi="Cambria" w:cstheme="minorHAnsi"/>
                <w:b/>
                <w:color w:val="000000" w:themeColor="text1"/>
                <w:sz w:val="20"/>
                <w:lang w:val="et-EE" w:eastAsia="en-GB"/>
              </w:rPr>
              <w:t>Mõõde 1 – sekkumise valdkond</w:t>
            </w:r>
          </w:p>
        </w:tc>
      </w:tr>
      <w:tr w:rsidR="009D6B67" w14:paraId="6A38B399" w14:textId="77777777">
        <w:tc>
          <w:tcPr>
            <w:tcW w:w="1599" w:type="dxa"/>
          </w:tcPr>
          <w:p w14:paraId="2153C6D2"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Prioriteedi number</w:t>
            </w:r>
          </w:p>
        </w:tc>
        <w:tc>
          <w:tcPr>
            <w:tcW w:w="1384" w:type="dxa"/>
          </w:tcPr>
          <w:p w14:paraId="25FF2010"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Fond</w:t>
            </w:r>
          </w:p>
        </w:tc>
        <w:tc>
          <w:tcPr>
            <w:tcW w:w="1365" w:type="dxa"/>
          </w:tcPr>
          <w:p w14:paraId="477DBB03"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Piirkonnakategooria</w:t>
            </w:r>
          </w:p>
        </w:tc>
        <w:tc>
          <w:tcPr>
            <w:tcW w:w="1712" w:type="dxa"/>
          </w:tcPr>
          <w:p w14:paraId="3D7C3A95"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Erieesmärk</w:t>
            </w:r>
          </w:p>
        </w:tc>
        <w:tc>
          <w:tcPr>
            <w:tcW w:w="1306" w:type="dxa"/>
          </w:tcPr>
          <w:p w14:paraId="61E02D75"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Kood</w:t>
            </w:r>
          </w:p>
        </w:tc>
        <w:tc>
          <w:tcPr>
            <w:tcW w:w="2268" w:type="dxa"/>
          </w:tcPr>
          <w:p w14:paraId="703CDEB5"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Summa (eurodes)</w:t>
            </w:r>
          </w:p>
        </w:tc>
      </w:tr>
      <w:tr w:rsidR="009D6B67" w14:paraId="6D5807A6" w14:textId="77777777">
        <w:tc>
          <w:tcPr>
            <w:tcW w:w="1599" w:type="dxa"/>
          </w:tcPr>
          <w:p w14:paraId="1C4ED983"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3</w:t>
            </w:r>
          </w:p>
        </w:tc>
        <w:tc>
          <w:tcPr>
            <w:tcW w:w="1384" w:type="dxa"/>
          </w:tcPr>
          <w:p w14:paraId="17FB43C5"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ERDF</w:t>
            </w:r>
          </w:p>
        </w:tc>
        <w:tc>
          <w:tcPr>
            <w:tcW w:w="1365" w:type="dxa"/>
          </w:tcPr>
          <w:p w14:paraId="1D63937E"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Ülemineku</w:t>
            </w:r>
          </w:p>
        </w:tc>
        <w:tc>
          <w:tcPr>
            <w:tcW w:w="1712" w:type="dxa"/>
          </w:tcPr>
          <w:p w14:paraId="101E01B9"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ii</w:t>
            </w:r>
          </w:p>
        </w:tc>
        <w:tc>
          <w:tcPr>
            <w:tcW w:w="1306" w:type="dxa"/>
          </w:tcPr>
          <w:p w14:paraId="6A34CB7B"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049</w:t>
            </w:r>
          </w:p>
        </w:tc>
        <w:tc>
          <w:tcPr>
            <w:tcW w:w="2268" w:type="dxa"/>
          </w:tcPr>
          <w:p w14:paraId="066F0D25" w14:textId="1527DAB0" w:rsidR="009D6B67" w:rsidRDefault="00A47E5A">
            <w:pPr>
              <w:spacing w:before="0" w:after="0" w:line="240" w:lineRule="auto"/>
              <w:rPr>
                <w:rFonts w:ascii="Cambria" w:eastAsia="Times New Roman" w:hAnsi="Cambria" w:cstheme="minorHAnsi"/>
                <w:color w:val="000000" w:themeColor="text1"/>
                <w:sz w:val="20"/>
                <w:szCs w:val="20"/>
                <w:lang w:val="et-EE"/>
              </w:rPr>
            </w:pPr>
            <w:ins w:id="900" w:author="Kaisa Tähe - RAM" w:date="2025-09-25T15:09:00Z" w16du:dateUtc="2025-09-25T12:09:00Z">
              <w:r>
                <w:rPr>
                  <w:rFonts w:ascii="Cambria" w:eastAsia="Times New Roman" w:hAnsi="Cambria" w:cstheme="minorHAnsi"/>
                  <w:color w:val="000000" w:themeColor="text1"/>
                  <w:sz w:val="20"/>
                  <w:szCs w:val="20"/>
                  <w:lang w:val="et-EE"/>
                </w:rPr>
                <w:t>2</w:t>
              </w:r>
            </w:ins>
            <w:commentRangeStart w:id="901"/>
            <w:del w:id="902" w:author="Kaisa Tähe - RAM" w:date="2025-07-18T14:38:00Z" w16du:dateUtc="2025-07-18T11:38:00Z">
              <w:r w:rsidR="00531A4D" w:rsidDel="00430F6A">
                <w:rPr>
                  <w:rFonts w:ascii="Cambria" w:eastAsia="Times New Roman" w:hAnsi="Cambria" w:cstheme="minorHAnsi"/>
                  <w:color w:val="000000" w:themeColor="text1"/>
                  <w:sz w:val="20"/>
                  <w:szCs w:val="20"/>
                  <w:lang w:val="et-EE"/>
                </w:rPr>
                <w:delText>7</w:delText>
              </w:r>
            </w:del>
            <w:r w:rsidR="00EE5F1F">
              <w:rPr>
                <w:rFonts w:ascii="Cambria" w:eastAsia="Times New Roman" w:hAnsi="Cambria" w:cstheme="minorHAnsi"/>
                <w:color w:val="000000" w:themeColor="text1"/>
                <w:sz w:val="20"/>
                <w:szCs w:val="20"/>
                <w:lang w:val="et-EE"/>
              </w:rPr>
              <w:t> 000 000</w:t>
            </w:r>
            <w:commentRangeEnd w:id="901"/>
            <w:r w:rsidR="00CC7F55">
              <w:rPr>
                <w:rStyle w:val="Kommentaariviide"/>
                <w:rFonts w:ascii="Cambria" w:eastAsia="Times New Roman" w:hAnsi="Cambria" w:cstheme="minorHAnsi"/>
                <w:color w:val="000000" w:themeColor="text1"/>
                <w:sz w:val="20"/>
                <w:szCs w:val="20"/>
                <w:lang w:val="et-EE"/>
              </w:rPr>
              <w:commentReference w:id="901"/>
            </w:r>
          </w:p>
        </w:tc>
      </w:tr>
    </w:tbl>
    <w:p w14:paraId="652A68E2" w14:textId="77777777" w:rsidR="009D6B67" w:rsidRDefault="009D6B67">
      <w:pPr>
        <w:spacing w:before="0" w:line="240" w:lineRule="auto"/>
        <w:rPr>
          <w:rFonts w:ascii="Cambria" w:eastAsia="Times New Roman" w:hAnsi="Cambria" w:cstheme="minorHAnsi"/>
          <w:b/>
          <w:bCs/>
          <w:color w:val="000000" w:themeColor="text1"/>
          <w:lang w:val="et-EE"/>
        </w:rPr>
      </w:pP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18"/>
        <w:gridCol w:w="1230"/>
        <w:gridCol w:w="2137"/>
        <w:gridCol w:w="1564"/>
        <w:gridCol w:w="1171"/>
        <w:gridCol w:w="2014"/>
      </w:tblGrid>
      <w:tr w:rsidR="009D6B67" w14:paraId="41DF75C5" w14:textId="77777777">
        <w:tc>
          <w:tcPr>
            <w:tcW w:w="9634" w:type="dxa"/>
            <w:gridSpan w:val="6"/>
          </w:tcPr>
          <w:p w14:paraId="2706906D" w14:textId="46E7DAB7" w:rsidR="009D6B67" w:rsidRDefault="00EE5F1F">
            <w:pPr>
              <w:keepNext/>
              <w:spacing w:line="240" w:lineRule="auto"/>
              <w:jc w:val="both"/>
              <w:rPr>
                <w:rFonts w:ascii="Cambria" w:eastAsia="Times New Roman" w:hAnsi="Cambria" w:cstheme="minorHAnsi"/>
                <w:color w:val="000000" w:themeColor="text1"/>
                <w:sz w:val="20"/>
                <w:lang w:val="et-EE" w:eastAsia="en-GB"/>
              </w:rPr>
            </w:pPr>
            <w:r>
              <w:rPr>
                <w:rFonts w:eastAsia="Times New Roman"/>
                <w:b/>
                <w:sz w:val="20"/>
                <w:lang w:val="et-EE" w:eastAsia="en-GB"/>
              </w:rPr>
              <w:t xml:space="preserve">Tabel </w:t>
            </w:r>
            <w:del w:id="903" w:author="Kaisa Tähe - RAM" w:date="2025-10-13T15:23:00Z" w16du:dateUtc="2025-10-13T12:23:00Z">
              <w:r w:rsidDel="00130E8D">
                <w:rPr>
                  <w:rFonts w:eastAsia="Times New Roman"/>
                  <w:b/>
                  <w:sz w:val="20"/>
                  <w:lang w:val="et-EE" w:eastAsia="en-GB"/>
                </w:rPr>
                <w:fldChar w:fldCharType="begin"/>
              </w:r>
              <w:r w:rsidDel="00130E8D">
                <w:rPr>
                  <w:rFonts w:eastAsia="Times New Roman"/>
                  <w:b/>
                  <w:sz w:val="20"/>
                  <w:lang w:val="et-EE" w:eastAsia="en-GB"/>
                </w:rPr>
                <w:delInstrText xml:space="preserve"> SEQ Tabel \* ARABIC </w:delInstrText>
              </w:r>
              <w:r w:rsidDel="00130E8D">
                <w:rPr>
                  <w:rFonts w:eastAsia="Times New Roman"/>
                  <w:b/>
                  <w:sz w:val="20"/>
                  <w:lang w:val="et-EE" w:eastAsia="en-GB"/>
                </w:rPr>
                <w:fldChar w:fldCharType="separate"/>
              </w:r>
              <w:r w:rsidDel="00130E8D">
                <w:rPr>
                  <w:rFonts w:eastAsia="Times New Roman"/>
                  <w:b/>
                  <w:sz w:val="20"/>
                  <w:lang w:val="et-EE" w:eastAsia="en-GB"/>
                </w:rPr>
                <w:delText>41</w:delText>
              </w:r>
              <w:r w:rsidDel="00130E8D">
                <w:rPr>
                  <w:rFonts w:eastAsia="Times New Roman"/>
                  <w:b/>
                  <w:sz w:val="20"/>
                  <w:lang w:val="et-EE" w:eastAsia="en-GB"/>
                </w:rPr>
                <w:fldChar w:fldCharType="end"/>
              </w:r>
            </w:del>
            <w:ins w:id="904" w:author="Kaisa Tähe - RAM" w:date="2025-10-13T15:23:00Z" w16du:dateUtc="2025-10-13T12:23:00Z">
              <w:r w:rsidR="00130E8D">
                <w:rPr>
                  <w:rFonts w:eastAsia="Times New Roman"/>
                  <w:b/>
                  <w:sz w:val="20"/>
                  <w:lang w:val="et-EE" w:eastAsia="en-GB"/>
                </w:rPr>
                <w:t>47</w:t>
              </w:r>
            </w:ins>
            <w:r>
              <w:rPr>
                <w:rFonts w:eastAsia="Times New Roman"/>
                <w:b/>
                <w:sz w:val="20"/>
                <w:lang w:val="et-EE" w:eastAsia="en-GB"/>
              </w:rPr>
              <w:t xml:space="preserve">: </w:t>
            </w:r>
            <w:r>
              <w:rPr>
                <w:rFonts w:ascii="Cambria" w:eastAsia="Times New Roman" w:hAnsi="Cambria" w:cstheme="minorHAnsi"/>
                <w:b/>
                <w:color w:val="000000" w:themeColor="text1"/>
                <w:sz w:val="20"/>
                <w:lang w:val="et-EE" w:eastAsia="en-GB"/>
              </w:rPr>
              <w:t>Mõõde 2 – rahastamise vorm</w:t>
            </w:r>
          </w:p>
        </w:tc>
      </w:tr>
      <w:tr w:rsidR="009D6B67" w14:paraId="0EB30E84" w14:textId="77777777">
        <w:tc>
          <w:tcPr>
            <w:tcW w:w="1599" w:type="dxa"/>
          </w:tcPr>
          <w:p w14:paraId="34B5EE0B"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Prioriteedi number</w:t>
            </w:r>
          </w:p>
        </w:tc>
        <w:tc>
          <w:tcPr>
            <w:tcW w:w="1384" w:type="dxa"/>
          </w:tcPr>
          <w:p w14:paraId="4279EFEA"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Fond</w:t>
            </w:r>
          </w:p>
        </w:tc>
        <w:tc>
          <w:tcPr>
            <w:tcW w:w="1433" w:type="dxa"/>
          </w:tcPr>
          <w:p w14:paraId="5AF5CEA1"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Piirkonnakategooria</w:t>
            </w:r>
          </w:p>
        </w:tc>
        <w:tc>
          <w:tcPr>
            <w:tcW w:w="1644" w:type="dxa"/>
          </w:tcPr>
          <w:p w14:paraId="2304E289"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Erieesmärk</w:t>
            </w:r>
          </w:p>
        </w:tc>
        <w:tc>
          <w:tcPr>
            <w:tcW w:w="1306" w:type="dxa"/>
          </w:tcPr>
          <w:p w14:paraId="0D7378C4"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Kood</w:t>
            </w:r>
          </w:p>
        </w:tc>
        <w:tc>
          <w:tcPr>
            <w:tcW w:w="2268" w:type="dxa"/>
          </w:tcPr>
          <w:p w14:paraId="21ECA643"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Summa (eurodes)</w:t>
            </w:r>
          </w:p>
        </w:tc>
      </w:tr>
      <w:tr w:rsidR="009D6B67" w14:paraId="40B331F8" w14:textId="77777777">
        <w:tc>
          <w:tcPr>
            <w:tcW w:w="1599" w:type="dxa"/>
          </w:tcPr>
          <w:p w14:paraId="06409DF2"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3</w:t>
            </w:r>
          </w:p>
        </w:tc>
        <w:tc>
          <w:tcPr>
            <w:tcW w:w="1384" w:type="dxa"/>
          </w:tcPr>
          <w:p w14:paraId="77F80508"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ERDF</w:t>
            </w:r>
          </w:p>
        </w:tc>
        <w:tc>
          <w:tcPr>
            <w:tcW w:w="1433" w:type="dxa"/>
          </w:tcPr>
          <w:p w14:paraId="00E605FC"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Calibri" w:hAnsi="Cambria" w:cstheme="minorHAnsi"/>
                <w:color w:val="000000" w:themeColor="text1"/>
                <w:sz w:val="20"/>
                <w:szCs w:val="20"/>
                <w:lang w:val="et-EE"/>
              </w:rPr>
              <w:t>Ülemineku</w:t>
            </w:r>
          </w:p>
        </w:tc>
        <w:tc>
          <w:tcPr>
            <w:tcW w:w="1644" w:type="dxa"/>
          </w:tcPr>
          <w:p w14:paraId="1380549D"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ii</w:t>
            </w:r>
          </w:p>
        </w:tc>
        <w:tc>
          <w:tcPr>
            <w:tcW w:w="1306" w:type="dxa"/>
          </w:tcPr>
          <w:p w14:paraId="3D3ACA20"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01</w:t>
            </w:r>
          </w:p>
        </w:tc>
        <w:tc>
          <w:tcPr>
            <w:tcW w:w="2268" w:type="dxa"/>
          </w:tcPr>
          <w:p w14:paraId="136910B9" w14:textId="4412F9AB" w:rsidR="009D6B67" w:rsidRDefault="00A47E5A">
            <w:pPr>
              <w:spacing w:before="0" w:after="0" w:line="240" w:lineRule="auto"/>
              <w:rPr>
                <w:rFonts w:ascii="Cambria" w:eastAsia="Times New Roman" w:hAnsi="Cambria" w:cstheme="minorHAnsi"/>
                <w:color w:val="000000" w:themeColor="text1"/>
                <w:sz w:val="20"/>
                <w:szCs w:val="20"/>
                <w:lang w:val="et-EE"/>
              </w:rPr>
            </w:pPr>
            <w:ins w:id="905" w:author="Kaisa Tähe - RAM" w:date="2025-09-25T15:09:00Z" w16du:dateUtc="2025-09-25T12:09:00Z">
              <w:r>
                <w:rPr>
                  <w:rFonts w:ascii="Cambria" w:eastAsia="Times New Roman" w:hAnsi="Cambria" w:cstheme="minorHAnsi"/>
                  <w:color w:val="000000" w:themeColor="text1"/>
                  <w:sz w:val="20"/>
                  <w:szCs w:val="20"/>
                  <w:lang w:val="et-EE"/>
                </w:rPr>
                <w:t>2</w:t>
              </w:r>
            </w:ins>
            <w:del w:id="906" w:author="Kaisa Tähe - RAM" w:date="2025-07-18T14:38:00Z" w16du:dateUtc="2025-07-18T11:38:00Z">
              <w:r w:rsidR="00531A4D" w:rsidDel="00430F6A">
                <w:rPr>
                  <w:rFonts w:ascii="Cambria" w:eastAsia="Times New Roman" w:hAnsi="Cambria" w:cstheme="minorHAnsi"/>
                  <w:color w:val="000000" w:themeColor="text1"/>
                  <w:sz w:val="20"/>
                  <w:szCs w:val="20"/>
                  <w:lang w:val="et-EE"/>
                </w:rPr>
                <w:delText>7</w:delText>
              </w:r>
            </w:del>
            <w:r w:rsidR="00EE5F1F">
              <w:rPr>
                <w:rFonts w:ascii="Cambria" w:eastAsia="Times New Roman" w:hAnsi="Cambria" w:cstheme="minorHAnsi"/>
                <w:color w:val="000000" w:themeColor="text1"/>
                <w:sz w:val="20"/>
                <w:szCs w:val="20"/>
                <w:lang w:val="et-EE"/>
              </w:rPr>
              <w:t> 000 000</w:t>
            </w:r>
          </w:p>
        </w:tc>
      </w:tr>
    </w:tbl>
    <w:p w14:paraId="3590C9BE" w14:textId="77777777" w:rsidR="009D6B67" w:rsidRDefault="009D6B67">
      <w:pPr>
        <w:spacing w:before="0" w:line="240" w:lineRule="auto"/>
        <w:rPr>
          <w:rFonts w:ascii="Cambria" w:eastAsia="Times New Roman" w:hAnsi="Cambria" w:cstheme="minorHAnsi"/>
          <w:b/>
          <w:bCs/>
          <w:color w:val="000000" w:themeColor="text1"/>
          <w:lang w:val="et-EE"/>
        </w:rPr>
      </w:pP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18"/>
        <w:gridCol w:w="1230"/>
        <w:gridCol w:w="2137"/>
        <w:gridCol w:w="1564"/>
        <w:gridCol w:w="1171"/>
        <w:gridCol w:w="2014"/>
      </w:tblGrid>
      <w:tr w:rsidR="009D6B67" w14:paraId="01B25607" w14:textId="77777777">
        <w:tc>
          <w:tcPr>
            <w:tcW w:w="9634" w:type="dxa"/>
            <w:gridSpan w:val="6"/>
          </w:tcPr>
          <w:p w14:paraId="0E983EEA" w14:textId="2CF521DA" w:rsidR="009D6B67" w:rsidRDefault="00EE5F1F">
            <w:pPr>
              <w:keepNext/>
              <w:spacing w:line="240" w:lineRule="auto"/>
              <w:jc w:val="both"/>
              <w:rPr>
                <w:rFonts w:ascii="Cambria" w:eastAsia="Times New Roman" w:hAnsi="Cambria" w:cstheme="minorHAnsi"/>
                <w:color w:val="000000" w:themeColor="text1"/>
                <w:sz w:val="20"/>
                <w:lang w:val="et-EE" w:eastAsia="en-GB"/>
              </w:rPr>
            </w:pPr>
            <w:r>
              <w:rPr>
                <w:rFonts w:eastAsia="Times New Roman"/>
                <w:b/>
                <w:sz w:val="20"/>
                <w:lang w:val="et-EE" w:eastAsia="en-GB"/>
              </w:rPr>
              <w:t xml:space="preserve">Tabel </w:t>
            </w:r>
            <w:del w:id="907" w:author="Kaisa Tähe - RAM" w:date="2025-10-13T15:23:00Z" w16du:dateUtc="2025-10-13T12:23:00Z">
              <w:r w:rsidDel="00130E8D">
                <w:rPr>
                  <w:rFonts w:eastAsia="Times New Roman"/>
                  <w:b/>
                  <w:sz w:val="20"/>
                  <w:lang w:val="et-EE" w:eastAsia="en-GB"/>
                </w:rPr>
                <w:fldChar w:fldCharType="begin"/>
              </w:r>
              <w:r w:rsidDel="00130E8D">
                <w:rPr>
                  <w:rFonts w:eastAsia="Times New Roman"/>
                  <w:b/>
                  <w:sz w:val="20"/>
                  <w:lang w:val="et-EE" w:eastAsia="en-GB"/>
                </w:rPr>
                <w:delInstrText xml:space="preserve"> SEQ Tabel \* ARABIC </w:delInstrText>
              </w:r>
              <w:r w:rsidDel="00130E8D">
                <w:rPr>
                  <w:rFonts w:eastAsia="Times New Roman"/>
                  <w:b/>
                  <w:sz w:val="20"/>
                  <w:lang w:val="et-EE" w:eastAsia="en-GB"/>
                </w:rPr>
                <w:fldChar w:fldCharType="separate"/>
              </w:r>
              <w:r w:rsidDel="00130E8D">
                <w:rPr>
                  <w:rFonts w:eastAsia="Times New Roman"/>
                  <w:b/>
                  <w:sz w:val="20"/>
                  <w:lang w:val="et-EE" w:eastAsia="en-GB"/>
                </w:rPr>
                <w:delText>42</w:delText>
              </w:r>
              <w:r w:rsidDel="00130E8D">
                <w:rPr>
                  <w:rFonts w:eastAsia="Times New Roman"/>
                  <w:b/>
                  <w:sz w:val="20"/>
                  <w:lang w:val="et-EE" w:eastAsia="en-GB"/>
                </w:rPr>
                <w:fldChar w:fldCharType="end"/>
              </w:r>
            </w:del>
            <w:ins w:id="908" w:author="Kaisa Tähe - RAM" w:date="2025-10-13T15:23:00Z" w16du:dateUtc="2025-10-13T12:23:00Z">
              <w:r w:rsidR="00130E8D">
                <w:rPr>
                  <w:rFonts w:eastAsia="Times New Roman"/>
                  <w:b/>
                  <w:sz w:val="20"/>
                  <w:lang w:val="et-EE" w:eastAsia="en-GB"/>
                </w:rPr>
                <w:t>48</w:t>
              </w:r>
            </w:ins>
            <w:r>
              <w:rPr>
                <w:rFonts w:eastAsia="Times New Roman"/>
                <w:b/>
                <w:sz w:val="20"/>
                <w:lang w:val="et-EE" w:eastAsia="en-GB"/>
              </w:rPr>
              <w:t xml:space="preserve">: </w:t>
            </w:r>
            <w:r>
              <w:rPr>
                <w:rFonts w:ascii="Cambria" w:eastAsia="Times New Roman" w:hAnsi="Cambria" w:cstheme="minorHAnsi"/>
                <w:b/>
                <w:color w:val="000000" w:themeColor="text1"/>
                <w:sz w:val="20"/>
                <w:lang w:val="et-EE" w:eastAsia="en-GB"/>
              </w:rPr>
              <w:t>Mõõde 3 – territoriaalne rakendusmehhanism ja territoriaalne suunitlus</w:t>
            </w:r>
          </w:p>
        </w:tc>
      </w:tr>
      <w:tr w:rsidR="009D6B67" w14:paraId="36DFB9E4" w14:textId="77777777">
        <w:tc>
          <w:tcPr>
            <w:tcW w:w="1518" w:type="dxa"/>
          </w:tcPr>
          <w:p w14:paraId="319AF4CE"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Prioriteedi number</w:t>
            </w:r>
          </w:p>
        </w:tc>
        <w:tc>
          <w:tcPr>
            <w:tcW w:w="1230" w:type="dxa"/>
          </w:tcPr>
          <w:p w14:paraId="20AE4766"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Fond</w:t>
            </w:r>
          </w:p>
        </w:tc>
        <w:tc>
          <w:tcPr>
            <w:tcW w:w="2137" w:type="dxa"/>
          </w:tcPr>
          <w:p w14:paraId="58F5E640"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Piirkonnakategooria</w:t>
            </w:r>
          </w:p>
        </w:tc>
        <w:tc>
          <w:tcPr>
            <w:tcW w:w="1564" w:type="dxa"/>
          </w:tcPr>
          <w:p w14:paraId="6C8F090D"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Erieesmärk</w:t>
            </w:r>
          </w:p>
        </w:tc>
        <w:tc>
          <w:tcPr>
            <w:tcW w:w="1171" w:type="dxa"/>
          </w:tcPr>
          <w:p w14:paraId="465B35D4"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 xml:space="preserve">Kood </w:t>
            </w:r>
          </w:p>
        </w:tc>
        <w:tc>
          <w:tcPr>
            <w:tcW w:w="2014" w:type="dxa"/>
          </w:tcPr>
          <w:p w14:paraId="342CD477"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Summa (eurodes)</w:t>
            </w:r>
          </w:p>
        </w:tc>
      </w:tr>
      <w:tr w:rsidR="009D6B67" w14:paraId="7C1EE3E2" w14:textId="77777777">
        <w:tc>
          <w:tcPr>
            <w:tcW w:w="1518" w:type="dxa"/>
          </w:tcPr>
          <w:p w14:paraId="3FEB1F71"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3</w:t>
            </w:r>
          </w:p>
        </w:tc>
        <w:tc>
          <w:tcPr>
            <w:tcW w:w="1230" w:type="dxa"/>
          </w:tcPr>
          <w:p w14:paraId="3A22140F"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ERF</w:t>
            </w:r>
          </w:p>
        </w:tc>
        <w:tc>
          <w:tcPr>
            <w:tcW w:w="2137" w:type="dxa"/>
          </w:tcPr>
          <w:p w14:paraId="48684D67"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color w:val="000000" w:themeColor="text1"/>
                <w:sz w:val="20"/>
                <w:szCs w:val="20"/>
                <w:lang w:val="et-EE"/>
              </w:rPr>
              <w:t>Ülemineku</w:t>
            </w:r>
          </w:p>
        </w:tc>
        <w:tc>
          <w:tcPr>
            <w:tcW w:w="1564" w:type="dxa"/>
          </w:tcPr>
          <w:p w14:paraId="646E4CF8"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ii</w:t>
            </w:r>
          </w:p>
        </w:tc>
        <w:tc>
          <w:tcPr>
            <w:tcW w:w="1171" w:type="dxa"/>
          </w:tcPr>
          <w:p w14:paraId="768BBD27"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28</w:t>
            </w:r>
          </w:p>
        </w:tc>
        <w:tc>
          <w:tcPr>
            <w:tcW w:w="2014" w:type="dxa"/>
          </w:tcPr>
          <w:p w14:paraId="69E4730F" w14:textId="1C500C15" w:rsidR="009D6B67" w:rsidRDefault="00A47E5A">
            <w:pPr>
              <w:spacing w:before="0" w:after="0" w:line="240" w:lineRule="auto"/>
              <w:rPr>
                <w:rFonts w:ascii="Cambria" w:eastAsia="Times New Roman" w:hAnsi="Cambria" w:cstheme="minorHAnsi"/>
                <w:color w:val="000000" w:themeColor="text1"/>
                <w:sz w:val="20"/>
                <w:szCs w:val="20"/>
                <w:lang w:val="et-EE"/>
              </w:rPr>
            </w:pPr>
            <w:ins w:id="909" w:author="Kaisa Tähe - RAM" w:date="2025-09-25T15:09:00Z" w16du:dateUtc="2025-09-25T12:09:00Z">
              <w:r>
                <w:rPr>
                  <w:rFonts w:ascii="Cambria" w:eastAsia="Calibri" w:hAnsi="Cambria" w:cstheme="minorHAnsi"/>
                  <w:color w:val="000000" w:themeColor="text1"/>
                  <w:sz w:val="20"/>
                  <w:szCs w:val="20"/>
                  <w:lang w:val="et-EE"/>
                </w:rPr>
                <w:t>2</w:t>
              </w:r>
            </w:ins>
            <w:del w:id="910" w:author="Kaisa Tähe - RAM" w:date="2025-07-18T14:38:00Z" w16du:dateUtc="2025-07-18T11:38:00Z">
              <w:r w:rsidR="00531A4D" w:rsidDel="00430F6A">
                <w:rPr>
                  <w:rFonts w:ascii="Cambria" w:eastAsia="Calibri" w:hAnsi="Cambria" w:cstheme="minorHAnsi"/>
                  <w:color w:val="000000" w:themeColor="text1"/>
                  <w:sz w:val="20"/>
                  <w:szCs w:val="20"/>
                  <w:lang w:val="et-EE"/>
                </w:rPr>
                <w:delText>7</w:delText>
              </w:r>
              <w:r w:rsidR="00EE5F1F" w:rsidDel="00430F6A">
                <w:rPr>
                  <w:rFonts w:ascii="Cambria" w:eastAsia="Calibri" w:hAnsi="Cambria" w:cstheme="minorHAnsi"/>
                  <w:color w:val="000000" w:themeColor="text1"/>
                  <w:sz w:val="20"/>
                  <w:szCs w:val="20"/>
                  <w:lang w:val="et-EE"/>
                </w:rPr>
                <w:delText xml:space="preserve"> </w:delText>
              </w:r>
            </w:del>
            <w:r w:rsidR="00EE5F1F">
              <w:rPr>
                <w:rFonts w:ascii="Cambria" w:eastAsia="Calibri" w:hAnsi="Cambria" w:cstheme="minorHAnsi"/>
                <w:color w:val="000000" w:themeColor="text1"/>
                <w:sz w:val="20"/>
                <w:szCs w:val="20"/>
                <w:lang w:val="et-EE"/>
              </w:rPr>
              <w:t>000 000</w:t>
            </w:r>
          </w:p>
        </w:tc>
      </w:tr>
    </w:tbl>
    <w:p w14:paraId="48194259" w14:textId="77777777" w:rsidR="009D6B67" w:rsidRDefault="009D6B67">
      <w:pPr>
        <w:spacing w:before="0" w:line="240" w:lineRule="auto"/>
        <w:rPr>
          <w:rFonts w:ascii="Cambria" w:eastAsia="Times New Roman" w:hAnsi="Cambria" w:cstheme="minorHAnsi"/>
          <w:b/>
          <w:bCs/>
          <w:color w:val="000000" w:themeColor="text1"/>
          <w:lang w:val="et-EE"/>
        </w:rPr>
      </w:pP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17"/>
        <w:gridCol w:w="1228"/>
        <w:gridCol w:w="2137"/>
        <w:gridCol w:w="1565"/>
        <w:gridCol w:w="1172"/>
        <w:gridCol w:w="2015"/>
      </w:tblGrid>
      <w:tr w:rsidR="009D6B67" w:rsidRPr="00EF1C29" w14:paraId="55543685" w14:textId="77777777">
        <w:tc>
          <w:tcPr>
            <w:tcW w:w="9634" w:type="dxa"/>
            <w:gridSpan w:val="6"/>
          </w:tcPr>
          <w:p w14:paraId="0C1323E1" w14:textId="4C9C7E7A" w:rsidR="009D6B67" w:rsidRDefault="00EE5F1F">
            <w:pPr>
              <w:keepNext/>
              <w:spacing w:line="240" w:lineRule="auto"/>
              <w:jc w:val="both"/>
              <w:rPr>
                <w:rFonts w:ascii="Cambria" w:eastAsia="Times New Roman" w:hAnsi="Cambria" w:cstheme="minorHAnsi"/>
                <w:color w:val="000000" w:themeColor="text1"/>
                <w:sz w:val="20"/>
                <w:szCs w:val="20"/>
                <w:lang w:val="et-EE" w:eastAsia="en-GB"/>
              </w:rPr>
            </w:pPr>
            <w:r>
              <w:rPr>
                <w:rFonts w:eastAsia="Times New Roman"/>
                <w:b/>
                <w:sz w:val="20"/>
                <w:lang w:val="et-EE" w:eastAsia="en-GB"/>
              </w:rPr>
              <w:t xml:space="preserve">Tabel </w:t>
            </w:r>
            <w:del w:id="911" w:author="Kaisa Tähe - RAM" w:date="2025-10-13T15:23:00Z" w16du:dateUtc="2025-10-13T12:23:00Z">
              <w:r w:rsidDel="00130E8D">
                <w:rPr>
                  <w:rFonts w:eastAsia="Times New Roman"/>
                  <w:b/>
                  <w:sz w:val="20"/>
                  <w:lang w:val="et-EE" w:eastAsia="en-GB"/>
                </w:rPr>
                <w:fldChar w:fldCharType="begin"/>
              </w:r>
              <w:r w:rsidDel="00130E8D">
                <w:rPr>
                  <w:rFonts w:eastAsia="Times New Roman"/>
                  <w:b/>
                  <w:sz w:val="20"/>
                  <w:lang w:val="et-EE" w:eastAsia="en-GB"/>
                </w:rPr>
                <w:delInstrText xml:space="preserve"> SEQ Tabel \* ARABIC </w:delInstrText>
              </w:r>
              <w:r w:rsidDel="00130E8D">
                <w:rPr>
                  <w:rFonts w:eastAsia="Times New Roman"/>
                  <w:b/>
                  <w:sz w:val="20"/>
                  <w:lang w:val="et-EE" w:eastAsia="en-GB"/>
                </w:rPr>
                <w:fldChar w:fldCharType="separate"/>
              </w:r>
              <w:r w:rsidDel="00130E8D">
                <w:rPr>
                  <w:rFonts w:eastAsia="Times New Roman"/>
                  <w:b/>
                  <w:sz w:val="20"/>
                  <w:lang w:val="et-EE" w:eastAsia="en-GB"/>
                </w:rPr>
                <w:delText>43</w:delText>
              </w:r>
              <w:r w:rsidDel="00130E8D">
                <w:rPr>
                  <w:rFonts w:eastAsia="Times New Roman"/>
                  <w:b/>
                  <w:sz w:val="20"/>
                  <w:lang w:val="et-EE" w:eastAsia="en-GB"/>
                </w:rPr>
                <w:fldChar w:fldCharType="end"/>
              </w:r>
            </w:del>
            <w:ins w:id="912" w:author="Kaisa Tähe - RAM" w:date="2025-10-13T15:23:00Z" w16du:dateUtc="2025-10-13T12:23:00Z">
              <w:r w:rsidR="00130E8D">
                <w:rPr>
                  <w:rFonts w:eastAsia="Times New Roman"/>
                  <w:b/>
                  <w:sz w:val="20"/>
                  <w:lang w:val="et-EE" w:eastAsia="en-GB"/>
                </w:rPr>
                <w:t>49</w:t>
              </w:r>
            </w:ins>
            <w:r>
              <w:rPr>
                <w:rFonts w:eastAsia="Times New Roman"/>
                <w:b/>
                <w:sz w:val="20"/>
                <w:lang w:val="et-EE" w:eastAsia="en-GB"/>
              </w:rPr>
              <w:t xml:space="preserve">: </w:t>
            </w:r>
            <w:r>
              <w:rPr>
                <w:rFonts w:ascii="Cambria" w:eastAsia="Times New Roman" w:hAnsi="Cambria" w:cstheme="minorHAnsi"/>
                <w:b/>
                <w:color w:val="000000" w:themeColor="text1"/>
                <w:sz w:val="20"/>
                <w:szCs w:val="20"/>
                <w:lang w:val="et-EE" w:eastAsia="en-GB"/>
              </w:rPr>
              <w:t>Mõõde 5 – ESF+, ERF, ÜF ja JTF soolise võrdõiguslikkuse valdkond</w:t>
            </w:r>
          </w:p>
        </w:tc>
      </w:tr>
      <w:tr w:rsidR="009D6B67" w14:paraId="32373F3B" w14:textId="77777777">
        <w:tc>
          <w:tcPr>
            <w:tcW w:w="1517" w:type="dxa"/>
          </w:tcPr>
          <w:p w14:paraId="1ABC669C"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Prioriteedi number</w:t>
            </w:r>
          </w:p>
        </w:tc>
        <w:tc>
          <w:tcPr>
            <w:tcW w:w="1228" w:type="dxa"/>
          </w:tcPr>
          <w:p w14:paraId="48B91D6D"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Fond</w:t>
            </w:r>
          </w:p>
        </w:tc>
        <w:tc>
          <w:tcPr>
            <w:tcW w:w="2137" w:type="dxa"/>
          </w:tcPr>
          <w:p w14:paraId="00AAC5A1"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Piirkonnakategooria</w:t>
            </w:r>
          </w:p>
        </w:tc>
        <w:tc>
          <w:tcPr>
            <w:tcW w:w="1565" w:type="dxa"/>
          </w:tcPr>
          <w:p w14:paraId="326C5B99"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Erieesmärk</w:t>
            </w:r>
          </w:p>
        </w:tc>
        <w:tc>
          <w:tcPr>
            <w:tcW w:w="1172" w:type="dxa"/>
          </w:tcPr>
          <w:p w14:paraId="0202D993"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Kood</w:t>
            </w:r>
          </w:p>
        </w:tc>
        <w:tc>
          <w:tcPr>
            <w:tcW w:w="2015" w:type="dxa"/>
          </w:tcPr>
          <w:p w14:paraId="426184FA"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Summa (eurodes)</w:t>
            </w:r>
          </w:p>
        </w:tc>
      </w:tr>
      <w:tr w:rsidR="009D6B67" w14:paraId="46964C80" w14:textId="77777777">
        <w:tc>
          <w:tcPr>
            <w:tcW w:w="1517" w:type="dxa"/>
            <w:vAlign w:val="center"/>
          </w:tcPr>
          <w:p w14:paraId="0C818969" w14:textId="77777777" w:rsidR="009D6B67" w:rsidRDefault="00EE5F1F">
            <w:pPr>
              <w:spacing w:before="0" w:after="0" w:line="240" w:lineRule="auto"/>
              <w:rPr>
                <w:rFonts w:ascii="Cambria" w:eastAsia="Times New Roman" w:hAnsi="Cambria" w:cstheme="minorHAnsi"/>
                <w:bCs/>
                <w:color w:val="000000" w:themeColor="text1"/>
                <w:sz w:val="20"/>
                <w:szCs w:val="20"/>
                <w:lang w:val="et-EE"/>
              </w:rPr>
            </w:pPr>
            <w:r>
              <w:rPr>
                <w:rFonts w:ascii="Cambria" w:hAnsi="Cambria"/>
                <w:color w:val="000000"/>
                <w:sz w:val="20"/>
                <w:szCs w:val="20"/>
                <w:lang w:val="et-EE"/>
              </w:rPr>
              <w:lastRenderedPageBreak/>
              <w:t>3</w:t>
            </w:r>
          </w:p>
        </w:tc>
        <w:tc>
          <w:tcPr>
            <w:tcW w:w="1228" w:type="dxa"/>
            <w:vAlign w:val="center"/>
          </w:tcPr>
          <w:p w14:paraId="608145DA"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hAnsi="Cambria"/>
                <w:color w:val="000000"/>
                <w:sz w:val="20"/>
                <w:szCs w:val="20"/>
                <w:lang w:val="et-EE"/>
              </w:rPr>
              <w:t>ERF</w:t>
            </w:r>
          </w:p>
        </w:tc>
        <w:tc>
          <w:tcPr>
            <w:tcW w:w="2137" w:type="dxa"/>
            <w:vAlign w:val="center"/>
          </w:tcPr>
          <w:p w14:paraId="5A61ABB0"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hAnsi="Cambria"/>
                <w:color w:val="000000"/>
                <w:sz w:val="20"/>
                <w:szCs w:val="20"/>
                <w:lang w:val="et-EE"/>
              </w:rPr>
              <w:t>Ülemineku</w:t>
            </w:r>
          </w:p>
        </w:tc>
        <w:tc>
          <w:tcPr>
            <w:tcW w:w="1565" w:type="dxa"/>
            <w:vAlign w:val="center"/>
          </w:tcPr>
          <w:p w14:paraId="70046390"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hAnsi="Cambria"/>
                <w:color w:val="000000"/>
                <w:sz w:val="20"/>
                <w:szCs w:val="20"/>
                <w:lang w:val="et-EE"/>
              </w:rPr>
              <w:t>ii</w:t>
            </w:r>
          </w:p>
        </w:tc>
        <w:tc>
          <w:tcPr>
            <w:tcW w:w="1172" w:type="dxa"/>
            <w:vAlign w:val="center"/>
          </w:tcPr>
          <w:p w14:paraId="736C8957"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hAnsi="Cambria"/>
                <w:color w:val="000000"/>
                <w:sz w:val="20"/>
                <w:szCs w:val="20"/>
                <w:lang w:val="et-EE"/>
              </w:rPr>
              <w:t>03</w:t>
            </w:r>
          </w:p>
        </w:tc>
        <w:tc>
          <w:tcPr>
            <w:tcW w:w="2015" w:type="dxa"/>
            <w:vAlign w:val="center"/>
          </w:tcPr>
          <w:p w14:paraId="25DDBC87" w14:textId="50FA6EE0" w:rsidR="009D6B67" w:rsidRDefault="00A47E5A">
            <w:pPr>
              <w:spacing w:before="0" w:after="0" w:line="240" w:lineRule="auto"/>
              <w:rPr>
                <w:rFonts w:ascii="Cambria" w:eastAsia="Times New Roman" w:hAnsi="Cambria" w:cstheme="minorHAnsi"/>
                <w:b/>
                <w:bCs/>
                <w:color w:val="000000" w:themeColor="text1"/>
                <w:sz w:val="20"/>
                <w:szCs w:val="20"/>
                <w:lang w:val="et-EE"/>
              </w:rPr>
            </w:pPr>
            <w:ins w:id="913" w:author="Kaisa Tähe - RAM" w:date="2025-09-25T15:09:00Z" w16du:dateUtc="2025-09-25T12:09:00Z">
              <w:r>
                <w:rPr>
                  <w:rFonts w:ascii="Cambria" w:hAnsi="Cambria"/>
                  <w:color w:val="000000"/>
                  <w:sz w:val="20"/>
                  <w:szCs w:val="20"/>
                  <w:lang w:val="et-EE"/>
                </w:rPr>
                <w:t>2</w:t>
              </w:r>
            </w:ins>
            <w:del w:id="914" w:author="Kaisa Tähe - RAM" w:date="2025-07-18T14:38:00Z" w16du:dateUtc="2025-07-18T11:38:00Z">
              <w:r w:rsidR="00531A4D" w:rsidDel="00430F6A">
                <w:rPr>
                  <w:rFonts w:ascii="Cambria" w:hAnsi="Cambria"/>
                  <w:color w:val="000000"/>
                  <w:sz w:val="20"/>
                  <w:szCs w:val="20"/>
                  <w:lang w:val="et-EE"/>
                </w:rPr>
                <w:delText>7</w:delText>
              </w:r>
              <w:r w:rsidR="00EE5F1F" w:rsidDel="00430F6A">
                <w:rPr>
                  <w:rFonts w:ascii="Cambria" w:hAnsi="Cambria"/>
                  <w:color w:val="000000"/>
                  <w:sz w:val="20"/>
                  <w:szCs w:val="20"/>
                  <w:lang w:val="et-EE"/>
                </w:rPr>
                <w:delText xml:space="preserve"> </w:delText>
              </w:r>
            </w:del>
            <w:r w:rsidR="00EE5F1F">
              <w:rPr>
                <w:rFonts w:ascii="Cambria" w:hAnsi="Cambria"/>
                <w:color w:val="000000"/>
                <w:sz w:val="20"/>
                <w:szCs w:val="20"/>
                <w:lang w:val="et-EE"/>
              </w:rPr>
              <w:t>000 000</w:t>
            </w:r>
          </w:p>
        </w:tc>
      </w:tr>
    </w:tbl>
    <w:p w14:paraId="0F01B2F4" w14:textId="77777777" w:rsidR="009D6B67" w:rsidRDefault="00EE5F1F">
      <w:pPr>
        <w:pStyle w:val="Pealkiri4"/>
        <w:numPr>
          <w:ilvl w:val="3"/>
          <w:numId w:val="76"/>
        </w:numPr>
        <w:ind w:left="1134" w:hanging="1077"/>
        <w:rPr>
          <w:rFonts w:eastAsia="Calibri"/>
          <w:lang w:val="et-EE"/>
        </w:rPr>
      </w:pPr>
      <w:bookmarkStart w:id="915" w:name="_Toc210486462"/>
      <w:bookmarkStart w:id="916" w:name="_Hlk37335086"/>
      <w:r>
        <w:rPr>
          <w:rFonts w:eastAsia="Calibri"/>
          <w:lang w:val="et-EE"/>
        </w:rPr>
        <w:t>Erieesmärk: (iv) kliimamuutustega kohanemise ja katastroofiriski ennetamise ning vastupanuvõime edendamine, võttes arvesse ökosüsteemipõhiseid lähenemisviise</w:t>
      </w:r>
      <w:bookmarkEnd w:id="915"/>
    </w:p>
    <w:p w14:paraId="4F3AF60F" w14:textId="77777777" w:rsidR="009D6B67" w:rsidRDefault="00EE5F1F">
      <w:pPr>
        <w:pStyle w:val="Pealkiri5"/>
        <w:numPr>
          <w:ilvl w:val="4"/>
          <w:numId w:val="78"/>
        </w:numPr>
        <w:rPr>
          <w:lang w:val="et-EE"/>
        </w:rPr>
      </w:pPr>
      <w:r>
        <w:rPr>
          <w:lang w:val="et-EE"/>
        </w:rPr>
        <w:t>Fondide sekkumised</w:t>
      </w:r>
    </w:p>
    <w:p w14:paraId="23FE78DD" w14:textId="77777777" w:rsidR="009D6B67" w:rsidRDefault="00EE5F1F">
      <w:pPr>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r>
        <w:rPr>
          <w:rFonts w:ascii="Cambria" w:eastAsia="Times New Roman" w:hAnsi="Cambria" w:cstheme="minorHAnsi"/>
          <w:bCs/>
          <w:lang w:val="et-EE"/>
        </w:rPr>
        <w:t xml:space="preserve"> </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634"/>
      </w:tblGrid>
      <w:tr w:rsidR="009D6B67" w:rsidRPr="008E5974" w14:paraId="7643D8AF" w14:textId="77777777">
        <w:tc>
          <w:tcPr>
            <w:tcW w:w="9634" w:type="dxa"/>
            <w:tcBorders>
              <w:top w:val="single" w:sz="4" w:space="0" w:color="0070C0"/>
              <w:left w:val="single" w:sz="4" w:space="0" w:color="0070C0"/>
              <w:bottom w:val="single" w:sz="4" w:space="0" w:color="0070C0"/>
              <w:right w:val="single" w:sz="4" w:space="0" w:color="0070C0"/>
            </w:tcBorders>
          </w:tcPr>
          <w:p w14:paraId="746F80D6" w14:textId="77777777" w:rsidR="009D6B67" w:rsidRDefault="00EE5F1F">
            <w:pPr>
              <w:spacing w:line="240" w:lineRule="auto"/>
              <w:jc w:val="both"/>
              <w:rPr>
                <w:rFonts w:asciiTheme="majorHAnsi" w:hAnsiTheme="majorHAnsi"/>
                <w:b/>
                <w:bCs/>
                <w:color w:val="000000" w:themeColor="text1"/>
                <w:sz w:val="20"/>
                <w:szCs w:val="20"/>
                <w:lang w:val="et-EE"/>
              </w:rPr>
            </w:pPr>
            <w:r>
              <w:rPr>
                <w:rFonts w:asciiTheme="majorHAnsi" w:hAnsiTheme="majorHAnsi"/>
                <w:b/>
                <w:bCs/>
                <w:color w:val="000000" w:themeColor="text1"/>
                <w:sz w:val="20"/>
                <w:szCs w:val="20"/>
                <w:lang w:val="et-EE"/>
              </w:rPr>
              <w:t>Erieesmärgi raames toetatavad tegevused:</w:t>
            </w:r>
          </w:p>
          <w:p w14:paraId="74AE87AD"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hAnsiTheme="majorHAnsi"/>
                <w:b/>
                <w:bCs/>
                <w:color w:val="000000" w:themeColor="text1"/>
                <w:sz w:val="20"/>
                <w:szCs w:val="20"/>
                <w:lang w:val="et-EE"/>
              </w:rPr>
              <w:t>1) Üleujutusriskide maandamiskava meetmete toetamine</w:t>
            </w:r>
            <w:r>
              <w:rPr>
                <w:rFonts w:asciiTheme="majorHAnsi" w:hAnsiTheme="majorHAnsi"/>
                <w:color w:val="000000" w:themeColor="text1"/>
                <w:sz w:val="20"/>
                <w:szCs w:val="20"/>
                <w:lang w:val="et-EE"/>
              </w:rPr>
              <w:t>, millega vähendatakse üleujutuste mõju määratletud riskipiirkondades ja hoitakse ära uute üleujutustega seotud riskipiirkondade tekkimist. Riskide maandamine hõlmab kaitset üleujutuste eest, valmisolekut üleujutusteks, üleujutuste prognoosimist ja varajase hoiatamise süsteeme. Toetusi antakse investeeringuteks, mis vähendavad rannikualade erosiooni, üleujutuste ja veepuuduse ohtu, keskendudes ennetusele Eesti rannikualadel ja jõekallastel. Üleujutusriski maandamise meetmete toetamine aitab vähendada kliimamuutuste mõju majandusele ja looduskeskkonnale.</w:t>
            </w:r>
          </w:p>
          <w:p w14:paraId="6697F474"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b/>
                <w:bCs/>
                <w:color w:val="000000" w:themeColor="text1"/>
                <w:sz w:val="20"/>
                <w:szCs w:val="20"/>
                <w:lang w:val="et-EE"/>
              </w:rPr>
              <w:t>2) Märgalade, sh halvas seisukorras veekogude taastamine</w:t>
            </w:r>
            <w:r>
              <w:rPr>
                <w:rFonts w:asciiTheme="majorHAnsi" w:hAnsiTheme="majorHAnsi"/>
                <w:color w:val="000000" w:themeColor="text1"/>
                <w:sz w:val="20"/>
                <w:szCs w:val="20"/>
                <w:lang w:val="et-EE"/>
              </w:rPr>
              <w:t>, et suurendada valmisolekut kliimamuutustega kohanemiseks. Sekkumised põhinevad Läänemere strateegial, kliimamuutustega kohanemise arengukaval aastani 2030, Natura 2000 prioriteetsete tegevuste tegevuskaval (PAF) aastateks 2021–2027 ja „ELi elurikkuse strateegial aastani 2030: toome looduse oma ellu tagasi“.</w:t>
            </w:r>
          </w:p>
          <w:p w14:paraId="6E89E2AD" w14:textId="155B6228"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color w:val="000000" w:themeColor="text1"/>
                <w:sz w:val="20"/>
                <w:szCs w:val="20"/>
                <w:lang w:val="et-EE"/>
              </w:rPr>
              <w:t>CO</w:t>
            </w:r>
            <w:r>
              <w:rPr>
                <w:rFonts w:asciiTheme="majorHAnsi" w:eastAsia="Times New Roman" w:hAnsiTheme="majorHAnsi" w:cstheme="minorHAnsi"/>
                <w:color w:val="000000" w:themeColor="text1"/>
                <w:sz w:val="20"/>
                <w:szCs w:val="20"/>
                <w:vertAlign w:val="subscript"/>
                <w:lang w:val="et-EE"/>
              </w:rPr>
              <w:t>2</w:t>
            </w:r>
            <w:r>
              <w:rPr>
                <w:rFonts w:asciiTheme="majorHAnsi" w:eastAsia="Times New Roman" w:hAnsiTheme="majorHAnsi" w:cstheme="minorHAnsi"/>
                <w:color w:val="000000" w:themeColor="text1"/>
                <w:sz w:val="20"/>
                <w:szCs w:val="20"/>
                <w:lang w:val="et-EE"/>
              </w:rPr>
              <w:t xml:space="preserve"> sidumine märgalade taastamise kaudu leevendab kliimamuutusi (nt ühe hektari soo taastamine neelab umbes 800 kg süsinikku aastas), samuti vähendab soode taastamine tuleohtu ja aitab säilitada puhta vee varusid.</w:t>
            </w:r>
            <w:r w:rsidR="00372679">
              <w:rPr>
                <w:rFonts w:asciiTheme="majorHAnsi" w:eastAsia="Times New Roman" w:hAnsiTheme="majorHAnsi" w:cstheme="minorHAnsi"/>
                <w:color w:val="000000" w:themeColor="text1"/>
                <w:sz w:val="20"/>
                <w:szCs w:val="20"/>
                <w:lang w:val="et-EE"/>
              </w:rPr>
              <w:t xml:space="preserve"> </w:t>
            </w:r>
            <w:r>
              <w:rPr>
                <w:rFonts w:asciiTheme="majorHAnsi" w:eastAsia="Times New Roman" w:hAnsiTheme="majorHAnsi" w:cstheme="minorHAnsi"/>
                <w:color w:val="000000" w:themeColor="text1"/>
                <w:sz w:val="20"/>
                <w:szCs w:val="20"/>
                <w:lang w:val="et-EE"/>
              </w:rPr>
              <w:t>Jõgede elupaikade ja märgade metsade taastamine vähendab soovimatute üleujutuste mõju. Jõgede ja järvede hüdromorfoloogia taastamine vähendab põua ajal veepuuduse probleemi ja parandab veekogude ökoloogilist seisundit.</w:t>
            </w:r>
          </w:p>
          <w:p w14:paraId="3AC9ED33"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color w:val="000000" w:themeColor="text1"/>
                <w:sz w:val="20"/>
                <w:szCs w:val="20"/>
                <w:lang w:val="et-EE"/>
              </w:rPr>
              <w:t>Mitteheas seisundis veekogumite seisundi parandamise tegevustega on plaanis hõlmata 300 ha suurust territooriumit ja need sisaldavad:</w:t>
            </w:r>
          </w:p>
          <w:p w14:paraId="6F9D9C29"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color w:val="000000" w:themeColor="text1"/>
                <w:sz w:val="20"/>
                <w:szCs w:val="20"/>
                <w:lang w:val="et-EE"/>
              </w:rPr>
              <w:t>a) mitteheas seisundis järvede setetest puhastamist ja sette kasutuselevõtu toetamist, sh järvemuda väärindamise tehnoloogiate väljatöötamise toetamist;</w:t>
            </w:r>
          </w:p>
          <w:p w14:paraId="0C7CBA8C"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color w:val="000000" w:themeColor="text1"/>
                <w:sz w:val="20"/>
                <w:szCs w:val="20"/>
                <w:lang w:val="et-EE"/>
              </w:rPr>
              <w:t>b) mitteheas seisundis olevate vooluveekogude loodusliku hüdromorfoloogia taastamist olenevalt hüdromorfoloogilisest koormusest, sh jõgede looduslike sängide taastamist, sootide avamist ja muid maastikukujundusega seotud tegevusi;</w:t>
            </w:r>
          </w:p>
          <w:p w14:paraId="280D44D5"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color w:val="000000" w:themeColor="text1"/>
                <w:sz w:val="20"/>
                <w:szCs w:val="20"/>
                <w:lang w:val="et-EE"/>
              </w:rPr>
              <w:t>c) veevahetuse parandamist veekogudes, biomanipulatsiooni jm tehnilisi tegevusi, mille tulemuseks on veekogumi hea seisund.</w:t>
            </w:r>
          </w:p>
          <w:p w14:paraId="20166D28" w14:textId="77777777" w:rsidR="009D6B67" w:rsidRDefault="00EE5F1F">
            <w:pPr>
              <w:spacing w:line="240" w:lineRule="auto"/>
              <w:jc w:val="both"/>
              <w:rPr>
                <w:sz w:val="20"/>
                <w:szCs w:val="20"/>
                <w:lang w:val="et-EE"/>
              </w:rPr>
            </w:pPr>
            <w:r>
              <w:rPr>
                <w:rFonts w:asciiTheme="majorHAnsi" w:eastAsia="Times New Roman" w:hAnsiTheme="majorHAnsi" w:cstheme="minorHAnsi"/>
                <w:color w:val="000000" w:themeColor="text1"/>
                <w:sz w:val="20"/>
                <w:szCs w:val="20"/>
                <w:lang w:val="et-EE"/>
              </w:rPr>
              <w:t xml:space="preserve">Mitteheas seisukorras veekogude taastamine on sünergias </w:t>
            </w:r>
            <w:r>
              <w:rPr>
                <w:sz w:val="20"/>
                <w:szCs w:val="20"/>
                <w:lang w:val="et-EE"/>
              </w:rPr>
              <w:t>Euroopa Merendus-, Kalandus- ja Vesiviljelusfondi (</w:t>
            </w:r>
            <w:r>
              <w:rPr>
                <w:rFonts w:asciiTheme="majorHAnsi" w:eastAsia="Times New Roman" w:hAnsiTheme="majorHAnsi" w:cstheme="minorHAnsi"/>
                <w:color w:val="000000" w:themeColor="text1"/>
                <w:sz w:val="20"/>
                <w:szCs w:val="20"/>
                <w:lang w:val="et-EE"/>
              </w:rPr>
              <w:t>EMKVF) meetmetega, kuna loob eelduseid kalavarude loodusliku taastootmisvõime suurendamiseks ning seekaudu kalapüügi kestlikkuse tagamiseks.</w:t>
            </w:r>
          </w:p>
          <w:p w14:paraId="17665FD7" w14:textId="6DD153B6"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b/>
                <w:color w:val="000000" w:themeColor="text1"/>
                <w:sz w:val="20"/>
                <w:szCs w:val="20"/>
                <w:lang w:val="et-EE"/>
              </w:rPr>
              <w:t>3) Linnade elurikkuse suurendamine</w:t>
            </w:r>
            <w:r>
              <w:rPr>
                <w:rFonts w:asciiTheme="majorHAnsi" w:eastAsia="Times New Roman" w:hAnsiTheme="majorHAnsi" w:cstheme="minorHAnsi"/>
                <w:color w:val="000000" w:themeColor="text1"/>
                <w:sz w:val="20"/>
                <w:szCs w:val="20"/>
                <w:lang w:val="et-EE"/>
              </w:rPr>
              <w:t>, et aidata kaasa kliimamuutustega kohanemisele. ELi elurikkuse strateegia 2030 kohaselt on loodus väga tähtis liitlane kliimamuutustega võitlemise vastu. Linnade elurikkuse suurendamine aitab jahutada linnapiirkondi ja leevendada loodusõnnetuste mõju. Rohealad vähendavad õhu-, vee- ja mürasaastet; kaitsevad üleujutuste; põua ja kuumalainete eest ning säilitavad seose inimeste ja looduse vahel. Linnade elurikkuse suurendamise raames toetatakse linnade rohestamisekavade koostamist ja nende ellurakendamist pilootaladel. Sihtrühmaks on üle 10 000 elanikuga linnad kui asustusüksused</w:t>
            </w:r>
            <w:r w:rsidR="009A1056">
              <w:rPr>
                <w:rFonts w:asciiTheme="majorHAnsi" w:eastAsia="Times New Roman" w:hAnsiTheme="majorHAnsi" w:cstheme="minorHAnsi"/>
                <w:color w:val="000000" w:themeColor="text1"/>
                <w:sz w:val="20"/>
                <w:szCs w:val="20"/>
                <w:lang w:val="et-EE"/>
              </w:rPr>
              <w:t xml:space="preserve"> ja linnaökosüsteemi alad EL looduse taastamise määruse tähenduses</w:t>
            </w:r>
          </w:p>
          <w:p w14:paraId="4D777972"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b/>
                <w:bCs/>
                <w:color w:val="000000" w:themeColor="text1"/>
                <w:sz w:val="20"/>
                <w:szCs w:val="20"/>
                <w:lang w:val="et-EE"/>
              </w:rPr>
              <w:t>4) Kombineeritud sadeveelahenduste toetamine</w:t>
            </w:r>
            <w:r>
              <w:rPr>
                <w:rFonts w:asciiTheme="majorHAnsi" w:hAnsiTheme="majorHAnsi"/>
                <w:color w:val="000000" w:themeColor="text1"/>
                <w:sz w:val="20"/>
                <w:szCs w:val="20"/>
                <w:lang w:val="et-EE"/>
              </w:rPr>
              <w:t xml:space="preserve">, et lahendada sadeveeprobleeme tiheasustusaladel. Kombineeritud sademeveelahendustena toetatakse nii looduslähedasi sademeveesüsteeme (SUDS) kui lahkvoolsete sademeveesüsteemide rajamist. Looduslähedased sademeveesüsteemid vähendavad ja ühtlustavad sademevee vooluhulkasid. </w:t>
            </w:r>
            <w:r>
              <w:rPr>
                <w:rFonts w:asciiTheme="majorHAnsi" w:eastAsia="Times New Roman" w:hAnsiTheme="majorHAnsi" w:cstheme="minorHAnsi"/>
                <w:color w:val="000000" w:themeColor="text1"/>
                <w:sz w:val="20"/>
                <w:szCs w:val="20"/>
                <w:lang w:val="et-EE"/>
              </w:rPr>
              <w:t xml:space="preserve">Kombineeritud sadeveelahenduste toetamine vähendab reoveepuhastite koormust, mis aitab vähendada veeteenuste hinda lõppkasutajale. Looduslähedaste sademeveesüsteemide ja lahkvoolsete kanalisatsioonisüsteemide rajamine aitab leevendada üleujutuste mõju tiheasustusaladel. Looduslähedaste sadeveesüsteemide toetamine on sünergias ELi ühise </w:t>
            </w:r>
            <w:r>
              <w:rPr>
                <w:rFonts w:asciiTheme="majorHAnsi" w:eastAsia="Times New Roman" w:hAnsiTheme="majorHAnsi" w:cstheme="minorHAnsi"/>
                <w:color w:val="000000" w:themeColor="text1"/>
                <w:sz w:val="20"/>
                <w:szCs w:val="20"/>
                <w:lang w:val="et-EE"/>
              </w:rPr>
              <w:lastRenderedPageBreak/>
              <w:t>põllumajanduspoliitika strateegiakava (ÜPP) sekkumistega, sest sadevee pinnasesse immutamisega vähendatakse põuariske, sh põhjavee tarbimist põuaperioodidel.</w:t>
            </w:r>
          </w:p>
          <w:p w14:paraId="7B7AE90C"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hAnsiTheme="majorHAnsi"/>
                <w:b/>
                <w:bCs/>
                <w:color w:val="000000" w:themeColor="text1"/>
                <w:sz w:val="20"/>
                <w:szCs w:val="20"/>
                <w:lang w:val="et-EE"/>
              </w:rPr>
              <w:t>5) Päästevõimekuse suutlikkuse ja valmisoleku suurendamine äärmuslike ilmastikuoludega toimetulekuks.</w:t>
            </w:r>
            <w:r>
              <w:rPr>
                <w:rFonts w:asciiTheme="majorHAnsi" w:hAnsiTheme="majorHAnsi"/>
                <w:color w:val="000000" w:themeColor="text1"/>
                <w:sz w:val="20"/>
                <w:szCs w:val="20"/>
                <w:lang w:val="et-EE"/>
              </w:rPr>
              <w:t xml:space="preserve"> See hõlmab järgmist: inimeste teadlikkuse suurendamine, merepäästevõimekus, metsatulekahjude kustutamine, otsingu- ja päästetööd, kriisiohjesuutlikkus ja päästekeskuste valmisolek üldisteks päästeoperatsioonideks, mis põhinevad Päästeameti riskianalüüsil. Päästeteenistused peavad olema valmis hädaolukordadele igal ajal reageerima, mistõttu tuleb tagada ka päästesuutlikkuseks vajalikud tingimused, nagu hooned ja side. Sekkumine põhineb siseturvalisuse arengukaval aastateks 2020–2030 ja riiklikul kohanemisstrateegia alleesmärgil 1 (täiustatud päästevõimekus ning inimeste võime kaitsta oma tervist ja vara on vähendanud kliimamuutuste negatiivset mõju tervisele ja elukvaliteedile), ning päästevõime suurendamisega seotud meetmel 1.2.</w:t>
            </w:r>
          </w:p>
          <w:p w14:paraId="354B5B02"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b/>
                <w:bCs/>
                <w:color w:val="000000" w:themeColor="text1"/>
                <w:sz w:val="20"/>
                <w:szCs w:val="20"/>
                <w:lang w:val="et-EE"/>
              </w:rPr>
              <w:t>6) Sadamate akvatooriumide kaitsmine,</w:t>
            </w:r>
            <w:r>
              <w:rPr>
                <w:rFonts w:asciiTheme="majorHAnsi" w:hAnsiTheme="majorHAnsi"/>
                <w:color w:val="000000" w:themeColor="text1"/>
                <w:sz w:val="20"/>
                <w:szCs w:val="20"/>
                <w:lang w:val="et-EE"/>
              </w:rPr>
              <w:t xml:space="preserve"> et tagada avalik parvlaevaliiklus. Sadamate akvatooriumeid on vaja kaitsta kliimamuutuste mõju tõttu. Tormide sagenemine, tugevate rannikutuule suundade muutumine ja pikemad tormiperioodid jäävabade talvede tõttu, millega kaasnevad kiired muutused merevee tasemes ja üleujutused, nõuavad lainemurdjate ehitamist sadamatesse. Need tagavad regionaalse liikuvuse ja regulaarse ühistranspordi Eesti saartele. Äärmuslike tuulte ja üleujutuste sagenemise tõttu on oluline ajakohastada avalikke sadamaid, et need oleksid kliimamuutustele vastupanuvõimelised.</w:t>
            </w:r>
          </w:p>
          <w:p w14:paraId="26EF3A10"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hAnsiTheme="majorHAnsi"/>
                <w:color w:val="000000" w:themeColor="text1"/>
                <w:sz w:val="20"/>
                <w:szCs w:val="20"/>
                <w:lang w:val="et-EE"/>
              </w:rPr>
              <w:t>Kõige enam kliimamuutustest mõjutatud piirkond on Eesti läänerannik ja saarestik. Rohuküla ja Heltermaa sadamates on vahetu vajadus lainemurdjate järele, et tagada avalik tõrgeteta parvlaevaliiklus Eesti suuruselt teisele saarele Hiiumaale.</w:t>
            </w:r>
          </w:p>
          <w:p w14:paraId="42934597"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hAnsiTheme="majorHAnsi"/>
                <w:color w:val="000000" w:themeColor="text1"/>
                <w:sz w:val="20"/>
                <w:szCs w:val="20"/>
                <w:lang w:val="et-EE"/>
              </w:rPr>
              <w:t>Väikestel kaugetel saartel on sadamatesse vaja täiendavaid lainemurdjaid, mis tagavad ühenduse Ruhnu (Ringsu sadam) ja Kihnuga (Kihnu sadam). Saartele ühistranspordi tagamine ja avaliku parvlaevaliikluse häirete vältimine on oluline, et säilitada ja soodustada saartel püsivat elamist ja toimivaid teenuseid.</w:t>
            </w:r>
          </w:p>
          <w:p w14:paraId="26E17A2A"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b/>
                <w:bCs/>
                <w:sz w:val="20"/>
                <w:szCs w:val="20"/>
                <w:lang w:val="et-EE"/>
              </w:rPr>
              <w:t>7) Investeeringud meteoroloogia, keskkonna- ja hüdroloogilise seire võrgustiku, nende tugisüsteemide ning ilmaradarite võrgustiku arendamiseks ja ajakohastamiseks.</w:t>
            </w:r>
            <w:r>
              <w:rPr>
                <w:rFonts w:asciiTheme="majorHAnsi" w:hAnsiTheme="majorHAnsi"/>
                <w:sz w:val="20"/>
                <w:szCs w:val="20"/>
                <w:lang w:val="et-EE"/>
              </w:rPr>
              <w:t xml:space="preserve"> Et vähendada negatiivset mõju tervisele ja elukvaliteedile, on vaja investeerida ka keskkonnaseiresüsteemidesse (nii kohapealsesse kui ka kaugseiresse (meteoroloogilised radarid)), et koostada/tagada usaldusväärsed ilmaprognoosid ja varajased hoiatused ohtlike ilmastikunähtuste kohta. Ilmaprognooside ja hoiatuste aluseks on meteoroloogia ja hüdroloogilise seire võrgustikult saadud andmed. Lisaks saab meteoroloogilisi ja hüdroloogilisi andmeid kasutada teadusuuringuteks või muudeks uuteks digitaalteenusteks.</w:t>
            </w:r>
          </w:p>
          <w:p w14:paraId="33185B99" w14:textId="0950AE7C"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b/>
                <w:bCs/>
                <w:color w:val="000000" w:themeColor="text1"/>
                <w:sz w:val="20"/>
                <w:szCs w:val="20"/>
                <w:lang w:val="et-EE"/>
              </w:rPr>
              <w:t>8)</w:t>
            </w:r>
            <w:r>
              <w:rPr>
                <w:lang w:val="et-EE"/>
              </w:rPr>
              <w:t xml:space="preserve"> </w:t>
            </w:r>
            <w:r>
              <w:rPr>
                <w:rFonts w:asciiTheme="majorHAnsi" w:hAnsiTheme="majorHAnsi"/>
                <w:b/>
                <w:bCs/>
                <w:color w:val="000000" w:themeColor="text1"/>
                <w:sz w:val="20"/>
                <w:szCs w:val="20"/>
                <w:lang w:val="et-EE"/>
              </w:rPr>
              <w:t>Kohalike omavalitsuste</w:t>
            </w:r>
            <w:r w:rsidR="002418C9">
              <w:rPr>
                <w:rFonts w:asciiTheme="majorHAnsi" w:hAnsiTheme="majorHAnsi"/>
                <w:b/>
                <w:bCs/>
                <w:color w:val="000000" w:themeColor="text1"/>
                <w:sz w:val="20"/>
                <w:szCs w:val="20"/>
                <w:lang w:val="et-EE"/>
              </w:rPr>
              <w:t xml:space="preserve"> ja avaliku sektori</w:t>
            </w:r>
            <w:r>
              <w:rPr>
                <w:rFonts w:asciiTheme="majorHAnsi" w:hAnsiTheme="majorHAnsi"/>
                <w:b/>
                <w:bCs/>
                <w:color w:val="000000" w:themeColor="text1"/>
                <w:sz w:val="20"/>
                <w:szCs w:val="20"/>
                <w:lang w:val="et-EE"/>
              </w:rPr>
              <w:t xml:space="preserve"> kliimavõimekuse </w:t>
            </w:r>
            <w:r w:rsidR="002418C9">
              <w:rPr>
                <w:rFonts w:asciiTheme="majorHAnsi" w:hAnsiTheme="majorHAnsi"/>
                <w:b/>
                <w:bCs/>
                <w:color w:val="000000" w:themeColor="text1"/>
                <w:sz w:val="20"/>
                <w:szCs w:val="20"/>
                <w:lang w:val="et-EE"/>
              </w:rPr>
              <w:t xml:space="preserve">ning </w:t>
            </w:r>
            <w:r>
              <w:rPr>
                <w:rFonts w:asciiTheme="majorHAnsi" w:hAnsiTheme="majorHAnsi"/>
                <w:b/>
                <w:bCs/>
                <w:color w:val="000000" w:themeColor="text1"/>
                <w:sz w:val="20"/>
                <w:szCs w:val="20"/>
                <w:lang w:val="et-EE"/>
              </w:rPr>
              <w:t xml:space="preserve"> elanike teadlikkuse suurendamine kliimamuutustega seotud riskidest ja võimalustest</w:t>
            </w:r>
            <w:r>
              <w:rPr>
                <w:rFonts w:asciiTheme="majorHAnsi" w:hAnsiTheme="majorHAnsi"/>
                <w:color w:val="000000" w:themeColor="text1"/>
                <w:sz w:val="20"/>
                <w:szCs w:val="20"/>
                <w:lang w:val="et-EE"/>
              </w:rPr>
              <w:t>. Tegevusega soovitakse suurendada</w:t>
            </w:r>
            <w:r w:rsidR="00602958">
              <w:rPr>
                <w:rFonts w:asciiTheme="majorHAnsi" w:hAnsiTheme="majorHAnsi"/>
                <w:color w:val="000000" w:themeColor="text1"/>
                <w:sz w:val="20"/>
                <w:szCs w:val="20"/>
                <w:lang w:val="et-EE"/>
              </w:rPr>
              <w:t xml:space="preserve"> riigi- ja kohaliku tasandi</w:t>
            </w:r>
            <w:r>
              <w:rPr>
                <w:rFonts w:asciiTheme="majorHAnsi" w:hAnsiTheme="majorHAnsi"/>
                <w:color w:val="000000" w:themeColor="text1"/>
                <w:sz w:val="20"/>
                <w:szCs w:val="20"/>
                <w:lang w:val="et-EE"/>
              </w:rPr>
              <w:t xml:space="preserve"> kliimamuutuste</w:t>
            </w:r>
            <w:r w:rsidR="002418C9">
              <w:rPr>
                <w:rFonts w:asciiTheme="majorHAnsi" w:hAnsiTheme="majorHAnsi"/>
                <w:color w:val="000000" w:themeColor="text1"/>
                <w:sz w:val="20"/>
                <w:szCs w:val="20"/>
                <w:lang w:val="et-EE"/>
              </w:rPr>
              <w:t xml:space="preserve"> </w:t>
            </w:r>
            <w:r>
              <w:rPr>
                <w:rFonts w:asciiTheme="majorHAnsi" w:hAnsiTheme="majorHAnsi"/>
                <w:color w:val="000000" w:themeColor="text1"/>
                <w:sz w:val="20"/>
                <w:szCs w:val="20"/>
                <w:lang w:val="et-EE"/>
              </w:rPr>
              <w:t>alast teadlikkust</w:t>
            </w:r>
            <w:r w:rsidR="002418C9">
              <w:rPr>
                <w:rFonts w:asciiTheme="majorHAnsi" w:hAnsiTheme="majorHAnsi"/>
                <w:color w:val="000000" w:themeColor="text1"/>
                <w:sz w:val="20"/>
                <w:szCs w:val="20"/>
                <w:lang w:val="et-EE"/>
              </w:rPr>
              <w:t xml:space="preserve"> läbi</w:t>
            </w:r>
            <w:r>
              <w:rPr>
                <w:rFonts w:asciiTheme="majorHAnsi" w:hAnsiTheme="majorHAnsi"/>
                <w:color w:val="000000" w:themeColor="text1"/>
                <w:sz w:val="20"/>
                <w:szCs w:val="20"/>
                <w:lang w:val="et-EE"/>
              </w:rPr>
              <w:t xml:space="preserve"> kohanemist ja leevendamist käsitlevate teabekampaaniate, koolituste, teabepäevade ja haridusprogrammide</w:t>
            </w:r>
            <w:r w:rsidR="002418C9">
              <w:rPr>
                <w:rFonts w:asciiTheme="majorHAnsi" w:hAnsiTheme="majorHAnsi"/>
                <w:color w:val="000000" w:themeColor="text1"/>
                <w:sz w:val="20"/>
                <w:szCs w:val="20"/>
                <w:lang w:val="et-EE"/>
              </w:rPr>
              <w:t>, andmete kättesaadavuseparandamise, kliima- ja keskkonnahariduse arendamise ning</w:t>
            </w:r>
            <w:r>
              <w:rPr>
                <w:rFonts w:asciiTheme="majorHAnsi" w:hAnsiTheme="majorHAnsi"/>
                <w:color w:val="000000" w:themeColor="text1"/>
                <w:sz w:val="20"/>
                <w:szCs w:val="20"/>
                <w:lang w:val="et-EE"/>
              </w:rPr>
              <w:t xml:space="preserve"> kliimamuutuste leevendamise ja kliimamuutustega kohanemise</w:t>
            </w:r>
            <w:r w:rsidR="002418C9">
              <w:rPr>
                <w:rFonts w:asciiTheme="majorHAnsi" w:hAnsiTheme="majorHAnsi"/>
                <w:color w:val="000000" w:themeColor="text1"/>
                <w:sz w:val="20"/>
                <w:szCs w:val="20"/>
                <w:lang w:val="et-EE"/>
              </w:rPr>
              <w:t xml:space="preserve"> teadlikkuse ja</w:t>
            </w:r>
            <w:r>
              <w:rPr>
                <w:rFonts w:asciiTheme="majorHAnsi" w:hAnsiTheme="majorHAnsi"/>
                <w:color w:val="000000" w:themeColor="text1"/>
                <w:sz w:val="20"/>
                <w:szCs w:val="20"/>
                <w:lang w:val="et-EE"/>
              </w:rPr>
              <w:t xml:space="preserve"> võimekus</w:t>
            </w:r>
            <w:r w:rsidR="002418C9">
              <w:rPr>
                <w:rFonts w:asciiTheme="majorHAnsi" w:hAnsiTheme="majorHAnsi"/>
                <w:color w:val="000000" w:themeColor="text1"/>
                <w:sz w:val="20"/>
                <w:szCs w:val="20"/>
                <w:lang w:val="et-EE"/>
              </w:rPr>
              <w:t>e parandamise</w:t>
            </w:r>
            <w:ins w:id="917" w:author="Kaisa Tähe - RAM" w:date="2025-11-05T14:48:00Z" w16du:dateUtc="2025-11-05T12:48:00Z">
              <w:r w:rsidR="004067C7">
                <w:rPr>
                  <w:rFonts w:asciiTheme="majorHAnsi" w:hAnsiTheme="majorHAnsi"/>
                  <w:color w:val="000000" w:themeColor="text1"/>
                  <w:sz w:val="20"/>
                  <w:szCs w:val="20"/>
                  <w:lang w:val="et-EE"/>
                </w:rPr>
                <w:t>l</w:t>
              </w:r>
            </w:ins>
            <w:r>
              <w:rPr>
                <w:rFonts w:asciiTheme="majorHAnsi" w:hAnsiTheme="majorHAnsi"/>
                <w:color w:val="000000" w:themeColor="text1"/>
                <w:sz w:val="20"/>
                <w:szCs w:val="20"/>
                <w:lang w:val="et-EE"/>
              </w:rPr>
              <w:t>.</w:t>
            </w:r>
          </w:p>
          <w:p w14:paraId="487EDB37"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t>Kohanemismeetmete rakendamise peamine väljund on üldsuse suurem teadlikkus ning kliimariskide juhtimise ja operatiivse valmisoleku tagamine.</w:t>
            </w:r>
          </w:p>
          <w:p w14:paraId="45ACB6A1"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0DE71CAD"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color w:val="000000" w:themeColor="text1"/>
                <w:sz w:val="20"/>
                <w:szCs w:val="20"/>
                <w:lang w:val="et-EE"/>
              </w:rPr>
              <w:t>Meetmeid rakendatakse toetuse vormis, sest tegevused ei ole üldjuhul majanduslikult tuluteenivad või on suunatud avaliku teenuse osutamiseks ja rahastamisvahendite kasutamine pole asjakohane.</w:t>
            </w:r>
          </w:p>
        </w:tc>
      </w:tr>
    </w:tbl>
    <w:p w14:paraId="23DCA87D"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41"/>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24B4BD3D" w14:textId="77777777">
        <w:tc>
          <w:tcPr>
            <w:tcW w:w="9634" w:type="dxa"/>
          </w:tcPr>
          <w:p w14:paraId="63388113" w14:textId="7637BDFF"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t>Kohaliku omavalitsuse üksused, kohalik elanikkond, ülikoolid ja teadlased,  ettevõtjad, valitsusvälised organisatsioonid,</w:t>
            </w:r>
            <w:r w:rsidR="00CF4776">
              <w:rPr>
                <w:rFonts w:asciiTheme="majorHAnsi" w:hAnsiTheme="majorHAnsi"/>
                <w:color w:val="000000" w:themeColor="text1"/>
                <w:sz w:val="20"/>
                <w:szCs w:val="20"/>
                <w:lang w:val="et-EE"/>
              </w:rPr>
              <w:t xml:space="preserve"> avalik sektor</w:t>
            </w:r>
            <w:r w:rsidR="00BA6D06">
              <w:rPr>
                <w:rFonts w:asciiTheme="majorHAnsi" w:hAnsiTheme="majorHAnsi"/>
                <w:color w:val="000000" w:themeColor="text1"/>
                <w:sz w:val="20"/>
                <w:szCs w:val="20"/>
                <w:lang w:val="et-EE"/>
              </w:rPr>
              <w:t>,</w:t>
            </w:r>
            <w:r w:rsidR="00CF4776" w:rsidRPr="00372679">
              <w:rPr>
                <w:rStyle w:val="Kommentaariviide"/>
                <w:rFonts w:asciiTheme="minorHAnsi" w:hAnsiTheme="minorHAnsi" w:cstheme="minorBidi"/>
                <w:lang w:val="et-EE"/>
              </w:rPr>
              <w:t xml:space="preserve"> </w:t>
            </w:r>
            <w:r>
              <w:rPr>
                <w:rFonts w:asciiTheme="majorHAnsi" w:hAnsiTheme="majorHAnsi"/>
                <w:color w:val="000000" w:themeColor="text1"/>
                <w:sz w:val="20"/>
                <w:szCs w:val="20"/>
                <w:lang w:val="et-EE"/>
              </w:rPr>
              <w:t xml:space="preserve"> äriühingud, sh vee-ettevõtted, kes kuuluvad 100% kohalikule omavalitsusele, Päästeamet, Eesti Planeerijate Ühing, Eesti Arhitektide Liit, haridusasutused, turistid, kogu Eesti elanikkond.</w:t>
            </w:r>
          </w:p>
          <w:p w14:paraId="09BCA28D"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hAnsiTheme="majorHAnsi"/>
                <w:color w:val="000000" w:themeColor="text1"/>
                <w:sz w:val="20"/>
                <w:szCs w:val="20"/>
                <w:lang w:val="et-EE"/>
              </w:rPr>
              <w:t>Märgalade taastamise ja veekogude seisundi parandamise geograafiline ulatus on Eesti väikese ja tiheda pinnaveevõrgu tõttu kogu Eesti territoorium.</w:t>
            </w:r>
          </w:p>
        </w:tc>
      </w:tr>
    </w:tbl>
    <w:p w14:paraId="44CC819C"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4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178E4470" w14:textId="77777777">
        <w:tc>
          <w:tcPr>
            <w:tcW w:w="9628" w:type="dxa"/>
          </w:tcPr>
          <w:p w14:paraId="74951D34"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47E42992"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Konkreetsed</w:t>
      </w:r>
      <w:r>
        <w:rPr>
          <w:rFonts w:ascii="Cambria" w:hAnsi="Cambria" w:cstheme="minorHAnsi"/>
          <w:b/>
          <w:bCs/>
          <w:lang w:val="et-EE"/>
        </w:rPr>
        <w:t xml:space="preserve"> sihtpiirkonnad, sealhulgas territoriaalsete vahendite kavandatud kasutamine</w:t>
      </w:r>
    </w:p>
    <w:tbl>
      <w:tblPr>
        <w:tblStyle w:val="Kontuurtabel4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63F67E83" w14:textId="77777777">
        <w:tc>
          <w:tcPr>
            <w:tcW w:w="9628" w:type="dxa"/>
          </w:tcPr>
          <w:p w14:paraId="6882D7CD" w14:textId="0674F764" w:rsidR="00C32D84" w:rsidRPr="000E5CCE" w:rsidRDefault="00C32D84" w:rsidP="00D4692D">
            <w:pPr>
              <w:pStyle w:val="Allmrkusetekst"/>
              <w:rPr>
                <w:rFonts w:asciiTheme="majorHAnsi" w:hAnsiTheme="majorHAnsi"/>
                <w:sz w:val="20"/>
                <w:lang w:val="et-EE"/>
              </w:rPr>
            </w:pPr>
            <w:r w:rsidRPr="000E5CCE">
              <w:rPr>
                <w:rFonts w:asciiTheme="majorHAnsi" w:hAnsiTheme="majorHAnsi"/>
                <w:sz w:val="20"/>
                <w:lang w:val="et-EE"/>
              </w:rPr>
              <w:t xml:space="preserve">Üleujutusmeede: sihtrühmaks on võimalikud üleujutusohuga ja </w:t>
            </w:r>
            <w:r w:rsidRPr="00FA3136">
              <w:rPr>
                <w:rFonts w:asciiTheme="majorHAnsi" w:hAnsiTheme="majorHAnsi"/>
                <w:sz w:val="20"/>
                <w:lang w:val="et-EE"/>
              </w:rPr>
              <w:t xml:space="preserve">2025 a kinnitatud riskipiirkonnad: </w:t>
            </w:r>
            <w:r w:rsidRPr="000E5CCE">
              <w:rPr>
                <w:rFonts w:asciiTheme="majorHAnsi" w:hAnsiTheme="majorHAnsi"/>
                <w:sz w:val="20"/>
                <w:lang w:val="et-EE"/>
              </w:rPr>
              <w:t>Kabli</w:t>
            </w:r>
            <w:r w:rsidR="00710282" w:rsidRPr="000E5CCE">
              <w:rPr>
                <w:rFonts w:asciiTheme="majorHAnsi" w:hAnsiTheme="majorHAnsi"/>
                <w:sz w:val="20"/>
                <w:lang w:val="et-EE"/>
              </w:rPr>
              <w:t xml:space="preserve"> </w:t>
            </w:r>
            <w:r w:rsidRPr="000E5CCE">
              <w:rPr>
                <w:rFonts w:asciiTheme="majorHAnsi" w:hAnsiTheme="majorHAnsi"/>
                <w:sz w:val="20"/>
                <w:lang w:val="et-EE"/>
              </w:rPr>
              <w:t xml:space="preserve">küla,Treimani küla, </w:t>
            </w:r>
            <w:r w:rsidRPr="00FA3136">
              <w:rPr>
                <w:rFonts w:asciiTheme="majorHAnsi" w:hAnsiTheme="majorHAnsi"/>
                <w:sz w:val="20"/>
                <w:lang w:val="et-EE"/>
              </w:rPr>
              <w:t>Võiste alevik, Häädemeeste alevik, Pärnu linn</w:t>
            </w:r>
            <w:r w:rsidRPr="000E5CCE">
              <w:rPr>
                <w:rFonts w:asciiTheme="majorHAnsi" w:hAnsiTheme="majorHAnsi"/>
                <w:sz w:val="20"/>
                <w:lang w:val="et-EE"/>
              </w:rPr>
              <w:t xml:space="preserve">, Lindi ja Liu küla, </w:t>
            </w:r>
            <w:r w:rsidRPr="00FA3136">
              <w:rPr>
                <w:rFonts w:asciiTheme="majorHAnsi" w:hAnsiTheme="majorHAnsi"/>
                <w:sz w:val="20"/>
                <w:lang w:val="et-EE"/>
              </w:rPr>
              <w:t xml:space="preserve">Sindi linn, </w:t>
            </w:r>
            <w:r w:rsidRPr="000E5CCE">
              <w:rPr>
                <w:rFonts w:asciiTheme="majorHAnsi" w:hAnsiTheme="majorHAnsi"/>
                <w:sz w:val="20"/>
                <w:lang w:val="et-EE"/>
              </w:rPr>
              <w:t xml:space="preserve">Tammiste küla, </w:t>
            </w:r>
            <w:r w:rsidRPr="00FA3136">
              <w:rPr>
                <w:rFonts w:asciiTheme="majorHAnsi" w:hAnsiTheme="majorHAnsi"/>
                <w:sz w:val="20"/>
                <w:lang w:val="et-EE"/>
              </w:rPr>
              <w:t>Virtsu alevik, Kuresaare linn ja</w:t>
            </w:r>
            <w:r w:rsidR="00710282" w:rsidRPr="00FA3136">
              <w:rPr>
                <w:rFonts w:asciiTheme="majorHAnsi" w:hAnsiTheme="majorHAnsi"/>
                <w:sz w:val="20"/>
                <w:lang w:val="et-EE"/>
              </w:rPr>
              <w:t xml:space="preserve"> </w:t>
            </w:r>
            <w:r w:rsidRPr="00FA3136">
              <w:rPr>
                <w:rFonts w:asciiTheme="majorHAnsi" w:hAnsiTheme="majorHAnsi"/>
                <w:sz w:val="20"/>
                <w:lang w:val="et-EE"/>
              </w:rPr>
              <w:t>Nasva alevik</w:t>
            </w:r>
            <w:r w:rsidRPr="000E5CCE">
              <w:rPr>
                <w:rFonts w:asciiTheme="majorHAnsi" w:hAnsiTheme="majorHAnsi"/>
                <w:sz w:val="20"/>
                <w:lang w:val="et-EE"/>
              </w:rPr>
              <w:t xml:space="preserve">, Käina alevik, Kõrgessaare alevik, </w:t>
            </w:r>
            <w:r w:rsidRPr="00FA3136">
              <w:rPr>
                <w:rFonts w:asciiTheme="majorHAnsi" w:hAnsiTheme="majorHAnsi"/>
                <w:sz w:val="20"/>
                <w:lang w:val="et-EE"/>
              </w:rPr>
              <w:t>Kärdla linn, Haapsalu linn</w:t>
            </w:r>
            <w:r w:rsidRPr="000E5CCE">
              <w:rPr>
                <w:rFonts w:asciiTheme="majorHAnsi" w:hAnsiTheme="majorHAnsi"/>
                <w:sz w:val="20"/>
                <w:lang w:val="et-EE"/>
              </w:rPr>
              <w:t xml:space="preserve">, Kloogaranna küla, Vääna Jõesuu küla, </w:t>
            </w:r>
            <w:r w:rsidRPr="00FA3136">
              <w:rPr>
                <w:rFonts w:asciiTheme="majorHAnsi" w:hAnsiTheme="majorHAnsi"/>
                <w:sz w:val="20"/>
                <w:lang w:val="et-EE"/>
              </w:rPr>
              <w:t xml:space="preserve">Haabersti linnaosa ja Tabasalu alevik (Tiskre), Tallinna linn (Põhja-Tallinn, Kesklinn ja Pirita), </w:t>
            </w:r>
            <w:r w:rsidRPr="000E5CCE">
              <w:rPr>
                <w:rFonts w:asciiTheme="majorHAnsi" w:hAnsiTheme="majorHAnsi"/>
                <w:sz w:val="20"/>
                <w:lang w:val="et-EE"/>
              </w:rPr>
              <w:t xml:space="preserve">Viimsi vald (Haabneeme alevik, Leppneeme küla, Miiduranna küla, Pringi küla, Püünsi küla, Randvere küla, Rohuneeme küla, Tammneeme küla), </w:t>
            </w:r>
            <w:r w:rsidRPr="00FA3136">
              <w:rPr>
                <w:rFonts w:asciiTheme="majorHAnsi" w:hAnsiTheme="majorHAnsi"/>
                <w:sz w:val="20"/>
                <w:lang w:val="et-EE"/>
              </w:rPr>
              <w:t xml:space="preserve">Kiisa alevik ja Maidla küla, Raasiku alevik, Maardu linn, Paide linn, </w:t>
            </w:r>
            <w:r w:rsidRPr="000E5CCE">
              <w:rPr>
                <w:rFonts w:asciiTheme="majorHAnsi" w:hAnsiTheme="majorHAnsi"/>
                <w:sz w:val="20"/>
                <w:lang w:val="et-EE"/>
              </w:rPr>
              <w:t xml:space="preserve">Neeme ja Ihasalu küla, Kaberneeme küla, </w:t>
            </w:r>
            <w:r w:rsidRPr="00FA3136">
              <w:rPr>
                <w:rFonts w:asciiTheme="majorHAnsi" w:hAnsiTheme="majorHAnsi"/>
                <w:sz w:val="20"/>
                <w:lang w:val="et-EE"/>
              </w:rPr>
              <w:t>Tartu linn, Aardlapalu küla, Võru linn</w:t>
            </w:r>
            <w:r w:rsidRPr="000E5CCE">
              <w:rPr>
                <w:rFonts w:asciiTheme="majorHAnsi" w:hAnsiTheme="majorHAnsi"/>
                <w:sz w:val="20"/>
                <w:lang w:val="et-EE"/>
              </w:rPr>
              <w:t>, Kirumpää küla, Käsmu küla, Võsu alevik, Vergi alevik, Kunda linn, Narva-Jõesuu linn.</w:t>
            </w:r>
          </w:p>
          <w:p w14:paraId="18AEF97A" w14:textId="77777777" w:rsidR="009D6B67" w:rsidRPr="000E5CCE" w:rsidRDefault="00EE5F1F">
            <w:pPr>
              <w:spacing w:line="240" w:lineRule="auto"/>
              <w:jc w:val="both"/>
              <w:rPr>
                <w:rFonts w:asciiTheme="majorHAnsi" w:hAnsiTheme="majorHAnsi"/>
                <w:sz w:val="20"/>
                <w:szCs w:val="20"/>
                <w:lang w:val="et-EE"/>
              </w:rPr>
            </w:pPr>
            <w:r w:rsidRPr="000E5CCE">
              <w:rPr>
                <w:rFonts w:asciiTheme="majorHAnsi" w:hAnsiTheme="majorHAnsi"/>
                <w:sz w:val="20"/>
                <w:szCs w:val="20"/>
                <w:lang w:val="et-EE"/>
              </w:rPr>
              <w:t>Sadamate akvatooriumialade rekonstrueerimine: saared ja rannikualad.</w:t>
            </w:r>
          </w:p>
          <w:p w14:paraId="0BA56A95" w14:textId="77777777" w:rsidR="009D6B67" w:rsidRDefault="00EE5F1F">
            <w:pPr>
              <w:spacing w:line="240" w:lineRule="auto"/>
              <w:jc w:val="both"/>
              <w:rPr>
                <w:rFonts w:asciiTheme="majorHAnsi" w:hAnsiTheme="majorHAnsi"/>
                <w:color w:val="000000" w:themeColor="text1"/>
                <w:sz w:val="20"/>
                <w:szCs w:val="20"/>
                <w:lang w:val="et-EE"/>
              </w:rPr>
            </w:pPr>
            <w:r w:rsidRPr="000E5CCE">
              <w:rPr>
                <w:rFonts w:asciiTheme="majorHAnsi" w:hAnsiTheme="majorHAnsi"/>
                <w:sz w:val="20"/>
                <w:szCs w:val="20"/>
                <w:lang w:val="et-EE"/>
              </w:rPr>
              <w:t>Muu tegevus: kogu Eesti</w:t>
            </w:r>
          </w:p>
        </w:tc>
      </w:tr>
    </w:tbl>
    <w:p w14:paraId="02606420" w14:textId="77777777" w:rsidR="009D6B67" w:rsidRDefault="00EE5F1F">
      <w:pPr>
        <w:keepNext/>
        <w:spacing w:line="240" w:lineRule="auto"/>
        <w:rPr>
          <w:rFonts w:ascii="Cambria" w:eastAsia="Times New Roman" w:hAnsi="Cambria" w:cstheme="minorHAnsi"/>
          <w:bCs/>
          <w:lang w:val="et-EE"/>
        </w:rPr>
      </w:pPr>
      <w:r>
        <w:rPr>
          <w:rFonts w:ascii="Cambria" w:eastAsia="Times New Roman" w:hAnsi="Cambria" w:cstheme="minorHAnsi"/>
          <w:b/>
          <w:bCs/>
          <w:lang w:val="et-EE"/>
        </w:rPr>
        <w:t>Piirkondadevahelised</w:t>
      </w:r>
      <w:r>
        <w:rPr>
          <w:rFonts w:ascii="Cambria" w:hAnsi="Cambria" w:cstheme="minorHAnsi"/>
          <w:b/>
          <w:bCs/>
          <w:lang w:val="et-EE"/>
        </w:rPr>
        <w:t>, piiriülesed ja riikidevahelised meetmed</w:t>
      </w:r>
    </w:p>
    <w:tbl>
      <w:tblPr>
        <w:tblStyle w:val="Kontuurtabel4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56AD4DF5" w14:textId="77777777">
        <w:tc>
          <w:tcPr>
            <w:tcW w:w="9628" w:type="dxa"/>
          </w:tcPr>
          <w:p w14:paraId="46EDCEC1"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t xml:space="preserve">Rahvusvahelisel tasandil püüame tugevdada koordineerimist ja paremat teadmiste vahetamist Balti riikide vahel seoses kliimamuutustega seotud katastroofide ennetamise valmisoleku ja neile reageerimisega. </w:t>
            </w:r>
          </w:p>
          <w:p w14:paraId="2C21A59F"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t>Riigi tasandil toetavad sellist koostööd erinevad programmid, milles Eesti osaleb, nt Eesti-Läti programm 2021-2027, Kesk-Läänemere programm 2021-2027, Läänemere piirkonna programm 2021-2027, Interreg Euroopa programm 2021-2027, URBACT IV 2021-2027, ESPON 2030 ja Interact IV programm 2021-2027.Samuti toetame pidevalt Eesti ülikoolide osalemist ELi Läänemere piirkonna strateegia projektides.</w:t>
            </w:r>
          </w:p>
          <w:p w14:paraId="21DB97A2"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t>Erieesmärgi all on plaanis mitmed tegevused, mis panustavad Läänemere strateegia eesmärkidesse (kaitsta Läänemerd, ühendada piirkonda, suurendada heaolu): halvas seisundis veekogumite tervendamine; kombineeritud sadeveelahenduste toetamine; sadamate akvatooriumide kaitse; üleujutusriskide maandamine; meteoroloogilise, hüdroloogilise ja keskkonnaseire ning nende tugisüsteemide arendamine; päästevõimekuse suurendamine, sh merepäästevõimekuse tõstmine; KOVidele suunatud kliima- ja muud kohanemise meetmed.</w:t>
            </w:r>
          </w:p>
          <w:p w14:paraId="0054F7A6"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color w:val="000000" w:themeColor="text1"/>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519481C0" w14:textId="77777777" w:rsidR="009D6B67" w:rsidRDefault="00EE5F1F">
      <w:pPr>
        <w:spacing w:line="240" w:lineRule="auto"/>
        <w:rPr>
          <w:rFonts w:ascii="Cambria" w:eastAsia="Times New Roman" w:hAnsi="Cambria" w:cstheme="minorHAnsi"/>
          <w:bCs/>
          <w:lang w:val="et-EE"/>
        </w:rPr>
      </w:pPr>
      <w:r>
        <w:rPr>
          <w:rFonts w:ascii="Cambria" w:hAnsi="Cambria" w:cstheme="minorHAnsi"/>
          <w:b/>
          <w:bCs/>
          <w:lang w:val="et-EE"/>
        </w:rPr>
        <w:t>Rahastamisvahendite kavandatav kasutamine</w:t>
      </w:r>
    </w:p>
    <w:tbl>
      <w:tblPr>
        <w:tblStyle w:val="Kontuurtabel4"/>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FF" w:themeFill="background1"/>
        <w:tblLook w:val="04A0" w:firstRow="1" w:lastRow="0" w:firstColumn="1" w:lastColumn="0" w:noHBand="0" w:noVBand="1"/>
      </w:tblPr>
      <w:tblGrid>
        <w:gridCol w:w="9628"/>
      </w:tblGrid>
      <w:tr w:rsidR="009D6B67" w14:paraId="19D47A73" w14:textId="77777777">
        <w:tc>
          <w:tcPr>
            <w:tcW w:w="9628" w:type="dxa"/>
            <w:shd w:val="clear" w:color="auto" w:fill="FFFFFF" w:themeFill="background1"/>
          </w:tcPr>
          <w:p w14:paraId="4942917E"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Ei kohaldu.</w:t>
            </w:r>
          </w:p>
        </w:tc>
      </w:tr>
      <w:bookmarkEnd w:id="916"/>
    </w:tbl>
    <w:p w14:paraId="076A41EE" w14:textId="77777777" w:rsidR="009D6B67" w:rsidRDefault="009D6B67">
      <w:pPr>
        <w:spacing w:line="240" w:lineRule="auto"/>
        <w:rPr>
          <w:rFonts w:ascii="Cambria" w:eastAsia="Times New Roman" w:hAnsi="Cambria" w:cstheme="minorHAnsi"/>
          <w:b/>
          <w:bCs/>
          <w:lang w:val="et-EE"/>
        </w:rPr>
      </w:pPr>
    </w:p>
    <w:p w14:paraId="12700B20" w14:textId="77777777" w:rsidR="009D6B67" w:rsidRDefault="00EE5F1F">
      <w:pPr>
        <w:pStyle w:val="Pealkiri5"/>
        <w:numPr>
          <w:ilvl w:val="4"/>
          <w:numId w:val="76"/>
        </w:numPr>
        <w:ind w:left="1418"/>
        <w:rPr>
          <w:lang w:val="et-EE"/>
        </w:rPr>
      </w:pPr>
      <w:r>
        <w:rPr>
          <w:lang w:val="et-EE"/>
        </w:rPr>
        <w:t>Näitajad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4"/>
        <w:gridCol w:w="585"/>
        <w:gridCol w:w="648"/>
        <w:gridCol w:w="1121"/>
        <w:gridCol w:w="952"/>
        <w:gridCol w:w="2546"/>
        <w:gridCol w:w="1225"/>
        <w:gridCol w:w="1108"/>
        <w:gridCol w:w="985"/>
      </w:tblGrid>
      <w:tr w:rsidR="009D6B67" w14:paraId="707D1BB1" w14:textId="77777777">
        <w:trPr>
          <w:trHeight w:val="350"/>
        </w:trPr>
        <w:tc>
          <w:tcPr>
            <w:tcW w:w="9634" w:type="dxa"/>
            <w:gridSpan w:val="9"/>
            <w:shd w:val="clear" w:color="auto" w:fill="FFFFFF" w:themeFill="background1"/>
          </w:tcPr>
          <w:p w14:paraId="6F677EEC" w14:textId="20FC6A5B" w:rsidR="009D6B67" w:rsidRDefault="00EE5F1F">
            <w:pPr>
              <w:pStyle w:val="Pealdis"/>
              <w:keepNext/>
              <w:rPr>
                <w:rFonts w:ascii="Cambria" w:hAnsi="Cambria" w:cstheme="minorBidi"/>
                <w:b w:val="0"/>
                <w:szCs w:val="20"/>
                <w:lang w:val="et-EE"/>
              </w:rPr>
            </w:pPr>
            <w:r>
              <w:rPr>
                <w:szCs w:val="20"/>
                <w:lang w:val="et-EE"/>
              </w:rPr>
              <w:t xml:space="preserve">Tabel </w:t>
            </w:r>
            <w:del w:id="918" w:author="Kaisa Tähe - RAM" w:date="2025-10-13T15:24:00Z" w16du:dateUtc="2025-10-13T12:24:00Z">
              <w:r w:rsidDel="00EE14E2">
                <w:rPr>
                  <w:szCs w:val="20"/>
                  <w:lang w:val="et-EE"/>
                </w:rPr>
                <w:fldChar w:fldCharType="begin"/>
              </w:r>
              <w:r w:rsidDel="00EE14E2">
                <w:rPr>
                  <w:szCs w:val="20"/>
                  <w:lang w:val="et-EE"/>
                </w:rPr>
                <w:delInstrText xml:space="preserve"> SEQ Tabel \* ARABIC </w:delInstrText>
              </w:r>
              <w:r w:rsidDel="00EE14E2">
                <w:rPr>
                  <w:szCs w:val="20"/>
                  <w:lang w:val="et-EE"/>
                </w:rPr>
                <w:fldChar w:fldCharType="separate"/>
              </w:r>
              <w:r w:rsidDel="00EE14E2">
                <w:rPr>
                  <w:szCs w:val="20"/>
                  <w:lang w:val="et-EE"/>
                </w:rPr>
                <w:delText>44</w:delText>
              </w:r>
              <w:r w:rsidDel="00EE14E2">
                <w:rPr>
                  <w:szCs w:val="20"/>
                  <w:lang w:val="et-EE"/>
                </w:rPr>
                <w:fldChar w:fldCharType="end"/>
              </w:r>
            </w:del>
            <w:ins w:id="919" w:author="Kaisa Tähe - RAM" w:date="2025-10-13T15:24:00Z" w16du:dateUtc="2025-10-13T12:24:00Z">
              <w:r w:rsidR="00EE14E2">
                <w:rPr>
                  <w:szCs w:val="20"/>
                  <w:lang w:val="et-EE"/>
                </w:rPr>
                <w:t>50</w:t>
              </w:r>
            </w:ins>
            <w:r>
              <w:rPr>
                <w:szCs w:val="20"/>
                <w:lang w:val="et-EE"/>
              </w:rPr>
              <w:t xml:space="preserve">: </w:t>
            </w:r>
            <w:r>
              <w:rPr>
                <w:rFonts w:ascii="Cambria" w:hAnsi="Cambria" w:cstheme="minorBidi"/>
                <w:szCs w:val="20"/>
                <w:shd w:val="clear" w:color="auto" w:fill="FFFFFF" w:themeFill="background1"/>
                <w:lang w:val="et-EE"/>
              </w:rPr>
              <w:t>Väljundnäitajad</w:t>
            </w:r>
          </w:p>
        </w:tc>
      </w:tr>
      <w:tr w:rsidR="00D20873" w14:paraId="512769E9" w14:textId="77777777" w:rsidTr="00AD2EE8">
        <w:trPr>
          <w:trHeight w:val="939"/>
        </w:trPr>
        <w:tc>
          <w:tcPr>
            <w:tcW w:w="464" w:type="dxa"/>
            <w:shd w:val="clear" w:color="auto" w:fill="FFFFFF" w:themeFill="background1"/>
            <w:textDirection w:val="btLr"/>
            <w:vAlign w:val="center"/>
          </w:tcPr>
          <w:p w14:paraId="0A9C4E2A" w14:textId="77777777" w:rsidR="009D6B67" w:rsidRDefault="00EE5F1F">
            <w:pPr>
              <w:spacing w:before="0" w:after="0" w:line="240" w:lineRule="auto"/>
              <w:rPr>
                <w:rFonts w:ascii="Cambria" w:hAnsi="Cambria" w:cstheme="minorBidi"/>
                <w:b/>
                <w:bCs/>
                <w:sz w:val="20"/>
                <w:szCs w:val="20"/>
                <w:lang w:val="et-EE"/>
              </w:rPr>
            </w:pPr>
            <w:r>
              <w:rPr>
                <w:rFonts w:ascii="Cambria" w:hAnsi="Cambria" w:cstheme="minorBidi"/>
                <w:b/>
                <w:bCs/>
                <w:sz w:val="20"/>
                <w:szCs w:val="20"/>
                <w:lang w:val="et-EE"/>
              </w:rPr>
              <w:t>Prioriteet</w:t>
            </w:r>
          </w:p>
        </w:tc>
        <w:tc>
          <w:tcPr>
            <w:tcW w:w="585" w:type="dxa"/>
            <w:shd w:val="clear" w:color="auto" w:fill="FFFFFF" w:themeFill="background1"/>
            <w:textDirection w:val="btLr"/>
            <w:vAlign w:val="center"/>
          </w:tcPr>
          <w:p w14:paraId="296F5449" w14:textId="77777777" w:rsidR="009D6B67" w:rsidRDefault="00EE5F1F">
            <w:pPr>
              <w:spacing w:before="0" w:after="0" w:line="240" w:lineRule="auto"/>
              <w:rPr>
                <w:rFonts w:ascii="Cambria" w:hAnsi="Cambria" w:cstheme="minorBidi"/>
                <w:b/>
                <w:bCs/>
                <w:sz w:val="20"/>
                <w:szCs w:val="20"/>
                <w:lang w:val="et-EE"/>
              </w:rPr>
            </w:pPr>
            <w:r>
              <w:rPr>
                <w:rFonts w:ascii="Cambria" w:hAnsi="Cambria" w:cstheme="minorBidi"/>
                <w:b/>
                <w:bCs/>
                <w:sz w:val="20"/>
                <w:szCs w:val="20"/>
                <w:lang w:val="et-EE"/>
              </w:rPr>
              <w:t>Eri-eesmärk</w:t>
            </w:r>
          </w:p>
        </w:tc>
        <w:tc>
          <w:tcPr>
            <w:tcW w:w="648" w:type="dxa"/>
            <w:shd w:val="clear" w:color="auto" w:fill="FFFFFF" w:themeFill="background1"/>
            <w:textDirection w:val="btLr"/>
            <w:vAlign w:val="center"/>
          </w:tcPr>
          <w:p w14:paraId="2F0142BF" w14:textId="77777777" w:rsidR="009D6B67" w:rsidRDefault="00EE5F1F">
            <w:pPr>
              <w:spacing w:before="0" w:after="0" w:line="240" w:lineRule="auto"/>
              <w:rPr>
                <w:rFonts w:ascii="Cambria" w:hAnsi="Cambria" w:cstheme="minorBidi"/>
                <w:b/>
                <w:bCs/>
                <w:sz w:val="20"/>
                <w:szCs w:val="20"/>
                <w:lang w:val="et-EE"/>
              </w:rPr>
            </w:pPr>
            <w:r>
              <w:rPr>
                <w:rFonts w:ascii="Cambria" w:hAnsi="Cambria" w:cstheme="minorBidi"/>
                <w:b/>
                <w:bCs/>
                <w:sz w:val="20"/>
                <w:szCs w:val="20"/>
                <w:lang w:val="et-EE"/>
              </w:rPr>
              <w:t>Fond</w:t>
            </w:r>
          </w:p>
        </w:tc>
        <w:tc>
          <w:tcPr>
            <w:tcW w:w="1121" w:type="dxa"/>
            <w:shd w:val="clear" w:color="auto" w:fill="FFFFFF" w:themeFill="background1"/>
            <w:textDirection w:val="btLr"/>
            <w:vAlign w:val="center"/>
          </w:tcPr>
          <w:p w14:paraId="5E6A6523" w14:textId="77777777" w:rsidR="009D6B67" w:rsidRDefault="00EE5F1F">
            <w:pPr>
              <w:spacing w:before="0" w:after="0" w:line="240" w:lineRule="auto"/>
              <w:rPr>
                <w:rFonts w:ascii="Cambria" w:hAnsi="Cambria" w:cstheme="minorBidi"/>
                <w:b/>
                <w:bCs/>
                <w:sz w:val="20"/>
                <w:szCs w:val="20"/>
                <w:lang w:val="et-EE"/>
              </w:rPr>
            </w:pPr>
            <w:r>
              <w:rPr>
                <w:rFonts w:ascii="Cambria" w:hAnsi="Cambria" w:cstheme="minorBidi"/>
                <w:b/>
                <w:bCs/>
                <w:sz w:val="20"/>
                <w:szCs w:val="20"/>
                <w:lang w:val="et-EE"/>
              </w:rPr>
              <w:t>Piir-konna kate-gooria</w:t>
            </w:r>
          </w:p>
        </w:tc>
        <w:tc>
          <w:tcPr>
            <w:tcW w:w="952" w:type="dxa"/>
            <w:shd w:val="clear" w:color="auto" w:fill="FFFFFF" w:themeFill="background1"/>
            <w:textDirection w:val="btLr"/>
            <w:vAlign w:val="center"/>
          </w:tcPr>
          <w:p w14:paraId="32B6E20E" w14:textId="77777777" w:rsidR="009D6B67" w:rsidRDefault="00EE5F1F">
            <w:pPr>
              <w:spacing w:before="0" w:after="0" w:line="240" w:lineRule="auto"/>
              <w:rPr>
                <w:rFonts w:ascii="Cambria" w:hAnsi="Cambria" w:cstheme="minorBidi"/>
                <w:b/>
                <w:bCs/>
                <w:sz w:val="20"/>
                <w:szCs w:val="20"/>
                <w:lang w:val="et-EE"/>
              </w:rPr>
            </w:pPr>
            <w:r>
              <w:rPr>
                <w:rFonts w:ascii="Cambria" w:hAnsi="Cambria" w:cstheme="minorBidi"/>
                <w:b/>
                <w:bCs/>
                <w:sz w:val="20"/>
                <w:szCs w:val="20"/>
                <w:lang w:val="et-EE"/>
              </w:rPr>
              <w:t xml:space="preserve">ID </w:t>
            </w:r>
          </w:p>
        </w:tc>
        <w:tc>
          <w:tcPr>
            <w:tcW w:w="2546" w:type="dxa"/>
            <w:shd w:val="clear" w:color="auto" w:fill="FFFFFF" w:themeFill="background1"/>
            <w:textDirection w:val="btLr"/>
            <w:vAlign w:val="center"/>
          </w:tcPr>
          <w:p w14:paraId="2D0B13F8" w14:textId="77777777" w:rsidR="009D6B67" w:rsidRDefault="00EE5F1F">
            <w:pPr>
              <w:spacing w:before="0" w:after="0" w:line="240" w:lineRule="auto"/>
              <w:rPr>
                <w:rFonts w:ascii="Cambria" w:hAnsi="Cambria" w:cstheme="minorBidi"/>
                <w:b/>
                <w:bCs/>
                <w:sz w:val="20"/>
                <w:szCs w:val="20"/>
                <w:lang w:val="et-EE"/>
              </w:rPr>
            </w:pPr>
            <w:r>
              <w:rPr>
                <w:rFonts w:ascii="Cambria" w:hAnsi="Cambria" w:cstheme="minorBidi"/>
                <w:b/>
                <w:bCs/>
                <w:sz w:val="20"/>
                <w:szCs w:val="20"/>
                <w:lang w:val="et-EE"/>
              </w:rPr>
              <w:t xml:space="preserve">Näitaja </w:t>
            </w:r>
          </w:p>
        </w:tc>
        <w:tc>
          <w:tcPr>
            <w:tcW w:w="1225" w:type="dxa"/>
            <w:shd w:val="clear" w:color="auto" w:fill="FFFFFF" w:themeFill="background1"/>
            <w:textDirection w:val="btLr"/>
            <w:vAlign w:val="center"/>
          </w:tcPr>
          <w:p w14:paraId="1D09E59E" w14:textId="77777777" w:rsidR="009D6B67" w:rsidRDefault="00EE5F1F">
            <w:pPr>
              <w:spacing w:before="0" w:after="0" w:line="240" w:lineRule="auto"/>
              <w:rPr>
                <w:rFonts w:ascii="Cambria" w:hAnsi="Cambria" w:cstheme="minorBidi"/>
                <w:b/>
                <w:bCs/>
                <w:sz w:val="20"/>
                <w:szCs w:val="20"/>
                <w:lang w:val="et-EE"/>
              </w:rPr>
            </w:pPr>
            <w:r>
              <w:rPr>
                <w:rFonts w:ascii="Cambria" w:hAnsi="Cambria" w:cstheme="minorBidi"/>
                <w:b/>
                <w:bCs/>
                <w:sz w:val="20"/>
                <w:szCs w:val="20"/>
                <w:lang w:val="et-EE"/>
              </w:rPr>
              <w:t>Mõõtühik</w:t>
            </w:r>
          </w:p>
        </w:tc>
        <w:tc>
          <w:tcPr>
            <w:tcW w:w="1108" w:type="dxa"/>
            <w:shd w:val="clear" w:color="auto" w:fill="FFFFFF" w:themeFill="background1"/>
            <w:textDirection w:val="btLr"/>
            <w:vAlign w:val="center"/>
          </w:tcPr>
          <w:p w14:paraId="1FBA8DAE"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Vahe-eesmäk (2024)</w:t>
            </w:r>
          </w:p>
          <w:p w14:paraId="52DA174A" w14:textId="77777777" w:rsidR="009D6B67" w:rsidRDefault="009D6B67">
            <w:pPr>
              <w:spacing w:before="0" w:after="0" w:line="240" w:lineRule="auto"/>
              <w:rPr>
                <w:rFonts w:ascii="Cambria" w:hAnsi="Cambria" w:cstheme="minorBidi"/>
                <w:b/>
                <w:bCs/>
                <w:sz w:val="20"/>
                <w:szCs w:val="20"/>
                <w:lang w:val="et-EE"/>
              </w:rPr>
            </w:pPr>
          </w:p>
        </w:tc>
        <w:tc>
          <w:tcPr>
            <w:tcW w:w="985" w:type="dxa"/>
            <w:shd w:val="clear" w:color="auto" w:fill="FFFFFF" w:themeFill="background1"/>
            <w:textDirection w:val="btLr"/>
            <w:vAlign w:val="center"/>
          </w:tcPr>
          <w:p w14:paraId="13BC4BE0"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39B7899F" w14:textId="77777777" w:rsidR="009D6B67" w:rsidRDefault="009D6B67">
            <w:pPr>
              <w:spacing w:before="0" w:after="0" w:line="240" w:lineRule="auto"/>
              <w:rPr>
                <w:rFonts w:ascii="Cambria" w:hAnsi="Cambria" w:cstheme="minorBidi"/>
                <w:b/>
                <w:bCs/>
                <w:sz w:val="20"/>
                <w:szCs w:val="20"/>
                <w:lang w:val="et-EE"/>
              </w:rPr>
            </w:pPr>
          </w:p>
        </w:tc>
      </w:tr>
      <w:tr w:rsidR="00D20873" w14:paraId="40D4D249" w14:textId="77777777" w:rsidTr="00AD2EE8">
        <w:trPr>
          <w:trHeight w:val="332"/>
        </w:trPr>
        <w:tc>
          <w:tcPr>
            <w:tcW w:w="464" w:type="dxa"/>
            <w:shd w:val="clear" w:color="auto" w:fill="FFFFFF" w:themeFill="background1"/>
          </w:tcPr>
          <w:p w14:paraId="7016DE9E"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38673E79"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iv</w:t>
            </w:r>
          </w:p>
        </w:tc>
        <w:tc>
          <w:tcPr>
            <w:tcW w:w="648" w:type="dxa"/>
            <w:shd w:val="clear" w:color="auto" w:fill="FFFFFF" w:themeFill="background1"/>
          </w:tcPr>
          <w:p w14:paraId="6BD47129"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ERF</w:t>
            </w:r>
          </w:p>
        </w:tc>
        <w:tc>
          <w:tcPr>
            <w:tcW w:w="1121" w:type="dxa"/>
            <w:shd w:val="clear" w:color="auto" w:fill="FFFFFF" w:themeFill="background1"/>
          </w:tcPr>
          <w:p w14:paraId="50061D7E"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Üle-mineku</w:t>
            </w:r>
          </w:p>
        </w:tc>
        <w:tc>
          <w:tcPr>
            <w:tcW w:w="952" w:type="dxa"/>
            <w:shd w:val="clear" w:color="auto" w:fill="FFFFFF" w:themeFill="background1"/>
          </w:tcPr>
          <w:p w14:paraId="15A63E52"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RCO25</w:t>
            </w:r>
          </w:p>
        </w:tc>
        <w:tc>
          <w:tcPr>
            <w:tcW w:w="2546" w:type="dxa"/>
            <w:shd w:val="clear" w:color="auto" w:fill="FFFFFF" w:themeFill="background1"/>
          </w:tcPr>
          <w:p w14:paraId="25B19793"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Uued või tugevdatud rajatised üleujutuste vastu kindlustamiseks rannikuribal, jõe- ja järvekallastel</w:t>
            </w:r>
          </w:p>
        </w:tc>
        <w:tc>
          <w:tcPr>
            <w:tcW w:w="1225" w:type="dxa"/>
            <w:shd w:val="clear" w:color="auto" w:fill="FFFFFF" w:themeFill="background1"/>
          </w:tcPr>
          <w:p w14:paraId="29109654"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km</w:t>
            </w:r>
          </w:p>
        </w:tc>
        <w:tc>
          <w:tcPr>
            <w:tcW w:w="1108" w:type="dxa"/>
            <w:shd w:val="clear" w:color="auto" w:fill="FFFFFF" w:themeFill="background1"/>
          </w:tcPr>
          <w:p w14:paraId="7C63E9A1"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0,7</w:t>
            </w:r>
          </w:p>
        </w:tc>
        <w:tc>
          <w:tcPr>
            <w:tcW w:w="985" w:type="dxa"/>
            <w:shd w:val="clear" w:color="auto" w:fill="FFFFFF" w:themeFill="background1"/>
          </w:tcPr>
          <w:p w14:paraId="2006D2E1"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7</w:t>
            </w:r>
          </w:p>
        </w:tc>
      </w:tr>
      <w:tr w:rsidR="00D20873" w14:paraId="0B6B42CD" w14:textId="77777777" w:rsidTr="00AD2EE8">
        <w:trPr>
          <w:trHeight w:val="332"/>
        </w:trPr>
        <w:tc>
          <w:tcPr>
            <w:tcW w:w="464" w:type="dxa"/>
            <w:shd w:val="clear" w:color="auto" w:fill="FFFFFF" w:themeFill="background1"/>
          </w:tcPr>
          <w:p w14:paraId="05056513" w14:textId="5A191D95"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3B034565" w14:textId="1090C73B"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iv</w:t>
            </w:r>
          </w:p>
        </w:tc>
        <w:tc>
          <w:tcPr>
            <w:tcW w:w="648" w:type="dxa"/>
            <w:shd w:val="clear" w:color="auto" w:fill="FFFFFF" w:themeFill="background1"/>
          </w:tcPr>
          <w:p w14:paraId="078A1613" w14:textId="5EE65C95"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ERF</w:t>
            </w:r>
          </w:p>
        </w:tc>
        <w:tc>
          <w:tcPr>
            <w:tcW w:w="1121" w:type="dxa"/>
            <w:shd w:val="clear" w:color="auto" w:fill="FFFFFF" w:themeFill="background1"/>
          </w:tcPr>
          <w:p w14:paraId="577D9D55" w14:textId="53346942" w:rsidR="00AD2EE8" w:rsidRDefault="00AD2EE8" w:rsidP="00AD2EE8">
            <w:pPr>
              <w:spacing w:before="0" w:after="0" w:line="240" w:lineRule="auto"/>
              <w:jc w:val="center"/>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 xml:space="preserve">Üle-mineku </w:t>
            </w:r>
          </w:p>
        </w:tc>
        <w:tc>
          <w:tcPr>
            <w:tcW w:w="952" w:type="dxa"/>
            <w:shd w:val="clear" w:color="auto" w:fill="FFFFFF" w:themeFill="background1"/>
          </w:tcPr>
          <w:p w14:paraId="0909BC32" w14:textId="720A8A71"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RCO24</w:t>
            </w:r>
          </w:p>
        </w:tc>
        <w:tc>
          <w:tcPr>
            <w:tcW w:w="2546" w:type="dxa"/>
            <w:shd w:val="clear" w:color="auto" w:fill="FFFFFF" w:themeFill="background1"/>
          </w:tcPr>
          <w:p w14:paraId="5585765F" w14:textId="196E063E" w:rsidR="00AD2EE8" w:rsidRDefault="00AD2EE8" w:rsidP="00AD2EE8">
            <w:pPr>
              <w:spacing w:before="0" w:after="0" w:line="240" w:lineRule="auto"/>
              <w:rPr>
                <w:rFonts w:ascii="Cambria" w:eastAsia="Times New Roman" w:hAnsi="Cambria" w:cstheme="minorBidi"/>
                <w:color w:val="000000" w:themeColor="text1"/>
                <w:sz w:val="20"/>
                <w:szCs w:val="20"/>
                <w:lang w:val="et-EE"/>
              </w:rPr>
            </w:pPr>
            <w:r>
              <w:rPr>
                <w:rFonts w:ascii="Cambria" w:hAnsi="Cambria" w:cstheme="minorBidi"/>
                <w:color w:val="000000" w:themeColor="text1"/>
                <w:sz w:val="20"/>
                <w:szCs w:val="20"/>
                <w:lang w:val="et-EE"/>
              </w:rPr>
              <w:t xml:space="preserve">Investeeringud uutesse või uuendatud looduskatastroofiohu seire, katastroofideks valmisoleku, nende eest </w:t>
            </w:r>
            <w:r>
              <w:rPr>
                <w:rFonts w:ascii="Cambria" w:hAnsi="Cambria" w:cstheme="minorBidi"/>
                <w:color w:val="000000" w:themeColor="text1"/>
                <w:sz w:val="20"/>
                <w:szCs w:val="20"/>
                <w:lang w:val="et-EE"/>
              </w:rPr>
              <w:lastRenderedPageBreak/>
              <w:t>hoiatamise ja neile reageerimise süsteemidesse</w:t>
            </w:r>
          </w:p>
        </w:tc>
        <w:tc>
          <w:tcPr>
            <w:tcW w:w="1225" w:type="dxa"/>
            <w:shd w:val="clear" w:color="auto" w:fill="FFFFFF" w:themeFill="background1"/>
          </w:tcPr>
          <w:p w14:paraId="7C1AFACB" w14:textId="2CF24660"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lastRenderedPageBreak/>
              <w:t>Euro</w:t>
            </w:r>
          </w:p>
        </w:tc>
        <w:tc>
          <w:tcPr>
            <w:tcW w:w="1108" w:type="dxa"/>
            <w:shd w:val="clear" w:color="auto" w:fill="FFFFFF" w:themeFill="background1"/>
          </w:tcPr>
          <w:p w14:paraId="3214273F" w14:textId="4CFEF05D" w:rsidR="00AD2EE8" w:rsidRDefault="003D1E59"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50 000</w:t>
            </w:r>
          </w:p>
        </w:tc>
        <w:tc>
          <w:tcPr>
            <w:tcW w:w="985" w:type="dxa"/>
            <w:shd w:val="clear" w:color="auto" w:fill="FFFFFF" w:themeFill="background1"/>
          </w:tcPr>
          <w:p w14:paraId="4A326C22" w14:textId="7F8C1DC3" w:rsidR="00AD2EE8" w:rsidRDefault="00D20873" w:rsidP="00AD2EE8">
            <w:pPr>
              <w:spacing w:before="0" w:after="0" w:line="240" w:lineRule="auto"/>
              <w:rPr>
                <w:rFonts w:ascii="Cambria" w:hAnsi="Cambria" w:cstheme="minorBidi"/>
                <w:sz w:val="20"/>
                <w:szCs w:val="20"/>
                <w:lang w:val="et-EE"/>
              </w:rPr>
            </w:pPr>
            <w:r w:rsidRPr="00D20873">
              <w:rPr>
                <w:rFonts w:ascii="Cambria" w:hAnsi="Cambria" w:cstheme="minorBidi"/>
                <w:sz w:val="20"/>
                <w:szCs w:val="20"/>
                <w:lang w:val="et-EE"/>
              </w:rPr>
              <w:t>10 293</w:t>
            </w:r>
            <w:r>
              <w:rPr>
                <w:rFonts w:ascii="Cambria" w:hAnsi="Cambria" w:cstheme="minorBidi"/>
                <w:sz w:val="20"/>
                <w:szCs w:val="20"/>
                <w:lang w:val="et-EE"/>
              </w:rPr>
              <w:t> </w:t>
            </w:r>
            <w:r w:rsidRPr="00D20873">
              <w:rPr>
                <w:rFonts w:ascii="Cambria" w:hAnsi="Cambria" w:cstheme="minorBidi"/>
                <w:sz w:val="20"/>
                <w:szCs w:val="20"/>
                <w:lang w:val="et-EE"/>
              </w:rPr>
              <w:t>020</w:t>
            </w:r>
            <w:r>
              <w:rPr>
                <w:rFonts w:ascii="Cambria" w:hAnsi="Cambria" w:cstheme="minorBidi"/>
                <w:sz w:val="20"/>
                <w:szCs w:val="20"/>
                <w:lang w:val="et-EE"/>
              </w:rPr>
              <w:t xml:space="preserve"> </w:t>
            </w:r>
          </w:p>
        </w:tc>
      </w:tr>
      <w:tr w:rsidR="00D20873" w14:paraId="0D07BFC6" w14:textId="77777777" w:rsidTr="00AD2EE8">
        <w:trPr>
          <w:trHeight w:val="332"/>
        </w:trPr>
        <w:tc>
          <w:tcPr>
            <w:tcW w:w="464" w:type="dxa"/>
            <w:shd w:val="clear" w:color="auto" w:fill="FFFFFF" w:themeFill="background1"/>
          </w:tcPr>
          <w:p w14:paraId="3F941E79"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3061EDA3"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iv</w:t>
            </w:r>
          </w:p>
        </w:tc>
        <w:tc>
          <w:tcPr>
            <w:tcW w:w="648" w:type="dxa"/>
            <w:shd w:val="clear" w:color="auto" w:fill="FFFFFF" w:themeFill="background1"/>
          </w:tcPr>
          <w:p w14:paraId="37E64C59"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190BCCC6" w14:textId="77777777" w:rsidR="00AD2EE8" w:rsidRDefault="00AD2EE8" w:rsidP="00AD2EE8">
            <w:pPr>
              <w:spacing w:before="0" w:after="0" w:line="240" w:lineRule="auto"/>
              <w:jc w:val="center"/>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w:t>
            </w:r>
          </w:p>
        </w:tc>
        <w:tc>
          <w:tcPr>
            <w:tcW w:w="952" w:type="dxa"/>
            <w:shd w:val="clear" w:color="auto" w:fill="FFFFFF" w:themeFill="background1"/>
          </w:tcPr>
          <w:p w14:paraId="74BB849E"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PSO13</w:t>
            </w:r>
          </w:p>
        </w:tc>
        <w:tc>
          <w:tcPr>
            <w:tcW w:w="2546" w:type="dxa"/>
            <w:shd w:val="clear" w:color="auto" w:fill="FFFFFF" w:themeFill="background1"/>
          </w:tcPr>
          <w:p w14:paraId="58DBA68B" w14:textId="77777777" w:rsidR="00AD2EE8" w:rsidRDefault="00AD2EE8" w:rsidP="00AD2EE8">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Seisundi parandamiseks toetust saanud elupaikade pindala</w:t>
            </w:r>
          </w:p>
        </w:tc>
        <w:tc>
          <w:tcPr>
            <w:tcW w:w="1225" w:type="dxa"/>
            <w:shd w:val="clear" w:color="auto" w:fill="FFFFFF" w:themeFill="background1"/>
          </w:tcPr>
          <w:p w14:paraId="7D911A27"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hektarid</w:t>
            </w:r>
          </w:p>
          <w:p w14:paraId="42A54D71" w14:textId="77777777" w:rsidR="00AD2EE8" w:rsidRDefault="00AD2EE8" w:rsidP="00AD2EE8">
            <w:pPr>
              <w:spacing w:before="0" w:after="0" w:line="240" w:lineRule="auto"/>
              <w:rPr>
                <w:rFonts w:ascii="Cambria" w:hAnsi="Cambria" w:cstheme="minorBidi"/>
                <w:color w:val="000000" w:themeColor="text1"/>
                <w:sz w:val="20"/>
                <w:szCs w:val="20"/>
                <w:lang w:val="et-EE"/>
              </w:rPr>
            </w:pPr>
          </w:p>
        </w:tc>
        <w:tc>
          <w:tcPr>
            <w:tcW w:w="1108" w:type="dxa"/>
            <w:shd w:val="clear" w:color="auto" w:fill="FFFFFF" w:themeFill="background1"/>
          </w:tcPr>
          <w:p w14:paraId="5A98CAE1"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500</w:t>
            </w:r>
          </w:p>
        </w:tc>
        <w:tc>
          <w:tcPr>
            <w:tcW w:w="985" w:type="dxa"/>
            <w:shd w:val="clear" w:color="auto" w:fill="FFFFFF" w:themeFill="background1"/>
          </w:tcPr>
          <w:p w14:paraId="32AC09FB"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11 400</w:t>
            </w:r>
          </w:p>
        </w:tc>
      </w:tr>
      <w:tr w:rsidR="00D20873" w14:paraId="6CF5EA44" w14:textId="77777777" w:rsidTr="00AD2EE8">
        <w:trPr>
          <w:trHeight w:val="332"/>
        </w:trPr>
        <w:tc>
          <w:tcPr>
            <w:tcW w:w="464" w:type="dxa"/>
            <w:shd w:val="clear" w:color="auto" w:fill="FFFFFF" w:themeFill="background1"/>
          </w:tcPr>
          <w:p w14:paraId="7D54BD62"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585" w:type="dxa"/>
            <w:shd w:val="clear" w:color="auto" w:fill="FFFFFF" w:themeFill="background1"/>
          </w:tcPr>
          <w:p w14:paraId="36F24A1E"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iv</w:t>
            </w:r>
          </w:p>
        </w:tc>
        <w:tc>
          <w:tcPr>
            <w:tcW w:w="648" w:type="dxa"/>
            <w:shd w:val="clear" w:color="auto" w:fill="FFFFFF" w:themeFill="background1"/>
          </w:tcPr>
          <w:p w14:paraId="081241EF"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3F7829EB" w14:textId="77777777" w:rsidR="00AD2EE8" w:rsidRDefault="00AD2EE8" w:rsidP="00AD2EE8">
            <w:pPr>
              <w:spacing w:before="0" w:after="0" w:line="240" w:lineRule="auto"/>
              <w:jc w:val="center"/>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w:t>
            </w:r>
          </w:p>
        </w:tc>
        <w:tc>
          <w:tcPr>
            <w:tcW w:w="952" w:type="dxa"/>
            <w:shd w:val="clear" w:color="auto" w:fill="FFFFFF" w:themeFill="background1"/>
          </w:tcPr>
          <w:p w14:paraId="7FECE9C5"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RCO26</w:t>
            </w:r>
          </w:p>
        </w:tc>
        <w:tc>
          <w:tcPr>
            <w:tcW w:w="2546" w:type="dxa"/>
            <w:shd w:val="clear" w:color="auto" w:fill="FFFFFF" w:themeFill="background1"/>
          </w:tcPr>
          <w:p w14:paraId="3ED11CC2"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Kliimamuutustega kohanemiseks rajatud uus või uuendatud roheline taristu</w:t>
            </w:r>
          </w:p>
        </w:tc>
        <w:tc>
          <w:tcPr>
            <w:tcW w:w="1225" w:type="dxa"/>
            <w:shd w:val="clear" w:color="auto" w:fill="FFFFFF" w:themeFill="background1"/>
          </w:tcPr>
          <w:p w14:paraId="7749116B"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hektarid</w:t>
            </w:r>
          </w:p>
        </w:tc>
        <w:tc>
          <w:tcPr>
            <w:tcW w:w="1108" w:type="dxa"/>
            <w:shd w:val="clear" w:color="auto" w:fill="FFFFFF" w:themeFill="background1"/>
          </w:tcPr>
          <w:p w14:paraId="492E38FF"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120</w:t>
            </w:r>
          </w:p>
        </w:tc>
        <w:tc>
          <w:tcPr>
            <w:tcW w:w="985" w:type="dxa"/>
            <w:shd w:val="clear" w:color="auto" w:fill="FFFFFF" w:themeFill="background1"/>
          </w:tcPr>
          <w:p w14:paraId="0D4D63AF"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410</w:t>
            </w:r>
          </w:p>
        </w:tc>
      </w:tr>
      <w:tr w:rsidR="00D20873" w14:paraId="75B0EC79" w14:textId="77777777" w:rsidTr="00AD2EE8">
        <w:trPr>
          <w:trHeight w:val="332"/>
        </w:trPr>
        <w:tc>
          <w:tcPr>
            <w:tcW w:w="464" w:type="dxa"/>
            <w:shd w:val="clear" w:color="auto" w:fill="FFFFFF" w:themeFill="background1"/>
          </w:tcPr>
          <w:p w14:paraId="31292DA9"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13C98915"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iv</w:t>
            </w:r>
          </w:p>
        </w:tc>
        <w:tc>
          <w:tcPr>
            <w:tcW w:w="648" w:type="dxa"/>
            <w:shd w:val="clear" w:color="auto" w:fill="FFFFFF" w:themeFill="background1"/>
          </w:tcPr>
          <w:p w14:paraId="359CB88E"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5860F5D4" w14:textId="77777777" w:rsidR="00AD2EE8" w:rsidRDefault="00AD2EE8" w:rsidP="00AD2EE8">
            <w:pPr>
              <w:spacing w:before="0" w:after="0" w:line="240" w:lineRule="auto"/>
              <w:jc w:val="center"/>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952" w:type="dxa"/>
            <w:shd w:val="clear" w:color="auto" w:fill="FFFFFF" w:themeFill="background1"/>
          </w:tcPr>
          <w:p w14:paraId="1AC3A27B"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PSO11</w:t>
            </w:r>
          </w:p>
        </w:tc>
        <w:tc>
          <w:tcPr>
            <w:tcW w:w="2546" w:type="dxa"/>
            <w:shd w:val="clear" w:color="auto" w:fill="FFFFFF" w:themeFill="background1"/>
          </w:tcPr>
          <w:p w14:paraId="5E3D01B4"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Kohalike omavalitsuste arv, kus on toimunud koolitused, seminarid ja infopäevad ja/või kus on rakendatud kliima kohanemise ja leevendamise meetmeid.</w:t>
            </w:r>
          </w:p>
        </w:tc>
        <w:tc>
          <w:tcPr>
            <w:tcW w:w="1225" w:type="dxa"/>
            <w:shd w:val="clear" w:color="auto" w:fill="FFFFFF" w:themeFill="background1"/>
          </w:tcPr>
          <w:p w14:paraId="657738FF"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Kohalikud oma-valitsused</w:t>
            </w:r>
          </w:p>
        </w:tc>
        <w:tc>
          <w:tcPr>
            <w:tcW w:w="1108" w:type="dxa"/>
            <w:shd w:val="clear" w:color="auto" w:fill="FFFFFF" w:themeFill="background1"/>
          </w:tcPr>
          <w:p w14:paraId="29D269FA"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7</w:t>
            </w:r>
          </w:p>
        </w:tc>
        <w:tc>
          <w:tcPr>
            <w:tcW w:w="985" w:type="dxa"/>
            <w:shd w:val="clear" w:color="auto" w:fill="FFFFFF" w:themeFill="background1"/>
          </w:tcPr>
          <w:p w14:paraId="08385F69"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60</w:t>
            </w:r>
          </w:p>
        </w:tc>
      </w:tr>
      <w:tr w:rsidR="00D20873" w14:paraId="4179388C" w14:textId="77777777" w:rsidTr="00AD2EE8">
        <w:trPr>
          <w:trHeight w:val="332"/>
        </w:trPr>
        <w:tc>
          <w:tcPr>
            <w:tcW w:w="464" w:type="dxa"/>
            <w:shd w:val="clear" w:color="auto" w:fill="FFFFFF" w:themeFill="background1"/>
          </w:tcPr>
          <w:p w14:paraId="1F6CDA0A"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2DF583AE"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iv</w:t>
            </w:r>
          </w:p>
        </w:tc>
        <w:tc>
          <w:tcPr>
            <w:tcW w:w="648" w:type="dxa"/>
            <w:shd w:val="clear" w:color="auto" w:fill="FFFFFF" w:themeFill="background1"/>
          </w:tcPr>
          <w:p w14:paraId="3EC98014"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53435F3F" w14:textId="77777777" w:rsidR="00AD2EE8" w:rsidRDefault="00AD2EE8" w:rsidP="00AD2EE8">
            <w:pPr>
              <w:spacing w:before="0" w:after="0" w:line="240" w:lineRule="auto"/>
              <w:jc w:val="center"/>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w:t>
            </w:r>
          </w:p>
        </w:tc>
        <w:tc>
          <w:tcPr>
            <w:tcW w:w="952" w:type="dxa"/>
            <w:shd w:val="clear" w:color="auto" w:fill="FFFFFF" w:themeFill="background1"/>
          </w:tcPr>
          <w:p w14:paraId="5AA9E7E0"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RCO24</w:t>
            </w:r>
          </w:p>
        </w:tc>
        <w:tc>
          <w:tcPr>
            <w:tcW w:w="2546" w:type="dxa"/>
            <w:shd w:val="clear" w:color="auto" w:fill="FFFFFF" w:themeFill="background1"/>
          </w:tcPr>
          <w:p w14:paraId="43315D1C"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Investeeringud uutesse või uuendatud looduskatastroofiohu seire, katastroofideks valmisoleku, nende eest hoiatamise ja neile reageerimise süsteemidesse</w:t>
            </w:r>
          </w:p>
        </w:tc>
        <w:tc>
          <w:tcPr>
            <w:tcW w:w="1225" w:type="dxa"/>
            <w:shd w:val="clear" w:color="auto" w:fill="FFFFFF" w:themeFill="background1"/>
          </w:tcPr>
          <w:p w14:paraId="57CDC1C1"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Euro</w:t>
            </w:r>
          </w:p>
        </w:tc>
        <w:tc>
          <w:tcPr>
            <w:tcW w:w="1108" w:type="dxa"/>
            <w:shd w:val="clear" w:color="auto" w:fill="FFFFFF" w:themeFill="background1"/>
          </w:tcPr>
          <w:p w14:paraId="0B8EE701" w14:textId="40AA4983"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3 500 000</w:t>
            </w:r>
          </w:p>
        </w:tc>
        <w:tc>
          <w:tcPr>
            <w:tcW w:w="985" w:type="dxa"/>
            <w:shd w:val="clear" w:color="auto" w:fill="FFFFFF" w:themeFill="background1"/>
          </w:tcPr>
          <w:p w14:paraId="0440B555" w14:textId="3E0E88A2"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6 141 176</w:t>
            </w:r>
          </w:p>
        </w:tc>
      </w:tr>
      <w:tr w:rsidR="00D20873" w14:paraId="17E18DA9" w14:textId="77777777" w:rsidTr="00AD2EE8">
        <w:trPr>
          <w:trHeight w:val="332"/>
        </w:trPr>
        <w:tc>
          <w:tcPr>
            <w:tcW w:w="464" w:type="dxa"/>
            <w:shd w:val="clear" w:color="auto" w:fill="FFFFFF" w:themeFill="background1"/>
          </w:tcPr>
          <w:p w14:paraId="627B3550"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3</w:t>
            </w:r>
          </w:p>
        </w:tc>
        <w:tc>
          <w:tcPr>
            <w:tcW w:w="585" w:type="dxa"/>
            <w:shd w:val="clear" w:color="auto" w:fill="FFFFFF" w:themeFill="background1"/>
          </w:tcPr>
          <w:p w14:paraId="2BB931D4"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iv</w:t>
            </w:r>
          </w:p>
        </w:tc>
        <w:tc>
          <w:tcPr>
            <w:tcW w:w="648" w:type="dxa"/>
            <w:shd w:val="clear" w:color="auto" w:fill="FFFFFF" w:themeFill="background1"/>
          </w:tcPr>
          <w:p w14:paraId="7AB95DD7"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3451FA6A" w14:textId="77777777" w:rsidR="00AD2EE8" w:rsidRDefault="00AD2EE8" w:rsidP="00AD2EE8">
            <w:pPr>
              <w:spacing w:before="0" w:after="0" w:line="240" w:lineRule="auto"/>
              <w:jc w:val="center"/>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952" w:type="dxa"/>
            <w:shd w:val="clear" w:color="auto" w:fill="FFFFFF" w:themeFill="background1"/>
          </w:tcPr>
          <w:p w14:paraId="48009158"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PSO12</w:t>
            </w:r>
          </w:p>
        </w:tc>
        <w:tc>
          <w:tcPr>
            <w:tcW w:w="2546" w:type="dxa"/>
            <w:shd w:val="clear" w:color="auto" w:fill="FFFFFF" w:themeFill="background1"/>
          </w:tcPr>
          <w:p w14:paraId="58D4B8D4"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Veekogumi tervendamiseks rakendatud tegevustega hõivatud pindala</w:t>
            </w:r>
          </w:p>
        </w:tc>
        <w:tc>
          <w:tcPr>
            <w:tcW w:w="1225" w:type="dxa"/>
            <w:shd w:val="clear" w:color="auto" w:fill="FFFFFF" w:themeFill="background1"/>
          </w:tcPr>
          <w:p w14:paraId="73C39160"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hektarid</w:t>
            </w:r>
            <w:del w:id="920" w:author="Anu Altermann - RAM" w:date="2025-10-01T09:27:00Z" w16du:dateUtc="2025-10-01T06:27:00Z">
              <w:r>
                <w:rPr>
                  <w:rFonts w:ascii="Cambria" w:eastAsia="Calibri" w:hAnsi="Cambria" w:cstheme="minorBidi"/>
                  <w:color w:val="000000" w:themeColor="text1"/>
                  <w:sz w:val="20"/>
                  <w:szCs w:val="20"/>
                  <w:lang w:val="et-EE"/>
                </w:rPr>
                <w:delText>a</w:delText>
              </w:r>
            </w:del>
          </w:p>
        </w:tc>
        <w:tc>
          <w:tcPr>
            <w:tcW w:w="1108" w:type="dxa"/>
            <w:shd w:val="clear" w:color="auto" w:fill="FFFFFF" w:themeFill="background1"/>
          </w:tcPr>
          <w:p w14:paraId="30AD1373"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0</w:t>
            </w:r>
          </w:p>
        </w:tc>
        <w:tc>
          <w:tcPr>
            <w:tcW w:w="985" w:type="dxa"/>
            <w:shd w:val="clear" w:color="auto" w:fill="FFFFFF" w:themeFill="background1"/>
          </w:tcPr>
          <w:p w14:paraId="7ACFFB1D"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300</w:t>
            </w:r>
          </w:p>
        </w:tc>
      </w:tr>
      <w:tr w:rsidR="00D20873" w14:paraId="32F219F2" w14:textId="77777777" w:rsidTr="00AD2EE8">
        <w:trPr>
          <w:trHeight w:val="332"/>
        </w:trPr>
        <w:tc>
          <w:tcPr>
            <w:tcW w:w="464" w:type="dxa"/>
            <w:shd w:val="clear" w:color="auto" w:fill="FFFFFF" w:themeFill="background1"/>
          </w:tcPr>
          <w:p w14:paraId="43044544"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15E21660"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648" w:type="dxa"/>
            <w:shd w:val="clear" w:color="auto" w:fill="FFFFFF" w:themeFill="background1"/>
          </w:tcPr>
          <w:p w14:paraId="1D811E18"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7D6C418D" w14:textId="77777777" w:rsidR="00AD2EE8" w:rsidRDefault="00AD2EE8" w:rsidP="00AD2EE8">
            <w:pPr>
              <w:spacing w:before="0" w:after="0" w:line="240" w:lineRule="auto"/>
              <w:jc w:val="center"/>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952" w:type="dxa"/>
            <w:shd w:val="clear" w:color="auto" w:fill="FFFFFF" w:themeFill="background1"/>
          </w:tcPr>
          <w:p w14:paraId="3D1BBF53"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RCO28</w:t>
            </w:r>
          </w:p>
        </w:tc>
        <w:tc>
          <w:tcPr>
            <w:tcW w:w="2546" w:type="dxa"/>
            <w:shd w:val="clear" w:color="auto" w:fill="FFFFFF" w:themeFill="background1"/>
          </w:tcPr>
          <w:p w14:paraId="6C87ABCA"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Ala, mis on hõlmatud kaitsemeetmetega metsa- või maastikutulekahjude ennetamiseks</w:t>
            </w:r>
          </w:p>
        </w:tc>
        <w:tc>
          <w:tcPr>
            <w:tcW w:w="1225" w:type="dxa"/>
            <w:shd w:val="clear" w:color="auto" w:fill="FFFFFF" w:themeFill="background1"/>
          </w:tcPr>
          <w:p w14:paraId="2BD66004"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hektarid</w:t>
            </w:r>
          </w:p>
        </w:tc>
        <w:tc>
          <w:tcPr>
            <w:tcW w:w="1108" w:type="dxa"/>
            <w:shd w:val="clear" w:color="auto" w:fill="FFFFFF" w:themeFill="background1"/>
          </w:tcPr>
          <w:p w14:paraId="5A2E4834"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720 000</w:t>
            </w:r>
          </w:p>
        </w:tc>
        <w:tc>
          <w:tcPr>
            <w:tcW w:w="985" w:type="dxa"/>
            <w:shd w:val="clear" w:color="auto" w:fill="FFFFFF" w:themeFill="background1"/>
          </w:tcPr>
          <w:p w14:paraId="3C94C90F"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1 200 000</w:t>
            </w:r>
          </w:p>
        </w:tc>
      </w:tr>
      <w:tr w:rsidR="00D20873" w14:paraId="14FFCAD6" w14:textId="77777777" w:rsidTr="00AD2EE8">
        <w:trPr>
          <w:trHeight w:val="332"/>
        </w:trPr>
        <w:tc>
          <w:tcPr>
            <w:tcW w:w="464" w:type="dxa"/>
            <w:shd w:val="clear" w:color="auto" w:fill="FFFFFF" w:themeFill="background1"/>
          </w:tcPr>
          <w:p w14:paraId="0CDA160F"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258CF952"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iv</w:t>
            </w:r>
          </w:p>
        </w:tc>
        <w:tc>
          <w:tcPr>
            <w:tcW w:w="648" w:type="dxa"/>
            <w:shd w:val="clear" w:color="auto" w:fill="FFFFFF" w:themeFill="background1"/>
          </w:tcPr>
          <w:p w14:paraId="2C457749"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7FFE03B5" w14:textId="77777777" w:rsidR="00AD2EE8" w:rsidRDefault="00AD2EE8" w:rsidP="00AD2EE8">
            <w:pPr>
              <w:spacing w:before="0" w:after="0" w:line="240" w:lineRule="auto"/>
              <w:jc w:val="center"/>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w:t>
            </w:r>
          </w:p>
        </w:tc>
        <w:tc>
          <w:tcPr>
            <w:tcW w:w="952" w:type="dxa"/>
            <w:shd w:val="clear" w:color="auto" w:fill="FFFFFF" w:themeFill="background1"/>
          </w:tcPr>
          <w:p w14:paraId="4EE12EF0"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PSO14</w:t>
            </w:r>
          </w:p>
        </w:tc>
        <w:tc>
          <w:tcPr>
            <w:tcW w:w="2546" w:type="dxa"/>
            <w:shd w:val="clear" w:color="auto" w:fill="FFFFFF" w:themeFill="background1"/>
          </w:tcPr>
          <w:p w14:paraId="2FD29484"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Sadamate arv, kus on rakendatud kliimamuutuste mõjude suhtes kaitsemeetmeid</w:t>
            </w:r>
          </w:p>
        </w:tc>
        <w:tc>
          <w:tcPr>
            <w:tcW w:w="1225" w:type="dxa"/>
            <w:shd w:val="clear" w:color="auto" w:fill="FFFFFF" w:themeFill="background1"/>
          </w:tcPr>
          <w:p w14:paraId="3C9851F0"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Sadamad</w:t>
            </w:r>
          </w:p>
        </w:tc>
        <w:tc>
          <w:tcPr>
            <w:tcW w:w="1108" w:type="dxa"/>
            <w:shd w:val="clear" w:color="auto" w:fill="FFFFFF" w:themeFill="background1"/>
          </w:tcPr>
          <w:p w14:paraId="3A8C30B1"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2</w:t>
            </w:r>
          </w:p>
        </w:tc>
        <w:tc>
          <w:tcPr>
            <w:tcW w:w="985" w:type="dxa"/>
            <w:shd w:val="clear" w:color="auto" w:fill="FFFFFF" w:themeFill="background1"/>
          </w:tcPr>
          <w:p w14:paraId="2F34BB3C"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4</w:t>
            </w:r>
          </w:p>
        </w:tc>
      </w:tr>
    </w:tbl>
    <w:p w14:paraId="341525A5" w14:textId="77777777" w:rsidR="009D6B67" w:rsidRDefault="009D6B67">
      <w:pPr>
        <w:spacing w:line="240" w:lineRule="auto"/>
        <w:rPr>
          <w:rFonts w:ascii="Cambria" w:eastAsia="Times New Roman" w:hAnsi="Cambria" w:cstheme="minorBidi"/>
          <w:b/>
          <w:bCs/>
          <w:lang w:val="et-EE"/>
        </w:rPr>
      </w:pPr>
    </w:p>
    <w:tbl>
      <w:tblPr>
        <w:tblW w:w="1044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21"/>
        <w:gridCol w:w="425"/>
        <w:gridCol w:w="567"/>
        <w:gridCol w:w="1086"/>
        <w:gridCol w:w="898"/>
        <w:gridCol w:w="1796"/>
        <w:gridCol w:w="1181"/>
        <w:gridCol w:w="709"/>
        <w:gridCol w:w="992"/>
        <w:gridCol w:w="1134"/>
        <w:gridCol w:w="1231"/>
      </w:tblGrid>
      <w:tr w:rsidR="009D6B67" w14:paraId="27660024" w14:textId="77777777">
        <w:trPr>
          <w:trHeight w:val="334"/>
        </w:trPr>
        <w:tc>
          <w:tcPr>
            <w:tcW w:w="10440" w:type="dxa"/>
            <w:gridSpan w:val="11"/>
            <w:shd w:val="clear" w:color="auto" w:fill="FFFFFF" w:themeFill="background1"/>
          </w:tcPr>
          <w:p w14:paraId="2A5203BC" w14:textId="075B2046" w:rsidR="009D6B67" w:rsidRDefault="00EE5F1F">
            <w:pPr>
              <w:pStyle w:val="Pealdis"/>
              <w:keepNext/>
              <w:rPr>
                <w:rFonts w:ascii="Cambria" w:hAnsi="Cambria" w:cstheme="minorBidi"/>
                <w:b w:val="0"/>
                <w:lang w:val="et-EE"/>
              </w:rPr>
            </w:pPr>
            <w:r>
              <w:rPr>
                <w:lang w:val="et-EE"/>
              </w:rPr>
              <w:t xml:space="preserve">Tabel </w:t>
            </w:r>
            <w:del w:id="921" w:author="Kaisa Tähe - RAM" w:date="2025-10-13T15:24:00Z" w16du:dateUtc="2025-10-13T12:24:00Z">
              <w:r w:rsidDel="00EE14E2">
                <w:rPr>
                  <w:lang w:val="et-EE"/>
                </w:rPr>
                <w:fldChar w:fldCharType="begin"/>
              </w:r>
              <w:r w:rsidDel="00EE14E2">
                <w:rPr>
                  <w:lang w:val="et-EE"/>
                </w:rPr>
                <w:delInstrText xml:space="preserve"> SEQ Tabel \* ARABIC </w:delInstrText>
              </w:r>
              <w:r w:rsidDel="00EE14E2">
                <w:rPr>
                  <w:lang w:val="et-EE"/>
                </w:rPr>
                <w:fldChar w:fldCharType="separate"/>
              </w:r>
              <w:r w:rsidDel="00EE14E2">
                <w:rPr>
                  <w:lang w:val="et-EE"/>
                </w:rPr>
                <w:delText>45</w:delText>
              </w:r>
              <w:r w:rsidDel="00EE14E2">
                <w:rPr>
                  <w:lang w:val="et-EE"/>
                </w:rPr>
                <w:fldChar w:fldCharType="end"/>
              </w:r>
            </w:del>
            <w:ins w:id="922" w:author="Kaisa Tähe - RAM" w:date="2025-10-13T15:24:00Z" w16du:dateUtc="2025-10-13T12:24:00Z">
              <w:r w:rsidR="00EE14E2">
                <w:rPr>
                  <w:lang w:val="et-EE"/>
                </w:rPr>
                <w:t>51</w:t>
              </w:r>
            </w:ins>
            <w:r>
              <w:rPr>
                <w:lang w:val="et-EE"/>
              </w:rPr>
              <w:t xml:space="preserve">: </w:t>
            </w:r>
            <w:r>
              <w:rPr>
                <w:rFonts w:ascii="Cambria" w:hAnsi="Cambria" w:cstheme="minorBidi"/>
                <w:lang w:val="et-EE"/>
              </w:rPr>
              <w:t>Tulemusnäitajad</w:t>
            </w:r>
          </w:p>
        </w:tc>
      </w:tr>
      <w:tr w:rsidR="009D6B67" w14:paraId="77A12B1F" w14:textId="77777777">
        <w:trPr>
          <w:trHeight w:val="1418"/>
        </w:trPr>
        <w:tc>
          <w:tcPr>
            <w:tcW w:w="421" w:type="dxa"/>
            <w:shd w:val="clear" w:color="auto" w:fill="FFFFFF" w:themeFill="background1"/>
            <w:textDirection w:val="btLr"/>
            <w:vAlign w:val="center"/>
          </w:tcPr>
          <w:p w14:paraId="0F202B70"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Prioriteet</w:t>
            </w:r>
          </w:p>
        </w:tc>
        <w:tc>
          <w:tcPr>
            <w:tcW w:w="425" w:type="dxa"/>
            <w:shd w:val="clear" w:color="auto" w:fill="FFFFFF" w:themeFill="background1"/>
            <w:textDirection w:val="btLr"/>
            <w:vAlign w:val="center"/>
          </w:tcPr>
          <w:p w14:paraId="602F30AB"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Erieesmärk</w:t>
            </w:r>
          </w:p>
        </w:tc>
        <w:tc>
          <w:tcPr>
            <w:tcW w:w="567" w:type="dxa"/>
            <w:shd w:val="clear" w:color="auto" w:fill="FFFFFF" w:themeFill="background1"/>
            <w:textDirection w:val="btLr"/>
            <w:vAlign w:val="center"/>
          </w:tcPr>
          <w:p w14:paraId="0D6AE6D1"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Fond</w:t>
            </w:r>
          </w:p>
        </w:tc>
        <w:tc>
          <w:tcPr>
            <w:tcW w:w="1086" w:type="dxa"/>
            <w:shd w:val="clear" w:color="auto" w:fill="FFFFFF" w:themeFill="background1"/>
            <w:textDirection w:val="btLr"/>
            <w:vAlign w:val="center"/>
          </w:tcPr>
          <w:p w14:paraId="59259978"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Piirkonna kategooria</w:t>
            </w:r>
          </w:p>
        </w:tc>
        <w:tc>
          <w:tcPr>
            <w:tcW w:w="898" w:type="dxa"/>
            <w:shd w:val="clear" w:color="auto" w:fill="FFFFFF" w:themeFill="background1"/>
            <w:textDirection w:val="btLr"/>
            <w:vAlign w:val="center"/>
          </w:tcPr>
          <w:p w14:paraId="127D7D9E"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ID</w:t>
            </w:r>
          </w:p>
        </w:tc>
        <w:tc>
          <w:tcPr>
            <w:tcW w:w="1796" w:type="dxa"/>
            <w:shd w:val="clear" w:color="auto" w:fill="FFFFFF" w:themeFill="background1"/>
            <w:textDirection w:val="btLr"/>
            <w:vAlign w:val="center"/>
          </w:tcPr>
          <w:p w14:paraId="7348D4E3"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Näitaja [255]</w:t>
            </w:r>
          </w:p>
        </w:tc>
        <w:tc>
          <w:tcPr>
            <w:tcW w:w="1181" w:type="dxa"/>
            <w:shd w:val="clear" w:color="auto" w:fill="FFFFFF" w:themeFill="background1"/>
            <w:textDirection w:val="btLr"/>
            <w:vAlign w:val="center"/>
          </w:tcPr>
          <w:p w14:paraId="4C1BF509"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Mõõtühik</w:t>
            </w:r>
          </w:p>
        </w:tc>
        <w:tc>
          <w:tcPr>
            <w:tcW w:w="709" w:type="dxa"/>
            <w:shd w:val="clear" w:color="auto" w:fill="FFFFFF" w:themeFill="background1"/>
            <w:textDirection w:val="btLr"/>
            <w:vAlign w:val="center"/>
          </w:tcPr>
          <w:p w14:paraId="67943BC0"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Lähtetase või võrdlusväärtus</w:t>
            </w:r>
          </w:p>
        </w:tc>
        <w:tc>
          <w:tcPr>
            <w:tcW w:w="992" w:type="dxa"/>
            <w:shd w:val="clear" w:color="auto" w:fill="FFFFFF" w:themeFill="background1"/>
            <w:textDirection w:val="btLr"/>
            <w:vAlign w:val="center"/>
          </w:tcPr>
          <w:p w14:paraId="3CC51AA7"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Võrdlusaasta</w:t>
            </w:r>
          </w:p>
        </w:tc>
        <w:tc>
          <w:tcPr>
            <w:tcW w:w="1134" w:type="dxa"/>
            <w:shd w:val="clear" w:color="auto" w:fill="FFFFFF" w:themeFill="background1"/>
            <w:textDirection w:val="btLr"/>
            <w:vAlign w:val="center"/>
          </w:tcPr>
          <w:p w14:paraId="709C53B4"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384414D4" w14:textId="77777777" w:rsidR="009D6B67" w:rsidRDefault="009D6B67">
            <w:pPr>
              <w:spacing w:before="0" w:after="0" w:line="240" w:lineRule="auto"/>
              <w:jc w:val="center"/>
              <w:rPr>
                <w:rFonts w:ascii="Cambria" w:hAnsi="Cambria" w:cstheme="minorBidi"/>
                <w:b/>
                <w:bCs/>
                <w:sz w:val="20"/>
                <w:szCs w:val="20"/>
                <w:lang w:val="et-EE"/>
              </w:rPr>
            </w:pPr>
          </w:p>
        </w:tc>
        <w:tc>
          <w:tcPr>
            <w:tcW w:w="1231" w:type="dxa"/>
            <w:shd w:val="clear" w:color="auto" w:fill="FFFFFF" w:themeFill="background1"/>
            <w:textDirection w:val="btLr"/>
            <w:vAlign w:val="center"/>
          </w:tcPr>
          <w:p w14:paraId="26DFED59"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Andmete allikas [200]</w:t>
            </w:r>
          </w:p>
        </w:tc>
      </w:tr>
      <w:tr w:rsidR="009D6B67" w14:paraId="0ADD5B2C" w14:textId="77777777">
        <w:trPr>
          <w:trHeight w:val="286"/>
        </w:trPr>
        <w:tc>
          <w:tcPr>
            <w:tcW w:w="421" w:type="dxa"/>
            <w:shd w:val="clear" w:color="auto" w:fill="FFFFFF" w:themeFill="background1"/>
          </w:tcPr>
          <w:p w14:paraId="7D004283"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0E049E58"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623B4818"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ERF</w:t>
            </w:r>
          </w:p>
        </w:tc>
        <w:tc>
          <w:tcPr>
            <w:tcW w:w="1086" w:type="dxa"/>
            <w:shd w:val="clear" w:color="auto" w:fill="FFFFFF" w:themeFill="background1"/>
          </w:tcPr>
          <w:p w14:paraId="1749AE6B"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Üle-mineku</w:t>
            </w:r>
          </w:p>
        </w:tc>
        <w:tc>
          <w:tcPr>
            <w:tcW w:w="898" w:type="dxa"/>
            <w:shd w:val="clear" w:color="auto" w:fill="FFFFFF" w:themeFill="background1"/>
          </w:tcPr>
          <w:p w14:paraId="00B4EF5B"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RCR35</w:t>
            </w:r>
          </w:p>
        </w:tc>
        <w:tc>
          <w:tcPr>
            <w:tcW w:w="1796" w:type="dxa"/>
            <w:shd w:val="clear" w:color="auto" w:fill="FFFFFF" w:themeFill="background1"/>
            <w:vAlign w:val="center"/>
          </w:tcPr>
          <w:p w14:paraId="384F172D"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Üleujutuste vastu kindlustamiseks võetud meetmetest kasu saav elanikkond</w:t>
            </w:r>
          </w:p>
          <w:p w14:paraId="4D38FE20" w14:textId="77777777" w:rsidR="009D6B67" w:rsidRDefault="009D6B67">
            <w:pPr>
              <w:spacing w:before="0" w:after="0" w:line="240" w:lineRule="auto"/>
              <w:rPr>
                <w:rFonts w:ascii="Cambria" w:eastAsia="Calibri" w:hAnsi="Cambria" w:cstheme="minorBidi"/>
                <w:color w:val="000000" w:themeColor="text1"/>
                <w:sz w:val="20"/>
                <w:szCs w:val="20"/>
                <w:lang w:val="et-EE"/>
              </w:rPr>
            </w:pPr>
          </w:p>
        </w:tc>
        <w:tc>
          <w:tcPr>
            <w:tcW w:w="1181" w:type="dxa"/>
            <w:shd w:val="clear" w:color="auto" w:fill="FFFFFF" w:themeFill="background1"/>
          </w:tcPr>
          <w:p w14:paraId="1E7A02B2"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Isikute arv</w:t>
            </w:r>
          </w:p>
        </w:tc>
        <w:tc>
          <w:tcPr>
            <w:tcW w:w="709" w:type="dxa"/>
            <w:shd w:val="clear" w:color="auto" w:fill="FFFFFF" w:themeFill="background1"/>
          </w:tcPr>
          <w:p w14:paraId="49C61DD0"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0</w:t>
            </w:r>
          </w:p>
        </w:tc>
        <w:tc>
          <w:tcPr>
            <w:tcW w:w="992" w:type="dxa"/>
            <w:shd w:val="clear" w:color="auto" w:fill="FFFFFF" w:themeFill="background1"/>
          </w:tcPr>
          <w:p w14:paraId="5072826A"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2021</w:t>
            </w:r>
          </w:p>
        </w:tc>
        <w:tc>
          <w:tcPr>
            <w:tcW w:w="1134" w:type="dxa"/>
            <w:shd w:val="clear" w:color="auto" w:fill="FFFFFF" w:themeFill="background1"/>
          </w:tcPr>
          <w:p w14:paraId="5401EBC8" w14:textId="1D67BD04"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 30 000</w:t>
            </w:r>
          </w:p>
        </w:tc>
        <w:tc>
          <w:tcPr>
            <w:tcW w:w="1231" w:type="dxa"/>
            <w:shd w:val="clear" w:color="auto" w:fill="FFFFFF" w:themeFill="background1"/>
          </w:tcPr>
          <w:p w14:paraId="68BF383D"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rahvastiku-register</w:t>
            </w:r>
          </w:p>
        </w:tc>
      </w:tr>
      <w:tr w:rsidR="009D6B67" w14:paraId="1B01A4B1" w14:textId="77777777">
        <w:trPr>
          <w:trHeight w:val="286"/>
        </w:trPr>
        <w:tc>
          <w:tcPr>
            <w:tcW w:w="421" w:type="dxa"/>
            <w:shd w:val="clear" w:color="auto" w:fill="FFFFFF" w:themeFill="background1"/>
          </w:tcPr>
          <w:p w14:paraId="68FF66BF" w14:textId="77777777" w:rsidR="009D6B67" w:rsidRDefault="00EE5F1F">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29159D55"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iv</w:t>
            </w:r>
          </w:p>
        </w:tc>
        <w:tc>
          <w:tcPr>
            <w:tcW w:w="567" w:type="dxa"/>
            <w:shd w:val="clear" w:color="auto" w:fill="FFFFFF" w:themeFill="background1"/>
          </w:tcPr>
          <w:p w14:paraId="3D418797"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15FB9129"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w:t>
            </w:r>
          </w:p>
        </w:tc>
        <w:tc>
          <w:tcPr>
            <w:tcW w:w="898" w:type="dxa"/>
            <w:shd w:val="clear" w:color="auto" w:fill="FFFFFF" w:themeFill="background1"/>
          </w:tcPr>
          <w:p w14:paraId="6EFC9B8C"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RCR35</w:t>
            </w:r>
          </w:p>
        </w:tc>
        <w:tc>
          <w:tcPr>
            <w:tcW w:w="1796" w:type="dxa"/>
            <w:shd w:val="clear" w:color="auto" w:fill="FFFFFF" w:themeFill="background1"/>
            <w:vAlign w:val="center"/>
          </w:tcPr>
          <w:p w14:paraId="6BE838E7"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Üleujutuste vastu kindlustamiseks võetud meetmetest kasu saav elanikkond</w:t>
            </w:r>
          </w:p>
        </w:tc>
        <w:tc>
          <w:tcPr>
            <w:tcW w:w="1181" w:type="dxa"/>
            <w:shd w:val="clear" w:color="auto" w:fill="FFFFFF" w:themeFill="background1"/>
          </w:tcPr>
          <w:p w14:paraId="46DBD740"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Isikute arv</w:t>
            </w:r>
          </w:p>
        </w:tc>
        <w:tc>
          <w:tcPr>
            <w:tcW w:w="709" w:type="dxa"/>
            <w:shd w:val="clear" w:color="auto" w:fill="FFFFFF" w:themeFill="background1"/>
          </w:tcPr>
          <w:p w14:paraId="7ADD8A4A"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0</w:t>
            </w:r>
          </w:p>
        </w:tc>
        <w:tc>
          <w:tcPr>
            <w:tcW w:w="992" w:type="dxa"/>
            <w:shd w:val="clear" w:color="auto" w:fill="FFFFFF" w:themeFill="background1"/>
          </w:tcPr>
          <w:p w14:paraId="200F2322"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2021</w:t>
            </w:r>
          </w:p>
        </w:tc>
        <w:tc>
          <w:tcPr>
            <w:tcW w:w="1134" w:type="dxa"/>
            <w:shd w:val="clear" w:color="auto" w:fill="FFFFFF" w:themeFill="background1"/>
          </w:tcPr>
          <w:p w14:paraId="7FC398B4"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 73 000</w:t>
            </w:r>
          </w:p>
        </w:tc>
        <w:tc>
          <w:tcPr>
            <w:tcW w:w="1231" w:type="dxa"/>
            <w:shd w:val="clear" w:color="auto" w:fill="FFFFFF" w:themeFill="background1"/>
          </w:tcPr>
          <w:p w14:paraId="0DC62AED"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rahvastiku-register</w:t>
            </w:r>
          </w:p>
          <w:p w14:paraId="0669918E" w14:textId="77777777" w:rsidR="009D6B67" w:rsidRDefault="009D6B67">
            <w:pPr>
              <w:spacing w:before="0" w:after="0" w:line="240" w:lineRule="auto"/>
              <w:rPr>
                <w:rFonts w:ascii="Cambria" w:hAnsi="Cambria" w:cstheme="minorBidi"/>
                <w:sz w:val="20"/>
                <w:szCs w:val="20"/>
                <w:lang w:val="et-EE"/>
              </w:rPr>
            </w:pPr>
          </w:p>
        </w:tc>
      </w:tr>
      <w:tr w:rsidR="009D6B67" w14:paraId="040FC425" w14:textId="77777777">
        <w:trPr>
          <w:trHeight w:val="286"/>
        </w:trPr>
        <w:tc>
          <w:tcPr>
            <w:tcW w:w="421" w:type="dxa"/>
            <w:shd w:val="clear" w:color="auto" w:fill="FFFFFF" w:themeFill="background1"/>
          </w:tcPr>
          <w:p w14:paraId="2917E54E"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14C4B45C"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5947EAC9" w14:textId="77777777" w:rsidR="009D6B67" w:rsidRDefault="00EE5F1F">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37071828"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898" w:type="dxa"/>
            <w:shd w:val="clear" w:color="auto" w:fill="FFFFFF" w:themeFill="background1"/>
          </w:tcPr>
          <w:p w14:paraId="26368907"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PSR09</w:t>
            </w:r>
          </w:p>
        </w:tc>
        <w:tc>
          <w:tcPr>
            <w:tcW w:w="1796" w:type="dxa"/>
            <w:shd w:val="clear" w:color="auto" w:fill="FFFFFF" w:themeFill="background1"/>
            <w:vAlign w:val="center"/>
          </w:tcPr>
          <w:p w14:paraId="1533AADC"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 xml:space="preserve">Osakaal inimestest, kes on kliimamuutuste </w:t>
            </w:r>
            <w:r>
              <w:rPr>
                <w:rFonts w:ascii="Cambria" w:eastAsia="Calibri" w:hAnsi="Cambria" w:cstheme="minorBidi"/>
                <w:color w:val="000000" w:themeColor="text1"/>
                <w:sz w:val="20"/>
                <w:szCs w:val="20"/>
                <w:lang w:val="et-EE"/>
              </w:rPr>
              <w:lastRenderedPageBreak/>
              <w:t>mõjudest teadlikud ja tegutsevad.</w:t>
            </w:r>
          </w:p>
        </w:tc>
        <w:tc>
          <w:tcPr>
            <w:tcW w:w="1181" w:type="dxa"/>
            <w:shd w:val="clear" w:color="auto" w:fill="FFFFFF" w:themeFill="background1"/>
          </w:tcPr>
          <w:p w14:paraId="7A2E812D"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lastRenderedPageBreak/>
              <w:t>%</w:t>
            </w:r>
          </w:p>
        </w:tc>
        <w:tc>
          <w:tcPr>
            <w:tcW w:w="709" w:type="dxa"/>
            <w:shd w:val="clear" w:color="auto" w:fill="FFFFFF" w:themeFill="background1"/>
          </w:tcPr>
          <w:p w14:paraId="651E9195" w14:textId="5380DD4A" w:rsidR="009D6B67" w:rsidRDefault="005A23DA">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 xml:space="preserve">47 </w:t>
            </w:r>
          </w:p>
        </w:tc>
        <w:tc>
          <w:tcPr>
            <w:tcW w:w="992" w:type="dxa"/>
            <w:shd w:val="clear" w:color="auto" w:fill="FFFFFF" w:themeFill="background1"/>
          </w:tcPr>
          <w:p w14:paraId="60C3F33E" w14:textId="11B65141" w:rsidR="009D6B67" w:rsidRDefault="00527130">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2021</w:t>
            </w:r>
          </w:p>
        </w:tc>
        <w:tc>
          <w:tcPr>
            <w:tcW w:w="1134" w:type="dxa"/>
            <w:shd w:val="clear" w:color="auto" w:fill="FFFFFF" w:themeFill="background1"/>
          </w:tcPr>
          <w:p w14:paraId="585783DD" w14:textId="1A57D746" w:rsidR="009D6B67" w:rsidRDefault="005A23DA">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67</w:t>
            </w:r>
          </w:p>
        </w:tc>
        <w:tc>
          <w:tcPr>
            <w:tcW w:w="1231" w:type="dxa"/>
            <w:shd w:val="clear" w:color="auto" w:fill="FFFFFF" w:themeFill="background1"/>
          </w:tcPr>
          <w:p w14:paraId="306A962B"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Euro-baromeeter</w:t>
            </w:r>
          </w:p>
        </w:tc>
      </w:tr>
      <w:tr w:rsidR="009D6B67" w14:paraId="43DF0FDB" w14:textId="77777777">
        <w:trPr>
          <w:trHeight w:val="286"/>
        </w:trPr>
        <w:tc>
          <w:tcPr>
            <w:tcW w:w="421" w:type="dxa"/>
            <w:shd w:val="clear" w:color="auto" w:fill="FFFFFF" w:themeFill="background1"/>
          </w:tcPr>
          <w:p w14:paraId="6BE46EB8"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35787A49"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69F81CA8" w14:textId="77777777" w:rsidR="009D6B67" w:rsidRDefault="00EE5F1F">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6E704693"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898" w:type="dxa"/>
            <w:shd w:val="clear" w:color="auto" w:fill="FFFFFF" w:themeFill="background1"/>
          </w:tcPr>
          <w:p w14:paraId="645064AB"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RCR96</w:t>
            </w:r>
          </w:p>
        </w:tc>
        <w:tc>
          <w:tcPr>
            <w:tcW w:w="1796" w:type="dxa"/>
            <w:shd w:val="clear" w:color="auto" w:fill="FFFFFF" w:themeFill="background1"/>
            <w:vAlign w:val="center"/>
          </w:tcPr>
          <w:p w14:paraId="7B32EA48"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Muude kui kliimaga seotud loodusriskide ja inimtegevusega seotud riskide vastu kindlustamiseks võetud meetmetest kasu saav elanikkond</w:t>
            </w:r>
          </w:p>
        </w:tc>
        <w:tc>
          <w:tcPr>
            <w:tcW w:w="1181" w:type="dxa"/>
            <w:shd w:val="clear" w:color="auto" w:fill="FFFFFF" w:themeFill="background1"/>
          </w:tcPr>
          <w:p w14:paraId="6B52B727"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Isikute arv</w:t>
            </w:r>
          </w:p>
        </w:tc>
        <w:tc>
          <w:tcPr>
            <w:tcW w:w="709" w:type="dxa"/>
            <w:shd w:val="clear" w:color="auto" w:fill="FFFFFF" w:themeFill="background1"/>
          </w:tcPr>
          <w:p w14:paraId="5F493BB1"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0</w:t>
            </w:r>
          </w:p>
        </w:tc>
        <w:tc>
          <w:tcPr>
            <w:tcW w:w="992" w:type="dxa"/>
            <w:shd w:val="clear" w:color="auto" w:fill="FFFFFF" w:themeFill="background1"/>
          </w:tcPr>
          <w:p w14:paraId="1783DE21"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2021</w:t>
            </w:r>
          </w:p>
        </w:tc>
        <w:tc>
          <w:tcPr>
            <w:tcW w:w="1134" w:type="dxa"/>
            <w:shd w:val="clear" w:color="auto" w:fill="FFFFFF" w:themeFill="background1"/>
          </w:tcPr>
          <w:p w14:paraId="38ED4FE3"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200 000</w:t>
            </w:r>
          </w:p>
        </w:tc>
        <w:tc>
          <w:tcPr>
            <w:tcW w:w="1231" w:type="dxa"/>
            <w:shd w:val="clear" w:color="auto" w:fill="FFFFFF" w:themeFill="background1"/>
          </w:tcPr>
          <w:p w14:paraId="031E7E47"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projekti-aruanded</w:t>
            </w:r>
          </w:p>
        </w:tc>
      </w:tr>
      <w:tr w:rsidR="009D6B67" w14:paraId="0A427355" w14:textId="77777777">
        <w:trPr>
          <w:trHeight w:val="286"/>
        </w:trPr>
        <w:tc>
          <w:tcPr>
            <w:tcW w:w="421" w:type="dxa"/>
            <w:shd w:val="clear" w:color="auto" w:fill="FFFFFF" w:themeFill="background1"/>
          </w:tcPr>
          <w:p w14:paraId="5F7028E3"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6CDD859F"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095C19F4" w14:textId="77777777" w:rsidR="009D6B67" w:rsidRDefault="00EE5F1F">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2D5C5C6A"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898" w:type="dxa"/>
            <w:shd w:val="clear" w:color="auto" w:fill="FFFFFF" w:themeFill="background1"/>
          </w:tcPr>
          <w:p w14:paraId="4B521FE1"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PSR10</w:t>
            </w:r>
          </w:p>
        </w:tc>
        <w:tc>
          <w:tcPr>
            <w:tcW w:w="1796" w:type="dxa"/>
            <w:shd w:val="clear" w:color="auto" w:fill="FFFFFF" w:themeFill="background1"/>
            <w:vAlign w:val="center"/>
          </w:tcPr>
          <w:p w14:paraId="289DDE9F"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Mitteheast heasse seisundisse paranenud veekogumite pindala</w:t>
            </w:r>
          </w:p>
        </w:tc>
        <w:tc>
          <w:tcPr>
            <w:tcW w:w="1181" w:type="dxa"/>
            <w:shd w:val="clear" w:color="auto" w:fill="FFFFFF" w:themeFill="background1"/>
          </w:tcPr>
          <w:p w14:paraId="4B72321C"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hektarid</w:t>
            </w:r>
          </w:p>
        </w:tc>
        <w:tc>
          <w:tcPr>
            <w:tcW w:w="709" w:type="dxa"/>
            <w:shd w:val="clear" w:color="auto" w:fill="FFFFFF" w:themeFill="background1"/>
          </w:tcPr>
          <w:p w14:paraId="76F9266C"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0</w:t>
            </w:r>
          </w:p>
        </w:tc>
        <w:tc>
          <w:tcPr>
            <w:tcW w:w="992" w:type="dxa"/>
            <w:shd w:val="clear" w:color="auto" w:fill="FFFFFF" w:themeFill="background1"/>
          </w:tcPr>
          <w:p w14:paraId="4F43FDA9"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2021</w:t>
            </w:r>
          </w:p>
        </w:tc>
        <w:tc>
          <w:tcPr>
            <w:tcW w:w="1134" w:type="dxa"/>
            <w:shd w:val="clear" w:color="auto" w:fill="FFFFFF" w:themeFill="background1"/>
          </w:tcPr>
          <w:p w14:paraId="7E67231E"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200</w:t>
            </w:r>
          </w:p>
        </w:tc>
        <w:tc>
          <w:tcPr>
            <w:tcW w:w="1231" w:type="dxa"/>
            <w:shd w:val="clear" w:color="auto" w:fill="FFFFFF" w:themeFill="background1"/>
          </w:tcPr>
          <w:p w14:paraId="55BB3739"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projekti-aruanded</w:t>
            </w:r>
          </w:p>
        </w:tc>
      </w:tr>
      <w:tr w:rsidR="009D6B67" w14:paraId="32BD654F" w14:textId="77777777">
        <w:trPr>
          <w:trHeight w:val="286"/>
        </w:trPr>
        <w:tc>
          <w:tcPr>
            <w:tcW w:w="421" w:type="dxa"/>
            <w:shd w:val="clear" w:color="auto" w:fill="FFFFFF" w:themeFill="background1"/>
          </w:tcPr>
          <w:p w14:paraId="324F2D64"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228D20EF"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1B352EDE" w14:textId="77777777" w:rsidR="009D6B67" w:rsidRDefault="00EE5F1F">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6253BD68"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898" w:type="dxa"/>
            <w:shd w:val="clear" w:color="auto" w:fill="FFFFFF" w:themeFill="background1"/>
          </w:tcPr>
          <w:p w14:paraId="419638EA"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PSR11</w:t>
            </w:r>
          </w:p>
        </w:tc>
        <w:tc>
          <w:tcPr>
            <w:tcW w:w="1796" w:type="dxa"/>
            <w:shd w:val="clear" w:color="auto" w:fill="FFFFFF" w:themeFill="background1"/>
            <w:vAlign w:val="center"/>
          </w:tcPr>
          <w:p w14:paraId="3B1245B2"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Alade arv, kus elupaikade ja liikide seisund on toetuse abil paranenud</w:t>
            </w:r>
          </w:p>
        </w:tc>
        <w:tc>
          <w:tcPr>
            <w:tcW w:w="1181" w:type="dxa"/>
            <w:shd w:val="clear" w:color="auto" w:fill="FFFFFF" w:themeFill="background1"/>
          </w:tcPr>
          <w:p w14:paraId="47088B97"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Alad</w:t>
            </w:r>
          </w:p>
        </w:tc>
        <w:tc>
          <w:tcPr>
            <w:tcW w:w="709" w:type="dxa"/>
            <w:shd w:val="clear" w:color="auto" w:fill="FFFFFF" w:themeFill="background1"/>
          </w:tcPr>
          <w:p w14:paraId="2DDFF619"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0</w:t>
            </w:r>
          </w:p>
        </w:tc>
        <w:tc>
          <w:tcPr>
            <w:tcW w:w="992" w:type="dxa"/>
            <w:shd w:val="clear" w:color="auto" w:fill="FFFFFF" w:themeFill="background1"/>
          </w:tcPr>
          <w:p w14:paraId="03F0F98C"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2020</w:t>
            </w:r>
          </w:p>
        </w:tc>
        <w:tc>
          <w:tcPr>
            <w:tcW w:w="1134" w:type="dxa"/>
            <w:shd w:val="clear" w:color="auto" w:fill="FFFFFF" w:themeFill="background1"/>
          </w:tcPr>
          <w:p w14:paraId="4EA228E1"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60</w:t>
            </w:r>
          </w:p>
        </w:tc>
        <w:tc>
          <w:tcPr>
            <w:tcW w:w="1231" w:type="dxa"/>
            <w:shd w:val="clear" w:color="auto" w:fill="FFFFFF" w:themeFill="background1"/>
          </w:tcPr>
          <w:p w14:paraId="3E072258"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projekti-aruanded</w:t>
            </w:r>
          </w:p>
        </w:tc>
      </w:tr>
      <w:tr w:rsidR="009D6B67" w14:paraId="29FFB8B2" w14:textId="77777777">
        <w:trPr>
          <w:trHeight w:val="286"/>
        </w:trPr>
        <w:tc>
          <w:tcPr>
            <w:tcW w:w="421" w:type="dxa"/>
            <w:shd w:val="clear" w:color="auto" w:fill="FFFFFF" w:themeFill="background1"/>
          </w:tcPr>
          <w:p w14:paraId="26E44B49"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1F290337"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036D2AB4" w14:textId="77777777" w:rsidR="009D6B67" w:rsidRDefault="00EE5F1F">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0E0BE714"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898" w:type="dxa"/>
            <w:shd w:val="clear" w:color="auto" w:fill="FFFFFF" w:themeFill="background1"/>
          </w:tcPr>
          <w:p w14:paraId="79AC99C4"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RCR36</w:t>
            </w:r>
          </w:p>
        </w:tc>
        <w:tc>
          <w:tcPr>
            <w:tcW w:w="1796" w:type="dxa"/>
            <w:shd w:val="clear" w:color="auto" w:fill="FFFFFF" w:themeFill="background1"/>
            <w:vAlign w:val="center"/>
          </w:tcPr>
          <w:p w14:paraId="6D93FA8C"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Metsa- või maastikutule-kahjude vastu kindlustamiseks võetud meetmetest kasu saav elanikkond</w:t>
            </w:r>
          </w:p>
        </w:tc>
        <w:tc>
          <w:tcPr>
            <w:tcW w:w="1181" w:type="dxa"/>
            <w:shd w:val="clear" w:color="auto" w:fill="FFFFFF" w:themeFill="background1"/>
          </w:tcPr>
          <w:p w14:paraId="60FFC0EC"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Isikute arv</w:t>
            </w:r>
          </w:p>
        </w:tc>
        <w:tc>
          <w:tcPr>
            <w:tcW w:w="709" w:type="dxa"/>
            <w:shd w:val="clear" w:color="auto" w:fill="FFFFFF" w:themeFill="background1"/>
          </w:tcPr>
          <w:p w14:paraId="4E990582"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0</w:t>
            </w:r>
          </w:p>
        </w:tc>
        <w:tc>
          <w:tcPr>
            <w:tcW w:w="992" w:type="dxa"/>
            <w:shd w:val="clear" w:color="auto" w:fill="FFFFFF" w:themeFill="background1"/>
          </w:tcPr>
          <w:p w14:paraId="5F753C05"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2020</w:t>
            </w:r>
          </w:p>
        </w:tc>
        <w:tc>
          <w:tcPr>
            <w:tcW w:w="1134" w:type="dxa"/>
            <w:shd w:val="clear" w:color="auto" w:fill="FFFFFF" w:themeFill="background1"/>
          </w:tcPr>
          <w:p w14:paraId="2F8C65F5"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400 000</w:t>
            </w:r>
          </w:p>
        </w:tc>
        <w:tc>
          <w:tcPr>
            <w:tcW w:w="1231" w:type="dxa"/>
            <w:shd w:val="clear" w:color="auto" w:fill="FFFFFF" w:themeFill="background1"/>
          </w:tcPr>
          <w:p w14:paraId="38302F30"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rahvas-tikuregister</w:t>
            </w:r>
          </w:p>
          <w:p w14:paraId="2B8F0D58" w14:textId="77777777" w:rsidR="009D6B67" w:rsidRDefault="009D6B67">
            <w:pPr>
              <w:spacing w:before="0" w:after="0" w:line="240" w:lineRule="auto"/>
              <w:rPr>
                <w:rFonts w:ascii="Cambria" w:eastAsia="Calibri" w:hAnsi="Cambria" w:cstheme="minorBidi"/>
                <w:sz w:val="20"/>
                <w:szCs w:val="20"/>
                <w:lang w:val="et-EE"/>
              </w:rPr>
            </w:pPr>
          </w:p>
        </w:tc>
      </w:tr>
      <w:tr w:rsidR="009D6B67" w14:paraId="306E4FDC" w14:textId="77777777">
        <w:trPr>
          <w:trHeight w:val="900"/>
        </w:trPr>
        <w:tc>
          <w:tcPr>
            <w:tcW w:w="421" w:type="dxa"/>
            <w:shd w:val="clear" w:color="auto" w:fill="FFFFFF" w:themeFill="background1"/>
          </w:tcPr>
          <w:p w14:paraId="525D4254"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5EC67D29"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7FBC7644" w14:textId="77777777" w:rsidR="009D6B67" w:rsidRDefault="00EE5F1F">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7C120FE0"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898" w:type="dxa"/>
            <w:shd w:val="clear" w:color="auto" w:fill="FFFFFF" w:themeFill="background1"/>
          </w:tcPr>
          <w:p w14:paraId="5BF80A45"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PSR12</w:t>
            </w:r>
          </w:p>
        </w:tc>
        <w:tc>
          <w:tcPr>
            <w:tcW w:w="1796" w:type="dxa"/>
            <w:shd w:val="clear" w:color="auto" w:fill="FFFFFF" w:themeFill="background1"/>
            <w:vAlign w:val="center"/>
          </w:tcPr>
          <w:p w14:paraId="55AEE9AF"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Liinivedusid teenindavate sadamate pikaajaline toimekindlus</w:t>
            </w:r>
          </w:p>
        </w:tc>
        <w:tc>
          <w:tcPr>
            <w:tcW w:w="1181" w:type="dxa"/>
            <w:shd w:val="clear" w:color="auto" w:fill="FFFFFF" w:themeFill="background1"/>
          </w:tcPr>
          <w:p w14:paraId="3247B8A4"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kasulik eluiga aastates</w:t>
            </w:r>
          </w:p>
        </w:tc>
        <w:tc>
          <w:tcPr>
            <w:tcW w:w="709" w:type="dxa"/>
            <w:shd w:val="clear" w:color="auto" w:fill="FFFFFF" w:themeFill="background1"/>
          </w:tcPr>
          <w:p w14:paraId="04832BCC"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25</w:t>
            </w:r>
          </w:p>
        </w:tc>
        <w:tc>
          <w:tcPr>
            <w:tcW w:w="992" w:type="dxa"/>
            <w:shd w:val="clear" w:color="auto" w:fill="FFFFFF" w:themeFill="background1"/>
          </w:tcPr>
          <w:p w14:paraId="3733D7C6"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2020</w:t>
            </w:r>
          </w:p>
        </w:tc>
        <w:tc>
          <w:tcPr>
            <w:tcW w:w="1134" w:type="dxa"/>
            <w:shd w:val="clear" w:color="auto" w:fill="FFFFFF" w:themeFill="background1"/>
          </w:tcPr>
          <w:p w14:paraId="5AE99647"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50</w:t>
            </w:r>
          </w:p>
        </w:tc>
        <w:tc>
          <w:tcPr>
            <w:tcW w:w="1231" w:type="dxa"/>
            <w:shd w:val="clear" w:color="auto" w:fill="FFFFFF" w:themeFill="background1"/>
          </w:tcPr>
          <w:p w14:paraId="4E370958"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projekti-aruanded</w:t>
            </w:r>
          </w:p>
        </w:tc>
      </w:tr>
    </w:tbl>
    <w:p w14:paraId="12FA6B10" w14:textId="77777777" w:rsidR="009D6B67" w:rsidRDefault="009D6B67">
      <w:pPr>
        <w:spacing w:line="240" w:lineRule="auto"/>
        <w:rPr>
          <w:rFonts w:ascii="Cambria" w:eastAsia="Times New Roman" w:hAnsi="Cambria" w:cstheme="minorHAnsi"/>
          <w:b/>
          <w:bCs/>
          <w:iCs/>
          <w:lang w:val="et-EE"/>
        </w:rPr>
      </w:pPr>
    </w:p>
    <w:p w14:paraId="2BEA0ADF" w14:textId="77777777" w:rsidR="009D6B67" w:rsidRDefault="00EE5F1F">
      <w:pPr>
        <w:pStyle w:val="Pealkiri5"/>
        <w:numPr>
          <w:ilvl w:val="4"/>
          <w:numId w:val="76"/>
        </w:numPr>
        <w:ind w:left="1418"/>
        <w:rPr>
          <w:lang w:val="et-EE"/>
        </w:rPr>
      </w:pPr>
      <w:r>
        <w:rPr>
          <w:lang w:val="et-EE"/>
        </w:rPr>
        <w:t>Programmi rahaliste vahendite (EL) esialgne jaotus sekkumise liigi järgi</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365"/>
        <w:gridCol w:w="1712"/>
        <w:gridCol w:w="1448"/>
        <w:gridCol w:w="2126"/>
      </w:tblGrid>
      <w:tr w:rsidR="009D6B67" w14:paraId="1243B5DD" w14:textId="77777777">
        <w:trPr>
          <w:trHeight w:val="435"/>
        </w:trPr>
        <w:tc>
          <w:tcPr>
            <w:tcW w:w="9634" w:type="dxa"/>
            <w:gridSpan w:val="6"/>
          </w:tcPr>
          <w:p w14:paraId="4CAFE07B" w14:textId="2C4E17BA" w:rsidR="009D6B67" w:rsidRDefault="00EE5F1F">
            <w:pPr>
              <w:pStyle w:val="Pealdis"/>
              <w:keepNext/>
              <w:rPr>
                <w:rFonts w:ascii="Cambria" w:hAnsi="Cambria" w:cstheme="minorHAnsi"/>
                <w:b w:val="0"/>
                <w:szCs w:val="20"/>
                <w:highlight w:val="lightGray"/>
                <w:lang w:val="et-EE"/>
              </w:rPr>
            </w:pPr>
            <w:r>
              <w:rPr>
                <w:lang w:val="et-EE"/>
              </w:rPr>
              <w:t xml:space="preserve">Tabel </w:t>
            </w:r>
            <w:del w:id="923" w:author="Kaisa Tähe - RAM" w:date="2025-10-13T15:24:00Z" w16du:dateUtc="2025-10-13T12:24:00Z">
              <w:r w:rsidDel="00EE14E2">
                <w:rPr>
                  <w:lang w:val="et-EE"/>
                </w:rPr>
                <w:fldChar w:fldCharType="begin"/>
              </w:r>
              <w:r w:rsidDel="00EE14E2">
                <w:rPr>
                  <w:lang w:val="et-EE"/>
                </w:rPr>
                <w:delInstrText xml:space="preserve"> SEQ Tabel \* ARABIC </w:delInstrText>
              </w:r>
              <w:r w:rsidDel="00EE14E2">
                <w:rPr>
                  <w:lang w:val="et-EE"/>
                </w:rPr>
                <w:fldChar w:fldCharType="separate"/>
              </w:r>
              <w:r w:rsidDel="00EE14E2">
                <w:rPr>
                  <w:lang w:val="et-EE"/>
                </w:rPr>
                <w:delText>46</w:delText>
              </w:r>
              <w:r w:rsidDel="00EE14E2">
                <w:rPr>
                  <w:lang w:val="et-EE"/>
                </w:rPr>
                <w:fldChar w:fldCharType="end"/>
              </w:r>
            </w:del>
            <w:ins w:id="924" w:author="Kaisa Tähe - RAM" w:date="2025-10-13T15:24:00Z" w16du:dateUtc="2025-10-13T12:24:00Z">
              <w:r w:rsidR="00EE14E2">
                <w:rPr>
                  <w:lang w:val="et-EE"/>
                </w:rPr>
                <w:t>52</w:t>
              </w:r>
            </w:ins>
            <w:r>
              <w:rPr>
                <w:lang w:val="et-EE"/>
              </w:rPr>
              <w:t xml:space="preserve">: </w:t>
            </w:r>
            <w:r>
              <w:rPr>
                <w:rFonts w:ascii="Cambria" w:hAnsi="Cambria" w:cstheme="minorBidi"/>
                <w:lang w:val="et-EE"/>
              </w:rPr>
              <w:t>Mõõde 1 – sekkumise valdkond</w:t>
            </w:r>
          </w:p>
        </w:tc>
      </w:tr>
      <w:tr w:rsidR="009D6B67" w14:paraId="246496B6" w14:textId="77777777">
        <w:tc>
          <w:tcPr>
            <w:tcW w:w="1599" w:type="dxa"/>
          </w:tcPr>
          <w:p w14:paraId="4AA49755"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HAnsi"/>
                <w:b/>
                <w:bCs/>
                <w:sz w:val="20"/>
                <w:szCs w:val="20"/>
                <w:lang w:val="et-EE"/>
              </w:rPr>
              <w:t>Prioriteedi number</w:t>
            </w:r>
          </w:p>
        </w:tc>
        <w:tc>
          <w:tcPr>
            <w:tcW w:w="1384" w:type="dxa"/>
          </w:tcPr>
          <w:p w14:paraId="274E6CA0"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Fond</w:t>
            </w:r>
          </w:p>
        </w:tc>
        <w:tc>
          <w:tcPr>
            <w:tcW w:w="1365" w:type="dxa"/>
          </w:tcPr>
          <w:p w14:paraId="06A9FA50"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Piirkonna kategooria</w:t>
            </w:r>
          </w:p>
        </w:tc>
        <w:tc>
          <w:tcPr>
            <w:tcW w:w="1712" w:type="dxa"/>
          </w:tcPr>
          <w:p w14:paraId="41F48DC7"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Erieesmärk</w:t>
            </w:r>
          </w:p>
        </w:tc>
        <w:tc>
          <w:tcPr>
            <w:tcW w:w="1448" w:type="dxa"/>
          </w:tcPr>
          <w:p w14:paraId="5DEFE667"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Kood</w:t>
            </w:r>
          </w:p>
        </w:tc>
        <w:tc>
          <w:tcPr>
            <w:tcW w:w="2126" w:type="dxa"/>
          </w:tcPr>
          <w:p w14:paraId="5766F8D3"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Summa (eurodes)</w:t>
            </w:r>
          </w:p>
        </w:tc>
      </w:tr>
      <w:tr w:rsidR="009D6B67" w14:paraId="21DBFA5D" w14:textId="77777777">
        <w:tc>
          <w:tcPr>
            <w:tcW w:w="1599" w:type="dxa"/>
            <w:shd w:val="clear" w:color="auto" w:fill="FFFFFF" w:themeFill="background1"/>
          </w:tcPr>
          <w:p w14:paraId="41F698B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shd w:val="clear" w:color="auto" w:fill="FFFFFF" w:themeFill="background1"/>
          </w:tcPr>
          <w:p w14:paraId="2C4D5AB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shd w:val="clear" w:color="auto" w:fill="FFFFFF" w:themeFill="background1"/>
          </w:tcPr>
          <w:p w14:paraId="2E9E7EE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shd w:val="clear" w:color="auto" w:fill="FFFFFF" w:themeFill="background1"/>
          </w:tcPr>
          <w:p w14:paraId="1176CB3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iv</w:t>
            </w:r>
          </w:p>
        </w:tc>
        <w:tc>
          <w:tcPr>
            <w:tcW w:w="1448" w:type="dxa"/>
            <w:shd w:val="clear" w:color="auto" w:fill="FFFFFF" w:themeFill="background1"/>
          </w:tcPr>
          <w:p w14:paraId="155DF2E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058</w:t>
            </w:r>
          </w:p>
        </w:tc>
        <w:tc>
          <w:tcPr>
            <w:tcW w:w="2126" w:type="dxa"/>
            <w:shd w:val="clear" w:color="auto" w:fill="FFFFFF" w:themeFill="background1"/>
          </w:tcPr>
          <w:p w14:paraId="503BD15F" w14:textId="4ACB6D1E" w:rsidR="009D6B67" w:rsidRDefault="00DE5193">
            <w:pPr>
              <w:spacing w:before="0" w:after="0" w:line="240" w:lineRule="auto"/>
              <w:jc w:val="center"/>
              <w:rPr>
                <w:rFonts w:ascii="Cambria" w:eastAsia="Times New Roman" w:hAnsi="Cambria" w:cstheme="minorHAnsi"/>
                <w:sz w:val="20"/>
                <w:szCs w:val="20"/>
                <w:lang w:val="et-EE"/>
              </w:rPr>
            </w:pPr>
            <w:commentRangeStart w:id="925"/>
            <w:ins w:id="926" w:author="Kaisa Tähe - RAM" w:date="2025-07-18T15:00:00Z" w16du:dateUtc="2025-07-18T12:00:00Z">
              <w:r>
                <w:rPr>
                  <w:rFonts w:ascii="Cambria" w:eastAsia="Times New Roman" w:hAnsi="Cambria" w:cstheme="minorHAnsi"/>
                  <w:sz w:val="20"/>
                  <w:szCs w:val="20"/>
                  <w:lang w:val="et-EE"/>
                </w:rPr>
                <w:t>12 686 64</w:t>
              </w:r>
            </w:ins>
            <w:ins w:id="927" w:author="Juhan Anupõld - RAM" w:date="2025-11-06T13:58:00Z" w16du:dateUtc="2025-11-06T11:58:00Z">
              <w:r w:rsidR="00653411">
                <w:rPr>
                  <w:rFonts w:ascii="Cambria" w:eastAsia="Times New Roman" w:hAnsi="Cambria" w:cstheme="minorHAnsi"/>
                  <w:sz w:val="20"/>
                  <w:szCs w:val="20"/>
                  <w:lang w:val="et-EE"/>
                </w:rPr>
                <w:t>7</w:t>
              </w:r>
            </w:ins>
            <w:del w:id="928" w:author="Kaisa Tähe - RAM" w:date="2025-07-18T15:00:00Z" w16du:dateUtc="2025-07-18T12:00:00Z">
              <w:r w:rsidR="00EE5F1F" w:rsidDel="00DE5193">
                <w:rPr>
                  <w:rFonts w:ascii="Cambria" w:eastAsia="Times New Roman" w:hAnsi="Cambria" w:cstheme="minorHAnsi"/>
                  <w:sz w:val="20"/>
                  <w:szCs w:val="20"/>
                  <w:lang w:val="et-EE"/>
                </w:rPr>
                <w:delText>16 289 202</w:delText>
              </w:r>
            </w:del>
            <w:commentRangeEnd w:id="925"/>
            <w:r w:rsidR="00B01205">
              <w:rPr>
                <w:rStyle w:val="Kommentaariviide"/>
                <w:rFonts w:ascii="Cambria" w:eastAsia="Times New Roman" w:hAnsi="Cambria" w:cstheme="minorHAnsi"/>
                <w:sz w:val="20"/>
                <w:szCs w:val="20"/>
                <w:lang w:val="et-EE"/>
              </w:rPr>
              <w:commentReference w:id="925"/>
            </w:r>
          </w:p>
        </w:tc>
      </w:tr>
      <w:tr w:rsidR="009D6B67" w14:paraId="6DAC2B17" w14:textId="77777777">
        <w:tc>
          <w:tcPr>
            <w:tcW w:w="1599" w:type="dxa"/>
            <w:shd w:val="clear" w:color="auto" w:fill="FFFFFF" w:themeFill="background1"/>
          </w:tcPr>
          <w:p w14:paraId="0F2074E4"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shd w:val="clear" w:color="auto" w:fill="FFFFFF" w:themeFill="background1"/>
          </w:tcPr>
          <w:p w14:paraId="6B30FDA8"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365" w:type="dxa"/>
            <w:shd w:val="clear" w:color="auto" w:fill="FFFFFF" w:themeFill="background1"/>
          </w:tcPr>
          <w:p w14:paraId="5180040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712" w:type="dxa"/>
            <w:shd w:val="clear" w:color="auto" w:fill="FFFFFF" w:themeFill="background1"/>
          </w:tcPr>
          <w:p w14:paraId="37274CE5"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shd w:val="clear" w:color="auto" w:fill="FFFFFF" w:themeFill="background1"/>
          </w:tcPr>
          <w:p w14:paraId="79BDCA8D"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058</w:t>
            </w:r>
          </w:p>
        </w:tc>
        <w:tc>
          <w:tcPr>
            <w:tcW w:w="2126" w:type="dxa"/>
            <w:shd w:val="clear" w:color="auto" w:fill="FFFFFF" w:themeFill="background1"/>
          </w:tcPr>
          <w:p w14:paraId="01106981" w14:textId="2C3B4338" w:rsidR="009D6B67" w:rsidRDefault="00A552CC">
            <w:pPr>
              <w:spacing w:before="0" w:after="0" w:line="240" w:lineRule="auto"/>
              <w:jc w:val="center"/>
              <w:rPr>
                <w:rFonts w:ascii="Cambria" w:eastAsia="Calibri" w:hAnsi="Cambria" w:cstheme="minorHAnsi"/>
                <w:sz w:val="20"/>
                <w:szCs w:val="20"/>
                <w:lang w:val="et-EE"/>
              </w:rPr>
            </w:pPr>
            <w:ins w:id="929" w:author="Kaisa Tähe - RAM" w:date="2025-07-18T15:02:00Z" w16du:dateUtc="2025-07-18T12:02:00Z">
              <w:r>
                <w:rPr>
                  <w:rFonts w:ascii="Cambria" w:eastAsia="Calibri" w:hAnsi="Cambria" w:cstheme="minorHAnsi"/>
                  <w:sz w:val="20"/>
                  <w:szCs w:val="20"/>
                  <w:lang w:val="et-EE"/>
                </w:rPr>
                <w:t>34 626 236</w:t>
              </w:r>
            </w:ins>
            <w:del w:id="930" w:author="Kaisa Tähe - RAM" w:date="2025-07-18T15:02:00Z" w16du:dateUtc="2025-07-18T12:02:00Z">
              <w:r w:rsidR="00EE5F1F" w:rsidDel="00A552CC">
                <w:rPr>
                  <w:rFonts w:ascii="Cambria" w:eastAsia="Calibri" w:hAnsi="Cambria" w:cstheme="minorHAnsi"/>
                  <w:sz w:val="20"/>
                  <w:szCs w:val="20"/>
                  <w:lang w:val="et-EE"/>
                </w:rPr>
                <w:delText>34 400 000</w:delText>
              </w:r>
            </w:del>
          </w:p>
        </w:tc>
      </w:tr>
      <w:tr w:rsidR="009D6B67" w14:paraId="117F4181" w14:textId="77777777">
        <w:tc>
          <w:tcPr>
            <w:tcW w:w="1599" w:type="dxa"/>
            <w:shd w:val="clear" w:color="auto" w:fill="FFFFFF" w:themeFill="background1"/>
          </w:tcPr>
          <w:p w14:paraId="00FDF82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shd w:val="clear" w:color="auto" w:fill="FFFFFF" w:themeFill="background1"/>
          </w:tcPr>
          <w:p w14:paraId="2A26040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365" w:type="dxa"/>
            <w:shd w:val="clear" w:color="auto" w:fill="FFFFFF" w:themeFill="background1"/>
          </w:tcPr>
          <w:p w14:paraId="0F745C4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712" w:type="dxa"/>
            <w:shd w:val="clear" w:color="auto" w:fill="FFFFFF" w:themeFill="background1"/>
          </w:tcPr>
          <w:p w14:paraId="7E05D55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iv</w:t>
            </w:r>
          </w:p>
        </w:tc>
        <w:tc>
          <w:tcPr>
            <w:tcW w:w="1448" w:type="dxa"/>
            <w:shd w:val="clear" w:color="auto" w:fill="FFFFFF" w:themeFill="background1"/>
          </w:tcPr>
          <w:p w14:paraId="40D576B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059</w:t>
            </w:r>
          </w:p>
        </w:tc>
        <w:tc>
          <w:tcPr>
            <w:tcW w:w="2126" w:type="dxa"/>
            <w:shd w:val="clear" w:color="auto" w:fill="FFFFFF" w:themeFill="background1"/>
          </w:tcPr>
          <w:p w14:paraId="5838AE30" w14:textId="77777777" w:rsidR="009D6B67" w:rsidRDefault="00EE5F1F">
            <w:pPr>
              <w:spacing w:before="0" w:after="0" w:line="240" w:lineRule="auto"/>
              <w:jc w:val="center"/>
              <w:rPr>
                <w:rFonts w:ascii="Cambria" w:eastAsia="Times New Roman" w:hAnsi="Cambria" w:cstheme="minorHAnsi"/>
                <w:sz w:val="20"/>
                <w:szCs w:val="20"/>
                <w:lang w:val="et-EE"/>
              </w:rPr>
            </w:pPr>
            <w:r>
              <w:rPr>
                <w:rFonts w:ascii="Cambria" w:eastAsia="Times New Roman" w:hAnsi="Cambria" w:cstheme="minorHAnsi"/>
                <w:sz w:val="20"/>
                <w:szCs w:val="20"/>
                <w:lang w:val="et-EE"/>
              </w:rPr>
              <w:t>27 925 440</w:t>
            </w:r>
          </w:p>
        </w:tc>
      </w:tr>
      <w:tr w:rsidR="009D6B67" w14:paraId="723477FF" w14:textId="77777777">
        <w:tc>
          <w:tcPr>
            <w:tcW w:w="1599" w:type="dxa"/>
            <w:shd w:val="clear" w:color="auto" w:fill="FFFFFF" w:themeFill="background1"/>
          </w:tcPr>
          <w:p w14:paraId="5A00B21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shd w:val="clear" w:color="auto" w:fill="FFFFFF" w:themeFill="background1"/>
          </w:tcPr>
          <w:p w14:paraId="67BC764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365" w:type="dxa"/>
            <w:shd w:val="clear" w:color="auto" w:fill="FFFFFF" w:themeFill="background1"/>
          </w:tcPr>
          <w:p w14:paraId="4412EA9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712" w:type="dxa"/>
            <w:shd w:val="clear" w:color="auto" w:fill="FFFFFF" w:themeFill="background1"/>
          </w:tcPr>
          <w:p w14:paraId="24BEB0C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iv</w:t>
            </w:r>
          </w:p>
        </w:tc>
        <w:tc>
          <w:tcPr>
            <w:tcW w:w="1448" w:type="dxa"/>
            <w:shd w:val="clear" w:color="auto" w:fill="FFFFFF" w:themeFill="background1"/>
          </w:tcPr>
          <w:p w14:paraId="4290507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060</w:t>
            </w:r>
          </w:p>
        </w:tc>
        <w:tc>
          <w:tcPr>
            <w:tcW w:w="2126" w:type="dxa"/>
            <w:shd w:val="clear" w:color="auto" w:fill="FFFFFF" w:themeFill="background1"/>
          </w:tcPr>
          <w:p w14:paraId="356B58A5" w14:textId="2F8619D3" w:rsidR="009D6B67" w:rsidRDefault="00EE5F1F">
            <w:pPr>
              <w:spacing w:before="0" w:after="0" w:line="240" w:lineRule="auto"/>
              <w:jc w:val="center"/>
              <w:rPr>
                <w:rFonts w:ascii="Cambria" w:eastAsia="Times New Roman" w:hAnsi="Cambria" w:cstheme="minorHAnsi"/>
                <w:sz w:val="20"/>
                <w:szCs w:val="20"/>
                <w:lang w:val="et-EE"/>
              </w:rPr>
            </w:pPr>
            <w:del w:id="931" w:author="Juhan Anupõld - RAM" w:date="2025-11-06T09:11:00Z" w16du:dateUtc="2025-11-06T07:11:00Z">
              <w:r>
                <w:rPr>
                  <w:rFonts w:ascii="Cambria" w:eastAsia="Times New Roman" w:hAnsi="Cambria" w:cstheme="minorHAnsi"/>
                  <w:sz w:val="20"/>
                  <w:szCs w:val="20"/>
                  <w:lang w:val="et-EE"/>
                </w:rPr>
                <w:delText>13 600 000</w:delText>
              </w:r>
            </w:del>
            <w:ins w:id="932" w:author="Juhan Anupõld - RAM" w:date="2025-11-06T09:11:00Z" w16du:dateUtc="2025-11-06T07:11:00Z">
              <w:r w:rsidR="009710B1">
                <w:rPr>
                  <w:rFonts w:ascii="Cambria" w:eastAsia="Times New Roman" w:hAnsi="Cambria" w:cstheme="minorHAnsi"/>
                  <w:sz w:val="20"/>
                  <w:szCs w:val="20"/>
                  <w:lang w:val="et-EE"/>
                </w:rPr>
                <w:t>12 750 000</w:t>
              </w:r>
            </w:ins>
          </w:p>
        </w:tc>
      </w:tr>
      <w:tr w:rsidR="009D6B67" w14:paraId="04048EEE" w14:textId="77777777">
        <w:tc>
          <w:tcPr>
            <w:tcW w:w="1599" w:type="dxa"/>
            <w:shd w:val="clear" w:color="auto" w:fill="FFFFFF" w:themeFill="background1"/>
          </w:tcPr>
          <w:p w14:paraId="61EC6B7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shd w:val="clear" w:color="auto" w:fill="FFFFFF" w:themeFill="background1"/>
          </w:tcPr>
          <w:p w14:paraId="45E3C1E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365" w:type="dxa"/>
            <w:shd w:val="clear" w:color="auto" w:fill="FFFFFF" w:themeFill="background1"/>
          </w:tcPr>
          <w:p w14:paraId="4D9340B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712" w:type="dxa"/>
            <w:shd w:val="clear" w:color="auto" w:fill="FFFFFF" w:themeFill="background1"/>
          </w:tcPr>
          <w:p w14:paraId="25269F5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iv</w:t>
            </w:r>
          </w:p>
        </w:tc>
        <w:tc>
          <w:tcPr>
            <w:tcW w:w="1448" w:type="dxa"/>
            <w:shd w:val="clear" w:color="auto" w:fill="FFFFFF" w:themeFill="background1"/>
          </w:tcPr>
          <w:p w14:paraId="55BBDE4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064</w:t>
            </w:r>
          </w:p>
        </w:tc>
        <w:tc>
          <w:tcPr>
            <w:tcW w:w="2126" w:type="dxa"/>
            <w:shd w:val="clear" w:color="auto" w:fill="FFFFFF" w:themeFill="background1"/>
          </w:tcPr>
          <w:p w14:paraId="234AB4BD" w14:textId="05F05689" w:rsidR="009D6B67" w:rsidRDefault="00EE5F1F">
            <w:pPr>
              <w:spacing w:before="0" w:after="0" w:line="240" w:lineRule="auto"/>
              <w:jc w:val="center"/>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4 </w:t>
            </w:r>
            <w:ins w:id="933" w:author="Kaisa Tähe - RAM" w:date="2025-07-18T15:03:00Z" w16du:dateUtc="2025-07-18T12:03:00Z">
              <w:r w:rsidR="00CF4152">
                <w:rPr>
                  <w:rFonts w:ascii="Cambria" w:eastAsia="Times New Roman" w:hAnsi="Cambria" w:cstheme="minorHAnsi"/>
                  <w:sz w:val="20"/>
                  <w:szCs w:val="20"/>
                  <w:lang w:val="et-EE"/>
                </w:rPr>
                <w:t>612</w:t>
              </w:r>
            </w:ins>
            <w:del w:id="934" w:author="Kaisa Tähe - RAM" w:date="2025-07-18T15:03:00Z" w16du:dateUtc="2025-07-18T12:03:00Z">
              <w:r w:rsidDel="009E64C0">
                <w:rPr>
                  <w:rFonts w:ascii="Cambria" w:eastAsia="Times New Roman" w:hAnsi="Cambria" w:cstheme="minorHAnsi"/>
                  <w:sz w:val="20"/>
                  <w:szCs w:val="20"/>
                  <w:lang w:val="et-EE"/>
                </w:rPr>
                <w:delText>000</w:delText>
              </w:r>
            </w:del>
            <w:r>
              <w:rPr>
                <w:rFonts w:ascii="Cambria" w:eastAsia="Times New Roman" w:hAnsi="Cambria" w:cstheme="minorHAnsi"/>
                <w:sz w:val="20"/>
                <w:szCs w:val="20"/>
                <w:lang w:val="et-EE"/>
              </w:rPr>
              <w:t xml:space="preserve"> 000</w:t>
            </w:r>
          </w:p>
        </w:tc>
      </w:tr>
      <w:tr w:rsidR="009D6B67" w14:paraId="2E9E6F86" w14:textId="77777777">
        <w:tc>
          <w:tcPr>
            <w:tcW w:w="1599" w:type="dxa"/>
            <w:shd w:val="clear" w:color="auto" w:fill="FFFFFF" w:themeFill="background1"/>
          </w:tcPr>
          <w:p w14:paraId="3DEBF2E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shd w:val="clear" w:color="auto" w:fill="FFFFFF" w:themeFill="background1"/>
          </w:tcPr>
          <w:p w14:paraId="1FD1D1A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365" w:type="dxa"/>
            <w:shd w:val="clear" w:color="auto" w:fill="FFFFFF" w:themeFill="background1"/>
          </w:tcPr>
          <w:p w14:paraId="4F6579D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712" w:type="dxa"/>
            <w:shd w:val="clear" w:color="auto" w:fill="FFFFFF" w:themeFill="background1"/>
          </w:tcPr>
          <w:p w14:paraId="03001C7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iv</w:t>
            </w:r>
          </w:p>
        </w:tc>
        <w:tc>
          <w:tcPr>
            <w:tcW w:w="1448" w:type="dxa"/>
            <w:shd w:val="clear" w:color="auto" w:fill="FFFFFF" w:themeFill="background1"/>
          </w:tcPr>
          <w:p w14:paraId="36503E7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078</w:t>
            </w:r>
          </w:p>
        </w:tc>
        <w:tc>
          <w:tcPr>
            <w:tcW w:w="2126" w:type="dxa"/>
            <w:shd w:val="clear" w:color="auto" w:fill="FFFFFF" w:themeFill="background1"/>
          </w:tcPr>
          <w:p w14:paraId="3F796181" w14:textId="77777777" w:rsidR="009D6B67" w:rsidRDefault="00EE5F1F">
            <w:pPr>
              <w:spacing w:before="0" w:after="0" w:line="240" w:lineRule="auto"/>
              <w:jc w:val="center"/>
              <w:rPr>
                <w:rFonts w:ascii="Cambria" w:eastAsia="Times New Roman" w:hAnsi="Cambria" w:cstheme="minorHAnsi"/>
                <w:sz w:val="20"/>
                <w:szCs w:val="20"/>
                <w:lang w:val="et-EE"/>
              </w:rPr>
            </w:pPr>
            <w:r>
              <w:rPr>
                <w:rFonts w:ascii="Cambria" w:eastAsia="Times New Roman" w:hAnsi="Cambria" w:cstheme="minorHAnsi"/>
                <w:sz w:val="20"/>
                <w:szCs w:val="20"/>
                <w:lang w:val="et-EE"/>
              </w:rPr>
              <w:t>16 000 000</w:t>
            </w:r>
          </w:p>
        </w:tc>
      </w:tr>
      <w:tr w:rsidR="009D6B67" w14:paraId="324DE21F" w14:textId="77777777">
        <w:tc>
          <w:tcPr>
            <w:tcW w:w="1599" w:type="dxa"/>
            <w:shd w:val="clear" w:color="auto" w:fill="FFFFFF" w:themeFill="background1"/>
          </w:tcPr>
          <w:p w14:paraId="0F294378"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shd w:val="clear" w:color="auto" w:fill="FFFFFF" w:themeFill="background1"/>
          </w:tcPr>
          <w:p w14:paraId="3D0E19A0"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365" w:type="dxa"/>
            <w:shd w:val="clear" w:color="auto" w:fill="FFFFFF" w:themeFill="background1"/>
          </w:tcPr>
          <w:p w14:paraId="60F9F075"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712" w:type="dxa"/>
            <w:shd w:val="clear" w:color="auto" w:fill="FFFFFF" w:themeFill="background1"/>
          </w:tcPr>
          <w:p w14:paraId="6F8A9078"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shd w:val="clear" w:color="auto" w:fill="FFFFFF" w:themeFill="background1"/>
          </w:tcPr>
          <w:p w14:paraId="31D52EE0"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079</w:t>
            </w:r>
          </w:p>
        </w:tc>
        <w:tc>
          <w:tcPr>
            <w:tcW w:w="2126" w:type="dxa"/>
            <w:shd w:val="clear" w:color="auto" w:fill="FFFFFF" w:themeFill="background1"/>
          </w:tcPr>
          <w:p w14:paraId="5A7414C6" w14:textId="485ED7D1" w:rsidR="009D6B67" w:rsidRDefault="00CF4152">
            <w:pPr>
              <w:spacing w:before="0" w:after="0" w:line="240" w:lineRule="auto"/>
              <w:jc w:val="center"/>
              <w:rPr>
                <w:rFonts w:ascii="Cambria" w:eastAsia="Calibri" w:hAnsi="Cambria" w:cstheme="minorHAnsi"/>
                <w:sz w:val="20"/>
                <w:szCs w:val="20"/>
                <w:lang w:val="et-EE"/>
              </w:rPr>
            </w:pPr>
            <w:ins w:id="935" w:author="Kaisa Tähe - RAM" w:date="2025-07-18T15:03:00Z" w16du:dateUtc="2025-07-18T12:03:00Z">
              <w:r>
                <w:rPr>
                  <w:rFonts w:ascii="Cambria" w:eastAsia="Calibri" w:hAnsi="Cambria" w:cstheme="minorHAnsi"/>
                  <w:sz w:val="20"/>
                  <w:szCs w:val="20"/>
                  <w:lang w:val="et-EE"/>
                </w:rPr>
                <w:t>1 275 000</w:t>
              </w:r>
            </w:ins>
            <w:del w:id="936" w:author="Kaisa Tähe - RAM" w:date="2025-07-18T15:03:00Z" w16du:dateUtc="2025-07-18T12:03:00Z">
              <w:r w:rsidR="00EE5F1F" w:rsidDel="00CF4152">
                <w:rPr>
                  <w:rFonts w:ascii="Cambria" w:eastAsia="Calibri" w:hAnsi="Cambria" w:cstheme="minorHAnsi"/>
                  <w:sz w:val="20"/>
                  <w:szCs w:val="20"/>
                  <w:lang w:val="et-EE"/>
                </w:rPr>
                <w:delText>2 550 000</w:delText>
              </w:r>
            </w:del>
          </w:p>
        </w:tc>
      </w:tr>
    </w:tbl>
    <w:p w14:paraId="70E89234" w14:textId="77777777" w:rsidR="009D6B67" w:rsidRDefault="009D6B67">
      <w:pPr>
        <w:spacing w:before="0" w:line="240" w:lineRule="auto"/>
        <w:rPr>
          <w:rFonts w:ascii="Cambria" w:eastAsia="Times New Roman" w:hAnsi="Cambria" w:cstheme="minorHAnsi"/>
          <w:b/>
          <w:bCs/>
          <w:highlight w:val="lightGray"/>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448"/>
        <w:gridCol w:w="2126"/>
      </w:tblGrid>
      <w:tr w:rsidR="009D6B67" w14:paraId="5094E67F" w14:textId="77777777">
        <w:tc>
          <w:tcPr>
            <w:tcW w:w="9634" w:type="dxa"/>
            <w:gridSpan w:val="6"/>
          </w:tcPr>
          <w:p w14:paraId="253DD804" w14:textId="3BB743DA" w:rsidR="009D6B67" w:rsidRDefault="00EE5F1F">
            <w:pPr>
              <w:pStyle w:val="Pealdis"/>
              <w:keepNext/>
              <w:rPr>
                <w:rFonts w:ascii="Cambria" w:hAnsi="Cambria" w:cstheme="minorHAnsi"/>
                <w:b w:val="0"/>
                <w:highlight w:val="lightGray"/>
                <w:lang w:val="et-EE"/>
              </w:rPr>
            </w:pPr>
            <w:r>
              <w:rPr>
                <w:lang w:val="et-EE"/>
              </w:rPr>
              <w:t xml:space="preserve">Tabel </w:t>
            </w:r>
            <w:del w:id="937" w:author="Kaisa Tähe - RAM" w:date="2025-10-13T15:24:00Z" w16du:dateUtc="2025-10-13T12:24:00Z">
              <w:r w:rsidDel="00EE14E2">
                <w:rPr>
                  <w:lang w:val="et-EE"/>
                </w:rPr>
                <w:fldChar w:fldCharType="begin"/>
              </w:r>
              <w:r w:rsidDel="00EE14E2">
                <w:rPr>
                  <w:lang w:val="et-EE"/>
                </w:rPr>
                <w:delInstrText xml:space="preserve"> SEQ Tabel \* ARABIC </w:delInstrText>
              </w:r>
              <w:r w:rsidDel="00EE14E2">
                <w:rPr>
                  <w:lang w:val="et-EE"/>
                </w:rPr>
                <w:fldChar w:fldCharType="separate"/>
              </w:r>
              <w:r w:rsidDel="00EE14E2">
                <w:rPr>
                  <w:lang w:val="et-EE"/>
                </w:rPr>
                <w:delText>47</w:delText>
              </w:r>
              <w:r w:rsidDel="00EE14E2">
                <w:rPr>
                  <w:lang w:val="et-EE"/>
                </w:rPr>
                <w:fldChar w:fldCharType="end"/>
              </w:r>
            </w:del>
            <w:ins w:id="938" w:author="Kaisa Tähe - RAM" w:date="2025-10-13T15:24:00Z" w16du:dateUtc="2025-10-13T12:24:00Z">
              <w:r w:rsidR="00EE14E2">
                <w:rPr>
                  <w:lang w:val="et-EE"/>
                </w:rPr>
                <w:t>53</w:t>
              </w:r>
            </w:ins>
            <w:r>
              <w:rPr>
                <w:lang w:val="et-EE"/>
              </w:rPr>
              <w:t xml:space="preserve">: </w:t>
            </w:r>
            <w:r>
              <w:rPr>
                <w:rFonts w:ascii="Cambria" w:hAnsi="Cambria" w:cstheme="minorHAnsi"/>
                <w:szCs w:val="20"/>
                <w:lang w:val="et-EE"/>
              </w:rPr>
              <w:t>Mõõde 2 – rahastamise vorm</w:t>
            </w:r>
          </w:p>
        </w:tc>
      </w:tr>
      <w:tr w:rsidR="009D6B67" w14:paraId="59458C0D" w14:textId="77777777">
        <w:tc>
          <w:tcPr>
            <w:tcW w:w="1599" w:type="dxa"/>
          </w:tcPr>
          <w:p w14:paraId="7B5B7631"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HAnsi"/>
                <w:b/>
                <w:bCs/>
                <w:sz w:val="20"/>
                <w:szCs w:val="20"/>
                <w:lang w:val="et-EE"/>
              </w:rPr>
              <w:t>Prioriteedi number</w:t>
            </w:r>
          </w:p>
        </w:tc>
        <w:tc>
          <w:tcPr>
            <w:tcW w:w="1384" w:type="dxa"/>
          </w:tcPr>
          <w:p w14:paraId="7ED230C1"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Fond</w:t>
            </w:r>
          </w:p>
        </w:tc>
        <w:tc>
          <w:tcPr>
            <w:tcW w:w="1433" w:type="dxa"/>
          </w:tcPr>
          <w:p w14:paraId="60A55F29"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Piirkonna kategooria</w:t>
            </w:r>
          </w:p>
        </w:tc>
        <w:tc>
          <w:tcPr>
            <w:tcW w:w="1644" w:type="dxa"/>
          </w:tcPr>
          <w:p w14:paraId="43409C42"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Erieesmärk</w:t>
            </w:r>
          </w:p>
        </w:tc>
        <w:tc>
          <w:tcPr>
            <w:tcW w:w="1448" w:type="dxa"/>
          </w:tcPr>
          <w:p w14:paraId="20B76D31"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Kood</w:t>
            </w:r>
          </w:p>
        </w:tc>
        <w:tc>
          <w:tcPr>
            <w:tcW w:w="2126" w:type="dxa"/>
          </w:tcPr>
          <w:p w14:paraId="37E4A2C7"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Summa (eurodes)</w:t>
            </w:r>
          </w:p>
        </w:tc>
      </w:tr>
      <w:tr w:rsidR="009D6B67" w14:paraId="4DDF091F" w14:textId="77777777">
        <w:tc>
          <w:tcPr>
            <w:tcW w:w="1599" w:type="dxa"/>
          </w:tcPr>
          <w:p w14:paraId="5C1AADCE"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068AA4EF"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433" w:type="dxa"/>
          </w:tcPr>
          <w:p w14:paraId="0FE62A49"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Ülemineku</w:t>
            </w:r>
          </w:p>
        </w:tc>
        <w:tc>
          <w:tcPr>
            <w:tcW w:w="1644" w:type="dxa"/>
          </w:tcPr>
          <w:p w14:paraId="0BF0F49C"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tcPr>
          <w:p w14:paraId="35E4C01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01</w:t>
            </w:r>
          </w:p>
        </w:tc>
        <w:tc>
          <w:tcPr>
            <w:tcW w:w="2126" w:type="dxa"/>
          </w:tcPr>
          <w:p w14:paraId="23AA0DC5" w14:textId="33AFABC6" w:rsidR="009D6B67" w:rsidRDefault="00934679">
            <w:pPr>
              <w:spacing w:before="0" w:after="0" w:line="240" w:lineRule="auto"/>
              <w:jc w:val="center"/>
              <w:rPr>
                <w:rFonts w:ascii="Cambria" w:eastAsia="Calibri" w:hAnsi="Cambria" w:cstheme="minorHAnsi"/>
                <w:sz w:val="20"/>
                <w:szCs w:val="20"/>
                <w:lang w:val="et-EE"/>
              </w:rPr>
            </w:pPr>
            <w:ins w:id="939" w:author="Kaisa Tähe - RAM" w:date="2025-07-18T15:04:00Z" w16du:dateUtc="2025-07-18T12:04:00Z">
              <w:r>
                <w:rPr>
                  <w:rFonts w:ascii="Cambria" w:eastAsia="Times New Roman" w:hAnsi="Cambria" w:cstheme="minorHAnsi"/>
                  <w:sz w:val="20"/>
                  <w:szCs w:val="20"/>
                  <w:lang w:val="et-EE"/>
                </w:rPr>
                <w:t>12 686 64</w:t>
              </w:r>
            </w:ins>
            <w:ins w:id="940" w:author="Juhan Anupõld - RAM" w:date="2025-11-06T13:58:00Z" w16du:dateUtc="2025-11-06T11:58:00Z">
              <w:r w:rsidR="00653411">
                <w:rPr>
                  <w:rFonts w:ascii="Cambria" w:eastAsia="Times New Roman" w:hAnsi="Cambria" w:cstheme="minorHAnsi"/>
                  <w:sz w:val="20"/>
                  <w:szCs w:val="20"/>
                  <w:lang w:val="et-EE"/>
                </w:rPr>
                <w:t>7</w:t>
              </w:r>
            </w:ins>
            <w:del w:id="941" w:author="Kaisa Tähe - RAM" w:date="2025-07-18T15:04:00Z" w16du:dateUtc="2025-07-18T12:04:00Z">
              <w:r w:rsidR="00EE5F1F" w:rsidDel="00934679">
                <w:rPr>
                  <w:rFonts w:ascii="Cambria" w:eastAsia="Calibri" w:hAnsi="Cambria" w:cstheme="minorHAnsi"/>
                  <w:sz w:val="20"/>
                  <w:szCs w:val="20"/>
                  <w:lang w:val="et-EE"/>
                </w:rPr>
                <w:delText>16 289 202</w:delText>
              </w:r>
            </w:del>
          </w:p>
        </w:tc>
      </w:tr>
      <w:tr w:rsidR="009D6B67" w14:paraId="5B8990BF" w14:textId="77777777">
        <w:tc>
          <w:tcPr>
            <w:tcW w:w="1599" w:type="dxa"/>
          </w:tcPr>
          <w:p w14:paraId="006DB9D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lastRenderedPageBreak/>
              <w:t>3</w:t>
            </w:r>
          </w:p>
        </w:tc>
        <w:tc>
          <w:tcPr>
            <w:tcW w:w="1384" w:type="dxa"/>
          </w:tcPr>
          <w:p w14:paraId="0C7F1CD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433" w:type="dxa"/>
          </w:tcPr>
          <w:p w14:paraId="03820C4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644" w:type="dxa"/>
          </w:tcPr>
          <w:p w14:paraId="2F1D7FD5"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tcPr>
          <w:p w14:paraId="19BDD88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01</w:t>
            </w:r>
          </w:p>
        </w:tc>
        <w:tc>
          <w:tcPr>
            <w:tcW w:w="2126" w:type="dxa"/>
          </w:tcPr>
          <w:p w14:paraId="2328491D" w14:textId="6082A24B" w:rsidR="009D6B67" w:rsidRDefault="00EE5F1F">
            <w:pPr>
              <w:spacing w:before="0" w:after="0" w:line="240" w:lineRule="auto"/>
              <w:jc w:val="center"/>
              <w:rPr>
                <w:rFonts w:ascii="Cambria" w:eastAsia="Calibri" w:hAnsi="Cambria" w:cstheme="minorHAnsi"/>
                <w:sz w:val="20"/>
                <w:szCs w:val="20"/>
                <w:lang w:val="et-EE"/>
              </w:rPr>
            </w:pPr>
            <w:del w:id="942" w:author="Juhan Anupõld - RAM" w:date="2025-11-06T09:12:00Z" w16du:dateUtc="2025-11-06T07:12:00Z">
              <w:r>
                <w:rPr>
                  <w:rFonts w:ascii="Cambria" w:eastAsia="Calibri" w:hAnsi="Cambria" w:cstheme="minorHAnsi"/>
                  <w:sz w:val="20"/>
                  <w:szCs w:val="20"/>
                  <w:lang w:val="et-EE"/>
                </w:rPr>
                <w:delText>98 475 440</w:delText>
              </w:r>
            </w:del>
            <w:ins w:id="943" w:author="Juhan Anupõld - RAM" w:date="2025-11-06T09:12:00Z" w16du:dateUtc="2025-11-06T07:12:00Z">
              <w:r w:rsidR="00A10475">
                <w:rPr>
                  <w:rFonts w:ascii="Cambria" w:eastAsia="Calibri" w:hAnsi="Cambria" w:cstheme="minorHAnsi"/>
                  <w:sz w:val="20"/>
                  <w:szCs w:val="20"/>
                  <w:lang w:val="et-EE"/>
                </w:rPr>
                <w:t>97 188</w:t>
              </w:r>
              <w:r w:rsidR="00C74950">
                <w:rPr>
                  <w:rFonts w:ascii="Cambria" w:eastAsia="Calibri" w:hAnsi="Cambria" w:cstheme="minorHAnsi"/>
                  <w:sz w:val="20"/>
                  <w:szCs w:val="20"/>
                  <w:lang w:val="et-EE"/>
                </w:rPr>
                <w:t xml:space="preserve"> 676</w:t>
              </w:r>
            </w:ins>
          </w:p>
        </w:tc>
      </w:tr>
    </w:tbl>
    <w:p w14:paraId="4782E237" w14:textId="77777777" w:rsidR="009D6B67" w:rsidRDefault="009D6B67">
      <w:pPr>
        <w:spacing w:before="0" w:line="240" w:lineRule="auto"/>
        <w:rPr>
          <w:rFonts w:ascii="Cambria" w:eastAsia="Times New Roman" w:hAnsi="Cambria" w:cstheme="minorHAnsi"/>
          <w:b/>
          <w:bCs/>
          <w:highlight w:val="lightGray"/>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448"/>
        <w:gridCol w:w="2126"/>
      </w:tblGrid>
      <w:tr w:rsidR="009D6B67" w14:paraId="7716BFE2" w14:textId="77777777">
        <w:tc>
          <w:tcPr>
            <w:tcW w:w="9634" w:type="dxa"/>
            <w:gridSpan w:val="6"/>
          </w:tcPr>
          <w:p w14:paraId="032D2CA7" w14:textId="5414A4BE" w:rsidR="009D6B67" w:rsidRDefault="00EE5F1F">
            <w:pPr>
              <w:pStyle w:val="Pealdis"/>
              <w:keepNext/>
              <w:rPr>
                <w:rFonts w:ascii="Cambria" w:hAnsi="Cambria" w:cstheme="minorHAnsi"/>
                <w:b w:val="0"/>
                <w:highlight w:val="lightGray"/>
                <w:lang w:val="et-EE"/>
              </w:rPr>
            </w:pPr>
            <w:r>
              <w:rPr>
                <w:lang w:val="et-EE"/>
              </w:rPr>
              <w:t xml:space="preserve">Tabel </w:t>
            </w:r>
            <w:del w:id="944" w:author="Kaisa Tähe - RAM" w:date="2025-10-13T15:25:00Z" w16du:dateUtc="2025-10-13T12:25:00Z">
              <w:r w:rsidDel="00EE14E2">
                <w:rPr>
                  <w:lang w:val="et-EE"/>
                </w:rPr>
                <w:fldChar w:fldCharType="begin"/>
              </w:r>
              <w:r w:rsidDel="00EE14E2">
                <w:rPr>
                  <w:lang w:val="et-EE"/>
                </w:rPr>
                <w:delInstrText xml:space="preserve"> SEQ Tabel \* ARABIC </w:delInstrText>
              </w:r>
              <w:r w:rsidDel="00EE14E2">
                <w:rPr>
                  <w:lang w:val="et-EE"/>
                </w:rPr>
                <w:fldChar w:fldCharType="separate"/>
              </w:r>
              <w:r w:rsidDel="00EE14E2">
                <w:rPr>
                  <w:lang w:val="et-EE"/>
                </w:rPr>
                <w:delText>48</w:delText>
              </w:r>
              <w:r w:rsidDel="00EE14E2">
                <w:rPr>
                  <w:lang w:val="et-EE"/>
                </w:rPr>
                <w:fldChar w:fldCharType="end"/>
              </w:r>
            </w:del>
            <w:ins w:id="945" w:author="Kaisa Tähe - RAM" w:date="2025-10-13T15:25:00Z" w16du:dateUtc="2025-10-13T12:25:00Z">
              <w:r w:rsidR="00EE14E2">
                <w:rPr>
                  <w:lang w:val="et-EE"/>
                </w:rPr>
                <w:t>54</w:t>
              </w:r>
            </w:ins>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47C74285" w14:textId="77777777">
        <w:tc>
          <w:tcPr>
            <w:tcW w:w="1599" w:type="dxa"/>
          </w:tcPr>
          <w:p w14:paraId="3ECC2A4E"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HAnsi"/>
                <w:b/>
                <w:bCs/>
                <w:sz w:val="20"/>
                <w:szCs w:val="20"/>
                <w:lang w:val="et-EE"/>
              </w:rPr>
              <w:t>Prioriteedi number</w:t>
            </w:r>
          </w:p>
        </w:tc>
        <w:tc>
          <w:tcPr>
            <w:tcW w:w="1384" w:type="dxa"/>
          </w:tcPr>
          <w:p w14:paraId="397FBDCA"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Fond</w:t>
            </w:r>
          </w:p>
        </w:tc>
        <w:tc>
          <w:tcPr>
            <w:tcW w:w="1433" w:type="dxa"/>
          </w:tcPr>
          <w:p w14:paraId="74A0C4D9"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Piirkonna kategooria</w:t>
            </w:r>
          </w:p>
        </w:tc>
        <w:tc>
          <w:tcPr>
            <w:tcW w:w="1644" w:type="dxa"/>
          </w:tcPr>
          <w:p w14:paraId="56ACAA33"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Erieesmärk</w:t>
            </w:r>
          </w:p>
        </w:tc>
        <w:tc>
          <w:tcPr>
            <w:tcW w:w="1448" w:type="dxa"/>
          </w:tcPr>
          <w:p w14:paraId="390A39A0"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Kood</w:t>
            </w:r>
          </w:p>
        </w:tc>
        <w:tc>
          <w:tcPr>
            <w:tcW w:w="2126" w:type="dxa"/>
          </w:tcPr>
          <w:p w14:paraId="58517375"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Summa (eurodes)</w:t>
            </w:r>
          </w:p>
        </w:tc>
      </w:tr>
      <w:tr w:rsidR="009D6B67" w14:paraId="7B9BAFC9" w14:textId="77777777">
        <w:tc>
          <w:tcPr>
            <w:tcW w:w="1599" w:type="dxa"/>
          </w:tcPr>
          <w:p w14:paraId="424FBB30"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07CCF63C"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433" w:type="dxa"/>
          </w:tcPr>
          <w:p w14:paraId="5D0F0E7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25AA238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tcPr>
          <w:p w14:paraId="0B21AC0B"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33</w:t>
            </w:r>
          </w:p>
        </w:tc>
        <w:tc>
          <w:tcPr>
            <w:tcW w:w="2126" w:type="dxa"/>
          </w:tcPr>
          <w:p w14:paraId="25D1C5BD" w14:textId="6024AA76" w:rsidR="009D6B67" w:rsidRDefault="00D05B3F">
            <w:pPr>
              <w:spacing w:before="0" w:after="0" w:line="240" w:lineRule="auto"/>
              <w:jc w:val="center"/>
              <w:rPr>
                <w:rFonts w:ascii="Cambria" w:eastAsia="Calibri" w:hAnsi="Cambria" w:cstheme="minorHAnsi"/>
                <w:sz w:val="20"/>
                <w:szCs w:val="20"/>
                <w:lang w:val="et-EE"/>
              </w:rPr>
            </w:pPr>
            <w:ins w:id="946" w:author="Kaisa Tähe - RAM" w:date="2025-07-18T15:05:00Z" w16du:dateUtc="2025-07-18T12:05:00Z">
              <w:r>
                <w:rPr>
                  <w:rFonts w:ascii="Cambria" w:eastAsia="Calibri" w:hAnsi="Cambria" w:cstheme="minorHAnsi"/>
                  <w:sz w:val="20"/>
                  <w:szCs w:val="20"/>
                  <w:lang w:val="et-EE"/>
                </w:rPr>
                <w:t>12 686 64</w:t>
              </w:r>
            </w:ins>
            <w:ins w:id="947" w:author="Juhan Anupõld - RAM" w:date="2025-11-06T13:58:00Z" w16du:dateUtc="2025-11-06T11:58:00Z">
              <w:r w:rsidR="00653411">
                <w:rPr>
                  <w:rFonts w:ascii="Cambria" w:eastAsia="Calibri" w:hAnsi="Cambria" w:cstheme="minorHAnsi"/>
                  <w:sz w:val="20"/>
                  <w:szCs w:val="20"/>
                  <w:lang w:val="et-EE"/>
                </w:rPr>
                <w:t>7</w:t>
              </w:r>
            </w:ins>
            <w:del w:id="948" w:author="Kaisa Tähe - RAM" w:date="2025-07-18T15:05:00Z" w16du:dateUtc="2025-07-18T12:05:00Z">
              <w:r w:rsidR="00EE5F1F" w:rsidDel="00D05B3F">
                <w:rPr>
                  <w:rFonts w:ascii="Cambria" w:eastAsia="Calibri" w:hAnsi="Cambria" w:cstheme="minorHAnsi"/>
                  <w:sz w:val="20"/>
                  <w:szCs w:val="20"/>
                  <w:lang w:val="et-EE"/>
                </w:rPr>
                <w:delText>16 289 202</w:delText>
              </w:r>
            </w:del>
          </w:p>
        </w:tc>
      </w:tr>
      <w:tr w:rsidR="009D6B67" w14:paraId="73FB7F49" w14:textId="77777777">
        <w:tc>
          <w:tcPr>
            <w:tcW w:w="1599" w:type="dxa"/>
          </w:tcPr>
          <w:p w14:paraId="1EB3A0D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6C2E2474"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433" w:type="dxa"/>
          </w:tcPr>
          <w:p w14:paraId="413979DD"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644" w:type="dxa"/>
          </w:tcPr>
          <w:p w14:paraId="5504F9B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tcPr>
          <w:p w14:paraId="3AECA092"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30</w:t>
            </w:r>
          </w:p>
        </w:tc>
        <w:tc>
          <w:tcPr>
            <w:tcW w:w="2126" w:type="dxa"/>
          </w:tcPr>
          <w:p w14:paraId="22D8D8A2" w14:textId="77777777" w:rsidR="009D6B67" w:rsidRDefault="00EE5F1F">
            <w:pPr>
              <w:spacing w:before="0" w:after="0" w:line="240" w:lineRule="auto"/>
              <w:jc w:val="center"/>
              <w:rPr>
                <w:rFonts w:ascii="Cambria" w:eastAsia="Calibri" w:hAnsi="Cambria" w:cstheme="minorHAnsi"/>
                <w:sz w:val="20"/>
                <w:szCs w:val="20"/>
                <w:lang w:val="et-EE"/>
              </w:rPr>
            </w:pPr>
            <w:r>
              <w:rPr>
                <w:rFonts w:ascii="Cambria" w:eastAsia="Calibri" w:hAnsi="Cambria" w:cstheme="minorHAnsi"/>
                <w:sz w:val="20"/>
                <w:szCs w:val="20"/>
                <w:lang w:val="et-EE"/>
              </w:rPr>
              <w:t>9 500 000</w:t>
            </w:r>
          </w:p>
        </w:tc>
      </w:tr>
      <w:tr w:rsidR="009D6B67" w14:paraId="0AB5A333" w14:textId="77777777">
        <w:tc>
          <w:tcPr>
            <w:tcW w:w="1599" w:type="dxa"/>
          </w:tcPr>
          <w:p w14:paraId="124F1BD1"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7FEAE3FC"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433" w:type="dxa"/>
          </w:tcPr>
          <w:p w14:paraId="71392A30"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644" w:type="dxa"/>
          </w:tcPr>
          <w:p w14:paraId="3914662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tcPr>
          <w:p w14:paraId="5E9FC39A"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33</w:t>
            </w:r>
          </w:p>
        </w:tc>
        <w:tc>
          <w:tcPr>
            <w:tcW w:w="2126" w:type="dxa"/>
          </w:tcPr>
          <w:p w14:paraId="321FD831" w14:textId="72C66290" w:rsidR="009D6B67" w:rsidRDefault="00EE5F1F">
            <w:pPr>
              <w:spacing w:before="0" w:after="0" w:line="240" w:lineRule="auto"/>
              <w:jc w:val="center"/>
              <w:rPr>
                <w:rFonts w:ascii="Cambria" w:eastAsia="Calibri" w:hAnsi="Cambria" w:cstheme="minorHAnsi"/>
                <w:sz w:val="20"/>
                <w:szCs w:val="20"/>
                <w:lang w:val="et-EE"/>
              </w:rPr>
            </w:pPr>
            <w:del w:id="949" w:author="Juhan Anupõld - RAM" w:date="2025-11-06T09:12:00Z" w16du:dateUtc="2025-11-06T07:12:00Z">
              <w:r>
                <w:rPr>
                  <w:rFonts w:ascii="Cambria" w:eastAsia="Calibri" w:hAnsi="Cambria" w:cstheme="minorHAnsi"/>
                  <w:sz w:val="20"/>
                  <w:szCs w:val="20"/>
                  <w:lang w:val="et-EE"/>
                </w:rPr>
                <w:delText>88 975 440</w:delText>
              </w:r>
            </w:del>
            <w:ins w:id="950" w:author="Juhan Anupõld - RAM" w:date="2025-11-06T09:12:00Z" w16du:dateUtc="2025-11-06T07:12:00Z">
              <w:r w:rsidR="00FB4778">
                <w:rPr>
                  <w:rFonts w:ascii="Cambria" w:eastAsia="Calibri" w:hAnsi="Cambria" w:cstheme="minorHAnsi"/>
                  <w:sz w:val="20"/>
                  <w:szCs w:val="20"/>
                  <w:lang w:val="et-EE"/>
                </w:rPr>
                <w:t xml:space="preserve">87 688 </w:t>
              </w:r>
              <w:r w:rsidR="00760563">
                <w:rPr>
                  <w:rFonts w:ascii="Cambria" w:eastAsia="Calibri" w:hAnsi="Cambria" w:cstheme="minorHAnsi"/>
                  <w:sz w:val="20"/>
                  <w:szCs w:val="20"/>
                  <w:lang w:val="et-EE"/>
                </w:rPr>
                <w:t>676</w:t>
              </w:r>
            </w:ins>
          </w:p>
        </w:tc>
      </w:tr>
    </w:tbl>
    <w:p w14:paraId="7542955E" w14:textId="77777777" w:rsidR="009D6B67" w:rsidRDefault="009D6B67">
      <w:pPr>
        <w:spacing w:before="0" w:line="240" w:lineRule="auto"/>
        <w:rPr>
          <w:rFonts w:ascii="Cambria" w:eastAsia="Times New Roman" w:hAnsi="Cambria" w:cstheme="minorHAnsi"/>
          <w:b/>
          <w:bCs/>
          <w:highlight w:val="lightGray"/>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448"/>
        <w:gridCol w:w="2126"/>
      </w:tblGrid>
      <w:tr w:rsidR="009D6B67" w:rsidRPr="00EF1C29" w14:paraId="5ECABA70" w14:textId="77777777">
        <w:tc>
          <w:tcPr>
            <w:tcW w:w="9634" w:type="dxa"/>
            <w:gridSpan w:val="6"/>
          </w:tcPr>
          <w:p w14:paraId="1669400C" w14:textId="3DFEA727" w:rsidR="009D6B67" w:rsidRDefault="00EE5F1F">
            <w:pPr>
              <w:pStyle w:val="Pealdis"/>
              <w:keepNext/>
              <w:rPr>
                <w:rFonts w:ascii="Cambria" w:hAnsi="Cambria" w:cstheme="minorHAnsi"/>
                <w:b w:val="0"/>
                <w:highlight w:val="lightGray"/>
                <w:lang w:val="et-EE"/>
              </w:rPr>
            </w:pPr>
            <w:r>
              <w:rPr>
                <w:lang w:val="et-EE"/>
              </w:rPr>
              <w:t xml:space="preserve">Tabel </w:t>
            </w:r>
            <w:del w:id="951" w:author="Kaisa Tähe - RAM" w:date="2025-10-13T15:25:00Z" w16du:dateUtc="2025-10-13T12:25:00Z">
              <w:r w:rsidDel="00EE14E2">
                <w:rPr>
                  <w:lang w:val="et-EE"/>
                </w:rPr>
                <w:fldChar w:fldCharType="begin"/>
              </w:r>
              <w:r w:rsidDel="00EE14E2">
                <w:rPr>
                  <w:lang w:val="et-EE"/>
                </w:rPr>
                <w:delInstrText xml:space="preserve"> SEQ Tabel \* ARABIC </w:delInstrText>
              </w:r>
              <w:r w:rsidDel="00EE14E2">
                <w:rPr>
                  <w:lang w:val="et-EE"/>
                </w:rPr>
                <w:fldChar w:fldCharType="separate"/>
              </w:r>
              <w:r w:rsidDel="00EE14E2">
                <w:rPr>
                  <w:lang w:val="et-EE"/>
                </w:rPr>
                <w:delText>49</w:delText>
              </w:r>
              <w:r w:rsidDel="00EE14E2">
                <w:rPr>
                  <w:lang w:val="et-EE"/>
                </w:rPr>
                <w:fldChar w:fldCharType="end"/>
              </w:r>
            </w:del>
            <w:ins w:id="952" w:author="Kaisa Tähe - RAM" w:date="2025-10-13T15:25:00Z" w16du:dateUtc="2025-10-13T12:25:00Z">
              <w:r w:rsidR="00EE14E2">
                <w:rPr>
                  <w:lang w:val="et-EE"/>
                </w:rPr>
                <w:t>55</w:t>
              </w:r>
            </w:ins>
            <w:r>
              <w:rPr>
                <w:lang w:val="et-EE"/>
              </w:rPr>
              <w:t xml:space="preserve">: </w:t>
            </w:r>
            <w:r>
              <w:rPr>
                <w:rFonts w:ascii="Cambria" w:hAnsi="Cambria" w:cstheme="minorHAnsi"/>
                <w:iCs/>
                <w:szCs w:val="20"/>
                <w:lang w:val="et-EE"/>
              </w:rPr>
              <w:t>Mõõde 5 – ESF+, ERF, ÜF ja JTF soolise võrdõiguslikkuse valdkond</w:t>
            </w:r>
          </w:p>
        </w:tc>
      </w:tr>
      <w:tr w:rsidR="009D6B67" w14:paraId="465C517F" w14:textId="77777777">
        <w:tc>
          <w:tcPr>
            <w:tcW w:w="1599" w:type="dxa"/>
          </w:tcPr>
          <w:p w14:paraId="225F4FBA"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HAnsi"/>
                <w:b/>
                <w:bCs/>
                <w:sz w:val="20"/>
                <w:szCs w:val="20"/>
                <w:lang w:val="et-EE"/>
              </w:rPr>
              <w:t>Prioriteedi number</w:t>
            </w:r>
          </w:p>
        </w:tc>
        <w:tc>
          <w:tcPr>
            <w:tcW w:w="1384" w:type="dxa"/>
          </w:tcPr>
          <w:p w14:paraId="3D8261C5"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Fond</w:t>
            </w:r>
          </w:p>
        </w:tc>
        <w:tc>
          <w:tcPr>
            <w:tcW w:w="1433" w:type="dxa"/>
          </w:tcPr>
          <w:p w14:paraId="4DED9C2E"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Piirkonna kategooria</w:t>
            </w:r>
          </w:p>
        </w:tc>
        <w:tc>
          <w:tcPr>
            <w:tcW w:w="1644" w:type="dxa"/>
          </w:tcPr>
          <w:p w14:paraId="2F8D73D8"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Erieesmärk</w:t>
            </w:r>
          </w:p>
        </w:tc>
        <w:tc>
          <w:tcPr>
            <w:tcW w:w="1448" w:type="dxa"/>
          </w:tcPr>
          <w:p w14:paraId="60A1E4DB"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Kood</w:t>
            </w:r>
          </w:p>
        </w:tc>
        <w:tc>
          <w:tcPr>
            <w:tcW w:w="2126" w:type="dxa"/>
          </w:tcPr>
          <w:p w14:paraId="3DD59906"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Summa (eurodes)</w:t>
            </w:r>
          </w:p>
        </w:tc>
      </w:tr>
      <w:tr w:rsidR="009D6B67" w14:paraId="255EF26F" w14:textId="77777777">
        <w:tc>
          <w:tcPr>
            <w:tcW w:w="1599" w:type="dxa"/>
            <w:vAlign w:val="center"/>
          </w:tcPr>
          <w:p w14:paraId="5EAF589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hAnsi="Cambria"/>
                <w:color w:val="000000"/>
                <w:sz w:val="20"/>
                <w:szCs w:val="20"/>
                <w:lang w:val="et-EE"/>
              </w:rPr>
              <w:t>3</w:t>
            </w:r>
          </w:p>
        </w:tc>
        <w:tc>
          <w:tcPr>
            <w:tcW w:w="1384" w:type="dxa"/>
            <w:vAlign w:val="center"/>
          </w:tcPr>
          <w:p w14:paraId="07E58DF1" w14:textId="77777777" w:rsidR="009D6B67" w:rsidRDefault="00EE5F1F">
            <w:pPr>
              <w:spacing w:before="0" w:after="0" w:line="240" w:lineRule="auto"/>
              <w:rPr>
                <w:rFonts w:ascii="Cambria" w:eastAsia="Times New Roman" w:hAnsi="Cambria" w:cstheme="minorBidi"/>
                <w:b/>
                <w:bCs/>
                <w:sz w:val="20"/>
                <w:szCs w:val="20"/>
                <w:lang w:val="et-EE"/>
              </w:rPr>
            </w:pPr>
            <w:r>
              <w:rPr>
                <w:rFonts w:ascii="Cambria" w:hAnsi="Cambria"/>
                <w:color w:val="000000"/>
                <w:sz w:val="20"/>
                <w:szCs w:val="20"/>
                <w:lang w:val="et-EE"/>
              </w:rPr>
              <w:t>ÜF</w:t>
            </w:r>
          </w:p>
        </w:tc>
        <w:tc>
          <w:tcPr>
            <w:tcW w:w="1433" w:type="dxa"/>
            <w:vAlign w:val="center"/>
          </w:tcPr>
          <w:p w14:paraId="0C83132C" w14:textId="77777777" w:rsidR="009D6B67" w:rsidRDefault="00EE5F1F">
            <w:pPr>
              <w:spacing w:before="0" w:after="0" w:line="240" w:lineRule="auto"/>
              <w:rPr>
                <w:rFonts w:ascii="Cambria" w:eastAsia="Times New Roman" w:hAnsi="Cambria" w:cstheme="minorBidi"/>
                <w:b/>
                <w:bCs/>
                <w:sz w:val="20"/>
                <w:szCs w:val="20"/>
                <w:lang w:val="et-EE"/>
              </w:rPr>
            </w:pPr>
            <w:r>
              <w:rPr>
                <w:rFonts w:ascii="Cambria" w:hAnsi="Cambria"/>
                <w:color w:val="000000"/>
                <w:sz w:val="20"/>
                <w:szCs w:val="20"/>
                <w:lang w:val="et-EE"/>
              </w:rPr>
              <w:t>-</w:t>
            </w:r>
          </w:p>
        </w:tc>
        <w:tc>
          <w:tcPr>
            <w:tcW w:w="1644" w:type="dxa"/>
            <w:vAlign w:val="center"/>
          </w:tcPr>
          <w:p w14:paraId="1B833071" w14:textId="77777777" w:rsidR="009D6B67" w:rsidRDefault="00EE5F1F">
            <w:pPr>
              <w:spacing w:before="0" w:after="0" w:line="240" w:lineRule="auto"/>
              <w:rPr>
                <w:rFonts w:ascii="Cambria" w:eastAsia="Times New Roman" w:hAnsi="Cambria" w:cstheme="minorBidi"/>
                <w:b/>
                <w:bCs/>
                <w:sz w:val="20"/>
                <w:szCs w:val="20"/>
                <w:lang w:val="et-EE"/>
              </w:rPr>
            </w:pPr>
            <w:r>
              <w:rPr>
                <w:rFonts w:ascii="Cambria" w:hAnsi="Cambria"/>
                <w:color w:val="000000"/>
                <w:sz w:val="20"/>
                <w:szCs w:val="20"/>
                <w:lang w:val="et-EE"/>
              </w:rPr>
              <w:t>iv</w:t>
            </w:r>
          </w:p>
        </w:tc>
        <w:tc>
          <w:tcPr>
            <w:tcW w:w="1448" w:type="dxa"/>
            <w:vAlign w:val="center"/>
          </w:tcPr>
          <w:p w14:paraId="12E60E09" w14:textId="77777777" w:rsidR="009D6B67" w:rsidRDefault="00EE5F1F">
            <w:pPr>
              <w:spacing w:before="0" w:after="0" w:line="240" w:lineRule="auto"/>
              <w:rPr>
                <w:rFonts w:ascii="Cambria" w:eastAsia="Times New Roman" w:hAnsi="Cambria" w:cstheme="minorBidi"/>
                <w:b/>
                <w:bCs/>
                <w:sz w:val="20"/>
                <w:szCs w:val="20"/>
                <w:lang w:val="et-EE"/>
              </w:rPr>
            </w:pPr>
            <w:r>
              <w:rPr>
                <w:rFonts w:ascii="Cambria" w:hAnsi="Cambria"/>
                <w:color w:val="000000"/>
                <w:sz w:val="20"/>
                <w:szCs w:val="20"/>
                <w:lang w:val="et-EE"/>
              </w:rPr>
              <w:t>3</w:t>
            </w:r>
          </w:p>
        </w:tc>
        <w:tc>
          <w:tcPr>
            <w:tcW w:w="2126" w:type="dxa"/>
          </w:tcPr>
          <w:p w14:paraId="1EB51E7A" w14:textId="2D875B8F" w:rsidR="009D6B67" w:rsidRDefault="00EE5F1F">
            <w:pPr>
              <w:spacing w:before="0" w:after="0" w:line="240" w:lineRule="auto"/>
              <w:jc w:val="center"/>
              <w:rPr>
                <w:rFonts w:ascii="Cambria" w:eastAsia="Times New Roman" w:hAnsi="Cambria" w:cstheme="minorBidi"/>
                <w:bCs/>
                <w:sz w:val="20"/>
                <w:szCs w:val="20"/>
                <w:lang w:val="et-EE"/>
              </w:rPr>
            </w:pPr>
            <w:del w:id="953" w:author="Juhan Anupõld - RAM" w:date="2025-11-06T09:15:00Z" w16du:dateUtc="2025-11-06T07:15:00Z">
              <w:r>
                <w:rPr>
                  <w:rFonts w:ascii="Cambria" w:eastAsia="Times New Roman" w:hAnsi="Cambria" w:cstheme="minorBidi"/>
                  <w:bCs/>
                  <w:sz w:val="20"/>
                  <w:szCs w:val="20"/>
                  <w:lang w:val="et-EE"/>
                </w:rPr>
                <w:delText>98 475 440</w:delText>
              </w:r>
            </w:del>
            <w:ins w:id="954" w:author="Juhan Anupõld - RAM" w:date="2025-11-06T09:15:00Z" w16du:dateUtc="2025-11-06T07:15:00Z">
              <w:r w:rsidR="000B4C19">
                <w:rPr>
                  <w:rFonts w:ascii="Cambria" w:eastAsia="Times New Roman" w:hAnsi="Cambria" w:cstheme="minorBidi"/>
                  <w:bCs/>
                  <w:sz w:val="20"/>
                  <w:szCs w:val="20"/>
                  <w:lang w:val="et-EE"/>
                </w:rPr>
                <w:t>97 188 676</w:t>
              </w:r>
            </w:ins>
          </w:p>
        </w:tc>
      </w:tr>
      <w:tr w:rsidR="009D6B67" w14:paraId="5BFE9C11" w14:textId="77777777">
        <w:trPr>
          <w:trHeight w:val="70"/>
        </w:trPr>
        <w:tc>
          <w:tcPr>
            <w:tcW w:w="1599" w:type="dxa"/>
            <w:vAlign w:val="center"/>
          </w:tcPr>
          <w:p w14:paraId="46874412"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3</w:t>
            </w:r>
          </w:p>
        </w:tc>
        <w:tc>
          <w:tcPr>
            <w:tcW w:w="1384" w:type="dxa"/>
            <w:vAlign w:val="center"/>
          </w:tcPr>
          <w:p w14:paraId="4E4B45C6"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ERF</w:t>
            </w:r>
          </w:p>
        </w:tc>
        <w:tc>
          <w:tcPr>
            <w:tcW w:w="1433" w:type="dxa"/>
            <w:vAlign w:val="center"/>
          </w:tcPr>
          <w:p w14:paraId="38C09199"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Ülemineku</w:t>
            </w:r>
          </w:p>
        </w:tc>
        <w:tc>
          <w:tcPr>
            <w:tcW w:w="1644" w:type="dxa"/>
            <w:vAlign w:val="center"/>
          </w:tcPr>
          <w:p w14:paraId="4E9E7E29"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iv</w:t>
            </w:r>
          </w:p>
        </w:tc>
        <w:tc>
          <w:tcPr>
            <w:tcW w:w="1448" w:type="dxa"/>
            <w:vAlign w:val="center"/>
          </w:tcPr>
          <w:p w14:paraId="315AD418"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3</w:t>
            </w:r>
          </w:p>
        </w:tc>
        <w:tc>
          <w:tcPr>
            <w:tcW w:w="2126" w:type="dxa"/>
          </w:tcPr>
          <w:p w14:paraId="04877776" w14:textId="74B65E7D" w:rsidR="009D6B67" w:rsidRDefault="00EE5F1F">
            <w:pPr>
              <w:spacing w:before="0" w:after="0" w:line="240" w:lineRule="auto"/>
              <w:jc w:val="center"/>
              <w:rPr>
                <w:rFonts w:ascii="Cambria" w:hAnsi="Cambria"/>
                <w:color w:val="000000"/>
                <w:sz w:val="20"/>
                <w:szCs w:val="20"/>
                <w:lang w:val="et-EE"/>
              </w:rPr>
            </w:pPr>
            <w:del w:id="955" w:author="Kaisa Tähe - RAM" w:date="2025-11-05T14:53:00Z" w16du:dateUtc="2025-11-05T12:53:00Z">
              <w:r w:rsidDel="00A81D25">
                <w:rPr>
                  <w:rFonts w:ascii="Cambria" w:hAnsi="Cambria"/>
                  <w:color w:val="000000"/>
                  <w:sz w:val="20"/>
                  <w:szCs w:val="20"/>
                  <w:lang w:val="et-EE"/>
                </w:rPr>
                <w:delText>16 289 202</w:delText>
              </w:r>
            </w:del>
            <w:ins w:id="956" w:author="Kaisa Tähe - RAM" w:date="2025-11-05T14:53:00Z" w16du:dateUtc="2025-11-05T12:53:00Z">
              <w:r w:rsidR="00A81D25">
                <w:rPr>
                  <w:rFonts w:ascii="Cambria" w:hAnsi="Cambria"/>
                  <w:color w:val="000000"/>
                  <w:sz w:val="20"/>
                  <w:szCs w:val="20"/>
                  <w:lang w:val="et-EE"/>
                </w:rPr>
                <w:t>12 686 645</w:t>
              </w:r>
            </w:ins>
          </w:p>
        </w:tc>
      </w:tr>
    </w:tbl>
    <w:p w14:paraId="51B62CD7" w14:textId="77777777" w:rsidR="009D6B67" w:rsidRDefault="009D6B67">
      <w:pPr>
        <w:spacing w:after="0"/>
        <w:rPr>
          <w:rFonts w:ascii="Cambria" w:eastAsia="Times New Roman" w:hAnsi="Cambria" w:cstheme="minorHAnsi"/>
          <w:sz w:val="16"/>
          <w:szCs w:val="16"/>
          <w:highlight w:val="lightGray"/>
          <w:lang w:val="et-EE"/>
        </w:rPr>
      </w:pPr>
    </w:p>
    <w:p w14:paraId="54E306D3" w14:textId="77777777" w:rsidR="009D6B67" w:rsidRDefault="00EE5F1F">
      <w:pPr>
        <w:pStyle w:val="Pealkiri4"/>
        <w:numPr>
          <w:ilvl w:val="3"/>
          <w:numId w:val="76"/>
        </w:numPr>
        <w:ind w:left="1134" w:hanging="1077"/>
        <w:rPr>
          <w:rFonts w:eastAsia="Calibri"/>
          <w:lang w:val="et-EE"/>
        </w:rPr>
      </w:pPr>
      <w:bookmarkStart w:id="957" w:name="_Toc210486463"/>
      <w:r>
        <w:rPr>
          <w:rFonts w:eastAsia="Calibri"/>
          <w:lang w:val="et-EE"/>
        </w:rPr>
        <w:t>Erieesmärk: (vi) ring- ja ressursitõhusale majandusele ülemineku edendamine</w:t>
      </w:r>
      <w:bookmarkEnd w:id="957"/>
    </w:p>
    <w:p w14:paraId="2489BAE0" w14:textId="77777777" w:rsidR="009D6B67" w:rsidRDefault="00EE5F1F">
      <w:pPr>
        <w:pStyle w:val="Pealkiri5"/>
        <w:keepNext/>
        <w:numPr>
          <w:ilvl w:val="4"/>
          <w:numId w:val="79"/>
        </w:numPr>
        <w:rPr>
          <w:lang w:val="et-EE"/>
        </w:rPr>
      </w:pPr>
      <w:r>
        <w:rPr>
          <w:lang w:val="et-EE"/>
        </w:rPr>
        <w:t>Fondide sekkumised</w:t>
      </w:r>
    </w:p>
    <w:p w14:paraId="52D2DE45" w14:textId="77777777" w:rsidR="009D6B67" w:rsidRDefault="00EE5F1F">
      <w:pPr>
        <w:keepNext/>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58C68EF7" w14:textId="77777777" w:rsidTr="51C6A250">
        <w:tc>
          <w:tcPr>
            <w:tcW w:w="9634" w:type="dxa"/>
          </w:tcPr>
          <w:p w14:paraId="7EA5CE0F" w14:textId="743B0798" w:rsidR="009D6B67" w:rsidRDefault="00EE5F1F">
            <w:pPr>
              <w:spacing w:line="240" w:lineRule="auto"/>
              <w:jc w:val="both"/>
              <w:rPr>
                <w:rFonts w:asciiTheme="majorHAnsi" w:hAnsiTheme="majorHAnsi"/>
                <w:sz w:val="20"/>
                <w:szCs w:val="20"/>
                <w:lang w:val="et-EE"/>
              </w:rPr>
            </w:pPr>
            <w:bookmarkStart w:id="958" w:name="_Hlk164869732"/>
            <w:r>
              <w:rPr>
                <w:rFonts w:asciiTheme="majorHAnsi" w:hAnsiTheme="majorHAnsi"/>
                <w:sz w:val="20"/>
                <w:szCs w:val="20"/>
                <w:lang w:val="et-EE"/>
              </w:rPr>
              <w:t>Sekkumiste peamine eesmärk on edendada üleminekut ringmajandusele ja käsitleda jäätmehierarhia kõiki tasandeid, et vältida ja vähendada jäätmeteket ning luua tootmis- ja tarbimismudelid, milles võetakse arvesse kogu ressursiahela kestlikke kavandamispõhimõtteid. Kattuvuse vältimine erinevate meetmete vahel tagatakse  meetmete</w:t>
            </w:r>
            <w:r w:rsidR="006C6860">
              <w:rPr>
                <w:rFonts w:asciiTheme="majorHAnsi" w:hAnsiTheme="majorHAnsi"/>
                <w:sz w:val="20"/>
                <w:szCs w:val="20"/>
                <w:lang w:val="et-EE"/>
              </w:rPr>
              <w:t xml:space="preserve"> juhtrühmade</w:t>
            </w:r>
            <w:r>
              <w:rPr>
                <w:rFonts w:asciiTheme="majorHAnsi" w:hAnsiTheme="majorHAnsi"/>
                <w:sz w:val="20"/>
                <w:szCs w:val="20"/>
                <w:lang w:val="et-EE"/>
              </w:rPr>
              <w:t xml:space="preserve"> kaudu.</w:t>
            </w:r>
          </w:p>
          <w:p w14:paraId="39DF2337"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Sekkumisi on viis:</w:t>
            </w:r>
          </w:p>
          <w:p w14:paraId="4056C1EF" w14:textId="179F51E6" w:rsidR="009D6B67" w:rsidRDefault="00EE5F1F">
            <w:pPr>
              <w:spacing w:line="240" w:lineRule="auto"/>
              <w:jc w:val="both"/>
              <w:rPr>
                <w:rFonts w:asciiTheme="majorHAnsi" w:eastAsia="Times New Roman" w:hAnsiTheme="majorHAnsi" w:cstheme="minorHAnsi"/>
                <w:sz w:val="20"/>
                <w:szCs w:val="20"/>
                <w:u w:val="single"/>
                <w:lang w:val="et-EE"/>
              </w:rPr>
            </w:pPr>
            <w:bookmarkStart w:id="959" w:name="_Hlk164869647"/>
            <w:r>
              <w:rPr>
                <w:rFonts w:asciiTheme="majorHAnsi" w:hAnsiTheme="majorHAnsi"/>
                <w:sz w:val="20"/>
                <w:szCs w:val="20"/>
                <w:u w:val="single"/>
                <w:lang w:val="et-EE"/>
              </w:rPr>
              <w:t>1. Toetus jäätmetekke ja pakendamise vältimiseks ja vähendamiseks ning  korduskasutuseks</w:t>
            </w:r>
          </w:p>
          <w:p w14:paraId="633E31AC" w14:textId="77777777" w:rsidR="00C33BAE" w:rsidRDefault="00C33BAE" w:rsidP="00C33BAE">
            <w:pPr>
              <w:spacing w:line="240" w:lineRule="auto"/>
              <w:jc w:val="both"/>
              <w:rPr>
                <w:rFonts w:asciiTheme="majorHAnsi" w:hAnsiTheme="majorHAnsi"/>
                <w:sz w:val="20"/>
                <w:szCs w:val="20"/>
                <w:lang w:val="et-EE"/>
              </w:rPr>
            </w:pPr>
            <w:r>
              <w:rPr>
                <w:rFonts w:asciiTheme="majorHAnsi" w:hAnsiTheme="majorHAnsi"/>
                <w:sz w:val="20"/>
                <w:szCs w:val="20"/>
                <w:lang w:val="et-EE"/>
              </w:rPr>
              <w:t>Tegevused aitavad vähendada kasvuhoonegaaside heidet, kuna vähendavad vajadust toota uusi materjale ja tooteid. Sihtrühm on pakendamise vähendamist ja muud jäätmetekke vältimist praktiseerivad ettevõtted ning need, kes soovivad oma lahendusi katsetada või kasutamist laiendada.</w:t>
            </w:r>
          </w:p>
          <w:p w14:paraId="4DDD12F5" w14:textId="1BF4F868" w:rsidR="00C33BAE" w:rsidRDefault="00C33BAE" w:rsidP="00C33BAE">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Eelkõige vajab tähelepanu toidujäätmete teke, </w:t>
            </w:r>
            <w:r w:rsidRPr="00431E41">
              <w:rPr>
                <w:rFonts w:asciiTheme="majorHAnsi" w:hAnsiTheme="majorHAnsi"/>
                <w:sz w:val="20"/>
                <w:szCs w:val="20"/>
                <w:lang w:val="et-EE"/>
              </w:rPr>
              <w:t>toidutootmine suure negatiivse keskkonnamõjuga tegevus, seetõttu on tähtis leida mh lahendusi toidujäätmete tekke vältimiseks ja vähendamiseks</w:t>
            </w:r>
            <w:r>
              <w:rPr>
                <w:rFonts w:asciiTheme="majorHAnsi" w:hAnsiTheme="majorHAnsi"/>
                <w:sz w:val="20"/>
                <w:szCs w:val="20"/>
                <w:lang w:val="et-EE"/>
              </w:rPr>
              <w:t xml:space="preserve"> sh läbi digitaalsete lahenduste</w:t>
            </w:r>
            <w:r w:rsidRPr="00431E41">
              <w:rPr>
                <w:rFonts w:asciiTheme="majorHAnsi" w:hAnsiTheme="majorHAnsi"/>
                <w:sz w:val="20"/>
                <w:szCs w:val="20"/>
                <w:lang w:val="et-EE"/>
              </w:rPr>
              <w:t>.</w:t>
            </w:r>
            <w:r>
              <w:rPr>
                <w:rFonts w:asciiTheme="majorHAnsi" w:hAnsiTheme="majorHAnsi"/>
                <w:sz w:val="20"/>
                <w:szCs w:val="20"/>
                <w:lang w:val="et-EE"/>
              </w:rPr>
              <w:t xml:space="preserve"> </w:t>
            </w:r>
            <w:r w:rsidRPr="00431E41">
              <w:rPr>
                <w:rFonts w:asciiTheme="majorHAnsi" w:hAnsiTheme="majorHAnsi"/>
                <w:sz w:val="20"/>
                <w:szCs w:val="20"/>
                <w:lang w:val="et-EE"/>
              </w:rPr>
              <w:t xml:space="preserve">Samuti </w:t>
            </w:r>
            <w:r>
              <w:rPr>
                <w:rFonts w:asciiTheme="majorHAnsi" w:hAnsiTheme="majorHAnsi"/>
                <w:sz w:val="20"/>
                <w:szCs w:val="20"/>
                <w:lang w:val="et-EE"/>
              </w:rPr>
              <w:t>on pakendite kasutamine suurenevas trendis, selle pidurdamiseks ning pakendite keskkonnamõju vähendamiseks on vajalik</w:t>
            </w:r>
            <w:r w:rsidRPr="00431E41">
              <w:rPr>
                <w:rFonts w:asciiTheme="majorHAnsi" w:hAnsiTheme="majorHAnsi"/>
                <w:sz w:val="20"/>
                <w:szCs w:val="20"/>
                <w:lang w:val="et-EE"/>
              </w:rPr>
              <w:t xml:space="preserve"> teha investeeringuid </w:t>
            </w:r>
            <w:r>
              <w:rPr>
                <w:rFonts w:asciiTheme="majorHAnsi" w:hAnsiTheme="majorHAnsi"/>
                <w:sz w:val="20"/>
                <w:szCs w:val="20"/>
                <w:lang w:val="et-EE"/>
              </w:rPr>
              <w:t>nii pakendite disaini ja tootmisse, sh parandada pakendite ringlussevõetavust, kui ka korduskasutussüsteemidesse.</w:t>
            </w:r>
          </w:p>
          <w:p w14:paraId="420CD490" w14:textId="77777777" w:rsidR="009D6B67" w:rsidRDefault="00EE5F1F">
            <w:pPr>
              <w:spacing w:line="240" w:lineRule="auto"/>
              <w:jc w:val="both"/>
              <w:rPr>
                <w:rFonts w:asciiTheme="majorHAnsi" w:hAnsiTheme="majorHAnsi"/>
                <w:sz w:val="20"/>
                <w:szCs w:val="20"/>
                <w:u w:val="single"/>
                <w:lang w:val="et-EE"/>
              </w:rPr>
            </w:pPr>
            <w:r>
              <w:rPr>
                <w:rFonts w:asciiTheme="majorHAnsi" w:hAnsiTheme="majorHAnsi"/>
                <w:sz w:val="20"/>
                <w:szCs w:val="20"/>
                <w:u w:val="single"/>
                <w:lang w:val="et-EE"/>
              </w:rPr>
              <w:t>2. Toetus ringmajanduspõhiste tootmis- ja tarbimismudelite rakendamiseks, ekspertide koolitamiseks, tööstussümbioosiks ja tooraine hankimisest tulenevate kahjude vähendamiseks</w:t>
            </w:r>
          </w:p>
          <w:p w14:paraId="17D5556E" w14:textId="77777777" w:rsidR="00C33BAE" w:rsidRDefault="00C33BAE" w:rsidP="00C33BAE">
            <w:pPr>
              <w:spacing w:line="240" w:lineRule="auto"/>
              <w:jc w:val="both"/>
              <w:rPr>
                <w:rFonts w:asciiTheme="majorHAnsi" w:hAnsiTheme="majorHAnsi"/>
                <w:sz w:val="20"/>
                <w:szCs w:val="20"/>
                <w:lang w:val="et-EE"/>
              </w:rPr>
            </w:pPr>
            <w:r>
              <w:rPr>
                <w:rFonts w:asciiTheme="majorHAnsi" w:hAnsiTheme="majorHAnsi"/>
                <w:sz w:val="20"/>
                <w:szCs w:val="20"/>
                <w:lang w:val="et-EE"/>
              </w:rPr>
              <w:t>S</w:t>
            </w:r>
            <w:r w:rsidRPr="00705CD3">
              <w:rPr>
                <w:rFonts w:asciiTheme="majorHAnsi" w:hAnsiTheme="majorHAnsi"/>
                <w:sz w:val="20"/>
                <w:szCs w:val="20"/>
                <w:lang w:val="et-EE"/>
              </w:rPr>
              <w:t xml:space="preserve">uurem rõhuasetus </w:t>
            </w:r>
            <w:r>
              <w:rPr>
                <w:rFonts w:asciiTheme="majorHAnsi" w:hAnsiTheme="majorHAnsi"/>
                <w:sz w:val="20"/>
                <w:szCs w:val="20"/>
                <w:lang w:val="et-EE"/>
              </w:rPr>
              <w:t xml:space="preserve">seatakse </w:t>
            </w:r>
            <w:r w:rsidRPr="00705CD3">
              <w:rPr>
                <w:rFonts w:asciiTheme="majorHAnsi" w:hAnsiTheme="majorHAnsi"/>
                <w:sz w:val="20"/>
                <w:szCs w:val="20"/>
                <w:lang w:val="et-EE"/>
              </w:rPr>
              <w:t>tarbijale ning soodustatakse ärimudeleid, mis toetavad kestlikumat tootepoliitika rakendamist. Sihtrühmadeks on</w:t>
            </w:r>
            <w:r>
              <w:rPr>
                <w:rFonts w:asciiTheme="majorHAnsi" w:hAnsiTheme="majorHAnsi"/>
                <w:sz w:val="20"/>
                <w:szCs w:val="20"/>
                <w:lang w:val="et-EE"/>
              </w:rPr>
              <w:t xml:space="preserve"> näiteks</w:t>
            </w:r>
            <w:r w:rsidRPr="00705CD3">
              <w:rPr>
                <w:rFonts w:asciiTheme="majorHAnsi" w:hAnsiTheme="majorHAnsi"/>
                <w:sz w:val="20"/>
                <w:szCs w:val="20"/>
                <w:lang w:val="et-EE"/>
              </w:rPr>
              <w:t xml:space="preserve"> korduskasutus</w:t>
            </w:r>
            <w:r>
              <w:rPr>
                <w:rFonts w:asciiTheme="majorHAnsi" w:hAnsiTheme="majorHAnsi"/>
                <w:sz w:val="20"/>
                <w:szCs w:val="20"/>
                <w:lang w:val="et-EE"/>
              </w:rPr>
              <w:t xml:space="preserve">ettevõtted </w:t>
            </w:r>
            <w:r w:rsidRPr="00705CD3">
              <w:rPr>
                <w:rFonts w:asciiTheme="majorHAnsi" w:hAnsiTheme="majorHAnsi"/>
                <w:sz w:val="20"/>
                <w:szCs w:val="20"/>
                <w:lang w:val="et-EE"/>
              </w:rPr>
              <w:t>ning ka ettevõtjad, kes pakuvad toodet teenusena, edenevad jagamismajandust või rakendavad uudseid biomajandusel põhinevaid lahendusi. Samuti on oluline, et rohkem ettevõtted järgiksid kõrgeid keskkonnastandardeid, seetõttu</w:t>
            </w:r>
            <w:r>
              <w:rPr>
                <w:rFonts w:asciiTheme="majorHAnsi" w:hAnsiTheme="majorHAnsi"/>
                <w:sz w:val="20"/>
                <w:szCs w:val="20"/>
                <w:lang w:val="et-EE"/>
              </w:rPr>
              <w:t xml:space="preserve"> </w:t>
            </w:r>
            <w:r w:rsidRPr="00705CD3">
              <w:rPr>
                <w:rFonts w:asciiTheme="majorHAnsi" w:hAnsiTheme="majorHAnsi"/>
                <w:sz w:val="20"/>
                <w:szCs w:val="20"/>
                <w:lang w:val="et-EE"/>
              </w:rPr>
              <w:t>toeta</w:t>
            </w:r>
            <w:r>
              <w:rPr>
                <w:rFonts w:asciiTheme="majorHAnsi" w:hAnsiTheme="majorHAnsi"/>
                <w:sz w:val="20"/>
                <w:szCs w:val="20"/>
                <w:lang w:val="et-EE"/>
              </w:rPr>
              <w:t>takse</w:t>
            </w:r>
            <w:r w:rsidRPr="00705CD3">
              <w:rPr>
                <w:rFonts w:asciiTheme="majorHAnsi" w:hAnsiTheme="majorHAnsi"/>
                <w:sz w:val="20"/>
                <w:szCs w:val="20"/>
                <w:lang w:val="et-EE"/>
              </w:rPr>
              <w:t xml:space="preserve"> ka vabatahtlike keskkonnameetmeid, sh keskkonnajuhtimissüsteemide rakendamist ja ökomärgis</w:t>
            </w:r>
            <w:r>
              <w:rPr>
                <w:rFonts w:asciiTheme="majorHAnsi" w:hAnsiTheme="majorHAnsi"/>
                <w:sz w:val="20"/>
                <w:szCs w:val="20"/>
                <w:lang w:val="et-EE"/>
              </w:rPr>
              <w:t>eid</w:t>
            </w:r>
            <w:r w:rsidRPr="00705CD3">
              <w:rPr>
                <w:rFonts w:asciiTheme="majorHAnsi" w:hAnsiTheme="majorHAnsi"/>
                <w:sz w:val="20"/>
                <w:szCs w:val="20"/>
                <w:lang w:val="et-EE"/>
              </w:rPr>
              <w:t>.</w:t>
            </w:r>
            <w:r>
              <w:rPr>
                <w:rFonts w:asciiTheme="majorHAnsi" w:hAnsiTheme="majorHAnsi"/>
                <w:sz w:val="20"/>
                <w:szCs w:val="20"/>
                <w:lang w:val="et-EE"/>
              </w:rPr>
              <w:t xml:space="preserve"> </w:t>
            </w:r>
            <w:r w:rsidRPr="00705CD3">
              <w:rPr>
                <w:rFonts w:asciiTheme="majorHAnsi" w:hAnsiTheme="majorHAnsi"/>
                <w:sz w:val="20"/>
                <w:szCs w:val="20"/>
                <w:lang w:val="et-EE"/>
              </w:rPr>
              <w:t>Samuti on vaja suurendada teiseste toorainete osakaalu, luues ringmajanduse koostööprojekte, et rakendada tõhusamalt ettevõtjatevahelise koostöö</w:t>
            </w:r>
            <w:r>
              <w:rPr>
                <w:rFonts w:asciiTheme="majorHAnsi" w:hAnsiTheme="majorHAnsi"/>
                <w:sz w:val="20"/>
                <w:szCs w:val="20"/>
                <w:lang w:val="et-EE"/>
              </w:rPr>
              <w:t>d</w:t>
            </w:r>
            <w:r w:rsidRPr="00705CD3">
              <w:rPr>
                <w:rFonts w:asciiTheme="majorHAnsi" w:hAnsiTheme="majorHAnsi"/>
                <w:sz w:val="20"/>
                <w:szCs w:val="20"/>
                <w:lang w:val="et-EE"/>
              </w:rPr>
              <w:t xml:space="preserve"> ning tööstussümbioosi</w:t>
            </w:r>
            <w:r>
              <w:rPr>
                <w:rFonts w:asciiTheme="majorHAnsi" w:hAnsiTheme="majorHAnsi"/>
                <w:sz w:val="20"/>
                <w:szCs w:val="20"/>
                <w:lang w:val="et-EE"/>
              </w:rPr>
              <w:t>.</w:t>
            </w:r>
            <w:r w:rsidRPr="00705CD3">
              <w:rPr>
                <w:rFonts w:asciiTheme="majorHAnsi" w:hAnsiTheme="majorHAnsi"/>
                <w:sz w:val="20"/>
                <w:szCs w:val="20"/>
                <w:lang w:val="et-EE"/>
              </w:rPr>
              <w:t xml:space="preserve"> Ringmajanduse tootmismudelite arendamine võimaldab vähendada toorme hankimise vajadust ning sellega seotud kahjusid tulevikus</w:t>
            </w:r>
            <w:r>
              <w:rPr>
                <w:rFonts w:asciiTheme="majorHAnsi" w:hAnsiTheme="majorHAnsi"/>
                <w:sz w:val="20"/>
                <w:szCs w:val="20"/>
                <w:lang w:val="et-EE"/>
              </w:rPr>
              <w:t>.</w:t>
            </w:r>
            <w:r w:rsidRPr="00705CD3" w:rsidDel="0034319A">
              <w:rPr>
                <w:rFonts w:asciiTheme="majorHAnsi" w:hAnsiTheme="majorHAnsi"/>
                <w:sz w:val="20"/>
                <w:szCs w:val="20"/>
                <w:lang w:val="et-EE"/>
              </w:rPr>
              <w:t xml:space="preserve"> </w:t>
            </w:r>
            <w:r w:rsidRPr="00705CD3">
              <w:rPr>
                <w:rFonts w:asciiTheme="majorHAnsi" w:hAnsiTheme="majorHAnsi"/>
                <w:sz w:val="20"/>
                <w:szCs w:val="20"/>
                <w:lang w:val="et-EE"/>
              </w:rPr>
              <w:t xml:space="preserve">Üks osa teisese toorme kasutamise soodustamisest on varem kasutatud ja praeguseks hüljatud toormeallikate korrastamine (nt </w:t>
            </w:r>
            <w:r w:rsidRPr="00705CD3">
              <w:rPr>
                <w:rFonts w:asciiTheme="majorHAnsi" w:hAnsiTheme="majorHAnsi"/>
                <w:sz w:val="20"/>
                <w:szCs w:val="20"/>
                <w:lang w:val="et-EE"/>
              </w:rPr>
              <w:lastRenderedPageBreak/>
              <w:t>stabiliseerimine, alade täitmine) rakendades ringmajanduse põhimõtteid</w:t>
            </w:r>
            <w:r>
              <w:rPr>
                <w:rFonts w:asciiTheme="majorHAnsi" w:hAnsiTheme="majorHAnsi"/>
                <w:sz w:val="20"/>
                <w:szCs w:val="20"/>
                <w:lang w:val="et-EE"/>
              </w:rPr>
              <w:t xml:space="preserve"> </w:t>
            </w:r>
            <w:r w:rsidRPr="00705CD3">
              <w:rPr>
                <w:rFonts w:asciiTheme="majorHAnsi" w:hAnsiTheme="majorHAnsi"/>
                <w:sz w:val="20"/>
                <w:szCs w:val="20"/>
                <w:lang w:val="et-EE"/>
              </w:rPr>
              <w:t>(</w:t>
            </w:r>
            <w:r>
              <w:rPr>
                <w:rFonts w:asciiTheme="majorHAnsi" w:hAnsiTheme="majorHAnsi"/>
                <w:sz w:val="20"/>
                <w:szCs w:val="20"/>
                <w:lang w:val="et-EE"/>
              </w:rPr>
              <w:t xml:space="preserve">vajadusel koostatakse </w:t>
            </w:r>
            <w:r w:rsidRPr="00705CD3">
              <w:rPr>
                <w:rFonts w:asciiTheme="majorHAnsi" w:hAnsiTheme="majorHAnsi"/>
                <w:sz w:val="20"/>
                <w:szCs w:val="20"/>
                <w:lang w:val="et-EE"/>
              </w:rPr>
              <w:t>eelneva</w:t>
            </w:r>
            <w:r>
              <w:rPr>
                <w:rFonts w:asciiTheme="majorHAnsi" w:hAnsiTheme="majorHAnsi"/>
                <w:sz w:val="20"/>
                <w:szCs w:val="20"/>
                <w:lang w:val="et-EE"/>
              </w:rPr>
              <w:t>d</w:t>
            </w:r>
            <w:r w:rsidRPr="00705CD3">
              <w:rPr>
                <w:rFonts w:asciiTheme="majorHAnsi" w:hAnsiTheme="majorHAnsi"/>
                <w:sz w:val="20"/>
                <w:szCs w:val="20"/>
                <w:lang w:val="et-EE"/>
              </w:rPr>
              <w:t xml:space="preserve"> analüüsid)</w:t>
            </w:r>
            <w:r>
              <w:rPr>
                <w:rFonts w:asciiTheme="majorHAnsi" w:hAnsiTheme="majorHAnsi"/>
                <w:sz w:val="20"/>
                <w:szCs w:val="20"/>
                <w:lang w:val="et-EE"/>
              </w:rPr>
              <w:t>.</w:t>
            </w:r>
            <w:r w:rsidRPr="00705CD3" w:rsidDel="0034319A">
              <w:rPr>
                <w:rFonts w:asciiTheme="majorHAnsi" w:hAnsiTheme="majorHAnsi"/>
                <w:sz w:val="20"/>
                <w:szCs w:val="20"/>
                <w:lang w:val="et-EE"/>
              </w:rPr>
              <w:t xml:space="preserve"> </w:t>
            </w:r>
          </w:p>
          <w:p w14:paraId="6E3B2C88" w14:textId="1F5C4EAD" w:rsidR="00C33BAE" w:rsidRDefault="00C33BAE" w:rsidP="00C33BAE">
            <w:pPr>
              <w:spacing w:line="240" w:lineRule="auto"/>
              <w:jc w:val="both"/>
              <w:rPr>
                <w:rFonts w:asciiTheme="majorHAnsi" w:hAnsiTheme="majorHAnsi"/>
                <w:sz w:val="20"/>
                <w:szCs w:val="20"/>
                <w:lang w:val="et-EE"/>
              </w:rPr>
            </w:pPr>
            <w:r w:rsidRPr="00F263A6">
              <w:rPr>
                <w:rFonts w:asciiTheme="majorHAnsi" w:hAnsiTheme="majorHAnsi"/>
                <w:sz w:val="20"/>
                <w:szCs w:val="20"/>
                <w:lang w:val="et-EE"/>
              </w:rPr>
              <w:t xml:space="preserve">Ringmajanduse mudelite tõhusaks rakendamiseks on oluline läbi viia asjakohaseid riiklikke koordineerivaid </w:t>
            </w:r>
            <w:r>
              <w:rPr>
                <w:rFonts w:asciiTheme="majorHAnsi" w:hAnsiTheme="majorHAnsi"/>
                <w:sz w:val="20"/>
                <w:szCs w:val="20"/>
                <w:lang w:val="et-EE"/>
              </w:rPr>
              <w:t xml:space="preserve">ja praktilisi </w:t>
            </w:r>
            <w:r w:rsidRPr="00F263A6">
              <w:rPr>
                <w:rFonts w:asciiTheme="majorHAnsi" w:hAnsiTheme="majorHAnsi"/>
                <w:sz w:val="20"/>
                <w:szCs w:val="20"/>
                <w:lang w:val="et-EE"/>
              </w:rPr>
              <w:t xml:space="preserve">tegevusi, </w:t>
            </w:r>
            <w:r>
              <w:rPr>
                <w:rFonts w:asciiTheme="majorHAnsi" w:hAnsiTheme="majorHAnsi"/>
                <w:sz w:val="20"/>
                <w:szCs w:val="20"/>
                <w:lang w:val="et-EE"/>
              </w:rPr>
              <w:t>näiteks</w:t>
            </w:r>
            <w:r w:rsidRPr="00F263A6">
              <w:rPr>
                <w:rFonts w:asciiTheme="majorHAnsi" w:hAnsiTheme="majorHAnsi"/>
                <w:sz w:val="20"/>
                <w:szCs w:val="20"/>
                <w:lang w:val="et-EE"/>
              </w:rPr>
              <w:t xml:space="preserve"> uuringuid, pilootprojekte ning juhiste loomist,</w:t>
            </w:r>
            <w:r>
              <w:rPr>
                <w:rFonts w:asciiTheme="majorHAnsi" w:hAnsiTheme="majorHAnsi"/>
                <w:sz w:val="20"/>
                <w:szCs w:val="20"/>
                <w:lang w:val="et-EE"/>
              </w:rPr>
              <w:t xml:space="preserve"> investeeringuid riigi järelevalve võimekuse suurendamiseks </w:t>
            </w:r>
            <w:r w:rsidRPr="00F263A6">
              <w:rPr>
                <w:rFonts w:asciiTheme="majorHAnsi" w:hAnsiTheme="majorHAnsi"/>
                <w:sz w:val="20"/>
                <w:szCs w:val="20"/>
                <w:lang w:val="et-EE"/>
              </w:rPr>
              <w:t>ning suurendada teadlikkust</w:t>
            </w:r>
            <w:r>
              <w:rPr>
                <w:rFonts w:asciiTheme="majorHAnsi" w:hAnsiTheme="majorHAnsi"/>
                <w:sz w:val="20"/>
                <w:szCs w:val="20"/>
                <w:lang w:val="et-EE"/>
              </w:rPr>
              <w:t xml:space="preserve"> ning edendada</w:t>
            </w:r>
            <w:r w:rsidRPr="00F263A6">
              <w:rPr>
                <w:rFonts w:asciiTheme="majorHAnsi" w:hAnsiTheme="majorHAnsi"/>
                <w:sz w:val="20"/>
                <w:szCs w:val="20"/>
                <w:lang w:val="et-EE"/>
              </w:rPr>
              <w:t xml:space="preserve"> innovatsiooni digitaliseerimise abil. </w:t>
            </w:r>
            <w:r>
              <w:rPr>
                <w:rFonts w:asciiTheme="majorHAnsi" w:hAnsiTheme="majorHAnsi"/>
                <w:sz w:val="20"/>
                <w:szCs w:val="20"/>
                <w:lang w:val="et-EE"/>
              </w:rPr>
              <w:t>Näiteks käivitatakse</w:t>
            </w:r>
            <w:r w:rsidRPr="00F263A6">
              <w:rPr>
                <w:rFonts w:asciiTheme="majorHAnsi" w:hAnsiTheme="majorHAnsi"/>
                <w:sz w:val="20"/>
                <w:szCs w:val="20"/>
                <w:lang w:val="et-EE"/>
              </w:rPr>
              <w:t xml:space="preserve"> reaalajal põhineva andmekogumissüsteem, mis võimalda</w:t>
            </w:r>
            <w:r>
              <w:rPr>
                <w:rFonts w:asciiTheme="majorHAnsi" w:hAnsiTheme="majorHAnsi"/>
                <w:sz w:val="20"/>
                <w:szCs w:val="20"/>
                <w:lang w:val="et-EE"/>
              </w:rPr>
              <w:t>b</w:t>
            </w:r>
            <w:r w:rsidRPr="00F263A6">
              <w:rPr>
                <w:rFonts w:asciiTheme="majorHAnsi" w:hAnsiTheme="majorHAnsi"/>
                <w:sz w:val="20"/>
                <w:szCs w:val="20"/>
                <w:lang w:val="et-EE"/>
              </w:rPr>
              <w:t xml:space="preserve"> ettevõtetel masinliidese abil saata oma infosüsteemidest otse andmeid erinevatele andmete haldajatele. Samuti võib olla vajalik olemasolevate andmesüsteemide, näiteks pakendiregistri, arendamine või uute digitaalsete lahenduste loomine, näiteks materjalipank. </w:t>
            </w:r>
            <w:r>
              <w:rPr>
                <w:rFonts w:asciiTheme="majorHAnsi" w:hAnsiTheme="majorHAnsi"/>
                <w:sz w:val="20"/>
                <w:szCs w:val="20"/>
                <w:lang w:val="et-EE"/>
              </w:rPr>
              <w:t>Paremad</w:t>
            </w:r>
            <w:r w:rsidRPr="00BC13FF">
              <w:rPr>
                <w:rFonts w:asciiTheme="majorHAnsi" w:eastAsia="Times New Roman" w:hAnsiTheme="majorHAnsi"/>
                <w:bCs/>
                <w:sz w:val="20"/>
                <w:szCs w:val="20"/>
                <w:lang w:val="et-EE"/>
              </w:rPr>
              <w:t xml:space="preserve"> andmed </w:t>
            </w:r>
            <w:r>
              <w:rPr>
                <w:rFonts w:asciiTheme="majorHAnsi" w:eastAsia="Times New Roman" w:hAnsiTheme="majorHAnsi"/>
                <w:bCs/>
                <w:sz w:val="20"/>
                <w:szCs w:val="20"/>
                <w:lang w:val="et-EE"/>
              </w:rPr>
              <w:t xml:space="preserve">ja informatsiooni süsteemid </w:t>
            </w:r>
            <w:r w:rsidRPr="00BC13FF">
              <w:rPr>
                <w:rFonts w:asciiTheme="majorHAnsi" w:eastAsia="Times New Roman" w:hAnsiTheme="majorHAnsi"/>
                <w:bCs/>
                <w:sz w:val="20"/>
                <w:szCs w:val="20"/>
                <w:lang w:val="et-EE"/>
              </w:rPr>
              <w:t xml:space="preserve">jäätmete- ja materjalivoogude kohta annavad võimaluse edendada ringmajandust efektiivsemalt. </w:t>
            </w:r>
            <w:r w:rsidRPr="00F263A6">
              <w:rPr>
                <w:rFonts w:asciiTheme="majorHAnsi" w:hAnsiTheme="majorHAnsi"/>
                <w:sz w:val="20"/>
                <w:szCs w:val="20"/>
                <w:lang w:val="et-EE"/>
              </w:rPr>
              <w:t xml:space="preserve">Lisaks on oluline </w:t>
            </w:r>
            <w:r>
              <w:rPr>
                <w:rFonts w:asciiTheme="majorHAnsi" w:hAnsiTheme="majorHAnsi"/>
                <w:sz w:val="20"/>
                <w:szCs w:val="20"/>
                <w:lang w:val="et-EE"/>
              </w:rPr>
              <w:t>analüüsida andmeid</w:t>
            </w:r>
            <w:r w:rsidRPr="00F263A6">
              <w:rPr>
                <w:rFonts w:asciiTheme="majorHAnsi" w:hAnsiTheme="majorHAnsi"/>
                <w:sz w:val="20"/>
                <w:szCs w:val="20"/>
                <w:lang w:val="et-EE"/>
              </w:rPr>
              <w:t>, et saada parem ülevaade oluliste</w:t>
            </w:r>
            <w:r>
              <w:rPr>
                <w:rFonts w:asciiTheme="majorHAnsi" w:hAnsiTheme="majorHAnsi"/>
                <w:sz w:val="20"/>
                <w:szCs w:val="20"/>
                <w:lang w:val="et-EE"/>
              </w:rPr>
              <w:t>st</w:t>
            </w:r>
            <w:r w:rsidRPr="00F263A6">
              <w:rPr>
                <w:rFonts w:asciiTheme="majorHAnsi" w:hAnsiTheme="majorHAnsi"/>
                <w:sz w:val="20"/>
                <w:szCs w:val="20"/>
                <w:lang w:val="et-EE"/>
              </w:rPr>
              <w:t xml:space="preserve"> materjalivoogude</w:t>
            </w:r>
            <w:r>
              <w:rPr>
                <w:rFonts w:asciiTheme="majorHAnsi" w:hAnsiTheme="majorHAnsi"/>
                <w:sz w:val="20"/>
                <w:szCs w:val="20"/>
                <w:lang w:val="et-EE"/>
              </w:rPr>
              <w:t>st</w:t>
            </w:r>
            <w:r w:rsidRPr="00F263A6">
              <w:rPr>
                <w:rFonts w:asciiTheme="majorHAnsi" w:hAnsiTheme="majorHAnsi"/>
                <w:sz w:val="20"/>
                <w:szCs w:val="20"/>
                <w:lang w:val="et-EE"/>
              </w:rPr>
              <w:t xml:space="preserve"> ning nende ringlussevõtu takistavate tegurite kohta. Vajalik on uurida, kui palju erinevates ahelates</w:t>
            </w:r>
            <w:r>
              <w:rPr>
                <w:rFonts w:asciiTheme="majorHAnsi" w:hAnsiTheme="majorHAnsi"/>
                <w:sz w:val="20"/>
                <w:szCs w:val="20"/>
                <w:lang w:val="et-EE"/>
              </w:rPr>
              <w:t>, sh piirkonniti ja mahuliselt,</w:t>
            </w:r>
            <w:r w:rsidRPr="00F263A6">
              <w:rPr>
                <w:rFonts w:asciiTheme="majorHAnsi" w:hAnsiTheme="majorHAnsi"/>
                <w:sz w:val="20"/>
                <w:szCs w:val="20"/>
                <w:lang w:val="et-EE"/>
              </w:rPr>
              <w:t xml:space="preserve"> tekib biolagunevaid jäätmeid, näiteks toidujäätmeid</w:t>
            </w:r>
            <w:r>
              <w:rPr>
                <w:rFonts w:asciiTheme="majorHAnsi" w:hAnsiTheme="majorHAnsi"/>
                <w:sz w:val="20"/>
                <w:szCs w:val="20"/>
                <w:lang w:val="et-EE"/>
              </w:rPr>
              <w:t>,</w:t>
            </w:r>
            <w:r w:rsidRPr="00F263A6">
              <w:rPr>
                <w:rFonts w:asciiTheme="majorHAnsi" w:hAnsiTheme="majorHAnsi"/>
                <w:sz w:val="20"/>
                <w:szCs w:val="20"/>
                <w:lang w:val="et-EE"/>
              </w:rPr>
              <w:t xml:space="preserve"> reoveesetteid</w:t>
            </w:r>
            <w:r>
              <w:rPr>
                <w:rFonts w:asciiTheme="majorHAnsi" w:hAnsiTheme="majorHAnsi"/>
                <w:sz w:val="20"/>
                <w:szCs w:val="20"/>
                <w:lang w:val="et-EE"/>
              </w:rPr>
              <w:t xml:space="preserve"> ja kompostijäätmeid</w:t>
            </w:r>
            <w:r w:rsidRPr="00F263A6">
              <w:rPr>
                <w:rFonts w:asciiTheme="majorHAnsi" w:hAnsiTheme="majorHAnsi"/>
                <w:sz w:val="20"/>
                <w:szCs w:val="20"/>
                <w:lang w:val="et-EE"/>
              </w:rPr>
              <w:t>, ning nende käitlusviiside ja materjalivoogude ümbersuunamise potentsiaali kohta.</w:t>
            </w:r>
            <w:r>
              <w:rPr>
                <w:rFonts w:asciiTheme="majorHAnsi" w:hAnsiTheme="majorHAnsi"/>
                <w:sz w:val="20"/>
                <w:szCs w:val="20"/>
                <w:lang w:val="et-EE"/>
              </w:rPr>
              <w:t xml:space="preserve"> </w:t>
            </w:r>
            <w:r w:rsidRPr="00BC13FF">
              <w:rPr>
                <w:rFonts w:asciiTheme="majorHAnsi" w:eastAsia="Times New Roman" w:hAnsiTheme="majorHAnsi"/>
                <w:bCs/>
                <w:sz w:val="20"/>
                <w:szCs w:val="20"/>
                <w:lang w:val="et-EE"/>
              </w:rPr>
              <w:t>Ringsete ärimudelite rakendamiseks on vajalik saada ülevaade kui palju kasutatakse erinevates valdkondades ühekordseid tooteid, mida on võimalik asenda korduskasutatavate toodetega.</w:t>
            </w:r>
          </w:p>
          <w:p w14:paraId="6F2859DC" w14:textId="77777777" w:rsidR="00C33BAE" w:rsidRPr="002C3A7A" w:rsidRDefault="00C33BAE" w:rsidP="51C6A250">
            <w:pPr>
              <w:spacing w:line="252" w:lineRule="auto"/>
              <w:jc w:val="both"/>
              <w:rPr>
                <w:rFonts w:asciiTheme="majorHAnsi" w:eastAsia="Times New Roman" w:hAnsiTheme="majorHAnsi" w:cstheme="minorBidi"/>
                <w:sz w:val="20"/>
                <w:szCs w:val="20"/>
                <w:lang w:val="et-EE"/>
              </w:rPr>
            </w:pPr>
            <w:r w:rsidRPr="002C3A7A">
              <w:rPr>
                <w:rFonts w:asciiTheme="majorHAnsi" w:eastAsia="Times New Roman" w:hAnsiTheme="majorHAnsi"/>
                <w:sz w:val="20"/>
                <w:szCs w:val="20"/>
                <w:lang w:val="et-EE"/>
              </w:rPr>
              <w:t xml:space="preserve">Samuti võivad </w:t>
            </w:r>
            <w:r w:rsidRPr="002C3A7A">
              <w:rPr>
                <w:rFonts w:asciiTheme="majorHAnsi" w:eastAsia="Times New Roman" w:hAnsiTheme="majorHAnsi" w:cstheme="minorBidi"/>
                <w:sz w:val="20"/>
                <w:szCs w:val="20"/>
                <w:lang w:val="et-EE"/>
              </w:rPr>
              <w:t xml:space="preserve">kaevandamis- ja tööstusjäätmed olla toormeteks uutele toodetele, seepärast on oluline kaardistada nende koostis, kvaliteet ja kogus ning töötada välja vastavate taasvarade ringlussevõtu mudelid, mis tagaks ringlussevõtu sujuva laiendamise. Seejuures on vaja tegeleda jäätmevoogude jäätmeksoleku lakkamise ja jäätmeprobleemide lahendamisega kogu toote tootmise väärtusahela lõikes. </w:t>
            </w:r>
            <w:r w:rsidRPr="002C3A7A">
              <w:rPr>
                <w:rFonts w:asciiTheme="majorHAnsi" w:hAnsiTheme="majorHAnsi"/>
                <w:sz w:val="20"/>
                <w:szCs w:val="20"/>
                <w:lang w:val="et-EE"/>
              </w:rPr>
              <w:t xml:space="preserve">Lisaks on oluline suurendada teadlikkust kestlikest tootmis- ja tarbimistavadest ning käitumisest. </w:t>
            </w:r>
            <w:r w:rsidRPr="002C3A7A">
              <w:rPr>
                <w:rFonts w:asciiTheme="majorHAnsi" w:eastAsia="Times New Roman" w:hAnsiTheme="majorHAnsi"/>
                <w:sz w:val="20"/>
                <w:szCs w:val="20"/>
                <w:lang w:val="et-EE"/>
              </w:rPr>
              <w:t xml:space="preserve">Ringmajanduse edendamiseks on vajalik ka asjakohaste õppematerjalide ja juhendite koostamine, et edendada oluliste materjalivoogude ringsemat majandamist. Samuti </w:t>
            </w:r>
            <w:r w:rsidRPr="002C3A7A">
              <w:rPr>
                <w:rFonts w:asciiTheme="majorHAnsi" w:hAnsiTheme="majorHAnsi"/>
                <w:sz w:val="20"/>
                <w:szCs w:val="20"/>
                <w:lang w:val="et-EE"/>
              </w:rPr>
              <w:t xml:space="preserve">on vaja kaasata asjakohased eksperdid, kes pakuksid osapooltele lisatuge, et pakkuda piisavat oskusteavet. Ringmajandus on integreeritud materjaliringluse kontseptsioon, mis ühendab erinevaid tegevusvaldkondi, ning selle terviklik rakendamine nõuab ekspertide suuremat pädevust ringmajandusega hõlmatud valdkondades, seetõttu on vaja läbi viia ka asjakohased koolitused ekspertidele.  </w:t>
            </w:r>
          </w:p>
          <w:p w14:paraId="6DA2B182" w14:textId="2D219505" w:rsidR="009D6B67" w:rsidRDefault="00EE5F1F">
            <w:pPr>
              <w:spacing w:line="240" w:lineRule="auto"/>
              <w:jc w:val="both"/>
              <w:rPr>
                <w:rFonts w:asciiTheme="majorHAnsi" w:eastAsia="Times New Roman" w:hAnsiTheme="majorHAnsi" w:cstheme="minorHAnsi"/>
                <w:sz w:val="20"/>
                <w:szCs w:val="20"/>
                <w:u w:val="single"/>
                <w:lang w:val="et-EE"/>
              </w:rPr>
            </w:pPr>
            <w:r>
              <w:rPr>
                <w:rFonts w:asciiTheme="majorHAnsi" w:hAnsiTheme="majorHAnsi"/>
                <w:sz w:val="20"/>
                <w:szCs w:val="20"/>
                <w:u w:val="single"/>
                <w:lang w:val="et-EE"/>
              </w:rPr>
              <w:t xml:space="preserve">3. </w:t>
            </w:r>
            <w:r w:rsidR="00C33BAE">
              <w:rPr>
                <w:rFonts w:asciiTheme="majorHAnsi" w:hAnsiTheme="majorHAnsi"/>
                <w:sz w:val="20"/>
                <w:szCs w:val="20"/>
                <w:u w:val="single"/>
                <w:lang w:val="et-EE"/>
              </w:rPr>
              <w:t>Toetus tööstus- ja teenindussektori energia- ja ressursitõhususe suurendamiseks ning ressursitõhususe auditite tegemiseks</w:t>
            </w:r>
            <w:r w:rsidR="00C33BAE" w:rsidDel="00C33BAE">
              <w:rPr>
                <w:rFonts w:asciiTheme="majorHAnsi" w:hAnsiTheme="majorHAnsi"/>
                <w:sz w:val="20"/>
                <w:szCs w:val="20"/>
                <w:u w:val="single"/>
                <w:lang w:val="et-EE"/>
              </w:rPr>
              <w:t xml:space="preserve"> </w:t>
            </w:r>
          </w:p>
          <w:p w14:paraId="27029C49" w14:textId="0CF34C87" w:rsidR="00C33BAE" w:rsidRDefault="00C33BAE" w:rsidP="00C33BAE">
            <w:pPr>
              <w:spacing w:line="240" w:lineRule="auto"/>
              <w:jc w:val="both"/>
              <w:rPr>
                <w:rFonts w:asciiTheme="majorHAnsi" w:hAnsiTheme="majorHAnsi"/>
                <w:sz w:val="20"/>
                <w:szCs w:val="20"/>
                <w:lang w:val="et-EE"/>
              </w:rPr>
            </w:pPr>
            <w:r>
              <w:rPr>
                <w:rFonts w:asciiTheme="majorHAnsi" w:hAnsiTheme="majorHAnsi"/>
                <w:sz w:val="20"/>
                <w:szCs w:val="20"/>
                <w:lang w:val="et-EE"/>
              </w:rPr>
              <w:t>Jätkatakse ressursitõhususe parendamist. Majandusliku konkurentsivõime tõstmiseks tuleks keskenduda laiemalt ringmajandusele. Sekkumise tagajärjel on suurenenud ettevõtjate ressursitõhususe alane teadlikkus. Investeeringud põhinevad ressursiaudititel. Ettevõtjad on eelnevalt meetme vastu üles näidanud suurt huvi ning seda arendatakse edasi ja sihtrühma laiendatakse lisaks tööstusele ka teenindussektorile. Samuti on lähenemine rohkem seotud energiatõhususe, digiteerimise ja automatiseerimisega. Selline kombineerimine suurendab toetusmeetmete omavahelist seotust ja tõhusust. Sekkumine aitab kaasa Eesti kasvuhoonegaaside vähendamise kohustuse täitmisele ja ressursitootlikkuse suurendamisele. Meetmete kavandamisel on oluline, et see põhineks keskkonnaga seotud kasudel ja oleks kooskõlas seatud erieesmärgiga</w:t>
            </w:r>
            <w:r w:rsidR="00832607">
              <w:rPr>
                <w:rFonts w:asciiTheme="majorHAnsi" w:hAnsiTheme="majorHAnsi"/>
                <w:sz w:val="20"/>
                <w:szCs w:val="20"/>
                <w:lang w:val="et-EE"/>
              </w:rPr>
              <w:t>.</w:t>
            </w:r>
          </w:p>
          <w:p w14:paraId="09130020" w14:textId="77777777" w:rsidR="009D6B67" w:rsidRDefault="00EE5F1F">
            <w:pPr>
              <w:spacing w:line="240" w:lineRule="auto"/>
              <w:jc w:val="both"/>
              <w:rPr>
                <w:rFonts w:asciiTheme="majorHAnsi" w:eastAsia="Times New Roman" w:hAnsiTheme="majorHAnsi" w:cstheme="minorHAnsi"/>
                <w:sz w:val="20"/>
                <w:szCs w:val="20"/>
                <w:u w:val="single"/>
                <w:lang w:val="et-EE"/>
              </w:rPr>
            </w:pPr>
            <w:r>
              <w:rPr>
                <w:rFonts w:asciiTheme="majorHAnsi" w:hAnsiTheme="majorHAnsi"/>
                <w:sz w:val="20"/>
                <w:szCs w:val="20"/>
                <w:u w:val="single"/>
                <w:lang w:val="et-EE"/>
              </w:rPr>
              <w:t>4. Toetus liigiti kogumise taristule</w:t>
            </w:r>
          </w:p>
          <w:p w14:paraId="7D1C4D64" w14:textId="77777777" w:rsidR="00C33BAE" w:rsidRDefault="00C33BAE" w:rsidP="00C33BAE">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Uute ärimudelite jaoks on vaja kvaliteetset teisest tooret ning see nõuab materjalide liigiti kogumise ja käitlemise kõrget määra. Toimiv ja tõhus ühtne jäätmete kogumine on tõhusa jäätmekäitlussüsteemi eeltingimus. Olmejäätmete valdkonnas on riigi peamised partnerid kohalikud omavalitsused. Tagasisidest lähtudes on endiselt suur vajadus olmejäätmete (sh bio-, pakendi- ja tekstiilijäätmed) käitluskohtade ja arukate kogumislahenduste järele, mida püsikuludest katta ei saa. Investeeringute tõhusaks suunamiseks on vajalik jäätmemudeli loomine ja arendamine ning jäätmete liigiti kogumise lahenduste analüüsimine ja omavalitsuste suutlikkuse tõstmine. Samuti on vajalik hinnata liigiti kogumise tasemeid, sealhulgas viia läbi sortimisuuringuid </w:t>
            </w:r>
            <w:r w:rsidRPr="00E323C0">
              <w:rPr>
                <w:rFonts w:asciiTheme="majorHAnsi" w:hAnsiTheme="majorHAnsi"/>
                <w:sz w:val="20"/>
                <w:szCs w:val="20"/>
                <w:lang w:val="et-EE"/>
              </w:rPr>
              <w:t>ja sellega seonduva süsteemse lahenduse väljatöötamine ja arendamine</w:t>
            </w:r>
            <w:r>
              <w:rPr>
                <w:rFonts w:asciiTheme="majorHAnsi" w:hAnsiTheme="majorHAnsi"/>
                <w:sz w:val="20"/>
                <w:szCs w:val="20"/>
                <w:lang w:val="et-EE"/>
              </w:rPr>
              <w:t xml:space="preserve">. Otstarbekas on arendada liigiti kogumise taristut sh võimaldada digitaalseid lahendusi ja korduskasutust ning ringlussevõttu. </w:t>
            </w:r>
          </w:p>
          <w:p w14:paraId="2DD25568" w14:textId="77777777" w:rsidR="009D6B67" w:rsidRDefault="00EE5F1F">
            <w:pPr>
              <w:spacing w:line="240" w:lineRule="auto"/>
              <w:jc w:val="both"/>
              <w:rPr>
                <w:rFonts w:asciiTheme="majorHAnsi" w:eastAsia="Times New Roman" w:hAnsiTheme="majorHAnsi" w:cstheme="minorHAnsi"/>
                <w:sz w:val="20"/>
                <w:szCs w:val="20"/>
                <w:u w:val="single"/>
                <w:lang w:val="et-EE"/>
              </w:rPr>
            </w:pPr>
            <w:r>
              <w:rPr>
                <w:rFonts w:asciiTheme="majorHAnsi" w:hAnsiTheme="majorHAnsi"/>
                <w:sz w:val="20"/>
                <w:szCs w:val="20"/>
                <w:u w:val="single"/>
                <w:lang w:val="et-EE"/>
              </w:rPr>
              <w:t>5. Toetus jäätmete ringlussevõtuks ja ohutuks materjaliringluseks</w:t>
            </w:r>
          </w:p>
          <w:p w14:paraId="287A09EA" w14:textId="77777777" w:rsidR="00C33BAE" w:rsidRDefault="00C33BAE" w:rsidP="00C33BAE">
            <w:pPr>
              <w:spacing w:line="240" w:lineRule="auto"/>
              <w:jc w:val="both"/>
              <w:rPr>
                <w:rFonts w:asciiTheme="majorHAnsi" w:hAnsiTheme="majorHAnsi"/>
                <w:sz w:val="20"/>
                <w:szCs w:val="20"/>
                <w:lang w:val="et-EE"/>
              </w:rPr>
            </w:pPr>
            <w:r>
              <w:rPr>
                <w:rFonts w:asciiTheme="majorHAnsi" w:hAnsiTheme="majorHAnsi"/>
                <w:sz w:val="20"/>
                <w:szCs w:val="20"/>
                <w:lang w:val="et-EE"/>
              </w:rPr>
              <w:t>Erilist tähelepanu pööratakse jäätmekäitluslahenduste ja valdkondliku innovatsiooni toetamisele, sh digitaliseerimisele. Jäätmekäitlussuutlikkuse puudumise tõttu raisatud teisesed materjalid tekitavad probleemi kogu ELis. Ringlussevõtu eelduseks on jäätmete kogumise taristu ning ohtlike ainete tuvastamine ja käitlemisvõimekuse toetamine. Ohutu materjaliringluse tagamiseks tuleb edendada tootearendust ohtlike ainete asendamiseks tootmisprotsessides ja toodetes. Meetmed toetavad käitlemistehaseid liigiti kogutud jäätmete korduskasutamiseks ettevalmistamiseks ja ringlussevõtuks piisava võimekuse loomisel.</w:t>
            </w:r>
          </w:p>
          <w:p w14:paraId="6CDB0C2E" w14:textId="77777777" w:rsidR="00C33BAE" w:rsidRPr="00C33BAE" w:rsidRDefault="00C33BAE" w:rsidP="00C33BAE">
            <w:pPr>
              <w:spacing w:line="240" w:lineRule="auto"/>
              <w:jc w:val="both"/>
              <w:rPr>
                <w:rFonts w:asciiTheme="majorHAnsi" w:hAnsiTheme="majorHAnsi"/>
                <w:sz w:val="20"/>
                <w:szCs w:val="20"/>
                <w:lang w:val="et-EE"/>
              </w:rPr>
            </w:pPr>
            <w:r w:rsidRPr="00C33BAE">
              <w:rPr>
                <w:rFonts w:asciiTheme="majorHAnsi" w:hAnsiTheme="majorHAnsi"/>
                <w:sz w:val="20"/>
                <w:szCs w:val="20"/>
                <w:lang w:val="et-EE"/>
              </w:rPr>
              <w:t xml:space="preserve">2021–2027 ühtekuuluvuspoliitika rahastamisvahendite eelhindamine näitab, et ettevõtetele, eriti keskkonnakaalutlustel või ringmajanduse valdkonnas investeerides, võib tekkida suurem rahastusvajadus. </w:t>
            </w:r>
            <w:r w:rsidRPr="00C33BAE">
              <w:rPr>
                <w:rFonts w:asciiTheme="majorHAnsi" w:hAnsiTheme="majorHAnsi"/>
                <w:sz w:val="20"/>
                <w:szCs w:val="20"/>
                <w:lang w:val="et-EE"/>
              </w:rPr>
              <w:lastRenderedPageBreak/>
              <w:t>Eesti peab keskkonna valdkonnas tegema suurema hüppe ja toetusmeetmed aitavad ületada sellega seotud takistusi võrreldes teiste EL riikidega.</w:t>
            </w:r>
          </w:p>
          <w:bookmarkEnd w:id="958"/>
          <w:bookmarkEnd w:id="959"/>
          <w:p w14:paraId="35AA13CE" w14:textId="7F2ABDE6" w:rsidR="009D6B67" w:rsidRDefault="009D6B67" w:rsidP="006C6860">
            <w:pPr>
              <w:spacing w:line="240" w:lineRule="auto"/>
              <w:jc w:val="both"/>
              <w:rPr>
                <w:rFonts w:ascii="Cambria" w:eastAsia="Times New Roman" w:hAnsi="Cambria" w:cstheme="minorHAnsi"/>
                <w:sz w:val="20"/>
                <w:szCs w:val="20"/>
                <w:lang w:val="et-EE"/>
              </w:rPr>
            </w:pPr>
          </w:p>
        </w:tc>
      </w:tr>
    </w:tbl>
    <w:p w14:paraId="54677E5C"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5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16EAA4C4" w14:textId="77777777">
        <w:tc>
          <w:tcPr>
            <w:tcW w:w="9628" w:type="dxa"/>
          </w:tcPr>
          <w:p w14:paraId="21676717" w14:textId="4890F7CE" w:rsidR="009D6B67" w:rsidRDefault="00EE5F1F">
            <w:pPr>
              <w:spacing w:line="240" w:lineRule="auto"/>
              <w:jc w:val="both"/>
              <w:rPr>
                <w:rFonts w:ascii="Cambria" w:eastAsia="Times New Roman" w:hAnsi="Cambria" w:cstheme="minorHAnsi"/>
                <w:b/>
                <w:bCs/>
                <w:lang w:val="et-EE"/>
              </w:rPr>
            </w:pPr>
            <w:r>
              <w:rPr>
                <w:rFonts w:asciiTheme="majorHAnsi" w:hAnsiTheme="majorHAnsi"/>
                <w:color w:val="000000" w:themeColor="text1"/>
                <w:sz w:val="20"/>
                <w:szCs w:val="20"/>
                <w:lang w:val="et-EE"/>
              </w:rPr>
              <w:t xml:space="preserve">VKEd, suurettevõtted (peamiselt väikesed keskmise turukapitalisatsiooniga ettevõtjad), valitsusvälised organisatsioonid, korduskasutuskeskused, ringmajanduse ja ressursitõhususe eksperdid, kohalikud omavalitsused, kohalike omavalitsuste ühendused, </w:t>
            </w:r>
            <w:r w:rsidR="006232F6">
              <w:rPr>
                <w:rFonts w:asciiTheme="majorHAnsi" w:hAnsiTheme="majorHAnsi"/>
                <w:color w:val="000000" w:themeColor="text1"/>
                <w:sz w:val="20"/>
                <w:szCs w:val="20"/>
                <w:lang w:val="et-EE"/>
              </w:rPr>
              <w:t xml:space="preserve">riigiasutused, </w:t>
            </w:r>
            <w:r>
              <w:rPr>
                <w:rFonts w:asciiTheme="majorHAnsi" w:hAnsiTheme="majorHAnsi"/>
                <w:color w:val="000000" w:themeColor="text1"/>
                <w:sz w:val="20"/>
                <w:szCs w:val="20"/>
                <w:lang w:val="et-EE"/>
              </w:rPr>
              <w:t>jäätmekäitlusettevõtted, tootmisettevõtted, kes kasutavad tootmises rohkem jäätmeid ja vähem kemikaale. Ringmajandusele üleminek nõuab panust kõigilt sidusrühmadelt. Seepärast on kavas toetada ka suuri ettevõtteid, peamiselt väikeseid keskmise turukapitalisatsiooniga ettevõtjaid, kellel oleks suurem mõju teiste osaliste mõjutamisele ja kes seaksid kestliku tootmise normiks.</w:t>
            </w:r>
          </w:p>
        </w:tc>
      </w:tr>
    </w:tbl>
    <w:p w14:paraId="42BFAAA6"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5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52C2CDB2" w14:textId="77777777">
        <w:tc>
          <w:tcPr>
            <w:tcW w:w="9628" w:type="dxa"/>
          </w:tcPr>
          <w:p w14:paraId="4E028C07"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165A07C0"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5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5CA0E621" w14:textId="77777777">
        <w:tc>
          <w:tcPr>
            <w:tcW w:w="9628" w:type="dxa"/>
          </w:tcPr>
          <w:p w14:paraId="16E7FB50"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 xml:space="preserve">Kogu Eesti, keskendudes tasakaalustatud piirkondlikule arengule ja pidades silmas vajadust tagada meetmed erineva suutlikkusega piirkondade toetamiseks. </w:t>
            </w:r>
            <w:r>
              <w:rPr>
                <w:rFonts w:asciiTheme="majorHAnsi" w:hAnsiTheme="majorHAnsi"/>
                <w:color w:val="000000" w:themeColor="text1"/>
                <w:sz w:val="20"/>
                <w:szCs w:val="20"/>
                <w:lang w:val="et-EE"/>
              </w:rPr>
              <w:t>Vajaduse korral eelistatakse</w:t>
            </w:r>
            <w:r>
              <w:rPr>
                <w:rFonts w:asciiTheme="majorHAnsi" w:hAnsiTheme="majorHAnsi"/>
                <w:sz w:val="20"/>
                <w:szCs w:val="20"/>
                <w:lang w:val="et-EE"/>
              </w:rPr>
              <w:t xml:space="preserve"> projekte pigem piirkondades, mis ei asu tõmbekeskustes (Tallinn, Tartu).</w:t>
            </w:r>
            <w:r>
              <w:rPr>
                <w:rFonts w:asciiTheme="majorHAnsi" w:hAnsiTheme="majorHAnsi"/>
                <w:color w:val="000000" w:themeColor="text1"/>
                <w:sz w:val="20"/>
                <w:szCs w:val="20"/>
                <w:lang w:val="et-EE"/>
              </w:rPr>
              <w:t xml:space="preserve"> Ringmajandusel põhinevate tootmis- ja tarbimismudelite rakendamine, sh parandamine ja korduskasutus, jäätmete liigiti kogumine, kohalikud jäätmekäitluslahendused (nt kompostimine) ja varasemast saastest tuleneva kahju vähendamine või keskkonnaseisundi halvenemise mõju leevendamine, sh kaevandamine.</w:t>
            </w:r>
          </w:p>
        </w:tc>
      </w:tr>
    </w:tbl>
    <w:p w14:paraId="23A9776D"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t>Piirkondadevahelised</w:t>
      </w:r>
      <w:r>
        <w:rPr>
          <w:rFonts w:ascii="Cambria" w:hAnsi="Cambria" w:cstheme="minorHAnsi"/>
          <w:b/>
          <w:bCs/>
          <w:lang w:val="et-EE"/>
        </w:rPr>
        <w:t>, piiriülesed ja riikidevahelised meetmed</w:t>
      </w:r>
    </w:p>
    <w:tbl>
      <w:tblPr>
        <w:tblStyle w:val="Kontuurtabel5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2CEEFB24" w14:textId="77777777">
        <w:tc>
          <w:tcPr>
            <w:tcW w:w="9628" w:type="dxa"/>
          </w:tcPr>
          <w:p w14:paraId="3757589B"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Eestil ja Lätil on Interregi projekt PACKGDEPO (2021–2022), et soodustada pandipakendi süsteemide täiustamist ja piiriülest koostööd. Arutatud on võimalikku koostööprojekti Läti, Leedu ja Eesti vahel ohtlike jäätmete piiriülese liikumise ja aruandluse ühtlustamiseks. </w:t>
            </w:r>
            <w:r>
              <w:rPr>
                <w:rFonts w:asciiTheme="majorHAnsi" w:hAnsiTheme="majorHAnsi"/>
                <w:color w:val="000000" w:themeColor="text1"/>
                <w:sz w:val="20"/>
                <w:szCs w:val="20"/>
                <w:lang w:val="et-EE"/>
              </w:rPr>
              <w:t xml:space="preserve">Ringmajandus </w:t>
            </w:r>
            <w:r>
              <w:rPr>
                <w:rFonts w:asciiTheme="majorHAnsi" w:hAnsiTheme="majorHAnsi"/>
                <w:sz w:val="20"/>
                <w:szCs w:val="20"/>
                <w:lang w:val="et-EE"/>
              </w:rPr>
              <w:t xml:space="preserve">ja selle lahendused on uuel perioodil erinevate Interregi programmide oluline osa.  Erieesmärgi meetmed panustavad Läänemere strateegia eesmärki "Kaitsta Läänemerd", kuna nende tulemusena vähendatakse survet keskkonnale, sh väheneb jäätmeteke ja Läänemerre sattuva mereprügi osa ning ohtlike ainete sisaldus. </w:t>
            </w:r>
          </w:p>
        </w:tc>
      </w:tr>
    </w:tbl>
    <w:p w14:paraId="67255CD5" w14:textId="77777777" w:rsidR="009D6B67" w:rsidRDefault="00EE5F1F">
      <w:pPr>
        <w:keepNext/>
        <w:spacing w:line="240" w:lineRule="auto"/>
        <w:rPr>
          <w:rFonts w:ascii="Cambria" w:eastAsia="Times New Roman" w:hAnsi="Cambria" w:cstheme="minorHAnsi"/>
          <w:bCs/>
          <w:lang w:val="et-EE"/>
        </w:rPr>
      </w:pPr>
      <w:r>
        <w:rPr>
          <w:rFonts w:ascii="Cambria" w:hAnsi="Cambria" w:cstheme="minorHAnsi"/>
          <w:b/>
          <w:bCs/>
          <w:lang w:val="et-EE"/>
        </w:rPr>
        <w:t>Rahastamisvahendite kavandatav kasutamine</w:t>
      </w:r>
    </w:p>
    <w:tbl>
      <w:tblPr>
        <w:tblStyle w:val="Kontuurtabel5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56FD0A50" w14:textId="77777777">
        <w:tc>
          <w:tcPr>
            <w:tcW w:w="9628" w:type="dxa"/>
          </w:tcPr>
          <w:p w14:paraId="1F673F88"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Ei kohaldu.</w:t>
            </w:r>
          </w:p>
        </w:tc>
      </w:tr>
    </w:tbl>
    <w:p w14:paraId="44818AF6" w14:textId="77777777" w:rsidR="009D6B67" w:rsidRDefault="009D6B67">
      <w:pPr>
        <w:rPr>
          <w:highlight w:val="lightGray"/>
          <w:lang w:val="et-EE" w:eastAsia="en-GB"/>
        </w:rPr>
      </w:pPr>
    </w:p>
    <w:p w14:paraId="38BCC86C" w14:textId="77777777" w:rsidR="009D6B67" w:rsidRDefault="00EE5F1F">
      <w:pPr>
        <w:pStyle w:val="Pealkiri5"/>
        <w:keepNext/>
        <w:numPr>
          <w:ilvl w:val="4"/>
          <w:numId w:val="76"/>
        </w:numPr>
        <w:ind w:left="1417" w:hanging="1077"/>
        <w:rPr>
          <w:lang w:val="et-EE"/>
        </w:rPr>
      </w:pPr>
      <w:r>
        <w:rPr>
          <w:lang w:val="et-EE"/>
        </w:rPr>
        <w:t>Näitajad</w:t>
      </w:r>
    </w:p>
    <w:tbl>
      <w:tblPr>
        <w:tblW w:w="1006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4"/>
        <w:gridCol w:w="591"/>
        <w:gridCol w:w="463"/>
        <w:gridCol w:w="884"/>
        <w:gridCol w:w="1522"/>
        <w:gridCol w:w="2565"/>
        <w:gridCol w:w="1160"/>
        <w:gridCol w:w="999"/>
        <w:gridCol w:w="1412"/>
      </w:tblGrid>
      <w:tr w:rsidR="009D6B67" w14:paraId="686590FA" w14:textId="77777777">
        <w:trPr>
          <w:trHeight w:val="425"/>
        </w:trPr>
        <w:tc>
          <w:tcPr>
            <w:tcW w:w="10060" w:type="dxa"/>
            <w:gridSpan w:val="9"/>
            <w:shd w:val="clear" w:color="auto" w:fill="FFFFFF" w:themeFill="background1"/>
          </w:tcPr>
          <w:p w14:paraId="3D61B4E5" w14:textId="4CB4F594" w:rsidR="009D6B67" w:rsidRDefault="00EE5F1F">
            <w:pPr>
              <w:pStyle w:val="Pealdis"/>
              <w:keepNext/>
              <w:rPr>
                <w:rFonts w:ascii="Cambria" w:hAnsi="Cambria" w:cstheme="minorHAnsi"/>
                <w:b w:val="0"/>
                <w:szCs w:val="20"/>
                <w:lang w:val="et-EE"/>
              </w:rPr>
            </w:pPr>
            <w:r>
              <w:rPr>
                <w:szCs w:val="20"/>
                <w:lang w:val="et-EE"/>
              </w:rPr>
              <w:t xml:space="preserve">Tabel </w:t>
            </w:r>
            <w:del w:id="960" w:author="Kaisa Tähe - RAM" w:date="2025-10-13T15:25:00Z" w16du:dateUtc="2025-10-13T12:25:00Z">
              <w:r w:rsidDel="002231CB">
                <w:rPr>
                  <w:szCs w:val="20"/>
                  <w:lang w:val="et-EE"/>
                </w:rPr>
                <w:fldChar w:fldCharType="begin"/>
              </w:r>
              <w:r w:rsidDel="002231CB">
                <w:rPr>
                  <w:szCs w:val="20"/>
                  <w:lang w:val="et-EE"/>
                </w:rPr>
                <w:delInstrText xml:space="preserve"> SEQ Tabel \* ARABIC </w:delInstrText>
              </w:r>
              <w:r w:rsidDel="002231CB">
                <w:rPr>
                  <w:szCs w:val="20"/>
                  <w:lang w:val="et-EE"/>
                </w:rPr>
                <w:fldChar w:fldCharType="separate"/>
              </w:r>
              <w:r w:rsidDel="002231CB">
                <w:rPr>
                  <w:szCs w:val="20"/>
                  <w:lang w:val="et-EE"/>
                </w:rPr>
                <w:delText>50</w:delText>
              </w:r>
              <w:r w:rsidDel="002231CB">
                <w:rPr>
                  <w:szCs w:val="20"/>
                  <w:lang w:val="et-EE"/>
                </w:rPr>
                <w:fldChar w:fldCharType="end"/>
              </w:r>
            </w:del>
            <w:ins w:id="961" w:author="Kaisa Tähe - RAM" w:date="2025-10-13T15:25:00Z" w16du:dateUtc="2025-10-13T12:25:00Z">
              <w:r w:rsidR="002231CB">
                <w:rPr>
                  <w:szCs w:val="20"/>
                  <w:lang w:val="et-EE"/>
                </w:rPr>
                <w:t>56</w:t>
              </w:r>
            </w:ins>
            <w:r>
              <w:rPr>
                <w:szCs w:val="20"/>
                <w:lang w:val="et-EE"/>
              </w:rPr>
              <w:t xml:space="preserve">: </w:t>
            </w:r>
            <w:r>
              <w:rPr>
                <w:rFonts w:ascii="Cambria" w:hAnsi="Cambria" w:cstheme="minorHAnsi"/>
                <w:szCs w:val="20"/>
                <w:lang w:val="et-EE"/>
              </w:rPr>
              <w:t>Väljundnäitajad</w:t>
            </w:r>
          </w:p>
        </w:tc>
      </w:tr>
      <w:tr w:rsidR="009D6B67" w14:paraId="180E2E96" w14:textId="77777777">
        <w:trPr>
          <w:trHeight w:val="1050"/>
        </w:trPr>
        <w:tc>
          <w:tcPr>
            <w:tcW w:w="458" w:type="dxa"/>
            <w:shd w:val="clear" w:color="auto" w:fill="FFFFFF" w:themeFill="background1"/>
            <w:textDirection w:val="btLr"/>
            <w:vAlign w:val="center"/>
          </w:tcPr>
          <w:p w14:paraId="1B77B438"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653" w:type="dxa"/>
            <w:shd w:val="clear" w:color="auto" w:fill="FFFFFF" w:themeFill="background1"/>
            <w:textDirection w:val="btLr"/>
            <w:vAlign w:val="center"/>
          </w:tcPr>
          <w:p w14:paraId="5A498350"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457" w:type="dxa"/>
            <w:shd w:val="clear" w:color="auto" w:fill="FFFFFF" w:themeFill="background1"/>
            <w:textDirection w:val="btLr"/>
            <w:vAlign w:val="center"/>
          </w:tcPr>
          <w:p w14:paraId="513F6C07"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086" w:type="dxa"/>
            <w:shd w:val="clear" w:color="auto" w:fill="FFFFFF" w:themeFill="background1"/>
            <w:textDirection w:val="btLr"/>
            <w:vAlign w:val="center"/>
          </w:tcPr>
          <w:p w14:paraId="09202BD4"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Piir-  konna kate-gooria</w:t>
            </w:r>
          </w:p>
        </w:tc>
        <w:tc>
          <w:tcPr>
            <w:tcW w:w="846" w:type="dxa"/>
            <w:shd w:val="clear" w:color="auto" w:fill="FFFFFF" w:themeFill="background1"/>
            <w:textDirection w:val="btLr"/>
            <w:vAlign w:val="center"/>
          </w:tcPr>
          <w:p w14:paraId="323E0AFB"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3016" w:type="dxa"/>
            <w:shd w:val="clear" w:color="auto" w:fill="FFFFFF" w:themeFill="background1"/>
            <w:textDirection w:val="btLr"/>
            <w:vAlign w:val="center"/>
          </w:tcPr>
          <w:p w14:paraId="1138040C"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1189" w:type="dxa"/>
            <w:shd w:val="clear" w:color="auto" w:fill="FFFFFF" w:themeFill="background1"/>
            <w:textDirection w:val="btLr"/>
            <w:vAlign w:val="center"/>
          </w:tcPr>
          <w:p w14:paraId="2CFFF110"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1088" w:type="dxa"/>
            <w:shd w:val="clear" w:color="auto" w:fill="FFFFFF" w:themeFill="background1"/>
            <w:textDirection w:val="btLr"/>
            <w:vAlign w:val="center"/>
          </w:tcPr>
          <w:p w14:paraId="71CFCF32"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4C4CAFF1" w14:textId="77777777" w:rsidR="009D6B67" w:rsidRDefault="009D6B67">
            <w:pPr>
              <w:spacing w:before="0" w:after="0" w:line="240" w:lineRule="auto"/>
              <w:jc w:val="center"/>
              <w:rPr>
                <w:rFonts w:ascii="Cambria" w:hAnsi="Cambria" w:cstheme="minorHAnsi"/>
                <w:b/>
                <w:bCs/>
                <w:sz w:val="20"/>
                <w:szCs w:val="20"/>
                <w:lang w:val="et-EE"/>
              </w:rPr>
            </w:pPr>
          </w:p>
        </w:tc>
        <w:tc>
          <w:tcPr>
            <w:tcW w:w="1267" w:type="dxa"/>
            <w:shd w:val="clear" w:color="auto" w:fill="FFFFFF" w:themeFill="background1"/>
            <w:textDirection w:val="btLr"/>
            <w:vAlign w:val="center"/>
          </w:tcPr>
          <w:p w14:paraId="35069747"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58E659C1" w14:textId="77777777" w:rsidR="009D6B67" w:rsidRDefault="009D6B67">
            <w:pPr>
              <w:spacing w:before="0" w:after="0" w:line="240" w:lineRule="auto"/>
              <w:jc w:val="center"/>
              <w:rPr>
                <w:rFonts w:ascii="Cambria" w:hAnsi="Cambria" w:cstheme="minorHAnsi"/>
                <w:b/>
                <w:bCs/>
                <w:sz w:val="20"/>
                <w:szCs w:val="20"/>
                <w:lang w:val="et-EE"/>
              </w:rPr>
            </w:pPr>
          </w:p>
        </w:tc>
      </w:tr>
      <w:tr w:rsidR="009D6B67" w14:paraId="7B1F90D0" w14:textId="77777777">
        <w:trPr>
          <w:trHeight w:val="332"/>
        </w:trPr>
        <w:tc>
          <w:tcPr>
            <w:tcW w:w="458" w:type="dxa"/>
            <w:shd w:val="clear" w:color="auto" w:fill="FFFFFF" w:themeFill="background1"/>
          </w:tcPr>
          <w:p w14:paraId="731DF26D"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3</w:t>
            </w:r>
          </w:p>
        </w:tc>
        <w:tc>
          <w:tcPr>
            <w:tcW w:w="653" w:type="dxa"/>
            <w:shd w:val="clear" w:color="auto" w:fill="FFFFFF" w:themeFill="background1"/>
          </w:tcPr>
          <w:p w14:paraId="5EEA39CE"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w:t>
            </w:r>
          </w:p>
        </w:tc>
        <w:tc>
          <w:tcPr>
            <w:tcW w:w="457" w:type="dxa"/>
            <w:shd w:val="clear" w:color="auto" w:fill="FFFFFF" w:themeFill="background1"/>
          </w:tcPr>
          <w:p w14:paraId="5AB87790"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ÜF</w:t>
            </w:r>
          </w:p>
        </w:tc>
        <w:tc>
          <w:tcPr>
            <w:tcW w:w="1086" w:type="dxa"/>
            <w:shd w:val="clear" w:color="auto" w:fill="FFFFFF" w:themeFill="background1"/>
          </w:tcPr>
          <w:p w14:paraId="71CFC672"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846" w:type="dxa"/>
            <w:shd w:val="clear" w:color="auto" w:fill="FFFFFF" w:themeFill="background1"/>
          </w:tcPr>
          <w:p w14:paraId="4AFCFC46"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PSO15</w:t>
            </w:r>
          </w:p>
        </w:tc>
        <w:tc>
          <w:tcPr>
            <w:tcW w:w="3016" w:type="dxa"/>
            <w:shd w:val="clear" w:color="auto" w:fill="FFFFFF" w:themeFill="background1"/>
          </w:tcPr>
          <w:p w14:paraId="6666E2D1"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Ringmajanduses toetatavad ettevõtjad</w:t>
            </w:r>
          </w:p>
        </w:tc>
        <w:tc>
          <w:tcPr>
            <w:tcW w:w="1189" w:type="dxa"/>
            <w:shd w:val="clear" w:color="auto" w:fill="FFFFFF" w:themeFill="background1"/>
          </w:tcPr>
          <w:p w14:paraId="14186084" w14:textId="77777777" w:rsidR="009D6B67" w:rsidRDefault="00EE5F1F">
            <w:pPr>
              <w:spacing w:before="0" w:after="0" w:line="240" w:lineRule="auto"/>
              <w:rPr>
                <w:sz w:val="20"/>
                <w:szCs w:val="20"/>
                <w:lang w:val="et-EE"/>
              </w:rPr>
            </w:pPr>
            <w:r>
              <w:rPr>
                <w:rFonts w:ascii="Cambria" w:hAnsi="Cambria" w:cstheme="minorBidi"/>
                <w:color w:val="000000" w:themeColor="text1"/>
                <w:sz w:val="20"/>
                <w:szCs w:val="20"/>
                <w:lang w:val="et-EE"/>
              </w:rPr>
              <w:t>Ettevõtjad</w:t>
            </w:r>
          </w:p>
        </w:tc>
        <w:tc>
          <w:tcPr>
            <w:tcW w:w="1088" w:type="dxa"/>
            <w:shd w:val="clear" w:color="auto" w:fill="FFFFFF" w:themeFill="background1"/>
          </w:tcPr>
          <w:p w14:paraId="063B73B6"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20</w:t>
            </w:r>
          </w:p>
        </w:tc>
        <w:tc>
          <w:tcPr>
            <w:tcW w:w="1267" w:type="dxa"/>
            <w:shd w:val="clear" w:color="auto" w:fill="FFFFFF" w:themeFill="background1"/>
          </w:tcPr>
          <w:p w14:paraId="31D2B2BB"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150</w:t>
            </w:r>
          </w:p>
        </w:tc>
      </w:tr>
      <w:tr w:rsidR="009D6B67" w14:paraId="40CCF5F3" w14:textId="77777777">
        <w:trPr>
          <w:trHeight w:val="332"/>
        </w:trPr>
        <w:tc>
          <w:tcPr>
            <w:tcW w:w="458" w:type="dxa"/>
            <w:shd w:val="clear" w:color="auto" w:fill="FFFFFF" w:themeFill="background1"/>
          </w:tcPr>
          <w:p w14:paraId="05037673"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3</w:t>
            </w:r>
          </w:p>
        </w:tc>
        <w:tc>
          <w:tcPr>
            <w:tcW w:w="653" w:type="dxa"/>
            <w:shd w:val="clear" w:color="auto" w:fill="FFFFFF" w:themeFill="background1"/>
          </w:tcPr>
          <w:p w14:paraId="70E3C90E"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w:t>
            </w:r>
          </w:p>
        </w:tc>
        <w:tc>
          <w:tcPr>
            <w:tcW w:w="457" w:type="dxa"/>
            <w:shd w:val="clear" w:color="auto" w:fill="FFFFFF" w:themeFill="background1"/>
          </w:tcPr>
          <w:p w14:paraId="6DA50F86"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ÜF</w:t>
            </w:r>
          </w:p>
        </w:tc>
        <w:tc>
          <w:tcPr>
            <w:tcW w:w="1086" w:type="dxa"/>
            <w:shd w:val="clear" w:color="auto" w:fill="FFFFFF" w:themeFill="background1"/>
          </w:tcPr>
          <w:p w14:paraId="7051882E"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846" w:type="dxa"/>
            <w:shd w:val="clear" w:color="auto" w:fill="FFFFFF" w:themeFill="background1"/>
          </w:tcPr>
          <w:p w14:paraId="02E23A56" w14:textId="77777777" w:rsidR="009D6B67" w:rsidRDefault="00EE5F1F">
            <w:pPr>
              <w:spacing w:before="0" w:after="0" w:line="240" w:lineRule="auto"/>
              <w:rPr>
                <w:rFonts w:ascii="Cambria" w:hAnsi="Cambria" w:cstheme="minorHAnsi"/>
                <w:color w:val="000000" w:themeColor="text1"/>
                <w:sz w:val="20"/>
                <w:szCs w:val="20"/>
                <w:lang w:val="et-EE"/>
              </w:rPr>
            </w:pPr>
            <w:commentRangeStart w:id="962"/>
            <w:r>
              <w:rPr>
                <w:rFonts w:ascii="Cambria" w:hAnsi="Cambria" w:cstheme="minorHAnsi"/>
                <w:color w:val="000000" w:themeColor="text1"/>
                <w:sz w:val="20"/>
                <w:szCs w:val="20"/>
                <w:lang w:val="et-EE"/>
              </w:rPr>
              <w:t>RCO107</w:t>
            </w:r>
            <w:commentRangeEnd w:id="962"/>
            <w:r w:rsidR="001C01E2">
              <w:rPr>
                <w:rStyle w:val="Kommentaariviide"/>
                <w:rFonts w:ascii="Cambria" w:hAnsi="Cambria" w:cstheme="minorHAnsi"/>
                <w:color w:val="000000" w:themeColor="text1"/>
                <w:sz w:val="20"/>
                <w:szCs w:val="20"/>
                <w:lang w:val="et-EE"/>
              </w:rPr>
              <w:commentReference w:id="962"/>
            </w:r>
          </w:p>
        </w:tc>
        <w:tc>
          <w:tcPr>
            <w:tcW w:w="3016" w:type="dxa"/>
            <w:shd w:val="clear" w:color="auto" w:fill="FFFFFF" w:themeFill="background1"/>
          </w:tcPr>
          <w:p w14:paraId="3BE49ED4"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hAnsi="Cambria" w:cstheme="minorBidi"/>
                <w:color w:val="000000" w:themeColor="text1"/>
                <w:sz w:val="20"/>
                <w:szCs w:val="20"/>
                <w:lang w:val="et-EE"/>
              </w:rPr>
              <w:t>Investeeringud jäätmete liigiti kogumise rajatistesse</w:t>
            </w:r>
          </w:p>
          <w:p w14:paraId="4CADFD97" w14:textId="77777777" w:rsidR="009D6B67" w:rsidRDefault="009D6B67">
            <w:pPr>
              <w:spacing w:before="0" w:after="0" w:line="240" w:lineRule="auto"/>
              <w:rPr>
                <w:rFonts w:ascii="Cambria" w:hAnsi="Cambria" w:cstheme="minorBidi"/>
                <w:color w:val="000000" w:themeColor="text1"/>
                <w:sz w:val="20"/>
                <w:szCs w:val="20"/>
                <w:lang w:val="et-EE"/>
              </w:rPr>
            </w:pPr>
          </w:p>
        </w:tc>
        <w:tc>
          <w:tcPr>
            <w:tcW w:w="1189" w:type="dxa"/>
            <w:shd w:val="clear" w:color="auto" w:fill="FFFFFF" w:themeFill="background1"/>
          </w:tcPr>
          <w:p w14:paraId="49E65AC7"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Euro</w:t>
            </w:r>
          </w:p>
        </w:tc>
        <w:tc>
          <w:tcPr>
            <w:tcW w:w="1088" w:type="dxa"/>
            <w:shd w:val="clear" w:color="auto" w:fill="FFFFFF" w:themeFill="background1"/>
          </w:tcPr>
          <w:p w14:paraId="253564B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15 500 000</w:t>
            </w:r>
          </w:p>
        </w:tc>
        <w:tc>
          <w:tcPr>
            <w:tcW w:w="1267" w:type="dxa"/>
            <w:shd w:val="clear" w:color="auto" w:fill="FFFFFF" w:themeFill="background1"/>
          </w:tcPr>
          <w:p w14:paraId="0C6604A5" w14:textId="75A8FCD6" w:rsidR="009D6B67" w:rsidRDefault="00EE5F1F">
            <w:pPr>
              <w:spacing w:before="0" w:after="0" w:line="240" w:lineRule="auto"/>
              <w:rPr>
                <w:rFonts w:ascii="Cambria" w:hAnsi="Cambria" w:cstheme="minorHAnsi"/>
                <w:sz w:val="20"/>
                <w:szCs w:val="20"/>
                <w:lang w:val="et-EE"/>
              </w:rPr>
            </w:pPr>
            <w:del w:id="963" w:author="Kaisa Tähe - RAM" w:date="2025-09-25T15:14:00Z" w16du:dateUtc="2025-09-25T12:14:00Z">
              <w:r w:rsidDel="00F8592D">
                <w:rPr>
                  <w:rFonts w:ascii="Cambria" w:hAnsi="Cambria" w:cstheme="minorHAnsi"/>
                  <w:sz w:val="20"/>
                  <w:szCs w:val="20"/>
                  <w:lang w:val="et-EE"/>
                </w:rPr>
                <w:delText>51 504 662</w:delText>
              </w:r>
            </w:del>
            <w:ins w:id="964" w:author="Kaisa Tähe - RAM" w:date="2025-09-25T15:14:00Z" w16du:dateUtc="2025-09-25T12:14:00Z">
              <w:r w:rsidR="00F8592D">
                <w:rPr>
                  <w:rFonts w:ascii="Cambria" w:hAnsi="Cambria" w:cstheme="minorHAnsi"/>
                  <w:sz w:val="20"/>
                  <w:szCs w:val="20"/>
                  <w:lang w:val="et-EE"/>
                </w:rPr>
                <w:t>34</w:t>
              </w:r>
            </w:ins>
            <w:ins w:id="965" w:author="Kaisa Tähe - RAM" w:date="2025-09-25T15:15:00Z" w16du:dateUtc="2025-09-25T12:15:00Z">
              <w:r w:rsidR="00F8592D">
                <w:rPr>
                  <w:rFonts w:ascii="Cambria" w:hAnsi="Cambria" w:cstheme="minorHAnsi"/>
                  <w:sz w:val="20"/>
                  <w:szCs w:val="20"/>
                  <w:lang w:val="et-EE"/>
                </w:rPr>
                <w:t xml:space="preserve"> 953 846</w:t>
              </w:r>
            </w:ins>
            <w:r>
              <w:rPr>
                <w:rFonts w:ascii="Cambria" w:hAnsi="Cambria" w:cstheme="minorHAnsi"/>
                <w:sz w:val="20"/>
                <w:szCs w:val="20"/>
                <w:lang w:val="et-EE"/>
              </w:rPr>
              <w:t xml:space="preserve"> </w:t>
            </w:r>
          </w:p>
        </w:tc>
      </w:tr>
    </w:tbl>
    <w:p w14:paraId="1204341C" w14:textId="77777777" w:rsidR="009D6B67" w:rsidRDefault="009D6B67">
      <w:pPr>
        <w:spacing w:line="240" w:lineRule="auto"/>
        <w:rPr>
          <w:rFonts w:ascii="Cambria" w:eastAsia="Times New Roman" w:hAnsi="Cambria" w:cstheme="minorHAnsi"/>
          <w:b/>
          <w:bCs/>
          <w:lang w:val="et-EE"/>
        </w:rPr>
      </w:pPr>
    </w:p>
    <w:tbl>
      <w:tblPr>
        <w:tblW w:w="1006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562"/>
        <w:gridCol w:w="660"/>
        <w:gridCol w:w="758"/>
        <w:gridCol w:w="709"/>
        <w:gridCol w:w="992"/>
        <w:gridCol w:w="1559"/>
        <w:gridCol w:w="851"/>
        <w:gridCol w:w="921"/>
        <w:gridCol w:w="993"/>
        <w:gridCol w:w="921"/>
        <w:gridCol w:w="1134"/>
      </w:tblGrid>
      <w:tr w:rsidR="009D6B67" w14:paraId="01281241" w14:textId="77777777">
        <w:trPr>
          <w:trHeight w:val="480"/>
        </w:trPr>
        <w:tc>
          <w:tcPr>
            <w:tcW w:w="10060" w:type="dxa"/>
            <w:gridSpan w:val="11"/>
            <w:shd w:val="clear" w:color="auto" w:fill="FFFFFF" w:themeFill="background1"/>
          </w:tcPr>
          <w:p w14:paraId="464FDEED" w14:textId="32328E52" w:rsidR="009D6B67" w:rsidRDefault="00EE5F1F">
            <w:pPr>
              <w:pStyle w:val="Pealdis"/>
              <w:keepNext/>
              <w:rPr>
                <w:rFonts w:ascii="Cambria" w:hAnsi="Cambria" w:cstheme="minorHAnsi"/>
                <w:b w:val="0"/>
                <w:szCs w:val="20"/>
                <w:lang w:val="et-EE"/>
              </w:rPr>
            </w:pPr>
            <w:r>
              <w:rPr>
                <w:szCs w:val="20"/>
                <w:lang w:val="et-EE"/>
              </w:rPr>
              <w:t xml:space="preserve">Tabel </w:t>
            </w:r>
            <w:del w:id="966" w:author="Kaisa Tähe - RAM" w:date="2025-10-13T15:25:00Z" w16du:dateUtc="2025-10-13T12:25:00Z">
              <w:r w:rsidDel="002231CB">
                <w:rPr>
                  <w:szCs w:val="20"/>
                  <w:lang w:val="et-EE"/>
                </w:rPr>
                <w:fldChar w:fldCharType="begin"/>
              </w:r>
              <w:r w:rsidDel="002231CB">
                <w:rPr>
                  <w:szCs w:val="20"/>
                  <w:lang w:val="et-EE"/>
                </w:rPr>
                <w:delInstrText xml:space="preserve"> SEQ Tabel \* ARABIC </w:delInstrText>
              </w:r>
              <w:r w:rsidDel="002231CB">
                <w:rPr>
                  <w:szCs w:val="20"/>
                  <w:lang w:val="et-EE"/>
                </w:rPr>
                <w:fldChar w:fldCharType="separate"/>
              </w:r>
              <w:r w:rsidDel="002231CB">
                <w:rPr>
                  <w:szCs w:val="20"/>
                  <w:lang w:val="et-EE"/>
                </w:rPr>
                <w:delText>51</w:delText>
              </w:r>
              <w:r w:rsidDel="002231CB">
                <w:rPr>
                  <w:szCs w:val="20"/>
                  <w:lang w:val="et-EE"/>
                </w:rPr>
                <w:fldChar w:fldCharType="end"/>
              </w:r>
            </w:del>
            <w:ins w:id="967" w:author="Kaisa Tähe - RAM" w:date="2025-10-13T15:25:00Z" w16du:dateUtc="2025-10-13T12:25:00Z">
              <w:r w:rsidR="002231CB">
                <w:rPr>
                  <w:szCs w:val="20"/>
                  <w:lang w:val="et-EE"/>
                </w:rPr>
                <w:t>57</w:t>
              </w:r>
            </w:ins>
            <w:r>
              <w:rPr>
                <w:szCs w:val="20"/>
                <w:lang w:val="et-EE"/>
              </w:rPr>
              <w:t xml:space="preserve">: </w:t>
            </w:r>
            <w:r>
              <w:rPr>
                <w:rFonts w:ascii="Cambria" w:hAnsi="Cambria" w:cstheme="minorHAnsi"/>
                <w:szCs w:val="20"/>
                <w:lang w:val="et-EE"/>
              </w:rPr>
              <w:t>Tulemusnäitajad</w:t>
            </w:r>
          </w:p>
        </w:tc>
      </w:tr>
      <w:tr w:rsidR="009D6B67" w14:paraId="5C28857D" w14:textId="77777777">
        <w:trPr>
          <w:trHeight w:val="1503"/>
        </w:trPr>
        <w:tc>
          <w:tcPr>
            <w:tcW w:w="562" w:type="dxa"/>
            <w:shd w:val="clear" w:color="auto" w:fill="FFFFFF" w:themeFill="background1"/>
            <w:textDirection w:val="btLr"/>
            <w:vAlign w:val="center"/>
          </w:tcPr>
          <w:p w14:paraId="7950E728" w14:textId="77777777" w:rsidR="009D6B67" w:rsidRDefault="00EE5F1F">
            <w:pPr>
              <w:spacing w:before="0" w:after="0" w:line="240" w:lineRule="auto"/>
              <w:jc w:val="center"/>
              <w:rPr>
                <w:rFonts w:ascii="Cambria" w:hAnsi="Cambria" w:cstheme="minorHAnsi"/>
                <w:b/>
                <w:bCs/>
                <w:sz w:val="18"/>
                <w:szCs w:val="18"/>
                <w:lang w:val="et-EE"/>
              </w:rPr>
            </w:pPr>
            <w:r>
              <w:rPr>
                <w:rFonts w:ascii="Cambria" w:hAnsi="Cambria" w:cstheme="minorBidi"/>
                <w:b/>
                <w:bCs/>
                <w:sz w:val="20"/>
                <w:szCs w:val="20"/>
                <w:lang w:val="et-EE"/>
              </w:rPr>
              <w:t>Prioriteet</w:t>
            </w:r>
          </w:p>
        </w:tc>
        <w:tc>
          <w:tcPr>
            <w:tcW w:w="660" w:type="dxa"/>
            <w:shd w:val="clear" w:color="auto" w:fill="FFFFFF" w:themeFill="background1"/>
            <w:textDirection w:val="btLr"/>
            <w:vAlign w:val="center"/>
          </w:tcPr>
          <w:p w14:paraId="2FC0D56E" w14:textId="77777777" w:rsidR="009D6B67" w:rsidRDefault="00EE5F1F">
            <w:pPr>
              <w:spacing w:before="0" w:after="0" w:line="240" w:lineRule="auto"/>
              <w:jc w:val="center"/>
              <w:rPr>
                <w:rFonts w:ascii="Cambria" w:hAnsi="Cambria" w:cstheme="minorHAnsi"/>
                <w:b/>
                <w:bCs/>
                <w:sz w:val="18"/>
                <w:szCs w:val="18"/>
                <w:lang w:val="et-EE"/>
              </w:rPr>
            </w:pPr>
            <w:r>
              <w:rPr>
                <w:rFonts w:ascii="Cambria" w:hAnsi="Cambria" w:cstheme="minorBidi"/>
                <w:b/>
                <w:bCs/>
                <w:sz w:val="20"/>
                <w:szCs w:val="20"/>
                <w:lang w:val="et-EE"/>
              </w:rPr>
              <w:t>Erieesmärk</w:t>
            </w:r>
          </w:p>
        </w:tc>
        <w:tc>
          <w:tcPr>
            <w:tcW w:w="758" w:type="dxa"/>
            <w:shd w:val="clear" w:color="auto" w:fill="FFFFFF" w:themeFill="background1"/>
            <w:textDirection w:val="btLr"/>
            <w:vAlign w:val="center"/>
          </w:tcPr>
          <w:p w14:paraId="13C8B18F"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709" w:type="dxa"/>
            <w:shd w:val="clear" w:color="auto" w:fill="FFFFFF" w:themeFill="background1"/>
            <w:textDirection w:val="btLr"/>
            <w:vAlign w:val="center"/>
          </w:tcPr>
          <w:p w14:paraId="15507133"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992" w:type="dxa"/>
            <w:shd w:val="clear" w:color="auto" w:fill="FFFFFF" w:themeFill="background1"/>
            <w:textDirection w:val="btLr"/>
            <w:vAlign w:val="center"/>
          </w:tcPr>
          <w:p w14:paraId="4A13787C"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559" w:type="dxa"/>
            <w:shd w:val="clear" w:color="auto" w:fill="FFFFFF" w:themeFill="background1"/>
            <w:textDirection w:val="btLr"/>
            <w:vAlign w:val="center"/>
          </w:tcPr>
          <w:p w14:paraId="68020769"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851" w:type="dxa"/>
            <w:shd w:val="clear" w:color="auto" w:fill="FFFFFF" w:themeFill="background1"/>
            <w:textDirection w:val="btLr"/>
            <w:vAlign w:val="center"/>
          </w:tcPr>
          <w:p w14:paraId="30E3233C"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921" w:type="dxa"/>
            <w:shd w:val="clear" w:color="auto" w:fill="FFFFFF" w:themeFill="background1"/>
            <w:textDirection w:val="btLr"/>
            <w:vAlign w:val="center"/>
          </w:tcPr>
          <w:p w14:paraId="14CB7158"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993" w:type="dxa"/>
            <w:shd w:val="clear" w:color="auto" w:fill="FFFFFF" w:themeFill="background1"/>
            <w:textDirection w:val="btLr"/>
            <w:vAlign w:val="center"/>
          </w:tcPr>
          <w:p w14:paraId="5BC7E774"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921" w:type="dxa"/>
            <w:shd w:val="clear" w:color="auto" w:fill="FFFFFF" w:themeFill="background1"/>
            <w:textDirection w:val="btLr"/>
            <w:vAlign w:val="center"/>
          </w:tcPr>
          <w:p w14:paraId="1F07269B"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060DD80" w14:textId="77777777" w:rsidR="009D6B67" w:rsidRDefault="009D6B67">
            <w:pPr>
              <w:spacing w:before="0" w:after="0" w:line="240" w:lineRule="auto"/>
              <w:jc w:val="center"/>
              <w:rPr>
                <w:rFonts w:ascii="Cambria" w:hAnsi="Cambria" w:cstheme="minorHAnsi"/>
                <w:b/>
                <w:bCs/>
                <w:sz w:val="20"/>
                <w:szCs w:val="20"/>
                <w:lang w:val="et-EE"/>
              </w:rPr>
            </w:pPr>
          </w:p>
        </w:tc>
        <w:tc>
          <w:tcPr>
            <w:tcW w:w="1134" w:type="dxa"/>
            <w:shd w:val="clear" w:color="auto" w:fill="FFFFFF" w:themeFill="background1"/>
            <w:textDirection w:val="btLr"/>
            <w:vAlign w:val="center"/>
          </w:tcPr>
          <w:p w14:paraId="4F1E657E"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Andmete allikas [200]</w:t>
            </w:r>
          </w:p>
        </w:tc>
      </w:tr>
      <w:tr w:rsidR="009D6B67" w14:paraId="616BCB6B" w14:textId="77777777">
        <w:trPr>
          <w:trHeight w:val="286"/>
        </w:trPr>
        <w:tc>
          <w:tcPr>
            <w:tcW w:w="562" w:type="dxa"/>
            <w:shd w:val="clear" w:color="auto" w:fill="FFFFFF" w:themeFill="background1"/>
          </w:tcPr>
          <w:p w14:paraId="1995E9C6" w14:textId="77777777" w:rsidR="009D6B67" w:rsidRDefault="00EE5F1F">
            <w:pPr>
              <w:spacing w:before="100" w:beforeAutospacing="1" w:after="100" w:afterAutospacing="1" w:line="240" w:lineRule="auto"/>
              <w:rPr>
                <w:rFonts w:ascii="Cambria" w:hAnsi="Cambria" w:cstheme="minorHAnsi"/>
                <w:sz w:val="18"/>
                <w:szCs w:val="18"/>
                <w:lang w:val="et-EE"/>
              </w:rPr>
            </w:pPr>
            <w:r>
              <w:rPr>
                <w:rFonts w:ascii="Cambria" w:hAnsi="Cambria" w:cstheme="minorHAnsi"/>
                <w:sz w:val="18"/>
                <w:szCs w:val="18"/>
                <w:lang w:val="et-EE"/>
              </w:rPr>
              <w:t>3</w:t>
            </w:r>
          </w:p>
        </w:tc>
        <w:tc>
          <w:tcPr>
            <w:tcW w:w="660" w:type="dxa"/>
            <w:shd w:val="clear" w:color="auto" w:fill="FFFFFF" w:themeFill="background1"/>
          </w:tcPr>
          <w:p w14:paraId="273610D8" w14:textId="77777777" w:rsidR="009D6B67" w:rsidRDefault="00EE5F1F">
            <w:pPr>
              <w:spacing w:before="100" w:beforeAutospacing="1" w:after="100" w:afterAutospacing="1" w:line="240" w:lineRule="auto"/>
              <w:rPr>
                <w:rFonts w:ascii="Cambria" w:hAnsi="Cambria" w:cstheme="minorHAnsi"/>
                <w:sz w:val="18"/>
                <w:szCs w:val="18"/>
                <w:lang w:val="et-EE"/>
              </w:rPr>
            </w:pPr>
            <w:r>
              <w:rPr>
                <w:rFonts w:ascii="Cambria" w:hAnsi="Cambria" w:cstheme="minorHAnsi"/>
                <w:sz w:val="18"/>
                <w:szCs w:val="18"/>
                <w:lang w:val="et-EE"/>
              </w:rPr>
              <w:t>vi</w:t>
            </w:r>
          </w:p>
        </w:tc>
        <w:tc>
          <w:tcPr>
            <w:tcW w:w="758" w:type="dxa"/>
            <w:shd w:val="clear" w:color="auto" w:fill="FFFFFF" w:themeFill="background1"/>
          </w:tcPr>
          <w:p w14:paraId="603105FC"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ÜF</w:t>
            </w:r>
          </w:p>
        </w:tc>
        <w:tc>
          <w:tcPr>
            <w:tcW w:w="709" w:type="dxa"/>
            <w:shd w:val="clear" w:color="auto" w:fill="FFFFFF" w:themeFill="background1"/>
          </w:tcPr>
          <w:p w14:paraId="53BF7461" w14:textId="77777777" w:rsidR="009D6B67" w:rsidRDefault="00EE5F1F">
            <w:pPr>
              <w:spacing w:before="100" w:beforeAutospacing="1" w:after="100" w:afterAutospacing="1"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992" w:type="dxa"/>
            <w:shd w:val="clear" w:color="auto" w:fill="FFFFFF" w:themeFill="background1"/>
          </w:tcPr>
          <w:p w14:paraId="72E0934A" w14:textId="77777777" w:rsidR="009D6B67" w:rsidRDefault="00EE5F1F">
            <w:pPr>
              <w:spacing w:before="100" w:beforeAutospacing="1" w:after="100" w:afterAutospacing="1" w:line="240" w:lineRule="auto"/>
              <w:rPr>
                <w:rFonts w:ascii="Cambria"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RCR103</w:t>
            </w:r>
          </w:p>
        </w:tc>
        <w:tc>
          <w:tcPr>
            <w:tcW w:w="1559" w:type="dxa"/>
            <w:shd w:val="clear" w:color="auto" w:fill="FFFFFF" w:themeFill="background1"/>
          </w:tcPr>
          <w:p w14:paraId="2C7F66DC" w14:textId="77777777" w:rsidR="009D6B67" w:rsidRDefault="00EE5F1F">
            <w:pPr>
              <w:spacing w:before="100" w:beforeAutospacing="1" w:after="100" w:afterAutospacing="1"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Liigiti kogutud jäätmed</w:t>
            </w:r>
          </w:p>
        </w:tc>
        <w:tc>
          <w:tcPr>
            <w:tcW w:w="851" w:type="dxa"/>
            <w:shd w:val="clear" w:color="auto" w:fill="FFFFFF" w:themeFill="background1"/>
          </w:tcPr>
          <w:p w14:paraId="2E99CBD5" w14:textId="77777777" w:rsidR="009D6B67" w:rsidRDefault="00EE5F1F">
            <w:pPr>
              <w:spacing w:before="100" w:beforeAutospacing="1" w:after="100" w:afterAutospacing="1"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Tonni/aastas</w:t>
            </w:r>
          </w:p>
        </w:tc>
        <w:tc>
          <w:tcPr>
            <w:tcW w:w="921" w:type="dxa"/>
            <w:shd w:val="clear" w:color="auto" w:fill="FFFFFF" w:themeFill="background1"/>
          </w:tcPr>
          <w:p w14:paraId="5D2D6FE9"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0</w:t>
            </w:r>
          </w:p>
        </w:tc>
        <w:tc>
          <w:tcPr>
            <w:tcW w:w="993" w:type="dxa"/>
            <w:shd w:val="clear" w:color="auto" w:fill="FFFFFF" w:themeFill="background1"/>
          </w:tcPr>
          <w:p w14:paraId="332B2D10"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2021</w:t>
            </w:r>
          </w:p>
        </w:tc>
        <w:tc>
          <w:tcPr>
            <w:tcW w:w="921" w:type="dxa"/>
            <w:shd w:val="clear" w:color="auto" w:fill="FFFFFF" w:themeFill="background1"/>
          </w:tcPr>
          <w:p w14:paraId="1A6C9C7A"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45 000</w:t>
            </w:r>
          </w:p>
        </w:tc>
        <w:tc>
          <w:tcPr>
            <w:tcW w:w="1134" w:type="dxa"/>
            <w:shd w:val="clear" w:color="auto" w:fill="FFFFFF" w:themeFill="background1"/>
          </w:tcPr>
          <w:p w14:paraId="53BBA9BE"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SFOS, projekti-aruanded</w:t>
            </w:r>
          </w:p>
        </w:tc>
      </w:tr>
      <w:tr w:rsidR="009D6B67" w14:paraId="29C351BE" w14:textId="77777777">
        <w:trPr>
          <w:trHeight w:val="286"/>
        </w:trPr>
        <w:tc>
          <w:tcPr>
            <w:tcW w:w="562" w:type="dxa"/>
            <w:shd w:val="clear" w:color="auto" w:fill="FFFFFF" w:themeFill="background1"/>
          </w:tcPr>
          <w:p w14:paraId="7F67A933" w14:textId="77777777" w:rsidR="009D6B67" w:rsidRDefault="00EE5F1F">
            <w:pPr>
              <w:spacing w:before="100" w:beforeAutospacing="1" w:after="100" w:afterAutospacing="1" w:line="240" w:lineRule="auto"/>
              <w:rPr>
                <w:rFonts w:ascii="Cambria" w:hAnsi="Cambria" w:cstheme="minorHAnsi"/>
                <w:sz w:val="18"/>
                <w:szCs w:val="18"/>
                <w:lang w:val="et-EE"/>
              </w:rPr>
            </w:pPr>
            <w:r>
              <w:rPr>
                <w:rFonts w:ascii="Cambria" w:hAnsi="Cambria" w:cstheme="minorHAnsi"/>
                <w:sz w:val="18"/>
                <w:szCs w:val="18"/>
                <w:lang w:val="et-EE"/>
              </w:rPr>
              <w:t>3</w:t>
            </w:r>
          </w:p>
        </w:tc>
        <w:tc>
          <w:tcPr>
            <w:tcW w:w="660" w:type="dxa"/>
            <w:shd w:val="clear" w:color="auto" w:fill="FFFFFF" w:themeFill="background1"/>
          </w:tcPr>
          <w:p w14:paraId="46D307DB" w14:textId="77777777" w:rsidR="009D6B67" w:rsidRDefault="00EE5F1F">
            <w:pPr>
              <w:spacing w:before="100" w:beforeAutospacing="1" w:after="100" w:afterAutospacing="1" w:line="240" w:lineRule="auto"/>
              <w:rPr>
                <w:rFonts w:ascii="Cambria" w:hAnsi="Cambria" w:cstheme="minorHAnsi"/>
                <w:sz w:val="18"/>
                <w:szCs w:val="18"/>
                <w:lang w:val="et-EE"/>
              </w:rPr>
            </w:pPr>
            <w:r>
              <w:rPr>
                <w:rFonts w:ascii="Cambria" w:hAnsi="Cambria" w:cstheme="minorHAnsi"/>
                <w:sz w:val="18"/>
                <w:szCs w:val="18"/>
                <w:lang w:val="et-EE"/>
              </w:rPr>
              <w:t>vi</w:t>
            </w:r>
          </w:p>
        </w:tc>
        <w:tc>
          <w:tcPr>
            <w:tcW w:w="758" w:type="dxa"/>
            <w:shd w:val="clear" w:color="auto" w:fill="FFFFFF" w:themeFill="background1"/>
          </w:tcPr>
          <w:p w14:paraId="28E13FFD"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ÜF</w:t>
            </w:r>
          </w:p>
        </w:tc>
        <w:tc>
          <w:tcPr>
            <w:tcW w:w="709" w:type="dxa"/>
            <w:shd w:val="clear" w:color="auto" w:fill="FFFFFF" w:themeFill="background1"/>
          </w:tcPr>
          <w:p w14:paraId="6460A82C" w14:textId="77777777" w:rsidR="009D6B67" w:rsidRDefault="00EE5F1F">
            <w:pPr>
              <w:spacing w:before="100" w:beforeAutospacing="1" w:after="100" w:afterAutospacing="1"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992" w:type="dxa"/>
            <w:shd w:val="clear" w:color="auto" w:fill="FFFFFF" w:themeFill="background1"/>
          </w:tcPr>
          <w:p w14:paraId="6B2082F6" w14:textId="77777777" w:rsidR="009D6B67" w:rsidRDefault="00EE5F1F">
            <w:pPr>
              <w:spacing w:before="100" w:beforeAutospacing="1" w:after="100" w:afterAutospacing="1"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PSR13</w:t>
            </w:r>
          </w:p>
        </w:tc>
        <w:tc>
          <w:tcPr>
            <w:tcW w:w="1559" w:type="dxa"/>
            <w:shd w:val="clear" w:color="auto" w:fill="FFFFFF" w:themeFill="background1"/>
          </w:tcPr>
          <w:p w14:paraId="594D158C" w14:textId="77777777" w:rsidR="009D6B67" w:rsidRDefault="00EE5F1F">
            <w:pPr>
              <w:spacing w:before="100" w:beforeAutospacing="1" w:after="100" w:afterAutospacing="1" w:line="240" w:lineRule="auto"/>
              <w:rPr>
                <w:rFonts w:ascii="Cambria" w:eastAsia="Times New Roman" w:hAnsi="Cambria" w:cstheme="minorBidi"/>
                <w:color w:val="000000" w:themeColor="text1"/>
                <w:sz w:val="20"/>
                <w:szCs w:val="20"/>
                <w:lang w:val="et-EE"/>
              </w:rPr>
            </w:pPr>
            <w:r>
              <w:rPr>
                <w:rFonts w:ascii="Cambria" w:hAnsi="Cambria" w:cstheme="minorBidi"/>
                <w:color w:val="000000" w:themeColor="text1"/>
                <w:sz w:val="20"/>
                <w:szCs w:val="20"/>
                <w:lang w:val="et-EE"/>
              </w:rPr>
              <w:t>Esmase toorme sääst projektidega</w:t>
            </w:r>
          </w:p>
        </w:tc>
        <w:tc>
          <w:tcPr>
            <w:tcW w:w="851" w:type="dxa"/>
            <w:shd w:val="clear" w:color="auto" w:fill="FFFFFF" w:themeFill="background1"/>
          </w:tcPr>
          <w:p w14:paraId="7D407133" w14:textId="77777777" w:rsidR="009D6B67" w:rsidRDefault="00EE5F1F">
            <w:pPr>
              <w:spacing w:before="100" w:beforeAutospacing="1" w:after="100" w:afterAutospacing="1" w:line="240" w:lineRule="auto"/>
              <w:rPr>
                <w:sz w:val="20"/>
                <w:szCs w:val="20"/>
                <w:lang w:val="et-EE"/>
              </w:rPr>
            </w:pPr>
            <w:r>
              <w:rPr>
                <w:rFonts w:ascii="Cambria" w:hAnsi="Cambria" w:cstheme="minorBidi"/>
                <w:color w:val="000000" w:themeColor="text1"/>
                <w:sz w:val="20"/>
                <w:szCs w:val="20"/>
                <w:lang w:val="et-EE"/>
              </w:rPr>
              <w:t>Tonni/aastas</w:t>
            </w:r>
          </w:p>
        </w:tc>
        <w:tc>
          <w:tcPr>
            <w:tcW w:w="921" w:type="dxa"/>
            <w:shd w:val="clear" w:color="auto" w:fill="FFFFFF" w:themeFill="background1"/>
          </w:tcPr>
          <w:p w14:paraId="2C43AD76"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0</w:t>
            </w:r>
          </w:p>
        </w:tc>
        <w:tc>
          <w:tcPr>
            <w:tcW w:w="993" w:type="dxa"/>
            <w:shd w:val="clear" w:color="auto" w:fill="FFFFFF" w:themeFill="background1"/>
          </w:tcPr>
          <w:p w14:paraId="3B624C21"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2021</w:t>
            </w:r>
          </w:p>
        </w:tc>
        <w:tc>
          <w:tcPr>
            <w:tcW w:w="921" w:type="dxa"/>
            <w:shd w:val="clear" w:color="auto" w:fill="FFFFFF" w:themeFill="background1"/>
          </w:tcPr>
          <w:p w14:paraId="450F53AC"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80 000</w:t>
            </w:r>
          </w:p>
        </w:tc>
        <w:tc>
          <w:tcPr>
            <w:tcW w:w="1134" w:type="dxa"/>
            <w:shd w:val="clear" w:color="auto" w:fill="FFFFFF" w:themeFill="background1"/>
          </w:tcPr>
          <w:p w14:paraId="7809C479"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SFOS, projekti-aruanded</w:t>
            </w:r>
          </w:p>
        </w:tc>
      </w:tr>
      <w:tr w:rsidR="009D6B67" w14:paraId="7C85BEE4" w14:textId="77777777">
        <w:trPr>
          <w:trHeight w:val="286"/>
        </w:trPr>
        <w:tc>
          <w:tcPr>
            <w:tcW w:w="562"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45239C32" w14:textId="77777777" w:rsidR="009D6B67" w:rsidRDefault="00EE5F1F">
            <w:pPr>
              <w:spacing w:before="100" w:beforeAutospacing="1" w:after="100" w:afterAutospacing="1" w:line="240" w:lineRule="auto"/>
              <w:rPr>
                <w:rFonts w:ascii="Cambria" w:hAnsi="Cambria" w:cstheme="minorHAnsi"/>
                <w:sz w:val="18"/>
                <w:szCs w:val="18"/>
                <w:lang w:val="et-EE"/>
              </w:rPr>
            </w:pPr>
            <w:r>
              <w:rPr>
                <w:rFonts w:ascii="Cambria" w:hAnsi="Cambria" w:cstheme="minorHAnsi"/>
                <w:sz w:val="18"/>
                <w:szCs w:val="18"/>
                <w:lang w:val="et-EE"/>
              </w:rPr>
              <w:t>3</w:t>
            </w:r>
          </w:p>
        </w:tc>
        <w:tc>
          <w:tcPr>
            <w:tcW w:w="660"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022C1085" w14:textId="77777777" w:rsidR="009D6B67" w:rsidRDefault="00EE5F1F">
            <w:pPr>
              <w:spacing w:before="100" w:beforeAutospacing="1" w:after="100" w:afterAutospacing="1" w:line="240" w:lineRule="auto"/>
              <w:rPr>
                <w:rFonts w:ascii="Cambria" w:hAnsi="Cambria" w:cstheme="minorHAnsi"/>
                <w:sz w:val="18"/>
                <w:szCs w:val="18"/>
                <w:lang w:val="et-EE"/>
              </w:rPr>
            </w:pPr>
            <w:r>
              <w:rPr>
                <w:rFonts w:ascii="Cambria" w:hAnsi="Cambria" w:cstheme="minorHAnsi"/>
                <w:sz w:val="18"/>
                <w:szCs w:val="18"/>
                <w:lang w:val="et-EE"/>
              </w:rPr>
              <w:t>vi</w:t>
            </w:r>
          </w:p>
        </w:tc>
        <w:tc>
          <w:tcPr>
            <w:tcW w:w="758"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6F82766F"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ÜF</w:t>
            </w:r>
          </w:p>
        </w:tc>
        <w:tc>
          <w:tcPr>
            <w:tcW w:w="709"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7B068266" w14:textId="77777777" w:rsidR="009D6B67" w:rsidRDefault="00EE5F1F">
            <w:pPr>
              <w:spacing w:before="100" w:beforeAutospacing="1" w:after="100" w:afterAutospacing="1"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992"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43C5808F" w14:textId="77777777" w:rsidR="009D6B67" w:rsidRDefault="00EE5F1F">
            <w:pPr>
              <w:spacing w:before="100" w:beforeAutospacing="1" w:after="100" w:afterAutospacing="1"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RCR48</w:t>
            </w:r>
          </w:p>
        </w:tc>
        <w:tc>
          <w:tcPr>
            <w:tcW w:w="1559"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0AE1D162" w14:textId="77777777" w:rsidR="009D6B67" w:rsidRDefault="00EE5F1F">
            <w:pPr>
              <w:spacing w:before="100" w:beforeAutospacing="1" w:after="100" w:afterAutospacing="1"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Toorainena kasutatud jäätmed</w:t>
            </w:r>
          </w:p>
        </w:tc>
        <w:tc>
          <w:tcPr>
            <w:tcW w:w="851"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142A5181" w14:textId="77777777" w:rsidR="009D6B67" w:rsidRDefault="00EE5F1F">
            <w:pPr>
              <w:spacing w:before="100" w:beforeAutospacing="1" w:after="100" w:afterAutospacing="1"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Tonni/aastas</w:t>
            </w:r>
          </w:p>
        </w:tc>
        <w:tc>
          <w:tcPr>
            <w:tcW w:w="921"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36857E7B"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0</w:t>
            </w:r>
          </w:p>
        </w:tc>
        <w:tc>
          <w:tcPr>
            <w:tcW w:w="993"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3A520C80"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2021</w:t>
            </w:r>
          </w:p>
        </w:tc>
        <w:tc>
          <w:tcPr>
            <w:tcW w:w="921"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78B65FD7"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400</w:t>
            </w:r>
          </w:p>
        </w:tc>
        <w:tc>
          <w:tcPr>
            <w:tcW w:w="1134"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0787B70A"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SFOS, projekti-aruanded</w:t>
            </w:r>
          </w:p>
        </w:tc>
      </w:tr>
    </w:tbl>
    <w:p w14:paraId="31F91CE0" w14:textId="77777777" w:rsidR="009D6B67" w:rsidRDefault="009D6B67">
      <w:pPr>
        <w:spacing w:line="240" w:lineRule="auto"/>
        <w:rPr>
          <w:rFonts w:ascii="Cambria" w:eastAsia="Times New Roman" w:hAnsi="Cambria" w:cstheme="minorHAnsi"/>
          <w:b/>
          <w:bCs/>
          <w:lang w:val="et-EE"/>
        </w:rPr>
      </w:pPr>
    </w:p>
    <w:p w14:paraId="3CD59484" w14:textId="77777777" w:rsidR="009D6B67" w:rsidRDefault="00EE5F1F">
      <w:pPr>
        <w:pStyle w:val="Pealkiri5"/>
        <w:keepNext/>
        <w:numPr>
          <w:ilvl w:val="4"/>
          <w:numId w:val="76"/>
        </w:numPr>
        <w:ind w:left="1417" w:hanging="1077"/>
        <w:rPr>
          <w:lang w:val="et-EE"/>
        </w:rPr>
      </w:pPr>
      <w:r>
        <w:rPr>
          <w:lang w:val="et-EE"/>
        </w:rPr>
        <w:t>Programmi rahaliste vahendite (EL) esialgne jaotus sekkumise liigi järgi</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365"/>
        <w:gridCol w:w="1712"/>
        <w:gridCol w:w="1448"/>
        <w:gridCol w:w="2126"/>
      </w:tblGrid>
      <w:tr w:rsidR="009D6B67" w14:paraId="2D4DFDFF" w14:textId="77777777">
        <w:trPr>
          <w:trHeight w:val="355"/>
        </w:trPr>
        <w:tc>
          <w:tcPr>
            <w:tcW w:w="9634" w:type="dxa"/>
            <w:gridSpan w:val="6"/>
          </w:tcPr>
          <w:p w14:paraId="68AF6F4E" w14:textId="4E1C524F" w:rsidR="009D6B67" w:rsidRDefault="00EE5F1F">
            <w:pPr>
              <w:pStyle w:val="Pealdis"/>
              <w:keepNext/>
              <w:rPr>
                <w:rFonts w:ascii="Cambria" w:hAnsi="Cambria" w:cstheme="minorHAnsi"/>
                <w:b w:val="0"/>
                <w:lang w:val="et-EE"/>
              </w:rPr>
            </w:pPr>
            <w:r>
              <w:rPr>
                <w:lang w:val="et-EE"/>
              </w:rPr>
              <w:t xml:space="preserve">Tabel </w:t>
            </w:r>
            <w:del w:id="968" w:author="Kaisa Tähe - RAM" w:date="2025-10-13T15:25:00Z" w16du:dateUtc="2025-10-13T12:25:00Z">
              <w:r w:rsidDel="002231CB">
                <w:rPr>
                  <w:lang w:val="et-EE"/>
                </w:rPr>
                <w:fldChar w:fldCharType="begin"/>
              </w:r>
              <w:r w:rsidDel="002231CB">
                <w:rPr>
                  <w:lang w:val="et-EE"/>
                </w:rPr>
                <w:delInstrText xml:space="preserve"> SEQ Tabel \* ARABIC </w:delInstrText>
              </w:r>
              <w:r w:rsidDel="002231CB">
                <w:rPr>
                  <w:lang w:val="et-EE"/>
                </w:rPr>
                <w:fldChar w:fldCharType="separate"/>
              </w:r>
              <w:r w:rsidDel="002231CB">
                <w:rPr>
                  <w:lang w:val="et-EE"/>
                </w:rPr>
                <w:delText>52</w:delText>
              </w:r>
              <w:r w:rsidDel="002231CB">
                <w:rPr>
                  <w:lang w:val="et-EE"/>
                </w:rPr>
                <w:fldChar w:fldCharType="end"/>
              </w:r>
            </w:del>
            <w:ins w:id="969" w:author="Kaisa Tähe - RAM" w:date="2025-10-13T15:25:00Z" w16du:dateUtc="2025-10-13T12:25:00Z">
              <w:r w:rsidR="002231CB">
                <w:rPr>
                  <w:lang w:val="et-EE"/>
                </w:rPr>
                <w:t>58</w:t>
              </w:r>
            </w:ins>
            <w:r>
              <w:rPr>
                <w:lang w:val="et-EE"/>
              </w:rPr>
              <w:t xml:space="preserve">: </w:t>
            </w:r>
            <w:r>
              <w:rPr>
                <w:rFonts w:ascii="Cambria" w:hAnsi="Cambria" w:cstheme="minorHAnsi"/>
                <w:bCs/>
                <w:szCs w:val="20"/>
                <w:lang w:val="et-EE"/>
              </w:rPr>
              <w:t>Mõõde 1 – sekkumise valdkond</w:t>
            </w:r>
          </w:p>
        </w:tc>
      </w:tr>
      <w:tr w:rsidR="009D6B67" w14:paraId="577EB1D2" w14:textId="77777777">
        <w:tc>
          <w:tcPr>
            <w:tcW w:w="1599" w:type="dxa"/>
            <w:shd w:val="clear" w:color="auto" w:fill="FFFFFF" w:themeFill="background1"/>
          </w:tcPr>
          <w:p w14:paraId="2415E060" w14:textId="77777777" w:rsidR="009D6B67" w:rsidRDefault="00EE5F1F">
            <w:pPr>
              <w:spacing w:before="0" w:after="0" w:line="240" w:lineRule="auto"/>
              <w:jc w:val="both"/>
              <w:rPr>
                <w:rFonts w:ascii="Cambria" w:eastAsia="Times New Roman" w:hAnsi="Cambria" w:cstheme="minorHAnsi"/>
                <w:b/>
                <w:bCs/>
                <w:sz w:val="20"/>
                <w:szCs w:val="20"/>
                <w:lang w:val="et-EE" w:eastAsia="en-GB"/>
              </w:rPr>
            </w:pPr>
            <w:r>
              <w:rPr>
                <w:rFonts w:ascii="Cambria" w:eastAsia="Times New Roman" w:hAnsi="Cambria" w:cstheme="minorHAnsi"/>
                <w:b/>
                <w:bCs/>
                <w:sz w:val="20"/>
                <w:szCs w:val="20"/>
                <w:lang w:val="et-EE" w:eastAsia="en-GB"/>
              </w:rPr>
              <w:t>Prioriteedi number</w:t>
            </w:r>
          </w:p>
        </w:tc>
        <w:tc>
          <w:tcPr>
            <w:tcW w:w="1384" w:type="dxa"/>
          </w:tcPr>
          <w:p w14:paraId="764D9A50" w14:textId="77777777" w:rsidR="009D6B67" w:rsidRDefault="00EE5F1F">
            <w:pPr>
              <w:spacing w:before="0" w:after="0" w:line="240" w:lineRule="auto"/>
              <w:jc w:val="both"/>
              <w:rPr>
                <w:rFonts w:ascii="Cambria" w:eastAsia="Times New Roman" w:hAnsi="Cambria" w:cstheme="minorHAnsi"/>
                <w:b/>
                <w:bCs/>
                <w:sz w:val="20"/>
                <w:szCs w:val="20"/>
                <w:lang w:val="et-EE" w:eastAsia="en-GB"/>
              </w:rPr>
            </w:pPr>
            <w:r>
              <w:rPr>
                <w:rFonts w:ascii="Cambria" w:eastAsia="Times New Roman" w:hAnsi="Cambria" w:cstheme="minorBidi"/>
                <w:b/>
                <w:bCs/>
                <w:sz w:val="20"/>
                <w:szCs w:val="20"/>
                <w:lang w:val="et-EE" w:eastAsia="en-GB"/>
              </w:rPr>
              <w:t>Fond</w:t>
            </w:r>
          </w:p>
        </w:tc>
        <w:tc>
          <w:tcPr>
            <w:tcW w:w="1365" w:type="dxa"/>
          </w:tcPr>
          <w:p w14:paraId="1A25EE4B" w14:textId="77777777" w:rsidR="009D6B67" w:rsidRDefault="00EE5F1F">
            <w:pPr>
              <w:spacing w:before="0" w:after="0" w:line="240" w:lineRule="auto"/>
              <w:jc w:val="both"/>
              <w:rPr>
                <w:rFonts w:ascii="Cambria" w:eastAsia="Times New Roman" w:hAnsi="Cambria" w:cstheme="minorHAnsi"/>
                <w:b/>
                <w:bCs/>
                <w:sz w:val="20"/>
                <w:szCs w:val="20"/>
                <w:lang w:val="et-EE" w:eastAsia="en-GB"/>
              </w:rPr>
            </w:pPr>
            <w:r>
              <w:rPr>
                <w:rFonts w:ascii="Cambria" w:eastAsia="Times New Roman" w:hAnsi="Cambria" w:cstheme="minorBidi"/>
                <w:b/>
                <w:bCs/>
                <w:sz w:val="20"/>
                <w:szCs w:val="20"/>
                <w:lang w:val="et-EE" w:eastAsia="en-GB"/>
              </w:rPr>
              <w:t>Piirkonna kategooria</w:t>
            </w:r>
          </w:p>
        </w:tc>
        <w:tc>
          <w:tcPr>
            <w:tcW w:w="1712" w:type="dxa"/>
          </w:tcPr>
          <w:p w14:paraId="3C337735" w14:textId="77777777" w:rsidR="009D6B67" w:rsidRDefault="00EE5F1F">
            <w:pPr>
              <w:spacing w:before="0" w:after="0" w:line="240" w:lineRule="auto"/>
              <w:jc w:val="both"/>
              <w:rPr>
                <w:rFonts w:ascii="Cambria" w:eastAsia="Times New Roman" w:hAnsi="Cambria" w:cstheme="minorHAnsi"/>
                <w:b/>
                <w:bCs/>
                <w:sz w:val="20"/>
                <w:szCs w:val="20"/>
                <w:lang w:val="et-EE" w:eastAsia="en-GB"/>
              </w:rPr>
            </w:pPr>
            <w:r>
              <w:rPr>
                <w:rFonts w:ascii="Cambria" w:eastAsia="Times New Roman" w:hAnsi="Cambria" w:cstheme="minorBidi"/>
                <w:b/>
                <w:bCs/>
                <w:sz w:val="20"/>
                <w:szCs w:val="20"/>
                <w:lang w:val="et-EE" w:eastAsia="en-GB"/>
              </w:rPr>
              <w:t>Erieesmärk</w:t>
            </w:r>
          </w:p>
        </w:tc>
        <w:tc>
          <w:tcPr>
            <w:tcW w:w="1448" w:type="dxa"/>
          </w:tcPr>
          <w:p w14:paraId="1D70FC6E" w14:textId="77777777" w:rsidR="009D6B67" w:rsidRDefault="00EE5F1F">
            <w:pPr>
              <w:spacing w:before="0" w:after="0" w:line="240" w:lineRule="auto"/>
              <w:jc w:val="both"/>
              <w:rPr>
                <w:rFonts w:ascii="Cambria" w:eastAsia="Times New Roman" w:hAnsi="Cambria" w:cstheme="minorHAnsi"/>
                <w:b/>
                <w:bCs/>
                <w:sz w:val="20"/>
                <w:szCs w:val="20"/>
                <w:lang w:val="et-EE" w:eastAsia="en-GB"/>
              </w:rPr>
            </w:pPr>
            <w:r>
              <w:rPr>
                <w:rFonts w:ascii="Cambria" w:eastAsia="Times New Roman" w:hAnsi="Cambria" w:cstheme="minorBidi"/>
                <w:b/>
                <w:bCs/>
                <w:sz w:val="20"/>
                <w:szCs w:val="20"/>
                <w:lang w:val="et-EE" w:eastAsia="en-GB"/>
              </w:rPr>
              <w:t>Kood</w:t>
            </w:r>
          </w:p>
        </w:tc>
        <w:tc>
          <w:tcPr>
            <w:tcW w:w="2126" w:type="dxa"/>
          </w:tcPr>
          <w:p w14:paraId="1290C914" w14:textId="77777777" w:rsidR="009D6B67" w:rsidRDefault="00EE5F1F">
            <w:pPr>
              <w:spacing w:before="0" w:after="0" w:line="240" w:lineRule="auto"/>
              <w:jc w:val="both"/>
              <w:rPr>
                <w:rFonts w:ascii="Cambria" w:eastAsia="Times New Roman" w:hAnsi="Cambria" w:cstheme="minorHAnsi"/>
                <w:b/>
                <w:bCs/>
                <w:sz w:val="20"/>
                <w:szCs w:val="20"/>
                <w:lang w:val="et-EE" w:eastAsia="en-GB"/>
              </w:rPr>
            </w:pPr>
            <w:r>
              <w:rPr>
                <w:rFonts w:ascii="Cambria" w:eastAsia="Times New Roman" w:hAnsi="Cambria" w:cstheme="minorBidi"/>
                <w:b/>
                <w:bCs/>
                <w:sz w:val="20"/>
                <w:szCs w:val="20"/>
                <w:lang w:val="et-EE" w:eastAsia="en-GB"/>
              </w:rPr>
              <w:t>Summa (eurodes)</w:t>
            </w:r>
          </w:p>
        </w:tc>
      </w:tr>
      <w:tr w:rsidR="009D6B67" w14:paraId="45328511" w14:textId="77777777">
        <w:tc>
          <w:tcPr>
            <w:tcW w:w="1599" w:type="dxa"/>
            <w:shd w:val="clear" w:color="auto" w:fill="FFFFFF" w:themeFill="background1"/>
          </w:tcPr>
          <w:p w14:paraId="3278AFEA"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3</w:t>
            </w:r>
          </w:p>
        </w:tc>
        <w:tc>
          <w:tcPr>
            <w:tcW w:w="1384" w:type="dxa"/>
          </w:tcPr>
          <w:p w14:paraId="5B0169B1"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ÜF</w:t>
            </w:r>
          </w:p>
        </w:tc>
        <w:tc>
          <w:tcPr>
            <w:tcW w:w="1365" w:type="dxa"/>
          </w:tcPr>
          <w:p w14:paraId="6040824A"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w:t>
            </w:r>
          </w:p>
        </w:tc>
        <w:tc>
          <w:tcPr>
            <w:tcW w:w="1712" w:type="dxa"/>
          </w:tcPr>
          <w:p w14:paraId="25D34CAB"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vi</w:t>
            </w:r>
          </w:p>
        </w:tc>
        <w:tc>
          <w:tcPr>
            <w:tcW w:w="1448" w:type="dxa"/>
          </w:tcPr>
          <w:p w14:paraId="3630F24C" w14:textId="77777777" w:rsidR="009D6B67" w:rsidRDefault="00EE5F1F">
            <w:pPr>
              <w:spacing w:before="0" w:after="0" w:line="240" w:lineRule="auto"/>
              <w:jc w:val="both"/>
              <w:rPr>
                <w:rFonts w:ascii="Cambria" w:eastAsia="Times New Roman" w:hAnsi="Cambria" w:cstheme="minorHAnsi"/>
                <w:sz w:val="20"/>
                <w:szCs w:val="20"/>
                <w:lang w:val="et-EE" w:eastAsia="en-GB"/>
              </w:rPr>
            </w:pPr>
            <w:commentRangeStart w:id="970"/>
            <w:r>
              <w:rPr>
                <w:rFonts w:ascii="Cambria" w:eastAsia="Times New Roman" w:hAnsi="Cambria" w:cstheme="minorHAnsi"/>
                <w:sz w:val="20"/>
                <w:szCs w:val="20"/>
                <w:lang w:val="et-EE" w:eastAsia="en-GB"/>
              </w:rPr>
              <w:t>067</w:t>
            </w:r>
            <w:commentRangeEnd w:id="970"/>
            <w:r w:rsidR="00946B1F">
              <w:rPr>
                <w:rStyle w:val="Kommentaariviide"/>
                <w:rFonts w:ascii="Cambria" w:eastAsia="Times New Roman" w:hAnsi="Cambria" w:cstheme="minorHAnsi"/>
                <w:sz w:val="20"/>
                <w:szCs w:val="20"/>
                <w:lang w:val="et-EE" w:eastAsia="en-GB"/>
              </w:rPr>
              <w:commentReference w:id="970"/>
            </w:r>
          </w:p>
        </w:tc>
        <w:tc>
          <w:tcPr>
            <w:tcW w:w="2126" w:type="dxa"/>
          </w:tcPr>
          <w:p w14:paraId="0ECC0D9A" w14:textId="41C00A58" w:rsidR="009D6B67" w:rsidRDefault="00946B1F">
            <w:pPr>
              <w:spacing w:before="0" w:after="0" w:line="240" w:lineRule="auto"/>
              <w:jc w:val="center"/>
              <w:rPr>
                <w:rFonts w:ascii="Cambria" w:eastAsia="Times New Roman" w:hAnsi="Cambria" w:cstheme="minorHAnsi"/>
                <w:sz w:val="20"/>
                <w:szCs w:val="20"/>
                <w:lang w:val="et-EE" w:eastAsia="en-GB"/>
              </w:rPr>
            </w:pPr>
            <w:ins w:id="971" w:author="Kaisa Tähe - RAM" w:date="2025-09-25T16:59:00Z" w16du:dateUtc="2025-09-25T13:59:00Z">
              <w:r>
                <w:rPr>
                  <w:rFonts w:ascii="Cambria" w:eastAsia="Times New Roman" w:hAnsi="Cambria" w:cstheme="minorHAnsi"/>
                  <w:sz w:val="20"/>
                  <w:szCs w:val="20"/>
                  <w:lang w:val="et-EE" w:eastAsia="en-GB"/>
                </w:rPr>
                <w:t>28</w:t>
              </w:r>
              <w:r w:rsidR="000C050B">
                <w:rPr>
                  <w:rFonts w:ascii="Cambria" w:eastAsia="Times New Roman" w:hAnsi="Cambria" w:cstheme="minorHAnsi"/>
                  <w:sz w:val="20"/>
                  <w:szCs w:val="20"/>
                  <w:lang w:val="et-EE" w:eastAsia="en-GB"/>
                </w:rPr>
                <w:t> 703 847</w:t>
              </w:r>
            </w:ins>
            <w:del w:id="972" w:author="Kaisa Tähe - RAM" w:date="2025-07-18T15:09:00Z" w16du:dateUtc="2025-07-18T12:09:00Z">
              <w:r w:rsidR="00EE5F1F" w:rsidDel="00253DC0">
                <w:rPr>
                  <w:rFonts w:ascii="Cambria" w:eastAsia="Times New Roman" w:hAnsi="Cambria" w:cstheme="minorHAnsi"/>
                  <w:sz w:val="20"/>
                  <w:szCs w:val="20"/>
                  <w:lang w:val="et-EE" w:eastAsia="en-GB"/>
                </w:rPr>
                <w:delText>35 528 963</w:delText>
              </w:r>
            </w:del>
          </w:p>
        </w:tc>
      </w:tr>
      <w:tr w:rsidR="009D6B67" w14:paraId="4C81EB7F" w14:textId="77777777">
        <w:tc>
          <w:tcPr>
            <w:tcW w:w="1599" w:type="dxa"/>
            <w:shd w:val="clear" w:color="auto" w:fill="FFFFFF" w:themeFill="background1"/>
          </w:tcPr>
          <w:p w14:paraId="3E27B8E3"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3</w:t>
            </w:r>
          </w:p>
        </w:tc>
        <w:tc>
          <w:tcPr>
            <w:tcW w:w="1384" w:type="dxa"/>
          </w:tcPr>
          <w:p w14:paraId="14ECC2E5"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ÜF</w:t>
            </w:r>
          </w:p>
        </w:tc>
        <w:tc>
          <w:tcPr>
            <w:tcW w:w="1365" w:type="dxa"/>
          </w:tcPr>
          <w:p w14:paraId="59FD8A48"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w:t>
            </w:r>
          </w:p>
        </w:tc>
        <w:tc>
          <w:tcPr>
            <w:tcW w:w="1712" w:type="dxa"/>
          </w:tcPr>
          <w:p w14:paraId="6EAEC3BF"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vi</w:t>
            </w:r>
          </w:p>
        </w:tc>
        <w:tc>
          <w:tcPr>
            <w:tcW w:w="1448" w:type="dxa"/>
          </w:tcPr>
          <w:p w14:paraId="41985D30"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069</w:t>
            </w:r>
          </w:p>
        </w:tc>
        <w:tc>
          <w:tcPr>
            <w:tcW w:w="2126" w:type="dxa"/>
          </w:tcPr>
          <w:p w14:paraId="0D3BDC5F" w14:textId="22F9DF5F" w:rsidR="009D6B67" w:rsidRDefault="000C050B">
            <w:pPr>
              <w:spacing w:before="0" w:after="0" w:line="240" w:lineRule="auto"/>
              <w:jc w:val="center"/>
              <w:rPr>
                <w:rFonts w:ascii="Cambria" w:eastAsia="Times New Roman" w:hAnsi="Cambria" w:cstheme="minorHAnsi"/>
                <w:sz w:val="20"/>
                <w:szCs w:val="20"/>
                <w:lang w:val="et-EE" w:eastAsia="en-GB"/>
              </w:rPr>
            </w:pPr>
            <w:ins w:id="973" w:author="Kaisa Tähe - RAM" w:date="2025-09-25T16:59:00Z" w16du:dateUtc="2025-09-25T13:59:00Z">
              <w:r>
                <w:rPr>
                  <w:rFonts w:ascii="Cambria" w:eastAsia="Times New Roman" w:hAnsi="Cambria" w:cstheme="minorHAnsi"/>
                  <w:sz w:val="20"/>
                  <w:szCs w:val="20"/>
                  <w:lang w:val="et-EE" w:eastAsia="en-GB"/>
                </w:rPr>
                <w:t>17 500 000</w:t>
              </w:r>
            </w:ins>
            <w:del w:id="974" w:author="Kaisa Tähe - RAM" w:date="2025-07-18T15:10:00Z" w16du:dateUtc="2025-07-18T12:10:00Z">
              <w:r w:rsidR="00EE5F1F" w:rsidDel="0036056B">
                <w:rPr>
                  <w:rFonts w:ascii="Cambria" w:eastAsia="Times New Roman" w:hAnsi="Cambria" w:cstheme="minorHAnsi"/>
                  <w:sz w:val="20"/>
                  <w:szCs w:val="20"/>
                  <w:lang w:val="et-EE" w:eastAsia="en-GB"/>
                </w:rPr>
                <w:delText>3</w:delText>
              </w:r>
              <w:r w:rsidR="00BC5FE5" w:rsidDel="0036056B">
                <w:rPr>
                  <w:rFonts w:ascii="Cambria" w:eastAsia="Times New Roman" w:hAnsi="Cambria" w:cstheme="minorHAnsi"/>
                  <w:sz w:val="20"/>
                  <w:szCs w:val="20"/>
                  <w:lang w:val="et-EE" w:eastAsia="en-GB"/>
                </w:rPr>
                <w:delText>2</w:delText>
              </w:r>
              <w:r w:rsidR="00EE5F1F" w:rsidDel="0036056B">
                <w:rPr>
                  <w:rFonts w:ascii="Cambria" w:eastAsia="Times New Roman" w:hAnsi="Cambria" w:cstheme="minorHAnsi"/>
                  <w:sz w:val="20"/>
                  <w:szCs w:val="20"/>
                  <w:lang w:val="et-EE" w:eastAsia="en-GB"/>
                </w:rPr>
                <w:delText xml:space="preserve"> 000 000</w:delText>
              </w:r>
            </w:del>
          </w:p>
        </w:tc>
      </w:tr>
      <w:tr w:rsidR="009D6B67" w14:paraId="68A71F3D" w14:textId="77777777">
        <w:tc>
          <w:tcPr>
            <w:tcW w:w="1599" w:type="dxa"/>
            <w:shd w:val="clear" w:color="auto" w:fill="FFFFFF" w:themeFill="background1"/>
          </w:tcPr>
          <w:p w14:paraId="2F344FD0"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3</w:t>
            </w:r>
          </w:p>
        </w:tc>
        <w:tc>
          <w:tcPr>
            <w:tcW w:w="1384" w:type="dxa"/>
          </w:tcPr>
          <w:p w14:paraId="04E6AEE4"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ÜF</w:t>
            </w:r>
          </w:p>
        </w:tc>
        <w:tc>
          <w:tcPr>
            <w:tcW w:w="1365" w:type="dxa"/>
          </w:tcPr>
          <w:p w14:paraId="20D00984"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w:t>
            </w:r>
          </w:p>
        </w:tc>
        <w:tc>
          <w:tcPr>
            <w:tcW w:w="1712" w:type="dxa"/>
          </w:tcPr>
          <w:p w14:paraId="6809D8A1"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vi</w:t>
            </w:r>
          </w:p>
        </w:tc>
        <w:tc>
          <w:tcPr>
            <w:tcW w:w="1448" w:type="dxa"/>
          </w:tcPr>
          <w:p w14:paraId="5CC883DC"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071</w:t>
            </w:r>
          </w:p>
        </w:tc>
        <w:tc>
          <w:tcPr>
            <w:tcW w:w="2126" w:type="dxa"/>
          </w:tcPr>
          <w:p w14:paraId="137773EE" w14:textId="2B01AE76" w:rsidR="009D6B67" w:rsidRDefault="00860133">
            <w:pPr>
              <w:spacing w:before="0" w:after="0" w:line="240" w:lineRule="auto"/>
              <w:jc w:val="center"/>
              <w:rPr>
                <w:rFonts w:ascii="Cambria" w:eastAsia="Times New Roman" w:hAnsi="Cambria" w:cstheme="minorHAnsi"/>
                <w:sz w:val="20"/>
                <w:szCs w:val="20"/>
                <w:lang w:val="et-EE" w:eastAsia="en-GB"/>
              </w:rPr>
            </w:pPr>
            <w:ins w:id="975" w:author="Kaisa Tähe - RAM" w:date="2025-09-25T17:00:00Z" w16du:dateUtc="2025-09-25T14:00:00Z">
              <w:r>
                <w:rPr>
                  <w:rFonts w:ascii="Cambria" w:eastAsia="Times New Roman" w:hAnsi="Cambria" w:cstheme="minorHAnsi"/>
                  <w:sz w:val="20"/>
                  <w:szCs w:val="20"/>
                  <w:lang w:val="et-EE" w:eastAsia="en-GB"/>
                </w:rPr>
                <w:t>4 936 92</w:t>
              </w:r>
            </w:ins>
            <w:ins w:id="976" w:author="Juhan Anupõld - RAM" w:date="2025-11-06T13:35:00Z" w16du:dateUtc="2025-11-06T11:35:00Z">
              <w:r w:rsidR="0002797B">
                <w:rPr>
                  <w:rFonts w:ascii="Cambria" w:eastAsia="Times New Roman" w:hAnsi="Cambria" w:cstheme="minorHAnsi"/>
                  <w:sz w:val="20"/>
                  <w:szCs w:val="20"/>
                  <w:lang w:val="et-EE" w:eastAsia="en-GB"/>
                </w:rPr>
                <w:t>5</w:t>
              </w:r>
            </w:ins>
            <w:del w:id="977" w:author="Kaisa Tähe - RAM" w:date="2025-07-18T15:10:00Z" w16du:dateUtc="2025-07-18T12:10:00Z">
              <w:r w:rsidR="00BC5FE5" w:rsidDel="003F2416">
                <w:rPr>
                  <w:rFonts w:ascii="Cambria" w:eastAsia="Times New Roman" w:hAnsi="Cambria" w:cstheme="minorHAnsi"/>
                  <w:sz w:val="20"/>
                  <w:szCs w:val="20"/>
                  <w:lang w:val="et-EE" w:eastAsia="en-GB"/>
                </w:rPr>
                <w:delText>9</w:delText>
              </w:r>
              <w:r w:rsidR="00EE5F1F" w:rsidDel="003F2416">
                <w:rPr>
                  <w:rFonts w:ascii="Cambria" w:eastAsia="Times New Roman" w:hAnsi="Cambria" w:cstheme="minorHAnsi"/>
                  <w:sz w:val="20"/>
                  <w:szCs w:val="20"/>
                  <w:lang w:val="et-EE" w:eastAsia="en-GB"/>
                </w:rPr>
                <w:delText> 000 000</w:delText>
              </w:r>
            </w:del>
          </w:p>
        </w:tc>
      </w:tr>
      <w:tr w:rsidR="009D6B67" w14:paraId="2A08A641" w14:textId="77777777">
        <w:tc>
          <w:tcPr>
            <w:tcW w:w="1599" w:type="dxa"/>
            <w:shd w:val="clear" w:color="auto" w:fill="FFFFFF" w:themeFill="background1"/>
          </w:tcPr>
          <w:p w14:paraId="6E6666B0"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3</w:t>
            </w:r>
          </w:p>
        </w:tc>
        <w:tc>
          <w:tcPr>
            <w:tcW w:w="1384" w:type="dxa"/>
          </w:tcPr>
          <w:p w14:paraId="697E4D9E"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ÜF</w:t>
            </w:r>
          </w:p>
        </w:tc>
        <w:tc>
          <w:tcPr>
            <w:tcW w:w="1365" w:type="dxa"/>
          </w:tcPr>
          <w:p w14:paraId="2D74A4F4"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w:t>
            </w:r>
          </w:p>
        </w:tc>
        <w:tc>
          <w:tcPr>
            <w:tcW w:w="1712" w:type="dxa"/>
          </w:tcPr>
          <w:p w14:paraId="6EE8F676"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vi</w:t>
            </w:r>
          </w:p>
        </w:tc>
        <w:tc>
          <w:tcPr>
            <w:tcW w:w="1448" w:type="dxa"/>
          </w:tcPr>
          <w:p w14:paraId="7A43F431"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075</w:t>
            </w:r>
          </w:p>
        </w:tc>
        <w:tc>
          <w:tcPr>
            <w:tcW w:w="2126" w:type="dxa"/>
          </w:tcPr>
          <w:p w14:paraId="1BFBE839" w14:textId="0C40D94A" w:rsidR="009D6B67" w:rsidRDefault="00EE5F1F">
            <w:pPr>
              <w:spacing w:before="0" w:after="0" w:line="240" w:lineRule="auto"/>
              <w:jc w:val="center"/>
              <w:rPr>
                <w:rFonts w:ascii="Cambria" w:eastAsia="Times New Roman" w:hAnsi="Cambria" w:cstheme="minorHAnsi"/>
                <w:sz w:val="20"/>
                <w:szCs w:val="20"/>
                <w:lang w:val="et-EE" w:eastAsia="en-GB"/>
              </w:rPr>
            </w:pPr>
            <w:del w:id="978" w:author="Kaisa Tähe - RAM" w:date="2025-07-18T15:10:00Z" w16du:dateUtc="2025-07-18T12:10:00Z">
              <w:r w:rsidDel="00C5153A">
                <w:rPr>
                  <w:rFonts w:ascii="Cambria" w:eastAsia="Times New Roman" w:hAnsi="Cambria" w:cstheme="minorHAnsi"/>
                  <w:sz w:val="20"/>
                  <w:szCs w:val="20"/>
                  <w:lang w:val="et-EE" w:eastAsia="en-GB"/>
                </w:rPr>
                <w:delText xml:space="preserve">24 </w:delText>
              </w:r>
            </w:del>
            <w:ins w:id="979" w:author="Kaisa Tähe - RAM" w:date="2025-07-18T15:10:00Z" w16du:dateUtc="2025-07-18T12:10:00Z">
              <w:r w:rsidR="00C5153A">
                <w:rPr>
                  <w:rFonts w:ascii="Cambria" w:eastAsia="Times New Roman" w:hAnsi="Cambria" w:cstheme="minorHAnsi"/>
                  <w:sz w:val="20"/>
                  <w:szCs w:val="20"/>
                  <w:lang w:val="et-EE" w:eastAsia="en-GB"/>
                </w:rPr>
                <w:t xml:space="preserve">19 </w:t>
              </w:r>
            </w:ins>
            <w:r>
              <w:rPr>
                <w:rFonts w:ascii="Cambria" w:eastAsia="Times New Roman" w:hAnsi="Cambria" w:cstheme="minorHAnsi"/>
                <w:sz w:val="20"/>
                <w:szCs w:val="20"/>
                <w:lang w:val="et-EE" w:eastAsia="en-GB"/>
              </w:rPr>
              <w:t>500 000</w:t>
            </w:r>
          </w:p>
        </w:tc>
      </w:tr>
      <w:tr w:rsidR="009D6B67" w14:paraId="0AC0CB5A" w14:textId="77777777">
        <w:tc>
          <w:tcPr>
            <w:tcW w:w="1599" w:type="dxa"/>
            <w:shd w:val="clear" w:color="auto" w:fill="FFFFFF" w:themeFill="background1"/>
          </w:tcPr>
          <w:p w14:paraId="28DED365"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3</w:t>
            </w:r>
          </w:p>
        </w:tc>
        <w:tc>
          <w:tcPr>
            <w:tcW w:w="1384" w:type="dxa"/>
          </w:tcPr>
          <w:p w14:paraId="0760A3FC"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ÜF</w:t>
            </w:r>
          </w:p>
        </w:tc>
        <w:tc>
          <w:tcPr>
            <w:tcW w:w="1365" w:type="dxa"/>
          </w:tcPr>
          <w:p w14:paraId="217FA94E"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w:t>
            </w:r>
          </w:p>
        </w:tc>
        <w:tc>
          <w:tcPr>
            <w:tcW w:w="1712" w:type="dxa"/>
          </w:tcPr>
          <w:p w14:paraId="398ED600"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vi</w:t>
            </w:r>
          </w:p>
        </w:tc>
        <w:tc>
          <w:tcPr>
            <w:tcW w:w="1448" w:type="dxa"/>
          </w:tcPr>
          <w:p w14:paraId="37B48E79"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076</w:t>
            </w:r>
          </w:p>
        </w:tc>
        <w:tc>
          <w:tcPr>
            <w:tcW w:w="2126" w:type="dxa"/>
          </w:tcPr>
          <w:p w14:paraId="24CA94F2" w14:textId="5E00D518" w:rsidR="009D6B67" w:rsidRDefault="00EE5F1F">
            <w:pPr>
              <w:spacing w:before="0" w:after="0" w:line="240" w:lineRule="auto"/>
              <w:jc w:val="center"/>
              <w:rPr>
                <w:rFonts w:ascii="Cambria" w:eastAsia="Times New Roman" w:hAnsi="Cambria" w:cstheme="minorHAnsi"/>
                <w:sz w:val="20"/>
                <w:szCs w:val="20"/>
                <w:lang w:val="et-EE" w:eastAsia="en-GB"/>
              </w:rPr>
            </w:pPr>
            <w:del w:id="980" w:author="Kaisa Tähe - RAM" w:date="2025-07-18T15:10:00Z" w16du:dateUtc="2025-07-18T12:10:00Z">
              <w:r w:rsidDel="00C5153A">
                <w:rPr>
                  <w:rFonts w:ascii="Cambria" w:eastAsia="Times New Roman" w:hAnsi="Cambria" w:cstheme="minorHAnsi"/>
                  <w:sz w:val="20"/>
                  <w:szCs w:val="20"/>
                  <w:lang w:val="et-EE" w:eastAsia="en-GB"/>
                </w:rPr>
                <w:delText xml:space="preserve">10 </w:delText>
              </w:r>
            </w:del>
            <w:ins w:id="981" w:author="Kaisa Tähe - RAM" w:date="2025-07-18T15:10:00Z" w16du:dateUtc="2025-07-18T12:10:00Z">
              <w:r w:rsidR="00C5153A">
                <w:rPr>
                  <w:rFonts w:ascii="Cambria" w:eastAsia="Times New Roman" w:hAnsi="Cambria" w:cstheme="minorHAnsi"/>
                  <w:sz w:val="20"/>
                  <w:szCs w:val="20"/>
                  <w:lang w:val="et-EE" w:eastAsia="en-GB"/>
                </w:rPr>
                <w:t xml:space="preserve">5 </w:t>
              </w:r>
            </w:ins>
            <w:r>
              <w:rPr>
                <w:rFonts w:ascii="Cambria" w:eastAsia="Times New Roman" w:hAnsi="Cambria" w:cstheme="minorHAnsi"/>
                <w:sz w:val="20"/>
                <w:szCs w:val="20"/>
                <w:lang w:val="et-EE" w:eastAsia="en-GB"/>
              </w:rPr>
              <w:t>000 000</w:t>
            </w:r>
          </w:p>
        </w:tc>
      </w:tr>
    </w:tbl>
    <w:p w14:paraId="21460175" w14:textId="77777777" w:rsidR="009D6B67" w:rsidRDefault="009D6B67">
      <w:pPr>
        <w:spacing w:before="0" w:line="240" w:lineRule="auto"/>
        <w:rPr>
          <w:rFonts w:ascii="Cambria" w:eastAsia="Times New Roman" w:hAnsi="Cambria" w:cstheme="minorHAnsi"/>
          <w:b/>
          <w:bCs/>
          <w:highlight w:val="lightGray"/>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448"/>
        <w:gridCol w:w="2126"/>
      </w:tblGrid>
      <w:tr w:rsidR="009D6B67" w14:paraId="0041BFBF" w14:textId="77777777">
        <w:tc>
          <w:tcPr>
            <w:tcW w:w="9634" w:type="dxa"/>
            <w:gridSpan w:val="6"/>
          </w:tcPr>
          <w:p w14:paraId="15B29D1B" w14:textId="5586FC06" w:rsidR="009D6B67" w:rsidRDefault="00EE5F1F">
            <w:pPr>
              <w:pStyle w:val="Pealdis"/>
              <w:keepNext/>
              <w:rPr>
                <w:rFonts w:ascii="Cambria" w:hAnsi="Cambria" w:cstheme="minorHAnsi"/>
                <w:b w:val="0"/>
                <w:lang w:val="et-EE"/>
              </w:rPr>
            </w:pPr>
            <w:r>
              <w:rPr>
                <w:lang w:val="et-EE"/>
              </w:rPr>
              <w:t xml:space="preserve">Tabel </w:t>
            </w:r>
            <w:del w:id="982" w:author="Kaisa Tähe - RAM" w:date="2025-10-13T15:25:00Z" w16du:dateUtc="2025-10-13T12:25:00Z">
              <w:r w:rsidDel="002231CB">
                <w:rPr>
                  <w:lang w:val="et-EE"/>
                </w:rPr>
                <w:fldChar w:fldCharType="begin"/>
              </w:r>
              <w:r w:rsidDel="002231CB">
                <w:rPr>
                  <w:lang w:val="et-EE"/>
                </w:rPr>
                <w:delInstrText xml:space="preserve"> SEQ Tabel \* ARABIC </w:delInstrText>
              </w:r>
              <w:r w:rsidDel="002231CB">
                <w:rPr>
                  <w:lang w:val="et-EE"/>
                </w:rPr>
                <w:fldChar w:fldCharType="separate"/>
              </w:r>
              <w:r w:rsidDel="002231CB">
                <w:rPr>
                  <w:lang w:val="et-EE"/>
                </w:rPr>
                <w:delText>53</w:delText>
              </w:r>
              <w:r w:rsidDel="002231CB">
                <w:rPr>
                  <w:lang w:val="et-EE"/>
                </w:rPr>
                <w:fldChar w:fldCharType="end"/>
              </w:r>
            </w:del>
            <w:ins w:id="983" w:author="Kaisa Tähe - RAM" w:date="2025-10-13T15:25:00Z" w16du:dateUtc="2025-10-13T12:25:00Z">
              <w:r w:rsidR="002231CB">
                <w:rPr>
                  <w:lang w:val="et-EE"/>
                </w:rPr>
                <w:t>59</w:t>
              </w:r>
            </w:ins>
            <w:r>
              <w:rPr>
                <w:lang w:val="et-EE"/>
              </w:rPr>
              <w:t xml:space="preserve">: </w:t>
            </w:r>
            <w:r>
              <w:rPr>
                <w:rFonts w:ascii="Cambria" w:hAnsi="Cambria" w:cstheme="minorHAnsi"/>
                <w:szCs w:val="20"/>
                <w:lang w:val="et-EE"/>
              </w:rPr>
              <w:t>Mõõde 2 – rahastamise vorm</w:t>
            </w:r>
          </w:p>
        </w:tc>
      </w:tr>
      <w:tr w:rsidR="009D6B67" w14:paraId="13EB7F61" w14:textId="77777777">
        <w:tc>
          <w:tcPr>
            <w:tcW w:w="1599" w:type="dxa"/>
          </w:tcPr>
          <w:p w14:paraId="7565B8E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5A748BA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441E845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61C9104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448" w:type="dxa"/>
          </w:tcPr>
          <w:p w14:paraId="7982062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126" w:type="dxa"/>
          </w:tcPr>
          <w:p w14:paraId="0C32CCE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61346F3C" w14:textId="77777777">
        <w:tc>
          <w:tcPr>
            <w:tcW w:w="1599" w:type="dxa"/>
          </w:tcPr>
          <w:p w14:paraId="4C826E5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42CF47EF"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433" w:type="dxa"/>
          </w:tcPr>
          <w:p w14:paraId="2507773D"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644" w:type="dxa"/>
          </w:tcPr>
          <w:p w14:paraId="2A7629B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vi</w:t>
            </w:r>
          </w:p>
        </w:tc>
        <w:tc>
          <w:tcPr>
            <w:tcW w:w="1448" w:type="dxa"/>
          </w:tcPr>
          <w:p w14:paraId="122B210F"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01</w:t>
            </w:r>
          </w:p>
        </w:tc>
        <w:tc>
          <w:tcPr>
            <w:tcW w:w="2126" w:type="dxa"/>
          </w:tcPr>
          <w:p w14:paraId="1B9FEC2E" w14:textId="1486D343" w:rsidR="009D6B67" w:rsidRDefault="00860133">
            <w:pPr>
              <w:spacing w:before="0" w:after="0" w:line="240" w:lineRule="auto"/>
              <w:rPr>
                <w:rFonts w:ascii="Cambria" w:eastAsia="Calibri" w:hAnsi="Cambria" w:cstheme="minorHAnsi"/>
                <w:sz w:val="20"/>
                <w:szCs w:val="20"/>
                <w:lang w:val="et-EE"/>
              </w:rPr>
            </w:pPr>
            <w:ins w:id="984" w:author="Kaisa Tähe - RAM" w:date="2025-09-25T17:00:00Z" w16du:dateUtc="2025-09-25T14:00:00Z">
              <w:r>
                <w:rPr>
                  <w:rFonts w:ascii="Cambria" w:eastAsia="Calibri" w:hAnsi="Cambria" w:cstheme="minorHAnsi"/>
                  <w:sz w:val="20"/>
                  <w:szCs w:val="20"/>
                  <w:lang w:val="et-EE"/>
                </w:rPr>
                <w:t>75 640 77</w:t>
              </w:r>
            </w:ins>
            <w:ins w:id="985" w:author="Juhan Anupõld - RAM" w:date="2025-11-06T13:35:00Z" w16du:dateUtc="2025-11-06T11:35:00Z">
              <w:r w:rsidR="00021B60">
                <w:rPr>
                  <w:rFonts w:ascii="Cambria" w:eastAsia="Calibri" w:hAnsi="Cambria" w:cstheme="minorHAnsi"/>
                  <w:sz w:val="20"/>
                  <w:szCs w:val="20"/>
                  <w:lang w:val="et-EE"/>
                </w:rPr>
                <w:t>2</w:t>
              </w:r>
            </w:ins>
            <w:del w:id="986" w:author="Kaisa Tähe - RAM" w:date="2025-07-18T15:10:00Z" w16du:dateUtc="2025-07-18T12:10:00Z">
              <w:r w:rsidR="00EE5F1F" w:rsidDel="00B629CF">
                <w:rPr>
                  <w:rFonts w:ascii="Cambria" w:eastAsia="Calibri" w:hAnsi="Cambria" w:cstheme="minorHAnsi"/>
                  <w:sz w:val="20"/>
                  <w:szCs w:val="20"/>
                  <w:lang w:val="et-EE"/>
                </w:rPr>
                <w:delText>111 028 963</w:delText>
              </w:r>
            </w:del>
          </w:p>
        </w:tc>
      </w:tr>
    </w:tbl>
    <w:p w14:paraId="339C386C"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448"/>
        <w:gridCol w:w="2126"/>
      </w:tblGrid>
      <w:tr w:rsidR="009D6B67" w14:paraId="682579BC" w14:textId="77777777">
        <w:tc>
          <w:tcPr>
            <w:tcW w:w="9634" w:type="dxa"/>
            <w:gridSpan w:val="6"/>
          </w:tcPr>
          <w:p w14:paraId="0B2D6918" w14:textId="4D1E1379" w:rsidR="009D6B67" w:rsidRDefault="00EE5F1F">
            <w:pPr>
              <w:pStyle w:val="Pealdis"/>
              <w:keepNext/>
              <w:jc w:val="left"/>
              <w:rPr>
                <w:rFonts w:ascii="Cambria" w:hAnsi="Cambria" w:cstheme="minorHAnsi"/>
                <w:bCs/>
                <w:szCs w:val="20"/>
                <w:lang w:val="et-EE"/>
              </w:rPr>
            </w:pPr>
            <w:r>
              <w:rPr>
                <w:lang w:val="et-EE"/>
              </w:rPr>
              <w:t xml:space="preserve">Tabel </w:t>
            </w:r>
            <w:del w:id="987" w:author="Kaisa Tähe - RAM" w:date="2025-10-13T15:25:00Z" w16du:dateUtc="2025-10-13T12:25:00Z">
              <w:r w:rsidDel="002231CB">
                <w:rPr>
                  <w:lang w:val="et-EE"/>
                </w:rPr>
                <w:fldChar w:fldCharType="begin"/>
              </w:r>
              <w:r w:rsidDel="002231CB">
                <w:rPr>
                  <w:lang w:val="et-EE"/>
                </w:rPr>
                <w:delInstrText xml:space="preserve"> SEQ Tabel \* ARABIC </w:delInstrText>
              </w:r>
              <w:r w:rsidDel="002231CB">
                <w:rPr>
                  <w:lang w:val="et-EE"/>
                </w:rPr>
                <w:fldChar w:fldCharType="separate"/>
              </w:r>
              <w:r w:rsidDel="002231CB">
                <w:rPr>
                  <w:lang w:val="et-EE"/>
                </w:rPr>
                <w:delText>54</w:delText>
              </w:r>
              <w:r w:rsidDel="002231CB">
                <w:rPr>
                  <w:lang w:val="et-EE"/>
                </w:rPr>
                <w:fldChar w:fldCharType="end"/>
              </w:r>
            </w:del>
            <w:ins w:id="988" w:author="Kaisa Tähe - RAM" w:date="2025-10-13T15:25:00Z" w16du:dateUtc="2025-10-13T12:25:00Z">
              <w:r w:rsidR="002231CB">
                <w:rPr>
                  <w:lang w:val="et-EE"/>
                </w:rPr>
                <w:t>60</w:t>
              </w:r>
            </w:ins>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7387D4C3" w14:textId="77777777">
        <w:tc>
          <w:tcPr>
            <w:tcW w:w="1599" w:type="dxa"/>
          </w:tcPr>
          <w:p w14:paraId="00BC0E1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49757EA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3B8938B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1A50CA0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448" w:type="dxa"/>
          </w:tcPr>
          <w:p w14:paraId="28640FD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126" w:type="dxa"/>
          </w:tcPr>
          <w:p w14:paraId="21C0910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01A59BE3" w14:textId="77777777">
        <w:tc>
          <w:tcPr>
            <w:tcW w:w="1599" w:type="dxa"/>
          </w:tcPr>
          <w:p w14:paraId="3CFA314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6541551F"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433" w:type="dxa"/>
          </w:tcPr>
          <w:p w14:paraId="166B686C"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644" w:type="dxa"/>
          </w:tcPr>
          <w:p w14:paraId="3191A8C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vi</w:t>
            </w:r>
          </w:p>
        </w:tc>
        <w:tc>
          <w:tcPr>
            <w:tcW w:w="1448" w:type="dxa"/>
          </w:tcPr>
          <w:p w14:paraId="3C041D2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33</w:t>
            </w:r>
          </w:p>
        </w:tc>
        <w:tc>
          <w:tcPr>
            <w:tcW w:w="2126" w:type="dxa"/>
          </w:tcPr>
          <w:p w14:paraId="04DF329E" w14:textId="7BFA92F3" w:rsidR="009D6B67" w:rsidRDefault="00860133">
            <w:pPr>
              <w:spacing w:before="0" w:after="0" w:line="240" w:lineRule="auto"/>
              <w:rPr>
                <w:rFonts w:ascii="Cambria" w:eastAsia="Calibri" w:hAnsi="Cambria" w:cstheme="minorHAnsi"/>
                <w:sz w:val="20"/>
                <w:szCs w:val="20"/>
                <w:lang w:val="et-EE"/>
              </w:rPr>
            </w:pPr>
            <w:ins w:id="989" w:author="Kaisa Tähe - RAM" w:date="2025-09-25T17:01:00Z" w16du:dateUtc="2025-09-25T14:01:00Z">
              <w:r>
                <w:rPr>
                  <w:rFonts w:ascii="Cambria" w:eastAsia="Calibri" w:hAnsi="Cambria" w:cstheme="minorHAnsi"/>
                  <w:sz w:val="20"/>
                  <w:szCs w:val="20"/>
                  <w:lang w:val="et-EE"/>
                </w:rPr>
                <w:t>75 640 77</w:t>
              </w:r>
            </w:ins>
            <w:ins w:id="990" w:author="Juhan Anupõld - RAM" w:date="2025-11-06T13:36:00Z" w16du:dateUtc="2025-11-06T11:36:00Z">
              <w:r w:rsidR="00021B60">
                <w:rPr>
                  <w:rFonts w:ascii="Cambria" w:eastAsia="Calibri" w:hAnsi="Cambria" w:cstheme="minorHAnsi"/>
                  <w:sz w:val="20"/>
                  <w:szCs w:val="20"/>
                  <w:lang w:val="et-EE"/>
                </w:rPr>
                <w:t>2</w:t>
              </w:r>
            </w:ins>
            <w:del w:id="991" w:author="Kaisa Tähe - RAM" w:date="2025-07-18T15:10:00Z" w16du:dateUtc="2025-07-18T12:10:00Z">
              <w:r w:rsidR="00EE5F1F" w:rsidDel="00B629CF">
                <w:rPr>
                  <w:rFonts w:ascii="Cambria" w:eastAsia="Calibri" w:hAnsi="Cambria" w:cstheme="minorHAnsi"/>
                  <w:sz w:val="20"/>
                  <w:szCs w:val="20"/>
                  <w:lang w:val="et-EE"/>
                </w:rPr>
                <w:delText>111 028 963</w:delText>
              </w:r>
            </w:del>
          </w:p>
        </w:tc>
      </w:tr>
    </w:tbl>
    <w:p w14:paraId="495A07B1"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448"/>
        <w:gridCol w:w="2126"/>
      </w:tblGrid>
      <w:tr w:rsidR="009D6B67" w:rsidRPr="00EF1C29" w14:paraId="16331B78" w14:textId="77777777">
        <w:tc>
          <w:tcPr>
            <w:tcW w:w="9634" w:type="dxa"/>
            <w:gridSpan w:val="6"/>
          </w:tcPr>
          <w:p w14:paraId="1DE5DBEF" w14:textId="12658344" w:rsidR="009D6B67" w:rsidRDefault="00EE5F1F">
            <w:pPr>
              <w:pStyle w:val="Pealdis"/>
              <w:keepNext/>
              <w:rPr>
                <w:rFonts w:ascii="Cambria" w:hAnsi="Cambria" w:cstheme="minorHAnsi"/>
                <w:b w:val="0"/>
                <w:lang w:val="et-EE"/>
              </w:rPr>
            </w:pPr>
            <w:r>
              <w:rPr>
                <w:lang w:val="et-EE"/>
              </w:rPr>
              <w:t xml:space="preserve">Tabel </w:t>
            </w:r>
            <w:del w:id="992" w:author="Kaisa Tähe - RAM" w:date="2025-10-13T15:25:00Z" w16du:dateUtc="2025-10-13T12:25:00Z">
              <w:r w:rsidDel="002231CB">
                <w:rPr>
                  <w:lang w:val="et-EE"/>
                </w:rPr>
                <w:fldChar w:fldCharType="begin"/>
              </w:r>
              <w:r w:rsidDel="002231CB">
                <w:rPr>
                  <w:lang w:val="et-EE"/>
                </w:rPr>
                <w:delInstrText xml:space="preserve"> SEQ Tabel \* ARABIC </w:delInstrText>
              </w:r>
              <w:r w:rsidDel="002231CB">
                <w:rPr>
                  <w:lang w:val="et-EE"/>
                </w:rPr>
                <w:fldChar w:fldCharType="separate"/>
              </w:r>
              <w:r w:rsidDel="002231CB">
                <w:rPr>
                  <w:lang w:val="et-EE"/>
                </w:rPr>
                <w:delText>55</w:delText>
              </w:r>
              <w:r w:rsidDel="002231CB">
                <w:rPr>
                  <w:lang w:val="et-EE"/>
                </w:rPr>
                <w:fldChar w:fldCharType="end"/>
              </w:r>
            </w:del>
            <w:ins w:id="993" w:author="Kaisa Tähe - RAM" w:date="2025-10-13T15:25:00Z" w16du:dateUtc="2025-10-13T12:25:00Z">
              <w:r w:rsidR="002231CB">
                <w:rPr>
                  <w:lang w:val="et-EE"/>
                </w:rPr>
                <w:t>61</w:t>
              </w:r>
            </w:ins>
            <w:r>
              <w:rPr>
                <w:lang w:val="et-EE"/>
              </w:rPr>
              <w:t xml:space="preserve">: </w:t>
            </w:r>
            <w:r>
              <w:rPr>
                <w:rFonts w:ascii="Cambria" w:hAnsi="Cambria" w:cstheme="minorHAnsi"/>
                <w:iCs/>
                <w:szCs w:val="20"/>
                <w:lang w:val="et-EE"/>
              </w:rPr>
              <w:t>Mõõde 5 – ESF+, ERF, ÜF ja JTF soolise võrdõiguslikkuse valdkond</w:t>
            </w:r>
          </w:p>
        </w:tc>
      </w:tr>
      <w:tr w:rsidR="009D6B67" w14:paraId="6042267D" w14:textId="77777777">
        <w:tc>
          <w:tcPr>
            <w:tcW w:w="1599" w:type="dxa"/>
          </w:tcPr>
          <w:p w14:paraId="41B1948C" w14:textId="77777777" w:rsidR="009D6B67" w:rsidRDefault="00EE5F1F">
            <w:pPr>
              <w:spacing w:before="0" w:after="0" w:line="240" w:lineRule="auto"/>
              <w:rPr>
                <w:rFonts w:ascii="Cambria" w:eastAsia="Times New Roman" w:hAnsi="Cambria" w:cstheme="minorHAnsi"/>
                <w:b/>
                <w:iCs/>
                <w:sz w:val="20"/>
                <w:lang w:val="et-EE"/>
              </w:rPr>
            </w:pPr>
            <w:r>
              <w:rPr>
                <w:rFonts w:ascii="Cambria" w:eastAsia="Times New Roman" w:hAnsi="Cambria" w:cstheme="minorHAnsi"/>
                <w:b/>
                <w:bCs/>
                <w:sz w:val="20"/>
                <w:szCs w:val="20"/>
                <w:lang w:val="et-EE"/>
              </w:rPr>
              <w:t>Prioriteedi number</w:t>
            </w:r>
          </w:p>
        </w:tc>
        <w:tc>
          <w:tcPr>
            <w:tcW w:w="1384" w:type="dxa"/>
          </w:tcPr>
          <w:p w14:paraId="549CA36A" w14:textId="77777777" w:rsidR="009D6B67" w:rsidRDefault="00EE5F1F">
            <w:pPr>
              <w:spacing w:before="0" w:after="0" w:line="240"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Fond</w:t>
            </w:r>
          </w:p>
        </w:tc>
        <w:tc>
          <w:tcPr>
            <w:tcW w:w="1433" w:type="dxa"/>
          </w:tcPr>
          <w:p w14:paraId="1835EA35" w14:textId="77777777" w:rsidR="009D6B67" w:rsidRDefault="00EE5F1F">
            <w:pPr>
              <w:spacing w:before="0" w:after="0" w:line="240"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Piirkonna kategooria</w:t>
            </w:r>
          </w:p>
        </w:tc>
        <w:tc>
          <w:tcPr>
            <w:tcW w:w="1644" w:type="dxa"/>
          </w:tcPr>
          <w:p w14:paraId="6766BEC8" w14:textId="77777777" w:rsidR="009D6B67" w:rsidRDefault="00EE5F1F">
            <w:pPr>
              <w:spacing w:before="0" w:after="0" w:line="240"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Erieesmärk</w:t>
            </w:r>
          </w:p>
        </w:tc>
        <w:tc>
          <w:tcPr>
            <w:tcW w:w="1448" w:type="dxa"/>
          </w:tcPr>
          <w:p w14:paraId="6BB1DC17" w14:textId="77777777" w:rsidR="009D6B67" w:rsidRDefault="00EE5F1F">
            <w:pPr>
              <w:spacing w:before="0" w:after="0" w:line="240"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Kood</w:t>
            </w:r>
          </w:p>
        </w:tc>
        <w:tc>
          <w:tcPr>
            <w:tcW w:w="2126" w:type="dxa"/>
          </w:tcPr>
          <w:p w14:paraId="21554B9A" w14:textId="77777777" w:rsidR="009D6B67" w:rsidRDefault="00EE5F1F">
            <w:pPr>
              <w:spacing w:before="0" w:after="0" w:line="240"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Summa (eurodes)</w:t>
            </w:r>
          </w:p>
        </w:tc>
      </w:tr>
      <w:tr w:rsidR="009D6B67" w14:paraId="1F90E319" w14:textId="77777777">
        <w:tc>
          <w:tcPr>
            <w:tcW w:w="1599" w:type="dxa"/>
            <w:vAlign w:val="center"/>
          </w:tcPr>
          <w:p w14:paraId="64CB778E"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3</w:t>
            </w:r>
          </w:p>
        </w:tc>
        <w:tc>
          <w:tcPr>
            <w:tcW w:w="1384" w:type="dxa"/>
            <w:vAlign w:val="center"/>
          </w:tcPr>
          <w:p w14:paraId="6CB65CDF"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ÜF</w:t>
            </w:r>
          </w:p>
        </w:tc>
        <w:tc>
          <w:tcPr>
            <w:tcW w:w="1433" w:type="dxa"/>
            <w:vAlign w:val="center"/>
          </w:tcPr>
          <w:p w14:paraId="2B15D27F"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w:t>
            </w:r>
          </w:p>
        </w:tc>
        <w:tc>
          <w:tcPr>
            <w:tcW w:w="1644" w:type="dxa"/>
            <w:vAlign w:val="center"/>
          </w:tcPr>
          <w:p w14:paraId="7F3912CC"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vi</w:t>
            </w:r>
          </w:p>
        </w:tc>
        <w:tc>
          <w:tcPr>
            <w:tcW w:w="1448" w:type="dxa"/>
            <w:vAlign w:val="center"/>
          </w:tcPr>
          <w:p w14:paraId="4B9312F2"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3</w:t>
            </w:r>
          </w:p>
        </w:tc>
        <w:tc>
          <w:tcPr>
            <w:tcW w:w="2126" w:type="dxa"/>
            <w:vAlign w:val="center"/>
          </w:tcPr>
          <w:p w14:paraId="644AAB0C" w14:textId="6DD129A6" w:rsidR="009D6B67" w:rsidRDefault="00860133">
            <w:pPr>
              <w:spacing w:before="0" w:after="0" w:line="240" w:lineRule="auto"/>
              <w:rPr>
                <w:rFonts w:ascii="Cambria" w:eastAsia="Times New Roman" w:hAnsi="Cambria" w:cstheme="minorHAnsi"/>
                <w:b/>
                <w:iCs/>
                <w:sz w:val="20"/>
                <w:highlight w:val="lightGray"/>
                <w:lang w:val="et-EE"/>
              </w:rPr>
            </w:pPr>
            <w:ins w:id="994" w:author="Kaisa Tähe - RAM" w:date="2025-09-25T17:01:00Z" w16du:dateUtc="2025-09-25T14:01:00Z">
              <w:r>
                <w:rPr>
                  <w:rFonts w:ascii="Cambria" w:eastAsia="Calibri" w:hAnsi="Cambria" w:cstheme="minorHAnsi"/>
                  <w:sz w:val="20"/>
                  <w:szCs w:val="20"/>
                  <w:lang w:val="et-EE"/>
                </w:rPr>
                <w:t>75 640 77</w:t>
              </w:r>
            </w:ins>
            <w:ins w:id="995" w:author="Juhan Anupõld - RAM" w:date="2025-11-06T13:36:00Z" w16du:dateUtc="2025-11-06T11:36:00Z">
              <w:r w:rsidR="00021B60">
                <w:rPr>
                  <w:rFonts w:ascii="Cambria" w:eastAsia="Calibri" w:hAnsi="Cambria" w:cstheme="minorHAnsi"/>
                  <w:sz w:val="20"/>
                  <w:szCs w:val="20"/>
                  <w:lang w:val="et-EE"/>
                </w:rPr>
                <w:t>2</w:t>
              </w:r>
            </w:ins>
            <w:del w:id="996" w:author="Kaisa Tähe - RAM" w:date="2025-07-18T15:11:00Z" w16du:dateUtc="2025-07-18T12:11:00Z">
              <w:r w:rsidR="00EE5F1F" w:rsidDel="00B629CF">
                <w:rPr>
                  <w:rFonts w:ascii="Cambria" w:hAnsi="Cambria"/>
                  <w:color w:val="000000"/>
                  <w:sz w:val="20"/>
                  <w:szCs w:val="20"/>
                  <w:lang w:val="et-EE"/>
                </w:rPr>
                <w:delText>111 028 963</w:delText>
              </w:r>
            </w:del>
          </w:p>
        </w:tc>
      </w:tr>
    </w:tbl>
    <w:p w14:paraId="30E4489D" w14:textId="77777777" w:rsidR="00454C56" w:rsidRDefault="00454C56" w:rsidP="00454C56">
      <w:pPr>
        <w:spacing w:after="0"/>
        <w:rPr>
          <w:rFonts w:ascii="Cambria" w:eastAsia="Times New Roman" w:hAnsi="Cambria" w:cstheme="minorHAnsi"/>
          <w:b/>
          <w:bCs/>
          <w:highlight w:val="lightGray"/>
          <w:lang w:val="et-EE"/>
        </w:rPr>
      </w:pPr>
    </w:p>
    <w:p w14:paraId="1464F39A" w14:textId="77777777" w:rsidR="009D6B67" w:rsidRDefault="00EE5F1F">
      <w:pPr>
        <w:pStyle w:val="Pealkiri3"/>
        <w:rPr>
          <w:lang w:val="et-EE"/>
        </w:rPr>
      </w:pPr>
      <w:bookmarkStart w:id="997" w:name="_Toc210486464"/>
      <w:r>
        <w:rPr>
          <w:lang w:val="et-EE"/>
        </w:rPr>
        <w:lastRenderedPageBreak/>
        <w:t>Prioriteet: Säästev linnaline liikumine</w:t>
      </w:r>
      <w:bookmarkEnd w:id="997"/>
    </w:p>
    <w:tbl>
      <w:tblPr>
        <w:tblW w:w="9634" w:type="dxa"/>
        <w:tblBorders>
          <w:top w:val="single" w:sz="4" w:space="0" w:color="417A84" w:themeColor="accent5" w:themeShade="BF"/>
          <w:left w:val="single" w:sz="4" w:space="0" w:color="417A84" w:themeColor="accent5" w:themeShade="BF"/>
          <w:bottom w:val="single" w:sz="4" w:space="0" w:color="417A84" w:themeColor="accent5" w:themeShade="BF"/>
          <w:right w:val="single" w:sz="4" w:space="0" w:color="417A84" w:themeColor="accent5" w:themeShade="BF"/>
          <w:insideH w:val="single" w:sz="4" w:space="0" w:color="417A84" w:themeColor="accent5" w:themeShade="BF"/>
          <w:insideV w:val="single" w:sz="4" w:space="0" w:color="417A84" w:themeColor="accent5" w:themeShade="BF"/>
        </w:tblBorders>
        <w:tblLook w:val="04A0" w:firstRow="1" w:lastRow="0" w:firstColumn="1" w:lastColumn="0" w:noHBand="0" w:noVBand="1"/>
      </w:tblPr>
      <w:tblGrid>
        <w:gridCol w:w="9634"/>
      </w:tblGrid>
      <w:tr w:rsidR="009D6B67" w14:paraId="1F0AEE81" w14:textId="77777777">
        <w:tc>
          <w:tcPr>
            <w:tcW w:w="9634" w:type="dxa"/>
          </w:tcPr>
          <w:p w14:paraId="7FE2134A" w14:textId="77777777" w:rsidR="009D6B67" w:rsidRDefault="00EE5F1F">
            <w:pPr>
              <w:spacing w:before="0" w:after="0" w:line="276" w:lineRule="auto"/>
              <w:rPr>
                <w:rFonts w:ascii="Cambria" w:hAnsi="Cambria" w:cstheme="minorHAnsi"/>
                <w:sz w:val="20"/>
                <w:szCs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noorte tööhõivet käsitlev spetsiaalne prioriteet</w:t>
            </w:r>
          </w:p>
        </w:tc>
      </w:tr>
      <w:tr w:rsidR="009D6B67" w14:paraId="3A4320C3" w14:textId="77777777">
        <w:tc>
          <w:tcPr>
            <w:tcW w:w="9634" w:type="dxa"/>
          </w:tcPr>
          <w:p w14:paraId="016C7EA5" w14:textId="77777777" w:rsidR="009D6B67" w:rsidRDefault="00EE5F1F">
            <w:pPr>
              <w:spacing w:before="0" w:after="0" w:line="276" w:lineRule="auto"/>
              <w:rPr>
                <w:rFonts w:ascii="Cambria" w:hAnsi="Cambria" w:cstheme="minorHAnsi"/>
                <w:sz w:val="20"/>
                <w:szCs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62E5F793" w14:textId="77777777">
        <w:tc>
          <w:tcPr>
            <w:tcW w:w="9634" w:type="dxa"/>
          </w:tcPr>
          <w:p w14:paraId="3C4CA1BF" w14:textId="77777777" w:rsidR="009D6B67" w:rsidRDefault="00EE5F1F">
            <w:pPr>
              <w:spacing w:before="0" w:after="0" w:line="276" w:lineRule="auto"/>
              <w:rPr>
                <w:rFonts w:ascii="Cambria" w:hAnsi="Cambria" w:cstheme="minorHAnsi"/>
                <w:sz w:val="20"/>
                <w:szCs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5B652472" w14:textId="77777777">
        <w:tc>
          <w:tcPr>
            <w:tcW w:w="9634" w:type="dxa"/>
          </w:tcPr>
          <w:p w14:paraId="2B579E6A" w14:textId="77777777" w:rsidR="009D6B67" w:rsidRDefault="00EE5F1F">
            <w:pPr>
              <w:spacing w:before="0" w:after="0" w:line="276" w:lineRule="auto"/>
              <w:rPr>
                <w:rFonts w:ascii="Cambria" w:hAnsi="Cambria" w:cstheme="minorHAnsi"/>
                <w:sz w:val="20"/>
                <w:szCs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2FB2CEB1" w14:textId="77777777">
        <w:tc>
          <w:tcPr>
            <w:tcW w:w="9634" w:type="dxa"/>
          </w:tcPr>
          <w:p w14:paraId="5233FE62" w14:textId="77777777" w:rsidR="009D6B67" w:rsidRDefault="00EE5F1F">
            <w:pPr>
              <w:spacing w:before="0" w:after="0" w:line="276" w:lineRule="auto"/>
              <w:rPr>
                <w:rFonts w:ascii="Cambria" w:hAnsi="Cambria" w:cstheme="minorHAnsi"/>
                <w:sz w:val="20"/>
                <w:szCs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ERFi ja Ühtekuuluvusfondi määruse artikli 3 lõike 1 punkti b alapunktis viii sätestatud linnalise liikumiskeskkonna erieesmärki</w:t>
            </w:r>
          </w:p>
        </w:tc>
      </w:tr>
      <w:tr w:rsidR="009D6B67" w14:paraId="77EEB6B0" w14:textId="77777777">
        <w:tc>
          <w:tcPr>
            <w:tcW w:w="9634" w:type="dxa"/>
          </w:tcPr>
          <w:p w14:paraId="79B03503" w14:textId="77777777" w:rsidR="009D6B67" w:rsidRDefault="00EE5F1F">
            <w:pPr>
              <w:spacing w:before="0" w:after="0" w:line="276" w:lineRule="auto"/>
              <w:rPr>
                <w:rFonts w:ascii="Cambria" w:hAnsi="Cambria" w:cstheme="minorHAnsi"/>
                <w:sz w:val="20"/>
                <w:szCs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ERFi ja Ühtekuuluvusfondi määruse artikli 3 lõike 1 punkti b alapunktis v sätestatud digitaalse ühenduvuse erieesmärki</w:t>
            </w:r>
          </w:p>
        </w:tc>
      </w:tr>
    </w:tbl>
    <w:p w14:paraId="1BE36EDB" w14:textId="77777777" w:rsidR="009D6B67" w:rsidRDefault="009D6B67">
      <w:pPr>
        <w:spacing w:line="240" w:lineRule="auto"/>
        <w:rPr>
          <w:rFonts w:ascii="Cambria" w:eastAsia="Times New Roman" w:hAnsi="Cambria" w:cstheme="minorHAnsi"/>
          <w:b/>
          <w:bCs/>
          <w:highlight w:val="lightGray"/>
          <w:lang w:val="et-EE"/>
        </w:rPr>
      </w:pPr>
    </w:p>
    <w:p w14:paraId="7F209734" w14:textId="77777777" w:rsidR="009D6B67" w:rsidRDefault="00EE5F1F">
      <w:pPr>
        <w:pStyle w:val="Pealkiri4"/>
        <w:numPr>
          <w:ilvl w:val="3"/>
          <w:numId w:val="25"/>
        </w:numPr>
        <w:rPr>
          <w:rFonts w:eastAsia="Calibri"/>
          <w:lang w:val="et-EE"/>
        </w:rPr>
      </w:pPr>
      <w:bookmarkStart w:id="998" w:name="_Toc210486465"/>
      <w:r>
        <w:rPr>
          <w:rFonts w:eastAsia="Calibri"/>
          <w:lang w:val="et-EE"/>
        </w:rPr>
        <w:t>Erieesmärk: (viii) säästva mitmeliigilise linnalise liikumiskeskkonna edendamine osana üleminekust CO2-neutraalsele majandusele</w:t>
      </w:r>
      <w:bookmarkEnd w:id="998"/>
    </w:p>
    <w:p w14:paraId="2055A951" w14:textId="77777777" w:rsidR="009D6B67" w:rsidRDefault="00EE5F1F">
      <w:pPr>
        <w:pStyle w:val="Pealkiri5"/>
        <w:keepNext/>
        <w:numPr>
          <w:ilvl w:val="4"/>
          <w:numId w:val="80"/>
        </w:numPr>
        <w:rPr>
          <w:lang w:val="et-EE"/>
        </w:rPr>
      </w:pPr>
      <w:r>
        <w:rPr>
          <w:lang w:val="et-EE"/>
        </w:rPr>
        <w:t>Fondide sekkumised</w:t>
      </w:r>
    </w:p>
    <w:p w14:paraId="114D52FC" w14:textId="77777777" w:rsidR="009D6B67" w:rsidRDefault="00EE5F1F">
      <w:pPr>
        <w:keepNext/>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1004BEE6" w14:textId="77777777">
        <w:tc>
          <w:tcPr>
            <w:tcW w:w="9634" w:type="dxa"/>
          </w:tcPr>
          <w:p w14:paraId="5E7536C2"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Investeeringuid säästvasse linnalisse liikuvuskeskkonda toetatakse kolme liiki meetmetega: jalgrattateede põhivõrkude ehitamine ja jalgratta parkimisvõimaluste parandamine, mitmeliigiliste ühistranspordisõlmede ja trammiliikluse arendamine. Tegevused on rahastamiskõlblikud Tallinna, Tartu ja Pärnu funktsionaalsetes linnapiirkondades (trammiliiklus ainult Tallinnas), sest kitsaskohtade kõrvaldamisel nendes piirkondades on kõige suurem mõju (kõige probleemsemad piirkonnad). Lisaks on rattateede arendamine Ida-Viru linnapiirkondades poliitikaeesmärgi nr 5 raames samuti rahastamiskõlblik.</w:t>
            </w:r>
          </w:p>
          <w:p w14:paraId="51C28692" w14:textId="77777777" w:rsidR="009D6B67" w:rsidRDefault="00EE5F1F">
            <w:pPr>
              <w:numPr>
                <w:ilvl w:val="0"/>
                <w:numId w:val="70"/>
              </w:numPr>
              <w:spacing w:before="0" w:after="200" w:line="240" w:lineRule="auto"/>
              <w:contextualSpacing/>
              <w:jc w:val="both"/>
              <w:rPr>
                <w:rFonts w:asciiTheme="majorHAnsi" w:hAnsiTheme="majorHAnsi" w:cstheme="minorBidi"/>
                <w:sz w:val="20"/>
                <w:szCs w:val="20"/>
                <w:lang w:val="et-EE"/>
              </w:rPr>
            </w:pPr>
            <w:r>
              <w:rPr>
                <w:rFonts w:asciiTheme="majorHAnsi" w:hAnsiTheme="majorHAnsi" w:cstheme="minorBidi"/>
                <w:sz w:val="20"/>
                <w:szCs w:val="20"/>
                <w:lang w:val="et-EE"/>
              </w:rPr>
              <w:t>Toetatakse terviklike jalgrattateede põhivõrkude ehitamist kesklinna piirkondades, sh rattaparkimisvõimaluste parandamist, et edendada säästvate liikumisviiside mugavat ja turvalist kasutamist linnapiirkondades. Aastatel 2021–2027 ehitatavate jalgrattateede pikkus sõltub suurel määral taristu ümberkorraldamisega kaasnevatest vajadustest, millest oleneb ka jalgrattatee 1 km arendamise maksumus. Näiteks on kavandatud jalgrattateede põhivõrgu hinnanguline kogupikkus Tallinnas 165 km, Tartus umbes 40 km jne ning vajadus uute jalgrattateede järele neis kolmes (sh Pärnu) linnapiirkonnas kokku kuni 150 km. Terviklike jalgrattateede põhivõrkude välja arendamine ja uute rattatee lõikude ühendamine olemasolevate jalgrattateedega (sh üsna hästi arendatud ühendused naaberomavalitsustest linnapiirini) on tervikliku piirkondliku jalgrattateede võrgustiku loomisel otsustava tähtsusega. Tallinnas ja Tartus on hiljuti välja töötatud jalgrattastrateegiad (Tallinna rattastrateegia 2018–2028</w:t>
            </w:r>
            <w:r>
              <w:rPr>
                <w:rFonts w:asciiTheme="minorHAnsi" w:hAnsiTheme="minorHAnsi" w:cstheme="minorBidi"/>
                <w:b/>
                <w:sz w:val="22"/>
                <w:vertAlign w:val="superscript"/>
                <w:lang w:val="et-EE"/>
              </w:rPr>
              <w:footnoteReference w:id="19"/>
            </w:r>
            <w:r>
              <w:rPr>
                <w:rFonts w:asciiTheme="majorHAnsi" w:hAnsiTheme="majorHAnsi" w:cstheme="minorBidi"/>
                <w:sz w:val="20"/>
                <w:szCs w:val="20"/>
                <w:lang w:val="et-EE"/>
              </w:rPr>
              <w:t>, Tartu jalgrattaliikluse strateegiline tegevuskava 2019–2040</w:t>
            </w:r>
            <w:r>
              <w:rPr>
                <w:rFonts w:asciiTheme="minorHAnsi" w:hAnsiTheme="minorHAnsi" w:cstheme="minorBidi"/>
                <w:b/>
                <w:sz w:val="22"/>
                <w:vertAlign w:val="superscript"/>
                <w:lang w:val="et-EE"/>
              </w:rPr>
              <w:footnoteReference w:id="20"/>
            </w:r>
            <w:r>
              <w:rPr>
                <w:rFonts w:asciiTheme="majorHAnsi" w:hAnsiTheme="majorHAnsi" w:cstheme="minorBidi"/>
                <w:sz w:val="20"/>
                <w:szCs w:val="20"/>
                <w:lang w:val="et-EE"/>
              </w:rPr>
              <w:t>) mida võetakse sekkumiste kavandamisel arvesse Pärnu strateegiline dokument on koostamisel.</w:t>
            </w:r>
          </w:p>
          <w:p w14:paraId="2EB15D91" w14:textId="77777777" w:rsidR="009D6B67" w:rsidRDefault="00EE5F1F">
            <w:pPr>
              <w:numPr>
                <w:ilvl w:val="0"/>
                <w:numId w:val="70"/>
              </w:numPr>
              <w:spacing w:before="0" w:after="200" w:line="240" w:lineRule="auto"/>
              <w:contextualSpacing/>
              <w:jc w:val="both"/>
              <w:rPr>
                <w:rFonts w:asciiTheme="majorHAnsi" w:hAnsiTheme="majorHAnsi" w:cstheme="minorBidi"/>
                <w:sz w:val="20"/>
                <w:szCs w:val="20"/>
                <w:lang w:val="et-EE"/>
              </w:rPr>
            </w:pPr>
            <w:r>
              <w:rPr>
                <w:rFonts w:asciiTheme="majorHAnsi" w:hAnsiTheme="majorHAnsi" w:cstheme="minorBidi"/>
                <w:sz w:val="20"/>
                <w:szCs w:val="20"/>
                <w:lang w:val="et-EE"/>
              </w:rPr>
              <w:t xml:space="preserve">Toetatakse </w:t>
            </w:r>
            <w:r>
              <w:rPr>
                <w:rFonts w:ascii="Cambria" w:eastAsia="Cambria" w:hAnsi="Cambria" w:cs="Cambria"/>
                <w:sz w:val="20"/>
                <w:szCs w:val="20"/>
                <w:lang w:val="et-EE"/>
              </w:rPr>
              <w:t>eri transpordiliike ja liikumisviise ühendavate</w:t>
            </w:r>
            <w:r>
              <w:rPr>
                <w:rFonts w:asciiTheme="majorHAnsi" w:hAnsiTheme="majorHAnsi" w:cstheme="minorBidi"/>
                <w:sz w:val="20"/>
                <w:szCs w:val="20"/>
                <w:lang w:val="et-EE"/>
              </w:rPr>
              <w:t xml:space="preserve"> mitmeliigiliste ühistranspordi sõlmpunktide (liikuvuskeskuste) arendamist, sh on tähelepanu turvalistel jalgrattaparklatel, reaalajainfoga platvormidel ja ka teenusel ,,Pargi ja reisi’’. Nn esimese ja viimase kilomeetri liikuvusele heade lahenduste pakkumine aitab suurendada ühistranspordi teeninduspiirkonda ning parandada linnakeskuste ja ümbritsevate piirkondade vahelisi ühendusi. Tulemuseks on ohutumad ja kiiremad teekonnad ning tõhusam inimeste kodude ja töökohtade ühendamine. Seeläbi paraneb keskkonnahoidlike transpordiliikide konkurentsivõime ja väheneb autosõltuvus. Mitmeliigiliste sõlmpunktide arendamine on vajalik eri transpordiliikide ja liikumisviiside sujuvaks ühildumiseks. Ühistranspordi arenguga (sh trammiliiklus) muutuvad linnas liikuvatele inimestele mugavaid ümberistumise võimalusi pakkuvad lahendused (rööbastransport, buss, rendi- ja tõukeratas jms) atraktiivsemaks ja sobilikumaks ka kasutajatele väljastpoolt keskuslinna.</w:t>
            </w:r>
          </w:p>
          <w:p w14:paraId="655F44F0" w14:textId="62B0B12A" w:rsidR="009D6B67" w:rsidRDefault="00EE5F1F">
            <w:pPr>
              <w:numPr>
                <w:ilvl w:val="0"/>
                <w:numId w:val="70"/>
              </w:numPr>
              <w:spacing w:before="0" w:after="200" w:line="240" w:lineRule="auto"/>
              <w:contextualSpacing/>
              <w:jc w:val="both"/>
              <w:rPr>
                <w:rFonts w:asciiTheme="majorHAnsi" w:hAnsiTheme="majorHAnsi" w:cstheme="minorBidi"/>
                <w:sz w:val="20"/>
                <w:szCs w:val="20"/>
                <w:lang w:val="et-EE"/>
              </w:rPr>
            </w:pPr>
            <w:r>
              <w:rPr>
                <w:rFonts w:asciiTheme="majorHAnsi" w:hAnsiTheme="majorHAnsi" w:cstheme="minorBidi"/>
                <w:sz w:val="20"/>
                <w:szCs w:val="20"/>
                <w:lang w:val="et-EE"/>
              </w:rPr>
              <w:lastRenderedPageBreak/>
              <w:t>Tallinna trammiliikluse arengut toetatakse ühistranspordikasutuse osakaalu suurendamiseks (autokasutuse vähendamine, sh pendelrändes), laiendades trammiteede võrku. Marsruutide valik põhineb kergrööbastranspordi teostatavuse ja tasuvuse analüüsidel Tallinnas ja Harju maakonnas. Tervikliku trammivõrgu arendamine eeldab rahastamise kombineerimist. Võimalikud ehitatavad lõigud on järgmised: Põhja-Tallinn (Kalaranna, Pelguranna), Rae/Peetri, kesklinn (Liivalaia), Tondi-Järve. Pärast ettevalmistamist võib olenevalt marsruudist projekti realiseerumiseks kuluda kuni viis aastat. Linn peab välja pakkuma kõige elujõulisemad marsruudid, võttes samal ajal arvesse nii ühistranspordi kasutajate osakaalu tõstmise eesmärki kui ka fiskaalseid, ajakava (st vahendite kasutamise ajakava) ja muid piiranguid. RRFi toel rajatakse Tallinna Vanasadama trammiliin, mis ühendab Vanasadama ja Rail Balticu rahvusvahelise terminali Ülemistel.</w:t>
            </w:r>
          </w:p>
          <w:p w14:paraId="12E48D0C"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Kavandatavad meetmed peavad olema kooskõlas riigi transpordi ja liikuvuse arengukavaga aastateks 2021–2035</w:t>
            </w:r>
            <w:r>
              <w:rPr>
                <w:rFonts w:ascii="Cambria" w:eastAsia="Times New Roman" w:hAnsi="Cambria" w:cstheme="minorHAnsi"/>
                <w:b/>
                <w:sz w:val="20"/>
                <w:szCs w:val="20"/>
                <w:vertAlign w:val="superscript"/>
                <w:lang w:val="et-EE"/>
              </w:rPr>
              <w:footnoteReference w:id="21"/>
            </w:r>
            <w:r>
              <w:rPr>
                <w:rFonts w:ascii="Cambria" w:eastAsia="Times New Roman" w:hAnsi="Cambria" w:cstheme="minorHAnsi"/>
                <w:sz w:val="20"/>
                <w:szCs w:val="20"/>
                <w:lang w:val="et-EE"/>
              </w:rPr>
              <w:t xml:space="preserve"> ja kohaliku liikuvuse strateegiatega, mida täpsustatakse üksikasjalikumate valdkondlike arengukavadega (näiteks Tallinna arengustrateegia „Tallinn 2035</w:t>
            </w:r>
            <w:r>
              <w:rPr>
                <w:rFonts w:ascii="Cambria" w:eastAsia="Times New Roman" w:hAnsi="Cambria" w:cstheme="minorHAnsi"/>
                <w:b/>
                <w:sz w:val="20"/>
                <w:szCs w:val="20"/>
                <w:vertAlign w:val="superscript"/>
                <w:lang w:val="et-EE"/>
              </w:rPr>
              <w:footnoteReference w:id="22"/>
            </w:r>
            <w:r>
              <w:rPr>
                <w:rFonts w:ascii="Cambria" w:eastAsia="Times New Roman" w:hAnsi="Cambria" w:cstheme="minorHAnsi"/>
                <w:sz w:val="20"/>
                <w:szCs w:val="20"/>
                <w:lang w:val="et-EE"/>
              </w:rPr>
              <w:t>“ ja Tallinna piirkonna säästva linnaliikuvuse strateegia 2035</w:t>
            </w:r>
            <w:r>
              <w:rPr>
                <w:rFonts w:ascii="Cambria" w:eastAsia="Times New Roman" w:hAnsi="Cambria" w:cstheme="minorHAnsi"/>
                <w:b/>
                <w:sz w:val="20"/>
                <w:szCs w:val="20"/>
                <w:vertAlign w:val="superscript"/>
                <w:lang w:val="et-EE"/>
              </w:rPr>
              <w:footnoteReference w:id="23"/>
            </w:r>
            <w:r>
              <w:rPr>
                <w:rFonts w:ascii="Cambria" w:eastAsia="Times New Roman" w:hAnsi="Cambria" w:cstheme="minorHAnsi"/>
                <w:sz w:val="20"/>
                <w:szCs w:val="20"/>
                <w:lang w:val="et-EE"/>
              </w:rPr>
              <w:t>, Tartu linna arengukava 2018–2025</w:t>
            </w:r>
            <w:r>
              <w:rPr>
                <w:rFonts w:ascii="Cambria" w:eastAsia="Times New Roman" w:hAnsi="Cambria" w:cstheme="minorHAnsi"/>
                <w:b/>
                <w:sz w:val="20"/>
                <w:szCs w:val="20"/>
                <w:vertAlign w:val="superscript"/>
                <w:lang w:val="et-EE"/>
              </w:rPr>
              <w:footnoteReference w:id="24"/>
            </w:r>
            <w:r>
              <w:rPr>
                <w:rFonts w:ascii="Cambria" w:eastAsia="Times New Roman" w:hAnsi="Cambria" w:cstheme="minorHAnsi"/>
                <w:sz w:val="20"/>
                <w:szCs w:val="20"/>
                <w:lang w:val="et-EE"/>
              </w:rPr>
              <w:t xml:space="preserve"> ja Tartu linna üldplaneering 2030+</w:t>
            </w:r>
            <w:r>
              <w:rPr>
                <w:rFonts w:ascii="Cambria" w:eastAsia="Times New Roman" w:hAnsi="Cambria" w:cstheme="minorHAnsi"/>
                <w:b/>
                <w:sz w:val="20"/>
                <w:szCs w:val="20"/>
                <w:vertAlign w:val="superscript"/>
                <w:lang w:val="et-EE"/>
              </w:rPr>
              <w:footnoteReference w:id="25"/>
            </w:r>
            <w:r>
              <w:rPr>
                <w:rFonts w:ascii="Cambria" w:eastAsia="Times New Roman" w:hAnsi="Cambria" w:cstheme="minorHAnsi"/>
                <w:sz w:val="20"/>
                <w:szCs w:val="20"/>
                <w:lang w:val="et-EE"/>
              </w:rPr>
              <w:t>).</w:t>
            </w:r>
          </w:p>
          <w:p w14:paraId="6503C160"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Kavandatud meetmed on osa üleminekust CO</w:t>
            </w:r>
            <w:r>
              <w:rPr>
                <w:rFonts w:ascii="Cambria" w:eastAsia="Times New Roman" w:hAnsi="Cambria" w:cstheme="minorHAnsi"/>
                <w:sz w:val="20"/>
                <w:szCs w:val="20"/>
                <w:vertAlign w:val="subscript"/>
                <w:lang w:val="et-EE"/>
              </w:rPr>
              <w:t>2</w:t>
            </w:r>
            <w:r>
              <w:rPr>
                <w:rFonts w:ascii="Cambria" w:eastAsia="Times New Roman" w:hAnsi="Cambria" w:cstheme="minorHAnsi"/>
                <w:sz w:val="20"/>
                <w:szCs w:val="20"/>
                <w:lang w:val="et-EE"/>
              </w:rPr>
              <w:t xml:space="preserve"> heite vabale majandusele, millel on positiivne mõju juurdepääsetavuse, liiklusummikute ja heidetega seotud probleemide lahendamisele. Eraldatud jalgrattateede arendamine, uute trammiühenduste loomine ja mitmeliigiliste ühistranspordisõlmede rajamine on kõik säästva mitmeliigilise linnalise liikuvuskeskkonna edendamise olulised osad, mis aitavad parandada aktiivsete liikumisviiside kasutamist ning ühistranspordi tõhusust ja kiirust ning selle konkurentsivõimet võrreldes sõiduautodega. Selle tulemusena on nendel sekkumistel positiivne mõju sõiduaegade ja -kulude vähenemisele, sõltuvusele isiklikest autodest ja sellest tulenevale ebavõrdsusele, säästvate liikumisviiside kasutamisele, transpordiga seotud energiatarbimise ja CO</w:t>
            </w:r>
            <w:r>
              <w:rPr>
                <w:rFonts w:ascii="Cambria" w:eastAsia="Times New Roman" w:hAnsi="Cambria" w:cstheme="minorHAnsi"/>
                <w:sz w:val="20"/>
                <w:szCs w:val="20"/>
                <w:vertAlign w:val="subscript"/>
                <w:lang w:val="et-EE"/>
              </w:rPr>
              <w:t>2</w:t>
            </w:r>
            <w:r>
              <w:rPr>
                <w:rFonts w:ascii="Cambria" w:eastAsia="Times New Roman" w:hAnsi="Cambria" w:cstheme="minorHAnsi"/>
                <w:sz w:val="20"/>
                <w:szCs w:val="20"/>
                <w:lang w:val="et-EE"/>
              </w:rPr>
              <w:t xml:space="preserve"> heite vähenemisele, samuti negatiivsete tervisemõjude vähendamisele ning maakasutuse ja transpordi planeerimise paremale integreerimisele.</w:t>
            </w:r>
          </w:p>
          <w:p w14:paraId="5C1E6CAB"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163BD270" w14:textId="77777777" w:rsidR="009D6B67" w:rsidRDefault="00EE5F1F">
            <w:pPr>
              <w:spacing w:line="240" w:lineRule="auto"/>
              <w:jc w:val="both"/>
              <w:rPr>
                <w:rFonts w:ascii="Cambria" w:eastAsia="Times New Roman" w:hAnsi="Cambria" w:cstheme="minorHAnsi"/>
                <w:sz w:val="20"/>
                <w:szCs w:val="20"/>
                <w:lang w:val="et-EE"/>
              </w:rPr>
            </w:pPr>
            <w:r>
              <w:rPr>
                <w:rFonts w:asciiTheme="majorHAnsi" w:hAnsiTheme="majorHAnsi"/>
                <w:sz w:val="20"/>
                <w:szCs w:val="20"/>
                <w:lang w:val="et-EE"/>
              </w:rPr>
              <w:t xml:space="preserve">Erieesmärgi all kavandatud tegevused ei ole majanduslikult tuluteenivad, mistõttu pole rahastamisvahendite kasutamine asjakohane ning meetmeid rakendatakse toetuse vormis. </w:t>
            </w:r>
          </w:p>
        </w:tc>
      </w:tr>
    </w:tbl>
    <w:p w14:paraId="211C377A" w14:textId="77777777" w:rsidR="009D6B67" w:rsidRDefault="009D6B67">
      <w:pPr>
        <w:spacing w:line="240" w:lineRule="auto"/>
        <w:rPr>
          <w:rFonts w:ascii="Cambria" w:eastAsia="Times New Roman" w:hAnsi="Cambria" w:cstheme="minorHAnsi"/>
          <w:b/>
          <w:bCs/>
          <w:lang w:val="et-EE"/>
        </w:rPr>
      </w:pPr>
    </w:p>
    <w:p w14:paraId="52890675"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t>Peamised sihtrühmad</w:t>
      </w:r>
    </w:p>
    <w:tbl>
      <w:tblPr>
        <w:tblStyle w:val="Kontuurtabel6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67436231" w14:textId="77777777">
        <w:tc>
          <w:tcPr>
            <w:tcW w:w="9628" w:type="dxa"/>
          </w:tcPr>
          <w:p w14:paraId="6DC986C0"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Sihtpiirkondade (Tallinna, Tartu ja Pärnu linnapiirkondade) elanikud, turistid, ettevõtjad.</w:t>
            </w:r>
          </w:p>
        </w:tc>
      </w:tr>
    </w:tbl>
    <w:p w14:paraId="1F1AE81D"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6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5E17B317" w14:textId="77777777">
        <w:tc>
          <w:tcPr>
            <w:tcW w:w="9628" w:type="dxa"/>
          </w:tcPr>
          <w:p w14:paraId="6647731B" w14:textId="77777777" w:rsidR="009D6B67" w:rsidRDefault="00EE5F1F">
            <w:pPr>
              <w:shd w:val="clear" w:color="auto" w:fill="FFFFFF" w:themeFill="background1"/>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Sekkumiste ettevalmistamisel ja rakendamisel võetakse arvesse võimalikku mõju võrdõiguslikkusele, kaasatusele ja mittediskrimineerimisele ning vajaduse korral võetakse kaitsemeetmeid. Üleminek säästvamale transpordile võib tuua märkimisväärset kokkuhoidu, eriti väikese sissetulekuga leibkondadele, parandades samal ajal liikuvust (sh transporditeenuse kättesaadavust) ja turvalisust ühiskonna kui terviku jaoks (sh haavatavamate rühmade, näiteks eakate, laste, puudega inimeste jt jaoks). Näiteks moodustavad iga-aastased kulud, mis on seotud jalgratta omamise ja kasutamisega, vaid umbes 5% või 10% (elektrijalgrataste puhul) auto omamise ja kasutamisega seotud kuludest. Pakkudes soodsaid transpordivõimalusi ja alternatiive autosõidule (jalgrattasõit, ühistransport, kõndimine), saame parandada ebasoodsas olukorras olevate elanike rühmade juurdepääsu töökohtadele ja ühiskonnaelus osalemisele. Säästvate liikumisvõimaluste arendamine toob kasu ka soolisele võrdõiguslikkusele (teadusuuringud näitavad, et naised kasutavad rohkem ühistransporti või kalduvad rohkem kasu saama suuremast jalgrattasõidu osakaalust).</w:t>
            </w:r>
          </w:p>
        </w:tc>
      </w:tr>
    </w:tbl>
    <w:p w14:paraId="4E3E62DB" w14:textId="77777777" w:rsidR="009D6B67" w:rsidRDefault="00EE5F1F">
      <w:pPr>
        <w:keepNext/>
        <w:spacing w:line="240" w:lineRule="auto"/>
        <w:rPr>
          <w:rFonts w:ascii="Cambria" w:eastAsia="Times New Roman" w:hAnsi="Cambria" w:cstheme="minorHAnsi"/>
          <w:bCs/>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6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5BFA3C47" w14:textId="77777777">
        <w:tc>
          <w:tcPr>
            <w:tcW w:w="9628" w:type="dxa"/>
          </w:tcPr>
          <w:p w14:paraId="4A633BCE"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Tallinna, Tartu ja Pärnu funktsionaalsed linnapiirkonnad.</w:t>
            </w:r>
          </w:p>
        </w:tc>
      </w:tr>
    </w:tbl>
    <w:p w14:paraId="29E765F5" w14:textId="77777777" w:rsidR="009D6B67" w:rsidRDefault="00EE5F1F">
      <w:pPr>
        <w:spacing w:line="240" w:lineRule="auto"/>
        <w:rPr>
          <w:rFonts w:ascii="Cambria" w:eastAsia="Times New Roman" w:hAnsi="Cambria" w:cstheme="minorHAnsi"/>
          <w:bCs/>
          <w:highlight w:val="lightGray"/>
          <w:lang w:val="et-EE"/>
        </w:rPr>
      </w:pPr>
      <w:r>
        <w:rPr>
          <w:rFonts w:ascii="Cambria" w:eastAsia="Times New Roman" w:hAnsi="Cambria" w:cstheme="minorHAnsi"/>
          <w:b/>
          <w:bCs/>
          <w:lang w:val="et-EE"/>
        </w:rPr>
        <w:lastRenderedPageBreak/>
        <w:t>Piirkondadevahelised</w:t>
      </w:r>
      <w:r>
        <w:rPr>
          <w:rFonts w:ascii="Cambria" w:hAnsi="Cambria" w:cstheme="minorHAnsi"/>
          <w:b/>
          <w:bCs/>
          <w:lang w:val="et-EE"/>
        </w:rPr>
        <w:t>, piiriülesed ja riikidevahelised meetmed</w:t>
      </w:r>
    </w:p>
    <w:tbl>
      <w:tblPr>
        <w:tblStyle w:val="Kontuurtabel6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006CA86A" w14:textId="77777777">
        <w:tc>
          <w:tcPr>
            <w:tcW w:w="9628" w:type="dxa"/>
          </w:tcPr>
          <w:p w14:paraId="2D3F2CA4"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Riigi tasandil toetavad sellist koostööd erinevad programmid, milles Eesti osaleb, nt Eesti-Läti programm 2021-2027, Kesk-Läänemere programm 2021-2027, Läänemere piirkonna programm 2021-2027, Interreg Euroopa programm 2021-2027, URBACT IV 2021-2027, ESPON 2030 ja Interact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mitmed tegevused, mis panustavad Läänemere strateegia eesmärkidesse (kaitsta Läänemerd, ühendada piirkonda, suurendada heaolu).</w:t>
            </w:r>
          </w:p>
          <w:p w14:paraId="6BA051BD" w14:textId="77777777" w:rsidR="009D6B67" w:rsidRDefault="00EE5F1F">
            <w:pPr>
              <w:spacing w:line="240" w:lineRule="auto"/>
              <w:jc w:val="both"/>
              <w:rPr>
                <w:rFonts w:ascii="Cambria" w:eastAsia="Times New Roman" w:hAnsi="Cambria" w:cstheme="minorHAnsi"/>
                <w:b/>
                <w:bCs/>
                <w:highlight w:val="lightGray"/>
                <w:lang w:val="et-EE"/>
              </w:rPr>
            </w:pPr>
            <w:r>
              <w:rPr>
                <w:rFonts w:ascii="Cambria" w:eastAsia="Times New Roman" w:hAnsi="Cambria" w:cstheme="minorHAnsi"/>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63859B96" w14:textId="77777777" w:rsidR="009D6B67" w:rsidRDefault="00EE5F1F">
      <w:pPr>
        <w:keepNext/>
        <w:spacing w:line="240" w:lineRule="auto"/>
        <w:rPr>
          <w:rFonts w:ascii="Cambria" w:eastAsia="Times New Roman" w:hAnsi="Cambria" w:cstheme="minorHAnsi"/>
          <w:bCs/>
          <w:highlight w:val="lightGray"/>
          <w:lang w:val="et-EE"/>
        </w:rPr>
      </w:pPr>
      <w:r>
        <w:rPr>
          <w:rFonts w:ascii="Cambria" w:hAnsi="Cambria" w:cstheme="minorHAnsi"/>
          <w:b/>
          <w:bCs/>
          <w:lang w:val="et-EE"/>
        </w:rPr>
        <w:t>Rahastamisvahendite kavandatav kasutamine</w:t>
      </w:r>
    </w:p>
    <w:tbl>
      <w:tblPr>
        <w:tblStyle w:val="Kontuurtabel6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219772B3" w14:textId="77777777">
        <w:tc>
          <w:tcPr>
            <w:tcW w:w="9628" w:type="dxa"/>
          </w:tcPr>
          <w:p w14:paraId="17AEA25C"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Ei kohaldu.</w:t>
            </w:r>
          </w:p>
        </w:tc>
      </w:tr>
    </w:tbl>
    <w:p w14:paraId="4A17F73F" w14:textId="77777777" w:rsidR="009D6B67" w:rsidRDefault="009D6B67">
      <w:pPr>
        <w:rPr>
          <w:lang w:val="et-EE" w:eastAsia="en-GB"/>
        </w:rPr>
      </w:pPr>
    </w:p>
    <w:p w14:paraId="14750AE6" w14:textId="77777777" w:rsidR="009D6B67" w:rsidRDefault="00EE5F1F">
      <w:pPr>
        <w:pStyle w:val="Pealkiri5"/>
        <w:keepNext/>
        <w:numPr>
          <w:ilvl w:val="4"/>
          <w:numId w:val="81"/>
        </w:numPr>
        <w:rPr>
          <w:lang w:val="et-EE"/>
        </w:rPr>
      </w:pPr>
      <w:r>
        <w:rPr>
          <w:lang w:val="et-EE"/>
        </w:rPr>
        <w:t>Näitajad</w:t>
      </w:r>
    </w:p>
    <w:p w14:paraId="692FD951" w14:textId="1EDBCA2C" w:rsidR="009D6B67" w:rsidRDefault="00EE5F1F">
      <w:pPr>
        <w:pStyle w:val="Pealdis"/>
        <w:keepNext/>
        <w:jc w:val="left"/>
        <w:rPr>
          <w:b w:val="0"/>
          <w:sz w:val="22"/>
          <w:lang w:val="et-EE"/>
        </w:rPr>
      </w:pPr>
      <w:r>
        <w:rPr>
          <w:lang w:val="et-EE"/>
        </w:rPr>
        <w:t xml:space="preserve">Tabel </w:t>
      </w:r>
      <w:del w:id="999" w:author="Kaisa Tähe - RAM" w:date="2025-10-13T15:31:00Z" w16du:dateUtc="2025-10-13T12:31:00Z">
        <w:r w:rsidDel="008B62F8">
          <w:rPr>
            <w:lang w:val="et-EE"/>
          </w:rPr>
          <w:fldChar w:fldCharType="begin"/>
        </w:r>
        <w:r w:rsidDel="008B62F8">
          <w:rPr>
            <w:lang w:val="et-EE"/>
          </w:rPr>
          <w:delInstrText xml:space="preserve"> SEQ Tabel \* ARABIC </w:delInstrText>
        </w:r>
        <w:r w:rsidDel="008B62F8">
          <w:rPr>
            <w:lang w:val="et-EE"/>
          </w:rPr>
          <w:fldChar w:fldCharType="separate"/>
        </w:r>
        <w:r w:rsidDel="008B62F8">
          <w:rPr>
            <w:lang w:val="et-EE"/>
          </w:rPr>
          <w:delText>56</w:delText>
        </w:r>
        <w:r w:rsidDel="008B62F8">
          <w:rPr>
            <w:lang w:val="et-EE"/>
          </w:rPr>
          <w:fldChar w:fldCharType="end"/>
        </w:r>
      </w:del>
      <w:ins w:id="1000" w:author="Kaisa Tähe - RAM" w:date="2025-10-13T15:31:00Z" w16du:dateUtc="2025-10-13T12:31:00Z">
        <w:r w:rsidR="008B62F8">
          <w:rPr>
            <w:lang w:val="et-EE"/>
          </w:rPr>
          <w:t>62</w:t>
        </w:r>
      </w:ins>
      <w:r>
        <w:rPr>
          <w:lang w:val="et-EE"/>
        </w:rPr>
        <w:t>: Väljundnäitajad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39"/>
        <w:gridCol w:w="563"/>
        <w:gridCol w:w="1144"/>
        <w:gridCol w:w="860"/>
        <w:gridCol w:w="2623"/>
        <w:gridCol w:w="1500"/>
        <w:gridCol w:w="1275"/>
        <w:gridCol w:w="567"/>
      </w:tblGrid>
      <w:tr w:rsidR="009D6B67" w14:paraId="7B4D677D" w14:textId="77777777" w:rsidTr="3992A286">
        <w:trPr>
          <w:trHeight w:val="937"/>
        </w:trPr>
        <w:tc>
          <w:tcPr>
            <w:tcW w:w="463" w:type="dxa"/>
            <w:shd w:val="clear" w:color="auto" w:fill="FFFFFF" w:themeFill="background1"/>
            <w:textDirection w:val="btLr"/>
            <w:vAlign w:val="center"/>
          </w:tcPr>
          <w:p w14:paraId="6BB0E85E"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w:t>
            </w:r>
            <w:r>
              <w:rPr>
                <w:rFonts w:ascii="Cambria" w:hAnsi="Cambria" w:cstheme="minorBidi"/>
                <w:b/>
                <w:bCs/>
                <w:sz w:val="20"/>
                <w:szCs w:val="20"/>
                <w:shd w:val="clear" w:color="auto" w:fill="FFFFFF" w:themeFill="background1"/>
                <w:lang w:val="et-EE"/>
              </w:rPr>
              <w:t>riorite</w:t>
            </w:r>
            <w:r>
              <w:rPr>
                <w:rFonts w:ascii="Cambria" w:hAnsi="Cambria" w:cstheme="minorBidi"/>
                <w:b/>
                <w:bCs/>
                <w:sz w:val="20"/>
                <w:szCs w:val="20"/>
                <w:lang w:val="et-EE"/>
              </w:rPr>
              <w:t>et</w:t>
            </w:r>
          </w:p>
        </w:tc>
        <w:tc>
          <w:tcPr>
            <w:tcW w:w="639" w:type="dxa"/>
            <w:shd w:val="clear" w:color="auto" w:fill="FFFFFF" w:themeFill="background1"/>
            <w:textDirection w:val="btLr"/>
            <w:vAlign w:val="center"/>
          </w:tcPr>
          <w:p w14:paraId="7CCF4638"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563" w:type="dxa"/>
            <w:shd w:val="clear" w:color="auto" w:fill="FFFFFF" w:themeFill="background1"/>
            <w:textDirection w:val="btLr"/>
            <w:vAlign w:val="center"/>
          </w:tcPr>
          <w:p w14:paraId="36C5DE16"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44" w:type="dxa"/>
            <w:shd w:val="clear" w:color="auto" w:fill="FFFFFF" w:themeFill="background1"/>
            <w:textDirection w:val="btLr"/>
            <w:vAlign w:val="center"/>
          </w:tcPr>
          <w:p w14:paraId="5FE5C2B0"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60" w:type="dxa"/>
            <w:shd w:val="clear" w:color="auto" w:fill="FFFFFF" w:themeFill="background1"/>
            <w:textDirection w:val="btLr"/>
            <w:vAlign w:val="center"/>
          </w:tcPr>
          <w:p w14:paraId="0C6ACBD5"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 xml:space="preserve">ID </w:t>
            </w:r>
          </w:p>
        </w:tc>
        <w:tc>
          <w:tcPr>
            <w:tcW w:w="2623" w:type="dxa"/>
            <w:shd w:val="clear" w:color="auto" w:fill="FFFFFF" w:themeFill="background1"/>
            <w:textDirection w:val="btLr"/>
            <w:vAlign w:val="center"/>
          </w:tcPr>
          <w:p w14:paraId="781A6173"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1500" w:type="dxa"/>
            <w:shd w:val="clear" w:color="auto" w:fill="FFFFFF" w:themeFill="background1"/>
            <w:textDirection w:val="btLr"/>
            <w:vAlign w:val="center"/>
          </w:tcPr>
          <w:p w14:paraId="27196606"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1275" w:type="dxa"/>
            <w:shd w:val="clear" w:color="auto" w:fill="FFFFFF" w:themeFill="background1"/>
            <w:textDirection w:val="btLr"/>
            <w:vAlign w:val="center"/>
          </w:tcPr>
          <w:p w14:paraId="146BC7BA"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 xml:space="preserve">Vahe-eesmärk </w:t>
            </w:r>
          </w:p>
          <w:p w14:paraId="05D9F25B"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(2024)</w:t>
            </w:r>
          </w:p>
          <w:p w14:paraId="153340FD" w14:textId="77777777" w:rsidR="009D6B67" w:rsidRDefault="009D6B67">
            <w:pPr>
              <w:spacing w:before="0" w:after="0" w:line="240" w:lineRule="auto"/>
              <w:jc w:val="center"/>
              <w:rPr>
                <w:rFonts w:ascii="Cambria" w:hAnsi="Cambria" w:cstheme="minorHAnsi"/>
                <w:b/>
                <w:bCs/>
                <w:sz w:val="20"/>
                <w:szCs w:val="20"/>
                <w:lang w:val="et-EE"/>
              </w:rPr>
            </w:pPr>
          </w:p>
        </w:tc>
        <w:tc>
          <w:tcPr>
            <w:tcW w:w="567" w:type="dxa"/>
            <w:shd w:val="clear" w:color="auto" w:fill="FFFFFF" w:themeFill="background1"/>
            <w:textDirection w:val="btLr"/>
            <w:vAlign w:val="center"/>
          </w:tcPr>
          <w:p w14:paraId="6A50D8AA"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3A94D8C9" w14:textId="77777777" w:rsidR="009D6B67" w:rsidRDefault="009D6B67">
            <w:pPr>
              <w:spacing w:before="0" w:after="0" w:line="240" w:lineRule="auto"/>
              <w:jc w:val="center"/>
              <w:rPr>
                <w:rFonts w:ascii="Cambria" w:hAnsi="Cambria" w:cstheme="minorHAnsi"/>
                <w:b/>
                <w:bCs/>
                <w:sz w:val="20"/>
                <w:szCs w:val="20"/>
                <w:lang w:val="et-EE"/>
              </w:rPr>
            </w:pPr>
          </w:p>
        </w:tc>
      </w:tr>
      <w:tr w:rsidR="009D6B67" w14:paraId="784A944D" w14:textId="77777777" w:rsidTr="3992A286">
        <w:trPr>
          <w:trHeight w:val="332"/>
        </w:trPr>
        <w:tc>
          <w:tcPr>
            <w:tcW w:w="463" w:type="dxa"/>
            <w:shd w:val="clear" w:color="auto" w:fill="FFFFFF" w:themeFill="background1"/>
          </w:tcPr>
          <w:p w14:paraId="638829C2"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4</w:t>
            </w:r>
          </w:p>
        </w:tc>
        <w:tc>
          <w:tcPr>
            <w:tcW w:w="639" w:type="dxa"/>
            <w:shd w:val="clear" w:color="auto" w:fill="FFFFFF" w:themeFill="background1"/>
          </w:tcPr>
          <w:p w14:paraId="79B6E159"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viii</w:t>
            </w:r>
          </w:p>
        </w:tc>
        <w:tc>
          <w:tcPr>
            <w:tcW w:w="563" w:type="dxa"/>
            <w:shd w:val="clear" w:color="auto" w:fill="FFFFFF" w:themeFill="background1"/>
          </w:tcPr>
          <w:p w14:paraId="77F0066B"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4E333713"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Ülemineku</w:t>
            </w:r>
          </w:p>
        </w:tc>
        <w:tc>
          <w:tcPr>
            <w:tcW w:w="860" w:type="dxa"/>
            <w:shd w:val="clear" w:color="auto" w:fill="FFFFFF" w:themeFill="background1"/>
          </w:tcPr>
          <w:p w14:paraId="1DD4A5A7"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RCO55</w:t>
            </w:r>
          </w:p>
        </w:tc>
        <w:tc>
          <w:tcPr>
            <w:tcW w:w="2623" w:type="dxa"/>
            <w:shd w:val="clear" w:color="auto" w:fill="FFFFFF" w:themeFill="background1"/>
          </w:tcPr>
          <w:p w14:paraId="01E3B1AB"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Uute trammi- ja metrooliinide pikkus</w:t>
            </w:r>
          </w:p>
        </w:tc>
        <w:tc>
          <w:tcPr>
            <w:tcW w:w="1500" w:type="dxa"/>
            <w:shd w:val="clear" w:color="auto" w:fill="FFFFFF" w:themeFill="background1"/>
          </w:tcPr>
          <w:p w14:paraId="172390DD"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Km</w:t>
            </w:r>
          </w:p>
        </w:tc>
        <w:tc>
          <w:tcPr>
            <w:tcW w:w="1275" w:type="dxa"/>
            <w:shd w:val="clear" w:color="auto" w:fill="FFFFFF" w:themeFill="background1"/>
          </w:tcPr>
          <w:p w14:paraId="4A793A6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567" w:type="dxa"/>
            <w:shd w:val="clear" w:color="auto" w:fill="FFFFFF" w:themeFill="background1"/>
          </w:tcPr>
          <w:p w14:paraId="27C2D3F8"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3</w:t>
            </w:r>
          </w:p>
        </w:tc>
      </w:tr>
      <w:tr w:rsidR="009D6B67" w14:paraId="2BDC23E2" w14:textId="77777777" w:rsidTr="3992A286">
        <w:trPr>
          <w:trHeight w:val="332"/>
        </w:trPr>
        <w:tc>
          <w:tcPr>
            <w:tcW w:w="463" w:type="dxa"/>
            <w:shd w:val="clear" w:color="auto" w:fill="FFFFFF" w:themeFill="background1"/>
          </w:tcPr>
          <w:p w14:paraId="60284B8D"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4</w:t>
            </w:r>
          </w:p>
        </w:tc>
        <w:tc>
          <w:tcPr>
            <w:tcW w:w="639" w:type="dxa"/>
            <w:shd w:val="clear" w:color="auto" w:fill="FFFFFF" w:themeFill="background1"/>
          </w:tcPr>
          <w:p w14:paraId="04E74A8D"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viii</w:t>
            </w:r>
          </w:p>
        </w:tc>
        <w:tc>
          <w:tcPr>
            <w:tcW w:w="563" w:type="dxa"/>
            <w:shd w:val="clear" w:color="auto" w:fill="FFFFFF" w:themeFill="background1"/>
          </w:tcPr>
          <w:p w14:paraId="3823AD09"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4BB1F362"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Ülemineku</w:t>
            </w:r>
          </w:p>
        </w:tc>
        <w:tc>
          <w:tcPr>
            <w:tcW w:w="860" w:type="dxa"/>
            <w:shd w:val="clear" w:color="auto" w:fill="FFFFFF" w:themeFill="background1"/>
          </w:tcPr>
          <w:p w14:paraId="04D2CA86"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RCO54</w:t>
            </w:r>
          </w:p>
        </w:tc>
        <w:tc>
          <w:tcPr>
            <w:tcW w:w="2623" w:type="dxa"/>
            <w:shd w:val="clear" w:color="auto" w:fill="FFFFFF" w:themeFill="background1"/>
          </w:tcPr>
          <w:p w14:paraId="25B03AF1"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Uued või ajakohastatud mitmeliigilised ühendused</w:t>
            </w:r>
          </w:p>
        </w:tc>
        <w:tc>
          <w:tcPr>
            <w:tcW w:w="1500" w:type="dxa"/>
            <w:shd w:val="clear" w:color="auto" w:fill="FFFFFF" w:themeFill="background1"/>
          </w:tcPr>
          <w:p w14:paraId="74D1F53B"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Mitmeliigilised ühendused</w:t>
            </w:r>
          </w:p>
        </w:tc>
        <w:tc>
          <w:tcPr>
            <w:tcW w:w="1275" w:type="dxa"/>
            <w:shd w:val="clear" w:color="auto" w:fill="FFFFFF" w:themeFill="background1"/>
          </w:tcPr>
          <w:p w14:paraId="35B9D5C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567" w:type="dxa"/>
            <w:shd w:val="clear" w:color="auto" w:fill="FFFFFF" w:themeFill="background1"/>
          </w:tcPr>
          <w:p w14:paraId="354B7BE1"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1</w:t>
            </w:r>
          </w:p>
        </w:tc>
      </w:tr>
      <w:tr w:rsidR="009D6B67" w14:paraId="2CCF1D40" w14:textId="77777777" w:rsidTr="3992A286">
        <w:trPr>
          <w:trHeight w:val="332"/>
        </w:trPr>
        <w:tc>
          <w:tcPr>
            <w:tcW w:w="463" w:type="dxa"/>
            <w:shd w:val="clear" w:color="auto" w:fill="FFFFFF" w:themeFill="background1"/>
          </w:tcPr>
          <w:p w14:paraId="375950F8"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4</w:t>
            </w:r>
          </w:p>
        </w:tc>
        <w:tc>
          <w:tcPr>
            <w:tcW w:w="639" w:type="dxa"/>
            <w:shd w:val="clear" w:color="auto" w:fill="FFFFFF" w:themeFill="background1"/>
          </w:tcPr>
          <w:p w14:paraId="788418F3"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viii</w:t>
            </w:r>
          </w:p>
        </w:tc>
        <w:tc>
          <w:tcPr>
            <w:tcW w:w="563" w:type="dxa"/>
            <w:shd w:val="clear" w:color="auto" w:fill="FFFFFF" w:themeFill="background1"/>
          </w:tcPr>
          <w:p w14:paraId="7EBE20D4"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5EFE5D46"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Ülemineku</w:t>
            </w:r>
          </w:p>
        </w:tc>
        <w:tc>
          <w:tcPr>
            <w:tcW w:w="860" w:type="dxa"/>
            <w:shd w:val="clear" w:color="auto" w:fill="FFFFFF" w:themeFill="background1"/>
          </w:tcPr>
          <w:p w14:paraId="5F4D34CC"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RCO58</w:t>
            </w:r>
          </w:p>
        </w:tc>
        <w:tc>
          <w:tcPr>
            <w:tcW w:w="2623" w:type="dxa"/>
            <w:shd w:val="clear" w:color="auto" w:fill="FFFFFF" w:themeFill="background1"/>
          </w:tcPr>
          <w:p w14:paraId="2FEF654E"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Toetatav sihtotstarbeline jalgrattataristu</w:t>
            </w:r>
          </w:p>
        </w:tc>
        <w:tc>
          <w:tcPr>
            <w:tcW w:w="1500" w:type="dxa"/>
            <w:shd w:val="clear" w:color="auto" w:fill="FFFFFF" w:themeFill="background1"/>
          </w:tcPr>
          <w:p w14:paraId="0E0E2A18"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Km</w:t>
            </w:r>
          </w:p>
        </w:tc>
        <w:tc>
          <w:tcPr>
            <w:tcW w:w="1275" w:type="dxa"/>
            <w:shd w:val="clear" w:color="auto" w:fill="FFFFFF" w:themeFill="background1"/>
          </w:tcPr>
          <w:p w14:paraId="50719C81"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567" w:type="dxa"/>
            <w:shd w:val="clear" w:color="auto" w:fill="FFFFFF" w:themeFill="background1"/>
          </w:tcPr>
          <w:p w14:paraId="318DED23" w14:textId="28AC5B5C" w:rsidR="009D6B67" w:rsidRDefault="02D767C6" w:rsidP="42443374">
            <w:pPr>
              <w:spacing w:before="0" w:after="0" w:line="240" w:lineRule="auto"/>
              <w:rPr>
                <w:rFonts w:ascii="Cambria" w:hAnsi="Cambria" w:cstheme="minorBidi"/>
                <w:sz w:val="20"/>
                <w:szCs w:val="20"/>
                <w:lang w:val="et-EE"/>
              </w:rPr>
            </w:pPr>
            <w:r w:rsidRPr="3992A286">
              <w:rPr>
                <w:rFonts w:ascii="Cambria" w:hAnsi="Cambria" w:cstheme="minorBidi"/>
                <w:sz w:val="20"/>
                <w:szCs w:val="20"/>
                <w:lang w:val="et-EE"/>
              </w:rPr>
              <w:t>40</w:t>
            </w:r>
          </w:p>
        </w:tc>
      </w:tr>
      <w:tr w:rsidR="009D6B67" w14:paraId="303EC35A" w14:textId="77777777" w:rsidTr="3992A286">
        <w:trPr>
          <w:trHeight w:val="332"/>
        </w:trPr>
        <w:tc>
          <w:tcPr>
            <w:tcW w:w="463" w:type="dxa"/>
            <w:shd w:val="clear" w:color="auto" w:fill="FFFFFF" w:themeFill="background1"/>
          </w:tcPr>
          <w:p w14:paraId="20A1E94F"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4</w:t>
            </w:r>
          </w:p>
        </w:tc>
        <w:tc>
          <w:tcPr>
            <w:tcW w:w="639" w:type="dxa"/>
            <w:shd w:val="clear" w:color="auto" w:fill="FFFFFF" w:themeFill="background1"/>
          </w:tcPr>
          <w:p w14:paraId="7E8032FE"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viii</w:t>
            </w:r>
          </w:p>
        </w:tc>
        <w:tc>
          <w:tcPr>
            <w:tcW w:w="563" w:type="dxa"/>
            <w:shd w:val="clear" w:color="auto" w:fill="FFFFFF" w:themeFill="background1"/>
          </w:tcPr>
          <w:p w14:paraId="17313C6D"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56E7E8B4"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Ülemineku</w:t>
            </w:r>
          </w:p>
        </w:tc>
        <w:tc>
          <w:tcPr>
            <w:tcW w:w="860" w:type="dxa"/>
            <w:shd w:val="clear" w:color="auto" w:fill="FFFFFF" w:themeFill="background1"/>
          </w:tcPr>
          <w:p w14:paraId="19D729B2"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RCO75</w:t>
            </w:r>
          </w:p>
        </w:tc>
        <w:tc>
          <w:tcPr>
            <w:tcW w:w="2623" w:type="dxa"/>
            <w:shd w:val="clear" w:color="auto" w:fill="FFFFFF" w:themeFill="background1"/>
          </w:tcPr>
          <w:p w14:paraId="6E673F25"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Toetatavad integreeritud territoriaalse arengu strateegiad</w:t>
            </w:r>
          </w:p>
        </w:tc>
        <w:tc>
          <w:tcPr>
            <w:tcW w:w="1500" w:type="dxa"/>
            <w:shd w:val="clear" w:color="auto" w:fill="FFFFFF" w:themeFill="background1"/>
          </w:tcPr>
          <w:p w14:paraId="09EE521A"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Panused strateegiatesse</w:t>
            </w:r>
          </w:p>
        </w:tc>
        <w:tc>
          <w:tcPr>
            <w:tcW w:w="1275" w:type="dxa"/>
            <w:shd w:val="clear" w:color="auto" w:fill="FFFFFF" w:themeFill="background1"/>
          </w:tcPr>
          <w:p w14:paraId="16D0530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567" w:type="dxa"/>
            <w:shd w:val="clear" w:color="auto" w:fill="FFFFFF" w:themeFill="background1"/>
          </w:tcPr>
          <w:p w14:paraId="510E64D3"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3</w:t>
            </w:r>
          </w:p>
        </w:tc>
      </w:tr>
    </w:tbl>
    <w:p w14:paraId="72D91F38" w14:textId="77777777" w:rsidR="009D6B67" w:rsidRDefault="009D6B67">
      <w:pPr>
        <w:spacing w:before="0" w:line="240" w:lineRule="auto"/>
        <w:rPr>
          <w:rFonts w:ascii="Cambria" w:eastAsia="Times New Roman" w:hAnsi="Cambria" w:cstheme="minorHAnsi"/>
          <w:b/>
          <w:bCs/>
          <w:sz w:val="18"/>
          <w:szCs w:val="18"/>
          <w:lang w:val="et-EE"/>
        </w:rPr>
      </w:pPr>
    </w:p>
    <w:p w14:paraId="0E8FAB25" w14:textId="5B2A3A6A" w:rsidR="009D6B67" w:rsidRDefault="00EE5F1F">
      <w:pPr>
        <w:pStyle w:val="Pealdis"/>
        <w:rPr>
          <w:lang w:val="et-EE"/>
        </w:rPr>
      </w:pPr>
      <w:r>
        <w:rPr>
          <w:lang w:val="et-EE"/>
        </w:rPr>
        <w:t xml:space="preserve">Tabel </w:t>
      </w:r>
      <w:del w:id="1001" w:author="Kaisa Tähe - RAM" w:date="2025-10-13T15:31:00Z" w16du:dateUtc="2025-10-13T12:31:00Z">
        <w:r w:rsidDel="008B62F8">
          <w:rPr>
            <w:lang w:val="et-EE"/>
          </w:rPr>
          <w:fldChar w:fldCharType="begin"/>
        </w:r>
        <w:r w:rsidDel="008B62F8">
          <w:rPr>
            <w:lang w:val="et-EE"/>
          </w:rPr>
          <w:delInstrText xml:space="preserve"> SEQ Tabel \* ARABIC </w:delInstrText>
        </w:r>
        <w:r w:rsidDel="008B62F8">
          <w:rPr>
            <w:lang w:val="et-EE"/>
          </w:rPr>
          <w:fldChar w:fldCharType="separate"/>
        </w:r>
        <w:r w:rsidDel="008B62F8">
          <w:rPr>
            <w:lang w:val="et-EE"/>
          </w:rPr>
          <w:delText>57</w:delText>
        </w:r>
        <w:r w:rsidDel="008B62F8">
          <w:rPr>
            <w:lang w:val="et-EE"/>
          </w:rPr>
          <w:fldChar w:fldCharType="end"/>
        </w:r>
      </w:del>
      <w:ins w:id="1002" w:author="Kaisa Tähe - RAM" w:date="2025-10-13T15:31:00Z" w16du:dateUtc="2025-10-13T12:31:00Z">
        <w:r w:rsidR="008B62F8">
          <w:rPr>
            <w:lang w:val="et-EE"/>
          </w:rPr>
          <w:t>63</w:t>
        </w:r>
      </w:ins>
      <w:r>
        <w:rPr>
          <w:lang w:val="et-EE"/>
        </w:rPr>
        <w:t>: Tulemusnäitajad</w:t>
      </w:r>
    </w:p>
    <w:tbl>
      <w:tblPr>
        <w:tblW w:w="987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21"/>
        <w:gridCol w:w="567"/>
        <w:gridCol w:w="567"/>
        <w:gridCol w:w="1134"/>
        <w:gridCol w:w="850"/>
        <w:gridCol w:w="1654"/>
        <w:gridCol w:w="1181"/>
        <w:gridCol w:w="661"/>
        <w:gridCol w:w="709"/>
        <w:gridCol w:w="1040"/>
        <w:gridCol w:w="1086"/>
      </w:tblGrid>
      <w:tr w:rsidR="009D6B67" w14:paraId="5B533B73" w14:textId="77777777">
        <w:trPr>
          <w:trHeight w:val="1537"/>
        </w:trPr>
        <w:tc>
          <w:tcPr>
            <w:tcW w:w="421" w:type="dxa"/>
            <w:shd w:val="clear" w:color="auto" w:fill="FFFFFF" w:themeFill="background1"/>
            <w:textDirection w:val="btLr"/>
            <w:vAlign w:val="center"/>
          </w:tcPr>
          <w:p w14:paraId="38A57166"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Prioriteet</w:t>
            </w:r>
          </w:p>
        </w:tc>
        <w:tc>
          <w:tcPr>
            <w:tcW w:w="567" w:type="dxa"/>
            <w:shd w:val="clear" w:color="auto" w:fill="FFFFFF" w:themeFill="background1"/>
            <w:textDirection w:val="btLr"/>
            <w:vAlign w:val="center"/>
          </w:tcPr>
          <w:p w14:paraId="3DFC306B"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Erieesmärk</w:t>
            </w:r>
          </w:p>
        </w:tc>
        <w:tc>
          <w:tcPr>
            <w:tcW w:w="567" w:type="dxa"/>
            <w:shd w:val="clear" w:color="auto" w:fill="FFFFFF" w:themeFill="background1"/>
            <w:textDirection w:val="btLr"/>
            <w:vAlign w:val="center"/>
          </w:tcPr>
          <w:p w14:paraId="0EDA54F6"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Fond</w:t>
            </w:r>
          </w:p>
        </w:tc>
        <w:tc>
          <w:tcPr>
            <w:tcW w:w="1134" w:type="dxa"/>
            <w:shd w:val="clear" w:color="auto" w:fill="FFFFFF" w:themeFill="background1"/>
            <w:textDirection w:val="btLr"/>
            <w:vAlign w:val="center"/>
          </w:tcPr>
          <w:p w14:paraId="68FA1DE8"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0" w:type="dxa"/>
            <w:shd w:val="clear" w:color="auto" w:fill="FFFFFF" w:themeFill="background1"/>
            <w:textDirection w:val="btLr"/>
            <w:vAlign w:val="center"/>
          </w:tcPr>
          <w:p w14:paraId="5E5A447E"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 xml:space="preserve">ID </w:t>
            </w:r>
          </w:p>
        </w:tc>
        <w:tc>
          <w:tcPr>
            <w:tcW w:w="1654" w:type="dxa"/>
            <w:shd w:val="clear" w:color="auto" w:fill="FFFFFF" w:themeFill="background1"/>
            <w:textDirection w:val="btLr"/>
            <w:vAlign w:val="center"/>
          </w:tcPr>
          <w:p w14:paraId="48026F3D"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1181" w:type="dxa"/>
            <w:shd w:val="clear" w:color="auto" w:fill="FFFFFF" w:themeFill="background1"/>
            <w:textDirection w:val="btLr"/>
            <w:vAlign w:val="center"/>
          </w:tcPr>
          <w:p w14:paraId="20724C5B"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Mõõtühik</w:t>
            </w:r>
          </w:p>
        </w:tc>
        <w:tc>
          <w:tcPr>
            <w:tcW w:w="661" w:type="dxa"/>
            <w:shd w:val="clear" w:color="auto" w:fill="FFFFFF" w:themeFill="background1"/>
            <w:textDirection w:val="btLr"/>
            <w:vAlign w:val="center"/>
          </w:tcPr>
          <w:p w14:paraId="5BE806B0"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09" w:type="dxa"/>
            <w:shd w:val="clear" w:color="auto" w:fill="FFFFFF" w:themeFill="background1"/>
            <w:textDirection w:val="btLr"/>
            <w:vAlign w:val="center"/>
          </w:tcPr>
          <w:p w14:paraId="6F5580A6"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Võrdlusaasta</w:t>
            </w:r>
          </w:p>
        </w:tc>
        <w:tc>
          <w:tcPr>
            <w:tcW w:w="1040" w:type="dxa"/>
            <w:shd w:val="clear" w:color="auto" w:fill="FFFFFF" w:themeFill="background1"/>
            <w:textDirection w:val="btLr"/>
            <w:vAlign w:val="center"/>
          </w:tcPr>
          <w:p w14:paraId="3E356407"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214B46F9" w14:textId="77777777" w:rsidR="009D6B67" w:rsidRDefault="009D6B67">
            <w:pPr>
              <w:spacing w:before="0" w:after="0" w:line="240" w:lineRule="auto"/>
              <w:rPr>
                <w:rFonts w:ascii="Cambria" w:hAnsi="Cambria" w:cstheme="minorHAnsi"/>
                <w:b/>
                <w:bCs/>
                <w:sz w:val="20"/>
                <w:szCs w:val="20"/>
                <w:lang w:val="et-EE"/>
              </w:rPr>
            </w:pPr>
          </w:p>
        </w:tc>
        <w:tc>
          <w:tcPr>
            <w:tcW w:w="1086" w:type="dxa"/>
            <w:shd w:val="clear" w:color="auto" w:fill="FFFFFF" w:themeFill="background1"/>
            <w:textDirection w:val="btLr"/>
            <w:vAlign w:val="center"/>
          </w:tcPr>
          <w:p w14:paraId="5FEE7D8C"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Andmete allikas [200]</w:t>
            </w:r>
          </w:p>
        </w:tc>
      </w:tr>
      <w:tr w:rsidR="009D6B67" w14:paraId="050ED8AE" w14:textId="77777777">
        <w:trPr>
          <w:trHeight w:val="286"/>
        </w:trPr>
        <w:tc>
          <w:tcPr>
            <w:tcW w:w="421" w:type="dxa"/>
            <w:shd w:val="clear" w:color="auto" w:fill="FFFFFF" w:themeFill="background1"/>
          </w:tcPr>
          <w:p w14:paraId="231C9195"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4</w:t>
            </w:r>
          </w:p>
        </w:tc>
        <w:tc>
          <w:tcPr>
            <w:tcW w:w="567" w:type="dxa"/>
            <w:shd w:val="clear" w:color="auto" w:fill="FFFFFF" w:themeFill="background1"/>
          </w:tcPr>
          <w:p w14:paraId="1A09BCB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viii</w:t>
            </w:r>
          </w:p>
        </w:tc>
        <w:tc>
          <w:tcPr>
            <w:tcW w:w="567" w:type="dxa"/>
            <w:shd w:val="clear" w:color="auto" w:fill="FFFFFF" w:themeFill="background1"/>
          </w:tcPr>
          <w:p w14:paraId="0298E204"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134" w:type="dxa"/>
            <w:shd w:val="clear" w:color="auto" w:fill="FFFFFF" w:themeFill="background1"/>
          </w:tcPr>
          <w:p w14:paraId="3E2375C4" w14:textId="77777777" w:rsidR="009D6B67" w:rsidRDefault="00EE5F1F">
            <w:pPr>
              <w:spacing w:before="0" w:after="0" w:line="240" w:lineRule="auto"/>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Üle-mineku</w:t>
            </w:r>
          </w:p>
        </w:tc>
        <w:tc>
          <w:tcPr>
            <w:tcW w:w="850" w:type="dxa"/>
            <w:shd w:val="clear" w:color="auto" w:fill="FFFFFF" w:themeFill="background1"/>
          </w:tcPr>
          <w:p w14:paraId="7169B087" w14:textId="77777777" w:rsidR="009D6B67" w:rsidRDefault="00EE5F1F">
            <w:pPr>
              <w:spacing w:before="0" w:after="0" w:line="240" w:lineRule="auto"/>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PSR14</w:t>
            </w:r>
          </w:p>
        </w:tc>
        <w:tc>
          <w:tcPr>
            <w:tcW w:w="1654" w:type="dxa"/>
            <w:shd w:val="clear" w:color="auto" w:fill="FFFFFF" w:themeFill="background1"/>
          </w:tcPr>
          <w:p w14:paraId="7EA61118"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Uute või ajakohastatud mitmeliigiliste ühenduste kasutajate arv aastas</w:t>
            </w:r>
          </w:p>
        </w:tc>
        <w:tc>
          <w:tcPr>
            <w:tcW w:w="1181" w:type="dxa"/>
            <w:shd w:val="clear" w:color="auto" w:fill="FFFFFF" w:themeFill="background1"/>
          </w:tcPr>
          <w:p w14:paraId="43EAAED8"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Kasutajaid/aastas</w:t>
            </w:r>
          </w:p>
        </w:tc>
        <w:tc>
          <w:tcPr>
            <w:tcW w:w="661" w:type="dxa"/>
            <w:shd w:val="clear" w:color="auto" w:fill="FFFFFF" w:themeFill="background1"/>
          </w:tcPr>
          <w:p w14:paraId="1D426851"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w:t>
            </w:r>
          </w:p>
        </w:tc>
        <w:tc>
          <w:tcPr>
            <w:tcW w:w="709" w:type="dxa"/>
            <w:shd w:val="clear" w:color="auto" w:fill="FFFFFF" w:themeFill="background1"/>
          </w:tcPr>
          <w:p w14:paraId="17A8A8B8"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2020</w:t>
            </w:r>
          </w:p>
        </w:tc>
        <w:tc>
          <w:tcPr>
            <w:tcW w:w="1040" w:type="dxa"/>
            <w:shd w:val="clear" w:color="auto" w:fill="FFFFFF" w:themeFill="background1"/>
          </w:tcPr>
          <w:p w14:paraId="3C5D64A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540 000</w:t>
            </w:r>
          </w:p>
        </w:tc>
        <w:tc>
          <w:tcPr>
            <w:tcW w:w="1086" w:type="dxa"/>
            <w:shd w:val="clear" w:color="auto" w:fill="FFFFFF" w:themeFill="background1"/>
          </w:tcPr>
          <w:p w14:paraId="65EB0AEB"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projekti-aruanded</w:t>
            </w:r>
          </w:p>
        </w:tc>
      </w:tr>
      <w:tr w:rsidR="009D6B67" w14:paraId="3ACA1540" w14:textId="77777777">
        <w:trPr>
          <w:trHeight w:val="286"/>
        </w:trPr>
        <w:tc>
          <w:tcPr>
            <w:tcW w:w="421" w:type="dxa"/>
            <w:shd w:val="clear" w:color="auto" w:fill="FFFFFF" w:themeFill="background1"/>
          </w:tcPr>
          <w:p w14:paraId="259B2FA1"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4</w:t>
            </w:r>
          </w:p>
        </w:tc>
        <w:tc>
          <w:tcPr>
            <w:tcW w:w="567" w:type="dxa"/>
            <w:shd w:val="clear" w:color="auto" w:fill="FFFFFF" w:themeFill="background1"/>
          </w:tcPr>
          <w:p w14:paraId="4D7EF19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viii</w:t>
            </w:r>
          </w:p>
        </w:tc>
        <w:tc>
          <w:tcPr>
            <w:tcW w:w="567" w:type="dxa"/>
            <w:shd w:val="clear" w:color="auto" w:fill="FFFFFF" w:themeFill="background1"/>
          </w:tcPr>
          <w:p w14:paraId="1A07910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2F53FC48"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eastAsia="Calibri" w:hAnsi="Cambria" w:cstheme="minorHAnsi"/>
                <w:color w:val="000000" w:themeColor="text1"/>
                <w:sz w:val="20"/>
                <w:szCs w:val="20"/>
                <w:lang w:val="et-EE"/>
              </w:rPr>
              <w:t>Üle-mineku</w:t>
            </w:r>
          </w:p>
        </w:tc>
        <w:tc>
          <w:tcPr>
            <w:tcW w:w="850" w:type="dxa"/>
            <w:shd w:val="clear" w:color="auto" w:fill="FFFFFF" w:themeFill="background1"/>
          </w:tcPr>
          <w:p w14:paraId="44023338"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RCR64</w:t>
            </w:r>
          </w:p>
        </w:tc>
        <w:tc>
          <w:tcPr>
            <w:tcW w:w="1654" w:type="dxa"/>
            <w:shd w:val="clear" w:color="auto" w:fill="FFFFFF" w:themeFill="background1"/>
          </w:tcPr>
          <w:p w14:paraId="2373B5C0"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Sihtotstarbelise jalgrattataristu kasutajate arv aastas</w:t>
            </w:r>
          </w:p>
        </w:tc>
        <w:tc>
          <w:tcPr>
            <w:tcW w:w="1181" w:type="dxa"/>
            <w:shd w:val="clear" w:color="auto" w:fill="FFFFFF" w:themeFill="background1"/>
          </w:tcPr>
          <w:p w14:paraId="29104864"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Kasutajaid/aastas</w:t>
            </w:r>
          </w:p>
          <w:p w14:paraId="70B5DC4C" w14:textId="77777777" w:rsidR="009D6B67" w:rsidRDefault="009D6B67">
            <w:pPr>
              <w:spacing w:before="0" w:after="0" w:line="240" w:lineRule="auto"/>
              <w:rPr>
                <w:rFonts w:ascii="Cambria" w:hAnsi="Cambria" w:cstheme="minorBidi"/>
                <w:color w:val="000000" w:themeColor="text1"/>
                <w:sz w:val="20"/>
                <w:szCs w:val="20"/>
                <w:lang w:val="et-EE"/>
              </w:rPr>
            </w:pPr>
          </w:p>
        </w:tc>
        <w:tc>
          <w:tcPr>
            <w:tcW w:w="661" w:type="dxa"/>
            <w:shd w:val="clear" w:color="auto" w:fill="FFFFFF" w:themeFill="background1"/>
          </w:tcPr>
          <w:p w14:paraId="0BD143C0"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709" w:type="dxa"/>
            <w:shd w:val="clear" w:color="auto" w:fill="FFFFFF" w:themeFill="background1"/>
          </w:tcPr>
          <w:p w14:paraId="7620E534"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2020</w:t>
            </w:r>
          </w:p>
        </w:tc>
        <w:tc>
          <w:tcPr>
            <w:tcW w:w="1040" w:type="dxa"/>
            <w:shd w:val="clear" w:color="auto" w:fill="FFFFFF" w:themeFill="background1"/>
          </w:tcPr>
          <w:p w14:paraId="6705EE87"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720 000</w:t>
            </w:r>
          </w:p>
        </w:tc>
        <w:tc>
          <w:tcPr>
            <w:tcW w:w="1086" w:type="dxa"/>
            <w:shd w:val="clear" w:color="auto" w:fill="FFFFFF" w:themeFill="background1"/>
          </w:tcPr>
          <w:p w14:paraId="699CADF2"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SFOS, projekti-aruanded</w:t>
            </w:r>
          </w:p>
        </w:tc>
      </w:tr>
      <w:tr w:rsidR="009D6B67" w14:paraId="376CC74F" w14:textId="77777777">
        <w:trPr>
          <w:trHeight w:val="286"/>
        </w:trPr>
        <w:tc>
          <w:tcPr>
            <w:tcW w:w="421" w:type="dxa"/>
            <w:shd w:val="clear" w:color="auto" w:fill="FFFFFF" w:themeFill="background1"/>
          </w:tcPr>
          <w:p w14:paraId="759E0726"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lastRenderedPageBreak/>
              <w:t>4</w:t>
            </w:r>
          </w:p>
        </w:tc>
        <w:tc>
          <w:tcPr>
            <w:tcW w:w="567" w:type="dxa"/>
            <w:shd w:val="clear" w:color="auto" w:fill="FFFFFF" w:themeFill="background1"/>
          </w:tcPr>
          <w:p w14:paraId="4A8520E9"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viii</w:t>
            </w:r>
          </w:p>
        </w:tc>
        <w:tc>
          <w:tcPr>
            <w:tcW w:w="567" w:type="dxa"/>
            <w:shd w:val="clear" w:color="auto" w:fill="FFFFFF" w:themeFill="background1"/>
          </w:tcPr>
          <w:p w14:paraId="704C57E5"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3BD4D072"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eastAsia="Calibri" w:hAnsi="Cambria" w:cstheme="minorHAnsi"/>
                <w:color w:val="000000" w:themeColor="text1"/>
                <w:sz w:val="20"/>
                <w:szCs w:val="20"/>
                <w:lang w:val="et-EE"/>
              </w:rPr>
              <w:t>Üle-mineku</w:t>
            </w:r>
          </w:p>
        </w:tc>
        <w:tc>
          <w:tcPr>
            <w:tcW w:w="850" w:type="dxa"/>
            <w:shd w:val="clear" w:color="auto" w:fill="FFFFFF" w:themeFill="background1"/>
          </w:tcPr>
          <w:p w14:paraId="6E4D80C0"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RCR63</w:t>
            </w:r>
          </w:p>
        </w:tc>
        <w:tc>
          <w:tcPr>
            <w:tcW w:w="1654" w:type="dxa"/>
            <w:shd w:val="clear" w:color="auto" w:fill="FFFFFF" w:themeFill="background1"/>
          </w:tcPr>
          <w:p w14:paraId="2E512FB3"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Uute või ajakohastatud trammi- ja metrooliinide kasutajate arv aastas</w:t>
            </w:r>
          </w:p>
        </w:tc>
        <w:tc>
          <w:tcPr>
            <w:tcW w:w="1181" w:type="dxa"/>
            <w:shd w:val="clear" w:color="auto" w:fill="FFFFFF" w:themeFill="background1"/>
          </w:tcPr>
          <w:p w14:paraId="7B9FB9DE"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Kasutajaid/aastas</w:t>
            </w:r>
          </w:p>
          <w:p w14:paraId="39AA83AB" w14:textId="77777777" w:rsidR="009D6B67" w:rsidRDefault="009D6B67">
            <w:pPr>
              <w:spacing w:before="0" w:after="0" w:line="240" w:lineRule="auto"/>
              <w:rPr>
                <w:rFonts w:ascii="Cambria" w:hAnsi="Cambria" w:cstheme="minorBidi"/>
                <w:color w:val="000000" w:themeColor="text1"/>
                <w:sz w:val="20"/>
                <w:szCs w:val="20"/>
                <w:lang w:val="et-EE"/>
              </w:rPr>
            </w:pPr>
          </w:p>
        </w:tc>
        <w:tc>
          <w:tcPr>
            <w:tcW w:w="661" w:type="dxa"/>
            <w:shd w:val="clear" w:color="auto" w:fill="FFFFFF" w:themeFill="background1"/>
          </w:tcPr>
          <w:p w14:paraId="5D8A0113"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709" w:type="dxa"/>
            <w:shd w:val="clear" w:color="auto" w:fill="FFFFFF" w:themeFill="background1"/>
          </w:tcPr>
          <w:p w14:paraId="12581A76"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2020</w:t>
            </w:r>
          </w:p>
        </w:tc>
        <w:tc>
          <w:tcPr>
            <w:tcW w:w="1040" w:type="dxa"/>
            <w:shd w:val="clear" w:color="auto" w:fill="FFFFFF" w:themeFill="background1"/>
          </w:tcPr>
          <w:p w14:paraId="58FBCB33"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720 000</w:t>
            </w:r>
          </w:p>
        </w:tc>
        <w:tc>
          <w:tcPr>
            <w:tcW w:w="1086" w:type="dxa"/>
            <w:shd w:val="clear" w:color="auto" w:fill="FFFFFF" w:themeFill="background1"/>
          </w:tcPr>
          <w:p w14:paraId="4EAF556B"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SFOS, projekti-aruanded</w:t>
            </w:r>
          </w:p>
        </w:tc>
      </w:tr>
    </w:tbl>
    <w:p w14:paraId="6326E894" w14:textId="77777777" w:rsidR="009D6B67" w:rsidRDefault="009D6B67">
      <w:pPr>
        <w:spacing w:before="0" w:line="240" w:lineRule="auto"/>
        <w:rPr>
          <w:rFonts w:ascii="Cambria" w:eastAsia="Times New Roman" w:hAnsi="Cambria" w:cstheme="minorHAnsi"/>
          <w:b/>
          <w:bCs/>
          <w:lang w:val="et-EE"/>
        </w:rPr>
      </w:pPr>
    </w:p>
    <w:p w14:paraId="66B56F86" w14:textId="77777777" w:rsidR="009D6B67" w:rsidRDefault="00EE5F1F">
      <w:pPr>
        <w:pStyle w:val="Pealkiri5"/>
        <w:numPr>
          <w:ilvl w:val="4"/>
          <w:numId w:val="81"/>
        </w:numPr>
        <w:rPr>
          <w:lang w:val="et-EE"/>
        </w:rPr>
      </w:pPr>
      <w:r>
        <w:rPr>
          <w:lang w:val="et-EE"/>
        </w:rPr>
        <w:t>Programmi rahaliste vahendite (EL) esialgne jaotus sekkumise liigi järgi</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365"/>
        <w:gridCol w:w="1712"/>
        <w:gridCol w:w="1590"/>
        <w:gridCol w:w="1984"/>
      </w:tblGrid>
      <w:tr w:rsidR="009D6B67" w14:paraId="42C6B1FF" w14:textId="77777777">
        <w:trPr>
          <w:trHeight w:val="435"/>
        </w:trPr>
        <w:tc>
          <w:tcPr>
            <w:tcW w:w="9634" w:type="dxa"/>
            <w:gridSpan w:val="6"/>
          </w:tcPr>
          <w:p w14:paraId="598447E3" w14:textId="293A3F5B" w:rsidR="009D6B67" w:rsidRDefault="00EE5F1F">
            <w:pPr>
              <w:pStyle w:val="Pealdis"/>
              <w:keepNext/>
              <w:rPr>
                <w:rFonts w:ascii="Cambria" w:hAnsi="Cambria" w:cstheme="minorHAnsi"/>
                <w:bCs/>
                <w:szCs w:val="20"/>
                <w:lang w:val="et-EE"/>
              </w:rPr>
            </w:pPr>
            <w:r>
              <w:rPr>
                <w:lang w:val="et-EE"/>
              </w:rPr>
              <w:t xml:space="preserve">Tabel </w:t>
            </w:r>
            <w:del w:id="1003" w:author="Kaisa Tähe - RAM" w:date="2025-10-13T15:31:00Z" w16du:dateUtc="2025-10-13T12:31:00Z">
              <w:r w:rsidDel="008B62F8">
                <w:rPr>
                  <w:lang w:val="et-EE"/>
                </w:rPr>
                <w:fldChar w:fldCharType="begin"/>
              </w:r>
              <w:r w:rsidDel="008B62F8">
                <w:rPr>
                  <w:lang w:val="et-EE"/>
                </w:rPr>
                <w:delInstrText xml:space="preserve"> SEQ Tabel \* ARABIC </w:delInstrText>
              </w:r>
              <w:r w:rsidDel="008B62F8">
                <w:rPr>
                  <w:lang w:val="et-EE"/>
                </w:rPr>
                <w:fldChar w:fldCharType="separate"/>
              </w:r>
              <w:r w:rsidDel="008B62F8">
                <w:rPr>
                  <w:lang w:val="et-EE"/>
                </w:rPr>
                <w:delText>58</w:delText>
              </w:r>
              <w:r w:rsidDel="008B62F8">
                <w:rPr>
                  <w:lang w:val="et-EE"/>
                </w:rPr>
                <w:fldChar w:fldCharType="end"/>
              </w:r>
            </w:del>
            <w:ins w:id="1004" w:author="Kaisa Tähe - RAM" w:date="2025-10-13T15:31:00Z" w16du:dateUtc="2025-10-13T12:31:00Z">
              <w:r w:rsidR="008B62F8">
                <w:rPr>
                  <w:lang w:val="et-EE"/>
                </w:rPr>
                <w:t>64</w:t>
              </w:r>
            </w:ins>
            <w:r>
              <w:rPr>
                <w:lang w:val="et-EE"/>
              </w:rPr>
              <w:t xml:space="preserve">: </w:t>
            </w:r>
            <w:r>
              <w:rPr>
                <w:rFonts w:ascii="Cambria" w:hAnsi="Cambria" w:cstheme="minorHAnsi"/>
                <w:bCs/>
                <w:szCs w:val="20"/>
                <w:lang w:val="et-EE"/>
              </w:rPr>
              <w:t>Mõõde 1 – sekkumise valdkond</w:t>
            </w:r>
          </w:p>
        </w:tc>
      </w:tr>
      <w:tr w:rsidR="009D6B67" w14:paraId="4A957DE2" w14:textId="77777777">
        <w:tc>
          <w:tcPr>
            <w:tcW w:w="1599" w:type="dxa"/>
          </w:tcPr>
          <w:p w14:paraId="5BA7580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3DE80C6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365" w:type="dxa"/>
          </w:tcPr>
          <w:p w14:paraId="0A31D1A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712" w:type="dxa"/>
          </w:tcPr>
          <w:p w14:paraId="3444802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42F64B5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7DB602C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081F2CD3" w14:textId="77777777">
        <w:tc>
          <w:tcPr>
            <w:tcW w:w="1599" w:type="dxa"/>
          </w:tcPr>
          <w:p w14:paraId="640B2F0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4</w:t>
            </w:r>
          </w:p>
        </w:tc>
        <w:tc>
          <w:tcPr>
            <w:tcW w:w="1384" w:type="dxa"/>
          </w:tcPr>
          <w:p w14:paraId="1C17F6E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5E681A8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5ACF0E6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viii</w:t>
            </w:r>
          </w:p>
        </w:tc>
        <w:tc>
          <w:tcPr>
            <w:tcW w:w="1590" w:type="dxa"/>
          </w:tcPr>
          <w:p w14:paraId="546953D2" w14:textId="77777777" w:rsidR="009D6B67" w:rsidRDefault="00EE5F1F">
            <w:pPr>
              <w:spacing w:before="0" w:after="0" w:line="240" w:lineRule="auto"/>
              <w:rPr>
                <w:rFonts w:ascii="Cambria" w:eastAsia="Times New Roman" w:hAnsi="Cambria" w:cstheme="minorHAnsi"/>
                <w:sz w:val="20"/>
                <w:szCs w:val="20"/>
                <w:lang w:val="et-EE"/>
              </w:rPr>
            </w:pPr>
            <w:commentRangeStart w:id="1005"/>
            <w:r>
              <w:rPr>
                <w:rFonts w:ascii="Cambria" w:eastAsia="Times New Roman" w:hAnsi="Cambria" w:cstheme="minorHAnsi"/>
                <w:sz w:val="20"/>
                <w:szCs w:val="20"/>
                <w:lang w:val="et-EE"/>
              </w:rPr>
              <w:t>081</w:t>
            </w:r>
            <w:commentRangeEnd w:id="1005"/>
            <w:r w:rsidR="005C7D6B">
              <w:rPr>
                <w:rStyle w:val="Kommentaariviide"/>
                <w:rFonts w:ascii="Cambria" w:eastAsia="Times New Roman" w:hAnsi="Cambria" w:cstheme="minorHAnsi"/>
                <w:sz w:val="20"/>
                <w:szCs w:val="20"/>
                <w:lang w:val="et-EE"/>
              </w:rPr>
              <w:commentReference w:id="1005"/>
            </w:r>
          </w:p>
        </w:tc>
        <w:tc>
          <w:tcPr>
            <w:tcW w:w="1984" w:type="dxa"/>
          </w:tcPr>
          <w:p w14:paraId="67C19287" w14:textId="34C618A0" w:rsidR="009D6B67" w:rsidRDefault="005C7D6B">
            <w:pPr>
              <w:spacing w:before="0" w:after="0" w:line="240" w:lineRule="auto"/>
              <w:rPr>
                <w:rFonts w:ascii="Cambria" w:eastAsia="Times New Roman" w:hAnsi="Cambria" w:cstheme="minorHAnsi"/>
                <w:sz w:val="20"/>
                <w:szCs w:val="20"/>
                <w:lang w:val="et-EE"/>
              </w:rPr>
            </w:pPr>
            <w:ins w:id="1006" w:author="Kaisa Tähe - RAM" w:date="2025-09-25T17:07:00Z" w16du:dateUtc="2025-09-25T14:07:00Z">
              <w:r>
                <w:rPr>
                  <w:rFonts w:ascii="Cambria" w:eastAsia="Times New Roman" w:hAnsi="Cambria" w:cstheme="minorHAnsi"/>
                  <w:sz w:val="20"/>
                  <w:szCs w:val="20"/>
                  <w:lang w:val="et-EE"/>
                </w:rPr>
                <w:t>45 654 12</w:t>
              </w:r>
              <w:del w:id="1007" w:author="Juhan Anupõld - RAM" w:date="2025-11-06T15:03:00Z" w16du:dateUtc="2025-11-06T13:03:00Z">
                <w:r w:rsidDel="008037BE">
                  <w:rPr>
                    <w:rFonts w:ascii="Cambria" w:eastAsia="Times New Roman" w:hAnsi="Cambria" w:cstheme="minorHAnsi"/>
                    <w:sz w:val="20"/>
                    <w:szCs w:val="20"/>
                    <w:lang w:val="et-EE"/>
                  </w:rPr>
                  <w:delText>4</w:delText>
                </w:r>
              </w:del>
            </w:ins>
            <w:ins w:id="1008" w:author="Juhan Anupõld - RAM" w:date="2025-11-06T15:03:00Z" w16du:dateUtc="2025-11-06T13:03:00Z">
              <w:del w:id="1009" w:author="Kaisa Tähe - RAM" w:date="2025-11-14T09:05:00Z" w16du:dateUtc="2025-11-14T07:05:00Z">
                <w:r w:rsidR="008037BE" w:rsidDel="00475AF7">
                  <w:rPr>
                    <w:rFonts w:ascii="Cambria" w:eastAsia="Times New Roman" w:hAnsi="Cambria" w:cstheme="minorHAnsi"/>
                    <w:sz w:val="20"/>
                    <w:szCs w:val="20"/>
                    <w:lang w:val="et-EE"/>
                  </w:rPr>
                  <w:delText>5</w:delText>
                </w:r>
              </w:del>
            </w:ins>
            <w:del w:id="1010" w:author="Kaisa Tähe - RAM" w:date="2025-07-18T15:15:00Z" w16du:dateUtc="2025-07-18T12:15:00Z">
              <w:r w:rsidR="00EE5F1F" w:rsidDel="00FA7998">
                <w:rPr>
                  <w:rFonts w:ascii="Cambria" w:eastAsia="Times New Roman" w:hAnsi="Cambria" w:cstheme="minorHAnsi"/>
                  <w:sz w:val="20"/>
                  <w:szCs w:val="20"/>
                  <w:lang w:val="et-EE"/>
                </w:rPr>
                <w:delText>56 000 000</w:delText>
              </w:r>
            </w:del>
          </w:p>
        </w:tc>
      </w:tr>
      <w:tr w:rsidR="009D6B67" w14:paraId="4B6917A4" w14:textId="77777777">
        <w:tc>
          <w:tcPr>
            <w:tcW w:w="1599" w:type="dxa"/>
          </w:tcPr>
          <w:p w14:paraId="2F073DB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4</w:t>
            </w:r>
          </w:p>
        </w:tc>
        <w:tc>
          <w:tcPr>
            <w:tcW w:w="1384" w:type="dxa"/>
          </w:tcPr>
          <w:p w14:paraId="43D795F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40A1ABB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1545EDD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viii</w:t>
            </w:r>
          </w:p>
        </w:tc>
        <w:tc>
          <w:tcPr>
            <w:tcW w:w="1590" w:type="dxa"/>
          </w:tcPr>
          <w:p w14:paraId="36C220D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083</w:t>
            </w:r>
          </w:p>
        </w:tc>
        <w:tc>
          <w:tcPr>
            <w:tcW w:w="1984" w:type="dxa"/>
          </w:tcPr>
          <w:p w14:paraId="5072490B" w14:textId="4BD33EE5" w:rsidR="009D6B67" w:rsidRDefault="00EE5F1F">
            <w:pPr>
              <w:spacing w:before="0" w:after="0" w:line="240" w:lineRule="auto"/>
              <w:rPr>
                <w:rFonts w:ascii="Cambria" w:eastAsia="Times New Roman" w:hAnsi="Cambria" w:cstheme="minorHAnsi"/>
                <w:sz w:val="20"/>
                <w:szCs w:val="20"/>
                <w:lang w:val="et-EE"/>
              </w:rPr>
            </w:pPr>
            <w:del w:id="1011" w:author="Kaisa Tähe - RAM" w:date="2025-09-25T17:10:00Z" w16du:dateUtc="2025-09-25T14:10:00Z">
              <w:r w:rsidDel="00894299">
                <w:rPr>
                  <w:rFonts w:ascii="Cambria" w:eastAsia="Times New Roman" w:hAnsi="Cambria" w:cstheme="minorHAnsi"/>
                  <w:sz w:val="20"/>
                  <w:szCs w:val="20"/>
                  <w:lang w:val="et-EE"/>
                </w:rPr>
                <w:delText>40 000 000</w:delText>
              </w:r>
            </w:del>
            <w:ins w:id="1012" w:author="Kaisa Tähe - RAM" w:date="2025-09-25T17:10:00Z" w16du:dateUtc="2025-09-25T14:10:00Z">
              <w:r w:rsidR="00894299">
                <w:rPr>
                  <w:rFonts w:ascii="Cambria" w:eastAsia="Times New Roman" w:hAnsi="Cambria" w:cstheme="minorHAnsi"/>
                  <w:sz w:val="20"/>
                  <w:szCs w:val="20"/>
                  <w:lang w:val="et-EE"/>
                </w:rPr>
                <w:t>41 945 87</w:t>
              </w:r>
            </w:ins>
            <w:ins w:id="1013" w:author="Kaisa Tähe - RAM" w:date="2025-09-25T17:11:00Z" w16du:dateUtc="2025-09-25T14:11:00Z">
              <w:r w:rsidR="00D47F4F">
                <w:rPr>
                  <w:rFonts w:ascii="Cambria" w:eastAsia="Times New Roman" w:hAnsi="Cambria" w:cstheme="minorHAnsi"/>
                  <w:sz w:val="20"/>
                  <w:szCs w:val="20"/>
                  <w:lang w:val="et-EE"/>
                </w:rPr>
                <w:t>6</w:t>
              </w:r>
            </w:ins>
          </w:p>
        </w:tc>
      </w:tr>
    </w:tbl>
    <w:p w14:paraId="19BCD6F5"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590"/>
        <w:gridCol w:w="1984"/>
      </w:tblGrid>
      <w:tr w:rsidR="009D6B67" w14:paraId="1B3626AD" w14:textId="77777777">
        <w:tc>
          <w:tcPr>
            <w:tcW w:w="9634" w:type="dxa"/>
            <w:gridSpan w:val="6"/>
          </w:tcPr>
          <w:p w14:paraId="7C8F2973" w14:textId="0C33642F" w:rsidR="009D6B67" w:rsidRDefault="00EE5F1F">
            <w:pPr>
              <w:pStyle w:val="Pealdis"/>
              <w:keepNext/>
              <w:rPr>
                <w:rFonts w:ascii="Cambria" w:hAnsi="Cambria" w:cstheme="minorHAnsi"/>
                <w:b w:val="0"/>
                <w:lang w:val="et-EE"/>
              </w:rPr>
            </w:pPr>
            <w:r>
              <w:rPr>
                <w:lang w:val="et-EE"/>
              </w:rPr>
              <w:t xml:space="preserve">Tabel </w:t>
            </w:r>
            <w:del w:id="1014" w:author="Kaisa Tähe - RAM" w:date="2025-10-13T15:31:00Z" w16du:dateUtc="2025-10-13T12:31:00Z">
              <w:r w:rsidDel="008B62F8">
                <w:rPr>
                  <w:lang w:val="et-EE"/>
                </w:rPr>
                <w:fldChar w:fldCharType="begin"/>
              </w:r>
              <w:r w:rsidDel="008B62F8">
                <w:rPr>
                  <w:lang w:val="et-EE"/>
                </w:rPr>
                <w:delInstrText xml:space="preserve"> SEQ Tabel \* ARABIC </w:delInstrText>
              </w:r>
              <w:r w:rsidDel="008B62F8">
                <w:rPr>
                  <w:lang w:val="et-EE"/>
                </w:rPr>
                <w:fldChar w:fldCharType="separate"/>
              </w:r>
              <w:r w:rsidDel="008B62F8">
                <w:rPr>
                  <w:lang w:val="et-EE"/>
                </w:rPr>
                <w:delText>59</w:delText>
              </w:r>
              <w:r w:rsidDel="008B62F8">
                <w:rPr>
                  <w:lang w:val="et-EE"/>
                </w:rPr>
                <w:fldChar w:fldCharType="end"/>
              </w:r>
            </w:del>
            <w:ins w:id="1015" w:author="Kaisa Tähe - RAM" w:date="2025-10-13T15:31:00Z" w16du:dateUtc="2025-10-13T12:31:00Z">
              <w:r w:rsidR="008B62F8">
                <w:rPr>
                  <w:lang w:val="et-EE"/>
                </w:rPr>
                <w:t>65</w:t>
              </w:r>
            </w:ins>
            <w:r>
              <w:rPr>
                <w:lang w:val="et-EE"/>
              </w:rPr>
              <w:t xml:space="preserve">: </w:t>
            </w:r>
            <w:r>
              <w:rPr>
                <w:rFonts w:ascii="Cambria" w:hAnsi="Cambria" w:cstheme="minorHAnsi"/>
                <w:szCs w:val="20"/>
                <w:lang w:val="et-EE"/>
              </w:rPr>
              <w:t>Mõõde 2 – rahastamise vorm</w:t>
            </w:r>
          </w:p>
        </w:tc>
      </w:tr>
      <w:tr w:rsidR="009D6B67" w14:paraId="3DCA6D75" w14:textId="77777777">
        <w:tc>
          <w:tcPr>
            <w:tcW w:w="1599" w:type="dxa"/>
          </w:tcPr>
          <w:p w14:paraId="0776851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68DD108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03CF31C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3EB678D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794785A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47DE7F6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46EE3B97" w14:textId="77777777">
        <w:tc>
          <w:tcPr>
            <w:tcW w:w="1599" w:type="dxa"/>
          </w:tcPr>
          <w:p w14:paraId="19D5EF95"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2</w:t>
            </w:r>
          </w:p>
        </w:tc>
        <w:tc>
          <w:tcPr>
            <w:tcW w:w="1384" w:type="dxa"/>
          </w:tcPr>
          <w:p w14:paraId="3F54E4F2"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433" w:type="dxa"/>
          </w:tcPr>
          <w:p w14:paraId="36DFEC22"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4772B47C"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viii</w:t>
            </w:r>
          </w:p>
        </w:tc>
        <w:tc>
          <w:tcPr>
            <w:tcW w:w="1590" w:type="dxa"/>
          </w:tcPr>
          <w:p w14:paraId="1682D49D"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01</w:t>
            </w:r>
          </w:p>
        </w:tc>
        <w:tc>
          <w:tcPr>
            <w:tcW w:w="1984" w:type="dxa"/>
          </w:tcPr>
          <w:p w14:paraId="34233D2A" w14:textId="5F9B7D17" w:rsidR="009D6B67" w:rsidRDefault="00B557AB">
            <w:pPr>
              <w:spacing w:before="0" w:after="0" w:line="240" w:lineRule="auto"/>
              <w:rPr>
                <w:rFonts w:ascii="Cambria" w:eastAsia="Calibri" w:hAnsi="Cambria" w:cstheme="minorHAnsi"/>
                <w:sz w:val="20"/>
                <w:szCs w:val="20"/>
                <w:lang w:val="et-EE"/>
              </w:rPr>
            </w:pPr>
            <w:ins w:id="1016" w:author="Kaisa Tähe - RAM" w:date="2025-07-18T15:16:00Z" w16du:dateUtc="2025-07-18T12:16:00Z">
              <w:r>
                <w:rPr>
                  <w:rFonts w:ascii="Cambria" w:eastAsia="Calibri" w:hAnsi="Cambria" w:cstheme="minorHAnsi"/>
                  <w:sz w:val="20"/>
                  <w:szCs w:val="20"/>
                  <w:lang w:val="et-EE"/>
                </w:rPr>
                <w:t>87 600 00</w:t>
              </w:r>
            </w:ins>
            <w:ins w:id="1017" w:author="Juhan Anupõld - RAM" w:date="2025-11-06T15:03:00Z" w16du:dateUtc="2025-11-06T13:03:00Z">
              <w:r w:rsidR="008037BE">
                <w:rPr>
                  <w:rFonts w:ascii="Cambria" w:eastAsia="Calibri" w:hAnsi="Cambria" w:cstheme="minorHAnsi"/>
                  <w:sz w:val="20"/>
                  <w:szCs w:val="20"/>
                  <w:lang w:val="et-EE"/>
                </w:rPr>
                <w:t>1</w:t>
              </w:r>
            </w:ins>
            <w:del w:id="1018" w:author="Kaisa Tähe - RAM" w:date="2025-07-18T15:16:00Z" w16du:dateUtc="2025-07-18T12:16:00Z">
              <w:r w:rsidR="00EE5F1F" w:rsidDel="00B557AB">
                <w:rPr>
                  <w:rFonts w:ascii="Cambria" w:eastAsia="Calibri" w:hAnsi="Cambria" w:cstheme="minorHAnsi"/>
                  <w:sz w:val="20"/>
                  <w:szCs w:val="20"/>
                  <w:lang w:val="et-EE"/>
                </w:rPr>
                <w:delText>96 000 000</w:delText>
              </w:r>
            </w:del>
          </w:p>
        </w:tc>
      </w:tr>
    </w:tbl>
    <w:p w14:paraId="3C70E6B3"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590"/>
        <w:gridCol w:w="1984"/>
      </w:tblGrid>
      <w:tr w:rsidR="009D6B67" w14:paraId="41D1E801" w14:textId="77777777">
        <w:tc>
          <w:tcPr>
            <w:tcW w:w="9634" w:type="dxa"/>
            <w:gridSpan w:val="6"/>
          </w:tcPr>
          <w:p w14:paraId="524F2882" w14:textId="02322609" w:rsidR="009D6B67" w:rsidRDefault="00EE5F1F">
            <w:pPr>
              <w:pStyle w:val="Pealdis"/>
              <w:keepNext/>
              <w:rPr>
                <w:rFonts w:ascii="Cambria" w:hAnsi="Cambria" w:cstheme="minorHAnsi"/>
                <w:b w:val="0"/>
                <w:lang w:val="et-EE"/>
              </w:rPr>
            </w:pPr>
            <w:r>
              <w:rPr>
                <w:lang w:val="et-EE"/>
              </w:rPr>
              <w:t xml:space="preserve">Tabel </w:t>
            </w:r>
            <w:del w:id="1019" w:author="Kaisa Tähe - RAM" w:date="2025-10-13T15:31:00Z" w16du:dateUtc="2025-10-13T12:31:00Z">
              <w:r w:rsidDel="008B62F8">
                <w:rPr>
                  <w:lang w:val="et-EE"/>
                </w:rPr>
                <w:fldChar w:fldCharType="begin"/>
              </w:r>
              <w:r w:rsidDel="008B62F8">
                <w:rPr>
                  <w:lang w:val="et-EE"/>
                </w:rPr>
                <w:delInstrText xml:space="preserve"> SEQ Tabel \* ARABIC </w:delInstrText>
              </w:r>
              <w:r w:rsidDel="008B62F8">
                <w:rPr>
                  <w:lang w:val="et-EE"/>
                </w:rPr>
                <w:fldChar w:fldCharType="separate"/>
              </w:r>
              <w:r w:rsidDel="008B62F8">
                <w:rPr>
                  <w:lang w:val="et-EE"/>
                </w:rPr>
                <w:delText>60</w:delText>
              </w:r>
              <w:r w:rsidDel="008B62F8">
                <w:rPr>
                  <w:lang w:val="et-EE"/>
                </w:rPr>
                <w:fldChar w:fldCharType="end"/>
              </w:r>
            </w:del>
            <w:ins w:id="1020" w:author="Kaisa Tähe - RAM" w:date="2025-10-13T15:31:00Z" w16du:dateUtc="2025-10-13T12:31:00Z">
              <w:r w:rsidR="008B62F8">
                <w:rPr>
                  <w:lang w:val="et-EE"/>
                </w:rPr>
                <w:t>66</w:t>
              </w:r>
            </w:ins>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02169778" w14:textId="77777777">
        <w:tc>
          <w:tcPr>
            <w:tcW w:w="1599" w:type="dxa"/>
          </w:tcPr>
          <w:p w14:paraId="2CBE53F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1CA8104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7684928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56F6747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47DE422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349CE55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042FEB82" w14:textId="77777777">
        <w:tc>
          <w:tcPr>
            <w:tcW w:w="1599" w:type="dxa"/>
          </w:tcPr>
          <w:p w14:paraId="37BD82CD"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2</w:t>
            </w:r>
          </w:p>
        </w:tc>
        <w:tc>
          <w:tcPr>
            <w:tcW w:w="1384" w:type="dxa"/>
          </w:tcPr>
          <w:p w14:paraId="7C4FD2C1"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433" w:type="dxa"/>
          </w:tcPr>
          <w:p w14:paraId="1D55369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691D12A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viii</w:t>
            </w:r>
          </w:p>
        </w:tc>
        <w:tc>
          <w:tcPr>
            <w:tcW w:w="1590" w:type="dxa"/>
          </w:tcPr>
          <w:p w14:paraId="1B6186E8"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19</w:t>
            </w:r>
          </w:p>
        </w:tc>
        <w:tc>
          <w:tcPr>
            <w:tcW w:w="1984" w:type="dxa"/>
          </w:tcPr>
          <w:p w14:paraId="07813DE3" w14:textId="6C8EBF5F" w:rsidR="009D6B67" w:rsidRDefault="00B557AB">
            <w:pPr>
              <w:spacing w:before="0" w:after="0" w:line="240" w:lineRule="auto"/>
              <w:rPr>
                <w:rFonts w:ascii="Cambria" w:eastAsia="Calibri" w:hAnsi="Cambria" w:cstheme="minorHAnsi"/>
                <w:sz w:val="20"/>
                <w:szCs w:val="20"/>
                <w:lang w:val="et-EE"/>
              </w:rPr>
            </w:pPr>
            <w:ins w:id="1021" w:author="Kaisa Tähe - RAM" w:date="2025-07-18T15:16:00Z" w16du:dateUtc="2025-07-18T12:16:00Z">
              <w:r>
                <w:rPr>
                  <w:rFonts w:ascii="Cambria" w:eastAsia="Calibri" w:hAnsi="Cambria" w:cstheme="minorHAnsi"/>
                  <w:sz w:val="20"/>
                  <w:szCs w:val="20"/>
                  <w:lang w:val="et-EE"/>
                </w:rPr>
                <w:t>87 600 00</w:t>
              </w:r>
            </w:ins>
            <w:ins w:id="1022" w:author="Juhan Anupõld - RAM" w:date="2025-11-06T15:03:00Z" w16du:dateUtc="2025-11-06T13:03:00Z">
              <w:r w:rsidR="008037BE">
                <w:rPr>
                  <w:rFonts w:ascii="Cambria" w:eastAsia="Calibri" w:hAnsi="Cambria" w:cstheme="minorHAnsi"/>
                  <w:sz w:val="20"/>
                  <w:szCs w:val="20"/>
                  <w:lang w:val="et-EE"/>
                </w:rPr>
                <w:t>1</w:t>
              </w:r>
            </w:ins>
            <w:del w:id="1023" w:author="Kaisa Tähe - RAM" w:date="2025-07-18T15:16:00Z" w16du:dateUtc="2025-07-18T12:16:00Z">
              <w:r w:rsidR="00EE5F1F" w:rsidDel="00B557AB">
                <w:rPr>
                  <w:rFonts w:ascii="Cambria" w:eastAsia="Calibri" w:hAnsi="Cambria" w:cstheme="minorHAnsi"/>
                  <w:sz w:val="20"/>
                  <w:szCs w:val="20"/>
                  <w:lang w:val="et-EE"/>
                </w:rPr>
                <w:delText>96 000 000</w:delText>
              </w:r>
            </w:del>
          </w:p>
        </w:tc>
      </w:tr>
      <w:bookmarkEnd w:id="783"/>
    </w:tbl>
    <w:p w14:paraId="3D6A9CFD"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590"/>
        <w:gridCol w:w="1984"/>
      </w:tblGrid>
      <w:tr w:rsidR="009D6B67" w:rsidRPr="00EF1C29" w14:paraId="568414E5" w14:textId="77777777">
        <w:tc>
          <w:tcPr>
            <w:tcW w:w="9634" w:type="dxa"/>
            <w:gridSpan w:val="6"/>
          </w:tcPr>
          <w:p w14:paraId="3E1569AE" w14:textId="277FB17D" w:rsidR="009D6B67" w:rsidRDefault="00EE5F1F">
            <w:pPr>
              <w:pStyle w:val="Pealdis"/>
              <w:keepNext/>
              <w:rPr>
                <w:rFonts w:ascii="Cambria" w:hAnsi="Cambria" w:cstheme="minorHAnsi"/>
                <w:b w:val="0"/>
                <w:lang w:val="et-EE"/>
              </w:rPr>
            </w:pPr>
            <w:r>
              <w:rPr>
                <w:lang w:val="et-EE"/>
              </w:rPr>
              <w:t xml:space="preserve">Tabel </w:t>
            </w:r>
            <w:del w:id="1024" w:author="Kaisa Tähe - RAM" w:date="2025-10-13T15:31:00Z" w16du:dateUtc="2025-10-13T12:31:00Z">
              <w:r w:rsidDel="008B62F8">
                <w:rPr>
                  <w:lang w:val="et-EE"/>
                </w:rPr>
                <w:fldChar w:fldCharType="begin"/>
              </w:r>
              <w:r w:rsidDel="008B62F8">
                <w:rPr>
                  <w:lang w:val="et-EE"/>
                </w:rPr>
                <w:delInstrText xml:space="preserve"> SEQ Tabel \* ARABIC </w:delInstrText>
              </w:r>
              <w:r w:rsidDel="008B62F8">
                <w:rPr>
                  <w:lang w:val="et-EE"/>
                </w:rPr>
                <w:fldChar w:fldCharType="separate"/>
              </w:r>
              <w:r w:rsidDel="008B62F8">
                <w:rPr>
                  <w:lang w:val="et-EE"/>
                </w:rPr>
                <w:delText>61</w:delText>
              </w:r>
              <w:r w:rsidDel="008B62F8">
                <w:rPr>
                  <w:lang w:val="et-EE"/>
                </w:rPr>
                <w:fldChar w:fldCharType="end"/>
              </w:r>
            </w:del>
            <w:ins w:id="1025" w:author="Kaisa Tähe - RAM" w:date="2025-10-13T15:31:00Z" w16du:dateUtc="2025-10-13T12:31:00Z">
              <w:r w:rsidR="008B62F8">
                <w:rPr>
                  <w:lang w:val="et-EE"/>
                </w:rPr>
                <w:t>67</w:t>
              </w:r>
            </w:ins>
            <w:r>
              <w:rPr>
                <w:lang w:val="et-EE"/>
              </w:rPr>
              <w:t xml:space="preserve">: </w:t>
            </w:r>
            <w:r>
              <w:rPr>
                <w:rFonts w:ascii="Cambria" w:hAnsi="Cambria" w:cstheme="minorHAnsi"/>
                <w:iCs/>
                <w:szCs w:val="20"/>
                <w:lang w:val="et-EE"/>
              </w:rPr>
              <w:t>Mõõde 5 – ESF+, ERF, ÜF ja JTF soolise võrdõiguslikkuse valdkond</w:t>
            </w:r>
          </w:p>
        </w:tc>
      </w:tr>
      <w:tr w:rsidR="009D6B67" w14:paraId="742B568C" w14:textId="77777777">
        <w:tc>
          <w:tcPr>
            <w:tcW w:w="1599" w:type="dxa"/>
          </w:tcPr>
          <w:p w14:paraId="2422897B"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b/>
                <w:bCs/>
                <w:sz w:val="20"/>
                <w:szCs w:val="20"/>
                <w:lang w:val="et-EE"/>
              </w:rPr>
              <w:t>Prioriteedi number</w:t>
            </w:r>
          </w:p>
        </w:tc>
        <w:tc>
          <w:tcPr>
            <w:tcW w:w="1384" w:type="dxa"/>
          </w:tcPr>
          <w:p w14:paraId="5C0109ED"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Fond</w:t>
            </w:r>
          </w:p>
        </w:tc>
        <w:tc>
          <w:tcPr>
            <w:tcW w:w="1433" w:type="dxa"/>
          </w:tcPr>
          <w:p w14:paraId="2EE6A58F"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Piirkonna kategooria</w:t>
            </w:r>
          </w:p>
        </w:tc>
        <w:tc>
          <w:tcPr>
            <w:tcW w:w="1644" w:type="dxa"/>
          </w:tcPr>
          <w:p w14:paraId="616A3E55"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Erieesmärk</w:t>
            </w:r>
          </w:p>
        </w:tc>
        <w:tc>
          <w:tcPr>
            <w:tcW w:w="1590" w:type="dxa"/>
          </w:tcPr>
          <w:p w14:paraId="43E6257C"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Kood</w:t>
            </w:r>
          </w:p>
        </w:tc>
        <w:tc>
          <w:tcPr>
            <w:tcW w:w="1984" w:type="dxa"/>
          </w:tcPr>
          <w:p w14:paraId="6F38E162"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Summa (eurodes)</w:t>
            </w:r>
          </w:p>
        </w:tc>
      </w:tr>
      <w:tr w:rsidR="009D6B67" w14:paraId="5673D15B" w14:textId="77777777">
        <w:tc>
          <w:tcPr>
            <w:tcW w:w="1599" w:type="dxa"/>
            <w:vAlign w:val="center"/>
          </w:tcPr>
          <w:p w14:paraId="3DA43311"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olor w:val="000000"/>
                <w:sz w:val="20"/>
                <w:szCs w:val="20"/>
                <w:lang w:val="et-EE"/>
              </w:rPr>
              <w:t>2</w:t>
            </w:r>
          </w:p>
        </w:tc>
        <w:tc>
          <w:tcPr>
            <w:tcW w:w="1384" w:type="dxa"/>
            <w:vAlign w:val="center"/>
          </w:tcPr>
          <w:p w14:paraId="5F47F6E7"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olor w:val="000000"/>
                <w:sz w:val="20"/>
                <w:szCs w:val="20"/>
                <w:lang w:val="et-EE"/>
              </w:rPr>
              <w:t>ERF</w:t>
            </w:r>
          </w:p>
        </w:tc>
        <w:tc>
          <w:tcPr>
            <w:tcW w:w="1433" w:type="dxa"/>
            <w:vAlign w:val="center"/>
          </w:tcPr>
          <w:p w14:paraId="66D7F30D"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olor w:val="000000"/>
                <w:sz w:val="20"/>
                <w:szCs w:val="20"/>
                <w:lang w:val="et-EE"/>
              </w:rPr>
              <w:t>Ülemineku</w:t>
            </w:r>
          </w:p>
        </w:tc>
        <w:tc>
          <w:tcPr>
            <w:tcW w:w="1644" w:type="dxa"/>
            <w:vAlign w:val="center"/>
          </w:tcPr>
          <w:p w14:paraId="05943296"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olor w:val="000000"/>
                <w:sz w:val="20"/>
                <w:szCs w:val="20"/>
                <w:lang w:val="et-EE"/>
              </w:rPr>
              <w:t>viii</w:t>
            </w:r>
          </w:p>
        </w:tc>
        <w:tc>
          <w:tcPr>
            <w:tcW w:w="1590" w:type="dxa"/>
            <w:vAlign w:val="center"/>
          </w:tcPr>
          <w:p w14:paraId="21655772"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olor w:val="000000"/>
                <w:sz w:val="20"/>
                <w:szCs w:val="20"/>
                <w:lang w:val="et-EE"/>
              </w:rPr>
              <w:t>03</w:t>
            </w:r>
          </w:p>
        </w:tc>
        <w:tc>
          <w:tcPr>
            <w:tcW w:w="1984" w:type="dxa"/>
            <w:vAlign w:val="center"/>
          </w:tcPr>
          <w:p w14:paraId="47D877AC" w14:textId="33306CBB" w:rsidR="009D6B67" w:rsidRDefault="00B557AB">
            <w:pPr>
              <w:spacing w:before="0" w:after="0" w:line="276" w:lineRule="auto"/>
              <w:rPr>
                <w:rFonts w:ascii="Cambria" w:eastAsia="Times New Roman" w:hAnsi="Cambria" w:cstheme="minorHAnsi"/>
                <w:b/>
                <w:iCs/>
                <w:sz w:val="20"/>
                <w:highlight w:val="lightGray"/>
                <w:lang w:val="et-EE"/>
              </w:rPr>
            </w:pPr>
            <w:ins w:id="1026" w:author="Kaisa Tähe - RAM" w:date="2025-07-18T15:16:00Z" w16du:dateUtc="2025-07-18T12:16:00Z">
              <w:r>
                <w:rPr>
                  <w:rFonts w:ascii="Cambria" w:eastAsia="Calibri" w:hAnsi="Cambria" w:cstheme="minorHAnsi"/>
                  <w:sz w:val="20"/>
                  <w:szCs w:val="20"/>
                  <w:lang w:val="et-EE"/>
                </w:rPr>
                <w:t>87 600 00</w:t>
              </w:r>
            </w:ins>
            <w:ins w:id="1027" w:author="Juhan Anupõld - RAM" w:date="2025-11-06T15:03:00Z" w16du:dateUtc="2025-11-06T13:03:00Z">
              <w:r w:rsidR="008037BE">
                <w:rPr>
                  <w:rFonts w:ascii="Cambria" w:eastAsia="Calibri" w:hAnsi="Cambria" w:cstheme="minorHAnsi"/>
                  <w:sz w:val="20"/>
                  <w:szCs w:val="20"/>
                  <w:lang w:val="et-EE"/>
                </w:rPr>
                <w:t>1</w:t>
              </w:r>
            </w:ins>
            <w:del w:id="1028" w:author="Kaisa Tähe - RAM" w:date="2025-07-18T15:16:00Z" w16du:dateUtc="2025-07-18T12:16:00Z">
              <w:r w:rsidR="00EE5F1F" w:rsidDel="00B557AB">
                <w:rPr>
                  <w:rFonts w:ascii="Cambria" w:hAnsi="Cambria"/>
                  <w:color w:val="000000"/>
                  <w:sz w:val="20"/>
                  <w:szCs w:val="20"/>
                  <w:lang w:val="et-EE"/>
                </w:rPr>
                <w:delText>96 000 000</w:delText>
              </w:r>
            </w:del>
          </w:p>
        </w:tc>
      </w:tr>
    </w:tbl>
    <w:p w14:paraId="34338207" w14:textId="77777777" w:rsidR="009D6B67" w:rsidRDefault="009D6B67">
      <w:pPr>
        <w:shd w:val="clear" w:color="auto" w:fill="FFFFFF" w:themeFill="background1"/>
        <w:spacing w:line="240" w:lineRule="auto"/>
        <w:rPr>
          <w:rFonts w:ascii="Cambria" w:eastAsia="Times New Roman" w:hAnsi="Cambria" w:cstheme="minorHAnsi"/>
          <w:b/>
          <w:bCs/>
          <w:highlight w:val="lightGray"/>
          <w:lang w:val="et-EE"/>
        </w:rPr>
      </w:pPr>
    </w:p>
    <w:p w14:paraId="37100496" w14:textId="77777777" w:rsidR="009D6B67" w:rsidRDefault="00EE5F1F">
      <w:pPr>
        <w:pStyle w:val="Pealkiri3"/>
        <w:numPr>
          <w:ilvl w:val="2"/>
          <w:numId w:val="81"/>
        </w:numPr>
        <w:rPr>
          <w:lang w:val="et-EE"/>
        </w:rPr>
      </w:pPr>
      <w:bookmarkStart w:id="1029" w:name="_Toc210486466"/>
      <w:r>
        <w:rPr>
          <w:lang w:val="et-EE"/>
        </w:rPr>
        <w:t>Prioriteet: Ühendatum Eesti</w:t>
      </w:r>
      <w:bookmarkEnd w:id="1029"/>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3C78DE62" w14:textId="77777777">
        <w:tc>
          <w:tcPr>
            <w:tcW w:w="9634" w:type="dxa"/>
          </w:tcPr>
          <w:p w14:paraId="7C8CB140"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63B3CE8C" w14:textId="77777777">
        <w:tc>
          <w:tcPr>
            <w:tcW w:w="9634" w:type="dxa"/>
          </w:tcPr>
          <w:p w14:paraId="03F83271"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3925F8EB" w14:textId="77777777">
        <w:tc>
          <w:tcPr>
            <w:tcW w:w="9634" w:type="dxa"/>
          </w:tcPr>
          <w:p w14:paraId="0407C53A"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0CBF50E1" w14:textId="77777777">
        <w:tc>
          <w:tcPr>
            <w:tcW w:w="9634" w:type="dxa"/>
          </w:tcPr>
          <w:p w14:paraId="00CB27B7"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4FE3011A" w14:textId="77777777">
        <w:tc>
          <w:tcPr>
            <w:tcW w:w="9634" w:type="dxa"/>
          </w:tcPr>
          <w:p w14:paraId="228E8076"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ERFi ja Ühtekuuluvusfondi määruse artikli 3 lõike 1 punkti b alapunktis viii sätestatud linnalise liikumiskeskkonna erieesmärki</w:t>
            </w:r>
          </w:p>
        </w:tc>
      </w:tr>
      <w:tr w:rsidR="009D6B67" w14:paraId="7BA4081E" w14:textId="77777777">
        <w:tc>
          <w:tcPr>
            <w:tcW w:w="9634" w:type="dxa"/>
          </w:tcPr>
          <w:p w14:paraId="52AE168D"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lastRenderedPageBreak/>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ERFi ja Ühtekuuluvusfondi määruse artikli 3 lõike 1 punkti b alapunktis v sätestatud digitaalse ühenduvuse erieesmärki</w:t>
            </w:r>
          </w:p>
        </w:tc>
      </w:tr>
    </w:tbl>
    <w:p w14:paraId="5ED8727D" w14:textId="77777777" w:rsidR="009D6B67" w:rsidRDefault="009D6B67">
      <w:pPr>
        <w:shd w:val="clear" w:color="auto" w:fill="FFFFFF" w:themeFill="background1"/>
        <w:spacing w:before="0" w:line="240" w:lineRule="auto"/>
        <w:rPr>
          <w:rFonts w:ascii="Cambria" w:eastAsia="Times New Roman" w:hAnsi="Cambria" w:cstheme="minorHAnsi"/>
          <w:b/>
          <w:bCs/>
          <w:lang w:val="et-EE"/>
        </w:rPr>
      </w:pPr>
    </w:p>
    <w:p w14:paraId="30AD0E89" w14:textId="77777777" w:rsidR="009D6B67" w:rsidRDefault="00EE5F1F">
      <w:pPr>
        <w:pStyle w:val="Pealkiri4"/>
        <w:numPr>
          <w:ilvl w:val="3"/>
          <w:numId w:val="81"/>
        </w:numPr>
        <w:rPr>
          <w:lang w:val="et-EE"/>
        </w:rPr>
      </w:pPr>
      <w:bookmarkStart w:id="1030" w:name="_Toc210486467"/>
      <w:r>
        <w:rPr>
          <w:lang w:val="et-EE"/>
        </w:rPr>
        <w:t>Erieesmärk: (i) kliimamuutuste suhtes vastupanuvõimelise, intelligentse, turvalise, kestliku ja mitmeliigilise üleeuroopalise transpordivõrgu (TEN-T) arendamine</w:t>
      </w:r>
      <w:bookmarkEnd w:id="1030"/>
    </w:p>
    <w:p w14:paraId="7A137189" w14:textId="77777777" w:rsidR="009D6B67" w:rsidRDefault="00EE5F1F">
      <w:pPr>
        <w:pStyle w:val="Pealkiri5"/>
        <w:numPr>
          <w:ilvl w:val="4"/>
          <w:numId w:val="82"/>
        </w:numPr>
        <w:rPr>
          <w:lang w:val="et-EE"/>
        </w:rPr>
      </w:pPr>
      <w:r>
        <w:rPr>
          <w:lang w:val="et-EE"/>
        </w:rPr>
        <w:t>Fondide sekkumised</w:t>
      </w:r>
    </w:p>
    <w:p w14:paraId="56F797D1" w14:textId="77777777" w:rsidR="009D6B67" w:rsidRDefault="00EE5F1F">
      <w:pPr>
        <w:spacing w:before="0" w:line="240" w:lineRule="auto"/>
        <w:rPr>
          <w:rFonts w:ascii="Cambria" w:eastAsia="Times New Roman" w:hAnsi="Cambria" w:cstheme="minorHAnsi"/>
          <w:bCs/>
          <w:lang w:val="et-EE"/>
        </w:rPr>
      </w:pPr>
      <w:r>
        <w:rPr>
          <w:rFonts w:ascii="Cambria" w:eastAsia="Times New Roman" w:hAnsi="Cambria" w:cstheme="minorHAnsi"/>
          <w:b/>
          <w:bCs/>
          <w:lang w:val="et-EE"/>
        </w:rPr>
        <w:t>Seonduvate meetmete liigid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121DA682" w14:textId="77777777" w:rsidTr="74810B19">
        <w:tc>
          <w:tcPr>
            <w:tcW w:w="9634" w:type="dxa"/>
          </w:tcPr>
          <w:p w14:paraId="73882149"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Raudteetaristu arendamine, rongide sõidukiiruse suurendamine ja reisirongiliikluse tihendamine on oluline raudteetaristu kasutuse kasvatamiseks ning reisi- ja kaubaliikluse suunamiseks maanteelt raudteele. Investeeringud raudteesse aitavad vähendada vajadust investeerida tulevikus maanteedesse, suunates nõudlust säästvale ja ohutumale liikumisviisile. Prioriteetsed projektid raudteetaristu arendamiseks on nimetatud Eesti Vabariigi Valitsuse kinnitatud avaliku raudteeinfrastruktuuri arendamist suunavas tegevuskavas</w:t>
            </w:r>
            <w:r>
              <w:rPr>
                <w:rStyle w:val="Allmrkuseviide"/>
                <w:rFonts w:asciiTheme="majorHAnsi" w:hAnsiTheme="majorHAnsi"/>
                <w:sz w:val="20"/>
                <w:szCs w:val="20"/>
                <w:lang w:val="et-EE"/>
              </w:rPr>
              <w:footnoteReference w:id="26"/>
            </w:r>
            <w:r>
              <w:rPr>
                <w:rFonts w:asciiTheme="majorHAnsi" w:hAnsiTheme="majorHAnsi"/>
                <w:sz w:val="20"/>
                <w:szCs w:val="20"/>
                <w:lang w:val="et-EE"/>
              </w:rPr>
              <w:t>.</w:t>
            </w:r>
          </w:p>
          <w:p w14:paraId="4871F118" w14:textId="77777777" w:rsidR="009D6B67" w:rsidRDefault="00EE5F1F">
            <w:pPr>
              <w:spacing w:before="0" w:line="240" w:lineRule="auto"/>
              <w:jc w:val="both"/>
              <w:rPr>
                <w:rFonts w:asciiTheme="majorHAnsi" w:hAnsiTheme="majorHAnsi"/>
                <w:sz w:val="20"/>
                <w:szCs w:val="20"/>
                <w:u w:val="single"/>
                <w:lang w:val="et-EE"/>
              </w:rPr>
            </w:pPr>
            <w:r>
              <w:rPr>
                <w:rFonts w:asciiTheme="majorHAnsi" w:hAnsiTheme="majorHAnsi"/>
                <w:sz w:val="20"/>
                <w:szCs w:val="20"/>
                <w:u w:val="single"/>
                <w:lang w:val="et-EE"/>
              </w:rPr>
              <w:t>Tallinna-Tartu, Tallinna-Narva lõikude elektrifitseerimine</w:t>
            </w:r>
          </w:p>
          <w:p w14:paraId="563AFE0F" w14:textId="173A3808" w:rsidR="009D6B67" w:rsidRDefault="00EE5F1F">
            <w:pPr>
              <w:spacing w:before="0" w:line="240" w:lineRule="auto"/>
              <w:jc w:val="both"/>
              <w:rPr>
                <w:lang w:val="et-EE"/>
              </w:rPr>
            </w:pPr>
            <w:r>
              <w:rPr>
                <w:rFonts w:asciiTheme="majorHAnsi" w:hAnsiTheme="majorHAnsi"/>
                <w:sz w:val="20"/>
                <w:szCs w:val="20"/>
                <w:lang w:val="et-EE"/>
              </w:rPr>
              <w:t>Ettevalmistused raudtee elektrifitseerimiseks algasid 2019. aastal. Praegu saab sõita elektrirongiga Tallinnast Turbasse, Paldiskisse ja Aegviitu. 2029. aasta lõpuks laiendatakse elektrivõrku Narva</w:t>
            </w:r>
            <w:r w:rsidR="003E0A22">
              <w:rPr>
                <w:rFonts w:asciiTheme="majorHAnsi" w:hAnsiTheme="majorHAnsi"/>
                <w:sz w:val="20"/>
                <w:szCs w:val="20"/>
                <w:lang w:val="et-EE"/>
              </w:rPr>
              <w:t xml:space="preserve"> ja </w:t>
            </w:r>
            <w:r>
              <w:rPr>
                <w:rFonts w:asciiTheme="majorHAnsi" w:hAnsiTheme="majorHAnsi"/>
                <w:sz w:val="20"/>
                <w:szCs w:val="20"/>
                <w:lang w:val="et-EE"/>
              </w:rPr>
              <w:t xml:space="preserve"> Tartusse. Elektrifitseerimise käigus ehitatakse Tallinnast ida- ja kagusuunda uus 25 kV õhuliin ning uued veoalajaamad. Tallinnast lääne suunas jääb kasutusele olemasolev 3 kV elektrisüsteem. Projekti eesmärk on viia raudteetransport uuele kvaliteeditasemele ja märkimisväärselt vähendada transpordisektori keskkonnamõju, kasutades raudteetranspordis taastuvenergiat (see aitab saavutada kliimaeesmärke), ning luua raudteetaristu, mis võimaldab rongidel saavutada kiiruse kuni 160 km/h. Kuna Eesti tegutseb Põhjamaade avatud elektriturul, toodavad taastuvelektrit kõik Euroopa Liidu heitkogustega kauplemise süsteemi kuuluvad riigid, seda ostetakse vastavalt pakkumise ja nõudluse suhtele ning see on vajaduse korral kättesaadav. See annab võimaluse kasutada raudteetranspordisüsteemis taastuvenergiat ja vähendada keskkonnamõju. Raudtee elektrifitseerimine avaldab otsest mõju CO</w:t>
            </w:r>
            <w:r>
              <w:rPr>
                <w:rFonts w:asciiTheme="majorHAnsi" w:hAnsiTheme="majorHAnsi"/>
                <w:sz w:val="20"/>
                <w:szCs w:val="20"/>
                <w:vertAlign w:val="subscript"/>
                <w:lang w:val="et-EE"/>
              </w:rPr>
              <w:t>2</w:t>
            </w:r>
            <w:r>
              <w:rPr>
                <w:rFonts w:asciiTheme="majorHAnsi" w:hAnsiTheme="majorHAnsi"/>
                <w:sz w:val="20"/>
                <w:szCs w:val="20"/>
                <w:lang w:val="et-EE"/>
              </w:rPr>
              <w:t xml:space="preserve"> heite vähendamisele.</w:t>
            </w:r>
          </w:p>
          <w:p w14:paraId="30316535" w14:textId="77777777" w:rsidR="009D6B67" w:rsidRDefault="00EE5F1F">
            <w:pPr>
              <w:spacing w:before="0" w:line="240" w:lineRule="auto"/>
              <w:jc w:val="both"/>
              <w:rPr>
                <w:lang w:val="et-EE"/>
              </w:rPr>
            </w:pPr>
            <w:r>
              <w:rPr>
                <w:rFonts w:asciiTheme="majorHAnsi" w:hAnsiTheme="majorHAnsi"/>
                <w:sz w:val="20"/>
                <w:szCs w:val="20"/>
                <w:lang w:val="et-EE"/>
              </w:rPr>
              <w:t>Et suurendada raudtee reisijateveo ohutust ja tõsta kiirus 160 km/h Tallinnast Narva ja Tartusse ning 135 km/h teistesse suundadesse, uuendatakse liikluskorraldussüsteemi (seda ei tehta Ühtekuuluvusfondist).</w:t>
            </w:r>
          </w:p>
          <w:p w14:paraId="72048156" w14:textId="77777777" w:rsidR="009D6B67" w:rsidRDefault="00EE5F1F">
            <w:pPr>
              <w:spacing w:before="0" w:line="240" w:lineRule="auto"/>
              <w:jc w:val="both"/>
              <w:rPr>
                <w:rFonts w:asciiTheme="majorHAnsi" w:hAnsiTheme="majorHAnsi"/>
                <w:sz w:val="20"/>
                <w:szCs w:val="20"/>
                <w:u w:val="single"/>
                <w:lang w:val="et-EE"/>
              </w:rPr>
            </w:pPr>
            <w:r>
              <w:rPr>
                <w:rFonts w:asciiTheme="majorHAnsi" w:hAnsiTheme="majorHAnsi"/>
                <w:sz w:val="20"/>
                <w:szCs w:val="20"/>
                <w:u w:val="single"/>
                <w:lang w:val="et-EE"/>
              </w:rPr>
              <w:t>Raudtee õgvendamine Tallinna-Tartu ja Tapa-Narva lõikudel</w:t>
            </w:r>
          </w:p>
          <w:p w14:paraId="31E2AD57" w14:textId="77777777" w:rsidR="009D6B67" w:rsidRDefault="00EE5F1F">
            <w:pPr>
              <w:spacing w:before="0" w:line="240" w:lineRule="auto"/>
              <w:jc w:val="both"/>
              <w:rPr>
                <w:lang w:val="et-EE"/>
              </w:rPr>
            </w:pPr>
            <w:r>
              <w:rPr>
                <w:rFonts w:asciiTheme="majorHAnsi" w:hAnsiTheme="majorHAnsi"/>
                <w:sz w:val="20"/>
                <w:szCs w:val="20"/>
                <w:lang w:val="et-EE"/>
              </w:rPr>
              <w:t>Tallinna-Tartu linnadevaheliste rongide ühendusaja märkimisväärseks lühendamiseks 1 tunni ja 36 minutini on vaja raudteeliin õgvendada ja kohandada rööbastee geomeetriat kooskõlas kiirusepiirangu suurenemisest tulenevate nõuetega. Raudteeliini õgvendatakse projektijärgse kiiruse 160 km/h alusel ligikaudu 28 kohas.</w:t>
            </w:r>
          </w:p>
          <w:p w14:paraId="6020A810" w14:textId="77777777" w:rsidR="009D6B67" w:rsidRDefault="00EE5F1F">
            <w:pPr>
              <w:spacing w:before="0" w:line="240" w:lineRule="auto"/>
              <w:jc w:val="both"/>
              <w:rPr>
                <w:rFonts w:asciiTheme="majorHAnsi" w:hAnsiTheme="majorHAnsi"/>
                <w:sz w:val="20"/>
                <w:szCs w:val="20"/>
                <w:u w:val="single"/>
                <w:lang w:val="et-EE"/>
              </w:rPr>
            </w:pPr>
            <w:r>
              <w:rPr>
                <w:rFonts w:asciiTheme="majorHAnsi" w:hAnsiTheme="majorHAnsi"/>
                <w:sz w:val="20"/>
                <w:szCs w:val="20"/>
                <w:u w:val="single"/>
                <w:lang w:val="et-EE"/>
              </w:rPr>
              <w:t>Tallinna-Tartu, Tapa-Narva, Tartu-Koidula ja Tartu-Valga lõikude rekonstrueerimine</w:t>
            </w:r>
          </w:p>
          <w:p w14:paraId="5FDC5643" w14:textId="77777777" w:rsidR="009D6B67" w:rsidRDefault="00EE5F1F">
            <w:pPr>
              <w:spacing w:before="0" w:line="240" w:lineRule="auto"/>
              <w:jc w:val="both"/>
              <w:rPr>
                <w:lang w:val="et-EE"/>
              </w:rPr>
            </w:pPr>
            <w:r>
              <w:rPr>
                <w:rFonts w:asciiTheme="majorHAnsi" w:hAnsiTheme="majorHAnsi"/>
                <w:sz w:val="20"/>
                <w:szCs w:val="20"/>
                <w:lang w:val="et-EE"/>
              </w:rPr>
              <w:t>Raudtee ja rajatiste rekonstrueerimise eesmärk on suurendada probleemsete raudteelõikude liiklusohutust ja toimivust, et need vastaksid projektkiirusele kuni 160 km/h. Tallinna-Tapa-Tartu raudteeliini investeerimisprojekti alustati 2018. aastal ja seda rahastati riigieelarvest. Projekti teise etapi eesmärk on rekonstrueerida need lõigud, mida esimene etapp ei hõlmanud.</w:t>
            </w:r>
          </w:p>
          <w:p w14:paraId="22E62A20" w14:textId="631CCF6C" w:rsidR="009D6B67" w:rsidDel="00454B8F" w:rsidRDefault="00EE5F1F" w:rsidP="74810B19">
            <w:pPr>
              <w:spacing w:before="0" w:line="240" w:lineRule="auto"/>
              <w:jc w:val="both"/>
              <w:rPr>
                <w:del w:id="1031" w:author="Kaisa Tähe - RAM" w:date="2025-09-22T15:37:00Z" w16du:dateUtc="2025-09-22T12:37:00Z"/>
                <w:rFonts w:asciiTheme="majorHAnsi" w:hAnsiTheme="majorHAnsi"/>
                <w:sz w:val="20"/>
                <w:szCs w:val="20"/>
                <w:u w:val="single"/>
                <w:lang w:val="et-EE"/>
              </w:rPr>
            </w:pPr>
            <w:commentRangeStart w:id="1032"/>
            <w:del w:id="1033" w:author="Kaisa Tähe - RAM" w:date="2025-09-22T15:37:00Z" w16du:dateUtc="2025-09-22T12:37:00Z">
              <w:r w:rsidRPr="74810B19" w:rsidDel="00454B8F">
                <w:rPr>
                  <w:rFonts w:asciiTheme="majorHAnsi" w:hAnsiTheme="majorHAnsi"/>
                  <w:sz w:val="20"/>
                  <w:szCs w:val="20"/>
                  <w:u w:val="single"/>
                  <w:lang w:val="et-EE"/>
                </w:rPr>
                <w:delText>Tallinna-Lelle lõigu rekonstrueerimine</w:delText>
              </w:r>
              <w:commentRangeEnd w:id="1032"/>
              <w:r w:rsidR="00747413" w:rsidDel="00454B8F">
                <w:rPr>
                  <w:rStyle w:val="Kommentaariviide"/>
                  <w:rFonts w:asciiTheme="majorHAnsi" w:hAnsiTheme="majorHAnsi"/>
                  <w:sz w:val="20"/>
                  <w:szCs w:val="20"/>
                  <w:u w:val="single"/>
                  <w:lang w:val="et-EE"/>
                </w:rPr>
                <w:commentReference w:id="1032"/>
              </w:r>
            </w:del>
          </w:p>
          <w:p w14:paraId="72EAC2AC" w14:textId="56AC4D5F" w:rsidR="009D6B67" w:rsidDel="00454B8F" w:rsidRDefault="00EE5F1F">
            <w:pPr>
              <w:spacing w:before="0" w:line="240" w:lineRule="auto"/>
              <w:jc w:val="both"/>
              <w:rPr>
                <w:del w:id="1034" w:author="Kaisa Tähe - RAM" w:date="2025-09-22T15:37:00Z" w16du:dateUtc="2025-09-22T12:37:00Z"/>
                <w:lang w:val="et-EE"/>
              </w:rPr>
            </w:pPr>
            <w:del w:id="1035" w:author="Kaisa Tähe - RAM" w:date="2025-09-22T15:37:00Z" w16du:dateUtc="2025-09-22T12:37:00Z">
              <w:r w:rsidRPr="3992A286" w:rsidDel="00454B8F">
                <w:rPr>
                  <w:rFonts w:asciiTheme="majorHAnsi" w:hAnsiTheme="majorHAnsi"/>
                  <w:sz w:val="20"/>
                  <w:szCs w:val="20"/>
                  <w:lang w:val="et-EE"/>
                </w:rPr>
                <w:delText xml:space="preserve">Tallinna-Rapla-Lelle (TEN-T üldraudteevõrk) on oluline raudteetrass säästva ühistranspordi arendamiseks Tallinnas ning seda ümbritsevates Harju ja Rapla maakondades. See on kiire ühistransport Tallinnasse sisenemiseks. Nõudlus selle raudteeliini järele kasvab ning võimalus pakkuda tihedamat ja kvaliteetsemat ühistransporti on väga oluline, et autode kasutusele oleks hea alternatiiv. </w:delText>
              </w:r>
              <w:r w:rsidR="0AC04AA9" w:rsidRPr="3992A286" w:rsidDel="00454B8F">
                <w:rPr>
                  <w:rFonts w:asciiTheme="majorHAnsi" w:hAnsiTheme="majorHAnsi"/>
                  <w:sz w:val="20"/>
                  <w:szCs w:val="20"/>
                  <w:lang w:val="et-EE"/>
                </w:rPr>
                <w:delText>S</w:delText>
              </w:r>
              <w:r w:rsidRPr="3992A286" w:rsidDel="00454B8F">
                <w:rPr>
                  <w:rFonts w:asciiTheme="majorHAnsi" w:hAnsiTheme="majorHAnsi"/>
                  <w:sz w:val="20"/>
                  <w:szCs w:val="20"/>
                  <w:lang w:val="et-EE"/>
                </w:rPr>
                <w:delText xml:space="preserve">agedasema rongiliikluse pakkumiseks tuleb </w:delText>
              </w:r>
              <w:r w:rsidR="0AC04AA9" w:rsidRPr="3992A286" w:rsidDel="00454B8F">
                <w:rPr>
                  <w:rFonts w:asciiTheme="majorHAnsi" w:hAnsiTheme="majorHAnsi"/>
                  <w:sz w:val="20"/>
                  <w:szCs w:val="20"/>
                  <w:lang w:val="et-EE"/>
                </w:rPr>
                <w:delText>Rapla-Lelle vahelisel raudteelõigul luua eeldused reisirongide piirkiiruste tõstmiseks projektikiirusele 160 km/h raudtee muldkeha ja pealisehituse rekonstrueerimisega.</w:delText>
              </w:r>
            </w:del>
          </w:p>
          <w:p w14:paraId="333B3167" w14:textId="23F93D62" w:rsidR="009D6B67" w:rsidDel="004E44D2" w:rsidRDefault="00EE5F1F">
            <w:pPr>
              <w:spacing w:before="0" w:line="240" w:lineRule="auto"/>
              <w:jc w:val="both"/>
              <w:rPr>
                <w:del w:id="1036" w:author="Kaisa Tähe - RAM" w:date="2025-07-18T15:22:00Z" w16du:dateUtc="2025-07-18T12:22:00Z"/>
                <w:rFonts w:asciiTheme="majorHAnsi" w:hAnsiTheme="majorHAnsi"/>
                <w:sz w:val="20"/>
                <w:szCs w:val="20"/>
                <w:u w:val="single"/>
                <w:lang w:val="et-EE"/>
              </w:rPr>
            </w:pPr>
            <w:commentRangeStart w:id="1037"/>
            <w:del w:id="1038" w:author="Kaisa Tähe - RAM" w:date="2025-07-18T15:22:00Z" w16du:dateUtc="2025-07-18T12:22:00Z">
              <w:r w:rsidDel="004E44D2">
                <w:rPr>
                  <w:rFonts w:asciiTheme="majorHAnsi" w:hAnsiTheme="majorHAnsi"/>
                  <w:sz w:val="20"/>
                  <w:szCs w:val="20"/>
                  <w:u w:val="single"/>
                  <w:lang w:val="et-EE"/>
                </w:rPr>
                <w:delText>Rail Baltic</w:delText>
              </w:r>
            </w:del>
            <w:commentRangeEnd w:id="1037"/>
            <w:r w:rsidR="00FC03E8">
              <w:rPr>
                <w:rStyle w:val="Kommentaariviide"/>
                <w:rFonts w:asciiTheme="majorHAnsi" w:hAnsiTheme="majorHAnsi"/>
                <w:sz w:val="20"/>
                <w:szCs w:val="20"/>
                <w:u w:val="single"/>
                <w:lang w:val="et-EE"/>
              </w:rPr>
              <w:commentReference w:id="1037"/>
            </w:r>
          </w:p>
          <w:p w14:paraId="00E30C12" w14:textId="15323267" w:rsidR="009D6B67" w:rsidDel="004E44D2" w:rsidRDefault="00EE5F1F">
            <w:pPr>
              <w:spacing w:before="0" w:line="240" w:lineRule="auto"/>
              <w:jc w:val="both"/>
              <w:rPr>
                <w:del w:id="1039" w:author="Kaisa Tähe - RAM" w:date="2025-07-18T15:22:00Z" w16du:dateUtc="2025-07-18T12:22:00Z"/>
                <w:lang w:val="et-EE"/>
              </w:rPr>
            </w:pPr>
            <w:del w:id="1040" w:author="Kaisa Tähe - RAM" w:date="2025-07-18T15:22:00Z" w16du:dateUtc="2025-07-18T12:22:00Z">
              <w:r w:rsidDel="004E44D2">
                <w:rPr>
                  <w:rFonts w:asciiTheme="majorHAnsi" w:hAnsiTheme="majorHAnsi"/>
                  <w:sz w:val="20"/>
                  <w:szCs w:val="20"/>
                  <w:lang w:val="et-EE"/>
                </w:rPr>
                <w:delText xml:space="preserve">Rail Balticu (RB) tõhususe maksimeerimiseks ning Euroopa ühendamise rahastu (CEF), Taaste- ja vastupidavusrahastu (RRF) ja Ühtekuuluvusfondi (ÜF) vahelise koostoime tagamiseks ehitatakse vajalikud </w:delText>
              </w:r>
              <w:r w:rsidDel="004E44D2">
                <w:rPr>
                  <w:rFonts w:asciiTheme="majorHAnsi" w:hAnsiTheme="majorHAnsi"/>
                  <w:sz w:val="20"/>
                  <w:szCs w:val="20"/>
                  <w:lang w:val="et-EE"/>
                </w:rPr>
                <w:lastRenderedPageBreak/>
                <w:delText>rahvusvahelised reisiterminalid ning kohalikud peatused RB Tallinna ja Ikla vahelisele raudteelõigule. Investeering aitab kaasa piirkondlikule arengule ja vähendab CO</w:delText>
              </w:r>
              <w:r w:rsidDel="004E44D2">
                <w:rPr>
                  <w:rFonts w:asciiTheme="majorHAnsi" w:hAnsiTheme="majorHAnsi"/>
                  <w:sz w:val="20"/>
                  <w:szCs w:val="20"/>
                  <w:vertAlign w:val="subscript"/>
                  <w:lang w:val="et-EE"/>
                </w:rPr>
                <w:delText>2</w:delText>
              </w:r>
              <w:r w:rsidDel="004E44D2">
                <w:rPr>
                  <w:rFonts w:asciiTheme="majorHAnsi" w:hAnsiTheme="majorHAnsi"/>
                  <w:sz w:val="20"/>
                  <w:szCs w:val="20"/>
                  <w:lang w:val="et-EE"/>
                </w:rPr>
                <w:delText xml:space="preserve"> heidet, võimaldades igapäevast pendelrännet elektrikiirrongiga. Kohalike peatuste asukohad on osalusprotsessi raames määratud maakonnaplaneeringutes. Kohalikud peatused ühendavad sisemaad linnakeskustega ning aitavad vähendada liikluskoormust maanteedel. Kohalikest peatustest saavad väikesed mitmeliigilised reisiterminalid. Peatustel on hea ligipääs ka olemasolevale teede- ja jalgratta- ning kõnniteetaristule, need varustatakse jalgrataste ja autode parkimiskohtade (sh elektrisõidukite laadimisvõimalustega), bussipeatuse ja muude vajalike rajatistega. Kohalike peatuste rajamine RB raudteemarsruudile täiendab poliitikaeesmärgi nr 2 raames kavandatud investeeringuid, mis on mõeldud isiklike autode kasutuse suurenemisest ning säästvate transpordiliikide kasutamise vähenemisest tekkinud probleemide lahendamiseks.</w:delText>
              </w:r>
            </w:del>
          </w:p>
          <w:p w14:paraId="7F657F90" w14:textId="24142FDD" w:rsidR="009D6B67" w:rsidDel="004E44D2" w:rsidRDefault="00EE5F1F">
            <w:pPr>
              <w:spacing w:before="0" w:line="240" w:lineRule="auto"/>
              <w:jc w:val="both"/>
              <w:rPr>
                <w:del w:id="1041" w:author="Kaisa Tähe - RAM" w:date="2025-07-18T15:22:00Z" w16du:dateUtc="2025-07-18T12:22:00Z"/>
                <w:lang w:val="et-EE"/>
              </w:rPr>
            </w:pPr>
            <w:del w:id="1042" w:author="Kaisa Tähe - RAM" w:date="2025-07-18T15:22:00Z" w16du:dateUtc="2025-07-18T12:22:00Z">
              <w:r w:rsidDel="004E44D2">
                <w:rPr>
                  <w:rFonts w:asciiTheme="majorHAnsi" w:hAnsiTheme="majorHAnsi"/>
                  <w:sz w:val="20"/>
                  <w:szCs w:val="20"/>
                  <w:lang w:val="et-EE"/>
                </w:rPr>
                <w:delText>Balti riikide suurimal uuel raudteel Rail Balticul on Eesti territooriumil kaks rahvusvahelist reisiterminali: Ülemiste ja Pärnu. Rahvusvahelised reisiterminalid  ja nende ümbrus moodustavad peamise multimodaalse transpordisõlme, ühendades erinevad transpordiliigid ning aidates kaasa ühistranspordi kasutamise suurendamisele piirkonnas. Investeeringuga parandatakse ka jaamade ligipääsetavust.</w:delText>
              </w:r>
            </w:del>
          </w:p>
          <w:p w14:paraId="73DBAAD0"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Investeeringud maantee transporditaristusse on olulised majanduskasvu ja tööhõive hoogustamise võimaldajad. Peamised eelised on liiklusohutuse</w:t>
            </w:r>
            <w:r>
              <w:rPr>
                <w:rStyle w:val="Allmrkuseviide"/>
                <w:rFonts w:asciiTheme="majorHAnsi" w:hAnsiTheme="majorHAnsi"/>
                <w:sz w:val="20"/>
                <w:szCs w:val="20"/>
                <w:lang w:val="et-EE"/>
              </w:rPr>
              <w:footnoteReference w:id="27"/>
            </w:r>
            <w:r>
              <w:rPr>
                <w:rFonts w:asciiTheme="majorHAnsi" w:hAnsiTheme="majorHAnsi"/>
                <w:sz w:val="20"/>
                <w:szCs w:val="20"/>
                <w:lang w:val="et-EE"/>
              </w:rPr>
              <w:t xml:space="preserve"> parandamine, sõiduaja vähendamine ning inimeste ja ettevõtjate ühenduvuse edendamine. Samuti aitab see parandada maakasutuse tõhusust, kaasata piirkondadesse nii era- kui ka avaliku sektori investeeringuid (logistikaparkide arendamine, elamuehitusprojektid ja muud kinnisvarainvesteeringud), vähendada keskkonnakulusid (müra, CO</w:t>
            </w:r>
            <w:r>
              <w:rPr>
                <w:rFonts w:asciiTheme="majorHAnsi" w:hAnsiTheme="majorHAnsi"/>
                <w:sz w:val="20"/>
                <w:szCs w:val="20"/>
                <w:vertAlign w:val="subscript"/>
                <w:lang w:val="et-EE"/>
              </w:rPr>
              <w:t>2</w:t>
            </w:r>
            <w:r>
              <w:rPr>
                <w:rFonts w:asciiTheme="majorHAnsi" w:hAnsiTheme="majorHAnsi"/>
                <w:sz w:val="20"/>
                <w:szCs w:val="20"/>
                <w:lang w:val="et-EE"/>
              </w:rPr>
              <w:t>, looduslike liikide rändetingimuste parandamine jne), arendada intelligentseid transpordisüsteeme ning sellel on nii otsene kui ka kaudne mõju tööhõivele. Prioriteetsed projektid maanteetaristu arendamiseks on nimetatud Eesti Vabariigi Valitsuse kinnitatud teehoiukavas</w:t>
            </w:r>
            <w:r>
              <w:rPr>
                <w:rStyle w:val="Allmrkuseviide"/>
                <w:rFonts w:asciiTheme="majorHAnsi" w:hAnsiTheme="majorHAnsi"/>
                <w:sz w:val="20"/>
                <w:szCs w:val="20"/>
                <w:lang w:val="et-EE"/>
              </w:rPr>
              <w:footnoteReference w:id="28"/>
            </w:r>
            <w:r>
              <w:rPr>
                <w:rFonts w:asciiTheme="majorHAnsi" w:hAnsiTheme="majorHAnsi"/>
                <w:sz w:val="20"/>
                <w:szCs w:val="20"/>
                <w:lang w:val="et-EE"/>
              </w:rPr>
              <w:t>.</w:t>
            </w:r>
          </w:p>
          <w:p w14:paraId="4D34DA95" w14:textId="77777777" w:rsidR="009D6B67" w:rsidRDefault="00EE5F1F">
            <w:pPr>
              <w:spacing w:before="0" w:line="240" w:lineRule="auto"/>
              <w:jc w:val="both"/>
              <w:rPr>
                <w:rFonts w:asciiTheme="majorHAnsi" w:hAnsiTheme="majorHAnsi"/>
                <w:sz w:val="20"/>
                <w:szCs w:val="20"/>
                <w:u w:val="single"/>
                <w:lang w:val="et-EE"/>
              </w:rPr>
            </w:pPr>
            <w:r>
              <w:rPr>
                <w:rFonts w:asciiTheme="majorHAnsi" w:hAnsiTheme="majorHAnsi"/>
                <w:sz w:val="20"/>
                <w:szCs w:val="20"/>
                <w:u w:val="single"/>
                <w:lang w:val="et-EE"/>
              </w:rPr>
              <w:t>TEN-T maantee transpordiühenduste arendamine</w:t>
            </w:r>
          </w:p>
          <w:p w14:paraId="7FB26B0E" w14:textId="77777777" w:rsidR="009D6B67" w:rsidRDefault="00EE5F1F">
            <w:pPr>
              <w:spacing w:before="0" w:line="240" w:lineRule="auto"/>
              <w:jc w:val="both"/>
              <w:rPr>
                <w:lang w:val="et-EE"/>
              </w:rPr>
            </w:pPr>
            <w:r>
              <w:rPr>
                <w:rFonts w:asciiTheme="majorHAnsi" w:hAnsiTheme="majorHAnsi"/>
                <w:sz w:val="20"/>
                <w:szCs w:val="20"/>
                <w:lang w:val="et-EE"/>
              </w:rPr>
              <w:t>TEN-T maantee transpordiühendused on endiselt ebapiisavad ja takistavad reisimist (bussireisid) või kaupade transporti hõlmavate sektorite arengut, samuti on vajakajäämisi liiklusohutuse tagamisel. Seetõttu on tehtavad investeeringud peamiselt seotud liiklusohutusega (sh intelligentsete transpordisüsteemidega), sõiduaja vähendamisega, teekasutajate kuludega ja keskkonnaalaste leevendusmeetmete väljatöötamisega. Teedevõrku on vaja intensiivselt arendada ka seoses TEN-T põhivõrgu välja ehitamise kohustusega 2030. aastaks. TEN-T põhivõrgu E263 Tallinna-Tartu-Võru-Luhamaa maanteest on valmis ehitatud 22% (hõlmab 64 km 2+2 ja 2+1 teelõiku, kokku 283 km). 2019. aasta lõpuks vastas 19% TEN-T põhimaanteest E67 Tallinna-Pärnu-Ikla (hõlmab 34 km 2+2 ja 2+1 teelõiku, kokku 179 km) määruses (EL) nr 1315/2013 sätestatud liiklusohutus- ja keskkonnanõuetele. TEN-T E20 Tallinna-Narva maanteest on nõuetele vastavalt välja ehitatud 38% (80 km 2+2 maanteelõigust, kokku 209 km).</w:t>
            </w:r>
          </w:p>
          <w:p w14:paraId="7AC1EB9F"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Liiklusohutuse tagamiseks ehitatakse ohtlikud ühetasandilised ristmikud eritasandiliseks, paigaldatakse nõuetekohane valgustus ning rajatakse ohutud parkimisalad. Olemasolevad maanteed läbivad paljusid asulaid ning tänu rajatavatele ümbersõiduteedele suureneb liiklusohutus, paraneb asulate elu- ja liikluskeskkond ning paranevad ka jalakäijate ja jalgratturite tingimused ohutuks liiklemiseks. Keskkonnanõuete tagamiseks paigaldatakse müratõkked ning loomadele rajatakse piirdeaiad ning ökoduktid ja -tunnelid (ja muud alternatiivsed nutikad lahendused). Negatiivse keskkonnamõju leevendusmeetmeks kasutatakse haljastamist. Teelõikude projekteerimisel ja ehitamisel arvestatakse kliimamuutuste mõjuga. Toetust kasutatakse kooskõlas määruse (EL) nr 1315/2013 artikli 17 lõike 3 punkti b ja artikli 39 lõike 2 punktiga c ning need aitavad kaasa TEN-T põhivõrgu ja selle juurdepääsude valmimisele, ehitades 2+1 ja 2+2 teelõike, et täita liiklusohutus- ja keskkonnanõudeid.</w:t>
            </w:r>
          </w:p>
          <w:p w14:paraId="7C79368F" w14:textId="77777777" w:rsidR="009D6B67" w:rsidRDefault="00EE5F1F">
            <w:pPr>
              <w:spacing w:before="0"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Planeeritud tegevused on hinnatud RRF DNSH juhendi alusel "ei kahjusta oluliselt" printsiibiga kooskõlas olevaks.</w:t>
            </w:r>
          </w:p>
          <w:p w14:paraId="512EF945" w14:textId="77777777" w:rsidR="009D6B67" w:rsidRDefault="00EE5F1F">
            <w:pPr>
              <w:spacing w:before="0" w:line="240" w:lineRule="auto"/>
              <w:jc w:val="both"/>
              <w:rPr>
                <w:lang w:val="et-EE"/>
              </w:rPr>
            </w:pPr>
            <w:r>
              <w:rPr>
                <w:rFonts w:ascii="Cambria" w:eastAsia="Times New Roman" w:hAnsi="Cambria" w:cstheme="minorBidi"/>
                <w:sz w:val="20"/>
                <w:szCs w:val="20"/>
                <w:lang w:val="et-EE"/>
              </w:rPr>
              <w:t>Tegevused on suunatud peamiselt avaliku teenuse osutamiseks, mistõttu rahastamisvahendeid ei kavandata ja meetmeid rakendatakse toetuse vormis.</w:t>
            </w:r>
          </w:p>
        </w:tc>
      </w:tr>
    </w:tbl>
    <w:p w14:paraId="168985EC"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12F93AC2" w14:textId="77777777">
        <w:tc>
          <w:tcPr>
            <w:tcW w:w="9634" w:type="dxa"/>
          </w:tcPr>
          <w:p w14:paraId="34E36728" w14:textId="77777777" w:rsidR="009D6B67" w:rsidRDefault="00EE5F1F">
            <w:pPr>
              <w:spacing w:before="0" w:line="240" w:lineRule="auto"/>
              <w:jc w:val="both"/>
              <w:rPr>
                <w:rFonts w:ascii="Cambria" w:eastAsia="Cambria" w:hAnsi="Cambria" w:cstheme="minorHAnsi"/>
                <w:sz w:val="20"/>
                <w:szCs w:val="20"/>
                <w:lang w:val="et-EE"/>
              </w:rPr>
            </w:pPr>
            <w:r>
              <w:rPr>
                <w:rFonts w:asciiTheme="majorHAnsi" w:hAnsiTheme="majorHAnsi"/>
                <w:sz w:val="20"/>
                <w:szCs w:val="20"/>
                <w:lang w:val="et-EE"/>
              </w:rPr>
              <w:t>Rahvusvaheline transport, ettevõtjad, kohalikud elanikud, turistid.</w:t>
            </w:r>
          </w:p>
        </w:tc>
      </w:tr>
    </w:tbl>
    <w:p w14:paraId="7E4FD40D"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71148890" w14:textId="77777777">
        <w:tc>
          <w:tcPr>
            <w:tcW w:w="9628" w:type="dxa"/>
          </w:tcPr>
          <w:p w14:paraId="57870409"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lastRenderedPageBreak/>
              <w:t>Sekkumiste ettevalmistamisel ja rakendamisel võetakse arvesse võimalikku mõju võrdsusele, kaasamisele ja mittediskrimineerimisele ning vajaduse korral kohandatakse meetmeid seal, kus asjakohane.</w:t>
            </w:r>
          </w:p>
          <w:p w14:paraId="71B2BD49" w14:textId="77777777" w:rsidR="009D6B67" w:rsidRDefault="00EE5F1F">
            <w:pPr>
              <w:spacing w:before="0" w:line="240" w:lineRule="auto"/>
              <w:jc w:val="both"/>
              <w:rPr>
                <w:rFonts w:ascii="Cambria" w:eastAsia="Times New Roman" w:hAnsi="Cambria" w:cstheme="minorHAnsi"/>
                <w:bCs/>
                <w:lang w:val="et-EE"/>
              </w:rPr>
            </w:pPr>
            <w:r>
              <w:rPr>
                <w:rFonts w:asciiTheme="majorHAnsi" w:hAnsiTheme="majorHAnsi"/>
                <w:sz w:val="20"/>
                <w:szCs w:val="20"/>
                <w:lang w:val="et-EE"/>
              </w:rPr>
              <w:t>Need võivad olla kohandused taristu loomisel 8–80-põhimõtte kohaselt. See tähendab, et taristu, teabevahetus, e-teenused jne peavad olema mugavad nii 8- kui ka 80-aastastele kasutajatele. See sisaldab üksikasju, et parandada nähtavust ja kasutatavust kõigi kasutajate jaoks, kellel on erinevad vajadused, ning peab olema kooskõlas Euroopa Parlamendi ja nõukogu 17. aprilli 2019. aasta direktiiviga (EL) 2019/882, mis käsitleb toodete ja teenuste ligipääsetavuse nõudeid.</w:t>
            </w:r>
          </w:p>
        </w:tc>
      </w:tr>
    </w:tbl>
    <w:p w14:paraId="3BC7DDA5"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6C73B96E" w14:textId="77777777">
        <w:tc>
          <w:tcPr>
            <w:tcW w:w="9628" w:type="dxa"/>
          </w:tcPr>
          <w:p w14:paraId="7D8EDAFB"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Tallinna-Narva raudteelõigu elektrifitseerimine ja Tapa-Narva raudteelõigu tugevdamine vähendavad Narva ja pealinna Tallinna aegruumilist vahemaad.</w:t>
            </w:r>
          </w:p>
        </w:tc>
      </w:tr>
    </w:tbl>
    <w:p w14:paraId="2E9DA0AE" w14:textId="77777777" w:rsidR="009D6B67" w:rsidRDefault="00EE5F1F">
      <w:pPr>
        <w:keepNext/>
        <w:spacing w:before="0" w:line="240" w:lineRule="auto"/>
        <w:rPr>
          <w:rFonts w:ascii="Cambria" w:eastAsia="Times New Roman" w:hAnsi="Cambria" w:cstheme="minorHAnsi"/>
          <w:bCs/>
          <w:lang w:val="et-EE"/>
        </w:rPr>
      </w:pPr>
      <w:r>
        <w:rPr>
          <w:rFonts w:ascii="Cambria" w:eastAsia="Times New Roman" w:hAnsi="Cambria" w:cstheme="minorHAnsi"/>
          <w:b/>
          <w:bCs/>
          <w:lang w:val="et-EE"/>
        </w:rPr>
        <w:t>Piirkondadevahelised</w:t>
      </w:r>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174688C7" w14:textId="77777777">
        <w:tc>
          <w:tcPr>
            <w:tcW w:w="9628" w:type="dxa"/>
          </w:tcPr>
          <w:p w14:paraId="702A0674" w14:textId="516E2579" w:rsidR="009D6B67" w:rsidRDefault="00EE5F1F">
            <w:pPr>
              <w:spacing w:before="0" w:line="240" w:lineRule="auto"/>
              <w:jc w:val="both"/>
              <w:rPr>
                <w:rFonts w:ascii="Cambria" w:eastAsia="Times New Roman" w:hAnsi="Cambria" w:cstheme="minorHAnsi"/>
                <w:bCs/>
                <w:lang w:val="et-EE"/>
              </w:rPr>
            </w:pPr>
            <w:r>
              <w:rPr>
                <w:rFonts w:asciiTheme="majorHAnsi" w:hAnsiTheme="majorHAnsi"/>
                <w:sz w:val="20"/>
                <w:szCs w:val="20"/>
                <w:lang w:val="et-EE"/>
              </w:rPr>
              <w:t>Piirkondadevahelised, piiriülesed ja riikidevahelised meetmed hõlmavad Pärnu-Ikla (Via Baltica) piiriala avalike teede rekonstrueerimist. Samuti hõlmavad need Tartu-Koidula ja Tartu-Valga lõikude raudteede rekonstrueerimist</w:t>
            </w:r>
            <w:ins w:id="1043" w:author="Kaisa Tähe - RAM" w:date="2025-07-18T15:25:00Z" w16du:dateUtc="2025-07-18T12:25:00Z">
              <w:r w:rsidR="00947552">
                <w:rPr>
                  <w:rFonts w:asciiTheme="majorHAnsi" w:hAnsiTheme="majorHAnsi"/>
                  <w:sz w:val="20"/>
                  <w:szCs w:val="20"/>
                  <w:lang w:val="et-EE"/>
                </w:rPr>
                <w:t>.</w:t>
              </w:r>
            </w:ins>
            <w:r>
              <w:rPr>
                <w:rFonts w:asciiTheme="majorHAnsi" w:hAnsiTheme="majorHAnsi"/>
                <w:sz w:val="20"/>
                <w:szCs w:val="20"/>
                <w:lang w:val="et-EE"/>
              </w:rPr>
              <w:t xml:space="preserve"> </w:t>
            </w:r>
            <w:del w:id="1044" w:author="Kaisa Tähe - RAM" w:date="2025-07-18T15:25:00Z" w16du:dateUtc="2025-07-18T12:25:00Z">
              <w:r w:rsidDel="00947552">
                <w:rPr>
                  <w:rFonts w:asciiTheme="majorHAnsi" w:hAnsiTheme="majorHAnsi"/>
                  <w:sz w:val="20"/>
                  <w:szCs w:val="20"/>
                  <w:lang w:val="et-EE"/>
                </w:rPr>
                <w:delText>ning Rail Balticu – Balti riikide suurima uue raudtee – ehitamist.</w:delText>
              </w:r>
            </w:del>
          </w:p>
        </w:tc>
      </w:tr>
    </w:tbl>
    <w:p w14:paraId="07F9FEDB" w14:textId="77777777" w:rsidR="009D6B67" w:rsidRDefault="009D6B67">
      <w:pPr>
        <w:spacing w:line="240" w:lineRule="auto"/>
        <w:rPr>
          <w:rFonts w:ascii="Cambria" w:hAnsi="Cambria" w:cstheme="minorHAnsi"/>
          <w:b/>
          <w:bCs/>
          <w:lang w:val="et-EE"/>
        </w:rPr>
      </w:pPr>
    </w:p>
    <w:p w14:paraId="1CB2D2C1" w14:textId="77777777" w:rsidR="009D6B67" w:rsidRDefault="00EE5F1F">
      <w:pPr>
        <w:spacing w:line="240" w:lineRule="auto"/>
        <w:rPr>
          <w:sz w:val="22"/>
          <w:lang w:val="et-EE"/>
        </w:rPr>
      </w:pPr>
      <w:r>
        <w:rPr>
          <w:rFonts w:ascii="Cambria" w:hAnsi="Cambria" w:cstheme="minorHAnsi"/>
          <w:b/>
          <w:bCs/>
          <w:lang w:val="et-EE"/>
        </w:rPr>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16"/>
      </w:tblGrid>
      <w:tr w:rsidR="009D6B67" w14:paraId="652736AD" w14:textId="77777777">
        <w:trPr>
          <w:trHeight w:val="375"/>
        </w:trPr>
        <w:tc>
          <w:tcPr>
            <w:tcW w:w="9616" w:type="dxa"/>
          </w:tcPr>
          <w:p w14:paraId="134BFCA0" w14:textId="77777777" w:rsidR="009D6B67" w:rsidRDefault="00EE5F1F">
            <w:pPr>
              <w:rPr>
                <w:rFonts w:ascii="Cambria" w:eastAsia="Times New Roman" w:hAnsi="Cambria" w:cstheme="minorHAnsi"/>
                <w:bCs/>
                <w:sz w:val="20"/>
                <w:lang w:val="et-EE"/>
              </w:rPr>
            </w:pPr>
            <w:r>
              <w:rPr>
                <w:rFonts w:asciiTheme="majorHAnsi" w:hAnsiTheme="majorHAnsi"/>
                <w:sz w:val="20"/>
                <w:szCs w:val="20"/>
                <w:lang w:val="et-EE"/>
              </w:rPr>
              <w:t>Ei kohaldu.</w:t>
            </w:r>
          </w:p>
        </w:tc>
      </w:tr>
    </w:tbl>
    <w:p w14:paraId="2C697FAA" w14:textId="77777777" w:rsidR="009D6B67" w:rsidRDefault="00EE5F1F">
      <w:pPr>
        <w:pStyle w:val="Pealkiri5"/>
        <w:numPr>
          <w:ilvl w:val="4"/>
          <w:numId w:val="82"/>
        </w:numPr>
        <w:ind w:left="1418"/>
        <w:rPr>
          <w:lang w:val="et-EE"/>
        </w:rPr>
      </w:pPr>
      <w:r>
        <w:rPr>
          <w:lang w:val="et-EE"/>
        </w:rPr>
        <w:t>Näitajad</w:t>
      </w:r>
    </w:p>
    <w:p w14:paraId="6653570D" w14:textId="6D1E4CED" w:rsidR="009D6B67" w:rsidRDefault="00EE5F1F">
      <w:pPr>
        <w:pStyle w:val="Pealdis"/>
        <w:keepNext/>
        <w:jc w:val="left"/>
        <w:rPr>
          <w:b w:val="0"/>
          <w:sz w:val="22"/>
          <w:lang w:val="et-EE"/>
        </w:rPr>
      </w:pPr>
      <w:r>
        <w:rPr>
          <w:lang w:val="et-EE"/>
        </w:rPr>
        <w:t xml:space="preserve">Tabel </w:t>
      </w:r>
      <w:del w:id="1045" w:author="Kaisa Tähe - RAM" w:date="2025-10-13T15:31:00Z" w16du:dateUtc="2025-10-13T12:31:00Z">
        <w:r w:rsidDel="00436CDA">
          <w:rPr>
            <w:lang w:val="et-EE"/>
          </w:rPr>
          <w:fldChar w:fldCharType="begin"/>
        </w:r>
        <w:r w:rsidDel="00436CDA">
          <w:rPr>
            <w:lang w:val="et-EE"/>
          </w:rPr>
          <w:delInstrText xml:space="preserve"> SEQ Tabel \* ARABIC </w:delInstrText>
        </w:r>
        <w:r w:rsidDel="00436CDA">
          <w:rPr>
            <w:lang w:val="et-EE"/>
          </w:rPr>
          <w:fldChar w:fldCharType="separate"/>
        </w:r>
        <w:r w:rsidDel="00436CDA">
          <w:rPr>
            <w:lang w:val="et-EE"/>
          </w:rPr>
          <w:delText>62</w:delText>
        </w:r>
        <w:r w:rsidDel="00436CDA">
          <w:rPr>
            <w:lang w:val="et-EE"/>
          </w:rPr>
          <w:fldChar w:fldCharType="end"/>
        </w:r>
      </w:del>
      <w:ins w:id="1046" w:author="Kaisa Tähe - RAM" w:date="2025-10-13T15:31:00Z" w16du:dateUtc="2025-10-13T12:31:00Z">
        <w:r w:rsidR="00436CDA">
          <w:rPr>
            <w:lang w:val="et-EE"/>
          </w:rPr>
          <w:t>68</w:t>
        </w:r>
      </w:ins>
      <w:r>
        <w:rPr>
          <w:lang w:val="et-EE"/>
        </w:rPr>
        <w:t>: Väljundnäitajad</w:t>
      </w:r>
    </w:p>
    <w:tbl>
      <w:tblPr>
        <w:tblW w:w="5000" w:type="pct"/>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479"/>
        <w:gridCol w:w="463"/>
        <w:gridCol w:w="969"/>
        <w:gridCol w:w="1411"/>
        <w:gridCol w:w="2502"/>
        <w:gridCol w:w="1117"/>
        <w:gridCol w:w="959"/>
        <w:gridCol w:w="1265"/>
      </w:tblGrid>
      <w:tr w:rsidR="009D6B67" w14:paraId="601B2A23" w14:textId="77777777">
        <w:trPr>
          <w:trHeight w:val="962"/>
          <w:jc w:val="center"/>
        </w:trPr>
        <w:tc>
          <w:tcPr>
            <w:tcW w:w="237" w:type="pct"/>
            <w:shd w:val="clear" w:color="auto" w:fill="FFFFFF" w:themeFill="background1"/>
            <w:textDirection w:val="btLr"/>
            <w:vAlign w:val="center"/>
          </w:tcPr>
          <w:p w14:paraId="263F73B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40" w:type="pct"/>
            <w:shd w:val="clear" w:color="auto" w:fill="FFFFFF" w:themeFill="background1"/>
            <w:textDirection w:val="btLr"/>
            <w:vAlign w:val="center"/>
          </w:tcPr>
          <w:p w14:paraId="6B467C0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237" w:type="pct"/>
            <w:shd w:val="clear" w:color="auto" w:fill="FFFFFF" w:themeFill="background1"/>
            <w:textDirection w:val="btLr"/>
            <w:vAlign w:val="center"/>
          </w:tcPr>
          <w:p w14:paraId="0A112F3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504D825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29" w:type="pct"/>
            <w:shd w:val="clear" w:color="auto" w:fill="FFFFFF" w:themeFill="background1"/>
            <w:textDirection w:val="btLr"/>
            <w:vAlign w:val="center"/>
          </w:tcPr>
          <w:p w14:paraId="488DF4E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390" w:type="pct"/>
            <w:shd w:val="clear" w:color="auto" w:fill="FFFFFF" w:themeFill="background1"/>
            <w:textDirection w:val="btLr"/>
            <w:vAlign w:val="center"/>
          </w:tcPr>
          <w:p w14:paraId="08F9560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671" w:type="pct"/>
            <w:shd w:val="clear" w:color="auto" w:fill="FFFFFF" w:themeFill="background1"/>
            <w:textDirection w:val="btLr"/>
            <w:vAlign w:val="center"/>
          </w:tcPr>
          <w:p w14:paraId="60670E8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89" w:type="pct"/>
            <w:shd w:val="clear" w:color="auto" w:fill="FFFFFF" w:themeFill="background1"/>
            <w:textDirection w:val="btLr"/>
            <w:vAlign w:val="center"/>
          </w:tcPr>
          <w:p w14:paraId="6CA56121"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1F8C1425"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12" w:type="pct"/>
            <w:shd w:val="clear" w:color="auto" w:fill="FFFFFF" w:themeFill="background1"/>
            <w:textDirection w:val="btLr"/>
            <w:vAlign w:val="center"/>
          </w:tcPr>
          <w:p w14:paraId="5BED8B4F"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306348F"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100BB8D0" w14:textId="77777777">
        <w:trPr>
          <w:trHeight w:val="340"/>
          <w:jc w:val="center"/>
        </w:trPr>
        <w:tc>
          <w:tcPr>
            <w:tcW w:w="237" w:type="pct"/>
            <w:shd w:val="clear" w:color="auto" w:fill="FFFFFF" w:themeFill="background1"/>
          </w:tcPr>
          <w:p w14:paraId="0D2C78E7"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5</w:t>
            </w:r>
          </w:p>
        </w:tc>
        <w:tc>
          <w:tcPr>
            <w:tcW w:w="340" w:type="pct"/>
            <w:shd w:val="clear" w:color="auto" w:fill="FFFFFF" w:themeFill="background1"/>
          </w:tcPr>
          <w:p w14:paraId="7E26F6E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237" w:type="pct"/>
            <w:shd w:val="clear" w:color="auto" w:fill="FFFFFF" w:themeFill="background1"/>
          </w:tcPr>
          <w:p w14:paraId="37DA021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594" w:type="pct"/>
            <w:shd w:val="clear" w:color="auto" w:fill="FFFFFF" w:themeFill="background1"/>
          </w:tcPr>
          <w:p w14:paraId="418ED2A5"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w:t>
            </w:r>
          </w:p>
        </w:tc>
        <w:tc>
          <w:tcPr>
            <w:tcW w:w="429" w:type="pct"/>
            <w:shd w:val="clear" w:color="auto" w:fill="FFFFFF" w:themeFill="background1"/>
          </w:tcPr>
          <w:p w14:paraId="1F33D6D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RCO45</w:t>
            </w:r>
          </w:p>
        </w:tc>
        <w:tc>
          <w:tcPr>
            <w:tcW w:w="1390" w:type="pct"/>
            <w:shd w:val="clear" w:color="auto" w:fill="FFFFFF" w:themeFill="background1"/>
          </w:tcPr>
          <w:p w14:paraId="22C4BF5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Rekonstrueeritud või ajakohastatud teede pikkus – TEN-T</w:t>
            </w:r>
          </w:p>
        </w:tc>
        <w:tc>
          <w:tcPr>
            <w:tcW w:w="671" w:type="pct"/>
            <w:shd w:val="clear" w:color="auto" w:fill="FFFFFF" w:themeFill="background1"/>
          </w:tcPr>
          <w:p w14:paraId="70EDDF1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km</w:t>
            </w:r>
          </w:p>
        </w:tc>
        <w:tc>
          <w:tcPr>
            <w:tcW w:w="589" w:type="pct"/>
            <w:shd w:val="clear" w:color="auto" w:fill="FFFFFF" w:themeFill="background1"/>
          </w:tcPr>
          <w:p w14:paraId="7093ADA5" w14:textId="29A2EED8" w:rsidR="009D6B67" w:rsidRDefault="00EE5F1F">
            <w:pPr>
              <w:pStyle w:val="Text1"/>
              <w:spacing w:before="0" w:after="0" w:line="240" w:lineRule="auto"/>
              <w:ind w:left="0"/>
              <w:rPr>
                <w:rFonts w:ascii="Cambria" w:hAnsi="Cambria" w:cstheme="minorHAnsi"/>
                <w:sz w:val="20"/>
                <w:szCs w:val="20"/>
                <w:lang w:val="et-EE"/>
              </w:rPr>
            </w:pPr>
            <w:del w:id="1047" w:author="Kaisa Tähe - RAM" w:date="2025-09-25T17:16:00Z" w16du:dateUtc="2025-09-25T14:16:00Z">
              <w:r w:rsidDel="00D86DAD">
                <w:rPr>
                  <w:rFonts w:ascii="Cambria" w:hAnsi="Cambria" w:cstheme="minorHAnsi"/>
                  <w:sz w:val="20"/>
                  <w:szCs w:val="20"/>
                  <w:lang w:val="et-EE"/>
                </w:rPr>
                <w:delText>19</w:delText>
              </w:r>
            </w:del>
            <w:ins w:id="1048" w:author="Kaisa Tähe - RAM" w:date="2025-09-25T17:16:00Z" w16du:dateUtc="2025-09-25T14:16:00Z">
              <w:r w:rsidR="00D86DAD">
                <w:rPr>
                  <w:rFonts w:ascii="Cambria" w:hAnsi="Cambria" w:cstheme="minorHAnsi"/>
                  <w:sz w:val="20"/>
                  <w:szCs w:val="20"/>
                  <w:lang w:val="et-EE"/>
                </w:rPr>
                <w:t>16</w:t>
              </w:r>
            </w:ins>
          </w:p>
        </w:tc>
        <w:tc>
          <w:tcPr>
            <w:tcW w:w="512" w:type="pct"/>
            <w:shd w:val="clear" w:color="auto" w:fill="FFFFFF" w:themeFill="background1"/>
          </w:tcPr>
          <w:p w14:paraId="6C7999BC" w14:textId="090E067E" w:rsidR="009D6B67" w:rsidRDefault="00D86DAD">
            <w:pPr>
              <w:pStyle w:val="Text1"/>
              <w:spacing w:before="0" w:after="0" w:line="240" w:lineRule="auto"/>
              <w:ind w:left="0"/>
              <w:rPr>
                <w:rFonts w:ascii="Cambria" w:hAnsi="Cambria" w:cstheme="minorHAnsi"/>
                <w:sz w:val="20"/>
                <w:szCs w:val="20"/>
                <w:lang w:val="et-EE"/>
              </w:rPr>
            </w:pPr>
            <w:ins w:id="1049" w:author="Kaisa Tähe - RAM" w:date="2025-09-25T17:16:00Z" w16du:dateUtc="2025-09-25T14:16:00Z">
              <w:r>
                <w:rPr>
                  <w:rFonts w:ascii="Cambria" w:hAnsi="Cambria" w:cstheme="minorHAnsi"/>
                  <w:sz w:val="20"/>
                  <w:szCs w:val="20"/>
                  <w:lang w:val="et-EE"/>
                </w:rPr>
                <w:t>17</w:t>
              </w:r>
            </w:ins>
            <w:commentRangeStart w:id="1050"/>
            <w:del w:id="1051" w:author="Kaisa Tähe - RAM" w:date="2025-07-18T15:25:00Z" w16du:dateUtc="2025-07-18T12:25:00Z">
              <w:r w:rsidR="00EE5F1F" w:rsidDel="00195F36">
                <w:rPr>
                  <w:rFonts w:ascii="Cambria" w:hAnsi="Cambria" w:cstheme="minorHAnsi"/>
                  <w:sz w:val="20"/>
                  <w:szCs w:val="20"/>
                  <w:lang w:val="et-EE"/>
                </w:rPr>
                <w:delText>41</w:delText>
              </w:r>
            </w:del>
            <w:commentRangeEnd w:id="1050"/>
            <w:r w:rsidR="00BC3766">
              <w:rPr>
                <w:rStyle w:val="Kommentaariviide"/>
                <w:rFonts w:ascii="Cambria" w:hAnsi="Cambria" w:cstheme="minorHAnsi"/>
                <w:sz w:val="20"/>
                <w:szCs w:val="20"/>
                <w:lang w:val="et-EE"/>
              </w:rPr>
              <w:commentReference w:id="1050"/>
            </w:r>
          </w:p>
        </w:tc>
      </w:tr>
      <w:tr w:rsidR="009D6B67" w14:paraId="5EB9A02C" w14:textId="77777777">
        <w:trPr>
          <w:trHeight w:val="340"/>
          <w:jc w:val="center"/>
        </w:trPr>
        <w:tc>
          <w:tcPr>
            <w:tcW w:w="237" w:type="pct"/>
            <w:shd w:val="clear" w:color="auto" w:fill="FFFFFF" w:themeFill="background1"/>
          </w:tcPr>
          <w:p w14:paraId="2CBDAC40"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5</w:t>
            </w:r>
          </w:p>
        </w:tc>
        <w:tc>
          <w:tcPr>
            <w:tcW w:w="340" w:type="pct"/>
            <w:shd w:val="clear" w:color="auto" w:fill="FFFFFF" w:themeFill="background1"/>
          </w:tcPr>
          <w:p w14:paraId="0385DEE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237" w:type="pct"/>
            <w:shd w:val="clear" w:color="auto" w:fill="FFFFFF" w:themeFill="background1"/>
          </w:tcPr>
          <w:p w14:paraId="41C6157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594" w:type="pct"/>
            <w:shd w:val="clear" w:color="auto" w:fill="FFFFFF" w:themeFill="background1"/>
          </w:tcPr>
          <w:p w14:paraId="67328198"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w:t>
            </w:r>
          </w:p>
        </w:tc>
        <w:tc>
          <w:tcPr>
            <w:tcW w:w="429" w:type="pct"/>
            <w:shd w:val="clear" w:color="auto" w:fill="FFFFFF" w:themeFill="background1"/>
          </w:tcPr>
          <w:p w14:paraId="17A29EBB" w14:textId="77777777" w:rsidR="009D6B67" w:rsidRDefault="00EE5F1F">
            <w:pPr>
              <w:pStyle w:val="Text1"/>
              <w:spacing w:before="0" w:after="0" w:line="240" w:lineRule="auto"/>
              <w:ind w:left="0"/>
              <w:rPr>
                <w:rFonts w:ascii="Cambria" w:hAnsi="Cambria" w:cstheme="minorHAnsi"/>
                <w:sz w:val="20"/>
                <w:szCs w:val="20"/>
                <w:lang w:val="et-EE"/>
              </w:rPr>
            </w:pPr>
            <w:commentRangeStart w:id="1052"/>
            <w:r>
              <w:rPr>
                <w:rFonts w:ascii="Cambria" w:hAnsi="Cambria" w:cstheme="minorHAnsi"/>
                <w:sz w:val="20"/>
                <w:szCs w:val="20"/>
                <w:lang w:val="et-EE"/>
              </w:rPr>
              <w:t>RCO49</w:t>
            </w:r>
            <w:commentRangeEnd w:id="1052"/>
            <w:r w:rsidR="00176A98">
              <w:rPr>
                <w:rStyle w:val="Kommentaariviide"/>
                <w:rFonts w:ascii="Cambria" w:hAnsi="Cambria" w:cstheme="minorHAnsi"/>
                <w:sz w:val="20"/>
                <w:szCs w:val="20"/>
                <w:lang w:val="et-EE"/>
              </w:rPr>
              <w:commentReference w:id="1052"/>
            </w:r>
          </w:p>
        </w:tc>
        <w:tc>
          <w:tcPr>
            <w:tcW w:w="1390" w:type="pct"/>
            <w:shd w:val="clear" w:color="auto" w:fill="FFFFFF" w:themeFill="background1"/>
          </w:tcPr>
          <w:p w14:paraId="54B01EB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Rekonstrueeritud või ajakohastatud rööbaste pikkus – TEN-T</w:t>
            </w:r>
          </w:p>
        </w:tc>
        <w:tc>
          <w:tcPr>
            <w:tcW w:w="671" w:type="pct"/>
            <w:shd w:val="clear" w:color="auto" w:fill="FFFFFF" w:themeFill="background1"/>
          </w:tcPr>
          <w:p w14:paraId="0397F1F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km</w:t>
            </w:r>
          </w:p>
        </w:tc>
        <w:tc>
          <w:tcPr>
            <w:tcW w:w="589" w:type="pct"/>
            <w:shd w:val="clear" w:color="auto" w:fill="FFFFFF" w:themeFill="background1"/>
          </w:tcPr>
          <w:p w14:paraId="772B024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w:t>
            </w:r>
          </w:p>
        </w:tc>
        <w:tc>
          <w:tcPr>
            <w:tcW w:w="512" w:type="pct"/>
            <w:shd w:val="clear" w:color="auto" w:fill="FFFFFF" w:themeFill="background1"/>
          </w:tcPr>
          <w:p w14:paraId="48040ED3" w14:textId="66239325" w:rsidR="009D6B67" w:rsidRDefault="00EE5F1F">
            <w:pPr>
              <w:pStyle w:val="Text1"/>
              <w:spacing w:before="0" w:after="0" w:line="240" w:lineRule="auto"/>
              <w:ind w:left="0"/>
              <w:rPr>
                <w:rFonts w:ascii="Cambria" w:hAnsi="Cambria" w:cstheme="minorHAnsi"/>
                <w:sz w:val="20"/>
                <w:szCs w:val="20"/>
                <w:lang w:val="et-EE"/>
              </w:rPr>
            </w:pPr>
            <w:del w:id="1053" w:author="Kaisa Tähe - RAM" w:date="2025-09-25T17:15:00Z" w16du:dateUtc="2025-09-25T14:15:00Z">
              <w:r w:rsidDel="00CF2343">
                <w:rPr>
                  <w:rFonts w:ascii="Cambria" w:hAnsi="Cambria" w:cstheme="minorHAnsi"/>
                  <w:sz w:val="20"/>
                  <w:szCs w:val="20"/>
                  <w:lang w:val="et-EE"/>
                </w:rPr>
                <w:delText>105</w:delText>
              </w:r>
            </w:del>
            <w:ins w:id="1054" w:author="Kaisa Tähe - RAM" w:date="2025-09-25T17:15:00Z" w16du:dateUtc="2025-09-25T14:15:00Z">
              <w:r w:rsidR="00CF2343">
                <w:rPr>
                  <w:rFonts w:ascii="Cambria" w:hAnsi="Cambria" w:cstheme="minorHAnsi"/>
                  <w:sz w:val="20"/>
                  <w:szCs w:val="20"/>
                  <w:lang w:val="et-EE"/>
                </w:rPr>
                <w:t>82</w:t>
              </w:r>
            </w:ins>
          </w:p>
        </w:tc>
      </w:tr>
      <w:tr w:rsidR="009D6B67" w14:paraId="29266F6E" w14:textId="77777777">
        <w:trPr>
          <w:trHeight w:val="340"/>
          <w:jc w:val="center"/>
        </w:trPr>
        <w:tc>
          <w:tcPr>
            <w:tcW w:w="237" w:type="pct"/>
            <w:shd w:val="clear" w:color="auto" w:fill="FFFFFF" w:themeFill="background1"/>
          </w:tcPr>
          <w:p w14:paraId="1242AAED" w14:textId="5FC4BEDE" w:rsidR="009D6B67" w:rsidRDefault="00EE5F1F">
            <w:pPr>
              <w:pStyle w:val="Text1"/>
              <w:spacing w:before="0" w:after="0" w:line="240" w:lineRule="auto"/>
              <w:ind w:left="0"/>
              <w:jc w:val="center"/>
              <w:rPr>
                <w:rFonts w:ascii="Cambria" w:hAnsi="Cambria" w:cstheme="minorHAnsi"/>
                <w:sz w:val="20"/>
                <w:szCs w:val="20"/>
                <w:lang w:val="et-EE"/>
              </w:rPr>
            </w:pPr>
            <w:del w:id="1055" w:author="Kaisa Tähe - RAM" w:date="2025-07-18T15:31:00Z" w16du:dateUtc="2025-07-18T12:31:00Z">
              <w:r w:rsidDel="009E0784">
                <w:rPr>
                  <w:rFonts w:ascii="Cambria" w:hAnsi="Cambria" w:cstheme="minorHAnsi"/>
                  <w:sz w:val="20"/>
                  <w:szCs w:val="20"/>
                  <w:lang w:val="et-EE"/>
                </w:rPr>
                <w:delText>5</w:delText>
              </w:r>
            </w:del>
          </w:p>
        </w:tc>
        <w:tc>
          <w:tcPr>
            <w:tcW w:w="340" w:type="pct"/>
            <w:shd w:val="clear" w:color="auto" w:fill="FFFFFF" w:themeFill="background1"/>
          </w:tcPr>
          <w:p w14:paraId="22A41201" w14:textId="1DA136B1" w:rsidR="009D6B67" w:rsidRDefault="00EE5F1F">
            <w:pPr>
              <w:pStyle w:val="Text1"/>
              <w:spacing w:before="0" w:after="0" w:line="240" w:lineRule="auto"/>
              <w:ind w:left="0"/>
              <w:rPr>
                <w:rFonts w:ascii="Cambria" w:hAnsi="Cambria" w:cstheme="minorHAnsi"/>
                <w:sz w:val="20"/>
                <w:szCs w:val="20"/>
                <w:lang w:val="et-EE"/>
              </w:rPr>
            </w:pPr>
            <w:del w:id="1056" w:author="Kaisa Tähe - RAM" w:date="2025-07-18T15:31:00Z" w16du:dateUtc="2025-07-18T12:31:00Z">
              <w:r w:rsidDel="009E0784">
                <w:rPr>
                  <w:rFonts w:ascii="Cambria" w:hAnsi="Cambria" w:cstheme="minorHAnsi"/>
                  <w:sz w:val="20"/>
                  <w:szCs w:val="20"/>
                  <w:lang w:val="et-EE"/>
                </w:rPr>
                <w:delText>i</w:delText>
              </w:r>
            </w:del>
          </w:p>
        </w:tc>
        <w:tc>
          <w:tcPr>
            <w:tcW w:w="237" w:type="pct"/>
            <w:shd w:val="clear" w:color="auto" w:fill="FFFFFF" w:themeFill="background1"/>
          </w:tcPr>
          <w:p w14:paraId="0B5363EB" w14:textId="7A0A60F7" w:rsidR="009D6B67" w:rsidRDefault="00EE5F1F">
            <w:pPr>
              <w:pStyle w:val="Text1"/>
              <w:spacing w:before="0" w:after="0" w:line="240" w:lineRule="auto"/>
              <w:ind w:left="0"/>
              <w:rPr>
                <w:rFonts w:ascii="Cambria" w:hAnsi="Cambria" w:cstheme="minorHAnsi"/>
                <w:sz w:val="20"/>
                <w:szCs w:val="20"/>
                <w:lang w:val="et-EE"/>
              </w:rPr>
            </w:pPr>
            <w:del w:id="1057" w:author="Kaisa Tähe - RAM" w:date="2025-07-18T15:31:00Z" w16du:dateUtc="2025-07-18T12:31:00Z">
              <w:r w:rsidDel="009E0784">
                <w:rPr>
                  <w:rFonts w:ascii="Cambria" w:hAnsi="Cambria" w:cstheme="minorHAnsi"/>
                  <w:sz w:val="20"/>
                  <w:szCs w:val="20"/>
                  <w:lang w:val="et-EE"/>
                </w:rPr>
                <w:delText>ÜF</w:delText>
              </w:r>
            </w:del>
          </w:p>
        </w:tc>
        <w:tc>
          <w:tcPr>
            <w:tcW w:w="594" w:type="pct"/>
            <w:shd w:val="clear" w:color="auto" w:fill="FFFFFF" w:themeFill="background1"/>
          </w:tcPr>
          <w:p w14:paraId="192CE0A7" w14:textId="78934F8A" w:rsidR="009D6B67" w:rsidRDefault="00EE5F1F">
            <w:pPr>
              <w:pStyle w:val="Text1"/>
              <w:spacing w:before="0" w:after="0" w:line="240" w:lineRule="auto"/>
              <w:ind w:left="0"/>
              <w:jc w:val="center"/>
              <w:rPr>
                <w:rFonts w:ascii="Cambria" w:hAnsi="Cambria" w:cstheme="minorHAnsi"/>
                <w:sz w:val="20"/>
                <w:szCs w:val="20"/>
                <w:lang w:val="et-EE"/>
              </w:rPr>
            </w:pPr>
            <w:del w:id="1058" w:author="Kaisa Tähe - RAM" w:date="2025-07-18T15:31:00Z" w16du:dateUtc="2025-07-18T12:31:00Z">
              <w:r w:rsidDel="009E0784">
                <w:rPr>
                  <w:rFonts w:ascii="Cambria" w:hAnsi="Cambria" w:cstheme="minorHAnsi"/>
                  <w:sz w:val="20"/>
                  <w:szCs w:val="20"/>
                  <w:lang w:val="et-EE"/>
                </w:rPr>
                <w:delText>-</w:delText>
              </w:r>
            </w:del>
          </w:p>
        </w:tc>
        <w:tc>
          <w:tcPr>
            <w:tcW w:w="429" w:type="pct"/>
            <w:shd w:val="clear" w:color="auto" w:fill="FFFFFF" w:themeFill="background1"/>
          </w:tcPr>
          <w:p w14:paraId="69B31592" w14:textId="13CCD839" w:rsidR="009D6B67" w:rsidRDefault="00EE5F1F">
            <w:pPr>
              <w:pStyle w:val="Text1"/>
              <w:spacing w:before="0" w:after="0" w:line="240" w:lineRule="auto"/>
              <w:ind w:left="0"/>
              <w:rPr>
                <w:rFonts w:ascii="Cambria" w:hAnsi="Cambria" w:cstheme="minorHAnsi"/>
                <w:sz w:val="20"/>
                <w:szCs w:val="20"/>
                <w:lang w:val="et-EE"/>
              </w:rPr>
            </w:pPr>
            <w:del w:id="1059" w:author="Kaisa Tähe - RAM" w:date="2025-07-18T15:31:00Z" w16du:dateUtc="2025-07-18T12:31:00Z">
              <w:r w:rsidDel="009E0784">
                <w:rPr>
                  <w:rFonts w:ascii="Cambria" w:hAnsi="Cambria" w:cstheme="minorHAnsi"/>
                  <w:sz w:val="20"/>
                  <w:szCs w:val="20"/>
                  <w:lang w:val="et-EE"/>
                </w:rPr>
                <w:delText>RCO53</w:delText>
              </w:r>
            </w:del>
          </w:p>
        </w:tc>
        <w:tc>
          <w:tcPr>
            <w:tcW w:w="1390" w:type="pct"/>
            <w:shd w:val="clear" w:color="auto" w:fill="FFFFFF" w:themeFill="background1"/>
          </w:tcPr>
          <w:p w14:paraId="164F7701" w14:textId="5F5D691F" w:rsidR="009D6B67" w:rsidRDefault="00EE5F1F">
            <w:pPr>
              <w:pStyle w:val="Text1"/>
              <w:spacing w:before="0" w:after="0" w:line="240" w:lineRule="auto"/>
              <w:ind w:left="0"/>
              <w:rPr>
                <w:rFonts w:ascii="Cambria" w:hAnsi="Cambria" w:cstheme="minorBidi"/>
                <w:sz w:val="20"/>
                <w:szCs w:val="20"/>
                <w:lang w:val="et-EE"/>
              </w:rPr>
            </w:pPr>
            <w:del w:id="1060" w:author="Kaisa Tähe - RAM" w:date="2025-07-18T15:31:00Z" w16du:dateUtc="2025-07-18T12:31:00Z">
              <w:r w:rsidDel="009E0784">
                <w:rPr>
                  <w:rFonts w:ascii="Cambria" w:hAnsi="Cambria" w:cstheme="minorBidi"/>
                  <w:sz w:val="20"/>
                  <w:szCs w:val="20"/>
                  <w:lang w:val="et-EE"/>
                </w:rPr>
                <w:delText>Uued või ajakohastatud raudteejaamad ja peatused</w:delText>
              </w:r>
            </w:del>
          </w:p>
        </w:tc>
        <w:tc>
          <w:tcPr>
            <w:tcW w:w="671" w:type="pct"/>
            <w:shd w:val="clear" w:color="auto" w:fill="FFFFFF" w:themeFill="background1"/>
          </w:tcPr>
          <w:p w14:paraId="01952999" w14:textId="5CB0A3A1" w:rsidR="009D6B67" w:rsidRDefault="00EE5F1F">
            <w:pPr>
              <w:pStyle w:val="Text1"/>
              <w:spacing w:before="0" w:after="0" w:line="240" w:lineRule="auto"/>
              <w:ind w:left="0"/>
              <w:rPr>
                <w:rFonts w:ascii="Cambria" w:hAnsi="Cambria" w:cstheme="minorBidi"/>
                <w:sz w:val="20"/>
                <w:szCs w:val="20"/>
                <w:lang w:val="et-EE"/>
              </w:rPr>
            </w:pPr>
            <w:del w:id="1061" w:author="Kaisa Tähe - RAM" w:date="2025-07-18T15:31:00Z" w16du:dateUtc="2025-07-18T12:31:00Z">
              <w:r w:rsidDel="009E0784">
                <w:rPr>
                  <w:rFonts w:ascii="Cambria" w:hAnsi="Cambria" w:cstheme="minorBidi"/>
                  <w:sz w:val="20"/>
                  <w:szCs w:val="20"/>
                  <w:lang w:val="et-EE"/>
                </w:rPr>
                <w:delText>Jaamad ja peatused</w:delText>
              </w:r>
            </w:del>
          </w:p>
        </w:tc>
        <w:tc>
          <w:tcPr>
            <w:tcW w:w="589" w:type="pct"/>
            <w:shd w:val="clear" w:color="auto" w:fill="FFFFFF" w:themeFill="background1"/>
          </w:tcPr>
          <w:p w14:paraId="526989F4" w14:textId="0EB78825" w:rsidR="009D6B67" w:rsidRDefault="00EE5F1F">
            <w:pPr>
              <w:pStyle w:val="Text1"/>
              <w:spacing w:before="0" w:after="0" w:line="240" w:lineRule="auto"/>
              <w:ind w:left="0"/>
              <w:rPr>
                <w:rFonts w:ascii="Cambria" w:hAnsi="Cambria" w:cstheme="minorHAnsi"/>
                <w:sz w:val="20"/>
                <w:szCs w:val="20"/>
                <w:lang w:val="et-EE"/>
              </w:rPr>
            </w:pPr>
            <w:del w:id="1062" w:author="Kaisa Tähe - RAM" w:date="2025-07-18T15:31:00Z" w16du:dateUtc="2025-07-18T12:31:00Z">
              <w:r w:rsidDel="009E0784">
                <w:rPr>
                  <w:rFonts w:ascii="Cambria" w:hAnsi="Cambria" w:cstheme="minorHAnsi"/>
                  <w:sz w:val="20"/>
                  <w:szCs w:val="20"/>
                  <w:lang w:val="et-EE"/>
                </w:rPr>
                <w:delText>0</w:delText>
              </w:r>
            </w:del>
          </w:p>
        </w:tc>
        <w:tc>
          <w:tcPr>
            <w:tcW w:w="512" w:type="pct"/>
            <w:shd w:val="clear" w:color="auto" w:fill="FFFFFF" w:themeFill="background1"/>
          </w:tcPr>
          <w:p w14:paraId="35DE3866" w14:textId="2ADD5A5D" w:rsidR="009D6B67" w:rsidRDefault="00EE5F1F">
            <w:pPr>
              <w:pStyle w:val="Text1"/>
              <w:spacing w:before="0" w:after="0" w:line="240" w:lineRule="auto"/>
              <w:ind w:left="0"/>
              <w:rPr>
                <w:rFonts w:ascii="Cambria" w:hAnsi="Cambria" w:cstheme="minorHAnsi"/>
                <w:sz w:val="20"/>
                <w:szCs w:val="20"/>
                <w:lang w:val="et-EE"/>
              </w:rPr>
            </w:pPr>
            <w:commentRangeStart w:id="1063"/>
            <w:del w:id="1064" w:author="Kaisa Tähe - RAM" w:date="2025-07-18T15:31:00Z" w16du:dateUtc="2025-07-18T12:31:00Z">
              <w:r w:rsidDel="009E0784">
                <w:rPr>
                  <w:rFonts w:ascii="Cambria" w:hAnsi="Cambria" w:cstheme="minorHAnsi"/>
                  <w:sz w:val="20"/>
                  <w:szCs w:val="20"/>
                  <w:lang w:val="et-EE"/>
                </w:rPr>
                <w:delText>13</w:delText>
              </w:r>
            </w:del>
            <w:commentRangeEnd w:id="1063"/>
            <w:r w:rsidR="00FE6C0D">
              <w:rPr>
                <w:rStyle w:val="Kommentaariviide"/>
                <w:rFonts w:ascii="Cambria" w:hAnsi="Cambria" w:cstheme="minorHAnsi"/>
                <w:sz w:val="20"/>
                <w:szCs w:val="20"/>
                <w:lang w:val="et-EE"/>
              </w:rPr>
              <w:commentReference w:id="1063"/>
            </w:r>
          </w:p>
        </w:tc>
      </w:tr>
      <w:tr w:rsidR="009D6B67" w14:paraId="015ADFD4" w14:textId="77777777">
        <w:trPr>
          <w:trHeight w:val="340"/>
          <w:jc w:val="center"/>
        </w:trPr>
        <w:tc>
          <w:tcPr>
            <w:tcW w:w="237" w:type="pct"/>
            <w:shd w:val="clear" w:color="auto" w:fill="FFFFFF" w:themeFill="background1"/>
          </w:tcPr>
          <w:p w14:paraId="428DA8A6"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5</w:t>
            </w:r>
          </w:p>
        </w:tc>
        <w:tc>
          <w:tcPr>
            <w:tcW w:w="340" w:type="pct"/>
            <w:shd w:val="clear" w:color="auto" w:fill="FFFFFF" w:themeFill="background1"/>
          </w:tcPr>
          <w:p w14:paraId="4F8BD26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237" w:type="pct"/>
            <w:shd w:val="clear" w:color="auto" w:fill="FFFFFF" w:themeFill="background1"/>
          </w:tcPr>
          <w:p w14:paraId="42139B0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594" w:type="pct"/>
            <w:shd w:val="clear" w:color="auto" w:fill="FFFFFF" w:themeFill="background1"/>
          </w:tcPr>
          <w:p w14:paraId="05300F34"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w:t>
            </w:r>
          </w:p>
        </w:tc>
        <w:tc>
          <w:tcPr>
            <w:tcW w:w="429" w:type="pct"/>
            <w:shd w:val="clear" w:color="auto" w:fill="FFFFFF" w:themeFill="background1"/>
          </w:tcPr>
          <w:p w14:paraId="1FC3EA5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PSO16</w:t>
            </w:r>
          </w:p>
        </w:tc>
        <w:tc>
          <w:tcPr>
            <w:tcW w:w="1390" w:type="pct"/>
            <w:shd w:val="clear" w:color="auto" w:fill="FFFFFF" w:themeFill="background1"/>
          </w:tcPr>
          <w:p w14:paraId="3A0140F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Elektrifitseeritud raudteede pikkus – TEN-T</w:t>
            </w:r>
          </w:p>
        </w:tc>
        <w:tc>
          <w:tcPr>
            <w:tcW w:w="671" w:type="pct"/>
            <w:shd w:val="clear" w:color="auto" w:fill="FFFFFF" w:themeFill="background1"/>
          </w:tcPr>
          <w:p w14:paraId="5D2693F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km</w:t>
            </w:r>
          </w:p>
        </w:tc>
        <w:tc>
          <w:tcPr>
            <w:tcW w:w="589" w:type="pct"/>
            <w:shd w:val="clear" w:color="auto" w:fill="FFFFFF" w:themeFill="background1"/>
          </w:tcPr>
          <w:p w14:paraId="2C06EF6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50</w:t>
            </w:r>
          </w:p>
        </w:tc>
        <w:tc>
          <w:tcPr>
            <w:tcW w:w="512" w:type="pct"/>
            <w:shd w:val="clear" w:color="auto" w:fill="FFFFFF" w:themeFill="background1"/>
          </w:tcPr>
          <w:p w14:paraId="211A19C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450</w:t>
            </w:r>
          </w:p>
        </w:tc>
      </w:tr>
    </w:tbl>
    <w:p w14:paraId="16496BE9" w14:textId="77777777" w:rsidR="009D6B67" w:rsidRDefault="009D6B67">
      <w:pPr>
        <w:spacing w:before="0" w:line="240" w:lineRule="auto"/>
        <w:rPr>
          <w:rFonts w:ascii="Cambria" w:eastAsia="Times New Roman" w:hAnsi="Cambria" w:cstheme="minorHAnsi"/>
          <w:iCs/>
          <w:sz w:val="20"/>
          <w:szCs w:val="20"/>
          <w:lang w:val="et-EE"/>
        </w:rPr>
      </w:pPr>
    </w:p>
    <w:p w14:paraId="19BD7D59" w14:textId="1F84C0DA" w:rsidR="009D6B67" w:rsidRDefault="00EE5F1F">
      <w:pPr>
        <w:pStyle w:val="Pealdis"/>
        <w:rPr>
          <w:lang w:val="et-EE"/>
        </w:rPr>
      </w:pPr>
      <w:r>
        <w:rPr>
          <w:lang w:val="et-EE"/>
        </w:rPr>
        <w:t xml:space="preserve">Tabel </w:t>
      </w:r>
      <w:del w:id="1065" w:author="Kaisa Tähe - RAM" w:date="2025-10-13T15:31:00Z" w16du:dateUtc="2025-10-13T12:31:00Z">
        <w:r w:rsidDel="00436CDA">
          <w:rPr>
            <w:lang w:val="et-EE"/>
          </w:rPr>
          <w:fldChar w:fldCharType="begin"/>
        </w:r>
        <w:r w:rsidDel="00436CDA">
          <w:rPr>
            <w:lang w:val="et-EE"/>
          </w:rPr>
          <w:delInstrText xml:space="preserve"> SEQ Tabel \* ARABIC </w:delInstrText>
        </w:r>
        <w:r w:rsidDel="00436CDA">
          <w:rPr>
            <w:lang w:val="et-EE"/>
          </w:rPr>
          <w:fldChar w:fldCharType="separate"/>
        </w:r>
        <w:r w:rsidDel="00436CDA">
          <w:rPr>
            <w:lang w:val="et-EE"/>
          </w:rPr>
          <w:delText>63</w:delText>
        </w:r>
        <w:r w:rsidDel="00436CDA">
          <w:rPr>
            <w:lang w:val="et-EE"/>
          </w:rPr>
          <w:fldChar w:fldCharType="end"/>
        </w:r>
      </w:del>
      <w:ins w:id="1066" w:author="Kaisa Tähe - RAM" w:date="2025-10-13T15:31:00Z" w16du:dateUtc="2025-10-13T12:31:00Z">
        <w:r w:rsidR="00436CDA">
          <w:rPr>
            <w:lang w:val="et-EE"/>
          </w:rPr>
          <w:t>69</w:t>
        </w:r>
      </w:ins>
      <w:r>
        <w:rPr>
          <w:lang w:val="et-EE"/>
        </w:rPr>
        <w:t>: Tulemusnäitajad</w:t>
      </w: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63"/>
        <w:gridCol w:w="463"/>
        <w:gridCol w:w="463"/>
        <w:gridCol w:w="591"/>
        <w:gridCol w:w="850"/>
        <w:gridCol w:w="1701"/>
        <w:gridCol w:w="1410"/>
        <w:gridCol w:w="590"/>
        <w:gridCol w:w="659"/>
        <w:gridCol w:w="1027"/>
        <w:gridCol w:w="1411"/>
      </w:tblGrid>
      <w:tr w:rsidR="009D6B67" w14:paraId="4405C7A2" w14:textId="77777777">
        <w:trPr>
          <w:trHeight w:val="1541"/>
        </w:trPr>
        <w:tc>
          <w:tcPr>
            <w:tcW w:w="463" w:type="dxa"/>
            <w:shd w:val="clear" w:color="auto" w:fill="FFFFFF" w:themeFill="background1"/>
            <w:textDirection w:val="btLr"/>
            <w:vAlign w:val="center"/>
          </w:tcPr>
          <w:p w14:paraId="157E8B0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463" w:type="dxa"/>
            <w:shd w:val="clear" w:color="auto" w:fill="FFFFFF" w:themeFill="background1"/>
            <w:textDirection w:val="btLr"/>
            <w:vAlign w:val="center"/>
          </w:tcPr>
          <w:p w14:paraId="32A92709"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463" w:type="dxa"/>
            <w:shd w:val="clear" w:color="auto" w:fill="FFFFFF" w:themeFill="background1"/>
            <w:textDirection w:val="btLr"/>
            <w:vAlign w:val="center"/>
          </w:tcPr>
          <w:p w14:paraId="1E4B540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91" w:type="dxa"/>
            <w:shd w:val="clear" w:color="auto" w:fill="FFFFFF" w:themeFill="background1"/>
            <w:textDirection w:val="btLr"/>
            <w:vAlign w:val="center"/>
          </w:tcPr>
          <w:p w14:paraId="4AE38B3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0" w:type="dxa"/>
            <w:shd w:val="clear" w:color="auto" w:fill="FFFFFF" w:themeFill="background1"/>
            <w:textDirection w:val="btLr"/>
            <w:vAlign w:val="center"/>
          </w:tcPr>
          <w:p w14:paraId="16617A9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701" w:type="dxa"/>
            <w:shd w:val="clear" w:color="auto" w:fill="FFFFFF" w:themeFill="background1"/>
            <w:textDirection w:val="btLr"/>
            <w:vAlign w:val="center"/>
          </w:tcPr>
          <w:p w14:paraId="34A7CEE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1410" w:type="dxa"/>
            <w:shd w:val="clear" w:color="auto" w:fill="FFFFFF" w:themeFill="background1"/>
            <w:textDirection w:val="btLr"/>
            <w:vAlign w:val="center"/>
          </w:tcPr>
          <w:p w14:paraId="24B9B05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90" w:type="dxa"/>
            <w:shd w:val="clear" w:color="auto" w:fill="FFFFFF" w:themeFill="background1"/>
            <w:textDirection w:val="btLr"/>
            <w:vAlign w:val="center"/>
          </w:tcPr>
          <w:p w14:paraId="02AFB2F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659" w:type="dxa"/>
            <w:shd w:val="clear" w:color="auto" w:fill="FFFFFF" w:themeFill="background1"/>
            <w:textDirection w:val="btLr"/>
            <w:vAlign w:val="center"/>
          </w:tcPr>
          <w:p w14:paraId="29712C4F"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1027" w:type="dxa"/>
            <w:shd w:val="clear" w:color="auto" w:fill="FFFFFF" w:themeFill="background1"/>
            <w:textDirection w:val="btLr"/>
            <w:vAlign w:val="center"/>
          </w:tcPr>
          <w:p w14:paraId="75BD9B3B"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05F910B0"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1411" w:type="dxa"/>
            <w:shd w:val="clear" w:color="auto" w:fill="FFFFFF" w:themeFill="background1"/>
            <w:textDirection w:val="btLr"/>
            <w:vAlign w:val="center"/>
          </w:tcPr>
          <w:p w14:paraId="3F01D2E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58DF5762" w14:textId="77777777">
        <w:trPr>
          <w:trHeight w:val="286"/>
        </w:trPr>
        <w:tc>
          <w:tcPr>
            <w:tcW w:w="463" w:type="dxa"/>
            <w:shd w:val="clear" w:color="auto" w:fill="FFFFFF" w:themeFill="background1"/>
          </w:tcPr>
          <w:p w14:paraId="2CC85D2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5</w:t>
            </w:r>
          </w:p>
        </w:tc>
        <w:tc>
          <w:tcPr>
            <w:tcW w:w="463" w:type="dxa"/>
            <w:shd w:val="clear" w:color="auto" w:fill="FFFFFF" w:themeFill="background1"/>
          </w:tcPr>
          <w:p w14:paraId="1DAA901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463" w:type="dxa"/>
            <w:shd w:val="clear" w:color="auto" w:fill="FFFFFF" w:themeFill="background1"/>
          </w:tcPr>
          <w:p w14:paraId="3365890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591" w:type="dxa"/>
            <w:shd w:val="clear" w:color="auto" w:fill="FFFFFF" w:themeFill="background1"/>
          </w:tcPr>
          <w:p w14:paraId="5947D6B8"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w:t>
            </w:r>
          </w:p>
        </w:tc>
        <w:tc>
          <w:tcPr>
            <w:tcW w:w="850" w:type="dxa"/>
            <w:shd w:val="clear" w:color="auto" w:fill="FFFFFF" w:themeFill="background1"/>
          </w:tcPr>
          <w:p w14:paraId="34053B9E" w14:textId="77777777" w:rsidR="009D6B67" w:rsidRDefault="00EE5F1F">
            <w:pPr>
              <w:pStyle w:val="Text1"/>
              <w:spacing w:before="0" w:after="0" w:line="240" w:lineRule="auto"/>
              <w:ind w:left="0"/>
              <w:rPr>
                <w:rFonts w:ascii="Cambria" w:hAnsi="Cambria" w:cstheme="minorHAnsi"/>
                <w:sz w:val="20"/>
                <w:szCs w:val="20"/>
                <w:lang w:val="et-EE"/>
              </w:rPr>
            </w:pPr>
            <w:commentRangeStart w:id="1067"/>
            <w:r>
              <w:rPr>
                <w:rFonts w:ascii="Cambria" w:hAnsi="Cambria" w:cstheme="minorHAnsi"/>
                <w:sz w:val="20"/>
                <w:szCs w:val="20"/>
                <w:lang w:val="et-EE"/>
              </w:rPr>
              <w:t>RCR56</w:t>
            </w:r>
            <w:commentRangeEnd w:id="1067"/>
            <w:r w:rsidR="0034457C">
              <w:rPr>
                <w:rStyle w:val="Kommentaariviide"/>
                <w:rFonts w:ascii="Cambria" w:hAnsi="Cambria" w:cstheme="minorHAnsi"/>
                <w:sz w:val="20"/>
                <w:szCs w:val="20"/>
                <w:lang w:val="et-EE"/>
              </w:rPr>
              <w:commentReference w:id="1067"/>
            </w:r>
          </w:p>
        </w:tc>
        <w:tc>
          <w:tcPr>
            <w:tcW w:w="1701" w:type="dxa"/>
            <w:shd w:val="clear" w:color="auto" w:fill="FFFFFF" w:themeFill="background1"/>
          </w:tcPr>
          <w:p w14:paraId="47CCF005" w14:textId="16C01E98"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Täiustatud maanteetaristust tulenev ajasääst</w:t>
            </w:r>
          </w:p>
        </w:tc>
        <w:tc>
          <w:tcPr>
            <w:tcW w:w="1410" w:type="dxa"/>
            <w:shd w:val="clear" w:color="auto" w:fill="FFFFFF" w:themeFill="background1"/>
          </w:tcPr>
          <w:p w14:paraId="1C20BE92" w14:textId="5540EE2C"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inimpäeva / aastas</w:t>
            </w:r>
          </w:p>
        </w:tc>
        <w:tc>
          <w:tcPr>
            <w:tcW w:w="590" w:type="dxa"/>
            <w:shd w:val="clear" w:color="auto" w:fill="FFFFFF" w:themeFill="background1"/>
          </w:tcPr>
          <w:p w14:paraId="2F3B96D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659" w:type="dxa"/>
            <w:shd w:val="clear" w:color="auto" w:fill="FFFFFF" w:themeFill="background1"/>
          </w:tcPr>
          <w:p w14:paraId="1C16B1F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2021</w:t>
            </w:r>
          </w:p>
        </w:tc>
        <w:tc>
          <w:tcPr>
            <w:tcW w:w="1027" w:type="dxa"/>
            <w:shd w:val="clear" w:color="auto" w:fill="FFFFFF" w:themeFill="background1"/>
          </w:tcPr>
          <w:p w14:paraId="2DB60DE0" w14:textId="41FBB0AB" w:rsidR="009D6B67" w:rsidRDefault="00EE5F1F">
            <w:pPr>
              <w:pStyle w:val="Text1"/>
              <w:spacing w:before="0" w:after="0" w:line="240" w:lineRule="auto"/>
              <w:ind w:left="0"/>
              <w:jc w:val="center"/>
              <w:rPr>
                <w:rFonts w:ascii="Cambria" w:hAnsi="Cambria" w:cstheme="minorBidi"/>
                <w:sz w:val="20"/>
                <w:szCs w:val="20"/>
                <w:lang w:val="et-EE"/>
              </w:rPr>
            </w:pPr>
            <w:del w:id="1068" w:author="Kaisa Tähe - RAM" w:date="2025-09-25T17:17:00Z" w16du:dateUtc="2025-09-25T14:17:00Z">
              <w:r w:rsidDel="003F6F7B">
                <w:rPr>
                  <w:rFonts w:ascii="Cambria" w:hAnsi="Cambria" w:cstheme="minorBidi"/>
                  <w:sz w:val="20"/>
                  <w:szCs w:val="20"/>
                  <w:lang w:val="et-EE"/>
                </w:rPr>
                <w:delText>17 524</w:delText>
              </w:r>
            </w:del>
            <w:ins w:id="1069" w:author="Kaisa Tähe - RAM" w:date="2025-09-25T17:17:00Z" w16du:dateUtc="2025-09-25T14:17:00Z">
              <w:r w:rsidR="003F6F7B">
                <w:rPr>
                  <w:rFonts w:ascii="Cambria" w:hAnsi="Cambria" w:cstheme="minorBidi"/>
                  <w:sz w:val="20"/>
                  <w:szCs w:val="20"/>
                  <w:lang w:val="et-EE"/>
                </w:rPr>
                <w:t>7 680</w:t>
              </w:r>
            </w:ins>
          </w:p>
        </w:tc>
        <w:tc>
          <w:tcPr>
            <w:tcW w:w="1411" w:type="dxa"/>
            <w:shd w:val="clear" w:color="auto" w:fill="FFFFFF" w:themeFill="background1"/>
          </w:tcPr>
          <w:p w14:paraId="3C3F063E" w14:textId="67B14C28"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SFOS, projekti-aruanded, Transpordi-amet</w:t>
            </w:r>
          </w:p>
        </w:tc>
      </w:tr>
      <w:tr w:rsidR="009D6B67" w14:paraId="4DDE81CA" w14:textId="77777777">
        <w:trPr>
          <w:trHeight w:val="286"/>
        </w:trPr>
        <w:tc>
          <w:tcPr>
            <w:tcW w:w="463" w:type="dxa"/>
            <w:shd w:val="clear" w:color="auto" w:fill="FFFFFF" w:themeFill="background1"/>
          </w:tcPr>
          <w:p w14:paraId="0B2822C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lastRenderedPageBreak/>
              <w:t>5</w:t>
            </w:r>
          </w:p>
        </w:tc>
        <w:tc>
          <w:tcPr>
            <w:tcW w:w="463" w:type="dxa"/>
            <w:shd w:val="clear" w:color="auto" w:fill="FFFFFF" w:themeFill="background1"/>
          </w:tcPr>
          <w:p w14:paraId="1DCB979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463" w:type="dxa"/>
            <w:shd w:val="clear" w:color="auto" w:fill="FFFFFF" w:themeFill="background1"/>
          </w:tcPr>
          <w:p w14:paraId="26827D0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591" w:type="dxa"/>
            <w:shd w:val="clear" w:color="auto" w:fill="FFFFFF" w:themeFill="background1"/>
          </w:tcPr>
          <w:p w14:paraId="77025558"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w:t>
            </w:r>
          </w:p>
        </w:tc>
        <w:tc>
          <w:tcPr>
            <w:tcW w:w="850" w:type="dxa"/>
            <w:shd w:val="clear" w:color="auto" w:fill="FFFFFF" w:themeFill="background1"/>
          </w:tcPr>
          <w:p w14:paraId="2F9103D6" w14:textId="77777777" w:rsidR="009D6B67" w:rsidRDefault="00EE5F1F">
            <w:pPr>
              <w:pStyle w:val="Text1"/>
              <w:spacing w:before="0" w:after="0" w:line="240" w:lineRule="auto"/>
              <w:ind w:left="0"/>
              <w:rPr>
                <w:rFonts w:ascii="Cambria" w:hAnsi="Cambria" w:cstheme="minorHAnsi"/>
                <w:sz w:val="20"/>
                <w:szCs w:val="20"/>
                <w:lang w:val="et-EE"/>
              </w:rPr>
            </w:pPr>
            <w:commentRangeStart w:id="1070"/>
            <w:r>
              <w:rPr>
                <w:rFonts w:ascii="Cambria" w:hAnsi="Cambria" w:cstheme="minorHAnsi"/>
                <w:sz w:val="20"/>
                <w:szCs w:val="20"/>
                <w:lang w:val="et-EE"/>
              </w:rPr>
              <w:t>PSR15</w:t>
            </w:r>
            <w:commentRangeEnd w:id="1070"/>
            <w:r w:rsidR="002B3B52">
              <w:rPr>
                <w:rStyle w:val="Kommentaariviide"/>
                <w:rFonts w:ascii="Cambria" w:hAnsi="Cambria" w:cstheme="minorHAnsi"/>
                <w:sz w:val="20"/>
                <w:szCs w:val="20"/>
                <w:lang w:val="et-EE"/>
              </w:rPr>
              <w:commentReference w:id="1070"/>
            </w:r>
          </w:p>
        </w:tc>
        <w:tc>
          <w:tcPr>
            <w:tcW w:w="1701" w:type="dxa"/>
            <w:shd w:val="clear" w:color="auto" w:fill="FFFFFF" w:themeFill="background1"/>
          </w:tcPr>
          <w:p w14:paraId="694CEDC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Hukkunute arv uutel ja rekonstrueeritud maanteelõikudel </w:t>
            </w:r>
          </w:p>
        </w:tc>
        <w:tc>
          <w:tcPr>
            <w:tcW w:w="1410" w:type="dxa"/>
            <w:shd w:val="clear" w:color="auto" w:fill="FFFFFF" w:themeFill="background1"/>
          </w:tcPr>
          <w:p w14:paraId="4749C3C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hukkunut/ aastas</w:t>
            </w:r>
          </w:p>
        </w:tc>
        <w:tc>
          <w:tcPr>
            <w:tcW w:w="590" w:type="dxa"/>
            <w:shd w:val="clear" w:color="auto" w:fill="FFFFFF" w:themeFill="background1"/>
          </w:tcPr>
          <w:p w14:paraId="73E79741" w14:textId="7102DFD5" w:rsidR="009D6B67" w:rsidRDefault="00EE5F1F">
            <w:pPr>
              <w:pStyle w:val="Text1"/>
              <w:spacing w:before="0" w:after="0" w:line="240" w:lineRule="auto"/>
              <w:ind w:left="0"/>
              <w:rPr>
                <w:rFonts w:ascii="Cambria" w:hAnsi="Cambria" w:cstheme="minorBidi"/>
                <w:sz w:val="20"/>
                <w:szCs w:val="20"/>
                <w:lang w:val="et-EE"/>
              </w:rPr>
            </w:pPr>
            <w:del w:id="1071" w:author="Kaisa Tähe - RAM" w:date="2025-09-25T17:19:00Z" w16du:dateUtc="2025-09-25T14:19:00Z">
              <w:r w:rsidDel="002B3B52">
                <w:rPr>
                  <w:rFonts w:ascii="Cambria" w:hAnsi="Cambria" w:cstheme="minorBidi"/>
                  <w:sz w:val="20"/>
                  <w:szCs w:val="20"/>
                  <w:lang w:val="et-EE"/>
                </w:rPr>
                <w:delText>1,2</w:delText>
              </w:r>
            </w:del>
            <w:ins w:id="1072" w:author="Kaisa Tähe - RAM" w:date="2025-09-25T17:19:00Z" w16du:dateUtc="2025-09-25T14:19:00Z">
              <w:r w:rsidR="002B3B52">
                <w:rPr>
                  <w:rFonts w:ascii="Cambria" w:hAnsi="Cambria" w:cstheme="minorBidi"/>
                  <w:sz w:val="20"/>
                  <w:szCs w:val="20"/>
                  <w:lang w:val="et-EE"/>
                </w:rPr>
                <w:t>0,49</w:t>
              </w:r>
            </w:ins>
            <w:r>
              <w:rPr>
                <w:rFonts w:ascii="Cambria" w:hAnsi="Cambria" w:cstheme="minorBidi"/>
                <w:sz w:val="20"/>
                <w:szCs w:val="20"/>
                <w:lang w:val="et-EE"/>
              </w:rPr>
              <w:t xml:space="preserve"> </w:t>
            </w:r>
          </w:p>
        </w:tc>
        <w:tc>
          <w:tcPr>
            <w:tcW w:w="659" w:type="dxa"/>
            <w:shd w:val="clear" w:color="auto" w:fill="FFFFFF" w:themeFill="background1"/>
          </w:tcPr>
          <w:p w14:paraId="16A2982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2019</w:t>
            </w:r>
          </w:p>
        </w:tc>
        <w:tc>
          <w:tcPr>
            <w:tcW w:w="1027" w:type="dxa"/>
            <w:shd w:val="clear" w:color="auto" w:fill="FFFFFF" w:themeFill="background1"/>
          </w:tcPr>
          <w:p w14:paraId="76B37CE9" w14:textId="4F40472A" w:rsidR="009D6B67" w:rsidRDefault="00EE5F1F">
            <w:pPr>
              <w:pStyle w:val="Text1"/>
              <w:spacing w:before="0" w:after="0" w:line="240" w:lineRule="auto"/>
              <w:ind w:left="0"/>
              <w:jc w:val="center"/>
              <w:rPr>
                <w:rFonts w:ascii="Cambria" w:hAnsi="Cambria" w:cstheme="minorBidi"/>
                <w:sz w:val="20"/>
                <w:szCs w:val="20"/>
                <w:lang w:val="et-EE"/>
              </w:rPr>
            </w:pPr>
            <w:r>
              <w:rPr>
                <w:rFonts w:ascii="Cambria" w:hAnsi="Cambria" w:cstheme="minorBidi"/>
                <w:sz w:val="20"/>
                <w:szCs w:val="20"/>
                <w:lang w:val="et-EE"/>
              </w:rPr>
              <w:t xml:space="preserve"> </w:t>
            </w:r>
            <w:del w:id="1073" w:author="Kaisa Tähe - RAM" w:date="2025-09-25T17:20:00Z" w16du:dateUtc="2025-09-25T14:20:00Z">
              <w:r w:rsidDel="002B3B52">
                <w:rPr>
                  <w:rFonts w:ascii="Cambria" w:hAnsi="Cambria" w:cstheme="minorBidi"/>
                  <w:sz w:val="20"/>
                  <w:szCs w:val="20"/>
                  <w:lang w:val="et-EE"/>
                </w:rPr>
                <w:delText>0,84</w:delText>
              </w:r>
            </w:del>
            <w:ins w:id="1074" w:author="Kaisa Tähe - RAM" w:date="2025-09-25T17:20:00Z" w16du:dateUtc="2025-09-25T14:20:00Z">
              <w:r w:rsidR="002B3B52">
                <w:rPr>
                  <w:rFonts w:ascii="Cambria" w:hAnsi="Cambria" w:cstheme="minorBidi"/>
                  <w:sz w:val="20"/>
                  <w:szCs w:val="20"/>
                  <w:lang w:val="et-EE"/>
                </w:rPr>
                <w:t>0,34</w:t>
              </w:r>
            </w:ins>
            <w:r>
              <w:rPr>
                <w:rFonts w:ascii="Cambria" w:hAnsi="Cambria" w:cstheme="minorBidi"/>
                <w:sz w:val="20"/>
                <w:szCs w:val="20"/>
                <w:lang w:val="et-EE"/>
              </w:rPr>
              <w:t xml:space="preserve"> </w:t>
            </w:r>
          </w:p>
        </w:tc>
        <w:tc>
          <w:tcPr>
            <w:tcW w:w="1411" w:type="dxa"/>
            <w:shd w:val="clear" w:color="auto" w:fill="FFFFFF" w:themeFill="background1"/>
          </w:tcPr>
          <w:p w14:paraId="5ECBDCB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SFOS, projekti-aruanded, Transpordi-amet</w:t>
            </w:r>
          </w:p>
        </w:tc>
      </w:tr>
      <w:tr w:rsidR="009D6B67" w14:paraId="112D14B5" w14:textId="77777777">
        <w:trPr>
          <w:trHeight w:val="286"/>
        </w:trPr>
        <w:tc>
          <w:tcPr>
            <w:tcW w:w="463" w:type="dxa"/>
            <w:shd w:val="clear" w:color="auto" w:fill="FFFFFF" w:themeFill="background1"/>
          </w:tcPr>
          <w:p w14:paraId="6C25F62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5</w:t>
            </w:r>
          </w:p>
        </w:tc>
        <w:tc>
          <w:tcPr>
            <w:tcW w:w="463" w:type="dxa"/>
            <w:shd w:val="clear" w:color="auto" w:fill="FFFFFF" w:themeFill="background1"/>
          </w:tcPr>
          <w:p w14:paraId="076112D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463" w:type="dxa"/>
            <w:shd w:val="clear" w:color="auto" w:fill="FFFFFF" w:themeFill="background1"/>
          </w:tcPr>
          <w:p w14:paraId="321D298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591" w:type="dxa"/>
            <w:shd w:val="clear" w:color="auto" w:fill="FFFFFF" w:themeFill="background1"/>
          </w:tcPr>
          <w:p w14:paraId="23D03029"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w:t>
            </w:r>
          </w:p>
        </w:tc>
        <w:tc>
          <w:tcPr>
            <w:tcW w:w="850" w:type="dxa"/>
            <w:shd w:val="clear" w:color="auto" w:fill="FFFFFF" w:themeFill="background1"/>
          </w:tcPr>
          <w:p w14:paraId="04D46D3D" w14:textId="39C0E07A"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PSR16</w:t>
            </w:r>
          </w:p>
        </w:tc>
        <w:tc>
          <w:tcPr>
            <w:tcW w:w="1701" w:type="dxa"/>
            <w:shd w:val="clear" w:color="auto" w:fill="FFFFFF" w:themeFill="background1"/>
          </w:tcPr>
          <w:p w14:paraId="646F768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18"/>
                <w:szCs w:val="18"/>
                <w:lang w:val="et-EE"/>
              </w:rPr>
              <w:t>Raudteede kasutajate arv aastas</w:t>
            </w:r>
          </w:p>
        </w:tc>
        <w:tc>
          <w:tcPr>
            <w:tcW w:w="1410" w:type="dxa"/>
            <w:shd w:val="clear" w:color="auto" w:fill="FFFFFF" w:themeFill="background1"/>
          </w:tcPr>
          <w:p w14:paraId="232404A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mln reisijat/</w:t>
            </w:r>
          </w:p>
          <w:p w14:paraId="37D4013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aastas</w:t>
            </w:r>
          </w:p>
        </w:tc>
        <w:tc>
          <w:tcPr>
            <w:tcW w:w="590" w:type="dxa"/>
            <w:shd w:val="clear" w:color="auto" w:fill="FFFFFF" w:themeFill="background1"/>
          </w:tcPr>
          <w:p w14:paraId="5B3F86C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6,08</w:t>
            </w:r>
          </w:p>
        </w:tc>
        <w:tc>
          <w:tcPr>
            <w:tcW w:w="659" w:type="dxa"/>
            <w:shd w:val="clear" w:color="auto" w:fill="FFFFFF" w:themeFill="background1"/>
          </w:tcPr>
          <w:p w14:paraId="2F234EE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2021</w:t>
            </w:r>
          </w:p>
        </w:tc>
        <w:tc>
          <w:tcPr>
            <w:tcW w:w="1027" w:type="dxa"/>
            <w:shd w:val="clear" w:color="auto" w:fill="FFFFFF" w:themeFill="background1"/>
          </w:tcPr>
          <w:p w14:paraId="78979583"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 xml:space="preserve">11,4 </w:t>
            </w:r>
          </w:p>
        </w:tc>
        <w:tc>
          <w:tcPr>
            <w:tcW w:w="1411" w:type="dxa"/>
            <w:shd w:val="clear" w:color="auto" w:fill="FFFFFF" w:themeFill="background1"/>
          </w:tcPr>
          <w:p w14:paraId="6A4FC45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Statistika-amet</w:t>
            </w:r>
          </w:p>
        </w:tc>
      </w:tr>
    </w:tbl>
    <w:p w14:paraId="09800CF8" w14:textId="77777777" w:rsidR="009D6B67" w:rsidRDefault="009D6B67">
      <w:pPr>
        <w:spacing w:before="0" w:line="240" w:lineRule="auto"/>
        <w:rPr>
          <w:rFonts w:ascii="Cambria" w:eastAsia="Times New Roman" w:hAnsi="Cambria" w:cstheme="minorHAnsi"/>
          <w:i/>
          <w:iCs/>
          <w:sz w:val="20"/>
          <w:szCs w:val="20"/>
          <w:lang w:val="et-EE"/>
        </w:rPr>
      </w:pPr>
    </w:p>
    <w:p w14:paraId="107E35D4" w14:textId="661A38D6" w:rsidR="009D6B67" w:rsidRDefault="00EE5F1F">
      <w:pPr>
        <w:pStyle w:val="Pealkiri5"/>
        <w:keepNext/>
        <w:numPr>
          <w:ilvl w:val="4"/>
          <w:numId w:val="82"/>
        </w:numPr>
        <w:ind w:left="1417" w:hanging="1077"/>
        <w:rPr>
          <w:lang w:val="et-EE"/>
        </w:rPr>
      </w:pPr>
      <w:r>
        <w:rPr>
          <w:lang w:val="et-EE"/>
        </w:rPr>
        <w:t>Programmi rahaliste vahendite (EL) esialgne jaotus sekkumise liigi järgi</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87"/>
        <w:gridCol w:w="1360"/>
        <w:gridCol w:w="1426"/>
        <w:gridCol w:w="1632"/>
        <w:gridCol w:w="1155"/>
        <w:gridCol w:w="2474"/>
      </w:tblGrid>
      <w:tr w:rsidR="009D6B67" w14:paraId="3D9DDBF9" w14:textId="77777777">
        <w:tc>
          <w:tcPr>
            <w:tcW w:w="9634" w:type="dxa"/>
            <w:gridSpan w:val="6"/>
          </w:tcPr>
          <w:p w14:paraId="54E3AE2D" w14:textId="5D295F93" w:rsidR="009D6B67" w:rsidRDefault="00EE5F1F">
            <w:pPr>
              <w:pStyle w:val="Pealdis"/>
              <w:keepNext/>
              <w:rPr>
                <w:rFonts w:ascii="Cambria" w:hAnsi="Cambria" w:cstheme="minorHAnsi"/>
                <w:lang w:val="et-EE"/>
              </w:rPr>
            </w:pPr>
            <w:r>
              <w:rPr>
                <w:lang w:val="et-EE"/>
              </w:rPr>
              <w:t xml:space="preserve">Tabel </w:t>
            </w:r>
            <w:del w:id="1075" w:author="Kaisa Tähe - RAM" w:date="2025-10-13T15:31:00Z" w16du:dateUtc="2025-10-13T12:31:00Z">
              <w:r w:rsidDel="00436CDA">
                <w:rPr>
                  <w:lang w:val="et-EE"/>
                </w:rPr>
                <w:fldChar w:fldCharType="begin"/>
              </w:r>
              <w:r w:rsidDel="00436CDA">
                <w:rPr>
                  <w:lang w:val="et-EE"/>
                </w:rPr>
                <w:delInstrText xml:space="preserve"> SEQ Tabel \* ARABIC </w:delInstrText>
              </w:r>
              <w:r w:rsidDel="00436CDA">
                <w:rPr>
                  <w:lang w:val="et-EE"/>
                </w:rPr>
                <w:fldChar w:fldCharType="separate"/>
              </w:r>
              <w:r w:rsidDel="00436CDA">
                <w:rPr>
                  <w:lang w:val="et-EE"/>
                </w:rPr>
                <w:delText>64</w:delText>
              </w:r>
              <w:r w:rsidDel="00436CDA">
                <w:rPr>
                  <w:lang w:val="et-EE"/>
                </w:rPr>
                <w:fldChar w:fldCharType="end"/>
              </w:r>
            </w:del>
            <w:ins w:id="1076" w:author="Kaisa Tähe - RAM" w:date="2025-10-13T15:31:00Z" w16du:dateUtc="2025-10-13T12:31:00Z">
              <w:r w:rsidR="00436CDA">
                <w:rPr>
                  <w:lang w:val="et-EE"/>
                </w:rPr>
                <w:t>70</w:t>
              </w:r>
            </w:ins>
            <w:r>
              <w:rPr>
                <w:lang w:val="et-EE"/>
              </w:rPr>
              <w:t xml:space="preserve">: </w:t>
            </w:r>
            <w:r>
              <w:rPr>
                <w:rFonts w:ascii="Cambria" w:hAnsi="Cambria" w:cstheme="minorHAnsi"/>
                <w:bCs/>
                <w:szCs w:val="20"/>
                <w:lang w:val="et-EE"/>
              </w:rPr>
              <w:t>Mõõde 1 – sekkumise valdkond</w:t>
            </w:r>
          </w:p>
        </w:tc>
      </w:tr>
      <w:tr w:rsidR="009D6B67" w14:paraId="5C680890" w14:textId="77777777">
        <w:tc>
          <w:tcPr>
            <w:tcW w:w="1599" w:type="dxa"/>
          </w:tcPr>
          <w:p w14:paraId="6C0CC150"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4060FC72"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63C167EB"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0DBC9FA8"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1845981F"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40E9978E"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30C8F2E4" w14:textId="77777777">
        <w:tc>
          <w:tcPr>
            <w:tcW w:w="1599" w:type="dxa"/>
          </w:tcPr>
          <w:p w14:paraId="1E1D5E52"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67B839BE"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218C1294"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15B18877"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56CD08C2" w14:textId="6A7FFBBE" w:rsidR="009D6B67" w:rsidRDefault="00EE5F1F">
            <w:pPr>
              <w:spacing w:before="0" w:line="240" w:lineRule="auto"/>
              <w:rPr>
                <w:rFonts w:ascii="Cambria" w:eastAsia="Times New Roman" w:hAnsi="Cambria" w:cstheme="minorHAnsi"/>
                <w:sz w:val="20"/>
                <w:szCs w:val="20"/>
                <w:lang w:val="et-EE"/>
              </w:rPr>
            </w:pPr>
            <w:commentRangeStart w:id="1077"/>
            <w:r>
              <w:rPr>
                <w:rFonts w:ascii="Cambria" w:eastAsia="Times New Roman" w:hAnsi="Cambria" w:cstheme="minorHAnsi"/>
                <w:sz w:val="20"/>
                <w:szCs w:val="20"/>
                <w:lang w:val="et-EE"/>
              </w:rPr>
              <w:t>087</w:t>
            </w:r>
            <w:commentRangeEnd w:id="1077"/>
            <w:r w:rsidR="00E3471B">
              <w:rPr>
                <w:rStyle w:val="Kommentaariviide"/>
                <w:rFonts w:ascii="Cambria" w:eastAsia="Times New Roman" w:hAnsi="Cambria" w:cstheme="minorHAnsi"/>
                <w:sz w:val="20"/>
                <w:szCs w:val="20"/>
                <w:lang w:val="et-EE"/>
              </w:rPr>
              <w:commentReference w:id="1077"/>
            </w:r>
          </w:p>
        </w:tc>
        <w:tc>
          <w:tcPr>
            <w:tcW w:w="2521" w:type="dxa"/>
          </w:tcPr>
          <w:p w14:paraId="12D5D7EA" w14:textId="391DBB92" w:rsidR="009D6B67" w:rsidRDefault="00120E2F">
            <w:pPr>
              <w:spacing w:before="0" w:line="240" w:lineRule="auto"/>
              <w:rPr>
                <w:rFonts w:ascii="Cambria" w:eastAsia="Times New Roman" w:hAnsi="Cambria" w:cstheme="minorHAnsi"/>
                <w:sz w:val="20"/>
                <w:szCs w:val="20"/>
                <w:lang w:val="et-EE"/>
              </w:rPr>
            </w:pPr>
            <w:ins w:id="1078" w:author="Kaisa Tähe - RAM" w:date="2025-09-25T17:24:00Z" w16du:dateUtc="2025-09-25T14:24:00Z">
              <w:r>
                <w:rPr>
                  <w:rFonts w:ascii="Cambria" w:eastAsia="Times New Roman" w:hAnsi="Cambria" w:cstheme="minorHAnsi"/>
                  <w:sz w:val="20"/>
                  <w:szCs w:val="20"/>
                  <w:lang w:val="et-EE"/>
                </w:rPr>
                <w:t>36 652 560</w:t>
              </w:r>
            </w:ins>
            <w:del w:id="1079" w:author="Kaisa Tähe - RAM" w:date="2025-07-18T15:35:00Z" w16du:dateUtc="2025-07-18T12:35:00Z">
              <w:r w:rsidR="00EE5F1F" w:rsidDel="00DF12A2">
                <w:rPr>
                  <w:rFonts w:ascii="Cambria" w:eastAsia="Times New Roman" w:hAnsi="Cambria" w:cstheme="minorHAnsi"/>
                  <w:sz w:val="20"/>
                  <w:szCs w:val="20"/>
                  <w:lang w:val="et-EE"/>
                </w:rPr>
                <w:delText>134 100 000</w:delText>
              </w:r>
            </w:del>
          </w:p>
        </w:tc>
      </w:tr>
      <w:tr w:rsidR="009D6B67" w14:paraId="623DB9A9" w14:textId="77777777">
        <w:tc>
          <w:tcPr>
            <w:tcW w:w="1599" w:type="dxa"/>
          </w:tcPr>
          <w:p w14:paraId="281AE83A"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2B4BB2E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121B9D8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48778B80"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2D2F9B92"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088</w:t>
            </w:r>
          </w:p>
        </w:tc>
        <w:tc>
          <w:tcPr>
            <w:tcW w:w="2521" w:type="dxa"/>
          </w:tcPr>
          <w:p w14:paraId="1670035D"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25 000 000</w:t>
            </w:r>
          </w:p>
        </w:tc>
      </w:tr>
      <w:tr w:rsidR="009D6B67" w14:paraId="001E920A" w14:textId="77777777">
        <w:tc>
          <w:tcPr>
            <w:tcW w:w="1599" w:type="dxa"/>
          </w:tcPr>
          <w:p w14:paraId="75086F0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5F98F35A"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09BCB55D"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27867951"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6CE8EBA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096</w:t>
            </w:r>
          </w:p>
        </w:tc>
        <w:tc>
          <w:tcPr>
            <w:tcW w:w="2521" w:type="dxa"/>
          </w:tcPr>
          <w:p w14:paraId="3EA5F7C2"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129 697 000</w:t>
            </w:r>
          </w:p>
        </w:tc>
      </w:tr>
      <w:tr w:rsidR="009D6B67" w14:paraId="26D396BD" w14:textId="77777777">
        <w:tc>
          <w:tcPr>
            <w:tcW w:w="1599" w:type="dxa"/>
          </w:tcPr>
          <w:p w14:paraId="2FD544D4"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23BE3F87"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5497DCF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61057933"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2A078893"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097</w:t>
            </w:r>
          </w:p>
        </w:tc>
        <w:tc>
          <w:tcPr>
            <w:tcW w:w="2521" w:type="dxa"/>
          </w:tcPr>
          <w:p w14:paraId="7E0F2A38" w14:textId="337BDD8E" w:rsidR="009D6B67" w:rsidRDefault="00AE50F6">
            <w:pPr>
              <w:spacing w:before="0" w:line="240" w:lineRule="auto"/>
              <w:rPr>
                <w:rFonts w:ascii="Cambria" w:eastAsia="Times New Roman" w:hAnsi="Cambria" w:cstheme="minorHAnsi"/>
                <w:sz w:val="20"/>
                <w:szCs w:val="20"/>
                <w:lang w:val="et-EE"/>
              </w:rPr>
            </w:pPr>
            <w:ins w:id="1080" w:author="Kaisa Tähe - RAM" w:date="2025-07-18T15:35:00Z" w16du:dateUtc="2025-07-18T12:35:00Z">
              <w:r>
                <w:rPr>
                  <w:rFonts w:ascii="Cambria" w:eastAsia="Times New Roman" w:hAnsi="Cambria" w:cstheme="minorHAnsi"/>
                  <w:sz w:val="20"/>
                  <w:szCs w:val="20"/>
                  <w:lang w:val="et-EE"/>
                </w:rPr>
                <w:t>15 774 000</w:t>
              </w:r>
            </w:ins>
            <w:del w:id="1081" w:author="Kaisa Tähe - RAM" w:date="2025-07-18T15:35:00Z" w16du:dateUtc="2025-07-18T12:35:00Z">
              <w:r w:rsidR="00EE5F1F" w:rsidDel="00AE50F6">
                <w:rPr>
                  <w:rFonts w:ascii="Cambria" w:eastAsia="Times New Roman" w:hAnsi="Cambria" w:cstheme="minorHAnsi"/>
                  <w:sz w:val="20"/>
                  <w:szCs w:val="20"/>
                  <w:lang w:val="et-EE"/>
                </w:rPr>
                <w:delText>71 054 000</w:delText>
              </w:r>
            </w:del>
          </w:p>
        </w:tc>
      </w:tr>
      <w:tr w:rsidR="009D6B67" w14:paraId="2DC6841E" w14:textId="77777777">
        <w:tc>
          <w:tcPr>
            <w:tcW w:w="1599" w:type="dxa"/>
          </w:tcPr>
          <w:p w14:paraId="1E4A95D2"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2E6265DE"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0FEAC18E"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3C101823"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507ACF5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100</w:t>
            </w:r>
          </w:p>
        </w:tc>
        <w:tc>
          <w:tcPr>
            <w:tcW w:w="2521" w:type="dxa"/>
          </w:tcPr>
          <w:p w14:paraId="1271AB55"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113 124 000</w:t>
            </w:r>
          </w:p>
        </w:tc>
      </w:tr>
      <w:tr w:rsidR="009D6B67" w14:paraId="2D6052D0" w14:textId="77777777">
        <w:tc>
          <w:tcPr>
            <w:tcW w:w="1599" w:type="dxa"/>
          </w:tcPr>
          <w:p w14:paraId="33C73B21"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7D343EB8"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585721F6"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21BEC3C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2E6A0C07"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101</w:t>
            </w:r>
          </w:p>
        </w:tc>
        <w:tc>
          <w:tcPr>
            <w:tcW w:w="2521" w:type="dxa"/>
          </w:tcPr>
          <w:p w14:paraId="355C34BF" w14:textId="0B3876A4" w:rsidR="009D6B67" w:rsidRDefault="00120E2F">
            <w:pPr>
              <w:spacing w:before="0" w:line="240" w:lineRule="auto"/>
              <w:rPr>
                <w:rFonts w:ascii="Cambria" w:eastAsia="Times New Roman" w:hAnsi="Cambria" w:cstheme="minorHAnsi"/>
                <w:sz w:val="20"/>
                <w:szCs w:val="20"/>
                <w:lang w:val="et-EE"/>
              </w:rPr>
            </w:pPr>
            <w:ins w:id="1082" w:author="Kaisa Tähe - RAM" w:date="2025-09-25T17:24:00Z" w16du:dateUtc="2025-09-25T14:24:00Z">
              <w:r>
                <w:rPr>
                  <w:rFonts w:ascii="Cambria" w:eastAsia="Times New Roman" w:hAnsi="Cambria" w:cstheme="minorHAnsi"/>
                  <w:sz w:val="20"/>
                  <w:szCs w:val="20"/>
                  <w:lang w:val="et-EE"/>
                </w:rPr>
                <w:t>12 712 500</w:t>
              </w:r>
            </w:ins>
            <w:del w:id="1083" w:author="Kaisa Tähe - RAM" w:date="2025-09-25T17:24:00Z" w16du:dateUtc="2025-09-25T14:24:00Z">
              <w:r w:rsidR="00EE5F1F" w:rsidDel="00120E2F">
                <w:rPr>
                  <w:rFonts w:ascii="Cambria" w:eastAsia="Times New Roman" w:hAnsi="Cambria" w:cstheme="minorHAnsi"/>
                  <w:sz w:val="20"/>
                  <w:szCs w:val="20"/>
                  <w:lang w:val="et-EE"/>
                </w:rPr>
                <w:delText>28 225 000</w:delText>
              </w:r>
            </w:del>
          </w:p>
        </w:tc>
      </w:tr>
    </w:tbl>
    <w:p w14:paraId="6355BDB7" w14:textId="77777777" w:rsidR="009D6B67" w:rsidRDefault="009D6B67">
      <w:pPr>
        <w:spacing w:line="240" w:lineRule="auto"/>
        <w:rPr>
          <w:rFonts w:ascii="Cambria" w:eastAsia="Times New Roman" w:hAnsi="Cambria" w:cstheme="minorHAnsi"/>
          <w:szCs w:val="24"/>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4642D18C" w14:textId="77777777">
        <w:trPr>
          <w:trHeight w:val="301"/>
        </w:trPr>
        <w:tc>
          <w:tcPr>
            <w:tcW w:w="9634" w:type="dxa"/>
            <w:gridSpan w:val="6"/>
          </w:tcPr>
          <w:p w14:paraId="6B5C129C" w14:textId="5589CE74" w:rsidR="009D6B67" w:rsidRDefault="00EE5F1F">
            <w:pPr>
              <w:pStyle w:val="Pealdis"/>
              <w:keepNext/>
              <w:jc w:val="left"/>
              <w:rPr>
                <w:rFonts w:ascii="Cambria" w:hAnsi="Cambria" w:cstheme="minorHAnsi"/>
                <w:lang w:val="et-EE"/>
              </w:rPr>
            </w:pPr>
            <w:r>
              <w:rPr>
                <w:lang w:val="et-EE"/>
              </w:rPr>
              <w:t xml:space="preserve">Tabel </w:t>
            </w:r>
            <w:del w:id="1084" w:author="Kaisa Tähe - RAM" w:date="2025-10-13T15:32:00Z" w16du:dateUtc="2025-10-13T12:32:00Z">
              <w:r w:rsidDel="00436CDA">
                <w:rPr>
                  <w:lang w:val="et-EE"/>
                </w:rPr>
                <w:fldChar w:fldCharType="begin"/>
              </w:r>
              <w:r w:rsidDel="00436CDA">
                <w:rPr>
                  <w:lang w:val="et-EE"/>
                </w:rPr>
                <w:delInstrText xml:space="preserve"> SEQ Tabel \* ARABIC </w:delInstrText>
              </w:r>
              <w:r w:rsidDel="00436CDA">
                <w:rPr>
                  <w:lang w:val="et-EE"/>
                </w:rPr>
                <w:fldChar w:fldCharType="separate"/>
              </w:r>
              <w:r w:rsidDel="00436CDA">
                <w:rPr>
                  <w:lang w:val="et-EE"/>
                </w:rPr>
                <w:delText>65</w:delText>
              </w:r>
              <w:r w:rsidDel="00436CDA">
                <w:rPr>
                  <w:lang w:val="et-EE"/>
                </w:rPr>
                <w:fldChar w:fldCharType="end"/>
              </w:r>
            </w:del>
            <w:ins w:id="1085" w:author="Kaisa Tähe - RAM" w:date="2025-10-13T15:32:00Z" w16du:dateUtc="2025-10-13T12:32:00Z">
              <w:r w:rsidR="00436CDA">
                <w:rPr>
                  <w:lang w:val="et-EE"/>
                </w:rPr>
                <w:t>71</w:t>
              </w:r>
            </w:ins>
            <w:r>
              <w:rPr>
                <w:lang w:val="et-EE"/>
              </w:rPr>
              <w:t xml:space="preserve">: </w:t>
            </w:r>
            <w:r>
              <w:rPr>
                <w:rFonts w:ascii="Cambria" w:hAnsi="Cambria" w:cstheme="minorHAnsi"/>
                <w:szCs w:val="20"/>
                <w:lang w:val="et-EE"/>
              </w:rPr>
              <w:t>Mõõde 2 – rahastamise vorm</w:t>
            </w:r>
          </w:p>
        </w:tc>
      </w:tr>
      <w:tr w:rsidR="009D6B67" w14:paraId="779D11DF" w14:textId="77777777">
        <w:trPr>
          <w:trHeight w:val="378"/>
        </w:trPr>
        <w:tc>
          <w:tcPr>
            <w:tcW w:w="1599" w:type="dxa"/>
          </w:tcPr>
          <w:p w14:paraId="0C6DD0D6" w14:textId="77777777" w:rsidR="009D6B67" w:rsidRDefault="00EE5F1F">
            <w:pPr>
              <w:spacing w:before="0" w:line="240" w:lineRule="auto"/>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1384" w:type="dxa"/>
          </w:tcPr>
          <w:p w14:paraId="6BF16793" w14:textId="77777777" w:rsidR="009D6B67" w:rsidRDefault="00EE5F1F">
            <w:pPr>
              <w:spacing w:before="0" w:line="240" w:lineRule="auto"/>
              <w:rPr>
                <w:rFonts w:ascii="Cambria" w:hAnsi="Cambria" w:cstheme="minorHAnsi"/>
                <w:b/>
                <w:sz w:val="20"/>
                <w:lang w:val="et-EE"/>
              </w:rPr>
            </w:pPr>
            <w:r>
              <w:rPr>
                <w:rFonts w:ascii="Cambria" w:eastAsia="Times New Roman" w:hAnsi="Cambria" w:cstheme="minorBidi"/>
                <w:b/>
                <w:bCs/>
                <w:sz w:val="20"/>
                <w:szCs w:val="20"/>
                <w:lang w:val="et-EE"/>
              </w:rPr>
              <w:t>Fond</w:t>
            </w:r>
          </w:p>
        </w:tc>
        <w:tc>
          <w:tcPr>
            <w:tcW w:w="1433" w:type="dxa"/>
          </w:tcPr>
          <w:p w14:paraId="271F5755" w14:textId="77777777" w:rsidR="009D6B67" w:rsidRDefault="00EE5F1F">
            <w:pPr>
              <w:spacing w:before="0" w:line="240" w:lineRule="auto"/>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644" w:type="dxa"/>
          </w:tcPr>
          <w:p w14:paraId="78662520" w14:textId="77777777" w:rsidR="009D6B67" w:rsidRDefault="00EE5F1F">
            <w:pPr>
              <w:spacing w:before="0" w:line="240" w:lineRule="auto"/>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1053" w:type="dxa"/>
          </w:tcPr>
          <w:p w14:paraId="01AB473F" w14:textId="77777777" w:rsidR="009D6B67" w:rsidRDefault="00EE5F1F">
            <w:pPr>
              <w:spacing w:before="0" w:line="240" w:lineRule="auto"/>
              <w:rPr>
                <w:rFonts w:ascii="Cambria" w:hAnsi="Cambria" w:cstheme="minorHAnsi"/>
                <w:b/>
                <w:sz w:val="20"/>
                <w:lang w:val="et-EE"/>
              </w:rPr>
            </w:pPr>
            <w:r>
              <w:rPr>
                <w:rFonts w:ascii="Cambria" w:eastAsia="Times New Roman" w:hAnsi="Cambria" w:cstheme="minorBidi"/>
                <w:b/>
                <w:bCs/>
                <w:sz w:val="20"/>
                <w:szCs w:val="20"/>
                <w:lang w:val="et-EE"/>
              </w:rPr>
              <w:t>Kood</w:t>
            </w:r>
          </w:p>
        </w:tc>
        <w:tc>
          <w:tcPr>
            <w:tcW w:w="2521" w:type="dxa"/>
          </w:tcPr>
          <w:p w14:paraId="22D8F0DD" w14:textId="77777777" w:rsidR="009D6B67" w:rsidRDefault="00EE5F1F">
            <w:pPr>
              <w:spacing w:before="0" w:line="240" w:lineRule="auto"/>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4C2F932D" w14:textId="77777777">
        <w:trPr>
          <w:trHeight w:val="231"/>
        </w:trPr>
        <w:tc>
          <w:tcPr>
            <w:tcW w:w="1599" w:type="dxa"/>
          </w:tcPr>
          <w:p w14:paraId="5FC382B5"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6A7A4CC4"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70DFF46F"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5AB1427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5D5041C6"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w:t>
            </w:r>
          </w:p>
        </w:tc>
        <w:tc>
          <w:tcPr>
            <w:tcW w:w="2521" w:type="dxa"/>
          </w:tcPr>
          <w:p w14:paraId="6AF821A4" w14:textId="6FF01863" w:rsidR="009D6B67" w:rsidRDefault="00BC7500">
            <w:pPr>
              <w:spacing w:before="0" w:line="240" w:lineRule="auto"/>
              <w:jc w:val="center"/>
              <w:rPr>
                <w:rFonts w:ascii="Cambria" w:eastAsia="Times New Roman" w:hAnsi="Cambria" w:cstheme="minorHAnsi"/>
                <w:sz w:val="20"/>
                <w:szCs w:val="20"/>
                <w:lang w:val="et-EE"/>
              </w:rPr>
            </w:pPr>
            <w:ins w:id="1086" w:author="Kaisa Tähe - RAM" w:date="2025-09-25T17:25:00Z" w16du:dateUtc="2025-09-25T14:25:00Z">
              <w:r>
                <w:rPr>
                  <w:rFonts w:ascii="Cambria" w:eastAsia="Times New Roman" w:hAnsi="Cambria" w:cstheme="minorHAnsi"/>
                  <w:sz w:val="20"/>
                  <w:szCs w:val="20"/>
                  <w:lang w:val="et-EE"/>
                </w:rPr>
                <w:t>332 960 060</w:t>
              </w:r>
            </w:ins>
            <w:del w:id="1087" w:author="Kaisa Tähe - RAM" w:date="2025-07-18T15:38:00Z" w16du:dateUtc="2025-07-18T12:38:00Z">
              <w:r w:rsidR="00EE5F1F" w:rsidDel="00B702B5">
                <w:rPr>
                  <w:rFonts w:ascii="Cambria" w:eastAsia="Times New Roman" w:hAnsi="Cambria" w:cstheme="minorHAnsi"/>
                  <w:sz w:val="20"/>
                  <w:szCs w:val="20"/>
                  <w:lang w:val="et-EE"/>
                </w:rPr>
                <w:delText>501 200 000</w:delText>
              </w:r>
            </w:del>
          </w:p>
        </w:tc>
      </w:tr>
    </w:tbl>
    <w:p w14:paraId="582E1643"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08DFBFE4" w14:textId="77777777">
        <w:tc>
          <w:tcPr>
            <w:tcW w:w="9634" w:type="dxa"/>
            <w:gridSpan w:val="6"/>
          </w:tcPr>
          <w:p w14:paraId="7B18FE46" w14:textId="59EAA7F0" w:rsidR="009D6B67" w:rsidRDefault="00EE5F1F">
            <w:pPr>
              <w:pStyle w:val="Pealdis"/>
              <w:keepNext/>
              <w:rPr>
                <w:rFonts w:ascii="Cambria" w:hAnsi="Cambria" w:cstheme="minorHAnsi"/>
                <w:lang w:val="et-EE"/>
              </w:rPr>
            </w:pPr>
            <w:r>
              <w:rPr>
                <w:lang w:val="et-EE"/>
              </w:rPr>
              <w:t xml:space="preserve">Tabel </w:t>
            </w:r>
            <w:del w:id="1088" w:author="Kaisa Tähe - RAM" w:date="2025-10-13T15:32:00Z" w16du:dateUtc="2025-10-13T12:32:00Z">
              <w:r w:rsidDel="00436CDA">
                <w:rPr>
                  <w:lang w:val="et-EE"/>
                </w:rPr>
                <w:fldChar w:fldCharType="begin"/>
              </w:r>
              <w:r w:rsidDel="00436CDA">
                <w:rPr>
                  <w:lang w:val="et-EE"/>
                </w:rPr>
                <w:delInstrText xml:space="preserve"> SEQ Tabel \* ARABIC </w:delInstrText>
              </w:r>
              <w:r w:rsidDel="00436CDA">
                <w:rPr>
                  <w:lang w:val="et-EE"/>
                </w:rPr>
                <w:fldChar w:fldCharType="separate"/>
              </w:r>
              <w:r w:rsidDel="00436CDA">
                <w:rPr>
                  <w:lang w:val="et-EE"/>
                </w:rPr>
                <w:delText>66</w:delText>
              </w:r>
              <w:r w:rsidDel="00436CDA">
                <w:rPr>
                  <w:lang w:val="et-EE"/>
                </w:rPr>
                <w:fldChar w:fldCharType="end"/>
              </w:r>
            </w:del>
            <w:ins w:id="1089" w:author="Kaisa Tähe - RAM" w:date="2025-10-13T15:32:00Z" w16du:dateUtc="2025-10-13T12:32:00Z">
              <w:r w:rsidR="00436CDA">
                <w:rPr>
                  <w:lang w:val="et-EE"/>
                </w:rPr>
                <w:t>72</w:t>
              </w:r>
            </w:ins>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133C057B" w14:textId="77777777">
        <w:tc>
          <w:tcPr>
            <w:tcW w:w="1599" w:type="dxa"/>
          </w:tcPr>
          <w:p w14:paraId="0AD13611"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1713F269"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73475D84"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13DB73B6"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64F2D02D"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52293DFD"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46BD90AC" w14:textId="77777777">
        <w:tc>
          <w:tcPr>
            <w:tcW w:w="1599" w:type="dxa"/>
          </w:tcPr>
          <w:p w14:paraId="00AAE8C0"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37AFAF8B"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ÜF</w:t>
            </w:r>
          </w:p>
        </w:tc>
        <w:tc>
          <w:tcPr>
            <w:tcW w:w="1433" w:type="dxa"/>
          </w:tcPr>
          <w:p w14:paraId="69EE3E43"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644" w:type="dxa"/>
          </w:tcPr>
          <w:p w14:paraId="73D782AD"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i</w:t>
            </w:r>
          </w:p>
        </w:tc>
        <w:tc>
          <w:tcPr>
            <w:tcW w:w="1053" w:type="dxa"/>
          </w:tcPr>
          <w:p w14:paraId="2DBD2E18"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33</w:t>
            </w:r>
          </w:p>
        </w:tc>
        <w:tc>
          <w:tcPr>
            <w:tcW w:w="2521" w:type="dxa"/>
          </w:tcPr>
          <w:p w14:paraId="4D9E2350" w14:textId="64587377" w:rsidR="009D6B67" w:rsidRDefault="00BC7500">
            <w:pPr>
              <w:spacing w:before="0" w:line="240" w:lineRule="auto"/>
              <w:rPr>
                <w:rFonts w:ascii="Cambria" w:eastAsia="Times New Roman" w:hAnsi="Cambria" w:cstheme="minorHAnsi"/>
                <w:b/>
                <w:bCs/>
                <w:sz w:val="20"/>
                <w:szCs w:val="20"/>
                <w:lang w:val="et-EE"/>
              </w:rPr>
            </w:pPr>
            <w:ins w:id="1090" w:author="Kaisa Tähe - RAM" w:date="2025-09-25T17:25:00Z" w16du:dateUtc="2025-09-25T14:25:00Z">
              <w:r>
                <w:rPr>
                  <w:rFonts w:ascii="Cambria" w:eastAsia="Times New Roman" w:hAnsi="Cambria" w:cstheme="minorHAnsi"/>
                  <w:sz w:val="20"/>
                  <w:szCs w:val="20"/>
                  <w:lang w:val="et-EE"/>
                </w:rPr>
                <w:t>332 960 060</w:t>
              </w:r>
            </w:ins>
            <w:del w:id="1091" w:author="Kaisa Tähe - RAM" w:date="2025-07-18T15:39:00Z" w16du:dateUtc="2025-07-18T12:39:00Z">
              <w:r w:rsidR="00EE5F1F" w:rsidDel="00C31FFD">
                <w:rPr>
                  <w:rFonts w:ascii="Cambria" w:eastAsia="Times New Roman" w:hAnsi="Cambria" w:cstheme="minorHAnsi"/>
                  <w:sz w:val="20"/>
                  <w:szCs w:val="20"/>
                  <w:lang w:val="et-EE"/>
                </w:rPr>
                <w:delText>501 200 000</w:delText>
              </w:r>
            </w:del>
          </w:p>
        </w:tc>
      </w:tr>
    </w:tbl>
    <w:p w14:paraId="716403CD"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rsidRPr="00EF1C29" w14:paraId="122A10C4" w14:textId="77777777">
        <w:tc>
          <w:tcPr>
            <w:tcW w:w="9634" w:type="dxa"/>
            <w:gridSpan w:val="6"/>
          </w:tcPr>
          <w:p w14:paraId="24F2D034" w14:textId="7892F813" w:rsidR="009D6B67" w:rsidRDefault="00EE5F1F">
            <w:pPr>
              <w:pStyle w:val="Pealdis"/>
              <w:keepNext/>
              <w:rPr>
                <w:rFonts w:ascii="Cambria" w:hAnsi="Cambria" w:cstheme="minorHAnsi"/>
                <w:lang w:val="et-EE"/>
              </w:rPr>
            </w:pPr>
            <w:r>
              <w:rPr>
                <w:lang w:val="et-EE"/>
              </w:rPr>
              <w:t xml:space="preserve">Tabel </w:t>
            </w:r>
            <w:del w:id="1092" w:author="Kaisa Tähe - RAM" w:date="2025-10-13T15:32:00Z" w16du:dateUtc="2025-10-13T12:32:00Z">
              <w:r w:rsidDel="00436CDA">
                <w:rPr>
                  <w:lang w:val="et-EE"/>
                </w:rPr>
                <w:fldChar w:fldCharType="begin"/>
              </w:r>
              <w:r w:rsidDel="00436CDA">
                <w:rPr>
                  <w:lang w:val="et-EE"/>
                </w:rPr>
                <w:delInstrText xml:space="preserve"> SEQ Tabel \* ARABIC </w:delInstrText>
              </w:r>
              <w:r w:rsidDel="00436CDA">
                <w:rPr>
                  <w:lang w:val="et-EE"/>
                </w:rPr>
                <w:fldChar w:fldCharType="separate"/>
              </w:r>
              <w:r w:rsidDel="00436CDA">
                <w:rPr>
                  <w:lang w:val="et-EE"/>
                </w:rPr>
                <w:delText>67</w:delText>
              </w:r>
              <w:r w:rsidDel="00436CDA">
                <w:rPr>
                  <w:lang w:val="et-EE"/>
                </w:rPr>
                <w:fldChar w:fldCharType="end"/>
              </w:r>
            </w:del>
            <w:ins w:id="1093" w:author="Kaisa Tähe - RAM" w:date="2025-10-13T15:32:00Z" w16du:dateUtc="2025-10-13T12:32:00Z">
              <w:r w:rsidR="00436CDA">
                <w:rPr>
                  <w:lang w:val="et-EE"/>
                </w:rPr>
                <w:t>73</w:t>
              </w:r>
            </w:ins>
            <w:r>
              <w:rPr>
                <w:lang w:val="et-EE"/>
              </w:rPr>
              <w:t xml:space="preserve">: </w:t>
            </w:r>
            <w:r>
              <w:rPr>
                <w:rFonts w:ascii="Cambria" w:hAnsi="Cambria" w:cstheme="minorHAnsi"/>
                <w:iCs/>
                <w:szCs w:val="20"/>
                <w:lang w:val="et-EE"/>
              </w:rPr>
              <w:t>Mõõde 5 – ESF+, ERF, ÜF ja JTF soolise võrdõiguslikkuse valdkond</w:t>
            </w:r>
          </w:p>
        </w:tc>
      </w:tr>
      <w:tr w:rsidR="009D6B67" w14:paraId="7AB52239" w14:textId="77777777">
        <w:tc>
          <w:tcPr>
            <w:tcW w:w="1599" w:type="dxa"/>
          </w:tcPr>
          <w:p w14:paraId="72D1F9AE"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b/>
                <w:bCs/>
                <w:sz w:val="20"/>
                <w:szCs w:val="20"/>
                <w:lang w:val="et-EE"/>
              </w:rPr>
              <w:t>Prioriteedi number</w:t>
            </w:r>
          </w:p>
        </w:tc>
        <w:tc>
          <w:tcPr>
            <w:tcW w:w="1384" w:type="dxa"/>
          </w:tcPr>
          <w:p w14:paraId="7C64772D"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Fond</w:t>
            </w:r>
          </w:p>
        </w:tc>
        <w:tc>
          <w:tcPr>
            <w:tcW w:w="1433" w:type="dxa"/>
          </w:tcPr>
          <w:p w14:paraId="353CFA00"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Piirkonna kategooria</w:t>
            </w:r>
          </w:p>
        </w:tc>
        <w:tc>
          <w:tcPr>
            <w:tcW w:w="1644" w:type="dxa"/>
          </w:tcPr>
          <w:p w14:paraId="7F4FA731"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Erieesmärk</w:t>
            </w:r>
          </w:p>
        </w:tc>
        <w:tc>
          <w:tcPr>
            <w:tcW w:w="1053" w:type="dxa"/>
          </w:tcPr>
          <w:p w14:paraId="2DCDF0CC"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Kood</w:t>
            </w:r>
          </w:p>
        </w:tc>
        <w:tc>
          <w:tcPr>
            <w:tcW w:w="2521" w:type="dxa"/>
          </w:tcPr>
          <w:p w14:paraId="509B8E76"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Summa (eurodes)</w:t>
            </w:r>
          </w:p>
        </w:tc>
      </w:tr>
      <w:tr w:rsidR="009D6B67" w14:paraId="37124F4A" w14:textId="77777777">
        <w:tc>
          <w:tcPr>
            <w:tcW w:w="1599" w:type="dxa"/>
          </w:tcPr>
          <w:p w14:paraId="11EEF15A"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5</w:t>
            </w:r>
          </w:p>
        </w:tc>
        <w:tc>
          <w:tcPr>
            <w:tcW w:w="1384" w:type="dxa"/>
          </w:tcPr>
          <w:p w14:paraId="16ADBAED"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ÜF</w:t>
            </w:r>
          </w:p>
        </w:tc>
        <w:tc>
          <w:tcPr>
            <w:tcW w:w="1433" w:type="dxa"/>
          </w:tcPr>
          <w:p w14:paraId="21E8D68A"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w:t>
            </w:r>
          </w:p>
        </w:tc>
        <w:tc>
          <w:tcPr>
            <w:tcW w:w="1644" w:type="dxa"/>
          </w:tcPr>
          <w:p w14:paraId="7C7B27B3"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i</w:t>
            </w:r>
          </w:p>
        </w:tc>
        <w:tc>
          <w:tcPr>
            <w:tcW w:w="1053" w:type="dxa"/>
          </w:tcPr>
          <w:p w14:paraId="1BAEE761" w14:textId="77777777" w:rsidR="009D6B67" w:rsidRDefault="00EE5F1F">
            <w:pPr>
              <w:spacing w:before="0" w:after="0" w:line="276" w:lineRule="auto"/>
              <w:rPr>
                <w:rFonts w:ascii="Cambria" w:eastAsia="Times New Roman" w:hAnsi="Cambria" w:cstheme="minorHAnsi"/>
                <w:bCs/>
                <w:iCs/>
                <w:sz w:val="20"/>
                <w:lang w:val="et-EE"/>
              </w:rPr>
            </w:pPr>
            <w:r>
              <w:rPr>
                <w:rFonts w:ascii="Cambria" w:eastAsia="Times New Roman" w:hAnsi="Cambria" w:cstheme="minorHAnsi"/>
                <w:bCs/>
                <w:iCs/>
                <w:sz w:val="20"/>
                <w:lang w:val="et-EE"/>
              </w:rPr>
              <w:t>03</w:t>
            </w:r>
          </w:p>
        </w:tc>
        <w:tc>
          <w:tcPr>
            <w:tcW w:w="2521" w:type="dxa"/>
          </w:tcPr>
          <w:p w14:paraId="1FEF36B4" w14:textId="4DEA6D28" w:rsidR="009D6B67" w:rsidRDefault="00BC7500">
            <w:pPr>
              <w:spacing w:before="0" w:after="0" w:line="276" w:lineRule="auto"/>
              <w:rPr>
                <w:rFonts w:ascii="Cambria" w:eastAsia="Times New Roman" w:hAnsi="Cambria" w:cstheme="minorHAnsi"/>
                <w:b/>
                <w:iCs/>
                <w:sz w:val="20"/>
                <w:lang w:val="et-EE"/>
              </w:rPr>
            </w:pPr>
            <w:ins w:id="1094" w:author="Kaisa Tähe - RAM" w:date="2025-09-25T17:25:00Z" w16du:dateUtc="2025-09-25T14:25:00Z">
              <w:r>
                <w:rPr>
                  <w:rFonts w:ascii="Cambria" w:eastAsia="Times New Roman" w:hAnsi="Cambria" w:cstheme="minorHAnsi"/>
                  <w:sz w:val="20"/>
                  <w:szCs w:val="20"/>
                  <w:lang w:val="et-EE"/>
                </w:rPr>
                <w:t>332 960 060</w:t>
              </w:r>
            </w:ins>
            <w:del w:id="1095" w:author="Kaisa Tähe - RAM" w:date="2025-07-18T15:39:00Z" w16du:dateUtc="2025-07-18T12:39:00Z">
              <w:r w:rsidR="00EE5F1F" w:rsidDel="0030605B">
                <w:rPr>
                  <w:rFonts w:ascii="Cambria" w:eastAsia="Times New Roman" w:hAnsi="Cambria" w:cstheme="minorHAnsi"/>
                  <w:sz w:val="20"/>
                  <w:szCs w:val="20"/>
                  <w:lang w:val="et-EE"/>
                </w:rPr>
                <w:delText>501 200 000</w:delText>
              </w:r>
            </w:del>
          </w:p>
        </w:tc>
      </w:tr>
    </w:tbl>
    <w:p w14:paraId="547890B0" w14:textId="77777777" w:rsidR="009D6B67" w:rsidRDefault="009D6B67">
      <w:pPr>
        <w:spacing w:before="0" w:line="240" w:lineRule="auto"/>
        <w:rPr>
          <w:rFonts w:ascii="Cambria" w:eastAsia="Times New Roman" w:hAnsi="Cambria" w:cstheme="minorHAnsi"/>
          <w:i/>
          <w:iCs/>
          <w:sz w:val="20"/>
          <w:szCs w:val="20"/>
          <w:lang w:val="et-EE"/>
        </w:rPr>
      </w:pPr>
    </w:p>
    <w:p w14:paraId="3053A2BB" w14:textId="77777777" w:rsidR="009D6B67" w:rsidRDefault="00EE5F1F">
      <w:pPr>
        <w:pStyle w:val="Pealkiri4"/>
        <w:numPr>
          <w:ilvl w:val="3"/>
          <w:numId w:val="82"/>
        </w:numPr>
        <w:ind w:left="1418"/>
        <w:rPr>
          <w:lang w:val="et-EE"/>
        </w:rPr>
      </w:pPr>
      <w:bookmarkStart w:id="1096" w:name="_Toc210486468"/>
      <w:r>
        <w:rPr>
          <w:lang w:val="et-EE"/>
        </w:rPr>
        <w:t>Erieesmärk: (ii) säästva, kliimamuutuste suhtes vastupanuvõimelise, intelligentse ja mitmeliigilise riigi, piirkondliku ja kohaliku tasandi liikuvuse arendamine ja edendamine, sealhulgas TEN-T võrgule juurdepääsu ja piiriülese liikuvuse parandamine</w:t>
      </w:r>
      <w:bookmarkEnd w:id="1096"/>
    </w:p>
    <w:p w14:paraId="13969DE7" w14:textId="77777777" w:rsidR="009D6B67" w:rsidRDefault="00EE5F1F">
      <w:pPr>
        <w:pStyle w:val="Pealkiri5"/>
        <w:numPr>
          <w:ilvl w:val="4"/>
          <w:numId w:val="82"/>
        </w:numPr>
        <w:ind w:left="1418"/>
        <w:rPr>
          <w:lang w:val="et-EE"/>
        </w:rPr>
      </w:pPr>
      <w:r>
        <w:rPr>
          <w:lang w:val="et-EE"/>
        </w:rPr>
        <w:t>Fondide sekkumised</w:t>
      </w:r>
    </w:p>
    <w:p w14:paraId="143462B7" w14:textId="77777777" w:rsidR="009D6B67" w:rsidRDefault="00EE5F1F">
      <w:pPr>
        <w:spacing w:before="0" w:line="240" w:lineRule="auto"/>
        <w:rPr>
          <w:rFonts w:ascii="Cambria" w:eastAsia="Times New Roman" w:hAnsi="Cambria" w:cstheme="minorHAnsi"/>
          <w:bCs/>
          <w:lang w:val="et-EE"/>
        </w:rPr>
      </w:pPr>
      <w:r>
        <w:rPr>
          <w:rFonts w:ascii="Cambria" w:eastAsia="Times New Roman" w:hAnsi="Cambria" w:cstheme="minorBidi"/>
          <w:b/>
          <w:lang w:val="et-EE"/>
        </w:rPr>
        <w:t>Seonduvate meetmete liigid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7A17995" w14:textId="77777777">
        <w:tc>
          <w:tcPr>
            <w:tcW w:w="9634" w:type="dxa"/>
          </w:tcPr>
          <w:p w14:paraId="38BBB802" w14:textId="77777777" w:rsidR="009D6B67" w:rsidRDefault="00EE5F1F">
            <w:pPr>
              <w:spacing w:after="240" w:line="240" w:lineRule="auto"/>
              <w:jc w:val="both"/>
              <w:rPr>
                <w:rFonts w:asciiTheme="majorHAnsi" w:hAnsiTheme="majorHAnsi"/>
                <w:sz w:val="20"/>
                <w:szCs w:val="20"/>
                <w:u w:val="single"/>
                <w:lang w:val="et-EE"/>
              </w:rPr>
            </w:pPr>
            <w:r>
              <w:rPr>
                <w:rFonts w:asciiTheme="majorHAnsi" w:hAnsiTheme="majorHAnsi"/>
                <w:sz w:val="20"/>
                <w:szCs w:val="20"/>
                <w:u w:val="single"/>
                <w:lang w:val="et-EE"/>
              </w:rPr>
              <w:lastRenderedPageBreak/>
              <w:t>Paremad ühendused väljaspool Tallinna, Tartu ja Pärnu linnapiirkondi</w:t>
            </w:r>
          </w:p>
          <w:p w14:paraId="148F010B" w14:textId="77777777" w:rsidR="009D6B67" w:rsidRDefault="00EE5F1F">
            <w:pPr>
              <w:spacing w:after="240" w:line="240" w:lineRule="auto"/>
              <w:jc w:val="both"/>
              <w:rPr>
                <w:lang w:val="et-EE"/>
              </w:rPr>
            </w:pPr>
            <w:r>
              <w:rPr>
                <w:rFonts w:asciiTheme="majorHAnsi" w:hAnsiTheme="majorHAnsi"/>
                <w:sz w:val="20"/>
                <w:szCs w:val="20"/>
                <w:lang w:val="et-EE"/>
              </w:rPr>
              <w:t>Väljaspool Tallinna, Tartu ja Pärnu linnapiirkondi toetatakse omavalitsuste investeeringuid aktiivsete liikumisviiside taristusse, mis tagab ohutu ja mugava juurdepääsu avalikele teenustele, töökohtadele ja ühistranspordile (sh Rail Balticule). Investeeringud aitavad kaasa regionaalarengule ja vähendavad CO</w:t>
            </w:r>
            <w:r>
              <w:rPr>
                <w:rFonts w:asciiTheme="majorHAnsi" w:hAnsiTheme="majorHAnsi"/>
                <w:sz w:val="20"/>
                <w:szCs w:val="20"/>
                <w:vertAlign w:val="subscript"/>
                <w:lang w:val="et-EE"/>
              </w:rPr>
              <w:t>2</w:t>
            </w:r>
            <w:r>
              <w:rPr>
                <w:rFonts w:asciiTheme="majorHAnsi" w:hAnsiTheme="majorHAnsi"/>
                <w:sz w:val="20"/>
                <w:szCs w:val="20"/>
                <w:lang w:val="et-EE"/>
              </w:rPr>
              <w:t xml:space="preserve"> heidet, võimaldades teha igapäevaseid käike jalgsi või jalgrattaga. Paremad ühendused ühistranspordiga aitavad samuti suurendada säästvate transpordiliikide, sh kombineeritud liikumisviiside üldist kasutamist. Projektivaliku aluseks on kohalikele omavalitsustele mõeldud avatud taotlusvoorud. Investeeringud suurendavad ohutust, vähendavad ruumilisi vahemaid, muudavad tööle ja kooli mineku lihtsamaks ning vähendavad pendelrännet ja sõidule kuluvat aega. Investeeringute toetus antakse tagastamatu abi vormis.</w:t>
            </w:r>
          </w:p>
          <w:p w14:paraId="4D27AE14" w14:textId="77777777" w:rsidR="009D6B67" w:rsidRDefault="00EE5F1F">
            <w:pPr>
              <w:spacing w:after="240" w:line="240" w:lineRule="auto"/>
              <w:jc w:val="both"/>
              <w:rPr>
                <w:rFonts w:asciiTheme="majorHAnsi" w:hAnsiTheme="majorHAnsi"/>
                <w:sz w:val="20"/>
                <w:szCs w:val="20"/>
                <w:lang w:val="et-EE"/>
              </w:rPr>
            </w:pPr>
            <w:r>
              <w:rPr>
                <w:rFonts w:asciiTheme="majorHAnsi" w:hAnsiTheme="majorHAnsi"/>
                <w:sz w:val="20"/>
                <w:szCs w:val="20"/>
                <w:lang w:val="et-EE"/>
              </w:rPr>
              <w:t>Eesti liikuvuspoliitika keskne eesmärk on vähendada inimeste sõltuvust isikliku auto kasutamisest. Omavalitsused saavad anda oma panuse jalgrattasõidu ja jalgsikäimise edendamisega, sh jalgratta- ja/või jalgteede ehitamisega, et tagada parem ja ohutu juurdepääs teenustele ning transpordile. Meetme eesmärk on suurendada omavalitsuste motivatsiooni leida lahendusi ohtlikele teelõikudele, mis takistavad igapäevast liikuvust (jalgrattasõit või kõndimine), et tagada parem juurdepääs teenustele, ühistranspordile (sh Rail Balticu kohalikesse peatustesse) ja töökohtadele väljaspool suurimaid linnapiirkondi (Tallinn, Tartu ja Pärnu). Rail Balticu projekti raames ehitatakse ühendused kohalikest peatustest ainult lähima avaliku maanteeni. Meede aitab omavalitsustel ühendada jalgratta- ja/või jalgteed Rail Balticu kohaliku peatuse lähimast üldkasutatavast maanteest ülejäänud jalgrattavõrgustikuga omavalitsusüksustes. Seega võimendab meede ka keskkonnasäästliku ühistranspordi positiivset mõju, sh kiiret ja ohutut raudteeühendust Eestis ning Eesti ühendamist Kesk-Euroopa, Lääne-Euroopa ja naaberriikidega.</w:t>
            </w:r>
            <w:r>
              <w:rPr>
                <w:lang w:val="et-EE"/>
              </w:rPr>
              <w:br/>
            </w:r>
            <w:r>
              <w:rPr>
                <w:rFonts w:asciiTheme="majorHAnsi" w:hAnsiTheme="majorHAnsi"/>
                <w:sz w:val="20"/>
                <w:szCs w:val="20"/>
                <w:lang w:val="et-EE"/>
              </w:rPr>
              <w:t>Meetme peamine tegevusala on jalgratta- ja/või jalgteede ehitamine koos tugitaristuga (valgustus, jalgrattaparklad, pingid ja väikevormid).</w:t>
            </w:r>
          </w:p>
          <w:p w14:paraId="064E201E" w14:textId="1C6B2F9A"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Poliitikaeesmärgi nr 2 meetme eesmärk on jalgratta- ja/või jalgteede arendamine suurimates linnapiirkondades (Tallinn, Tartu, Pärnu). Taaste- ja vastupidavusrahastu meetmel on sama eesmärk kui poliitikaeesmärgi nr 3 meetmel, kuid see algab varem. Taaste- ja vastupidavusrahastu (5 miljonit eurot) ja Ühtekuuluvusfondi poliitika eesmärgi nr 3 (</w:t>
            </w:r>
            <w:ins w:id="1097" w:author="Kaisa Tähe - RAM" w:date="2025-07-17T16:15:00Z" w16du:dateUtc="2025-07-17T13:15:00Z">
              <w:r w:rsidR="00F84D8C">
                <w:rPr>
                  <w:rFonts w:asciiTheme="majorHAnsi" w:hAnsiTheme="majorHAnsi"/>
                  <w:sz w:val="20"/>
                  <w:szCs w:val="20"/>
                  <w:lang w:val="et-EE"/>
                </w:rPr>
                <w:t>ligikaud</w:t>
              </w:r>
            </w:ins>
            <w:ins w:id="1098" w:author="Kaisa Tähe - RAM" w:date="2025-07-17T16:16:00Z" w16du:dateUtc="2025-07-17T13:16:00Z">
              <w:r w:rsidR="00F84D8C">
                <w:rPr>
                  <w:rFonts w:asciiTheme="majorHAnsi" w:hAnsiTheme="majorHAnsi"/>
                  <w:sz w:val="20"/>
                  <w:szCs w:val="20"/>
                  <w:lang w:val="et-EE"/>
                </w:rPr>
                <w:t>u</w:t>
              </w:r>
              <w:r w:rsidR="007C585C">
                <w:rPr>
                  <w:rFonts w:asciiTheme="majorHAnsi" w:hAnsiTheme="majorHAnsi"/>
                  <w:sz w:val="20"/>
                  <w:szCs w:val="20"/>
                  <w:lang w:val="et-EE"/>
                </w:rPr>
                <w:t xml:space="preserve"> 17,7</w:t>
              </w:r>
            </w:ins>
            <w:del w:id="1099" w:author="Kaisa Tähe - RAM" w:date="2025-07-17T16:15:00Z" w16du:dateUtc="2025-07-17T13:15:00Z">
              <w:r w:rsidDel="00F84D8C">
                <w:rPr>
                  <w:rFonts w:asciiTheme="majorHAnsi" w:hAnsiTheme="majorHAnsi"/>
                  <w:sz w:val="20"/>
                  <w:szCs w:val="20"/>
                  <w:lang w:val="et-EE"/>
                </w:rPr>
                <w:delText>20</w:delText>
              </w:r>
            </w:del>
            <w:r>
              <w:rPr>
                <w:rFonts w:asciiTheme="majorHAnsi" w:hAnsiTheme="majorHAnsi"/>
                <w:sz w:val="20"/>
                <w:szCs w:val="20"/>
                <w:lang w:val="et-EE"/>
              </w:rPr>
              <w:t> miljonit eurot) investeeringute kasutamine annab omavalitsustele võimaluse luua ulatuslikumad jalgratta- ja jalgteede võrgustikud.</w:t>
            </w:r>
          </w:p>
          <w:p w14:paraId="7E32D31F" w14:textId="50CDC655" w:rsidR="009D6B67" w:rsidRDefault="00EE5F1F">
            <w:pPr>
              <w:pStyle w:val="Loendilik"/>
              <w:spacing w:after="120" w:line="240" w:lineRule="auto"/>
              <w:ind w:left="0"/>
              <w:contextualSpacing w:val="0"/>
              <w:jc w:val="both"/>
              <w:rPr>
                <w:rFonts w:ascii="Cambria" w:eastAsia="Cambria" w:hAnsi="Cambria" w:cs="Cambria"/>
                <w:sz w:val="20"/>
                <w:szCs w:val="20"/>
                <w:lang w:val="et-EE"/>
              </w:rPr>
            </w:pPr>
            <w:r>
              <w:rPr>
                <w:rFonts w:ascii="Cambria" w:eastAsia="Cambria" w:hAnsi="Cambria" w:cs="Cambria"/>
                <w:sz w:val="20"/>
                <w:szCs w:val="20"/>
                <w:lang w:val="et-EE"/>
              </w:rPr>
              <w:t xml:space="preserve">Erieesmärgi ja projekti tasandil on välistatud topeltrahastamine ja näitajate topeltarvestus: toetust sama jalgratta- ja/või jalgtee ehitamiseks antakse ainult ühe meetme alusel ja seda võetakse näitajana arvesse ainult üks kord. Taaskäivituskava 5 miljoni euro suurune avatud taotlusvoor viiakse läbi varem kui Ühtekuuluvusfondi poliitikaeesmärgi nr 3 kohane </w:t>
            </w:r>
            <w:ins w:id="1100" w:author="Kaisa Tähe - RAM" w:date="2025-07-17T16:16:00Z" w16du:dateUtc="2025-07-17T13:16:00Z">
              <w:r w:rsidR="007C585C">
                <w:rPr>
                  <w:rFonts w:ascii="Cambria" w:eastAsia="Cambria" w:hAnsi="Cambria" w:cs="Cambria"/>
                  <w:sz w:val="20"/>
                  <w:szCs w:val="20"/>
                  <w:lang w:val="et-EE"/>
                </w:rPr>
                <w:t>ligikaudu 17,7</w:t>
              </w:r>
            </w:ins>
            <w:del w:id="1101" w:author="Kaisa Tähe - RAM" w:date="2025-07-17T16:16:00Z" w16du:dateUtc="2025-07-17T13:16:00Z">
              <w:r w:rsidDel="007C585C">
                <w:rPr>
                  <w:rFonts w:ascii="Cambria" w:eastAsia="Cambria" w:hAnsi="Cambria" w:cs="Cambria"/>
                  <w:sz w:val="20"/>
                  <w:szCs w:val="20"/>
                  <w:lang w:val="et-EE"/>
                </w:rPr>
                <w:delText>20</w:delText>
              </w:r>
            </w:del>
            <w:r>
              <w:rPr>
                <w:rFonts w:ascii="Cambria" w:eastAsia="Cambria" w:hAnsi="Cambria" w:cs="Cambria"/>
                <w:sz w:val="20"/>
                <w:szCs w:val="20"/>
                <w:lang w:val="et-EE"/>
              </w:rPr>
              <w:t xml:space="preserve"> miljoni euro suurune taotlusvoor.</w:t>
            </w:r>
          </w:p>
          <w:p w14:paraId="7EDA3D40" w14:textId="77777777" w:rsidR="009D6B67" w:rsidRDefault="00EE5F1F">
            <w:pPr>
              <w:pStyle w:val="Loendilik"/>
              <w:spacing w:after="120" w:line="240" w:lineRule="auto"/>
              <w:ind w:left="0"/>
              <w:contextualSpacing w:val="0"/>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Planeeritud tegevused on hinnatud RRF DNSH juhendi alusel "ei kahjusta oluliselt" printsiibiga kooskõlas olevaks.</w:t>
            </w:r>
          </w:p>
          <w:p w14:paraId="156CBD29" w14:textId="77777777" w:rsidR="009D6B67" w:rsidRDefault="00EE5F1F">
            <w:pPr>
              <w:pStyle w:val="Loendilik"/>
              <w:spacing w:after="120" w:line="240" w:lineRule="auto"/>
              <w:ind w:left="0"/>
              <w:contextualSpacing w:val="0"/>
              <w:jc w:val="both"/>
              <w:rPr>
                <w:lang w:val="et-EE"/>
              </w:rPr>
            </w:pPr>
            <w:r>
              <w:rPr>
                <w:rFonts w:ascii="Cambria" w:eastAsia="Times New Roman" w:hAnsi="Cambria"/>
                <w:sz w:val="20"/>
                <w:szCs w:val="20"/>
                <w:lang w:val="et-EE"/>
              </w:rPr>
              <w:t>Meetmeid rakendatakse toetuse vormis.</w:t>
            </w:r>
          </w:p>
        </w:tc>
      </w:tr>
    </w:tbl>
    <w:p w14:paraId="58C1F8A2"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t>Peamised sihtrühmad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67B3655E" w14:textId="77777777">
        <w:tc>
          <w:tcPr>
            <w:tcW w:w="9634" w:type="dxa"/>
          </w:tcPr>
          <w:p w14:paraId="246C3ED6" w14:textId="77777777" w:rsidR="009D6B67" w:rsidRDefault="00EE5F1F">
            <w:pPr>
              <w:spacing w:before="0" w:line="240" w:lineRule="auto"/>
              <w:jc w:val="both"/>
              <w:rPr>
                <w:rFonts w:ascii="Cambria" w:hAnsi="Cambria" w:cstheme="minorHAnsi"/>
                <w:sz w:val="20"/>
                <w:szCs w:val="20"/>
                <w:lang w:val="et-EE"/>
              </w:rPr>
            </w:pPr>
            <w:r>
              <w:rPr>
                <w:rFonts w:asciiTheme="majorHAnsi" w:hAnsiTheme="majorHAnsi"/>
                <w:sz w:val="20"/>
                <w:szCs w:val="20"/>
                <w:lang w:val="et-EE"/>
              </w:rPr>
              <w:t>Elanikud, turistid, ettevõtjad.</w:t>
            </w:r>
          </w:p>
        </w:tc>
      </w:tr>
    </w:tbl>
    <w:p w14:paraId="6844A7E1"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0DA2CA76" w14:textId="77777777">
        <w:tc>
          <w:tcPr>
            <w:tcW w:w="9634" w:type="dxa"/>
          </w:tcPr>
          <w:p w14:paraId="2CE94FAF" w14:textId="77777777" w:rsidR="009D6B67" w:rsidRDefault="00EE5F1F">
            <w:pPr>
              <w:shd w:val="clear" w:color="auto" w:fill="FFFFFF" w:themeFill="background1"/>
              <w:spacing w:line="240" w:lineRule="auto"/>
              <w:rPr>
                <w:rFonts w:ascii="Cambria" w:eastAsia="Times New Roman" w:hAnsi="Cambria" w:cstheme="minorHAnsi"/>
                <w:i/>
                <w:lang w:val="et-EE"/>
              </w:rPr>
            </w:pPr>
            <w:bookmarkStart w:id="1102" w:name="_Hlk41301508"/>
            <w:r>
              <w:rPr>
                <w:rFonts w:asciiTheme="majorHAnsi" w:hAnsiTheme="majorHAnsi"/>
                <w:sz w:val="20"/>
                <w:szCs w:val="20"/>
                <w:lang w:val="et-EE"/>
              </w:rPr>
              <w:t xml:space="preserve">Sekkumiste ettevalmistamisel ja rakendamisel võetakse arvesse võimalikku mõju võrdsusele, kaasamisele ja mittediskrimineerimisele ning vajaduse korral kohandatakse meetmeid seal, kus asjakohane. </w:t>
            </w:r>
            <w:bookmarkEnd w:id="1102"/>
            <w:r>
              <w:rPr>
                <w:rFonts w:asciiTheme="majorHAnsi" w:hAnsiTheme="majorHAnsi"/>
                <w:iCs/>
                <w:sz w:val="20"/>
                <w:szCs w:val="20"/>
                <w:lang w:val="et-EE"/>
              </w:rPr>
              <w:t xml:space="preserve">Need võivad olla kohandused taristu loomisel 8–80-põhimõtte kohaselt. See tähendab, et taristu, teabevahetus, e-teenused jne peavad olema mugavad nii 8- kui ka 80-aastastele kasutajatele. See sisaldab üksikasju, et parandada nähtavust ja kasutatavust kõigi kasutajate jaoks, kellel on erinevad vajadused, ning peab olema kooskõlas Euroopa Parlamendi ja nõukogu 17. aprilli 2019. aasta </w:t>
            </w:r>
            <w:r>
              <w:rPr>
                <w:rFonts w:asciiTheme="majorHAnsi" w:hAnsiTheme="majorHAnsi"/>
                <w:sz w:val="20"/>
                <w:szCs w:val="20"/>
                <w:lang w:val="et-EE"/>
              </w:rPr>
              <w:t>direktiiviga (EL) 2019/882, mis käsitleb toodete ja teenuste ligipääsetavuse nõudeid.</w:t>
            </w:r>
          </w:p>
        </w:tc>
      </w:tr>
    </w:tbl>
    <w:p w14:paraId="393DDB32"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78D4D69E" w14:textId="77777777">
        <w:tc>
          <w:tcPr>
            <w:tcW w:w="9634" w:type="dxa"/>
          </w:tcPr>
          <w:p w14:paraId="150EEE33" w14:textId="77777777" w:rsidR="009D6B67" w:rsidRDefault="00EE5F1F">
            <w:pPr>
              <w:spacing w:before="0" w:line="240" w:lineRule="auto"/>
              <w:jc w:val="both"/>
              <w:rPr>
                <w:rFonts w:ascii="Cambria" w:hAnsi="Cambria" w:cstheme="minorHAnsi"/>
                <w:sz w:val="20"/>
                <w:szCs w:val="20"/>
                <w:lang w:val="et-EE"/>
              </w:rPr>
            </w:pPr>
            <w:r>
              <w:rPr>
                <w:rFonts w:asciiTheme="majorHAnsi" w:hAnsiTheme="majorHAnsi"/>
                <w:sz w:val="20"/>
                <w:szCs w:val="20"/>
                <w:lang w:val="et-EE"/>
              </w:rPr>
              <w:t>Kogu riik (v.a Tallinna, Tartu ja Pärnu linnapiirkonnad).</w:t>
            </w:r>
          </w:p>
        </w:tc>
      </w:tr>
    </w:tbl>
    <w:p w14:paraId="183A5F2A" w14:textId="77777777" w:rsidR="009D6B67" w:rsidRDefault="00EE5F1F">
      <w:pPr>
        <w:spacing w:line="240" w:lineRule="auto"/>
        <w:rPr>
          <w:sz w:val="22"/>
          <w:lang w:val="et-EE"/>
        </w:rPr>
      </w:pPr>
      <w:r>
        <w:rPr>
          <w:rFonts w:ascii="Cambria" w:eastAsia="Times New Roman" w:hAnsi="Cambria" w:cstheme="minorHAnsi"/>
          <w:b/>
          <w:bCs/>
          <w:lang w:val="et-EE"/>
        </w:rPr>
        <w:t>Piirkondadevahelised</w:t>
      </w:r>
      <w:r>
        <w:rPr>
          <w:rFonts w:ascii="Cambria" w:hAnsi="Cambria" w:cstheme="minorHAnsi"/>
          <w:b/>
          <w:bCs/>
          <w:lang w:val="et-EE"/>
        </w:rPr>
        <w:t>, piiriülesed ja riikidevahelised meetmed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4563F0CF" w14:textId="77777777">
        <w:tc>
          <w:tcPr>
            <w:tcW w:w="9634" w:type="dxa"/>
          </w:tcPr>
          <w:p w14:paraId="12619A2A" w14:textId="77777777" w:rsidR="009D6B67" w:rsidRDefault="00EE5F1F">
            <w:pPr>
              <w:spacing w:before="0" w:line="240" w:lineRule="auto"/>
              <w:jc w:val="both"/>
              <w:rPr>
                <w:rFonts w:ascii="Cambria" w:hAnsi="Cambria" w:cstheme="minorHAnsi"/>
                <w:sz w:val="20"/>
                <w:szCs w:val="20"/>
                <w:highlight w:val="lightGray"/>
                <w:lang w:val="et-EE"/>
              </w:rPr>
            </w:pPr>
            <w:r>
              <w:rPr>
                <w:rFonts w:asciiTheme="majorHAnsi" w:hAnsiTheme="majorHAnsi"/>
                <w:sz w:val="20"/>
                <w:szCs w:val="20"/>
                <w:lang w:val="et-EE"/>
              </w:rPr>
              <w:lastRenderedPageBreak/>
              <w:t>Piirkondade- ja riikidevaheliste meetmete olemasolu ja ulatus kohalike omavalitsuste jalgratta- ja jalgteedesse tehtavate investeeringute mõõtmisel sõltub kohalike omavalitsuste arengustrateegiatest ja valitud tegevustest.</w:t>
            </w:r>
          </w:p>
        </w:tc>
      </w:tr>
    </w:tbl>
    <w:p w14:paraId="261A0DD7" w14:textId="77777777" w:rsidR="009D6B67" w:rsidRDefault="00EE5F1F">
      <w:pPr>
        <w:spacing w:before="0" w:line="240" w:lineRule="auto"/>
        <w:rPr>
          <w:rFonts w:ascii="Cambria" w:eastAsia="Times New Roman" w:hAnsi="Cambria" w:cstheme="minorHAnsi"/>
          <w:bCs/>
          <w:highlight w:val="lightGray"/>
          <w:lang w:val="et-EE"/>
        </w:rPr>
      </w:pPr>
      <w:r>
        <w:rPr>
          <w:rFonts w:ascii="Cambria" w:hAnsi="Cambria" w:cstheme="minorHAnsi"/>
          <w:b/>
          <w:bCs/>
          <w:lang w:val="et-EE"/>
        </w:rPr>
        <w:t>Rahastamisvahendite kavandatav kasutamine</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3741F7B" w14:textId="77777777">
        <w:tc>
          <w:tcPr>
            <w:tcW w:w="9634" w:type="dxa"/>
          </w:tcPr>
          <w:p w14:paraId="5091C660" w14:textId="77777777" w:rsidR="009D6B67" w:rsidRDefault="00EE5F1F">
            <w:pPr>
              <w:spacing w:before="0" w:line="240" w:lineRule="auto"/>
              <w:rPr>
                <w:rFonts w:ascii="Cambria" w:eastAsia="Times New Roman" w:hAnsi="Cambria" w:cstheme="minorHAnsi"/>
                <w:i/>
                <w:sz w:val="20"/>
                <w:szCs w:val="20"/>
                <w:highlight w:val="lightGray"/>
                <w:lang w:val="et-EE"/>
              </w:rPr>
            </w:pPr>
            <w:r>
              <w:rPr>
                <w:rFonts w:asciiTheme="majorHAnsi" w:hAnsiTheme="majorHAnsi"/>
                <w:sz w:val="20"/>
                <w:szCs w:val="20"/>
                <w:lang w:val="et-EE"/>
              </w:rPr>
              <w:t>Ei kohaldu.</w:t>
            </w:r>
          </w:p>
        </w:tc>
      </w:tr>
    </w:tbl>
    <w:p w14:paraId="18E8538E" w14:textId="77777777" w:rsidR="009D6B67" w:rsidRDefault="00EE5F1F">
      <w:pPr>
        <w:pStyle w:val="Pealkiri5"/>
        <w:keepNext/>
        <w:numPr>
          <w:ilvl w:val="4"/>
          <w:numId w:val="82"/>
        </w:numPr>
        <w:ind w:left="1418"/>
        <w:rPr>
          <w:lang w:val="et-EE"/>
        </w:rPr>
      </w:pPr>
      <w:r>
        <w:rPr>
          <w:lang w:val="et-EE"/>
        </w:rPr>
        <w:t>Näitajad</w:t>
      </w:r>
    </w:p>
    <w:p w14:paraId="23DA25F6" w14:textId="108A948F" w:rsidR="009D6B67" w:rsidRDefault="00EE5F1F">
      <w:pPr>
        <w:pStyle w:val="Pealdis"/>
        <w:keepNext/>
        <w:rPr>
          <w:lang w:val="et-EE"/>
        </w:rPr>
      </w:pPr>
      <w:r>
        <w:rPr>
          <w:lang w:val="et-EE"/>
        </w:rPr>
        <w:t xml:space="preserve">Tabel </w:t>
      </w:r>
      <w:del w:id="1103" w:author="Kaisa Tähe - RAM" w:date="2025-10-13T15:32:00Z" w16du:dateUtc="2025-10-13T12:32:00Z">
        <w:r w:rsidDel="00080220">
          <w:rPr>
            <w:lang w:val="et-EE"/>
          </w:rPr>
          <w:fldChar w:fldCharType="begin"/>
        </w:r>
        <w:r w:rsidDel="00080220">
          <w:rPr>
            <w:lang w:val="et-EE"/>
          </w:rPr>
          <w:delInstrText xml:space="preserve"> SEQ Tabel \* ARABIC </w:delInstrText>
        </w:r>
        <w:r w:rsidDel="00080220">
          <w:rPr>
            <w:lang w:val="et-EE"/>
          </w:rPr>
          <w:fldChar w:fldCharType="separate"/>
        </w:r>
        <w:r w:rsidDel="00080220">
          <w:rPr>
            <w:lang w:val="et-EE"/>
          </w:rPr>
          <w:delText>68</w:delText>
        </w:r>
        <w:r w:rsidDel="00080220">
          <w:rPr>
            <w:lang w:val="et-EE"/>
          </w:rPr>
          <w:fldChar w:fldCharType="end"/>
        </w:r>
      </w:del>
      <w:ins w:id="1104" w:author="Kaisa Tähe - RAM" w:date="2025-10-13T15:32:00Z" w16du:dateUtc="2025-10-13T12:32:00Z">
        <w:r w:rsidR="00080220">
          <w:rPr>
            <w:lang w:val="et-EE"/>
          </w:rPr>
          <w:t>74</w:t>
        </w:r>
      </w:ins>
      <w:r>
        <w:rPr>
          <w:lang w:val="et-EE"/>
        </w:rPr>
        <w:t>: Väljundnäitajad</w:t>
      </w:r>
    </w:p>
    <w:tbl>
      <w:tblPr>
        <w:tblW w:w="5000" w:type="pct"/>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22"/>
        <w:gridCol w:w="463"/>
        <w:gridCol w:w="720"/>
        <w:gridCol w:w="781"/>
        <w:gridCol w:w="3251"/>
        <w:gridCol w:w="1210"/>
        <w:gridCol w:w="1133"/>
        <w:gridCol w:w="985"/>
      </w:tblGrid>
      <w:tr w:rsidR="009D6B67" w14:paraId="09C6D9D9" w14:textId="77777777">
        <w:trPr>
          <w:trHeight w:val="1111"/>
          <w:jc w:val="center"/>
        </w:trPr>
        <w:tc>
          <w:tcPr>
            <w:tcW w:w="237" w:type="pct"/>
            <w:shd w:val="clear" w:color="auto" w:fill="FFFFFF" w:themeFill="background1"/>
            <w:textDirection w:val="btLr"/>
            <w:vAlign w:val="center"/>
          </w:tcPr>
          <w:p w14:paraId="02EF0AC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24" w:type="pct"/>
            <w:shd w:val="clear" w:color="auto" w:fill="FFFFFF" w:themeFill="background1"/>
            <w:textDirection w:val="btLr"/>
            <w:vAlign w:val="center"/>
          </w:tcPr>
          <w:p w14:paraId="277C9DC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237" w:type="pct"/>
            <w:shd w:val="clear" w:color="auto" w:fill="FFFFFF" w:themeFill="background1"/>
            <w:textDirection w:val="btLr"/>
            <w:vAlign w:val="center"/>
          </w:tcPr>
          <w:p w14:paraId="72BCB07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375" w:type="pct"/>
            <w:shd w:val="clear" w:color="auto" w:fill="FFFFFF" w:themeFill="background1"/>
            <w:textDirection w:val="btLr"/>
            <w:vAlign w:val="center"/>
          </w:tcPr>
          <w:p w14:paraId="4BCA63F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06" w:type="pct"/>
            <w:shd w:val="clear" w:color="auto" w:fill="FFFFFF" w:themeFill="background1"/>
            <w:textDirection w:val="btLr"/>
            <w:vAlign w:val="center"/>
          </w:tcPr>
          <w:p w14:paraId="2E694D6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HAnsi"/>
                <w:b/>
                <w:sz w:val="20"/>
                <w:szCs w:val="20"/>
                <w:lang w:val="et-EE"/>
              </w:rPr>
              <w:t>ID</w:t>
            </w:r>
          </w:p>
        </w:tc>
        <w:tc>
          <w:tcPr>
            <w:tcW w:w="1690" w:type="pct"/>
            <w:shd w:val="clear" w:color="auto" w:fill="FFFFFF" w:themeFill="background1"/>
            <w:textDirection w:val="btLr"/>
            <w:vAlign w:val="center"/>
          </w:tcPr>
          <w:p w14:paraId="18CB200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629" w:type="pct"/>
            <w:shd w:val="clear" w:color="auto" w:fill="FFFFFF" w:themeFill="background1"/>
            <w:textDirection w:val="btLr"/>
            <w:vAlign w:val="center"/>
          </w:tcPr>
          <w:p w14:paraId="43980AC0"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89" w:type="pct"/>
            <w:shd w:val="clear" w:color="auto" w:fill="FFFFFF" w:themeFill="background1"/>
            <w:textDirection w:val="btLr"/>
            <w:vAlign w:val="center"/>
          </w:tcPr>
          <w:p w14:paraId="3AE144A9"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6F13EA39" w14:textId="77777777" w:rsidR="009D6B67" w:rsidRDefault="009D6B67">
            <w:pPr>
              <w:pStyle w:val="Text1"/>
              <w:spacing w:before="0" w:after="0" w:line="240" w:lineRule="auto"/>
              <w:ind w:left="0"/>
              <w:rPr>
                <w:rFonts w:ascii="Cambria" w:hAnsi="Cambria" w:cstheme="minorHAnsi"/>
                <w:b/>
                <w:bCs/>
                <w:sz w:val="20"/>
                <w:szCs w:val="20"/>
                <w:lang w:val="et-EE"/>
              </w:rPr>
            </w:pPr>
          </w:p>
        </w:tc>
        <w:tc>
          <w:tcPr>
            <w:tcW w:w="512" w:type="pct"/>
            <w:shd w:val="clear" w:color="auto" w:fill="FFFFFF" w:themeFill="background1"/>
            <w:textDirection w:val="btLr"/>
            <w:vAlign w:val="center"/>
          </w:tcPr>
          <w:p w14:paraId="6A0D7CF3"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227F5404" w14:textId="77777777" w:rsidR="009D6B67" w:rsidRDefault="009D6B67">
            <w:pPr>
              <w:pStyle w:val="Text1"/>
              <w:spacing w:before="0" w:after="0" w:line="240" w:lineRule="auto"/>
              <w:ind w:left="0"/>
              <w:rPr>
                <w:rFonts w:ascii="Cambria" w:hAnsi="Cambria" w:cstheme="minorHAnsi"/>
                <w:b/>
                <w:bCs/>
                <w:sz w:val="20"/>
                <w:szCs w:val="20"/>
                <w:lang w:val="et-EE"/>
              </w:rPr>
            </w:pPr>
          </w:p>
        </w:tc>
      </w:tr>
      <w:tr w:rsidR="009D6B67" w14:paraId="3E23227D" w14:textId="77777777">
        <w:trPr>
          <w:trHeight w:val="340"/>
          <w:jc w:val="center"/>
        </w:trPr>
        <w:tc>
          <w:tcPr>
            <w:tcW w:w="237" w:type="pct"/>
            <w:shd w:val="clear" w:color="auto" w:fill="FFFFFF" w:themeFill="background1"/>
          </w:tcPr>
          <w:p w14:paraId="2CA01CBF"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5</w:t>
            </w:r>
          </w:p>
        </w:tc>
        <w:tc>
          <w:tcPr>
            <w:tcW w:w="324" w:type="pct"/>
            <w:shd w:val="clear" w:color="auto" w:fill="FFFFFF" w:themeFill="background1"/>
          </w:tcPr>
          <w:p w14:paraId="157B86B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w:t>
            </w:r>
          </w:p>
        </w:tc>
        <w:tc>
          <w:tcPr>
            <w:tcW w:w="237" w:type="pct"/>
            <w:shd w:val="clear" w:color="auto" w:fill="FFFFFF" w:themeFill="background1"/>
          </w:tcPr>
          <w:p w14:paraId="3EEC886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375" w:type="pct"/>
            <w:shd w:val="clear" w:color="auto" w:fill="FFFFFF" w:themeFill="background1"/>
          </w:tcPr>
          <w:p w14:paraId="1338BFE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w:t>
            </w:r>
          </w:p>
        </w:tc>
        <w:tc>
          <w:tcPr>
            <w:tcW w:w="406" w:type="pct"/>
            <w:shd w:val="clear" w:color="auto" w:fill="FFFFFF" w:themeFill="background1"/>
          </w:tcPr>
          <w:p w14:paraId="0327433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PSO17</w:t>
            </w:r>
          </w:p>
        </w:tc>
        <w:tc>
          <w:tcPr>
            <w:tcW w:w="1690" w:type="pct"/>
            <w:shd w:val="clear" w:color="auto" w:fill="FFFFFF" w:themeFill="background1"/>
          </w:tcPr>
          <w:p w14:paraId="144A21D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Toetatud jalgratta- ja/või jalgteede infrastruktuur</w:t>
            </w:r>
          </w:p>
        </w:tc>
        <w:tc>
          <w:tcPr>
            <w:tcW w:w="629" w:type="pct"/>
            <w:shd w:val="clear" w:color="auto" w:fill="FFFFFF" w:themeFill="background1"/>
          </w:tcPr>
          <w:p w14:paraId="7B0224C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km</w:t>
            </w:r>
          </w:p>
        </w:tc>
        <w:tc>
          <w:tcPr>
            <w:tcW w:w="589" w:type="pct"/>
            <w:shd w:val="clear" w:color="auto" w:fill="FFFFFF" w:themeFill="background1"/>
          </w:tcPr>
          <w:p w14:paraId="1C49E30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10</w:t>
            </w:r>
          </w:p>
        </w:tc>
        <w:tc>
          <w:tcPr>
            <w:tcW w:w="512" w:type="pct"/>
            <w:shd w:val="clear" w:color="auto" w:fill="FFFFFF" w:themeFill="background1"/>
          </w:tcPr>
          <w:p w14:paraId="59982DD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76</w:t>
            </w:r>
          </w:p>
        </w:tc>
      </w:tr>
    </w:tbl>
    <w:p w14:paraId="64EEF4A4" w14:textId="68E9102D" w:rsidR="009D6B67" w:rsidRDefault="00EE5F1F">
      <w:pPr>
        <w:pStyle w:val="Pealdis"/>
        <w:keepNext/>
        <w:rPr>
          <w:lang w:val="et-EE"/>
        </w:rPr>
      </w:pPr>
      <w:r>
        <w:rPr>
          <w:lang w:val="et-EE"/>
        </w:rPr>
        <w:t xml:space="preserve">Tabel </w:t>
      </w:r>
      <w:del w:id="1105" w:author="Kaisa Tähe - RAM" w:date="2025-10-13T15:32:00Z" w16du:dateUtc="2025-10-13T12:32:00Z">
        <w:r w:rsidDel="00080220">
          <w:rPr>
            <w:lang w:val="et-EE"/>
          </w:rPr>
          <w:fldChar w:fldCharType="begin"/>
        </w:r>
        <w:r w:rsidDel="00080220">
          <w:rPr>
            <w:lang w:val="et-EE"/>
          </w:rPr>
          <w:delInstrText xml:space="preserve"> SEQ Tabel \* ARABIC </w:delInstrText>
        </w:r>
        <w:r w:rsidDel="00080220">
          <w:rPr>
            <w:lang w:val="et-EE"/>
          </w:rPr>
          <w:fldChar w:fldCharType="separate"/>
        </w:r>
        <w:r w:rsidDel="00080220">
          <w:rPr>
            <w:lang w:val="et-EE"/>
          </w:rPr>
          <w:delText>69</w:delText>
        </w:r>
        <w:r w:rsidDel="00080220">
          <w:rPr>
            <w:lang w:val="et-EE"/>
          </w:rPr>
          <w:fldChar w:fldCharType="end"/>
        </w:r>
      </w:del>
      <w:ins w:id="1106" w:author="Kaisa Tähe - RAM" w:date="2025-10-13T15:32:00Z" w16du:dateUtc="2025-10-13T12:32:00Z">
        <w:r w:rsidR="00080220">
          <w:rPr>
            <w:lang w:val="et-EE"/>
          </w:rPr>
          <w:t>75</w:t>
        </w:r>
      </w:ins>
      <w:r>
        <w:rPr>
          <w:lang w:val="et-EE"/>
        </w:rPr>
        <w:t>: Tulemusnäitajad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584"/>
        <w:gridCol w:w="584"/>
        <w:gridCol w:w="583"/>
        <w:gridCol w:w="583"/>
        <w:gridCol w:w="775"/>
        <w:gridCol w:w="1981"/>
        <w:gridCol w:w="1119"/>
        <w:gridCol w:w="583"/>
        <w:gridCol w:w="659"/>
        <w:gridCol w:w="1049"/>
        <w:gridCol w:w="1128"/>
      </w:tblGrid>
      <w:tr w:rsidR="009D6B67" w14:paraId="5BC8385A" w14:textId="77777777">
        <w:trPr>
          <w:trHeight w:val="1581"/>
        </w:trPr>
        <w:tc>
          <w:tcPr>
            <w:tcW w:w="303" w:type="pct"/>
            <w:shd w:val="clear" w:color="auto" w:fill="FFFFFF" w:themeFill="background1"/>
            <w:textDirection w:val="btLr"/>
            <w:vAlign w:val="center"/>
          </w:tcPr>
          <w:p w14:paraId="3E2C329C"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03" w:type="pct"/>
            <w:shd w:val="clear" w:color="auto" w:fill="FFFFFF" w:themeFill="background1"/>
            <w:textDirection w:val="btLr"/>
            <w:vAlign w:val="center"/>
          </w:tcPr>
          <w:p w14:paraId="409E6E40"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03" w:type="pct"/>
            <w:shd w:val="clear" w:color="auto" w:fill="FFFFFF" w:themeFill="background1"/>
            <w:textDirection w:val="btLr"/>
            <w:vAlign w:val="center"/>
          </w:tcPr>
          <w:p w14:paraId="18F87674"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303" w:type="pct"/>
            <w:shd w:val="clear" w:color="auto" w:fill="FFFFFF" w:themeFill="background1"/>
            <w:textDirection w:val="btLr"/>
            <w:vAlign w:val="center"/>
          </w:tcPr>
          <w:p w14:paraId="0EE4F485"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02" w:type="pct"/>
            <w:shd w:val="clear" w:color="auto" w:fill="FFFFFF" w:themeFill="background1"/>
            <w:textDirection w:val="btLr"/>
            <w:vAlign w:val="center"/>
          </w:tcPr>
          <w:p w14:paraId="00854486"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HAnsi"/>
                <w:b/>
                <w:sz w:val="20"/>
                <w:szCs w:val="20"/>
                <w:lang w:val="et-EE"/>
              </w:rPr>
              <w:t>ID</w:t>
            </w:r>
          </w:p>
        </w:tc>
        <w:tc>
          <w:tcPr>
            <w:tcW w:w="1029" w:type="pct"/>
            <w:shd w:val="clear" w:color="auto" w:fill="FFFFFF" w:themeFill="background1"/>
            <w:textDirection w:val="btLr"/>
            <w:vAlign w:val="center"/>
          </w:tcPr>
          <w:p w14:paraId="13A2709F"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581" w:type="pct"/>
            <w:shd w:val="clear" w:color="auto" w:fill="FFFFFF" w:themeFill="background1"/>
            <w:textDirection w:val="btLr"/>
            <w:vAlign w:val="center"/>
          </w:tcPr>
          <w:p w14:paraId="59C7301F"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303" w:type="pct"/>
            <w:shd w:val="clear" w:color="auto" w:fill="FFFFFF" w:themeFill="background1"/>
            <w:textDirection w:val="btLr"/>
            <w:vAlign w:val="center"/>
          </w:tcPr>
          <w:p w14:paraId="498DE89F"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342" w:type="pct"/>
            <w:shd w:val="clear" w:color="auto" w:fill="FFFFFF" w:themeFill="background1"/>
            <w:textDirection w:val="btLr"/>
            <w:vAlign w:val="center"/>
          </w:tcPr>
          <w:p w14:paraId="6421E557"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545" w:type="pct"/>
            <w:shd w:val="clear" w:color="auto" w:fill="FFFFFF" w:themeFill="background1"/>
            <w:textDirection w:val="btLr"/>
            <w:vAlign w:val="center"/>
          </w:tcPr>
          <w:p w14:paraId="036822AF"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D075283" w14:textId="77777777" w:rsidR="009D6B67" w:rsidRDefault="009D6B67">
            <w:pPr>
              <w:pStyle w:val="Text1"/>
              <w:spacing w:before="0" w:line="240" w:lineRule="auto"/>
              <w:ind w:left="0"/>
              <w:jc w:val="center"/>
              <w:rPr>
                <w:rFonts w:ascii="Cambria" w:hAnsi="Cambria" w:cstheme="minorHAnsi"/>
                <w:b/>
                <w:bCs/>
                <w:sz w:val="20"/>
                <w:szCs w:val="20"/>
                <w:lang w:val="et-EE"/>
              </w:rPr>
            </w:pPr>
          </w:p>
        </w:tc>
        <w:tc>
          <w:tcPr>
            <w:tcW w:w="586" w:type="pct"/>
            <w:shd w:val="clear" w:color="auto" w:fill="FFFFFF" w:themeFill="background1"/>
            <w:textDirection w:val="btLr"/>
            <w:vAlign w:val="center"/>
          </w:tcPr>
          <w:p w14:paraId="2CF55B9C"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29460966" w14:textId="77777777">
        <w:trPr>
          <w:trHeight w:val="286"/>
        </w:trPr>
        <w:tc>
          <w:tcPr>
            <w:tcW w:w="303" w:type="pct"/>
            <w:shd w:val="clear" w:color="auto" w:fill="FFFFFF" w:themeFill="background1"/>
          </w:tcPr>
          <w:p w14:paraId="2B26B5E1"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5</w:t>
            </w:r>
          </w:p>
        </w:tc>
        <w:tc>
          <w:tcPr>
            <w:tcW w:w="303" w:type="pct"/>
            <w:shd w:val="clear" w:color="auto" w:fill="FFFFFF" w:themeFill="background1"/>
          </w:tcPr>
          <w:p w14:paraId="071C42C5"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ii</w:t>
            </w:r>
          </w:p>
        </w:tc>
        <w:tc>
          <w:tcPr>
            <w:tcW w:w="303" w:type="pct"/>
            <w:shd w:val="clear" w:color="auto" w:fill="FFFFFF" w:themeFill="background1"/>
          </w:tcPr>
          <w:p w14:paraId="623A44B9"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303" w:type="pct"/>
            <w:shd w:val="clear" w:color="auto" w:fill="FFFFFF" w:themeFill="background1"/>
          </w:tcPr>
          <w:p w14:paraId="706B6025"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w:t>
            </w:r>
          </w:p>
        </w:tc>
        <w:tc>
          <w:tcPr>
            <w:tcW w:w="402" w:type="pct"/>
            <w:shd w:val="clear" w:color="auto" w:fill="FFFFFF" w:themeFill="background1"/>
          </w:tcPr>
          <w:p w14:paraId="62545DB5"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PSR17</w:t>
            </w:r>
          </w:p>
        </w:tc>
        <w:tc>
          <w:tcPr>
            <w:tcW w:w="1029" w:type="pct"/>
            <w:shd w:val="clear" w:color="auto" w:fill="FFFFFF" w:themeFill="background1"/>
          </w:tcPr>
          <w:p w14:paraId="599BC2BE"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Toetatud jalgratta- ja/või jalgteede infrastruktuuri kasutajate arv aastas</w:t>
            </w:r>
          </w:p>
        </w:tc>
        <w:tc>
          <w:tcPr>
            <w:tcW w:w="581" w:type="pct"/>
            <w:shd w:val="clear" w:color="auto" w:fill="FFFFFF" w:themeFill="background1"/>
          </w:tcPr>
          <w:p w14:paraId="478AD2A2"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Kasutajaid aastas</w:t>
            </w:r>
          </w:p>
        </w:tc>
        <w:tc>
          <w:tcPr>
            <w:tcW w:w="303" w:type="pct"/>
            <w:shd w:val="clear" w:color="auto" w:fill="FFFFFF" w:themeFill="background1"/>
          </w:tcPr>
          <w:p w14:paraId="33BF6200"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342" w:type="pct"/>
            <w:shd w:val="clear" w:color="auto" w:fill="FFFFFF" w:themeFill="background1"/>
          </w:tcPr>
          <w:p w14:paraId="501F68F9"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545" w:type="pct"/>
            <w:shd w:val="clear" w:color="auto" w:fill="FFFFFF" w:themeFill="background1"/>
          </w:tcPr>
          <w:p w14:paraId="600B0387" w14:textId="77777777" w:rsidR="009D6B67" w:rsidRDefault="00EE5F1F">
            <w:pPr>
              <w:pStyle w:val="Text1"/>
              <w:spacing w:before="0" w:line="240" w:lineRule="auto"/>
              <w:ind w:left="0"/>
              <w:jc w:val="center"/>
              <w:rPr>
                <w:rFonts w:ascii="Cambria" w:hAnsi="Cambria" w:cstheme="minorHAnsi"/>
                <w:sz w:val="20"/>
                <w:szCs w:val="20"/>
                <w:lang w:val="et-EE"/>
              </w:rPr>
            </w:pPr>
            <w:r>
              <w:rPr>
                <w:rFonts w:ascii="Cambria" w:hAnsi="Cambria" w:cstheme="minorHAnsi"/>
                <w:sz w:val="20"/>
                <w:szCs w:val="20"/>
                <w:lang w:val="et-EE"/>
              </w:rPr>
              <w:t>600 000</w:t>
            </w:r>
          </w:p>
        </w:tc>
        <w:tc>
          <w:tcPr>
            <w:tcW w:w="586" w:type="pct"/>
            <w:shd w:val="clear" w:color="auto" w:fill="FFFFFF" w:themeFill="background1"/>
          </w:tcPr>
          <w:p w14:paraId="2193418A" w14:textId="77777777" w:rsidR="009D6B67" w:rsidRDefault="00EE5F1F">
            <w:pPr>
              <w:pStyle w:val="Text1"/>
              <w:spacing w:before="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bl>
    <w:p w14:paraId="7EE365B8" w14:textId="77777777" w:rsidR="009D6B67" w:rsidRDefault="009D6B67">
      <w:pPr>
        <w:spacing w:before="0" w:line="240" w:lineRule="auto"/>
        <w:rPr>
          <w:rFonts w:ascii="Cambria" w:hAnsi="Cambria" w:cstheme="minorHAnsi"/>
          <w:b/>
          <w:lang w:val="et-EE"/>
        </w:rPr>
      </w:pPr>
    </w:p>
    <w:p w14:paraId="74C2319C" w14:textId="77777777" w:rsidR="009D6B67" w:rsidRDefault="00EE5F1F">
      <w:pPr>
        <w:pStyle w:val="Pealkiri5"/>
        <w:numPr>
          <w:ilvl w:val="4"/>
          <w:numId w:val="82"/>
        </w:numPr>
        <w:ind w:left="1418"/>
        <w:rPr>
          <w:lang w:val="et-EE"/>
        </w:rPr>
      </w:pPr>
      <w:r>
        <w:rPr>
          <w:lang w:val="et-EE"/>
        </w:rPr>
        <w:t>Programmi rahaliste vahendite (EL) esialgne jaotus sekkumise liigi järgi</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77E5F523" w14:textId="77777777">
        <w:tc>
          <w:tcPr>
            <w:tcW w:w="9634" w:type="dxa"/>
            <w:gridSpan w:val="6"/>
          </w:tcPr>
          <w:p w14:paraId="58F631EB" w14:textId="41D465BA" w:rsidR="009D6B67" w:rsidRDefault="00EE5F1F">
            <w:pPr>
              <w:pStyle w:val="Pealdis"/>
              <w:keepNext/>
              <w:spacing w:before="0" w:after="0"/>
              <w:jc w:val="left"/>
              <w:rPr>
                <w:rFonts w:ascii="Cambria" w:hAnsi="Cambria" w:cstheme="minorHAnsi"/>
                <w:b w:val="0"/>
                <w:bCs/>
                <w:szCs w:val="20"/>
                <w:lang w:val="et-EE"/>
              </w:rPr>
            </w:pPr>
            <w:r>
              <w:rPr>
                <w:lang w:val="et-EE"/>
              </w:rPr>
              <w:t xml:space="preserve">Tabel </w:t>
            </w:r>
            <w:del w:id="1107" w:author="Kaisa Tähe - RAM" w:date="2025-10-13T15:32:00Z" w16du:dateUtc="2025-10-13T12:32:00Z">
              <w:r w:rsidDel="00080220">
                <w:rPr>
                  <w:lang w:val="et-EE"/>
                </w:rPr>
                <w:fldChar w:fldCharType="begin"/>
              </w:r>
              <w:r w:rsidDel="00080220">
                <w:rPr>
                  <w:lang w:val="et-EE"/>
                </w:rPr>
                <w:delInstrText xml:space="preserve"> SEQ Tabel \* ARABIC </w:delInstrText>
              </w:r>
              <w:r w:rsidDel="00080220">
                <w:rPr>
                  <w:lang w:val="et-EE"/>
                </w:rPr>
                <w:fldChar w:fldCharType="separate"/>
              </w:r>
              <w:r w:rsidDel="00080220">
                <w:rPr>
                  <w:lang w:val="et-EE"/>
                </w:rPr>
                <w:delText>70</w:delText>
              </w:r>
              <w:r w:rsidDel="00080220">
                <w:rPr>
                  <w:lang w:val="et-EE"/>
                </w:rPr>
                <w:fldChar w:fldCharType="end"/>
              </w:r>
            </w:del>
            <w:ins w:id="1108" w:author="Kaisa Tähe - RAM" w:date="2025-10-13T15:32:00Z" w16du:dateUtc="2025-10-13T12:32:00Z">
              <w:r w:rsidR="00080220">
                <w:rPr>
                  <w:lang w:val="et-EE"/>
                </w:rPr>
                <w:t>76</w:t>
              </w:r>
            </w:ins>
            <w:r>
              <w:rPr>
                <w:lang w:val="et-EE"/>
              </w:rPr>
              <w:t xml:space="preserve">: </w:t>
            </w:r>
            <w:r>
              <w:rPr>
                <w:rFonts w:ascii="Cambria" w:hAnsi="Cambria" w:cstheme="minorHAnsi"/>
                <w:bCs/>
                <w:szCs w:val="20"/>
                <w:lang w:val="et-EE"/>
              </w:rPr>
              <w:t>Mõõde 1 – sekkumise valdkond</w:t>
            </w:r>
          </w:p>
        </w:tc>
      </w:tr>
      <w:tr w:rsidR="009D6B67" w14:paraId="191AC462" w14:textId="77777777">
        <w:tc>
          <w:tcPr>
            <w:tcW w:w="1599" w:type="dxa"/>
          </w:tcPr>
          <w:p w14:paraId="4BFA27B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56D275D0"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62FEA0B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5D67E1B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754A4E5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3EAD4AC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664F6085" w14:textId="77777777">
        <w:trPr>
          <w:trHeight w:val="242"/>
        </w:trPr>
        <w:tc>
          <w:tcPr>
            <w:tcW w:w="1599" w:type="dxa"/>
          </w:tcPr>
          <w:p w14:paraId="32ECA26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3B1EB86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2495651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644" w:type="dxa"/>
          </w:tcPr>
          <w:p w14:paraId="12531D9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053" w:type="dxa"/>
          </w:tcPr>
          <w:p w14:paraId="19A3BAB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083</w:t>
            </w:r>
          </w:p>
        </w:tc>
        <w:tc>
          <w:tcPr>
            <w:tcW w:w="2521" w:type="dxa"/>
          </w:tcPr>
          <w:p w14:paraId="393FF965" w14:textId="3CB35293" w:rsidR="009D6B67" w:rsidRDefault="00A433B2">
            <w:pPr>
              <w:spacing w:before="0" w:after="0" w:line="240" w:lineRule="auto"/>
              <w:rPr>
                <w:rFonts w:ascii="Cambria" w:eastAsia="Times New Roman" w:hAnsi="Cambria" w:cstheme="minorHAnsi"/>
                <w:sz w:val="20"/>
                <w:szCs w:val="20"/>
                <w:lang w:val="et-EE"/>
              </w:rPr>
            </w:pPr>
            <w:commentRangeStart w:id="1109"/>
            <w:ins w:id="1110" w:author="Kaisa Tähe - RAM" w:date="2025-07-17T16:21:00Z" w16du:dateUtc="2025-07-17T13:21:00Z">
              <w:r>
                <w:rPr>
                  <w:rFonts w:ascii="Cambria" w:eastAsia="Times New Roman" w:hAnsi="Cambria" w:cstheme="minorHAnsi"/>
                  <w:sz w:val="20"/>
                  <w:szCs w:val="20"/>
                  <w:lang w:val="et-EE"/>
                </w:rPr>
                <w:t>17 696 73</w:t>
              </w:r>
            </w:ins>
            <w:ins w:id="1111" w:author="Juhan Anupõld - RAM" w:date="2025-11-06T14:13:00Z" w16du:dateUtc="2025-11-06T12:13:00Z">
              <w:r w:rsidR="00D30647">
                <w:rPr>
                  <w:rFonts w:ascii="Cambria" w:eastAsia="Times New Roman" w:hAnsi="Cambria" w:cstheme="minorHAnsi"/>
                  <w:sz w:val="20"/>
                  <w:szCs w:val="20"/>
                  <w:lang w:val="et-EE"/>
                </w:rPr>
                <w:t>3</w:t>
              </w:r>
            </w:ins>
            <w:del w:id="1112" w:author="Kaisa Tähe - RAM" w:date="2025-07-17T16:21:00Z" w16du:dateUtc="2025-07-17T13:21:00Z">
              <w:r w:rsidR="00EE5F1F" w:rsidDel="00A433B2">
                <w:rPr>
                  <w:rFonts w:ascii="Cambria" w:eastAsia="Times New Roman" w:hAnsi="Cambria" w:cstheme="minorHAnsi"/>
                  <w:sz w:val="20"/>
                  <w:szCs w:val="20"/>
                  <w:lang w:val="et-EE"/>
                </w:rPr>
                <w:delText>20 000 000</w:delText>
              </w:r>
            </w:del>
            <w:commentRangeEnd w:id="1109"/>
            <w:r w:rsidR="009C1F2A">
              <w:rPr>
                <w:rStyle w:val="Kommentaariviide"/>
                <w:rFonts w:ascii="Cambria" w:eastAsia="Times New Roman" w:hAnsi="Cambria" w:cstheme="minorHAnsi"/>
                <w:sz w:val="20"/>
                <w:szCs w:val="20"/>
                <w:lang w:val="et-EE"/>
              </w:rPr>
              <w:commentReference w:id="1109"/>
            </w:r>
          </w:p>
        </w:tc>
      </w:tr>
    </w:tbl>
    <w:p w14:paraId="0E36BD70" w14:textId="77777777" w:rsidR="009D6B67" w:rsidRDefault="009D6B67">
      <w:pPr>
        <w:spacing w:line="240" w:lineRule="auto"/>
        <w:ind w:left="142"/>
        <w:rPr>
          <w:rFonts w:ascii="Cambria" w:eastAsia="Times New Roman" w:hAnsi="Cambria" w:cstheme="minorHAnsi"/>
          <w:szCs w:val="24"/>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6CD9953A" w14:textId="77777777">
        <w:tc>
          <w:tcPr>
            <w:tcW w:w="9634" w:type="dxa"/>
            <w:gridSpan w:val="6"/>
          </w:tcPr>
          <w:p w14:paraId="650E3379" w14:textId="11EA00BD" w:rsidR="009D6B67" w:rsidRDefault="00EE5F1F">
            <w:pPr>
              <w:pStyle w:val="Pealdis"/>
              <w:keepNext/>
              <w:spacing w:before="0" w:after="0"/>
              <w:jc w:val="left"/>
              <w:rPr>
                <w:rFonts w:ascii="Cambria" w:hAnsi="Cambria" w:cstheme="minorHAnsi"/>
                <w:b w:val="0"/>
                <w:lang w:val="et-EE"/>
              </w:rPr>
            </w:pPr>
            <w:r>
              <w:rPr>
                <w:lang w:val="et-EE"/>
              </w:rPr>
              <w:t xml:space="preserve">Tabel </w:t>
            </w:r>
            <w:del w:id="1113" w:author="Kaisa Tähe - RAM" w:date="2025-10-13T15:32:00Z" w16du:dateUtc="2025-10-13T12:32:00Z">
              <w:r w:rsidDel="00080220">
                <w:rPr>
                  <w:lang w:val="et-EE"/>
                </w:rPr>
                <w:fldChar w:fldCharType="begin"/>
              </w:r>
              <w:r w:rsidDel="00080220">
                <w:rPr>
                  <w:lang w:val="et-EE"/>
                </w:rPr>
                <w:delInstrText xml:space="preserve"> SEQ Tabel \* ARABIC </w:delInstrText>
              </w:r>
              <w:r w:rsidDel="00080220">
                <w:rPr>
                  <w:lang w:val="et-EE"/>
                </w:rPr>
                <w:fldChar w:fldCharType="separate"/>
              </w:r>
              <w:r w:rsidDel="00080220">
                <w:rPr>
                  <w:lang w:val="et-EE"/>
                </w:rPr>
                <w:delText>71</w:delText>
              </w:r>
              <w:r w:rsidDel="00080220">
                <w:rPr>
                  <w:lang w:val="et-EE"/>
                </w:rPr>
                <w:fldChar w:fldCharType="end"/>
              </w:r>
            </w:del>
            <w:ins w:id="1114" w:author="Kaisa Tähe - RAM" w:date="2025-10-13T15:32:00Z" w16du:dateUtc="2025-10-13T12:32:00Z">
              <w:r w:rsidR="00080220">
                <w:rPr>
                  <w:lang w:val="et-EE"/>
                </w:rPr>
                <w:t>77</w:t>
              </w:r>
            </w:ins>
            <w:r>
              <w:rPr>
                <w:lang w:val="et-EE"/>
              </w:rPr>
              <w:t xml:space="preserve">: </w:t>
            </w:r>
            <w:r>
              <w:rPr>
                <w:rFonts w:ascii="Cambria" w:hAnsi="Cambria" w:cstheme="minorHAnsi"/>
                <w:szCs w:val="20"/>
                <w:lang w:val="et-EE"/>
              </w:rPr>
              <w:t>Mõõde 2 – rahastamise vorm</w:t>
            </w:r>
          </w:p>
        </w:tc>
      </w:tr>
      <w:tr w:rsidR="009D6B67" w14:paraId="126898B0" w14:textId="77777777">
        <w:trPr>
          <w:trHeight w:val="557"/>
        </w:trPr>
        <w:tc>
          <w:tcPr>
            <w:tcW w:w="1599" w:type="dxa"/>
          </w:tcPr>
          <w:p w14:paraId="723EBDF7"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1384" w:type="dxa"/>
          </w:tcPr>
          <w:p w14:paraId="6C0A9C25"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Fond</w:t>
            </w:r>
          </w:p>
        </w:tc>
        <w:tc>
          <w:tcPr>
            <w:tcW w:w="1433" w:type="dxa"/>
          </w:tcPr>
          <w:p w14:paraId="6E153B8A"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644" w:type="dxa"/>
          </w:tcPr>
          <w:p w14:paraId="3F99FFF7"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1053" w:type="dxa"/>
          </w:tcPr>
          <w:p w14:paraId="11FD70B0"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Kood</w:t>
            </w:r>
          </w:p>
        </w:tc>
        <w:tc>
          <w:tcPr>
            <w:tcW w:w="2521" w:type="dxa"/>
          </w:tcPr>
          <w:p w14:paraId="42D8CE21"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3EFD772E" w14:textId="77777777">
        <w:tc>
          <w:tcPr>
            <w:tcW w:w="1599" w:type="dxa"/>
          </w:tcPr>
          <w:p w14:paraId="51B6637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5D12A9A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3003CC0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644" w:type="dxa"/>
          </w:tcPr>
          <w:p w14:paraId="1CB615C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053" w:type="dxa"/>
          </w:tcPr>
          <w:p w14:paraId="106D93B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w:t>
            </w:r>
          </w:p>
        </w:tc>
        <w:tc>
          <w:tcPr>
            <w:tcW w:w="2521" w:type="dxa"/>
          </w:tcPr>
          <w:p w14:paraId="56C7831B" w14:textId="0EBBA7E8" w:rsidR="009D6B67" w:rsidRDefault="00782B0A">
            <w:pPr>
              <w:spacing w:before="0" w:after="0" w:line="240" w:lineRule="auto"/>
              <w:rPr>
                <w:rFonts w:ascii="Cambria" w:eastAsia="Times New Roman" w:hAnsi="Cambria" w:cstheme="minorHAnsi"/>
                <w:sz w:val="20"/>
                <w:szCs w:val="20"/>
                <w:lang w:val="et-EE"/>
              </w:rPr>
            </w:pPr>
            <w:ins w:id="1115" w:author="Kaisa Tähe - RAM" w:date="2025-07-17T16:21:00Z" w16du:dateUtc="2025-07-17T13:21:00Z">
              <w:r>
                <w:rPr>
                  <w:rFonts w:ascii="Cambria" w:eastAsia="Times New Roman" w:hAnsi="Cambria" w:cstheme="minorHAnsi"/>
                  <w:sz w:val="20"/>
                  <w:szCs w:val="20"/>
                  <w:lang w:val="et-EE"/>
                </w:rPr>
                <w:t>17 696 73</w:t>
              </w:r>
            </w:ins>
            <w:ins w:id="1116" w:author="Juhan Anupõld - RAM" w:date="2025-11-06T14:13:00Z" w16du:dateUtc="2025-11-06T12:13:00Z">
              <w:r w:rsidR="00D30647">
                <w:rPr>
                  <w:rFonts w:ascii="Cambria" w:eastAsia="Times New Roman" w:hAnsi="Cambria" w:cstheme="minorHAnsi"/>
                  <w:sz w:val="20"/>
                  <w:szCs w:val="20"/>
                  <w:lang w:val="et-EE"/>
                </w:rPr>
                <w:t>3</w:t>
              </w:r>
            </w:ins>
            <w:del w:id="1117" w:author="Kaisa Tähe - RAM" w:date="2025-07-17T16:21:00Z" w16du:dateUtc="2025-07-17T13:21:00Z">
              <w:r w:rsidR="00EE5F1F" w:rsidDel="00782B0A">
                <w:rPr>
                  <w:rFonts w:ascii="Cambria" w:eastAsia="Times New Roman" w:hAnsi="Cambria" w:cstheme="minorHAnsi"/>
                  <w:sz w:val="20"/>
                  <w:szCs w:val="20"/>
                  <w:lang w:val="et-EE"/>
                </w:rPr>
                <w:delText>20 000 000</w:delText>
              </w:r>
            </w:del>
          </w:p>
        </w:tc>
      </w:tr>
    </w:tbl>
    <w:p w14:paraId="1CD1E76B"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2E917C0B" w14:textId="77777777">
        <w:tc>
          <w:tcPr>
            <w:tcW w:w="9634" w:type="dxa"/>
            <w:gridSpan w:val="6"/>
          </w:tcPr>
          <w:p w14:paraId="3BA7C731" w14:textId="3FAD89BE" w:rsidR="009D6B67" w:rsidRDefault="00EE5F1F">
            <w:pPr>
              <w:pStyle w:val="Pealdis"/>
              <w:keepNext/>
              <w:spacing w:before="0" w:after="0"/>
              <w:rPr>
                <w:rFonts w:ascii="Cambria" w:hAnsi="Cambria" w:cstheme="minorHAnsi"/>
                <w:lang w:val="et-EE"/>
              </w:rPr>
            </w:pPr>
            <w:r>
              <w:rPr>
                <w:lang w:val="et-EE"/>
              </w:rPr>
              <w:t xml:space="preserve">Tabel </w:t>
            </w:r>
            <w:del w:id="1118" w:author="Kaisa Tähe - RAM" w:date="2025-10-13T15:32:00Z" w16du:dateUtc="2025-10-13T12:32:00Z">
              <w:r w:rsidDel="00080220">
                <w:rPr>
                  <w:lang w:val="et-EE"/>
                </w:rPr>
                <w:fldChar w:fldCharType="begin"/>
              </w:r>
              <w:r w:rsidDel="00080220">
                <w:rPr>
                  <w:lang w:val="et-EE"/>
                </w:rPr>
                <w:delInstrText xml:space="preserve"> SEQ Tabel \* ARABIC </w:delInstrText>
              </w:r>
              <w:r w:rsidDel="00080220">
                <w:rPr>
                  <w:lang w:val="et-EE"/>
                </w:rPr>
                <w:fldChar w:fldCharType="separate"/>
              </w:r>
              <w:r w:rsidDel="00080220">
                <w:rPr>
                  <w:lang w:val="et-EE"/>
                </w:rPr>
                <w:delText>72</w:delText>
              </w:r>
              <w:r w:rsidDel="00080220">
                <w:rPr>
                  <w:lang w:val="et-EE"/>
                </w:rPr>
                <w:fldChar w:fldCharType="end"/>
              </w:r>
            </w:del>
            <w:ins w:id="1119" w:author="Kaisa Tähe - RAM" w:date="2025-10-13T15:32:00Z" w16du:dateUtc="2025-10-13T12:32:00Z">
              <w:r w:rsidR="00080220">
                <w:rPr>
                  <w:lang w:val="et-EE"/>
                </w:rPr>
                <w:t>78</w:t>
              </w:r>
            </w:ins>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4ED89B79" w14:textId="77777777">
        <w:tc>
          <w:tcPr>
            <w:tcW w:w="1599" w:type="dxa"/>
          </w:tcPr>
          <w:p w14:paraId="1E50724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0F3D2E8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392E492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3FBA51A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69DAB19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05DB730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7E9533D2" w14:textId="77777777">
        <w:tc>
          <w:tcPr>
            <w:tcW w:w="1599" w:type="dxa"/>
          </w:tcPr>
          <w:p w14:paraId="66D1592E"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5</w:t>
            </w:r>
          </w:p>
        </w:tc>
        <w:tc>
          <w:tcPr>
            <w:tcW w:w="1384" w:type="dxa"/>
          </w:tcPr>
          <w:p w14:paraId="08572CF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Cs/>
                <w:sz w:val="20"/>
                <w:szCs w:val="20"/>
                <w:lang w:val="et-EE"/>
              </w:rPr>
              <w:t>ÜF</w:t>
            </w:r>
          </w:p>
        </w:tc>
        <w:tc>
          <w:tcPr>
            <w:tcW w:w="1433" w:type="dxa"/>
          </w:tcPr>
          <w:p w14:paraId="13644E0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644" w:type="dxa"/>
          </w:tcPr>
          <w:p w14:paraId="0A13388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Cs/>
                <w:sz w:val="20"/>
                <w:szCs w:val="20"/>
                <w:lang w:val="et-EE"/>
              </w:rPr>
              <w:t>ii</w:t>
            </w:r>
          </w:p>
        </w:tc>
        <w:tc>
          <w:tcPr>
            <w:tcW w:w="1053" w:type="dxa"/>
          </w:tcPr>
          <w:p w14:paraId="1E6BFA1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Cs/>
                <w:sz w:val="20"/>
                <w:szCs w:val="20"/>
                <w:lang w:val="et-EE"/>
              </w:rPr>
              <w:t>32</w:t>
            </w:r>
          </w:p>
        </w:tc>
        <w:tc>
          <w:tcPr>
            <w:tcW w:w="2521" w:type="dxa"/>
          </w:tcPr>
          <w:p w14:paraId="2F6631E7" w14:textId="1FA42BE5" w:rsidR="009D6B67" w:rsidRDefault="00782B0A">
            <w:pPr>
              <w:spacing w:before="0" w:after="0" w:line="240" w:lineRule="auto"/>
              <w:rPr>
                <w:rFonts w:ascii="Cambria" w:eastAsia="Times New Roman" w:hAnsi="Cambria" w:cstheme="minorHAnsi"/>
                <w:b/>
                <w:bCs/>
                <w:sz w:val="20"/>
                <w:szCs w:val="20"/>
                <w:lang w:val="et-EE"/>
              </w:rPr>
            </w:pPr>
            <w:ins w:id="1120" w:author="Kaisa Tähe - RAM" w:date="2025-07-17T16:21:00Z" w16du:dateUtc="2025-07-17T13:21:00Z">
              <w:r>
                <w:rPr>
                  <w:rFonts w:ascii="Cambria" w:eastAsia="Times New Roman" w:hAnsi="Cambria" w:cstheme="minorHAnsi"/>
                  <w:sz w:val="20"/>
                  <w:szCs w:val="20"/>
                  <w:lang w:val="et-EE"/>
                </w:rPr>
                <w:t>17 696 73</w:t>
              </w:r>
            </w:ins>
            <w:ins w:id="1121" w:author="Juhan Anupõld - RAM" w:date="2025-11-06T14:13:00Z" w16du:dateUtc="2025-11-06T12:13:00Z">
              <w:r w:rsidR="00D30647">
                <w:rPr>
                  <w:rFonts w:ascii="Cambria" w:eastAsia="Times New Roman" w:hAnsi="Cambria" w:cstheme="minorHAnsi"/>
                  <w:sz w:val="20"/>
                  <w:szCs w:val="20"/>
                  <w:lang w:val="et-EE"/>
                </w:rPr>
                <w:t>3</w:t>
              </w:r>
            </w:ins>
            <w:del w:id="1122" w:author="Kaisa Tähe - RAM" w:date="2025-07-17T16:21:00Z" w16du:dateUtc="2025-07-17T13:21:00Z">
              <w:r w:rsidR="00EE5F1F" w:rsidDel="00782B0A">
                <w:rPr>
                  <w:rFonts w:ascii="Cambria" w:eastAsia="Times New Roman" w:hAnsi="Cambria" w:cstheme="minorHAnsi"/>
                  <w:bCs/>
                  <w:sz w:val="20"/>
                  <w:szCs w:val="20"/>
                  <w:lang w:val="et-EE"/>
                </w:rPr>
                <w:delText>20 000 000</w:delText>
              </w:r>
            </w:del>
          </w:p>
        </w:tc>
      </w:tr>
    </w:tbl>
    <w:p w14:paraId="3CF1F560"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rsidRPr="00EF1C29" w14:paraId="47565590" w14:textId="77777777">
        <w:tc>
          <w:tcPr>
            <w:tcW w:w="9634" w:type="dxa"/>
            <w:gridSpan w:val="6"/>
          </w:tcPr>
          <w:p w14:paraId="295F47E8" w14:textId="15EF723F" w:rsidR="009D6B67" w:rsidRDefault="00EE5F1F">
            <w:pPr>
              <w:pStyle w:val="Pealdis"/>
              <w:keepNext/>
              <w:spacing w:before="0" w:after="0"/>
              <w:rPr>
                <w:rFonts w:ascii="Cambria" w:hAnsi="Cambria" w:cstheme="minorHAnsi"/>
                <w:lang w:val="et-EE"/>
              </w:rPr>
            </w:pPr>
            <w:bookmarkStart w:id="1123" w:name="_Hlk28853785"/>
            <w:bookmarkEnd w:id="1123"/>
            <w:r>
              <w:rPr>
                <w:lang w:val="et-EE"/>
              </w:rPr>
              <w:t xml:space="preserve">Tabel </w:t>
            </w:r>
            <w:del w:id="1124" w:author="Kaisa Tähe - RAM" w:date="2025-10-13T15:32:00Z" w16du:dateUtc="2025-10-13T12:32:00Z">
              <w:r w:rsidDel="00080220">
                <w:rPr>
                  <w:lang w:val="et-EE"/>
                </w:rPr>
                <w:fldChar w:fldCharType="begin"/>
              </w:r>
              <w:r w:rsidDel="00080220">
                <w:rPr>
                  <w:lang w:val="et-EE"/>
                </w:rPr>
                <w:delInstrText xml:space="preserve"> SEQ Tabel \* ARABIC </w:delInstrText>
              </w:r>
              <w:r w:rsidDel="00080220">
                <w:rPr>
                  <w:lang w:val="et-EE"/>
                </w:rPr>
                <w:fldChar w:fldCharType="separate"/>
              </w:r>
              <w:r w:rsidDel="00080220">
                <w:rPr>
                  <w:lang w:val="et-EE"/>
                </w:rPr>
                <w:delText>73</w:delText>
              </w:r>
              <w:r w:rsidDel="00080220">
                <w:rPr>
                  <w:lang w:val="et-EE"/>
                </w:rPr>
                <w:fldChar w:fldCharType="end"/>
              </w:r>
            </w:del>
            <w:ins w:id="1125" w:author="Kaisa Tähe - RAM" w:date="2025-10-13T15:32:00Z" w16du:dateUtc="2025-10-13T12:32:00Z">
              <w:r w:rsidR="00080220">
                <w:rPr>
                  <w:lang w:val="et-EE"/>
                </w:rPr>
                <w:t>79</w:t>
              </w:r>
            </w:ins>
            <w:r>
              <w:rPr>
                <w:lang w:val="et-EE"/>
              </w:rPr>
              <w:t xml:space="preserve">: </w:t>
            </w:r>
            <w:r>
              <w:rPr>
                <w:rFonts w:ascii="Cambria" w:hAnsi="Cambria" w:cstheme="minorHAnsi"/>
                <w:iCs/>
                <w:szCs w:val="20"/>
                <w:lang w:val="et-EE"/>
              </w:rPr>
              <w:t>Mõõde 5 – ESF+, ERF, ÜF ja JTF soolise võrdõiguslikkuse valdkond</w:t>
            </w:r>
          </w:p>
        </w:tc>
      </w:tr>
      <w:tr w:rsidR="009D6B67" w14:paraId="3A8BC4AC" w14:textId="77777777">
        <w:tc>
          <w:tcPr>
            <w:tcW w:w="1599" w:type="dxa"/>
          </w:tcPr>
          <w:p w14:paraId="561D5DB0"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HAnsi"/>
                <w:b/>
                <w:bCs/>
                <w:sz w:val="20"/>
                <w:szCs w:val="20"/>
                <w:lang w:val="et-EE"/>
              </w:rPr>
              <w:t>Prioriteedi number</w:t>
            </w:r>
          </w:p>
        </w:tc>
        <w:tc>
          <w:tcPr>
            <w:tcW w:w="1384" w:type="dxa"/>
          </w:tcPr>
          <w:p w14:paraId="3FA003C0"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Fond</w:t>
            </w:r>
          </w:p>
        </w:tc>
        <w:tc>
          <w:tcPr>
            <w:tcW w:w="1433" w:type="dxa"/>
          </w:tcPr>
          <w:p w14:paraId="78BCBC48"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Piirkonna kategooria</w:t>
            </w:r>
          </w:p>
        </w:tc>
        <w:tc>
          <w:tcPr>
            <w:tcW w:w="1644" w:type="dxa"/>
          </w:tcPr>
          <w:p w14:paraId="7B9006B2"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Erieesmärk</w:t>
            </w:r>
          </w:p>
        </w:tc>
        <w:tc>
          <w:tcPr>
            <w:tcW w:w="1053" w:type="dxa"/>
          </w:tcPr>
          <w:p w14:paraId="5F5DD445"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Kood</w:t>
            </w:r>
          </w:p>
        </w:tc>
        <w:tc>
          <w:tcPr>
            <w:tcW w:w="2521" w:type="dxa"/>
          </w:tcPr>
          <w:p w14:paraId="2DA553C7"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Summa (eurodes)</w:t>
            </w:r>
          </w:p>
        </w:tc>
      </w:tr>
      <w:tr w:rsidR="009D6B67" w14:paraId="39BE9F09" w14:textId="77777777">
        <w:tc>
          <w:tcPr>
            <w:tcW w:w="1599" w:type="dxa"/>
          </w:tcPr>
          <w:p w14:paraId="1F04C9FC" w14:textId="77777777" w:rsidR="009D6B67" w:rsidRDefault="00EE5F1F">
            <w:pPr>
              <w:spacing w:before="0" w:after="0" w:line="240" w:lineRule="auto"/>
              <w:rPr>
                <w:rFonts w:ascii="Cambria" w:eastAsia="Times New Roman" w:hAnsi="Cambria" w:cstheme="minorHAnsi"/>
                <w:b/>
                <w:iCs/>
                <w:color w:val="C00000"/>
                <w:sz w:val="20"/>
                <w:highlight w:val="lightGray"/>
                <w:lang w:val="et-EE"/>
              </w:rPr>
            </w:pPr>
            <w:r>
              <w:rPr>
                <w:rFonts w:ascii="Cambria" w:eastAsia="Times New Roman" w:hAnsi="Cambria" w:cstheme="minorHAnsi"/>
                <w:bCs/>
                <w:sz w:val="20"/>
                <w:szCs w:val="20"/>
                <w:lang w:val="et-EE"/>
              </w:rPr>
              <w:t>5</w:t>
            </w:r>
          </w:p>
        </w:tc>
        <w:tc>
          <w:tcPr>
            <w:tcW w:w="1384" w:type="dxa"/>
          </w:tcPr>
          <w:p w14:paraId="15C597AD" w14:textId="77777777" w:rsidR="009D6B67" w:rsidRDefault="00EE5F1F">
            <w:pPr>
              <w:spacing w:before="0" w:after="0" w:line="240" w:lineRule="auto"/>
              <w:rPr>
                <w:rFonts w:ascii="Cambria" w:eastAsia="Times New Roman" w:hAnsi="Cambria" w:cstheme="minorHAnsi"/>
                <w:b/>
                <w:iCs/>
                <w:color w:val="C00000"/>
                <w:sz w:val="20"/>
                <w:highlight w:val="lightGray"/>
                <w:lang w:val="et-EE"/>
              </w:rPr>
            </w:pPr>
            <w:r>
              <w:rPr>
                <w:rFonts w:ascii="Cambria" w:eastAsia="Times New Roman" w:hAnsi="Cambria" w:cstheme="minorHAnsi"/>
                <w:bCs/>
                <w:sz w:val="20"/>
                <w:szCs w:val="20"/>
                <w:lang w:val="et-EE"/>
              </w:rPr>
              <w:t>ÜF</w:t>
            </w:r>
          </w:p>
        </w:tc>
        <w:tc>
          <w:tcPr>
            <w:tcW w:w="1433" w:type="dxa"/>
          </w:tcPr>
          <w:p w14:paraId="58587421" w14:textId="77777777" w:rsidR="009D6B67" w:rsidRDefault="00EE5F1F">
            <w:pPr>
              <w:spacing w:before="0" w:after="0" w:line="240" w:lineRule="auto"/>
              <w:rPr>
                <w:rFonts w:ascii="Cambria" w:eastAsia="Times New Roman" w:hAnsi="Cambria" w:cstheme="minorHAnsi"/>
                <w:b/>
                <w:iCs/>
                <w:color w:val="C00000"/>
                <w:sz w:val="20"/>
                <w:highlight w:val="lightGray"/>
                <w:lang w:val="et-EE"/>
              </w:rPr>
            </w:pPr>
            <w:r>
              <w:rPr>
                <w:rFonts w:ascii="Cambria" w:eastAsia="Times New Roman" w:hAnsi="Cambria" w:cstheme="minorHAnsi"/>
                <w:sz w:val="20"/>
                <w:szCs w:val="20"/>
                <w:lang w:val="et-EE"/>
              </w:rPr>
              <w:t>-</w:t>
            </w:r>
          </w:p>
        </w:tc>
        <w:tc>
          <w:tcPr>
            <w:tcW w:w="1644" w:type="dxa"/>
          </w:tcPr>
          <w:p w14:paraId="546BFD3D" w14:textId="77777777" w:rsidR="009D6B67" w:rsidRDefault="00EE5F1F">
            <w:pPr>
              <w:spacing w:before="0" w:after="0" w:line="240" w:lineRule="auto"/>
              <w:rPr>
                <w:rFonts w:ascii="Cambria" w:eastAsia="Times New Roman" w:hAnsi="Cambria" w:cstheme="minorHAnsi"/>
                <w:b/>
                <w:iCs/>
                <w:color w:val="C00000"/>
                <w:sz w:val="20"/>
                <w:highlight w:val="lightGray"/>
                <w:lang w:val="et-EE"/>
              </w:rPr>
            </w:pPr>
            <w:r>
              <w:rPr>
                <w:rFonts w:ascii="Cambria" w:eastAsia="Times New Roman" w:hAnsi="Cambria" w:cstheme="minorHAnsi"/>
                <w:bCs/>
                <w:sz w:val="20"/>
                <w:szCs w:val="20"/>
                <w:lang w:val="et-EE"/>
              </w:rPr>
              <w:t>ii</w:t>
            </w:r>
          </w:p>
        </w:tc>
        <w:tc>
          <w:tcPr>
            <w:tcW w:w="1053" w:type="dxa"/>
          </w:tcPr>
          <w:p w14:paraId="4DDEF28A" w14:textId="77777777" w:rsidR="009D6B67" w:rsidRDefault="00EE5F1F">
            <w:pPr>
              <w:spacing w:before="0" w:after="0" w:line="240" w:lineRule="auto"/>
              <w:rPr>
                <w:rFonts w:ascii="Cambria" w:eastAsia="Times New Roman" w:hAnsi="Cambria" w:cstheme="minorHAnsi"/>
                <w:iCs/>
                <w:color w:val="C00000"/>
                <w:sz w:val="20"/>
                <w:highlight w:val="lightGray"/>
                <w:lang w:val="et-EE"/>
              </w:rPr>
            </w:pPr>
            <w:r>
              <w:rPr>
                <w:rFonts w:ascii="Cambria" w:eastAsia="Times New Roman" w:hAnsi="Cambria" w:cstheme="minorHAnsi"/>
                <w:sz w:val="20"/>
                <w:szCs w:val="20"/>
                <w:lang w:val="et-EE"/>
              </w:rPr>
              <w:t>03</w:t>
            </w:r>
          </w:p>
        </w:tc>
        <w:tc>
          <w:tcPr>
            <w:tcW w:w="2521" w:type="dxa"/>
          </w:tcPr>
          <w:p w14:paraId="7D0B68C1" w14:textId="58A87247" w:rsidR="009D6B67" w:rsidRDefault="00782B0A">
            <w:pPr>
              <w:spacing w:before="0" w:after="0" w:line="240" w:lineRule="auto"/>
              <w:rPr>
                <w:rFonts w:ascii="Cambria" w:eastAsia="Times New Roman" w:hAnsi="Cambria" w:cstheme="minorHAnsi"/>
                <w:b/>
                <w:iCs/>
                <w:color w:val="C00000"/>
                <w:sz w:val="20"/>
                <w:highlight w:val="lightGray"/>
                <w:lang w:val="et-EE"/>
              </w:rPr>
            </w:pPr>
            <w:ins w:id="1126" w:author="Kaisa Tähe - RAM" w:date="2025-07-17T16:21:00Z" w16du:dateUtc="2025-07-17T13:21:00Z">
              <w:r>
                <w:rPr>
                  <w:rFonts w:ascii="Cambria" w:eastAsia="Times New Roman" w:hAnsi="Cambria" w:cstheme="minorHAnsi"/>
                  <w:sz w:val="20"/>
                  <w:szCs w:val="20"/>
                  <w:lang w:val="et-EE"/>
                </w:rPr>
                <w:t>17 696 73</w:t>
              </w:r>
            </w:ins>
            <w:ins w:id="1127" w:author="Juhan Anupõld - RAM" w:date="2025-11-06T14:13:00Z" w16du:dateUtc="2025-11-06T12:13:00Z">
              <w:r w:rsidR="00D30647">
                <w:rPr>
                  <w:rFonts w:ascii="Cambria" w:eastAsia="Times New Roman" w:hAnsi="Cambria" w:cstheme="minorHAnsi"/>
                  <w:sz w:val="20"/>
                  <w:szCs w:val="20"/>
                  <w:lang w:val="et-EE"/>
                </w:rPr>
                <w:t>3</w:t>
              </w:r>
            </w:ins>
            <w:del w:id="1128" w:author="Kaisa Tähe - RAM" w:date="2025-07-17T16:21:00Z" w16du:dateUtc="2025-07-17T13:21:00Z">
              <w:r w:rsidR="00EE5F1F" w:rsidDel="00782B0A">
                <w:rPr>
                  <w:rFonts w:ascii="Cambria" w:eastAsia="Times New Roman" w:hAnsi="Cambria" w:cstheme="minorHAnsi"/>
                  <w:bCs/>
                  <w:sz w:val="20"/>
                  <w:szCs w:val="20"/>
                  <w:lang w:val="et-EE"/>
                </w:rPr>
                <w:delText>20 000 000</w:delText>
              </w:r>
            </w:del>
          </w:p>
        </w:tc>
      </w:tr>
    </w:tbl>
    <w:p w14:paraId="205B6DC0" w14:textId="021E44F2" w:rsidR="00CC7515" w:rsidRDefault="00CC7515" w:rsidP="00CC7515">
      <w:pPr>
        <w:pStyle w:val="Pealkiri4"/>
        <w:numPr>
          <w:ilvl w:val="0"/>
          <w:numId w:val="0"/>
        </w:numPr>
        <w:ind w:left="1080"/>
        <w:rPr>
          <w:rFonts w:cstheme="minorHAnsi"/>
          <w:lang w:val="et-EE"/>
        </w:rPr>
      </w:pPr>
      <w:bookmarkStart w:id="1129" w:name="_Toc210486469"/>
      <w:r>
        <w:rPr>
          <w:rFonts w:cstheme="minorHAnsi"/>
          <w:lang w:val="et-EE"/>
        </w:rPr>
        <w:lastRenderedPageBreak/>
        <w:t>2.1.5.</w:t>
      </w:r>
      <w:r w:rsidR="00F370B0">
        <w:rPr>
          <w:rFonts w:cstheme="minorHAnsi"/>
          <w:lang w:val="et-EE"/>
        </w:rPr>
        <w:t>3</w:t>
      </w:r>
      <w:r>
        <w:rPr>
          <w:rFonts w:cstheme="minorHAnsi"/>
          <w:lang w:val="et-EE"/>
        </w:rPr>
        <w:t xml:space="preserve"> Erieesmärk: (</w:t>
      </w:r>
      <w:r w:rsidR="00F370B0">
        <w:rPr>
          <w:rFonts w:cstheme="minorHAnsi"/>
          <w:lang w:val="et-EE"/>
        </w:rPr>
        <w:t>iii</w:t>
      </w:r>
      <w:r>
        <w:rPr>
          <w:rFonts w:cstheme="minorHAnsi"/>
          <w:lang w:val="et-EE"/>
        </w:rPr>
        <w:t xml:space="preserve">) </w:t>
      </w:r>
      <w:r w:rsidR="002821A4">
        <w:rPr>
          <w:rFonts w:cstheme="minorHAnsi"/>
          <w:lang w:val="et-EE"/>
        </w:rPr>
        <w:t>kerkse kaitse</w:t>
      </w:r>
      <w:ins w:id="1130" w:author="Kaisa Tähe - RAM" w:date="2025-10-04T15:50:00Z" w16du:dateUtc="2025-10-04T12:50:00Z">
        <w:r w:rsidR="00223D19" w:rsidRPr="00F848BD">
          <w:rPr>
            <w:rFonts w:cstheme="minorHAnsi"/>
            <w:lang w:val="et-EE"/>
          </w:rPr>
          <w:t xml:space="preserve">taristu arendamine, </w:t>
        </w:r>
      </w:ins>
      <w:ins w:id="1131" w:author="Kaisa Tähe - RAM" w:date="2025-10-04T15:51:00Z" w16du:dateUtc="2025-10-04T12:51:00Z">
        <w:r w:rsidR="00223D19" w:rsidRPr="00F848BD">
          <w:rPr>
            <w:rFonts w:cstheme="minorHAnsi"/>
            <w:lang w:val="et-EE"/>
          </w:rPr>
          <w:t>seades esikohale kahesuguse kasutuse, sealhulgas sõjaväelise liikuvuse edendamiseks liidus, ning tsiviilvalmisoleku suurendamine</w:t>
        </w:r>
      </w:ins>
      <w:bookmarkEnd w:id="1129"/>
    </w:p>
    <w:p w14:paraId="2816B4E5" w14:textId="123557BE" w:rsidR="00FE346E" w:rsidRDefault="00FE346E" w:rsidP="00FE346E">
      <w:pPr>
        <w:pStyle w:val="Pealkiri5"/>
        <w:rPr>
          <w:rFonts w:cstheme="minorBidi"/>
          <w:lang w:val="et-EE"/>
        </w:rPr>
      </w:pPr>
      <w:r>
        <w:rPr>
          <w:rFonts w:cstheme="minorBidi"/>
          <w:lang w:val="et-EE"/>
        </w:rPr>
        <w:t>2.1.</w:t>
      </w:r>
      <w:r w:rsidR="00F60D9E">
        <w:rPr>
          <w:rFonts w:cstheme="minorBidi"/>
          <w:lang w:val="et-EE"/>
        </w:rPr>
        <w:t>5</w:t>
      </w:r>
      <w:r>
        <w:rPr>
          <w:rFonts w:cstheme="minorBidi"/>
          <w:lang w:val="et-EE"/>
        </w:rPr>
        <w:t>.</w:t>
      </w:r>
      <w:r w:rsidR="00F60D9E">
        <w:rPr>
          <w:rFonts w:cstheme="minorBidi"/>
          <w:lang w:val="et-EE"/>
        </w:rPr>
        <w:t>3</w:t>
      </w:r>
      <w:r>
        <w:rPr>
          <w:rFonts w:cstheme="minorBidi"/>
          <w:lang w:val="et-EE"/>
        </w:rPr>
        <w:t>.1 Fondide sekkumised</w:t>
      </w:r>
    </w:p>
    <w:p w14:paraId="0A268D9C" w14:textId="77777777" w:rsidR="00FE346E" w:rsidRDefault="00FE346E" w:rsidP="00FE346E">
      <w:pPr>
        <w:keepNext/>
        <w:spacing w:line="240" w:lineRule="auto"/>
        <w:rPr>
          <w:rFonts w:ascii="Cambria" w:eastAsia="Times New Roman" w:hAnsi="Cambria" w:cstheme="minorBidi"/>
          <w:lang w:val="et-EE"/>
        </w:rPr>
      </w:pPr>
      <w:r>
        <w:rPr>
          <w:rFonts w:ascii="Cambria" w:eastAsia="Times New Roman" w:hAnsi="Cambria" w:cstheme="minorBidi"/>
          <w:b/>
          <w:bCs/>
          <w:lang w:val="et-EE"/>
        </w:rPr>
        <w:t>Seonduvate meetmete liigid</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634"/>
      </w:tblGrid>
      <w:tr w:rsidR="00FE346E" w:rsidRPr="00EF1C29" w14:paraId="7571E63B" w14:textId="77777777" w:rsidTr="333500F2">
        <w:tc>
          <w:tcPr>
            <w:tcW w:w="9776" w:type="dxa"/>
            <w:tcBorders>
              <w:top w:val="single" w:sz="4" w:space="0" w:color="0070C0"/>
              <w:left w:val="single" w:sz="4" w:space="0" w:color="0070C0"/>
              <w:bottom w:val="single" w:sz="4" w:space="0" w:color="0070C0"/>
              <w:right w:val="single" w:sz="4" w:space="0" w:color="0070C0"/>
            </w:tcBorders>
          </w:tcPr>
          <w:p w14:paraId="2E50CE51" w14:textId="63227662" w:rsidR="007E2841" w:rsidRPr="007E2841" w:rsidRDefault="007E2841" w:rsidP="00405489">
            <w:pPr>
              <w:spacing w:before="0" w:line="240" w:lineRule="auto"/>
              <w:jc w:val="both"/>
              <w:rPr>
                <w:ins w:id="1132" w:author="Kaisa Tähe - RAM" w:date="2025-07-21T15:15:00Z" w16du:dateUtc="2025-07-21T12:15:00Z"/>
                <w:rFonts w:ascii="Cambria" w:eastAsia="Times New Roman" w:hAnsi="Cambria" w:cstheme="minorHAnsi"/>
                <w:b/>
                <w:bCs/>
                <w:sz w:val="20"/>
                <w:szCs w:val="20"/>
                <w:lang w:val="et-EE"/>
              </w:rPr>
            </w:pPr>
            <w:commentRangeStart w:id="1133"/>
            <w:ins w:id="1134" w:author="Kaisa Tähe - RAM" w:date="2025-07-21T15:15:00Z" w16du:dateUtc="2025-07-21T12:15:00Z">
              <w:r w:rsidRPr="007E2841">
                <w:rPr>
                  <w:rFonts w:ascii="Cambria" w:eastAsia="Times New Roman" w:hAnsi="Cambria" w:cstheme="minorHAnsi"/>
                  <w:b/>
                  <w:bCs/>
                  <w:sz w:val="20"/>
                  <w:szCs w:val="20"/>
                  <w:lang w:val="et-EE"/>
                </w:rPr>
                <w:t>Sõjaväelise liikuvuse investeeringud</w:t>
              </w:r>
            </w:ins>
            <w:commentRangeEnd w:id="1133"/>
            <w:ins w:id="1135" w:author="Kaisa Tähe - RAM" w:date="2025-07-21T15:16:00Z" w16du:dateUtc="2025-07-21T12:16:00Z">
              <w:r w:rsidRPr="007E2841">
                <w:rPr>
                  <w:rStyle w:val="Kommentaariviide"/>
                  <w:rFonts w:ascii="Cambria" w:eastAsia="Times New Roman" w:hAnsi="Cambria" w:cstheme="minorHAnsi"/>
                  <w:b/>
                  <w:bCs/>
                  <w:sz w:val="20"/>
                  <w:szCs w:val="20"/>
                  <w:lang w:val="et-EE"/>
                </w:rPr>
                <w:commentReference w:id="1133"/>
              </w:r>
            </w:ins>
          </w:p>
          <w:p w14:paraId="6B49FFD6" w14:textId="77777777" w:rsidR="007F294E" w:rsidRDefault="007F294E" w:rsidP="00C96526">
            <w:pPr>
              <w:spacing w:before="0" w:line="240" w:lineRule="auto"/>
              <w:jc w:val="both"/>
              <w:rPr>
                <w:ins w:id="1136" w:author="Kaisa Tähe - RAM" w:date="2025-11-25T13:15:00Z" w16du:dateUtc="2025-11-25T11:15:00Z"/>
                <w:rFonts w:ascii="Cambria" w:eastAsia="Times New Roman" w:hAnsi="Cambria" w:cstheme="minorHAnsi"/>
                <w:sz w:val="20"/>
                <w:szCs w:val="20"/>
              </w:rPr>
            </w:pPr>
            <w:ins w:id="1137" w:author="Kaisa Tähe - RAM" w:date="2025-11-25T13:15:00Z">
              <w:r w:rsidRPr="007F294E">
                <w:rPr>
                  <w:rFonts w:ascii="Cambria" w:eastAsia="Times New Roman" w:hAnsi="Cambria" w:cstheme="minorHAnsi"/>
                  <w:sz w:val="20"/>
                  <w:szCs w:val="20"/>
                </w:rPr>
                <w:t>Meetme eesmärk on Eesti strateegiliste maanteede sõlmlõikude kaasajastamine, kahese kasutusega raudteetaristu liikuvuse parandamine ja sõjaväelise ning tsiviilliikluse liikuvuse ja operatiivse reageerimisvõime tõhustamine kooskõlas Euroopa Liidu julgeoleku- ja kaitsevajaduste lähtudes regulatsioonist (EL) 2021/1328. Need investeeringud hõlmavad sõjalise liikuvuse koridore ja prioriteetseid sõlmpunkte nendes koridorides.</w:t>
              </w:r>
            </w:ins>
          </w:p>
          <w:p w14:paraId="068D3A19" w14:textId="589BC7BA" w:rsidR="00C96526" w:rsidRPr="00A531D5" w:rsidRDefault="00C96526" w:rsidP="00C96526">
            <w:pPr>
              <w:spacing w:before="0" w:line="240" w:lineRule="auto"/>
              <w:jc w:val="both"/>
              <w:rPr>
                <w:ins w:id="1138" w:author="Kaisa Tähe - RAM" w:date="2025-11-11T15:06:00Z" w16du:dateUtc="2025-11-11T13:06:00Z"/>
                <w:rFonts w:ascii="Cambria" w:eastAsia="Times New Roman" w:hAnsi="Cambria" w:cstheme="minorBidi"/>
                <w:sz w:val="20"/>
                <w:szCs w:val="20"/>
                <w:lang w:val="et-EE"/>
              </w:rPr>
            </w:pPr>
            <w:ins w:id="1139" w:author="Kaisa Tähe - RAM" w:date="2025-11-11T15:06:00Z" w16du:dateUtc="2025-11-11T13:06:00Z">
              <w:r w:rsidRPr="00A531D5">
                <w:rPr>
                  <w:rFonts w:ascii="Cambria" w:eastAsia="Times New Roman" w:hAnsi="Cambria" w:cstheme="minorBidi"/>
                  <w:sz w:val="20"/>
                  <w:szCs w:val="20"/>
                  <w:lang w:val="et-EE"/>
                </w:rPr>
                <w:t>Meetme raames kavandatakse</w:t>
              </w:r>
              <w:r>
                <w:rPr>
                  <w:rFonts w:ascii="Cambria" w:eastAsia="Times New Roman" w:hAnsi="Cambria" w:cstheme="minorBidi"/>
                  <w:sz w:val="20"/>
                  <w:szCs w:val="20"/>
                  <w:lang w:val="et-EE"/>
                </w:rPr>
                <w:t xml:space="preserve"> </w:t>
              </w:r>
              <w:r w:rsidRPr="00A531D5">
                <w:rPr>
                  <w:rFonts w:ascii="Cambria" w:eastAsia="Times New Roman" w:hAnsi="Cambria" w:cstheme="minorBidi"/>
                  <w:sz w:val="20"/>
                  <w:szCs w:val="20"/>
                  <w:lang w:val="et-EE"/>
                </w:rPr>
                <w:t xml:space="preserve">2+2 sõidurajaga </w:t>
              </w:r>
              <w:r>
                <w:rPr>
                  <w:rFonts w:ascii="Cambria" w:eastAsia="Times New Roman" w:hAnsi="Cambria" w:cstheme="minorBidi"/>
                  <w:sz w:val="20"/>
                  <w:szCs w:val="20"/>
                  <w:lang w:val="et-EE"/>
                </w:rPr>
                <w:t>tee</w:t>
              </w:r>
              <w:r w:rsidRPr="00A531D5">
                <w:rPr>
                  <w:rFonts w:ascii="Cambria" w:eastAsia="Times New Roman" w:hAnsi="Cambria" w:cstheme="minorBidi"/>
                  <w:sz w:val="20"/>
                  <w:szCs w:val="20"/>
                  <w:lang w:val="et-EE"/>
                </w:rPr>
                <w:t xml:space="preserve">lõikude projekteerimist ja rajamist, sh liiklusvoo </w:t>
              </w:r>
              <w:r>
                <w:rPr>
                  <w:rFonts w:ascii="Cambria" w:eastAsia="Times New Roman" w:hAnsi="Cambria" w:cstheme="minorBidi"/>
                  <w:sz w:val="20"/>
                  <w:szCs w:val="20"/>
                  <w:lang w:val="et-EE"/>
                </w:rPr>
                <w:t xml:space="preserve">sujuvuse parandamist tiheda asustusega keskuste ümbruses </w:t>
              </w:r>
              <w:r w:rsidRPr="00A531D5">
                <w:rPr>
                  <w:rFonts w:ascii="Cambria" w:eastAsia="Times New Roman" w:hAnsi="Cambria" w:cstheme="minorBidi"/>
                  <w:sz w:val="20"/>
                  <w:szCs w:val="20"/>
                  <w:lang w:val="et-EE"/>
                </w:rPr>
                <w:t>ning sõjalise ja tsiviilliikluse ummiku</w:t>
              </w:r>
              <w:r>
                <w:rPr>
                  <w:rFonts w:ascii="Cambria" w:eastAsia="Times New Roman" w:hAnsi="Cambria" w:cstheme="minorBidi"/>
                  <w:sz w:val="20"/>
                  <w:szCs w:val="20"/>
                  <w:lang w:val="et-EE"/>
                </w:rPr>
                <w:t>te vältimist</w:t>
              </w:r>
              <w:r w:rsidRPr="00A531D5">
                <w:rPr>
                  <w:rFonts w:ascii="Cambria" w:eastAsia="Times New Roman" w:hAnsi="Cambria" w:cstheme="minorBidi"/>
                  <w:sz w:val="20"/>
                  <w:szCs w:val="20"/>
                  <w:lang w:val="et-EE"/>
                </w:rPr>
                <w:t>, sildade tugevdamist ja liiklusohutuse suurendamist</w:t>
              </w:r>
              <w:r>
                <w:rPr>
                  <w:rFonts w:ascii="Cambria" w:eastAsia="Times New Roman" w:hAnsi="Cambria" w:cstheme="minorBidi"/>
                  <w:sz w:val="20"/>
                  <w:szCs w:val="20"/>
                  <w:lang w:val="et-EE"/>
                </w:rPr>
                <w:t>. Eesmärk on t</w:t>
              </w:r>
              <w:r w:rsidRPr="00A531D5">
                <w:rPr>
                  <w:rFonts w:ascii="Cambria" w:eastAsia="Times New Roman" w:hAnsi="Cambria" w:cstheme="minorBidi"/>
                  <w:sz w:val="20"/>
                  <w:szCs w:val="20"/>
                  <w:lang w:val="et-EE"/>
                </w:rPr>
                <w:t>aga</w:t>
              </w:r>
              <w:r>
                <w:rPr>
                  <w:rFonts w:ascii="Cambria" w:eastAsia="Times New Roman" w:hAnsi="Cambria" w:cstheme="minorBidi"/>
                  <w:sz w:val="20"/>
                  <w:szCs w:val="20"/>
                  <w:lang w:val="et-EE"/>
                </w:rPr>
                <w:t>da</w:t>
              </w:r>
              <w:r w:rsidRPr="00A531D5">
                <w:rPr>
                  <w:rFonts w:ascii="Cambria" w:eastAsia="Times New Roman" w:hAnsi="Cambria" w:cstheme="minorBidi"/>
                  <w:sz w:val="20"/>
                  <w:szCs w:val="20"/>
                  <w:lang w:val="et-EE"/>
                </w:rPr>
                <w:t xml:space="preserve"> rasketehnika läbilaskevõime ning </w:t>
              </w:r>
              <w:r>
                <w:rPr>
                  <w:rFonts w:ascii="Cambria" w:eastAsia="Times New Roman" w:hAnsi="Cambria" w:cstheme="minorBidi"/>
                  <w:sz w:val="20"/>
                  <w:szCs w:val="20"/>
                  <w:lang w:val="et-EE"/>
                </w:rPr>
                <w:t xml:space="preserve">hajutada liiklusvoog strateegilistel ristmikel, et </w:t>
              </w:r>
              <w:r w:rsidRPr="00A531D5">
                <w:rPr>
                  <w:rFonts w:ascii="Cambria" w:eastAsia="Times New Roman" w:hAnsi="Cambria" w:cstheme="minorBidi"/>
                  <w:sz w:val="20"/>
                  <w:szCs w:val="20"/>
                  <w:lang w:val="et-EE"/>
                </w:rPr>
                <w:t>tagada kriitilise marsruudi sõjaline valmisolek.</w:t>
              </w:r>
            </w:ins>
          </w:p>
          <w:p w14:paraId="72FA8CF2" w14:textId="77777777" w:rsidR="00C96526" w:rsidRPr="00A35FFE" w:rsidRDefault="00C96526" w:rsidP="00C96526">
            <w:pPr>
              <w:spacing w:before="0" w:line="240" w:lineRule="auto"/>
              <w:jc w:val="both"/>
              <w:rPr>
                <w:ins w:id="1140" w:author="Kaisa Tähe - RAM" w:date="2025-11-11T15:06:00Z" w16du:dateUtc="2025-11-11T13:06:00Z"/>
                <w:rFonts w:ascii="Cambria" w:eastAsia="Times New Roman" w:hAnsi="Cambria" w:cstheme="minorBidi"/>
                <w:sz w:val="20"/>
                <w:szCs w:val="20"/>
                <w:lang w:val="et-EE"/>
              </w:rPr>
            </w:pPr>
            <w:ins w:id="1141" w:author="Kaisa Tähe - RAM" w:date="2025-11-11T15:06:00Z" w16du:dateUtc="2025-11-11T13:06:00Z">
              <w:r w:rsidRPr="00A35FFE">
                <w:rPr>
                  <w:rFonts w:ascii="Cambria" w:eastAsia="Times New Roman" w:hAnsi="Cambria" w:cstheme="minorBidi"/>
                  <w:sz w:val="20"/>
                  <w:szCs w:val="20"/>
                  <w:lang w:val="et-EE"/>
                </w:rPr>
                <w:t xml:space="preserve">Raudteetaristu investeeringud hõlmavad depoo rajamist, </w:t>
              </w:r>
              <w:r w:rsidRPr="00804AC8">
                <w:rPr>
                  <w:rFonts w:ascii="Cambria" w:eastAsia="Times New Roman" w:hAnsi="Cambria" w:cstheme="minorBidi"/>
                  <w:sz w:val="20"/>
                  <w:szCs w:val="20"/>
                </w:rPr>
                <w:t>mis toetab veeremi operatiivset valmisolekut, tehnilist kontrolli ja hooldust</w:t>
              </w:r>
              <w:r>
                <w:rPr>
                  <w:rFonts w:ascii="Cambria" w:eastAsia="Times New Roman" w:hAnsi="Cambria" w:cstheme="minorBidi"/>
                  <w:sz w:val="20"/>
                  <w:szCs w:val="20"/>
                </w:rPr>
                <w:t xml:space="preserve">. </w:t>
              </w:r>
              <w:r w:rsidRPr="00A35FFE">
                <w:rPr>
                  <w:rFonts w:ascii="Cambria" w:eastAsia="Times New Roman" w:hAnsi="Cambria" w:cstheme="minorBidi"/>
                  <w:sz w:val="20"/>
                  <w:szCs w:val="20"/>
                  <w:lang w:val="et-EE"/>
                </w:rPr>
                <w:t>Depoo võimaldab vajadusel ka sõjalisteks operatsioonideks sobivate rongide ettevalmistamist ning toetab veeremi kiiret ümberseadistamist ja teenindamist.</w:t>
              </w:r>
            </w:ins>
          </w:p>
          <w:p w14:paraId="10FE2524" w14:textId="77777777" w:rsidR="00C96526" w:rsidRPr="00407319" w:rsidRDefault="00C96526" w:rsidP="00C96526">
            <w:pPr>
              <w:spacing w:before="0" w:line="240" w:lineRule="auto"/>
              <w:jc w:val="both"/>
              <w:rPr>
                <w:ins w:id="1142" w:author="Kaisa Tähe - RAM" w:date="2025-11-11T15:06:00Z" w16du:dateUtc="2025-11-11T13:06:00Z"/>
                <w:rFonts w:ascii="Cambria" w:eastAsia="Times New Roman" w:hAnsi="Cambria" w:cstheme="minorHAnsi"/>
                <w:i/>
                <w:iCs/>
                <w:sz w:val="20"/>
                <w:szCs w:val="20"/>
              </w:rPr>
            </w:pPr>
            <w:ins w:id="1143" w:author="Kaisa Tähe - RAM" w:date="2025-11-11T15:06:00Z" w16du:dateUtc="2025-11-11T13:06:00Z">
              <w:r w:rsidRPr="0046382A">
                <w:rPr>
                  <w:rFonts w:ascii="Cambria" w:eastAsia="Times New Roman" w:hAnsi="Cambria" w:cstheme="minorHAnsi"/>
                  <w:sz w:val="20"/>
                  <w:szCs w:val="20"/>
                  <w:lang w:val="et-EE"/>
                </w:rPr>
                <w:t xml:space="preserve">Rail Balticu (RB) tõhususe maksimeerimiseks ning Euroopa ühendamise rahastu (CEF), Taaste- ja vastupidavusrahastu (RRF) ja Ühtekuuluvusfondi (ÜF) vahelise koostoime tagamiseks ehitatakse vajalikud rahvusvahelised reisiterminalid ning kohalikud </w:t>
              </w:r>
              <w:r w:rsidRPr="00137C42">
                <w:rPr>
                  <w:rFonts w:ascii="Cambria" w:eastAsia="Times New Roman" w:hAnsi="Cambria" w:cstheme="minorHAnsi"/>
                  <w:sz w:val="20"/>
                  <w:szCs w:val="20"/>
                  <w:lang w:val="et-EE"/>
                </w:rPr>
                <w:t>peatused</w:t>
              </w:r>
              <w:r>
                <w:rPr>
                  <w:rFonts w:ascii="Cambria" w:eastAsia="Times New Roman" w:hAnsi="Cambria" w:cstheme="minorHAnsi"/>
                  <w:sz w:val="20"/>
                  <w:szCs w:val="20"/>
                  <w:lang w:val="et-EE"/>
                </w:rPr>
                <w:t>.</w:t>
              </w:r>
              <w:r w:rsidRPr="0046382A">
                <w:rPr>
                  <w:rFonts w:ascii="Cambria" w:eastAsia="Times New Roman" w:hAnsi="Cambria" w:cstheme="minorHAnsi"/>
                  <w:sz w:val="20"/>
                  <w:szCs w:val="20"/>
                  <w:lang w:val="et-EE"/>
                </w:rPr>
                <w:t xml:space="preserve"> Investeering aitab kaasa piirkondlikule arengule ja vähendab CO</w:t>
              </w:r>
              <w:r w:rsidRPr="0046382A">
                <w:rPr>
                  <w:rFonts w:ascii="Cambria" w:eastAsia="Times New Roman" w:hAnsi="Cambria" w:cstheme="minorHAnsi"/>
                  <w:sz w:val="20"/>
                  <w:szCs w:val="20"/>
                  <w:vertAlign w:val="subscript"/>
                  <w:lang w:val="et-EE"/>
                </w:rPr>
                <w:t>2</w:t>
              </w:r>
              <w:r w:rsidRPr="0046382A">
                <w:rPr>
                  <w:rFonts w:ascii="Cambria" w:eastAsia="Times New Roman" w:hAnsi="Cambria" w:cstheme="minorHAnsi"/>
                  <w:sz w:val="20"/>
                  <w:szCs w:val="20"/>
                  <w:lang w:val="et-EE"/>
                </w:rPr>
                <w:t xml:space="preserve"> heidet, võimaldades igapäevast pendelrännet elektrikiirrongiga. Kohalike peatuste asukohad on osalusprotsessi raames määratud maakonnaplaneeringutes. Kohalikud peatused ühendavad sisemaad linnakeskustega ning aitavad vähendada liikluskoormust maanteedel. Kohalikest peatustest saavad väikesed mitmeliigilised reisiterminalid. Peatustel on hea ligipääs ka olemasolevale teede- ja jalgratta- ning kõnniteetaristule, need varustatakse jalgrataste ja autode parkimiskohtade (sh elektrisõidukite laadimisvõimalustega), bussipeatuse ja muude vajalike rajatistega. Kohalike peatuste rajamine RB raudteemarsruudile täiendab poliitikaeesmärgi nr 2 raames kavandatud investeeringuid, mis on mõeldud isiklike autode kasutuse suurenemisest ning säästvate transpordiliikide kasutamise vähenemisest tekkinud probleemide lahendamiseks.</w:t>
              </w:r>
            </w:ins>
          </w:p>
          <w:p w14:paraId="00E3880F" w14:textId="77777777" w:rsidR="00C96526" w:rsidRDefault="00C96526" w:rsidP="00C96526">
            <w:pPr>
              <w:spacing w:before="0" w:line="240" w:lineRule="auto"/>
              <w:jc w:val="both"/>
              <w:rPr>
                <w:ins w:id="1144" w:author="Kaisa Tähe - RAM" w:date="2025-11-11T15:06:00Z" w16du:dateUtc="2025-11-11T13:06:00Z"/>
                <w:rFonts w:ascii="Cambria" w:eastAsia="Times New Roman" w:hAnsi="Cambria" w:cstheme="minorHAnsi"/>
                <w:sz w:val="20"/>
                <w:szCs w:val="20"/>
                <w:lang w:val="et-EE"/>
              </w:rPr>
            </w:pPr>
            <w:ins w:id="1145" w:author="Kaisa Tähe - RAM" w:date="2025-11-11T15:06:00Z" w16du:dateUtc="2025-11-11T13:06:00Z">
              <w:r w:rsidRPr="0046382A">
                <w:rPr>
                  <w:rFonts w:ascii="Cambria" w:eastAsia="Times New Roman" w:hAnsi="Cambria" w:cstheme="minorHAnsi"/>
                  <w:sz w:val="20"/>
                  <w:szCs w:val="20"/>
                  <w:lang w:val="et-EE"/>
                </w:rPr>
                <w:t xml:space="preserve">Balti riikide suurimal uuel </w:t>
              </w:r>
              <w:r w:rsidRPr="00137C42">
                <w:rPr>
                  <w:rFonts w:ascii="Cambria" w:eastAsia="Times New Roman" w:hAnsi="Cambria" w:cstheme="minorHAnsi"/>
                  <w:sz w:val="20"/>
                  <w:szCs w:val="20"/>
                  <w:lang w:val="et-EE"/>
                </w:rPr>
                <w:t>raudteel Rail Balticul on Eesti territooriumil kaks rahvusvahelist reisiterminali.</w:t>
              </w:r>
              <w:r w:rsidRPr="0046382A">
                <w:rPr>
                  <w:rFonts w:ascii="Cambria" w:eastAsia="Times New Roman" w:hAnsi="Cambria" w:cstheme="minorHAnsi"/>
                  <w:sz w:val="20"/>
                  <w:szCs w:val="20"/>
                  <w:lang w:val="et-EE"/>
                </w:rPr>
                <w:t xml:space="preserve"> Rahvusvahelised reisiterminalid  ja nende ümbrus moodustavad peamise multimodaalse transpordisõlme, ühendades erinevad transpordiliigid ning aidates kaasa ühistranspordi kasutamise suurendamisele piirkonnas. Investeeringuga parandatakse ka jaamade ligipääsetavust.</w:t>
              </w:r>
            </w:ins>
          </w:p>
          <w:p w14:paraId="33E760D8" w14:textId="77777777" w:rsidR="00C96526" w:rsidRDefault="00C96526" w:rsidP="00C96526">
            <w:pPr>
              <w:spacing w:before="0" w:line="240" w:lineRule="auto"/>
              <w:jc w:val="both"/>
              <w:rPr>
                <w:ins w:id="1146" w:author="Kaisa Tähe - RAM" w:date="2025-11-11T15:06:00Z" w16du:dateUtc="2025-11-11T13:06:00Z"/>
                <w:rFonts w:ascii="Cambria" w:eastAsia="Times New Roman" w:hAnsi="Cambria" w:cstheme="minorHAnsi"/>
                <w:sz w:val="20"/>
                <w:szCs w:val="20"/>
                <w:lang w:val="et-EE"/>
              </w:rPr>
            </w:pPr>
            <w:ins w:id="1147" w:author="Kaisa Tähe - RAM" w:date="2025-11-11T15:06:00Z" w16du:dateUtc="2025-11-11T13:06:00Z">
              <w:r>
                <w:rPr>
                  <w:rFonts w:ascii="Cambria" w:eastAsia="Times New Roman" w:hAnsi="Cambria" w:cstheme="minorHAnsi"/>
                  <w:sz w:val="20"/>
                  <w:szCs w:val="20"/>
                  <w:lang w:val="et-EE"/>
                </w:rPr>
                <w:t>Meetme rakendamisega paraneb</w:t>
              </w:r>
              <w:r w:rsidRPr="00CD173D">
                <w:rPr>
                  <w:rFonts w:ascii="Cambria" w:eastAsia="Times New Roman" w:hAnsi="Cambria" w:cstheme="minorHAnsi"/>
                  <w:sz w:val="20"/>
                  <w:szCs w:val="20"/>
                  <w:lang w:val="et-EE"/>
                </w:rPr>
                <w:t xml:space="preserve"> ühenduvus EL ja NATO vägede liikumiseks Balti regioonis,</w:t>
              </w:r>
              <w:r>
                <w:rPr>
                  <w:rFonts w:ascii="Cambria" w:eastAsia="Times New Roman" w:hAnsi="Cambria" w:cstheme="minorHAnsi"/>
                  <w:sz w:val="20"/>
                  <w:szCs w:val="20"/>
                  <w:lang w:val="et-EE"/>
                </w:rPr>
                <w:t xml:space="preserve"> suureneb</w:t>
              </w:r>
              <w:r w:rsidRPr="00CD173D">
                <w:rPr>
                  <w:rFonts w:ascii="Cambria" w:eastAsia="Times New Roman" w:hAnsi="Cambria" w:cstheme="minorHAnsi"/>
                  <w:sz w:val="20"/>
                  <w:szCs w:val="20"/>
                  <w:lang w:val="et-EE"/>
                </w:rPr>
                <w:t xml:space="preserve"> logistiline valmisolek </w:t>
              </w:r>
              <w:r>
                <w:rPr>
                  <w:rFonts w:ascii="Cambria" w:eastAsia="Times New Roman" w:hAnsi="Cambria" w:cstheme="minorHAnsi"/>
                  <w:sz w:val="20"/>
                  <w:szCs w:val="20"/>
                  <w:lang w:val="et-EE"/>
                </w:rPr>
                <w:t xml:space="preserve">(sh </w:t>
              </w:r>
              <w:r w:rsidRPr="00CD173D">
                <w:rPr>
                  <w:rFonts w:ascii="Cambria" w:eastAsia="Times New Roman" w:hAnsi="Cambria" w:cstheme="minorHAnsi"/>
                  <w:sz w:val="20"/>
                  <w:szCs w:val="20"/>
                  <w:lang w:val="et-EE"/>
                </w:rPr>
                <w:t>kriisiolukorras</w:t>
              </w:r>
              <w:r>
                <w:rPr>
                  <w:rFonts w:ascii="Cambria" w:eastAsia="Times New Roman" w:hAnsi="Cambria" w:cstheme="minorHAnsi"/>
                  <w:sz w:val="20"/>
                  <w:szCs w:val="20"/>
                  <w:lang w:val="et-EE"/>
                </w:rPr>
                <w:t xml:space="preserve"> t</w:t>
              </w:r>
              <w:r w:rsidRPr="00CD173D">
                <w:rPr>
                  <w:rFonts w:ascii="Cambria" w:eastAsia="Times New Roman" w:hAnsi="Cambria" w:cstheme="minorHAnsi"/>
                  <w:sz w:val="20"/>
                  <w:szCs w:val="20"/>
                  <w:lang w:val="et-EE"/>
                </w:rPr>
                <w:t>õhusam kaupade ja ressursside liikumine</w:t>
              </w:r>
              <w:r>
                <w:rPr>
                  <w:rFonts w:ascii="Cambria" w:eastAsia="Times New Roman" w:hAnsi="Cambria" w:cstheme="minorHAnsi"/>
                  <w:sz w:val="20"/>
                  <w:szCs w:val="20"/>
                  <w:lang w:val="et-EE"/>
                </w:rPr>
                <w:t xml:space="preserve"> ja ümbertõstmine</w:t>
              </w:r>
              <w:r w:rsidRPr="00CD173D">
                <w:rPr>
                  <w:rFonts w:ascii="Cambria" w:eastAsia="Times New Roman" w:hAnsi="Cambria" w:cstheme="minorHAnsi"/>
                  <w:sz w:val="20"/>
                  <w:szCs w:val="20"/>
                  <w:lang w:val="et-EE"/>
                </w:rPr>
                <w:t xml:space="preserve"> </w:t>
              </w:r>
              <w:r>
                <w:rPr>
                  <w:rFonts w:ascii="Cambria" w:eastAsia="Times New Roman" w:hAnsi="Cambria" w:cstheme="minorHAnsi"/>
                  <w:sz w:val="20"/>
                  <w:szCs w:val="20"/>
                  <w:lang w:val="et-EE"/>
                </w:rPr>
                <w:t>maanteelt raudteele ja vastupidi),</w:t>
              </w:r>
              <w:r w:rsidRPr="00CD173D">
                <w:rPr>
                  <w:rFonts w:ascii="Cambria" w:eastAsia="Times New Roman" w:hAnsi="Cambria" w:cstheme="minorHAnsi"/>
                  <w:sz w:val="20"/>
                  <w:szCs w:val="20"/>
                  <w:lang w:val="et-EE"/>
                </w:rPr>
                <w:t xml:space="preserve"> tõhusam maanteetaristu TEN-T võrgustiku ja regionaalse arengu toetamiseks ning sujuvam liiklus ja väiksem CO₂ emissioon, </w:t>
              </w:r>
              <w:r>
                <w:rPr>
                  <w:rFonts w:ascii="Cambria" w:eastAsia="Times New Roman" w:hAnsi="Cambria" w:cstheme="minorHAnsi"/>
                  <w:sz w:val="20"/>
                  <w:szCs w:val="20"/>
                  <w:lang w:val="et-EE"/>
                </w:rPr>
                <w:t xml:space="preserve">aga ka </w:t>
              </w:r>
              <w:r w:rsidRPr="00CD173D">
                <w:rPr>
                  <w:rFonts w:ascii="Cambria" w:eastAsia="Times New Roman" w:hAnsi="Cambria" w:cstheme="minorHAnsi"/>
                  <w:sz w:val="20"/>
                  <w:szCs w:val="20"/>
                  <w:lang w:val="et-EE"/>
                </w:rPr>
                <w:t xml:space="preserve">ühistranspordi võimaluste paranemine läbi </w:t>
              </w:r>
              <w:r>
                <w:rPr>
                  <w:rFonts w:ascii="Cambria" w:eastAsia="Times New Roman" w:hAnsi="Cambria" w:cstheme="minorHAnsi"/>
                  <w:sz w:val="20"/>
                  <w:szCs w:val="20"/>
                  <w:lang w:val="et-EE"/>
                </w:rPr>
                <w:t xml:space="preserve">taristule </w:t>
              </w:r>
              <w:r w:rsidRPr="00CD173D">
                <w:rPr>
                  <w:rFonts w:ascii="Cambria" w:eastAsia="Times New Roman" w:hAnsi="Cambria" w:cstheme="minorHAnsi"/>
                  <w:sz w:val="20"/>
                  <w:szCs w:val="20"/>
                  <w:lang w:val="et-EE"/>
                </w:rPr>
                <w:t>parema juurdepääsetavuse.</w:t>
              </w:r>
            </w:ins>
          </w:p>
          <w:p w14:paraId="4E7B1D8E" w14:textId="77777777" w:rsidR="00C96526" w:rsidRDefault="00C96526" w:rsidP="00C96526">
            <w:pPr>
              <w:spacing w:before="0" w:line="240" w:lineRule="auto"/>
              <w:jc w:val="both"/>
              <w:rPr>
                <w:ins w:id="1148" w:author="Kaisa Tähe - RAM" w:date="2025-11-11T15:06:00Z" w16du:dateUtc="2025-11-11T13:06:00Z"/>
                <w:rFonts w:ascii="Cambria" w:eastAsia="Times New Roman" w:hAnsi="Cambria" w:cstheme="minorHAnsi"/>
                <w:sz w:val="20"/>
                <w:szCs w:val="20"/>
                <w:lang w:val="et-EE"/>
              </w:rPr>
            </w:pPr>
            <w:ins w:id="1149" w:author="Kaisa Tähe - RAM" w:date="2025-11-11T15:06:00Z" w16du:dateUtc="2025-11-11T13:06:00Z">
              <w:r>
                <w:rPr>
                  <w:rFonts w:ascii="Cambria" w:eastAsia="Times New Roman" w:hAnsi="Cambria" w:cstheme="minorHAnsi"/>
                  <w:sz w:val="20"/>
                  <w:szCs w:val="20"/>
                  <w:lang w:val="et-EE"/>
                </w:rPr>
                <w:t>Planeeritud tegevused on hinnatud RRF DNSH juhendi alusel "ei kahjusta oluliselt" printsiibiga kooskõlas olevaks.</w:t>
              </w:r>
            </w:ins>
          </w:p>
          <w:p w14:paraId="7E611E18" w14:textId="77777777" w:rsidR="0013472B" w:rsidRPr="005F1F63" w:rsidRDefault="0013472B" w:rsidP="00405489">
            <w:pPr>
              <w:spacing w:line="240" w:lineRule="auto"/>
              <w:jc w:val="both"/>
              <w:rPr>
                <w:ins w:id="1150" w:author="Kaisa Tähe - RAM" w:date="2025-07-21T15:16:00Z" w16du:dateUtc="2025-07-21T12:16:00Z"/>
                <w:rFonts w:asciiTheme="majorHAnsi" w:hAnsiTheme="majorHAnsi"/>
                <w:color w:val="FF0000"/>
                <w:sz w:val="20"/>
                <w:szCs w:val="20"/>
                <w:lang w:val="et-EE"/>
              </w:rPr>
            </w:pPr>
            <w:commentRangeStart w:id="1151"/>
            <w:ins w:id="1152" w:author="Kaisa Tähe - RAM" w:date="2025-07-21T15:16:00Z" w16du:dateUtc="2025-07-21T12:16:00Z">
              <w:r w:rsidRPr="005F1F63">
                <w:rPr>
                  <w:rFonts w:asciiTheme="majorHAnsi" w:hAnsiTheme="majorHAnsi"/>
                  <w:b/>
                  <w:bCs/>
                  <w:color w:val="FF0000"/>
                  <w:sz w:val="20"/>
                  <w:szCs w:val="20"/>
                  <w:lang w:val="et-EE"/>
                </w:rPr>
                <w:t>Sõjaväelise liikuvuse edendamist ning toimimist toetavad investeeringud (sh liitlaste vastuvõtu- ja kaitseväetaristu investeeringud)</w:t>
              </w:r>
            </w:ins>
            <w:commentRangeEnd w:id="1151"/>
            <w:ins w:id="1153" w:author="Kaisa Tähe - RAM" w:date="2025-07-21T15:17:00Z" w16du:dateUtc="2025-07-21T12:17:00Z">
              <w:r w:rsidR="00801477" w:rsidRPr="005F1F63">
                <w:rPr>
                  <w:rStyle w:val="Kommentaariviide"/>
                  <w:rFonts w:asciiTheme="majorHAnsi" w:hAnsiTheme="majorHAnsi"/>
                  <w:color w:val="FF0000"/>
                  <w:sz w:val="20"/>
                  <w:szCs w:val="20"/>
                  <w:lang w:val="et-EE"/>
                </w:rPr>
                <w:commentReference w:id="1151"/>
              </w:r>
            </w:ins>
          </w:p>
          <w:p w14:paraId="3B31BA2D" w14:textId="77777777" w:rsidR="0013472B" w:rsidRDefault="00DA00CB" w:rsidP="00405489">
            <w:pPr>
              <w:spacing w:line="240" w:lineRule="auto"/>
              <w:jc w:val="both"/>
              <w:rPr>
                <w:ins w:id="1154" w:author="Kaisa Tähe - RAM" w:date="2025-11-20T06:48:00Z" w16du:dateUtc="2025-11-20T04:48:00Z"/>
                <w:rFonts w:asciiTheme="majorHAnsi" w:hAnsiTheme="majorHAnsi"/>
                <w:noProof/>
                <w:color w:val="FF0000"/>
                <w:sz w:val="20"/>
                <w:szCs w:val="20"/>
              </w:rPr>
            </w:pPr>
            <w:ins w:id="1155" w:author="Kaisa Tähe - RAM" w:date="2025-07-21T15:18:00Z" w16du:dateUtc="2025-07-21T12:18:00Z">
              <w:r w:rsidRPr="005F1F63">
                <w:rPr>
                  <w:rFonts w:asciiTheme="majorHAnsi" w:hAnsiTheme="majorHAnsi"/>
                  <w:noProof/>
                  <w:color w:val="FF0000"/>
                  <w:sz w:val="20"/>
                  <w:szCs w:val="20"/>
                  <w:lang w:val="et-EE"/>
                </w:rPr>
                <w:t xml:space="preserve">Lähtudes märtsis 2025 koostatud Euroopa kaitsevõimet tugevdavast plaanist ReArm ja Euroopa Komisjoni soovitustest aprillis 2025, kus </w:t>
              </w:r>
            </w:ins>
            <w:ins w:id="1156" w:author="Kaisa Tähe - RAM" w:date="2025-07-21T15:18:00Z">
              <w:r w:rsidR="4DD6E1E3" w:rsidRPr="005F1F63">
                <w:rPr>
                  <w:rFonts w:asciiTheme="majorHAnsi" w:hAnsiTheme="majorHAnsi"/>
                  <w:noProof/>
                  <w:color w:val="FF0000"/>
                  <w:sz w:val="20"/>
                  <w:szCs w:val="20"/>
                  <w:lang w:val="et-EE"/>
                </w:rPr>
                <w:t>reeglistiku</w:t>
              </w:r>
            </w:ins>
            <w:ins w:id="1157" w:author="Kaisa Tähe - RAM" w:date="2025-07-21T15:18:00Z" w16du:dateUtc="2025-07-21T12:18:00Z">
              <w:r w:rsidRPr="005F1F63">
                <w:rPr>
                  <w:rFonts w:asciiTheme="majorHAnsi" w:hAnsiTheme="majorHAnsi"/>
                  <w:noProof/>
                  <w:color w:val="FF0000"/>
                  <w:sz w:val="20"/>
                  <w:szCs w:val="20"/>
                  <w:lang w:val="et-EE"/>
                </w:rPr>
                <w:t xml:space="preserve"> muudetakse kaitsevaldkonda toetavaks, lisaks NATO kaitseplaneerimise protsessi raames kinnitatud planeerimiseesmärkidele,  NATO kerksuse baasnõuetele ning NATO kollektiivkaitse tõhustamise initsiatiividele ehitatakse NATO liitlaste kohalolu suurendamiseks sõjaväelinnak, mis mahutab kuni 1000 sõjaväelast.</w:t>
              </w:r>
              <w:r w:rsidRPr="00C34A00">
                <w:rPr>
                  <w:rFonts w:asciiTheme="majorHAnsi" w:hAnsiTheme="majorHAnsi"/>
                  <w:noProof/>
                  <w:color w:val="FF0000"/>
                  <w:sz w:val="20"/>
                  <w:szCs w:val="20"/>
                </w:rPr>
                <w:t xml:space="preserve"> </w:t>
              </w:r>
            </w:ins>
          </w:p>
          <w:p w14:paraId="04135A0A" w14:textId="60CCF70B" w:rsidR="00687289" w:rsidRPr="00687289" w:rsidRDefault="00687289" w:rsidP="00405489">
            <w:pPr>
              <w:spacing w:line="240" w:lineRule="auto"/>
              <w:jc w:val="both"/>
              <w:rPr>
                <w:rFonts w:ascii="Cambria" w:eastAsia="Times New Roman" w:hAnsi="Cambria" w:cstheme="minorBidi"/>
                <w:sz w:val="20"/>
                <w:szCs w:val="20"/>
                <w:lang w:val="et-EE"/>
                <w:rPrChange w:id="1158" w:author="Kaisa Tähe - RAM" w:date="2025-11-20T06:49:00Z" w16du:dateUtc="2025-11-20T04:49:00Z">
                  <w:rPr>
                    <w:rFonts w:asciiTheme="majorHAnsi" w:hAnsiTheme="majorHAnsi"/>
                    <w:noProof/>
                    <w:color w:val="FF0000"/>
                    <w:sz w:val="20"/>
                    <w:szCs w:val="20"/>
                    <w:lang w:val="et-EE"/>
                  </w:rPr>
                </w:rPrChange>
              </w:rPr>
            </w:pPr>
            <w:ins w:id="1159" w:author="Kaisa Tähe - RAM" w:date="2025-11-20T06:48:00Z" w16du:dateUtc="2025-11-20T04:48:00Z">
              <w:r w:rsidRPr="007767A6">
                <w:rPr>
                  <w:rFonts w:asciiTheme="majorHAnsi" w:hAnsiTheme="majorHAnsi"/>
                  <w:noProof/>
                  <w:sz w:val="20"/>
                  <w:szCs w:val="20"/>
                  <w:rPrChange w:id="1160" w:author="Kaisa Tähe - RAM" w:date="2025-11-20T08:16:00Z" w16du:dateUtc="2025-11-20T06:16:00Z">
                    <w:rPr>
                      <w:rFonts w:asciiTheme="majorHAnsi" w:hAnsiTheme="majorHAnsi"/>
                      <w:noProof/>
                      <w:color w:val="FF0000"/>
                      <w:sz w:val="20"/>
                      <w:szCs w:val="20"/>
                    </w:rPr>
                  </w:rPrChange>
                </w:rPr>
                <w:t>Sõjaväelise liikuvuse</w:t>
              </w:r>
            </w:ins>
            <w:ins w:id="1161" w:author="Kaisa Tähe - RAM" w:date="2025-11-20T06:49:00Z" w16du:dateUtc="2025-11-20T04:49:00Z">
              <w:r w:rsidRPr="007767A6">
                <w:rPr>
                  <w:rFonts w:asciiTheme="majorHAnsi" w:hAnsiTheme="majorHAnsi"/>
                  <w:noProof/>
                  <w:sz w:val="20"/>
                  <w:szCs w:val="20"/>
                  <w:rPrChange w:id="1162" w:author="Kaisa Tähe - RAM" w:date="2025-11-20T08:16:00Z" w16du:dateUtc="2025-11-20T06:16:00Z">
                    <w:rPr>
                      <w:rFonts w:asciiTheme="majorHAnsi" w:hAnsiTheme="majorHAnsi"/>
                      <w:noProof/>
                      <w:color w:val="FF0000"/>
                      <w:sz w:val="20"/>
                      <w:szCs w:val="20"/>
                    </w:rPr>
                  </w:rPrChange>
                </w:rPr>
                <w:t xml:space="preserve"> investeeringute</w:t>
              </w:r>
            </w:ins>
            <w:ins w:id="1163" w:author="Kaisa Tähe - RAM" w:date="2025-11-20T06:48:00Z" w16du:dateUtc="2025-11-20T04:48:00Z">
              <w:r w:rsidRPr="007767A6">
                <w:rPr>
                  <w:rFonts w:asciiTheme="majorHAnsi" w:hAnsiTheme="majorHAnsi"/>
                  <w:noProof/>
                  <w:sz w:val="20"/>
                  <w:szCs w:val="20"/>
                  <w:rPrChange w:id="1164" w:author="Kaisa Tähe - RAM" w:date="2025-11-20T08:16:00Z" w16du:dateUtc="2025-11-20T06:16:00Z">
                    <w:rPr>
                      <w:rFonts w:asciiTheme="majorHAnsi" w:hAnsiTheme="majorHAnsi"/>
                      <w:noProof/>
                      <w:color w:val="FF0000"/>
                      <w:sz w:val="20"/>
                      <w:szCs w:val="20"/>
                    </w:rPr>
                  </w:rPrChange>
                </w:rPr>
                <w:t xml:space="preserve"> </w:t>
              </w:r>
            </w:ins>
            <w:ins w:id="1165" w:author="Kaisa Tähe - RAM" w:date="2025-11-20T06:49:00Z" w16du:dateUtc="2025-11-20T04:49:00Z">
              <w:r w:rsidRPr="007767A6">
                <w:rPr>
                  <w:rFonts w:asciiTheme="majorHAnsi" w:hAnsiTheme="majorHAnsi"/>
                  <w:noProof/>
                  <w:sz w:val="20"/>
                  <w:szCs w:val="20"/>
                  <w:rPrChange w:id="1166" w:author="Kaisa Tähe - RAM" w:date="2025-11-20T08:16:00Z" w16du:dateUtc="2025-11-20T06:16:00Z">
                    <w:rPr>
                      <w:rFonts w:asciiTheme="majorHAnsi" w:hAnsiTheme="majorHAnsi"/>
                      <w:noProof/>
                      <w:color w:val="FF0000"/>
                      <w:sz w:val="20"/>
                      <w:szCs w:val="20"/>
                    </w:rPr>
                  </w:rPrChange>
                </w:rPr>
                <w:t>t</w:t>
              </w:r>
            </w:ins>
            <w:ins w:id="1167" w:author="Kaisa Tähe - RAM" w:date="2025-11-20T06:48:00Z" w16du:dateUtc="2025-11-20T04:48:00Z">
              <w:r w:rsidRPr="007767A6">
                <w:rPr>
                  <w:rFonts w:ascii="Cambria" w:eastAsia="Times New Roman" w:hAnsi="Cambria" w:cstheme="minorBidi"/>
                  <w:sz w:val="20"/>
                  <w:szCs w:val="20"/>
                  <w:lang w:val="et-EE"/>
                </w:rPr>
                <w:t>egevused on suunatud peamiselt avaliku teenuse osutamiseks, mistõttu rahastamisvahendeid ei kavandata ja meetmeid rakendatakse toetuse vormis.</w:t>
              </w:r>
            </w:ins>
          </w:p>
        </w:tc>
      </w:tr>
    </w:tbl>
    <w:p w14:paraId="2D9A52E8" w14:textId="77777777" w:rsidR="00FE346E" w:rsidRDefault="00FE346E" w:rsidP="00FE346E">
      <w:pPr>
        <w:spacing w:line="240" w:lineRule="auto"/>
        <w:rPr>
          <w:rFonts w:ascii="Cambria" w:eastAsia="Times New Roman" w:hAnsi="Cambria" w:cstheme="minorBidi"/>
          <w:lang w:val="et-EE"/>
        </w:rPr>
      </w:pPr>
      <w:r>
        <w:rPr>
          <w:rFonts w:ascii="Cambria" w:eastAsia="Times New Roman" w:hAnsi="Cambria" w:cstheme="minorBidi"/>
          <w:b/>
          <w:bCs/>
          <w:lang w:val="et-EE"/>
        </w:rPr>
        <w:t>Peamised sihtrühmad</w:t>
      </w:r>
    </w:p>
    <w:tbl>
      <w:tblPr>
        <w:tblStyle w:val="Kontuurtabel"/>
        <w:tblW w:w="9634" w:type="dxa"/>
        <w:tblLook w:val="04A0" w:firstRow="1" w:lastRow="0" w:firstColumn="1" w:lastColumn="0" w:noHBand="0" w:noVBand="1"/>
      </w:tblPr>
      <w:tblGrid>
        <w:gridCol w:w="9634"/>
      </w:tblGrid>
      <w:tr w:rsidR="00FE346E" w:rsidRPr="00EF1C29" w14:paraId="73F4280E" w14:textId="77777777" w:rsidTr="004E3E16">
        <w:tc>
          <w:tcPr>
            <w:tcW w:w="9634" w:type="dxa"/>
            <w:tcBorders>
              <w:top w:val="single" w:sz="4" w:space="0" w:color="0070C0"/>
              <w:left w:val="single" w:sz="4" w:space="0" w:color="0070C0"/>
              <w:bottom w:val="single" w:sz="4" w:space="0" w:color="0070C0"/>
              <w:right w:val="single" w:sz="4" w:space="0" w:color="0070C0"/>
            </w:tcBorders>
          </w:tcPr>
          <w:p w14:paraId="789D0A12" w14:textId="2A7993B5" w:rsidR="00FE346E" w:rsidRPr="00376906" w:rsidRDefault="00376906" w:rsidP="00376906">
            <w:pPr>
              <w:spacing w:before="0" w:line="240" w:lineRule="auto"/>
              <w:jc w:val="both"/>
              <w:rPr>
                <w:ins w:id="1168" w:author="Kaisa Tähe - RAM" w:date="2025-07-21T15:19:00Z" w16du:dateUtc="2025-07-21T12:19:00Z"/>
                <w:rFonts w:ascii="Cambria" w:eastAsia="Times New Roman" w:hAnsi="Cambria" w:cstheme="minorHAnsi"/>
                <w:sz w:val="20"/>
                <w:szCs w:val="20"/>
                <w:lang w:val="et-EE"/>
              </w:rPr>
            </w:pPr>
            <w:ins w:id="1169" w:author="Kaisa Tähe - RAM" w:date="2025-07-21T15:19:00Z" w16du:dateUtc="2025-07-21T12:19:00Z">
              <w:r w:rsidRPr="00376906">
                <w:rPr>
                  <w:rFonts w:ascii="Cambria" w:eastAsia="Times New Roman" w:hAnsi="Cambria" w:cstheme="minorHAnsi"/>
                  <w:sz w:val="20"/>
                  <w:szCs w:val="20"/>
                  <w:lang w:val="et-EE"/>
                </w:rPr>
                <w:lastRenderedPageBreak/>
                <w:t xml:space="preserve">Sõjaväelise liikuvuse investeeringud- </w:t>
              </w:r>
            </w:ins>
            <w:ins w:id="1170" w:author="Kaisa Tähe - RAM" w:date="2025-11-06T09:20:00Z" w16du:dateUtc="2025-11-06T07:20:00Z">
              <w:r w:rsidR="009F0070">
                <w:rPr>
                  <w:rFonts w:ascii="Cambria" w:eastAsia="Times New Roman" w:hAnsi="Cambria"/>
                  <w:sz w:val="20"/>
                  <w:szCs w:val="20"/>
                  <w:lang w:val="et-EE"/>
                </w:rPr>
                <w:t>r</w:t>
              </w:r>
            </w:ins>
            <w:ins w:id="1171" w:author="Kaisa Tähe - RAM" w:date="2025-07-18T15:54:00Z" w16du:dateUtc="2025-07-18T12:54:00Z">
              <w:r w:rsidR="002D63A2" w:rsidRPr="00376906">
                <w:rPr>
                  <w:rFonts w:asciiTheme="majorHAnsi" w:hAnsiTheme="majorHAnsi"/>
                  <w:sz w:val="20"/>
                  <w:szCs w:val="20"/>
                  <w:lang w:val="et-EE"/>
                </w:rPr>
                <w:t>ahvusvaheline transport, ettevõtjad, kohalikud elanikud, turistid, sõjalise otstarbega transport.</w:t>
              </w:r>
            </w:ins>
          </w:p>
          <w:p w14:paraId="146B504C" w14:textId="1D93712E" w:rsidR="00376906" w:rsidRPr="00376906" w:rsidRDefault="00376906">
            <w:pPr>
              <w:spacing w:line="240" w:lineRule="auto"/>
              <w:jc w:val="both"/>
              <w:rPr>
                <w:rFonts w:asciiTheme="majorHAnsi" w:hAnsiTheme="majorHAnsi"/>
                <w:color w:val="FF0000"/>
                <w:sz w:val="20"/>
                <w:szCs w:val="20"/>
                <w:lang w:val="et-EE"/>
              </w:rPr>
            </w:pPr>
            <w:ins w:id="1172" w:author="Kaisa Tähe - RAM" w:date="2025-07-21T15:19:00Z" w16du:dateUtc="2025-07-21T12:19:00Z">
              <w:r w:rsidRPr="00376906">
                <w:rPr>
                  <w:rFonts w:asciiTheme="majorHAnsi" w:hAnsiTheme="majorHAnsi"/>
                  <w:color w:val="FF0000"/>
                  <w:sz w:val="20"/>
                  <w:szCs w:val="20"/>
                  <w:lang w:val="et-EE"/>
                </w:rPr>
                <w:t xml:space="preserve">Sõjaväelise liikuvuse edendamist ning toimimist toetavad investeeringud (sh liitlaste vastuvõtu- ja kaitseväetaristu investeeringud)- </w:t>
              </w:r>
            </w:ins>
            <w:ins w:id="1173" w:author="Kaisa Tähe - RAM" w:date="2025-11-06T09:20:00Z" w16du:dateUtc="2025-11-06T07:20:00Z">
              <w:r w:rsidR="009D2704">
                <w:rPr>
                  <w:rFonts w:asciiTheme="majorHAnsi" w:hAnsiTheme="majorHAnsi"/>
                  <w:color w:val="FF0000"/>
                  <w:sz w:val="20"/>
                  <w:szCs w:val="20"/>
                  <w:lang w:val="et-EE"/>
                </w:rPr>
                <w:t>k</w:t>
              </w:r>
            </w:ins>
            <w:ins w:id="1174" w:author="Kaisa Tähe - RAM" w:date="2025-07-21T15:19:00Z" w16du:dateUtc="2025-07-21T12:19:00Z">
              <w:r w:rsidRPr="00376906">
                <w:rPr>
                  <w:rFonts w:ascii="Cambria" w:eastAsia="Times New Roman" w:hAnsi="Cambria" w:cstheme="minorBidi"/>
                  <w:color w:val="FF0000"/>
                  <w:sz w:val="20"/>
                  <w:szCs w:val="20"/>
                  <w:lang w:val="et-EE"/>
                </w:rPr>
                <w:t>aitsevägi. Eestis paiknevad liitlasväed, linnakut teenindavad ettevõtted.</w:t>
              </w:r>
            </w:ins>
          </w:p>
        </w:tc>
      </w:tr>
    </w:tbl>
    <w:p w14:paraId="78B1A6FB" w14:textId="77777777" w:rsidR="00FE346E" w:rsidRDefault="00FE346E" w:rsidP="00FE346E">
      <w:pPr>
        <w:keepNext/>
        <w:spacing w:line="240" w:lineRule="auto"/>
        <w:rPr>
          <w:rFonts w:ascii="Cambria" w:eastAsia="Times New Roman" w:hAnsi="Cambria" w:cstheme="minorBidi"/>
          <w:lang w:val="et-EE"/>
        </w:rPr>
      </w:pPr>
      <w:r>
        <w:rPr>
          <w:rFonts w:ascii="Cambria" w:eastAsia="Times New Roman" w:hAnsi="Cambria" w:cstheme="minorBidi"/>
          <w:b/>
          <w:bCs/>
          <w:lang w:val="et-EE"/>
        </w:rPr>
        <w:t>Võrdõiguslikkuse, kaasatuse ja mittediskrimineerimise tagamise meetmed</w:t>
      </w:r>
    </w:p>
    <w:tbl>
      <w:tblPr>
        <w:tblStyle w:val="Kontuurtabel"/>
        <w:tblW w:w="9634" w:type="dxa"/>
        <w:tblLook w:val="04A0" w:firstRow="1" w:lastRow="0" w:firstColumn="1" w:lastColumn="0" w:noHBand="0" w:noVBand="1"/>
      </w:tblPr>
      <w:tblGrid>
        <w:gridCol w:w="9634"/>
      </w:tblGrid>
      <w:tr w:rsidR="00FE346E" w:rsidRPr="00EF1C29" w14:paraId="4280219D" w14:textId="77777777" w:rsidTr="004E3E16">
        <w:tc>
          <w:tcPr>
            <w:tcW w:w="9634" w:type="dxa"/>
            <w:tcBorders>
              <w:top w:val="single" w:sz="4" w:space="0" w:color="0070C0"/>
              <w:left w:val="single" w:sz="4" w:space="0" w:color="0070C0"/>
              <w:bottom w:val="single" w:sz="4" w:space="0" w:color="0070C0"/>
              <w:right w:val="single" w:sz="4" w:space="0" w:color="0070C0"/>
            </w:tcBorders>
          </w:tcPr>
          <w:p w14:paraId="525FDBCD" w14:textId="0BE05849" w:rsidR="00FE346E" w:rsidRPr="00FB40E2" w:rsidRDefault="007D2D0B" w:rsidP="007D2D0B">
            <w:pPr>
              <w:shd w:val="clear" w:color="auto" w:fill="FFFFFF" w:themeFill="background1"/>
              <w:spacing w:line="240" w:lineRule="auto"/>
              <w:jc w:val="both"/>
              <w:rPr>
                <w:rFonts w:asciiTheme="majorHAnsi" w:hAnsiTheme="majorHAnsi"/>
                <w:sz w:val="20"/>
                <w:szCs w:val="20"/>
                <w:lang w:val="et-EE"/>
              </w:rPr>
            </w:pPr>
            <w:ins w:id="1175" w:author="Kaisa Tähe - RAM" w:date="2025-07-18T15:54:00Z" w16du:dateUtc="2025-07-18T12:54:00Z">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ins>
          </w:p>
        </w:tc>
      </w:tr>
    </w:tbl>
    <w:p w14:paraId="48964B38" w14:textId="77777777" w:rsidR="00FE346E" w:rsidRDefault="00FE346E" w:rsidP="00FE346E">
      <w:pPr>
        <w:spacing w:line="240" w:lineRule="auto"/>
        <w:rPr>
          <w:rFonts w:ascii="Cambria" w:eastAsia="Times New Roman" w:hAnsi="Cambria" w:cstheme="minorBidi"/>
          <w:lang w:val="et-EE"/>
        </w:rPr>
      </w:pPr>
      <w:r>
        <w:rPr>
          <w:rFonts w:ascii="Cambria" w:eastAsia="Times New Roman" w:hAnsi="Cambria" w:cstheme="minorBidi"/>
          <w:b/>
          <w:bCs/>
          <w:lang w:val="et-EE"/>
        </w:rPr>
        <w:t>Konkreetsed sihtpiirkonnad, sealhulgas territoriaalsete vahendite kavandatud kasutamine</w:t>
      </w:r>
    </w:p>
    <w:tbl>
      <w:tblPr>
        <w:tblStyle w:val="Kontuurtabel"/>
        <w:tblW w:w="9634" w:type="dxa"/>
        <w:tblLook w:val="04A0" w:firstRow="1" w:lastRow="0" w:firstColumn="1" w:lastColumn="0" w:noHBand="0" w:noVBand="1"/>
      </w:tblPr>
      <w:tblGrid>
        <w:gridCol w:w="9634"/>
      </w:tblGrid>
      <w:tr w:rsidR="00FE346E" w14:paraId="7ED5A2F8" w14:textId="77777777" w:rsidTr="004E3E16">
        <w:tc>
          <w:tcPr>
            <w:tcW w:w="9634" w:type="dxa"/>
            <w:tcBorders>
              <w:top w:val="single" w:sz="4" w:space="0" w:color="0070C0"/>
              <w:left w:val="single" w:sz="4" w:space="0" w:color="0070C0"/>
              <w:bottom w:val="single" w:sz="4" w:space="0" w:color="0070C0"/>
              <w:right w:val="single" w:sz="4" w:space="0" w:color="0070C0"/>
            </w:tcBorders>
          </w:tcPr>
          <w:p w14:paraId="57BCF29E" w14:textId="60290C9D" w:rsidR="00FE346E" w:rsidRPr="00B02D5B" w:rsidRDefault="00B02D5B">
            <w:pPr>
              <w:spacing w:line="240" w:lineRule="auto"/>
              <w:jc w:val="both"/>
              <w:rPr>
                <w:ins w:id="1176" w:author="Kaisa Tähe - RAM" w:date="2025-07-21T15:21:00Z" w16du:dateUtc="2025-07-21T12:21:00Z"/>
                <w:rFonts w:ascii="Cambria" w:eastAsia="Times New Roman" w:hAnsi="Cambria" w:cstheme="minorBidi"/>
                <w:sz w:val="20"/>
                <w:szCs w:val="20"/>
                <w:lang w:val="et-EE"/>
              </w:rPr>
            </w:pPr>
            <w:ins w:id="1177" w:author="Kaisa Tähe - RAM" w:date="2025-07-21T15:22:00Z" w16du:dateUtc="2025-07-21T12:22:00Z">
              <w:r w:rsidRPr="00B02D5B">
                <w:rPr>
                  <w:rFonts w:ascii="Cambria" w:eastAsia="Times New Roman" w:hAnsi="Cambria" w:cstheme="minorHAnsi"/>
                  <w:sz w:val="20"/>
                  <w:szCs w:val="20"/>
                  <w:lang w:val="et-EE"/>
                </w:rPr>
                <w:t xml:space="preserve">Sõjaväelise liikuvuse investeeringud- </w:t>
              </w:r>
            </w:ins>
            <w:ins w:id="1178" w:author="Kaisa Tähe - RAM" w:date="2025-11-06T09:18:00Z" w16du:dateUtc="2025-11-06T07:18:00Z">
              <w:r w:rsidR="009E3828">
                <w:rPr>
                  <w:rFonts w:ascii="Cambria" w:eastAsia="Times New Roman" w:hAnsi="Cambria" w:cstheme="minorHAnsi"/>
                  <w:sz w:val="20"/>
                  <w:szCs w:val="20"/>
                  <w:lang w:val="et-EE"/>
                </w:rPr>
                <w:t>k</w:t>
              </w:r>
            </w:ins>
            <w:ins w:id="1179" w:author="Kaisa Tähe - RAM" w:date="2025-07-18T15:55:00Z" w16du:dateUtc="2025-07-18T12:55:00Z">
              <w:r w:rsidR="001635CC" w:rsidRPr="00B02D5B">
                <w:rPr>
                  <w:rFonts w:ascii="Cambria" w:eastAsia="Times New Roman" w:hAnsi="Cambria" w:cstheme="minorBidi"/>
                  <w:sz w:val="20"/>
                  <w:szCs w:val="20"/>
                  <w:lang w:val="et-EE"/>
                </w:rPr>
                <w:t>ogu riik.</w:t>
              </w:r>
            </w:ins>
          </w:p>
          <w:p w14:paraId="48D06C40" w14:textId="3574C6AD" w:rsidR="005150BC" w:rsidRPr="00B02D5B" w:rsidRDefault="005150BC">
            <w:pPr>
              <w:spacing w:line="240" w:lineRule="auto"/>
              <w:jc w:val="both"/>
              <w:rPr>
                <w:rFonts w:asciiTheme="majorHAnsi" w:hAnsiTheme="majorHAnsi"/>
                <w:color w:val="FF0000"/>
                <w:sz w:val="20"/>
                <w:szCs w:val="20"/>
                <w:lang w:val="et-EE"/>
              </w:rPr>
            </w:pPr>
            <w:ins w:id="1180" w:author="Kaisa Tähe - RAM" w:date="2025-07-21T15:21:00Z" w16du:dateUtc="2025-07-21T12:21:00Z">
              <w:r w:rsidRPr="00B02D5B">
                <w:rPr>
                  <w:rFonts w:asciiTheme="majorHAnsi" w:hAnsiTheme="majorHAnsi"/>
                  <w:color w:val="FF0000"/>
                  <w:sz w:val="20"/>
                  <w:szCs w:val="20"/>
                  <w:lang w:val="et-EE"/>
                </w:rPr>
                <w:t>Sõjaväelise liikuvuse edendamist ning toimimist toetavad investeeringud (sh liitlaste vastuvõtu- ja kaitseväetaristu investeeringud)</w:t>
              </w:r>
            </w:ins>
            <w:ins w:id="1181" w:author="Kaisa Tähe - RAM" w:date="2025-07-21T15:22:00Z" w16du:dateUtc="2025-07-21T12:22:00Z">
              <w:r w:rsidRPr="00B02D5B">
                <w:rPr>
                  <w:rFonts w:asciiTheme="majorHAnsi" w:hAnsiTheme="majorHAnsi"/>
                  <w:color w:val="FF0000"/>
                  <w:sz w:val="20"/>
                  <w:szCs w:val="20"/>
                  <w:lang w:val="et-EE"/>
                </w:rPr>
                <w:t xml:space="preserve">- </w:t>
              </w:r>
            </w:ins>
            <w:ins w:id="1182" w:author="Kaisa Tähe - RAM" w:date="2025-11-10T10:35:00Z" w16du:dateUtc="2025-11-10T08:35:00Z">
              <w:r w:rsidR="00AF47DB" w:rsidRPr="00760A52">
                <w:rPr>
                  <w:rFonts w:ascii="Cambria" w:eastAsia="Times New Roman" w:hAnsi="Cambria" w:cstheme="minorBidi"/>
                  <w:color w:val="FF0000"/>
                  <w:sz w:val="20"/>
                  <w:szCs w:val="20"/>
                  <w:lang w:val="et-EE"/>
                </w:rPr>
                <w:t>piirkondlik taristu</w:t>
              </w:r>
            </w:ins>
          </w:p>
        </w:tc>
      </w:tr>
    </w:tbl>
    <w:p w14:paraId="64DA0E7C" w14:textId="77777777" w:rsidR="00FE346E" w:rsidRDefault="00FE346E" w:rsidP="00FE346E">
      <w:pPr>
        <w:spacing w:line="240" w:lineRule="auto"/>
        <w:rPr>
          <w:rFonts w:ascii="Cambria" w:eastAsia="Times New Roman" w:hAnsi="Cambria" w:cstheme="minorBidi"/>
          <w:lang w:val="et-EE"/>
        </w:rPr>
      </w:pPr>
      <w:r>
        <w:rPr>
          <w:rFonts w:ascii="Cambria" w:eastAsia="Times New Roman" w:hAnsi="Cambria" w:cstheme="minorBidi"/>
          <w:b/>
          <w:bCs/>
          <w:lang w:val="et-EE"/>
        </w:rPr>
        <w:t>Piirkondadevahelised, piiriülesed ja riikidevahelised meetmed</w:t>
      </w:r>
    </w:p>
    <w:tbl>
      <w:tblPr>
        <w:tblStyle w:val="Kontuurtabel"/>
        <w:tblW w:w="9634" w:type="dxa"/>
        <w:tblLook w:val="04A0" w:firstRow="1" w:lastRow="0" w:firstColumn="1" w:lastColumn="0" w:noHBand="0" w:noVBand="1"/>
      </w:tblPr>
      <w:tblGrid>
        <w:gridCol w:w="9634"/>
      </w:tblGrid>
      <w:tr w:rsidR="00FE346E" w:rsidRPr="008E5974" w14:paraId="404D298C" w14:textId="77777777" w:rsidTr="333500F2">
        <w:tc>
          <w:tcPr>
            <w:tcW w:w="9634" w:type="dxa"/>
            <w:tcBorders>
              <w:top w:val="single" w:sz="4" w:space="0" w:color="0070C0"/>
              <w:left w:val="single" w:sz="4" w:space="0" w:color="0070C0"/>
              <w:bottom w:val="single" w:sz="4" w:space="0" w:color="0070C0"/>
              <w:right w:val="single" w:sz="4" w:space="0" w:color="0070C0"/>
            </w:tcBorders>
          </w:tcPr>
          <w:p w14:paraId="13EA4712" w14:textId="77777777" w:rsidR="006B269D" w:rsidRPr="00804D4D" w:rsidRDefault="006B269D" w:rsidP="006B269D">
            <w:pPr>
              <w:spacing w:line="240" w:lineRule="auto"/>
              <w:jc w:val="both"/>
              <w:rPr>
                <w:ins w:id="1183" w:author="Kaisa Tähe - RAM" w:date="2025-11-11T15:07:00Z" w16du:dateUtc="2025-11-11T13:07:00Z"/>
                <w:rFonts w:ascii="Cambria" w:eastAsia="Times New Roman" w:hAnsi="Cambria" w:cstheme="minorBidi"/>
                <w:sz w:val="20"/>
                <w:szCs w:val="20"/>
                <w:lang w:val="et-EE"/>
              </w:rPr>
            </w:pPr>
            <w:ins w:id="1184" w:author="Kaisa Tähe - RAM" w:date="2025-11-11T15:07:00Z" w16du:dateUtc="2025-11-11T13:07:00Z">
              <w:r w:rsidRPr="00804D4D">
                <w:rPr>
                  <w:rFonts w:ascii="Cambria" w:eastAsia="Times New Roman" w:hAnsi="Cambria" w:cstheme="minorBidi"/>
                  <w:sz w:val="20"/>
                  <w:szCs w:val="20"/>
                  <w:lang w:val="et-EE"/>
                </w:rPr>
                <w:t>Sõjaväelise liikuvuse investeeringud- piirkondade</w:t>
              </w:r>
              <w:r>
                <w:rPr>
                  <w:rFonts w:ascii="Cambria" w:eastAsia="Times New Roman" w:hAnsi="Cambria" w:cstheme="minorBidi"/>
                  <w:sz w:val="20"/>
                  <w:szCs w:val="20"/>
                  <w:lang w:val="et-EE"/>
                </w:rPr>
                <w:t xml:space="preserve"> </w:t>
              </w:r>
              <w:r w:rsidRPr="00804D4D">
                <w:rPr>
                  <w:rFonts w:ascii="Cambria" w:eastAsia="Times New Roman" w:hAnsi="Cambria" w:cstheme="minorBidi"/>
                  <w:sz w:val="20"/>
                  <w:szCs w:val="20"/>
                  <w:lang w:val="et-EE"/>
                </w:rPr>
                <w:t xml:space="preserve">vahelised, piiriülesed ja riikidevahelised meetmed hõlmavad riigiteede ümberehitamist, mis on samas ka TEN-T põhivõrgustiku maanteede osad.  Samuti hõlmavad meetmed Balti riikide vahelise suurima uue raudteetrassi, Rail Baltica rajamist. </w:t>
              </w:r>
            </w:ins>
          </w:p>
          <w:p w14:paraId="1C6A97C5" w14:textId="1DB52E9F" w:rsidR="000031DF" w:rsidRPr="00F95406" w:rsidRDefault="006B269D" w:rsidP="006B269D">
            <w:pPr>
              <w:spacing w:line="240" w:lineRule="auto"/>
              <w:jc w:val="both"/>
              <w:rPr>
                <w:rFonts w:eastAsia="Times New Roman"/>
                <w:sz w:val="20"/>
                <w:szCs w:val="20"/>
                <w:highlight w:val="yellow"/>
                <w:lang w:val="et-EE"/>
              </w:rPr>
            </w:pPr>
            <w:ins w:id="1185" w:author="Kaisa Tähe - RAM" w:date="2025-11-11T15:07:00Z" w16du:dateUtc="2025-11-11T13:07:00Z">
              <w:r w:rsidRPr="00E01A86">
                <w:rPr>
                  <w:rFonts w:asciiTheme="majorHAnsi" w:hAnsiTheme="majorHAnsi"/>
                  <w:color w:val="FF0000"/>
                  <w:sz w:val="20"/>
                  <w:szCs w:val="20"/>
                  <w:lang w:val="et-EE"/>
                </w:rPr>
                <w:t>Sõjaväelise liikuvuse edendamist ning toimimist toetavad investeeringud (sh liitlaste vastuvõtu- ja kaitseväetaristu investeeringud)-</w:t>
              </w:r>
              <w:r w:rsidRPr="00E01A86">
                <w:rPr>
                  <w:rFonts w:eastAsia="Times New Roman"/>
                  <w:color w:val="FF0000"/>
                  <w:lang w:val="et-EE"/>
                </w:rPr>
                <w:t xml:space="preserve"> t</w:t>
              </w:r>
              <w:r w:rsidRPr="00E01A86">
                <w:rPr>
                  <w:rFonts w:eastAsia="Times New Roman"/>
                  <w:color w:val="FF0000"/>
                  <w:sz w:val="20"/>
                  <w:szCs w:val="20"/>
                  <w:lang w:val="et-EE"/>
                </w:rPr>
                <w:t>oetab meetme tegevust sõjaväelise liikuvuse investeeringud EL-i ülestel prioriteetsetel koridoridel.</w:t>
              </w:r>
            </w:ins>
          </w:p>
        </w:tc>
      </w:tr>
    </w:tbl>
    <w:p w14:paraId="6B3FB68D" w14:textId="77777777" w:rsidR="00FE346E" w:rsidRDefault="00FE346E" w:rsidP="00FE346E">
      <w:pPr>
        <w:keepNext/>
        <w:spacing w:line="240" w:lineRule="auto"/>
        <w:rPr>
          <w:rFonts w:ascii="Cambria" w:eastAsia="Times New Roman" w:hAnsi="Cambria" w:cstheme="minorBidi"/>
          <w:lang w:val="et-EE"/>
        </w:rPr>
      </w:pPr>
      <w:r>
        <w:rPr>
          <w:rFonts w:ascii="Cambria" w:eastAsia="Times New Roman" w:hAnsi="Cambria" w:cstheme="minorBidi"/>
          <w:b/>
          <w:bCs/>
          <w:lang w:val="et-EE"/>
        </w:rPr>
        <w:t>Rahastamisvahendite kavandatav kasutamine</w:t>
      </w:r>
    </w:p>
    <w:tbl>
      <w:tblPr>
        <w:tblStyle w:val="Kontuurtabel"/>
        <w:tblW w:w="9634" w:type="dxa"/>
        <w:tblLook w:val="04A0" w:firstRow="1" w:lastRow="0" w:firstColumn="1" w:lastColumn="0" w:noHBand="0" w:noVBand="1"/>
      </w:tblPr>
      <w:tblGrid>
        <w:gridCol w:w="9634"/>
      </w:tblGrid>
      <w:tr w:rsidR="00FE346E" w14:paraId="0AF62203" w14:textId="77777777" w:rsidTr="008E0523">
        <w:tc>
          <w:tcPr>
            <w:tcW w:w="9634" w:type="dxa"/>
            <w:tcBorders>
              <w:top w:val="single" w:sz="4" w:space="0" w:color="0070C0"/>
              <w:left w:val="single" w:sz="4" w:space="0" w:color="0070C0"/>
              <w:bottom w:val="single" w:sz="4" w:space="0" w:color="0070C0"/>
              <w:right w:val="single" w:sz="4" w:space="0" w:color="0070C0"/>
            </w:tcBorders>
          </w:tcPr>
          <w:p w14:paraId="064B1F22" w14:textId="2A7E6A23" w:rsidR="00FE346E" w:rsidRDefault="00D7046E">
            <w:pPr>
              <w:rPr>
                <w:rFonts w:eastAsia="Calibri"/>
                <w:szCs w:val="24"/>
                <w:lang w:val="et-EE"/>
              </w:rPr>
            </w:pPr>
            <w:ins w:id="1186" w:author="Kaisa Tähe - RAM" w:date="2025-07-18T15:55:00Z" w16du:dateUtc="2025-07-18T12:55:00Z">
              <w:r w:rsidRPr="00C26590">
                <w:rPr>
                  <w:rFonts w:asciiTheme="majorHAnsi" w:hAnsiTheme="majorHAnsi"/>
                  <w:sz w:val="20"/>
                  <w:szCs w:val="20"/>
                  <w:lang w:val="et-EE"/>
                </w:rPr>
                <w:t>Ei kohaldu.</w:t>
              </w:r>
            </w:ins>
          </w:p>
        </w:tc>
      </w:tr>
    </w:tbl>
    <w:p w14:paraId="1F838B95" w14:textId="499533C4" w:rsidR="00FE346E" w:rsidRDefault="00FE346E" w:rsidP="00FE346E">
      <w:pPr>
        <w:pStyle w:val="Pealkiri5"/>
        <w:keepNext/>
        <w:ind w:left="1576" w:hanging="1009"/>
        <w:rPr>
          <w:lang w:val="et-EE"/>
        </w:rPr>
      </w:pPr>
      <w:r>
        <w:rPr>
          <w:lang w:val="et-EE"/>
        </w:rPr>
        <w:t>2.1.</w:t>
      </w:r>
      <w:r w:rsidR="00F60D9E">
        <w:rPr>
          <w:lang w:val="et-EE"/>
        </w:rPr>
        <w:t>5</w:t>
      </w:r>
      <w:r>
        <w:rPr>
          <w:rFonts w:cstheme="minorBidi"/>
          <w:lang w:val="et-EE"/>
        </w:rPr>
        <w:t>.</w:t>
      </w:r>
      <w:r w:rsidR="00F60D9E">
        <w:rPr>
          <w:rFonts w:cstheme="minorBidi"/>
          <w:lang w:val="et-EE"/>
        </w:rPr>
        <w:t>3</w:t>
      </w:r>
      <w:r>
        <w:rPr>
          <w:rFonts w:cstheme="minorBidi"/>
          <w:lang w:val="et-EE"/>
        </w:rPr>
        <w:t>.2 Näitajad</w:t>
      </w:r>
    </w:p>
    <w:tbl>
      <w:tblPr>
        <w:tblW w:w="9628"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ook w:val="01E0" w:firstRow="1" w:lastRow="1" w:firstColumn="1" w:lastColumn="1" w:noHBand="0" w:noVBand="0"/>
      </w:tblPr>
      <w:tblGrid>
        <w:gridCol w:w="463"/>
        <w:gridCol w:w="578"/>
        <w:gridCol w:w="508"/>
        <w:gridCol w:w="1073"/>
        <w:gridCol w:w="1522"/>
        <w:gridCol w:w="2030"/>
        <w:gridCol w:w="1094"/>
        <w:gridCol w:w="807"/>
        <w:gridCol w:w="1553"/>
      </w:tblGrid>
      <w:tr w:rsidR="00FE346E" w14:paraId="3D9D59A6" w14:textId="77777777">
        <w:trPr>
          <w:trHeight w:val="425"/>
        </w:trPr>
        <w:tc>
          <w:tcPr>
            <w:tcW w:w="9628" w:type="dxa"/>
            <w:gridSpan w:val="9"/>
            <w:shd w:val="clear" w:color="auto" w:fill="FFFFFF" w:themeFill="background1"/>
          </w:tcPr>
          <w:p w14:paraId="148E9957" w14:textId="4039B78B" w:rsidR="00FE346E" w:rsidRDefault="00FE346E">
            <w:pPr>
              <w:pStyle w:val="Pealdis"/>
              <w:keepNext/>
              <w:jc w:val="left"/>
              <w:rPr>
                <w:rFonts w:ascii="Cambria" w:hAnsi="Cambria" w:cstheme="minorHAnsi"/>
                <w:bCs/>
                <w:szCs w:val="20"/>
                <w:highlight w:val="lightGray"/>
                <w:lang w:val="et-EE"/>
              </w:rPr>
            </w:pPr>
            <w:r>
              <w:rPr>
                <w:rFonts w:ascii="Cambria" w:hAnsi="Cambria" w:cstheme="minorHAnsi"/>
                <w:szCs w:val="20"/>
                <w:lang w:val="et-EE"/>
              </w:rPr>
              <w:t xml:space="preserve">Tabel </w:t>
            </w:r>
            <w:ins w:id="1187" w:author="Kaisa Tähe - RAM" w:date="2025-10-13T15:33:00Z" w16du:dateUtc="2025-10-13T12:33:00Z">
              <w:r w:rsidR="00CA273B">
                <w:rPr>
                  <w:rFonts w:ascii="Cambria" w:hAnsi="Cambria" w:cstheme="minorHAnsi"/>
                  <w:szCs w:val="20"/>
                  <w:lang w:val="et-EE"/>
                </w:rPr>
                <w:t>80</w:t>
              </w:r>
            </w:ins>
            <w:del w:id="1188" w:author="Kaisa Tähe - RAM" w:date="2025-10-13T15:33:00Z" w16du:dateUtc="2025-10-13T12:33:00Z">
              <w:r w:rsidDel="00CA273B">
                <w:rPr>
                  <w:rFonts w:ascii="Cambria" w:hAnsi="Cambria" w:cstheme="minorHAnsi"/>
                  <w:szCs w:val="20"/>
                  <w:lang w:val="et-EE"/>
                </w:rPr>
                <w:delText>1 erieesmärk (</w:delText>
              </w:r>
              <w:r w:rsidR="005268FA" w:rsidDel="00CA273B">
                <w:rPr>
                  <w:rFonts w:ascii="Cambria" w:hAnsi="Cambria" w:cstheme="minorHAnsi"/>
                  <w:szCs w:val="20"/>
                  <w:lang w:val="et-EE"/>
                </w:rPr>
                <w:delText>ii</w:delText>
              </w:r>
            </w:del>
            <w:del w:id="1189" w:author="Kaisa Tähe - RAM" w:date="2025-10-13T15:32:00Z" w16du:dateUtc="2025-10-13T12:32:00Z">
              <w:r w:rsidDel="00CA273B">
                <w:rPr>
                  <w:rFonts w:ascii="Cambria" w:hAnsi="Cambria" w:cstheme="minorHAnsi"/>
                  <w:szCs w:val="20"/>
                  <w:lang w:val="et-EE"/>
                </w:rPr>
                <w:delText>i)</w:delText>
              </w:r>
            </w:del>
            <w:r>
              <w:rPr>
                <w:rFonts w:ascii="Cambria" w:hAnsi="Cambria" w:cstheme="minorHAnsi"/>
                <w:szCs w:val="20"/>
                <w:lang w:val="et-EE"/>
              </w:rPr>
              <w:t xml:space="preserve">: </w:t>
            </w:r>
            <w:r>
              <w:rPr>
                <w:rFonts w:ascii="Cambria" w:hAnsi="Cambria" w:cstheme="minorHAnsi"/>
                <w:bCs/>
                <w:szCs w:val="20"/>
                <w:lang w:val="et-EE"/>
              </w:rPr>
              <w:t>Väljundnäitajad</w:t>
            </w:r>
          </w:p>
        </w:tc>
      </w:tr>
      <w:tr w:rsidR="00353811" w14:paraId="546533D8" w14:textId="77777777" w:rsidTr="006C4588">
        <w:trPr>
          <w:trHeight w:val="937"/>
        </w:trPr>
        <w:tc>
          <w:tcPr>
            <w:tcW w:w="463" w:type="dxa"/>
            <w:shd w:val="clear" w:color="auto" w:fill="FFFFFF" w:themeFill="background1"/>
            <w:textDirection w:val="btLr"/>
          </w:tcPr>
          <w:p w14:paraId="5885143D" w14:textId="77777777" w:rsidR="00FE346E" w:rsidRDefault="00FE346E">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Prioriteet</w:t>
            </w:r>
          </w:p>
        </w:tc>
        <w:tc>
          <w:tcPr>
            <w:tcW w:w="584" w:type="dxa"/>
            <w:shd w:val="clear" w:color="auto" w:fill="FFFFFF" w:themeFill="background1"/>
            <w:textDirection w:val="btLr"/>
          </w:tcPr>
          <w:p w14:paraId="04664753" w14:textId="77777777" w:rsidR="00FE346E" w:rsidRDefault="00FE346E">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Eri-eesmärk</w:t>
            </w:r>
          </w:p>
        </w:tc>
        <w:tc>
          <w:tcPr>
            <w:tcW w:w="513" w:type="dxa"/>
            <w:shd w:val="clear" w:color="auto" w:fill="FFFFFF" w:themeFill="background1"/>
            <w:textDirection w:val="btLr"/>
          </w:tcPr>
          <w:p w14:paraId="62CAE27D" w14:textId="77777777" w:rsidR="00FE346E" w:rsidRDefault="00FE346E">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Fond</w:t>
            </w:r>
          </w:p>
        </w:tc>
        <w:tc>
          <w:tcPr>
            <w:tcW w:w="1144" w:type="dxa"/>
            <w:shd w:val="clear" w:color="auto" w:fill="FFFFFF" w:themeFill="background1"/>
            <w:textDirection w:val="btLr"/>
          </w:tcPr>
          <w:p w14:paraId="1C5FBD1D" w14:textId="77777777" w:rsidR="00FE346E" w:rsidRDefault="00FE346E">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Piir-konna kate-gooria</w:t>
            </w:r>
          </w:p>
        </w:tc>
        <w:tc>
          <w:tcPr>
            <w:tcW w:w="1227" w:type="dxa"/>
            <w:shd w:val="clear" w:color="auto" w:fill="FFFFFF" w:themeFill="background1"/>
            <w:textDirection w:val="btLr"/>
          </w:tcPr>
          <w:p w14:paraId="1FE6C400" w14:textId="77777777" w:rsidR="00FE346E" w:rsidRDefault="00FE346E">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ID [5]</w:t>
            </w:r>
          </w:p>
        </w:tc>
        <w:tc>
          <w:tcPr>
            <w:tcW w:w="2065" w:type="dxa"/>
            <w:shd w:val="clear" w:color="auto" w:fill="FFFFFF" w:themeFill="background1"/>
            <w:textDirection w:val="btLr"/>
          </w:tcPr>
          <w:p w14:paraId="72F9EBE5" w14:textId="77777777" w:rsidR="00FE346E" w:rsidRDefault="00FE346E">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Näitaja [255]</w:t>
            </w:r>
          </w:p>
        </w:tc>
        <w:tc>
          <w:tcPr>
            <w:tcW w:w="1104" w:type="dxa"/>
            <w:shd w:val="clear" w:color="auto" w:fill="FFFFFF" w:themeFill="background1"/>
            <w:textDirection w:val="btLr"/>
          </w:tcPr>
          <w:p w14:paraId="78DB9D5C" w14:textId="77777777" w:rsidR="00FE346E" w:rsidRDefault="00FE346E">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Mõõtühik</w:t>
            </w:r>
          </w:p>
        </w:tc>
        <w:tc>
          <w:tcPr>
            <w:tcW w:w="847" w:type="dxa"/>
            <w:shd w:val="clear" w:color="auto" w:fill="FFFFFF" w:themeFill="background1"/>
            <w:textDirection w:val="btLr"/>
          </w:tcPr>
          <w:p w14:paraId="1C30C54A" w14:textId="77777777" w:rsidR="00FE346E" w:rsidRDefault="00FE346E">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160D6CE5" w14:textId="77777777" w:rsidR="00FE346E" w:rsidRDefault="00FE346E">
            <w:pPr>
              <w:pStyle w:val="Text1"/>
              <w:spacing w:before="0" w:after="0" w:line="240" w:lineRule="auto"/>
              <w:ind w:left="0"/>
              <w:jc w:val="center"/>
              <w:rPr>
                <w:rFonts w:ascii="Cambria" w:hAnsi="Cambria" w:cstheme="minorHAnsi"/>
                <w:b/>
                <w:bCs/>
                <w:sz w:val="20"/>
                <w:szCs w:val="20"/>
                <w:highlight w:val="lightGray"/>
                <w:lang w:val="et-EE"/>
              </w:rPr>
            </w:pPr>
          </w:p>
        </w:tc>
        <w:tc>
          <w:tcPr>
            <w:tcW w:w="1681" w:type="dxa"/>
            <w:shd w:val="clear" w:color="auto" w:fill="FFFFFF" w:themeFill="background1"/>
            <w:textDirection w:val="btLr"/>
          </w:tcPr>
          <w:p w14:paraId="1C174BD5" w14:textId="77777777" w:rsidR="00FE346E" w:rsidRDefault="00FE346E">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4C4FE86" w14:textId="77777777" w:rsidR="00FE346E" w:rsidRDefault="00FE346E">
            <w:pPr>
              <w:pStyle w:val="Text1"/>
              <w:spacing w:before="0" w:after="0" w:line="240" w:lineRule="auto"/>
              <w:ind w:left="0"/>
              <w:jc w:val="center"/>
              <w:rPr>
                <w:rFonts w:ascii="Cambria" w:hAnsi="Cambria" w:cstheme="minorHAnsi"/>
                <w:b/>
                <w:bCs/>
                <w:sz w:val="20"/>
                <w:szCs w:val="20"/>
                <w:lang w:val="et-EE"/>
              </w:rPr>
            </w:pPr>
          </w:p>
        </w:tc>
      </w:tr>
      <w:tr w:rsidR="00D834B9" w14:paraId="7CF67937" w14:textId="77777777" w:rsidTr="00F95406">
        <w:trPr>
          <w:trHeight w:val="332"/>
        </w:trPr>
        <w:tc>
          <w:tcPr>
            <w:tcW w:w="463" w:type="dxa"/>
            <w:shd w:val="clear" w:color="auto" w:fill="FFFFFF" w:themeFill="background1"/>
          </w:tcPr>
          <w:p w14:paraId="4982C527" w14:textId="61A00980" w:rsidR="005852AD" w:rsidRPr="008E0523" w:rsidRDefault="00032827" w:rsidP="005852AD">
            <w:pPr>
              <w:pStyle w:val="Text1"/>
              <w:spacing w:before="0" w:after="0" w:line="240" w:lineRule="auto"/>
              <w:ind w:left="0"/>
              <w:rPr>
                <w:rFonts w:ascii="Cambria" w:hAnsi="Cambria" w:cstheme="minorHAnsi"/>
                <w:iCs/>
                <w:sz w:val="20"/>
                <w:szCs w:val="20"/>
                <w:lang w:val="et-EE"/>
              </w:rPr>
            </w:pPr>
            <w:ins w:id="1190" w:author="Kaisa Tähe - RAM" w:date="2025-10-06T15:28:00Z" w16du:dateUtc="2025-10-06T12:28:00Z">
              <w:r>
                <w:rPr>
                  <w:rFonts w:ascii="Cambria" w:hAnsi="Cambria" w:cstheme="minorHAnsi"/>
                  <w:iCs/>
                  <w:sz w:val="20"/>
                  <w:szCs w:val="20"/>
                  <w:lang w:val="et-EE"/>
                </w:rPr>
                <w:t>12</w:t>
              </w:r>
            </w:ins>
          </w:p>
        </w:tc>
        <w:tc>
          <w:tcPr>
            <w:tcW w:w="584" w:type="dxa"/>
            <w:shd w:val="clear" w:color="auto" w:fill="FFFFFF" w:themeFill="background1"/>
          </w:tcPr>
          <w:p w14:paraId="38D24149" w14:textId="60CDD1D5" w:rsidR="005852AD" w:rsidRPr="008E0523" w:rsidRDefault="007849FB" w:rsidP="005852AD">
            <w:pPr>
              <w:pStyle w:val="Text1"/>
              <w:spacing w:before="0" w:after="0" w:line="240" w:lineRule="auto"/>
              <w:ind w:left="0"/>
              <w:rPr>
                <w:rFonts w:ascii="Cambria" w:hAnsi="Cambria" w:cstheme="minorHAnsi"/>
                <w:iCs/>
                <w:sz w:val="20"/>
                <w:szCs w:val="20"/>
                <w:lang w:val="et-EE"/>
              </w:rPr>
            </w:pPr>
            <w:ins w:id="1191" w:author="Kaisa Tähe - RAM" w:date="2025-07-21T15:24:00Z" w16du:dateUtc="2025-07-21T12:24:00Z">
              <w:r>
                <w:rPr>
                  <w:rFonts w:ascii="Cambria" w:hAnsi="Cambria" w:cstheme="minorHAnsi"/>
                  <w:iCs/>
                  <w:sz w:val="20"/>
                  <w:szCs w:val="20"/>
                  <w:lang w:val="et-EE"/>
                </w:rPr>
                <w:t>(</w:t>
              </w:r>
            </w:ins>
            <w:ins w:id="1192" w:author="Kaisa Tähe - RAM" w:date="2025-07-18T15:57:00Z" w16du:dateUtc="2025-07-18T12:57:00Z">
              <w:r w:rsidR="005852AD" w:rsidRPr="008E0523">
                <w:rPr>
                  <w:rFonts w:ascii="Cambria" w:hAnsi="Cambria" w:cstheme="minorHAnsi"/>
                  <w:iCs/>
                  <w:sz w:val="20"/>
                  <w:szCs w:val="20"/>
                  <w:lang w:val="et-EE"/>
                </w:rPr>
                <w:t>iii</w:t>
              </w:r>
            </w:ins>
            <w:ins w:id="1193" w:author="Kaisa Tähe - RAM" w:date="2025-07-21T15:24:00Z" w16du:dateUtc="2025-07-21T12:24:00Z">
              <w:r>
                <w:rPr>
                  <w:rFonts w:ascii="Cambria" w:hAnsi="Cambria" w:cstheme="minorHAnsi"/>
                  <w:iCs/>
                  <w:sz w:val="20"/>
                  <w:szCs w:val="20"/>
                  <w:lang w:val="et-EE"/>
                </w:rPr>
                <w:t>)</w:t>
              </w:r>
            </w:ins>
          </w:p>
        </w:tc>
        <w:tc>
          <w:tcPr>
            <w:tcW w:w="513" w:type="dxa"/>
            <w:shd w:val="clear" w:color="auto" w:fill="FFFFFF" w:themeFill="background1"/>
          </w:tcPr>
          <w:p w14:paraId="751F585F" w14:textId="135652D2" w:rsidR="005852AD" w:rsidRPr="00E31982" w:rsidRDefault="00472164" w:rsidP="005852AD">
            <w:pPr>
              <w:pStyle w:val="Text1"/>
              <w:spacing w:before="0" w:after="0" w:line="240" w:lineRule="auto"/>
              <w:ind w:left="0"/>
              <w:rPr>
                <w:rFonts w:ascii="Cambria" w:hAnsi="Cambria" w:cstheme="minorHAnsi"/>
                <w:iCs/>
                <w:sz w:val="20"/>
                <w:szCs w:val="20"/>
                <w:lang w:val="et-EE"/>
              </w:rPr>
            </w:pPr>
            <w:ins w:id="1194" w:author="Kaisa Tähe - RAM" w:date="2025-08-07T16:43:00Z" w16du:dateUtc="2025-08-07T13:43:00Z">
              <w:r w:rsidRPr="00E31982">
                <w:rPr>
                  <w:rFonts w:ascii="Cambria" w:hAnsi="Cambria" w:cstheme="minorHAnsi"/>
                  <w:iCs/>
                  <w:sz w:val="20"/>
                  <w:szCs w:val="20"/>
                  <w:lang w:val="et-EE"/>
                </w:rPr>
                <w:t>ÜF</w:t>
              </w:r>
            </w:ins>
          </w:p>
        </w:tc>
        <w:tc>
          <w:tcPr>
            <w:tcW w:w="1144" w:type="dxa"/>
            <w:shd w:val="clear" w:color="auto" w:fill="FFFFFF" w:themeFill="background1"/>
          </w:tcPr>
          <w:p w14:paraId="4E8E1FF5" w14:textId="6701A94B" w:rsidR="005852AD" w:rsidRDefault="00032827" w:rsidP="005852AD">
            <w:pPr>
              <w:pStyle w:val="Text1"/>
              <w:spacing w:before="0" w:after="0" w:line="240" w:lineRule="auto"/>
              <w:ind w:left="0"/>
              <w:rPr>
                <w:rFonts w:ascii="Cambria" w:hAnsi="Cambria" w:cstheme="minorHAnsi"/>
                <w:i/>
                <w:sz w:val="20"/>
                <w:szCs w:val="20"/>
                <w:lang w:val="et-EE"/>
              </w:rPr>
            </w:pPr>
            <w:ins w:id="1195" w:author="Kaisa Tähe - RAM" w:date="2025-10-06T15:28:00Z" w16du:dateUtc="2025-10-06T12:28:00Z">
              <w:r>
                <w:rPr>
                  <w:rFonts w:ascii="Cambria" w:hAnsi="Cambria" w:cstheme="minorHAnsi"/>
                  <w:i/>
                  <w:sz w:val="20"/>
                  <w:szCs w:val="20"/>
                  <w:lang w:val="et-EE"/>
                </w:rPr>
                <w:t>-</w:t>
              </w:r>
            </w:ins>
          </w:p>
        </w:tc>
        <w:tc>
          <w:tcPr>
            <w:tcW w:w="1227" w:type="dxa"/>
            <w:shd w:val="clear" w:color="auto" w:fill="FFFFFF" w:themeFill="background1"/>
          </w:tcPr>
          <w:p w14:paraId="3D6CE620" w14:textId="56017628" w:rsidR="005852AD" w:rsidRDefault="005852AD" w:rsidP="005852AD">
            <w:pPr>
              <w:pStyle w:val="Text1"/>
              <w:spacing w:before="0" w:after="0" w:line="240" w:lineRule="auto"/>
              <w:ind w:left="0"/>
              <w:rPr>
                <w:rFonts w:ascii="Cambria" w:hAnsi="Cambria" w:cstheme="minorBidi"/>
                <w:sz w:val="20"/>
                <w:szCs w:val="20"/>
                <w:lang w:val="et-EE"/>
              </w:rPr>
            </w:pPr>
            <w:commentRangeStart w:id="1196"/>
            <w:ins w:id="1197" w:author="Kaisa Tähe - RAM" w:date="2025-07-18T15:57:00Z" w16du:dateUtc="2025-07-18T12:57:00Z">
              <w:r>
                <w:rPr>
                  <w:rFonts w:ascii="Cambria" w:hAnsi="Cambria" w:cstheme="minorHAnsi"/>
                  <w:sz w:val="20"/>
                  <w:szCs w:val="20"/>
                  <w:lang w:val="et-EE"/>
                </w:rPr>
                <w:t>RCO45</w:t>
              </w:r>
            </w:ins>
            <w:commentRangeEnd w:id="1196"/>
            <w:ins w:id="1198" w:author="Kaisa Tähe - RAM" w:date="2025-10-01T11:41:00Z" w16du:dateUtc="2025-10-01T08:41:00Z">
              <w:r w:rsidR="004813B6">
                <w:rPr>
                  <w:rStyle w:val="Kommentaariviide"/>
                  <w:rFonts w:ascii="Cambria" w:hAnsi="Cambria" w:cstheme="minorBidi"/>
                  <w:sz w:val="20"/>
                  <w:szCs w:val="20"/>
                  <w:lang w:val="et-EE"/>
                </w:rPr>
                <w:commentReference w:id="1196"/>
              </w:r>
            </w:ins>
          </w:p>
        </w:tc>
        <w:tc>
          <w:tcPr>
            <w:tcW w:w="2065" w:type="dxa"/>
            <w:shd w:val="clear" w:color="auto" w:fill="FFFFFF" w:themeFill="background1"/>
          </w:tcPr>
          <w:p w14:paraId="15C53797" w14:textId="111EB579" w:rsidR="005852AD" w:rsidRDefault="005852AD" w:rsidP="005852AD">
            <w:pPr>
              <w:pStyle w:val="Text1"/>
              <w:spacing w:before="0" w:after="0" w:line="240" w:lineRule="auto"/>
              <w:ind w:left="0"/>
              <w:rPr>
                <w:rFonts w:ascii="Cambria" w:hAnsi="Cambria" w:cstheme="minorBidi"/>
                <w:sz w:val="20"/>
                <w:szCs w:val="20"/>
                <w:lang w:val="et-EE"/>
              </w:rPr>
            </w:pPr>
            <w:ins w:id="1199" w:author="Kaisa Tähe - RAM" w:date="2025-07-18T15:57:00Z" w16du:dateUtc="2025-07-18T12:57:00Z">
              <w:r>
                <w:rPr>
                  <w:rFonts w:ascii="Cambria" w:hAnsi="Cambria" w:cstheme="minorBidi"/>
                  <w:sz w:val="20"/>
                  <w:szCs w:val="20"/>
                  <w:lang w:val="et-EE"/>
                </w:rPr>
                <w:t>Rekonstrueeritud või ajakohastatud teede pikkus – TEN-T</w:t>
              </w:r>
            </w:ins>
          </w:p>
        </w:tc>
        <w:tc>
          <w:tcPr>
            <w:tcW w:w="1104" w:type="dxa"/>
            <w:shd w:val="clear" w:color="auto" w:fill="FFFFFF" w:themeFill="background1"/>
          </w:tcPr>
          <w:p w14:paraId="49F246CA" w14:textId="6224ADBC" w:rsidR="005852AD" w:rsidRDefault="005852AD" w:rsidP="005852AD">
            <w:pPr>
              <w:pStyle w:val="Text1"/>
              <w:spacing w:before="0" w:after="0" w:line="240" w:lineRule="auto"/>
              <w:ind w:left="0"/>
              <w:rPr>
                <w:rFonts w:ascii="Cambria" w:hAnsi="Cambria" w:cstheme="minorBidi"/>
                <w:sz w:val="20"/>
                <w:szCs w:val="20"/>
                <w:lang w:val="et-EE"/>
              </w:rPr>
            </w:pPr>
            <w:ins w:id="1200" w:author="Kaisa Tähe - RAM" w:date="2025-07-18T15:57:00Z" w16du:dateUtc="2025-07-18T12:57:00Z">
              <w:r>
                <w:rPr>
                  <w:rFonts w:ascii="Cambria" w:hAnsi="Cambria" w:cstheme="minorHAnsi"/>
                  <w:sz w:val="20"/>
                  <w:szCs w:val="20"/>
                  <w:lang w:val="et-EE"/>
                </w:rPr>
                <w:t>km</w:t>
              </w:r>
            </w:ins>
          </w:p>
        </w:tc>
        <w:tc>
          <w:tcPr>
            <w:tcW w:w="847" w:type="dxa"/>
            <w:shd w:val="clear" w:color="auto" w:fill="FFFFFF" w:themeFill="background1"/>
          </w:tcPr>
          <w:p w14:paraId="6E92904B" w14:textId="5BF5F8D6" w:rsidR="005852AD" w:rsidRDefault="005852AD" w:rsidP="005852AD">
            <w:pPr>
              <w:pStyle w:val="Text1"/>
              <w:spacing w:before="0" w:after="0" w:line="240" w:lineRule="auto"/>
              <w:ind w:left="0"/>
              <w:rPr>
                <w:rFonts w:ascii="Cambria" w:hAnsi="Cambria" w:cstheme="minorBidi"/>
                <w:sz w:val="20"/>
                <w:szCs w:val="20"/>
                <w:lang w:val="et-EE"/>
              </w:rPr>
            </w:pPr>
          </w:p>
        </w:tc>
        <w:tc>
          <w:tcPr>
            <w:tcW w:w="1681" w:type="dxa"/>
            <w:shd w:val="clear" w:color="auto" w:fill="FFFFFF" w:themeFill="background1"/>
          </w:tcPr>
          <w:p w14:paraId="07B67015" w14:textId="099D52D5" w:rsidR="005852AD" w:rsidRDefault="005852AD" w:rsidP="005852AD">
            <w:pPr>
              <w:pStyle w:val="Text1"/>
              <w:spacing w:before="0" w:after="0" w:line="240" w:lineRule="auto"/>
              <w:ind w:left="0"/>
              <w:rPr>
                <w:rFonts w:ascii="Cambria" w:hAnsi="Cambria" w:cstheme="minorBidi"/>
                <w:sz w:val="20"/>
                <w:szCs w:val="20"/>
                <w:lang w:val="et-EE"/>
              </w:rPr>
            </w:pPr>
            <w:ins w:id="1201" w:author="Kaisa Tähe - RAM" w:date="2025-07-18T15:57:00Z" w16du:dateUtc="2025-07-18T12:57:00Z">
              <w:r>
                <w:rPr>
                  <w:rFonts w:ascii="Cambria" w:hAnsi="Cambria" w:cstheme="minorBidi"/>
                  <w:sz w:val="20"/>
                  <w:szCs w:val="20"/>
                  <w:lang w:val="et-EE"/>
                </w:rPr>
                <w:t>35</w:t>
              </w:r>
            </w:ins>
          </w:p>
        </w:tc>
      </w:tr>
      <w:tr w:rsidR="00C31EFF" w14:paraId="3111E89D" w14:textId="77777777" w:rsidTr="00F95406">
        <w:trPr>
          <w:trHeight w:val="332"/>
        </w:trPr>
        <w:tc>
          <w:tcPr>
            <w:tcW w:w="463" w:type="dxa"/>
            <w:shd w:val="clear" w:color="auto" w:fill="FFFFFF" w:themeFill="background1"/>
          </w:tcPr>
          <w:p w14:paraId="168EBBFD" w14:textId="62E2EF87" w:rsidR="00C31EFF" w:rsidRPr="008F42F7" w:rsidRDefault="00032827" w:rsidP="00C31EFF">
            <w:pPr>
              <w:pStyle w:val="Text1"/>
              <w:spacing w:before="0" w:after="0" w:line="240" w:lineRule="auto"/>
              <w:ind w:left="0"/>
              <w:rPr>
                <w:rFonts w:ascii="Cambria" w:hAnsi="Cambria" w:cstheme="minorHAnsi"/>
                <w:iCs/>
                <w:sz w:val="20"/>
                <w:szCs w:val="20"/>
                <w:lang w:val="et-EE"/>
              </w:rPr>
            </w:pPr>
            <w:ins w:id="1202" w:author="Kaisa Tähe - RAM" w:date="2025-10-06T15:28:00Z" w16du:dateUtc="2025-10-06T12:28:00Z">
              <w:r>
                <w:rPr>
                  <w:rFonts w:ascii="Cambria" w:hAnsi="Cambria" w:cstheme="minorHAnsi"/>
                  <w:iCs/>
                  <w:sz w:val="20"/>
                  <w:szCs w:val="20"/>
                  <w:lang w:val="et-EE"/>
                </w:rPr>
                <w:t>12</w:t>
              </w:r>
            </w:ins>
          </w:p>
        </w:tc>
        <w:tc>
          <w:tcPr>
            <w:tcW w:w="584" w:type="dxa"/>
            <w:shd w:val="clear" w:color="auto" w:fill="FFFFFF" w:themeFill="background1"/>
          </w:tcPr>
          <w:p w14:paraId="7CCE8BC8" w14:textId="0AB3CB6B" w:rsidR="00C31EFF" w:rsidRPr="008F42F7" w:rsidRDefault="007849FB" w:rsidP="00C31EFF">
            <w:pPr>
              <w:pStyle w:val="Text1"/>
              <w:spacing w:before="0" w:after="0" w:line="240" w:lineRule="auto"/>
              <w:ind w:left="0"/>
              <w:rPr>
                <w:rFonts w:ascii="Cambria" w:hAnsi="Cambria" w:cstheme="minorHAnsi"/>
                <w:iCs/>
                <w:sz w:val="20"/>
                <w:szCs w:val="20"/>
                <w:lang w:val="et-EE"/>
              </w:rPr>
            </w:pPr>
            <w:ins w:id="1203" w:author="Kaisa Tähe - RAM" w:date="2025-07-21T15:24:00Z" w16du:dateUtc="2025-07-21T12:24:00Z">
              <w:r>
                <w:rPr>
                  <w:rFonts w:ascii="Cambria" w:hAnsi="Cambria" w:cstheme="minorHAnsi"/>
                  <w:sz w:val="20"/>
                  <w:szCs w:val="20"/>
                  <w:lang w:val="et-EE"/>
                </w:rPr>
                <w:t>(</w:t>
              </w:r>
            </w:ins>
            <w:ins w:id="1204" w:author="Kaisa Tähe - RAM" w:date="2025-07-18T16:04:00Z" w16du:dateUtc="2025-07-18T13:04:00Z">
              <w:r w:rsidR="00C31EFF">
                <w:rPr>
                  <w:rFonts w:ascii="Cambria" w:hAnsi="Cambria" w:cstheme="minorHAnsi"/>
                  <w:sz w:val="20"/>
                  <w:szCs w:val="20"/>
                  <w:lang w:val="et-EE"/>
                </w:rPr>
                <w:t>iii</w:t>
              </w:r>
            </w:ins>
            <w:ins w:id="1205" w:author="Kaisa Tähe - RAM" w:date="2025-07-21T15:24:00Z" w16du:dateUtc="2025-07-21T12:24:00Z">
              <w:r>
                <w:rPr>
                  <w:rFonts w:ascii="Cambria" w:hAnsi="Cambria" w:cstheme="minorHAnsi"/>
                  <w:sz w:val="20"/>
                  <w:szCs w:val="20"/>
                  <w:lang w:val="et-EE"/>
                </w:rPr>
                <w:t>)</w:t>
              </w:r>
            </w:ins>
          </w:p>
        </w:tc>
        <w:tc>
          <w:tcPr>
            <w:tcW w:w="513" w:type="dxa"/>
            <w:shd w:val="clear" w:color="auto" w:fill="FFFFFF" w:themeFill="background1"/>
          </w:tcPr>
          <w:p w14:paraId="1AD584AD" w14:textId="08C3073C" w:rsidR="00C31EFF" w:rsidRDefault="00472164" w:rsidP="00C31EFF">
            <w:pPr>
              <w:pStyle w:val="Text1"/>
              <w:spacing w:before="0" w:after="0" w:line="240" w:lineRule="auto"/>
              <w:ind w:left="0"/>
              <w:rPr>
                <w:rFonts w:ascii="Cambria" w:hAnsi="Cambria" w:cstheme="minorHAnsi"/>
                <w:sz w:val="20"/>
                <w:szCs w:val="20"/>
                <w:lang w:val="et-EE"/>
              </w:rPr>
            </w:pPr>
            <w:ins w:id="1206" w:author="Kaisa Tähe - RAM" w:date="2025-08-07T16:44:00Z" w16du:dateUtc="2025-08-07T13:44:00Z">
              <w:r w:rsidRPr="00B17332">
                <w:rPr>
                  <w:rFonts w:ascii="Cambria" w:hAnsi="Cambria" w:cstheme="minorHAnsi"/>
                  <w:iCs/>
                  <w:sz w:val="20"/>
                  <w:szCs w:val="20"/>
                  <w:lang w:val="et-EE"/>
                </w:rPr>
                <w:t>ÜF</w:t>
              </w:r>
            </w:ins>
          </w:p>
        </w:tc>
        <w:tc>
          <w:tcPr>
            <w:tcW w:w="1144" w:type="dxa"/>
            <w:shd w:val="clear" w:color="auto" w:fill="FFFFFF" w:themeFill="background1"/>
          </w:tcPr>
          <w:p w14:paraId="0C4F8EA2" w14:textId="297BDC07" w:rsidR="00C31EFF" w:rsidRDefault="00032827" w:rsidP="00C31EFF">
            <w:pPr>
              <w:pStyle w:val="Text1"/>
              <w:spacing w:before="0" w:after="0" w:line="240" w:lineRule="auto"/>
              <w:ind w:left="0"/>
              <w:rPr>
                <w:rFonts w:ascii="Cambria" w:hAnsi="Cambria" w:cstheme="minorHAnsi"/>
                <w:sz w:val="20"/>
                <w:szCs w:val="20"/>
                <w:lang w:val="et-EE"/>
              </w:rPr>
            </w:pPr>
            <w:ins w:id="1207" w:author="Kaisa Tähe - RAM" w:date="2025-10-06T15:28:00Z" w16du:dateUtc="2025-10-06T12:28:00Z">
              <w:r>
                <w:rPr>
                  <w:rFonts w:ascii="Cambria" w:hAnsi="Cambria" w:cstheme="minorHAnsi"/>
                  <w:sz w:val="20"/>
                  <w:szCs w:val="20"/>
                  <w:lang w:val="et-EE"/>
                </w:rPr>
                <w:t>-</w:t>
              </w:r>
            </w:ins>
          </w:p>
        </w:tc>
        <w:tc>
          <w:tcPr>
            <w:tcW w:w="1227" w:type="dxa"/>
            <w:shd w:val="clear" w:color="auto" w:fill="FFFFFF" w:themeFill="background1"/>
          </w:tcPr>
          <w:p w14:paraId="631F8FA7" w14:textId="1BA91AB3" w:rsidR="00C31EFF" w:rsidRDefault="00C31EFF" w:rsidP="00C31EFF">
            <w:pPr>
              <w:pStyle w:val="Text1"/>
              <w:spacing w:before="0" w:after="0" w:line="240" w:lineRule="auto"/>
              <w:ind w:left="0"/>
              <w:rPr>
                <w:rFonts w:ascii="Cambria" w:hAnsi="Cambria" w:cstheme="minorBidi"/>
                <w:sz w:val="20"/>
                <w:szCs w:val="20"/>
                <w:lang w:val="et-EE"/>
              </w:rPr>
            </w:pPr>
            <w:commentRangeStart w:id="1208"/>
            <w:ins w:id="1209" w:author="Kaisa Tähe - RAM" w:date="2025-07-18T16:04:00Z" w16du:dateUtc="2025-07-18T13:04:00Z">
              <w:r w:rsidRPr="004E3E16">
                <w:rPr>
                  <w:rFonts w:ascii="Cambria" w:hAnsi="Cambria" w:cstheme="minorHAnsi"/>
                  <w:sz w:val="20"/>
                  <w:szCs w:val="20"/>
                  <w:lang w:val="et-EE"/>
                </w:rPr>
                <w:t>RCO53</w:t>
              </w:r>
            </w:ins>
            <w:commentRangeEnd w:id="1208"/>
            <w:ins w:id="1210" w:author="Kaisa Tähe - RAM" w:date="2025-10-01T11:40:00Z" w16du:dateUtc="2025-10-01T08:40:00Z">
              <w:r w:rsidR="004813B6">
                <w:rPr>
                  <w:rStyle w:val="Kommentaariviide"/>
                  <w:rFonts w:ascii="Cambria" w:hAnsi="Cambria" w:cstheme="minorBidi"/>
                  <w:sz w:val="20"/>
                  <w:szCs w:val="20"/>
                  <w:lang w:val="et-EE"/>
                </w:rPr>
                <w:commentReference w:id="1208"/>
              </w:r>
            </w:ins>
          </w:p>
        </w:tc>
        <w:tc>
          <w:tcPr>
            <w:tcW w:w="2065" w:type="dxa"/>
            <w:shd w:val="clear" w:color="auto" w:fill="FFFFFF" w:themeFill="background1"/>
          </w:tcPr>
          <w:p w14:paraId="4CD6D95A" w14:textId="41720DA2" w:rsidR="00C31EFF" w:rsidRDefault="00C31EFF" w:rsidP="00C31EFF">
            <w:pPr>
              <w:pStyle w:val="Text1"/>
              <w:spacing w:before="0" w:after="0" w:line="240" w:lineRule="auto"/>
              <w:ind w:left="0"/>
              <w:rPr>
                <w:rFonts w:ascii="Cambria" w:hAnsi="Cambria" w:cstheme="minorBidi"/>
                <w:sz w:val="20"/>
                <w:szCs w:val="20"/>
                <w:lang w:val="et-EE"/>
              </w:rPr>
            </w:pPr>
            <w:ins w:id="1211" w:author="Kaisa Tähe - RAM" w:date="2025-07-18T16:04:00Z" w16du:dateUtc="2025-07-18T13:04:00Z">
              <w:r>
                <w:rPr>
                  <w:rFonts w:ascii="Cambria" w:hAnsi="Cambria" w:cstheme="minorBidi"/>
                  <w:sz w:val="20"/>
                  <w:szCs w:val="20"/>
                  <w:lang w:val="et-EE"/>
                </w:rPr>
                <w:t>Uued või ajakohastatud raudteejaamad ja peatused</w:t>
              </w:r>
            </w:ins>
          </w:p>
        </w:tc>
        <w:tc>
          <w:tcPr>
            <w:tcW w:w="1104" w:type="dxa"/>
            <w:shd w:val="clear" w:color="auto" w:fill="FFFFFF" w:themeFill="background1"/>
          </w:tcPr>
          <w:p w14:paraId="695D29CF" w14:textId="2CB51159" w:rsidR="00C31EFF" w:rsidRDefault="0084785E" w:rsidP="00C31EFF">
            <w:pPr>
              <w:pStyle w:val="Text1"/>
              <w:spacing w:before="0" w:after="0" w:line="240" w:lineRule="auto"/>
              <w:ind w:left="0"/>
              <w:rPr>
                <w:rFonts w:asciiTheme="majorHAnsi" w:eastAsiaTheme="majorEastAsia" w:hAnsiTheme="majorHAnsi" w:cstheme="majorBidi"/>
                <w:sz w:val="20"/>
                <w:szCs w:val="20"/>
                <w:lang w:val="et-EE"/>
              </w:rPr>
            </w:pPr>
            <w:ins w:id="1212" w:author="Kaisa Tähe - RAM" w:date="2025-09-25T17:27:00Z" w16du:dateUtc="2025-09-25T14:27:00Z">
              <w:r>
                <w:rPr>
                  <w:rFonts w:asciiTheme="majorHAnsi" w:eastAsiaTheme="majorEastAsia" w:hAnsiTheme="majorHAnsi" w:cstheme="majorBidi"/>
                  <w:sz w:val="20"/>
                  <w:szCs w:val="20"/>
                  <w:lang w:val="et-EE"/>
                </w:rPr>
                <w:t>Jaamad ja peatused</w:t>
              </w:r>
            </w:ins>
          </w:p>
        </w:tc>
        <w:tc>
          <w:tcPr>
            <w:tcW w:w="847" w:type="dxa"/>
            <w:shd w:val="clear" w:color="auto" w:fill="FFFFFF" w:themeFill="background1"/>
          </w:tcPr>
          <w:p w14:paraId="3619DB6B" w14:textId="59AB79B1" w:rsidR="00C31EFF" w:rsidRDefault="00C31EFF" w:rsidP="00C31EFF">
            <w:pPr>
              <w:pStyle w:val="Text1"/>
              <w:spacing w:before="0" w:after="0" w:line="240" w:lineRule="auto"/>
              <w:ind w:left="0"/>
              <w:rPr>
                <w:rFonts w:ascii="Cambria" w:hAnsi="Cambria" w:cstheme="minorBidi"/>
                <w:sz w:val="20"/>
                <w:szCs w:val="20"/>
                <w:lang w:val="et-EE"/>
              </w:rPr>
            </w:pPr>
          </w:p>
        </w:tc>
        <w:tc>
          <w:tcPr>
            <w:tcW w:w="1681" w:type="dxa"/>
            <w:shd w:val="clear" w:color="auto" w:fill="FFFFFF" w:themeFill="background1"/>
          </w:tcPr>
          <w:p w14:paraId="19035CF5" w14:textId="27EF374D" w:rsidR="00C31EFF" w:rsidRDefault="00C31EFF" w:rsidP="00C31EFF">
            <w:pPr>
              <w:pStyle w:val="Text1"/>
              <w:spacing w:before="0" w:after="0" w:line="240" w:lineRule="auto"/>
              <w:ind w:left="0"/>
              <w:rPr>
                <w:rFonts w:ascii="Cambria" w:hAnsi="Cambria" w:cstheme="minorBidi"/>
                <w:sz w:val="20"/>
                <w:szCs w:val="20"/>
                <w:lang w:val="et-EE"/>
              </w:rPr>
            </w:pPr>
            <w:ins w:id="1213" w:author="Kaisa Tähe - RAM" w:date="2025-07-18T16:04:00Z" w16du:dateUtc="2025-07-18T13:04:00Z">
              <w:r>
                <w:rPr>
                  <w:rFonts w:ascii="Cambria" w:hAnsi="Cambria" w:cstheme="minorBidi"/>
                  <w:sz w:val="20"/>
                  <w:szCs w:val="20"/>
                  <w:lang w:val="et-EE"/>
                </w:rPr>
                <w:t>13</w:t>
              </w:r>
            </w:ins>
          </w:p>
        </w:tc>
      </w:tr>
      <w:tr w:rsidR="007849FB" w14:paraId="301C2A7C" w14:textId="77777777" w:rsidTr="00F95406">
        <w:trPr>
          <w:trHeight w:val="332"/>
        </w:trPr>
        <w:tc>
          <w:tcPr>
            <w:tcW w:w="463" w:type="dxa"/>
            <w:shd w:val="clear" w:color="auto" w:fill="FFFFFF" w:themeFill="background1"/>
          </w:tcPr>
          <w:p w14:paraId="32E1FDA1" w14:textId="6DB1C7F1" w:rsidR="007849FB" w:rsidRDefault="00032827" w:rsidP="007849FB">
            <w:pPr>
              <w:pStyle w:val="Text1"/>
              <w:spacing w:before="0" w:after="0" w:line="240" w:lineRule="auto"/>
              <w:ind w:left="0"/>
              <w:rPr>
                <w:rFonts w:ascii="Cambria" w:hAnsi="Cambria" w:cstheme="minorHAnsi"/>
                <w:sz w:val="20"/>
                <w:szCs w:val="20"/>
                <w:lang w:val="et-EE"/>
              </w:rPr>
            </w:pPr>
            <w:ins w:id="1214" w:author="Kaisa Tähe - RAM" w:date="2025-10-06T15:28:00Z" w16du:dateUtc="2025-10-06T12:28:00Z">
              <w:r>
                <w:rPr>
                  <w:rFonts w:ascii="Cambria" w:hAnsi="Cambria" w:cstheme="minorHAnsi"/>
                  <w:sz w:val="20"/>
                  <w:szCs w:val="20"/>
                  <w:lang w:val="et-EE"/>
                </w:rPr>
                <w:t>12</w:t>
              </w:r>
            </w:ins>
          </w:p>
        </w:tc>
        <w:tc>
          <w:tcPr>
            <w:tcW w:w="584" w:type="dxa"/>
            <w:shd w:val="clear" w:color="auto" w:fill="FFFFFF" w:themeFill="background1"/>
          </w:tcPr>
          <w:p w14:paraId="22CBDB2A" w14:textId="384309AA" w:rsidR="007849FB" w:rsidRDefault="007849FB" w:rsidP="007849FB">
            <w:pPr>
              <w:pStyle w:val="Text1"/>
              <w:spacing w:before="0" w:after="0" w:line="240" w:lineRule="auto"/>
              <w:ind w:left="0"/>
              <w:rPr>
                <w:rFonts w:ascii="Cambria" w:hAnsi="Cambria" w:cstheme="minorHAnsi"/>
                <w:sz w:val="20"/>
                <w:szCs w:val="20"/>
                <w:lang w:val="et-EE"/>
              </w:rPr>
            </w:pPr>
            <w:ins w:id="1215" w:author="Kaisa Tähe - RAM" w:date="2025-07-21T15:24:00Z" w16du:dateUtc="2025-07-21T12:24:00Z">
              <w:r w:rsidRPr="003666AC">
                <w:rPr>
                  <w:rFonts w:ascii="Cambria" w:hAnsi="Cambria" w:cstheme="minorHAnsi"/>
                  <w:color w:val="FF0000"/>
                  <w:sz w:val="20"/>
                  <w:szCs w:val="20"/>
                  <w:lang w:val="et-EE"/>
                </w:rPr>
                <w:t>(iii)</w:t>
              </w:r>
            </w:ins>
          </w:p>
        </w:tc>
        <w:tc>
          <w:tcPr>
            <w:tcW w:w="513" w:type="dxa"/>
            <w:shd w:val="clear" w:color="auto" w:fill="FFFFFF" w:themeFill="background1"/>
          </w:tcPr>
          <w:p w14:paraId="01A38D4A" w14:textId="04651071" w:rsidR="007849FB" w:rsidRDefault="00472164" w:rsidP="007849FB">
            <w:pPr>
              <w:pStyle w:val="Text1"/>
              <w:spacing w:before="0" w:after="0" w:line="240" w:lineRule="auto"/>
              <w:ind w:left="0"/>
              <w:rPr>
                <w:rFonts w:ascii="Cambria" w:hAnsi="Cambria" w:cstheme="minorHAnsi"/>
                <w:sz w:val="20"/>
                <w:szCs w:val="20"/>
                <w:lang w:val="et-EE"/>
              </w:rPr>
            </w:pPr>
            <w:ins w:id="1216" w:author="Kaisa Tähe - RAM" w:date="2025-08-07T16:44:00Z" w16du:dateUtc="2025-08-07T13:44:00Z">
              <w:r w:rsidRPr="00B17332">
                <w:rPr>
                  <w:rFonts w:ascii="Cambria" w:hAnsi="Cambria" w:cstheme="minorHAnsi"/>
                  <w:iCs/>
                  <w:sz w:val="20"/>
                  <w:szCs w:val="20"/>
                  <w:lang w:val="et-EE"/>
                </w:rPr>
                <w:t>ÜF</w:t>
              </w:r>
            </w:ins>
          </w:p>
        </w:tc>
        <w:tc>
          <w:tcPr>
            <w:tcW w:w="1144" w:type="dxa"/>
            <w:shd w:val="clear" w:color="auto" w:fill="FFFFFF" w:themeFill="background1"/>
          </w:tcPr>
          <w:p w14:paraId="7A6FF7BE" w14:textId="67029BCC" w:rsidR="007849FB" w:rsidRDefault="00032827" w:rsidP="007849FB">
            <w:pPr>
              <w:pStyle w:val="Text1"/>
              <w:spacing w:before="0" w:after="0" w:line="240" w:lineRule="auto"/>
              <w:ind w:left="0"/>
              <w:rPr>
                <w:rFonts w:ascii="Cambria" w:hAnsi="Cambria" w:cstheme="minorHAnsi"/>
                <w:sz w:val="20"/>
                <w:szCs w:val="20"/>
                <w:lang w:val="et-EE"/>
              </w:rPr>
            </w:pPr>
            <w:ins w:id="1217" w:author="Kaisa Tähe - RAM" w:date="2025-10-06T15:28:00Z" w16du:dateUtc="2025-10-06T12:28:00Z">
              <w:r>
                <w:rPr>
                  <w:rFonts w:ascii="Cambria" w:hAnsi="Cambria" w:cstheme="minorHAnsi"/>
                  <w:sz w:val="20"/>
                  <w:szCs w:val="20"/>
                  <w:lang w:val="et-EE"/>
                </w:rPr>
                <w:t>-</w:t>
              </w:r>
            </w:ins>
          </w:p>
        </w:tc>
        <w:tc>
          <w:tcPr>
            <w:tcW w:w="1227" w:type="dxa"/>
            <w:shd w:val="clear" w:color="auto" w:fill="FFFFFF" w:themeFill="background1"/>
          </w:tcPr>
          <w:p w14:paraId="34802624" w14:textId="51897C07" w:rsidR="007849FB" w:rsidRPr="004E3E16" w:rsidRDefault="007849FB" w:rsidP="007849FB">
            <w:pPr>
              <w:pStyle w:val="Text1"/>
              <w:spacing w:before="0" w:after="0" w:line="240" w:lineRule="auto"/>
              <w:ind w:left="0"/>
              <w:rPr>
                <w:rFonts w:ascii="Cambria" w:hAnsi="Cambria" w:cstheme="minorHAnsi"/>
                <w:sz w:val="20"/>
                <w:szCs w:val="20"/>
                <w:lang w:val="et-EE"/>
              </w:rPr>
            </w:pPr>
            <w:commentRangeStart w:id="1218"/>
            <w:ins w:id="1219" w:author="Kaisa Tähe - RAM" w:date="2025-07-21T15:24:00Z" w16du:dateUtc="2025-07-21T12:24:00Z">
              <w:r>
                <w:rPr>
                  <w:rFonts w:ascii="Cambria" w:hAnsi="Cambria" w:cstheme="minorBidi"/>
                  <w:color w:val="FF0000"/>
                  <w:sz w:val="20"/>
                  <w:szCs w:val="20"/>
                  <w:lang w:val="et-EE"/>
                </w:rPr>
                <w:t>RCO129</w:t>
              </w:r>
            </w:ins>
            <w:commentRangeEnd w:id="1218"/>
            <w:ins w:id="1220" w:author="Kaisa Tähe - RAM" w:date="2025-10-01T11:54:00Z" w16du:dateUtc="2025-10-01T08:54:00Z">
              <w:r w:rsidR="00804767" w:rsidRPr="004E3E16">
                <w:rPr>
                  <w:rStyle w:val="Kommentaariviide"/>
                  <w:rFonts w:ascii="Cambria" w:hAnsi="Cambria" w:cstheme="minorHAnsi"/>
                  <w:sz w:val="20"/>
                  <w:szCs w:val="20"/>
                  <w:lang w:val="et-EE"/>
                </w:rPr>
                <w:commentReference w:id="1218"/>
              </w:r>
            </w:ins>
          </w:p>
        </w:tc>
        <w:tc>
          <w:tcPr>
            <w:tcW w:w="2065" w:type="dxa"/>
            <w:shd w:val="clear" w:color="auto" w:fill="FFFFFF" w:themeFill="background1"/>
          </w:tcPr>
          <w:p w14:paraId="33440AAC" w14:textId="226809B0" w:rsidR="007849FB" w:rsidRDefault="007849FB" w:rsidP="007849FB">
            <w:pPr>
              <w:pStyle w:val="Text1"/>
              <w:spacing w:before="0" w:after="0" w:line="240" w:lineRule="auto"/>
              <w:ind w:left="0"/>
              <w:rPr>
                <w:rFonts w:ascii="Cambria" w:hAnsi="Cambria" w:cstheme="minorBidi"/>
                <w:sz w:val="20"/>
                <w:szCs w:val="20"/>
                <w:lang w:val="et-EE"/>
              </w:rPr>
            </w:pPr>
            <w:ins w:id="1221" w:author="Kaisa Tähe - RAM" w:date="2025-07-21T15:24:00Z" w16du:dateUtc="2025-07-21T12:24:00Z">
              <w:r w:rsidRPr="008A2F80">
                <w:rPr>
                  <w:rFonts w:ascii="Cambria" w:hAnsi="Cambria" w:cstheme="minorBidi"/>
                  <w:color w:val="FF0000"/>
                  <w:sz w:val="20"/>
                  <w:szCs w:val="20"/>
                  <w:lang w:val="et-EE"/>
                </w:rPr>
                <w:t>Sõjaväelise liikuvuse nõuetele kohandatud taristu</w:t>
              </w:r>
            </w:ins>
          </w:p>
        </w:tc>
        <w:tc>
          <w:tcPr>
            <w:tcW w:w="1104" w:type="dxa"/>
            <w:shd w:val="clear" w:color="auto" w:fill="FFFFFF" w:themeFill="background1"/>
          </w:tcPr>
          <w:p w14:paraId="545A28EC" w14:textId="32D230A8" w:rsidR="007849FB" w:rsidRDefault="00B3655F" w:rsidP="007849FB">
            <w:pPr>
              <w:pStyle w:val="Text1"/>
              <w:spacing w:before="0" w:after="0" w:line="240" w:lineRule="auto"/>
              <w:ind w:left="0"/>
              <w:rPr>
                <w:rFonts w:ascii="Cambria" w:hAnsi="Cambria" w:cstheme="minorHAnsi"/>
                <w:sz w:val="20"/>
                <w:szCs w:val="20"/>
                <w:lang w:val="et-EE"/>
              </w:rPr>
            </w:pPr>
            <w:ins w:id="1222" w:author="Anu Altermann - RAM" w:date="2025-09-30T17:28:00Z" w16du:dateUtc="2025-09-30T14:28:00Z">
              <w:r>
                <w:rPr>
                  <w:rFonts w:ascii="Cambria" w:hAnsi="Cambria" w:cstheme="minorBidi"/>
                  <w:color w:val="FF0000"/>
                  <w:sz w:val="20"/>
                  <w:szCs w:val="20"/>
                  <w:lang w:val="et-EE"/>
                </w:rPr>
                <w:t>Projektid</w:t>
              </w:r>
            </w:ins>
          </w:p>
        </w:tc>
        <w:tc>
          <w:tcPr>
            <w:tcW w:w="847" w:type="dxa"/>
            <w:shd w:val="clear" w:color="auto" w:fill="FFFFFF" w:themeFill="background1"/>
          </w:tcPr>
          <w:p w14:paraId="21E0C7AB" w14:textId="7FC3D610" w:rsidR="007849FB" w:rsidRDefault="007849FB" w:rsidP="007849FB">
            <w:pPr>
              <w:pStyle w:val="Text1"/>
              <w:spacing w:before="0" w:after="0" w:line="240" w:lineRule="auto"/>
              <w:ind w:left="0"/>
              <w:rPr>
                <w:rFonts w:ascii="Cambria" w:hAnsi="Cambria" w:cstheme="minorBidi"/>
                <w:sz w:val="20"/>
                <w:szCs w:val="20"/>
                <w:lang w:val="et-EE"/>
              </w:rPr>
            </w:pPr>
          </w:p>
        </w:tc>
        <w:tc>
          <w:tcPr>
            <w:tcW w:w="1681" w:type="dxa"/>
            <w:shd w:val="clear" w:color="auto" w:fill="FFFFFF" w:themeFill="background1"/>
          </w:tcPr>
          <w:p w14:paraId="4758AE1B" w14:textId="27B106B7" w:rsidR="007849FB" w:rsidRDefault="00661740" w:rsidP="007849FB">
            <w:pPr>
              <w:pStyle w:val="Text1"/>
              <w:spacing w:before="0" w:after="0" w:line="240" w:lineRule="auto"/>
              <w:ind w:left="0"/>
              <w:rPr>
                <w:rFonts w:ascii="Cambria" w:hAnsi="Cambria" w:cstheme="minorBidi"/>
                <w:sz w:val="20"/>
                <w:szCs w:val="20"/>
                <w:lang w:val="et-EE"/>
              </w:rPr>
            </w:pPr>
            <w:ins w:id="1223" w:author="Kaisa Tähe - RAM" w:date="2025-11-11T11:42:00Z" w16du:dateUtc="2025-11-11T09:42:00Z">
              <w:r>
                <w:rPr>
                  <w:rFonts w:ascii="Cambria" w:hAnsi="Cambria" w:cstheme="minorBidi"/>
                  <w:sz w:val="20"/>
                  <w:szCs w:val="20"/>
                  <w:lang w:val="et-EE"/>
                </w:rPr>
                <w:t>7</w:t>
              </w:r>
            </w:ins>
          </w:p>
        </w:tc>
      </w:tr>
    </w:tbl>
    <w:p w14:paraId="38329E26" w14:textId="77777777" w:rsidR="00FE346E" w:rsidRDefault="00FE346E" w:rsidP="00FE346E">
      <w:pPr>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
      <w:tblGrid>
        <w:gridCol w:w="421"/>
        <w:gridCol w:w="566"/>
        <w:gridCol w:w="566"/>
        <w:gridCol w:w="1277"/>
        <w:gridCol w:w="851"/>
        <w:gridCol w:w="1984"/>
        <w:gridCol w:w="993"/>
        <w:gridCol w:w="567"/>
        <w:gridCol w:w="768"/>
        <w:gridCol w:w="933"/>
        <w:gridCol w:w="708"/>
      </w:tblGrid>
      <w:tr w:rsidR="00FE346E" w14:paraId="0EAF1DBC" w14:textId="77777777" w:rsidTr="005C25DA">
        <w:trPr>
          <w:trHeight w:val="480"/>
        </w:trPr>
        <w:tc>
          <w:tcPr>
            <w:tcW w:w="9634" w:type="dxa"/>
            <w:gridSpan w:val="11"/>
            <w:shd w:val="clear" w:color="auto" w:fill="FFFFFF" w:themeFill="background1"/>
          </w:tcPr>
          <w:p w14:paraId="08E9DC25" w14:textId="2E30043F" w:rsidR="00FE346E" w:rsidRDefault="00FE346E">
            <w:pPr>
              <w:pStyle w:val="Pealdis"/>
              <w:keepNext/>
              <w:jc w:val="left"/>
              <w:rPr>
                <w:rFonts w:ascii="Cambria" w:hAnsi="Cambria" w:cstheme="minorHAnsi"/>
                <w:bCs/>
                <w:szCs w:val="20"/>
                <w:highlight w:val="lightGray"/>
                <w:lang w:val="et-EE"/>
              </w:rPr>
            </w:pPr>
            <w:r>
              <w:rPr>
                <w:rFonts w:ascii="Cambria" w:hAnsi="Cambria" w:cstheme="minorHAnsi"/>
                <w:szCs w:val="20"/>
                <w:lang w:val="et-EE"/>
              </w:rPr>
              <w:lastRenderedPageBreak/>
              <w:t xml:space="preserve">Tabel </w:t>
            </w:r>
            <w:ins w:id="1224" w:author="Kaisa Tähe - RAM" w:date="2025-10-13T15:33:00Z" w16du:dateUtc="2025-10-13T12:33:00Z">
              <w:r w:rsidR="00CA273B">
                <w:rPr>
                  <w:rFonts w:ascii="Cambria" w:hAnsi="Cambria" w:cstheme="minorHAnsi"/>
                  <w:szCs w:val="20"/>
                  <w:lang w:val="et-EE"/>
                </w:rPr>
                <w:t>81</w:t>
              </w:r>
            </w:ins>
            <w:del w:id="1225" w:author="Kaisa Tähe - RAM" w:date="2025-10-13T15:33:00Z" w16du:dateUtc="2025-10-13T12:33:00Z">
              <w:r w:rsidDel="00CA273B">
                <w:rPr>
                  <w:rFonts w:ascii="Cambria" w:hAnsi="Cambria" w:cstheme="minorHAnsi"/>
                  <w:szCs w:val="20"/>
                  <w:lang w:val="et-EE"/>
                </w:rPr>
                <w:delText>2 erieesmärk (</w:delText>
              </w:r>
              <w:r w:rsidR="005268FA" w:rsidDel="00CA273B">
                <w:rPr>
                  <w:rFonts w:ascii="Cambria" w:hAnsi="Cambria" w:cstheme="minorHAnsi"/>
                  <w:szCs w:val="20"/>
                  <w:lang w:val="et-EE"/>
                </w:rPr>
                <w:delText>ii</w:delText>
              </w:r>
              <w:r w:rsidDel="00CA273B">
                <w:rPr>
                  <w:rFonts w:ascii="Cambria" w:hAnsi="Cambria" w:cstheme="minorHAnsi"/>
                  <w:szCs w:val="20"/>
                  <w:lang w:val="et-EE"/>
                </w:rPr>
                <w:delText>i)</w:delText>
              </w:r>
            </w:del>
            <w:r>
              <w:rPr>
                <w:rFonts w:ascii="Cambria" w:hAnsi="Cambria" w:cstheme="minorHAnsi"/>
                <w:szCs w:val="20"/>
                <w:lang w:val="et-EE"/>
              </w:rPr>
              <w:t xml:space="preserve">: </w:t>
            </w:r>
            <w:commentRangeStart w:id="1226"/>
            <w:r>
              <w:rPr>
                <w:rFonts w:ascii="Cambria" w:hAnsi="Cambria" w:cstheme="minorHAnsi"/>
                <w:bCs/>
                <w:szCs w:val="20"/>
                <w:lang w:val="et-EE"/>
              </w:rPr>
              <w:t>Tulemusnäitajad</w:t>
            </w:r>
            <w:commentRangeEnd w:id="1226"/>
            <w:r w:rsidR="0041496D">
              <w:rPr>
                <w:rStyle w:val="Kommentaariviide"/>
                <w:rFonts w:ascii="Cambria" w:hAnsi="Cambria" w:cstheme="minorHAnsi"/>
                <w:bCs/>
                <w:sz w:val="20"/>
                <w:szCs w:val="20"/>
                <w:highlight w:val="lightGray"/>
                <w:lang w:val="et-EE"/>
              </w:rPr>
              <w:commentReference w:id="1226"/>
            </w:r>
          </w:p>
        </w:tc>
      </w:tr>
      <w:tr w:rsidR="00FF0520" w14:paraId="49F99A72" w14:textId="77777777" w:rsidTr="00CA273B">
        <w:trPr>
          <w:trHeight w:val="1584"/>
        </w:trPr>
        <w:tc>
          <w:tcPr>
            <w:tcW w:w="421" w:type="dxa"/>
            <w:shd w:val="clear" w:color="auto" w:fill="FFFFFF" w:themeFill="background1"/>
            <w:textDirection w:val="btLr"/>
          </w:tcPr>
          <w:p w14:paraId="6F1461CD" w14:textId="77777777" w:rsidR="00FE346E" w:rsidRDefault="00FE346E">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566" w:type="dxa"/>
            <w:shd w:val="clear" w:color="auto" w:fill="FFFFFF" w:themeFill="background1"/>
            <w:textDirection w:val="btLr"/>
          </w:tcPr>
          <w:p w14:paraId="7BF8F1A0" w14:textId="77777777" w:rsidR="00FE346E" w:rsidRDefault="00FE346E">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566" w:type="dxa"/>
            <w:shd w:val="clear" w:color="auto" w:fill="FFFFFF" w:themeFill="background1"/>
            <w:textDirection w:val="btLr"/>
          </w:tcPr>
          <w:p w14:paraId="185A8695" w14:textId="77777777" w:rsidR="00FE346E" w:rsidRDefault="00FE346E">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277" w:type="dxa"/>
            <w:shd w:val="clear" w:color="auto" w:fill="FFFFFF" w:themeFill="background1"/>
            <w:textDirection w:val="btLr"/>
          </w:tcPr>
          <w:p w14:paraId="63E9B48E" w14:textId="77777777" w:rsidR="00FE346E" w:rsidRDefault="00FE346E">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1" w:type="dxa"/>
            <w:shd w:val="clear" w:color="auto" w:fill="FFFFFF" w:themeFill="background1"/>
            <w:textDirection w:val="btLr"/>
          </w:tcPr>
          <w:p w14:paraId="17C08ECB" w14:textId="77777777" w:rsidR="00FE346E" w:rsidRDefault="00FE346E">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ID </w:t>
            </w:r>
          </w:p>
        </w:tc>
        <w:tc>
          <w:tcPr>
            <w:tcW w:w="1984" w:type="dxa"/>
            <w:shd w:val="clear" w:color="auto" w:fill="FFFFFF" w:themeFill="background1"/>
            <w:textDirection w:val="btLr"/>
          </w:tcPr>
          <w:p w14:paraId="5132C81A" w14:textId="77777777" w:rsidR="00FE346E" w:rsidRDefault="00FE346E">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993" w:type="dxa"/>
            <w:shd w:val="clear" w:color="auto" w:fill="FFFFFF" w:themeFill="background1"/>
            <w:textDirection w:val="btLr"/>
          </w:tcPr>
          <w:p w14:paraId="24337CCA" w14:textId="77777777" w:rsidR="00FE346E" w:rsidRDefault="00FE346E">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67" w:type="dxa"/>
            <w:shd w:val="clear" w:color="auto" w:fill="FFFFFF" w:themeFill="background1"/>
            <w:textDirection w:val="btLr"/>
          </w:tcPr>
          <w:p w14:paraId="66472813" w14:textId="77777777" w:rsidR="00FE346E" w:rsidRDefault="00FE346E">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68" w:type="dxa"/>
            <w:shd w:val="clear" w:color="auto" w:fill="FFFFFF" w:themeFill="background1"/>
            <w:textDirection w:val="btLr"/>
          </w:tcPr>
          <w:p w14:paraId="52D940CF" w14:textId="77777777" w:rsidR="00FE346E" w:rsidRDefault="00FE346E">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933" w:type="dxa"/>
            <w:shd w:val="clear" w:color="auto" w:fill="FFFFFF" w:themeFill="background1"/>
            <w:textDirection w:val="btLr"/>
          </w:tcPr>
          <w:p w14:paraId="73983238" w14:textId="77777777" w:rsidR="00FE346E" w:rsidRDefault="00FE346E">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30CB7333" w14:textId="77777777" w:rsidR="00FE346E" w:rsidRDefault="00FE346E">
            <w:pPr>
              <w:pStyle w:val="Text1"/>
              <w:spacing w:before="0" w:after="0" w:line="240" w:lineRule="auto"/>
              <w:ind w:left="0"/>
              <w:jc w:val="center"/>
              <w:rPr>
                <w:rFonts w:ascii="Cambria" w:hAnsi="Cambria" w:cstheme="minorHAnsi"/>
                <w:b/>
                <w:bCs/>
                <w:sz w:val="20"/>
                <w:szCs w:val="20"/>
                <w:lang w:val="et-EE"/>
              </w:rPr>
            </w:pPr>
          </w:p>
        </w:tc>
        <w:tc>
          <w:tcPr>
            <w:tcW w:w="708" w:type="dxa"/>
            <w:shd w:val="clear" w:color="auto" w:fill="FFFFFF" w:themeFill="background1"/>
            <w:textDirection w:val="btLr"/>
          </w:tcPr>
          <w:p w14:paraId="080F31E4" w14:textId="77777777" w:rsidR="00FE346E" w:rsidRDefault="00FE346E">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Andmete allikas </w:t>
            </w:r>
          </w:p>
        </w:tc>
      </w:tr>
      <w:tr w:rsidR="00FF0520" w14:paraId="4447EF0B" w14:textId="77777777" w:rsidTr="00CA273B">
        <w:trPr>
          <w:trHeight w:val="286"/>
        </w:trPr>
        <w:tc>
          <w:tcPr>
            <w:tcW w:w="421" w:type="dxa"/>
            <w:shd w:val="clear" w:color="auto" w:fill="FFFFFF" w:themeFill="background1"/>
          </w:tcPr>
          <w:p w14:paraId="07A6DE1C" w14:textId="5DC890BF" w:rsidR="00814E4F" w:rsidRDefault="00032827" w:rsidP="00814E4F">
            <w:pPr>
              <w:pStyle w:val="Text1"/>
              <w:spacing w:before="0" w:after="0" w:line="240" w:lineRule="auto"/>
              <w:ind w:left="0"/>
              <w:rPr>
                <w:rFonts w:ascii="Cambria" w:hAnsi="Cambria" w:cstheme="minorHAnsi"/>
                <w:sz w:val="20"/>
                <w:szCs w:val="20"/>
                <w:lang w:val="et-EE"/>
              </w:rPr>
            </w:pPr>
            <w:ins w:id="1227" w:author="Kaisa Tähe - RAM" w:date="2025-10-06T15:28:00Z" w16du:dateUtc="2025-10-06T12:28:00Z">
              <w:r>
                <w:rPr>
                  <w:rFonts w:ascii="Cambria" w:hAnsi="Cambria" w:cstheme="minorHAnsi"/>
                  <w:sz w:val="20"/>
                  <w:szCs w:val="20"/>
                  <w:lang w:val="et-EE"/>
                </w:rPr>
                <w:t>12</w:t>
              </w:r>
            </w:ins>
          </w:p>
        </w:tc>
        <w:tc>
          <w:tcPr>
            <w:tcW w:w="566" w:type="dxa"/>
            <w:shd w:val="clear" w:color="auto" w:fill="FFFFFF" w:themeFill="background1"/>
          </w:tcPr>
          <w:p w14:paraId="27A391B8" w14:textId="1D91233B" w:rsidR="00814E4F" w:rsidRDefault="00814E4F" w:rsidP="00814E4F">
            <w:pPr>
              <w:pStyle w:val="Text1"/>
              <w:spacing w:before="0" w:after="0" w:line="240" w:lineRule="auto"/>
              <w:ind w:left="0"/>
              <w:rPr>
                <w:rFonts w:ascii="Cambria" w:hAnsi="Cambria" w:cstheme="minorHAnsi"/>
                <w:sz w:val="20"/>
                <w:szCs w:val="20"/>
                <w:lang w:val="et-EE"/>
              </w:rPr>
            </w:pPr>
            <w:ins w:id="1228" w:author="Kaisa Tähe - RAM" w:date="2025-07-18T16:10:00Z" w16du:dateUtc="2025-07-18T13:10:00Z">
              <w:r>
                <w:rPr>
                  <w:rFonts w:ascii="Cambria" w:hAnsi="Cambria" w:cstheme="minorHAnsi"/>
                  <w:sz w:val="20"/>
                  <w:szCs w:val="20"/>
                  <w:lang w:val="et-EE"/>
                </w:rPr>
                <w:t>iii</w:t>
              </w:r>
            </w:ins>
          </w:p>
        </w:tc>
        <w:tc>
          <w:tcPr>
            <w:tcW w:w="566" w:type="dxa"/>
            <w:shd w:val="clear" w:color="auto" w:fill="FFFFFF" w:themeFill="background1"/>
          </w:tcPr>
          <w:p w14:paraId="491A0680" w14:textId="2B0F4755" w:rsidR="00814E4F" w:rsidRDefault="00472164" w:rsidP="00814E4F">
            <w:pPr>
              <w:pStyle w:val="Text1"/>
              <w:spacing w:before="0" w:after="0" w:line="240" w:lineRule="auto"/>
              <w:ind w:left="0"/>
              <w:rPr>
                <w:rFonts w:ascii="Cambria" w:hAnsi="Cambria" w:cstheme="minorHAnsi"/>
                <w:sz w:val="20"/>
                <w:szCs w:val="20"/>
                <w:lang w:val="et-EE"/>
              </w:rPr>
            </w:pPr>
            <w:ins w:id="1229" w:author="Kaisa Tähe - RAM" w:date="2025-08-07T16:44:00Z" w16du:dateUtc="2025-08-07T13:44:00Z">
              <w:r w:rsidRPr="00B17332">
                <w:rPr>
                  <w:rFonts w:ascii="Cambria" w:hAnsi="Cambria" w:cstheme="minorHAnsi"/>
                  <w:iCs/>
                  <w:sz w:val="20"/>
                  <w:szCs w:val="20"/>
                  <w:lang w:val="et-EE"/>
                </w:rPr>
                <w:t>ÜF</w:t>
              </w:r>
            </w:ins>
          </w:p>
        </w:tc>
        <w:tc>
          <w:tcPr>
            <w:tcW w:w="1277" w:type="dxa"/>
            <w:shd w:val="clear" w:color="auto" w:fill="FFFFFF" w:themeFill="background1"/>
          </w:tcPr>
          <w:p w14:paraId="0678415B" w14:textId="3A7CB769" w:rsidR="00814E4F" w:rsidRDefault="00032827" w:rsidP="00814E4F">
            <w:pPr>
              <w:pStyle w:val="Text1"/>
              <w:spacing w:before="0" w:after="0" w:line="240" w:lineRule="auto"/>
              <w:ind w:left="0"/>
              <w:rPr>
                <w:rFonts w:ascii="Cambria" w:eastAsia="Times New Roman" w:hAnsi="Cambria" w:cstheme="minorHAnsi"/>
                <w:sz w:val="20"/>
                <w:szCs w:val="20"/>
                <w:lang w:val="et-EE"/>
              </w:rPr>
            </w:pPr>
            <w:ins w:id="1230" w:author="Kaisa Tähe - RAM" w:date="2025-10-06T15:29:00Z" w16du:dateUtc="2025-10-06T12:29:00Z">
              <w:r>
                <w:rPr>
                  <w:rFonts w:ascii="Cambria" w:eastAsia="Times New Roman" w:hAnsi="Cambria" w:cstheme="minorHAnsi"/>
                  <w:sz w:val="20"/>
                  <w:szCs w:val="20"/>
                  <w:lang w:val="et-EE"/>
                </w:rPr>
                <w:t>-</w:t>
              </w:r>
            </w:ins>
          </w:p>
        </w:tc>
        <w:tc>
          <w:tcPr>
            <w:tcW w:w="851" w:type="dxa"/>
            <w:shd w:val="clear" w:color="auto" w:fill="FFFFFF" w:themeFill="background1"/>
          </w:tcPr>
          <w:p w14:paraId="4E700644" w14:textId="312DD66B" w:rsidR="00814E4F" w:rsidRDefault="00814E4F" w:rsidP="00814E4F">
            <w:pPr>
              <w:pStyle w:val="Text1"/>
              <w:spacing w:before="0" w:after="0" w:line="240" w:lineRule="auto"/>
              <w:ind w:left="0"/>
              <w:rPr>
                <w:rFonts w:ascii="Cambria" w:hAnsi="Cambria" w:cstheme="minorBidi"/>
                <w:sz w:val="20"/>
                <w:szCs w:val="20"/>
                <w:lang w:val="et-EE"/>
              </w:rPr>
            </w:pPr>
            <w:ins w:id="1231" w:author="Kaisa Tähe - RAM" w:date="2025-07-18T16:10:00Z" w16du:dateUtc="2025-07-18T13:10:00Z">
              <w:r>
                <w:rPr>
                  <w:rFonts w:ascii="Cambria" w:hAnsi="Cambria" w:cstheme="minorHAnsi"/>
                  <w:sz w:val="20"/>
                  <w:szCs w:val="20"/>
                  <w:lang w:val="et-EE"/>
                </w:rPr>
                <w:t>RCR56</w:t>
              </w:r>
            </w:ins>
          </w:p>
        </w:tc>
        <w:tc>
          <w:tcPr>
            <w:tcW w:w="1984" w:type="dxa"/>
            <w:shd w:val="clear" w:color="auto" w:fill="FFFFFF" w:themeFill="background1"/>
          </w:tcPr>
          <w:p w14:paraId="3AAD401C" w14:textId="4687988B" w:rsidR="00814E4F" w:rsidRDefault="00814E4F" w:rsidP="00814E4F">
            <w:pPr>
              <w:pStyle w:val="Text1"/>
              <w:spacing w:before="0" w:after="0" w:line="240" w:lineRule="auto"/>
              <w:ind w:left="0"/>
              <w:rPr>
                <w:rFonts w:ascii="Cambria" w:hAnsi="Cambria" w:cstheme="minorBidi"/>
                <w:sz w:val="20"/>
                <w:szCs w:val="20"/>
                <w:lang w:val="et-EE"/>
              </w:rPr>
            </w:pPr>
            <w:ins w:id="1232" w:author="Kaisa Tähe - RAM" w:date="2025-07-18T16:10:00Z" w16du:dateUtc="2025-07-18T13:10:00Z">
              <w:r>
                <w:rPr>
                  <w:rFonts w:ascii="Cambria" w:hAnsi="Cambria" w:cstheme="minorBidi"/>
                  <w:sz w:val="20"/>
                  <w:szCs w:val="20"/>
                  <w:lang w:val="et-EE"/>
                </w:rPr>
                <w:t>Täiustatud maanteetaristust tulenev ajasääst</w:t>
              </w:r>
            </w:ins>
          </w:p>
        </w:tc>
        <w:tc>
          <w:tcPr>
            <w:tcW w:w="993" w:type="dxa"/>
            <w:shd w:val="clear" w:color="auto" w:fill="FFFFFF" w:themeFill="background1"/>
          </w:tcPr>
          <w:p w14:paraId="2381511C" w14:textId="5AF3E5E2" w:rsidR="00814E4F" w:rsidRDefault="00814E4F" w:rsidP="00814E4F">
            <w:pPr>
              <w:pStyle w:val="Text1"/>
              <w:spacing w:before="0" w:after="0" w:line="240" w:lineRule="auto"/>
              <w:ind w:left="0"/>
              <w:rPr>
                <w:rFonts w:ascii="Cambria" w:hAnsi="Cambria" w:cstheme="minorBidi"/>
                <w:sz w:val="20"/>
                <w:szCs w:val="20"/>
                <w:lang w:val="et-EE"/>
              </w:rPr>
            </w:pPr>
            <w:ins w:id="1233" w:author="Kaisa Tähe - RAM" w:date="2025-07-18T16:10:00Z" w16du:dateUtc="2025-07-18T13:10:00Z">
              <w:r>
                <w:rPr>
                  <w:rFonts w:ascii="Cambria" w:hAnsi="Cambria" w:cstheme="minorBidi"/>
                  <w:sz w:val="20"/>
                  <w:szCs w:val="20"/>
                  <w:lang w:val="et-EE"/>
                </w:rPr>
                <w:t>inimpäeva / aastas</w:t>
              </w:r>
            </w:ins>
          </w:p>
        </w:tc>
        <w:tc>
          <w:tcPr>
            <w:tcW w:w="567" w:type="dxa"/>
            <w:shd w:val="clear" w:color="auto" w:fill="FFFFFF" w:themeFill="background1"/>
          </w:tcPr>
          <w:p w14:paraId="331157F8" w14:textId="59C703B0" w:rsidR="00814E4F" w:rsidRDefault="00814E4F" w:rsidP="00814E4F">
            <w:pPr>
              <w:pStyle w:val="Text1"/>
              <w:spacing w:before="0" w:after="0" w:line="240" w:lineRule="auto"/>
              <w:ind w:left="0"/>
              <w:rPr>
                <w:rFonts w:ascii="Cambria" w:hAnsi="Cambria" w:cstheme="minorBidi"/>
                <w:sz w:val="20"/>
                <w:szCs w:val="20"/>
                <w:lang w:val="et-EE"/>
              </w:rPr>
            </w:pPr>
            <w:ins w:id="1234" w:author="Kaisa Tähe - RAM" w:date="2025-07-18T16:10:00Z" w16du:dateUtc="2025-07-18T13:10:00Z">
              <w:r>
                <w:rPr>
                  <w:rFonts w:ascii="Cambria" w:hAnsi="Cambria" w:cstheme="minorBidi"/>
                  <w:sz w:val="20"/>
                  <w:szCs w:val="20"/>
                  <w:lang w:val="et-EE"/>
                </w:rPr>
                <w:t>0</w:t>
              </w:r>
            </w:ins>
          </w:p>
        </w:tc>
        <w:tc>
          <w:tcPr>
            <w:tcW w:w="768" w:type="dxa"/>
            <w:shd w:val="clear" w:color="auto" w:fill="FFFFFF" w:themeFill="background1"/>
          </w:tcPr>
          <w:p w14:paraId="3B6892CC" w14:textId="42E5690E" w:rsidR="00814E4F" w:rsidRDefault="00814E4F" w:rsidP="00814E4F">
            <w:pPr>
              <w:pStyle w:val="Text1"/>
              <w:spacing w:before="0" w:after="0" w:line="240" w:lineRule="auto"/>
              <w:ind w:left="0"/>
              <w:rPr>
                <w:rFonts w:ascii="Cambria" w:hAnsi="Cambria" w:cstheme="minorBidi"/>
                <w:sz w:val="20"/>
                <w:szCs w:val="20"/>
                <w:lang w:val="et-EE"/>
              </w:rPr>
            </w:pPr>
            <w:ins w:id="1235" w:author="Kaisa Tähe - RAM" w:date="2025-07-18T16:10:00Z" w16du:dateUtc="2025-07-18T13:10:00Z">
              <w:r>
                <w:rPr>
                  <w:rFonts w:ascii="Cambria" w:hAnsi="Cambria" w:cstheme="minorHAnsi"/>
                  <w:sz w:val="20"/>
                  <w:szCs w:val="20"/>
                  <w:lang w:val="et-EE"/>
                </w:rPr>
                <w:t>2021</w:t>
              </w:r>
            </w:ins>
          </w:p>
        </w:tc>
        <w:tc>
          <w:tcPr>
            <w:tcW w:w="933" w:type="dxa"/>
            <w:shd w:val="clear" w:color="auto" w:fill="FFFFFF" w:themeFill="background1"/>
          </w:tcPr>
          <w:p w14:paraId="35D45D73" w14:textId="08FEC597" w:rsidR="00814E4F" w:rsidDel="00912560" w:rsidRDefault="00814E4F" w:rsidP="00814E4F">
            <w:pPr>
              <w:pStyle w:val="Text1"/>
              <w:spacing w:before="0" w:after="0" w:line="240" w:lineRule="auto"/>
              <w:ind w:left="0"/>
              <w:jc w:val="center"/>
              <w:rPr>
                <w:del w:id="1236" w:author="Kaisa Tähe - RAM" w:date="2025-07-18T16:10:00Z" w16du:dateUtc="2025-07-18T13:10:00Z"/>
                <w:rFonts w:ascii="Cambria" w:hAnsi="Cambria" w:cstheme="minorBidi"/>
                <w:sz w:val="20"/>
                <w:szCs w:val="20"/>
                <w:lang w:val="et-EE"/>
              </w:rPr>
            </w:pPr>
            <w:ins w:id="1237" w:author="Kaisa Tähe - RAM" w:date="2025-07-18T16:10:00Z" w16du:dateUtc="2025-07-18T13:10:00Z">
              <w:r>
                <w:rPr>
                  <w:rFonts w:ascii="Cambria" w:hAnsi="Cambria" w:cstheme="minorBidi"/>
                  <w:sz w:val="20"/>
                  <w:szCs w:val="20"/>
                  <w:lang w:val="et-EE"/>
                </w:rPr>
                <w:t>17 524</w:t>
              </w:r>
            </w:ins>
            <w:del w:id="1238" w:author="Kaisa Tähe - RAM" w:date="2025-07-18T16:10:00Z" w16du:dateUtc="2025-07-18T13:10:00Z">
              <w:r w:rsidRPr="3992A286" w:rsidDel="00912560">
                <w:rPr>
                  <w:rFonts w:ascii="Cambria" w:hAnsi="Cambria" w:cstheme="minorBidi"/>
                  <w:sz w:val="20"/>
                  <w:szCs w:val="20"/>
                  <w:lang w:val="et-EE"/>
                </w:rPr>
                <w:delText> </w:delText>
              </w:r>
            </w:del>
          </w:p>
          <w:p w14:paraId="2F11C73D" w14:textId="77777777" w:rsidR="00814E4F" w:rsidRDefault="00814E4F" w:rsidP="00814E4F">
            <w:pPr>
              <w:pStyle w:val="Text1"/>
              <w:spacing w:before="0" w:after="0" w:line="240" w:lineRule="auto"/>
              <w:ind w:left="0"/>
              <w:jc w:val="center"/>
              <w:rPr>
                <w:rFonts w:ascii="Cambria" w:hAnsi="Cambria" w:cstheme="minorBidi"/>
                <w:sz w:val="20"/>
                <w:szCs w:val="20"/>
                <w:lang w:val="et-EE"/>
              </w:rPr>
            </w:pPr>
          </w:p>
        </w:tc>
        <w:tc>
          <w:tcPr>
            <w:tcW w:w="708" w:type="dxa"/>
            <w:shd w:val="clear" w:color="auto" w:fill="FFFFFF" w:themeFill="background1"/>
          </w:tcPr>
          <w:p w14:paraId="58154D6B" w14:textId="5ACC1DED" w:rsidR="00814E4F" w:rsidRDefault="00814E4F" w:rsidP="00814E4F">
            <w:pPr>
              <w:pStyle w:val="Text1"/>
              <w:spacing w:before="0" w:after="0" w:line="240" w:lineRule="auto"/>
              <w:ind w:left="0"/>
              <w:rPr>
                <w:rFonts w:ascii="Cambria" w:hAnsi="Cambria" w:cstheme="minorBidi"/>
                <w:sz w:val="20"/>
                <w:szCs w:val="20"/>
                <w:lang w:val="et-EE"/>
              </w:rPr>
            </w:pPr>
            <w:ins w:id="1239" w:author="Kaisa Tähe - RAM" w:date="2025-07-18T16:10:00Z" w16du:dateUtc="2025-07-18T13:10:00Z">
              <w:r>
                <w:rPr>
                  <w:rFonts w:ascii="Cambria" w:hAnsi="Cambria" w:cstheme="minorBidi"/>
                  <w:sz w:val="20"/>
                  <w:szCs w:val="20"/>
                  <w:lang w:val="et-EE"/>
                </w:rPr>
                <w:t>SFOS, projekti-aruanded, Transpordi-amet</w:t>
              </w:r>
            </w:ins>
          </w:p>
        </w:tc>
      </w:tr>
      <w:tr w:rsidR="00FF0520" w14:paraId="6E617D5E" w14:textId="77777777" w:rsidTr="00CA273B">
        <w:trPr>
          <w:trHeight w:val="286"/>
        </w:trPr>
        <w:tc>
          <w:tcPr>
            <w:tcW w:w="421" w:type="dxa"/>
            <w:shd w:val="clear" w:color="auto" w:fill="FFFFFF" w:themeFill="background1"/>
          </w:tcPr>
          <w:p w14:paraId="16AA456D" w14:textId="15633043" w:rsidR="00814E4F" w:rsidRDefault="00032827" w:rsidP="00814E4F">
            <w:pPr>
              <w:pStyle w:val="Text1"/>
              <w:spacing w:before="0" w:after="0" w:line="240" w:lineRule="auto"/>
              <w:ind w:left="0"/>
              <w:rPr>
                <w:rFonts w:ascii="Cambria" w:hAnsi="Cambria" w:cstheme="minorHAnsi"/>
                <w:sz w:val="20"/>
                <w:szCs w:val="20"/>
                <w:lang w:val="et-EE"/>
              </w:rPr>
            </w:pPr>
            <w:ins w:id="1240" w:author="Kaisa Tähe - RAM" w:date="2025-10-06T15:28:00Z" w16du:dateUtc="2025-10-06T12:28:00Z">
              <w:r>
                <w:rPr>
                  <w:rFonts w:ascii="Cambria" w:hAnsi="Cambria" w:cstheme="minorHAnsi"/>
                  <w:sz w:val="20"/>
                  <w:szCs w:val="20"/>
                  <w:lang w:val="et-EE"/>
                </w:rPr>
                <w:t>12</w:t>
              </w:r>
            </w:ins>
          </w:p>
        </w:tc>
        <w:tc>
          <w:tcPr>
            <w:tcW w:w="566" w:type="dxa"/>
            <w:shd w:val="clear" w:color="auto" w:fill="FFFFFF" w:themeFill="background1"/>
          </w:tcPr>
          <w:p w14:paraId="1D362491" w14:textId="489292FB" w:rsidR="00814E4F" w:rsidRDefault="00814E4F" w:rsidP="00814E4F">
            <w:pPr>
              <w:pStyle w:val="Text1"/>
              <w:spacing w:before="0" w:after="0" w:line="240" w:lineRule="auto"/>
              <w:ind w:left="0"/>
              <w:rPr>
                <w:rFonts w:ascii="Cambria" w:hAnsi="Cambria" w:cstheme="minorHAnsi"/>
                <w:sz w:val="20"/>
                <w:szCs w:val="20"/>
                <w:lang w:val="et-EE"/>
              </w:rPr>
            </w:pPr>
            <w:ins w:id="1241" w:author="Kaisa Tähe - RAM" w:date="2025-07-18T16:10:00Z" w16du:dateUtc="2025-07-18T13:10:00Z">
              <w:r>
                <w:rPr>
                  <w:rFonts w:ascii="Cambria" w:hAnsi="Cambria" w:cstheme="minorHAnsi"/>
                  <w:sz w:val="20"/>
                  <w:szCs w:val="20"/>
                  <w:lang w:val="et-EE"/>
                </w:rPr>
                <w:t>iii</w:t>
              </w:r>
            </w:ins>
          </w:p>
        </w:tc>
        <w:tc>
          <w:tcPr>
            <w:tcW w:w="566" w:type="dxa"/>
            <w:shd w:val="clear" w:color="auto" w:fill="FFFFFF" w:themeFill="background1"/>
          </w:tcPr>
          <w:p w14:paraId="41258A78" w14:textId="241F9B69" w:rsidR="00814E4F" w:rsidRDefault="00472164" w:rsidP="00814E4F">
            <w:pPr>
              <w:pStyle w:val="Text1"/>
              <w:spacing w:before="0" w:after="0" w:line="240" w:lineRule="auto"/>
              <w:ind w:left="0"/>
              <w:rPr>
                <w:rFonts w:ascii="Cambria" w:hAnsi="Cambria" w:cstheme="minorHAnsi"/>
                <w:sz w:val="20"/>
                <w:szCs w:val="20"/>
                <w:lang w:val="et-EE"/>
              </w:rPr>
            </w:pPr>
            <w:ins w:id="1242" w:author="Kaisa Tähe - RAM" w:date="2025-08-07T16:44:00Z" w16du:dateUtc="2025-08-07T13:44:00Z">
              <w:r w:rsidRPr="00B17332">
                <w:rPr>
                  <w:rFonts w:ascii="Cambria" w:hAnsi="Cambria" w:cstheme="minorHAnsi"/>
                  <w:iCs/>
                  <w:sz w:val="20"/>
                  <w:szCs w:val="20"/>
                  <w:lang w:val="et-EE"/>
                </w:rPr>
                <w:t>ÜF</w:t>
              </w:r>
            </w:ins>
          </w:p>
        </w:tc>
        <w:tc>
          <w:tcPr>
            <w:tcW w:w="1277" w:type="dxa"/>
            <w:shd w:val="clear" w:color="auto" w:fill="FFFFFF" w:themeFill="background1"/>
          </w:tcPr>
          <w:p w14:paraId="583DF57C" w14:textId="0C4F88B3" w:rsidR="00814E4F" w:rsidRDefault="00032827" w:rsidP="00814E4F">
            <w:pPr>
              <w:pStyle w:val="Text1"/>
              <w:spacing w:before="0" w:after="0" w:line="240" w:lineRule="auto"/>
              <w:ind w:left="0"/>
              <w:rPr>
                <w:rFonts w:ascii="Cambria" w:eastAsia="Times New Roman" w:hAnsi="Cambria" w:cstheme="minorHAnsi"/>
                <w:sz w:val="20"/>
                <w:szCs w:val="20"/>
                <w:lang w:val="et-EE"/>
              </w:rPr>
            </w:pPr>
            <w:ins w:id="1243" w:author="Kaisa Tähe - RAM" w:date="2025-10-06T15:29:00Z" w16du:dateUtc="2025-10-06T12:29:00Z">
              <w:r>
                <w:rPr>
                  <w:rFonts w:ascii="Cambria" w:eastAsia="Times New Roman" w:hAnsi="Cambria" w:cstheme="minorHAnsi"/>
                  <w:sz w:val="20"/>
                  <w:szCs w:val="20"/>
                  <w:lang w:val="et-EE"/>
                </w:rPr>
                <w:t>-</w:t>
              </w:r>
            </w:ins>
          </w:p>
        </w:tc>
        <w:tc>
          <w:tcPr>
            <w:tcW w:w="851" w:type="dxa"/>
            <w:shd w:val="clear" w:color="auto" w:fill="FFFFFF" w:themeFill="background1"/>
          </w:tcPr>
          <w:p w14:paraId="5BFF725B" w14:textId="6FB8A5B4" w:rsidR="00814E4F" w:rsidRDefault="00814E4F" w:rsidP="00814E4F">
            <w:pPr>
              <w:pStyle w:val="Text1"/>
              <w:spacing w:before="0" w:after="0" w:line="240" w:lineRule="auto"/>
              <w:ind w:left="0"/>
              <w:rPr>
                <w:rFonts w:ascii="Cambria" w:hAnsi="Cambria" w:cstheme="minorBidi"/>
                <w:sz w:val="20"/>
                <w:szCs w:val="20"/>
                <w:lang w:val="et-EE"/>
              </w:rPr>
            </w:pPr>
            <w:ins w:id="1244" w:author="Kaisa Tähe - RAM" w:date="2025-07-18T16:10:00Z" w16du:dateUtc="2025-07-18T13:10:00Z">
              <w:r>
                <w:rPr>
                  <w:rFonts w:ascii="Cambria" w:hAnsi="Cambria" w:cstheme="minorHAnsi"/>
                  <w:sz w:val="20"/>
                  <w:szCs w:val="20"/>
                  <w:lang w:val="et-EE"/>
                </w:rPr>
                <w:t>PSR15</w:t>
              </w:r>
            </w:ins>
          </w:p>
        </w:tc>
        <w:tc>
          <w:tcPr>
            <w:tcW w:w="1984" w:type="dxa"/>
            <w:shd w:val="clear" w:color="auto" w:fill="FFFFFF" w:themeFill="background1"/>
          </w:tcPr>
          <w:p w14:paraId="71D304DE" w14:textId="19B9D863" w:rsidR="00814E4F" w:rsidRDefault="00814E4F" w:rsidP="00814E4F">
            <w:pPr>
              <w:pStyle w:val="Text1"/>
              <w:spacing w:before="0" w:after="0" w:line="240" w:lineRule="auto"/>
              <w:ind w:left="0"/>
              <w:rPr>
                <w:rFonts w:ascii="Cambria" w:hAnsi="Cambria" w:cstheme="minorBidi"/>
                <w:sz w:val="20"/>
                <w:szCs w:val="20"/>
                <w:lang w:val="et-EE"/>
              </w:rPr>
            </w:pPr>
            <w:ins w:id="1245" w:author="Kaisa Tähe - RAM" w:date="2025-07-18T16:10:00Z" w16du:dateUtc="2025-07-18T13:10:00Z">
              <w:r>
                <w:rPr>
                  <w:rFonts w:ascii="Cambria" w:hAnsi="Cambria" w:cstheme="minorBidi"/>
                  <w:sz w:val="20"/>
                  <w:szCs w:val="20"/>
                  <w:lang w:val="et-EE"/>
                </w:rPr>
                <w:t xml:space="preserve">Hukkunute arv uutel ja rekonstrueeritud maanteelõikudel </w:t>
              </w:r>
            </w:ins>
          </w:p>
        </w:tc>
        <w:tc>
          <w:tcPr>
            <w:tcW w:w="993" w:type="dxa"/>
            <w:shd w:val="clear" w:color="auto" w:fill="FFFFFF" w:themeFill="background1"/>
          </w:tcPr>
          <w:p w14:paraId="476EA37F" w14:textId="09AF1A52" w:rsidR="00814E4F" w:rsidRDefault="00814E4F" w:rsidP="00814E4F">
            <w:pPr>
              <w:pStyle w:val="Text1"/>
              <w:spacing w:before="0" w:after="0" w:line="240" w:lineRule="auto"/>
              <w:ind w:left="0"/>
              <w:rPr>
                <w:rFonts w:ascii="Cambria" w:hAnsi="Cambria" w:cstheme="minorBidi"/>
                <w:sz w:val="20"/>
                <w:szCs w:val="20"/>
                <w:lang w:val="et-EE"/>
              </w:rPr>
            </w:pPr>
            <w:ins w:id="1246" w:author="Kaisa Tähe - RAM" w:date="2025-07-18T16:10:00Z" w16du:dateUtc="2025-07-18T13:10:00Z">
              <w:r>
                <w:rPr>
                  <w:rFonts w:ascii="Cambria" w:hAnsi="Cambria" w:cstheme="minorBidi"/>
                  <w:sz w:val="20"/>
                  <w:szCs w:val="20"/>
                  <w:lang w:val="et-EE"/>
                </w:rPr>
                <w:t>hukkunut/ aastas</w:t>
              </w:r>
            </w:ins>
          </w:p>
        </w:tc>
        <w:tc>
          <w:tcPr>
            <w:tcW w:w="567" w:type="dxa"/>
            <w:shd w:val="clear" w:color="auto" w:fill="FFFFFF" w:themeFill="background1"/>
          </w:tcPr>
          <w:p w14:paraId="7A8319DF" w14:textId="21234D99" w:rsidR="00814E4F" w:rsidRDefault="00EA3299" w:rsidP="00814E4F">
            <w:pPr>
              <w:pStyle w:val="Text1"/>
              <w:spacing w:before="0" w:after="0" w:line="240" w:lineRule="auto"/>
              <w:ind w:left="0"/>
              <w:rPr>
                <w:rFonts w:ascii="Cambria" w:hAnsi="Cambria" w:cstheme="minorBidi"/>
                <w:sz w:val="20"/>
                <w:szCs w:val="20"/>
                <w:lang w:val="et-EE"/>
              </w:rPr>
            </w:pPr>
            <w:ins w:id="1247" w:author="Kaisa Tähe - RAM" w:date="2025-09-25T17:28:00Z" w16du:dateUtc="2025-09-25T14:28:00Z">
              <w:r>
                <w:rPr>
                  <w:rFonts w:ascii="Cambria" w:hAnsi="Cambria" w:cstheme="minorBidi"/>
                  <w:sz w:val="20"/>
                  <w:szCs w:val="20"/>
                  <w:lang w:val="et-EE"/>
                </w:rPr>
                <w:t>0,4</w:t>
              </w:r>
            </w:ins>
            <w:ins w:id="1248" w:author="Kaisa Tähe - RAM" w:date="2025-07-18T16:10:00Z" w16du:dateUtc="2025-07-18T13:10:00Z">
              <w:r w:rsidR="00814E4F">
                <w:rPr>
                  <w:rFonts w:ascii="Cambria" w:hAnsi="Cambria" w:cstheme="minorBidi"/>
                  <w:sz w:val="20"/>
                  <w:szCs w:val="20"/>
                  <w:lang w:val="et-EE"/>
                </w:rPr>
                <w:t xml:space="preserve"> </w:t>
              </w:r>
            </w:ins>
          </w:p>
        </w:tc>
        <w:tc>
          <w:tcPr>
            <w:tcW w:w="768" w:type="dxa"/>
            <w:shd w:val="clear" w:color="auto" w:fill="FFFFFF" w:themeFill="background1"/>
          </w:tcPr>
          <w:p w14:paraId="12847EF1" w14:textId="6FED6F4B" w:rsidR="00814E4F" w:rsidRDefault="00814E4F" w:rsidP="00814E4F">
            <w:pPr>
              <w:pStyle w:val="Text1"/>
              <w:spacing w:before="0" w:after="0" w:line="240" w:lineRule="auto"/>
              <w:ind w:left="0"/>
              <w:rPr>
                <w:rFonts w:ascii="Cambria" w:hAnsi="Cambria" w:cstheme="minorBidi"/>
                <w:sz w:val="20"/>
                <w:szCs w:val="20"/>
                <w:lang w:val="et-EE"/>
              </w:rPr>
            </w:pPr>
            <w:ins w:id="1249" w:author="Kaisa Tähe - RAM" w:date="2025-07-18T16:10:00Z" w16du:dateUtc="2025-07-18T13:10:00Z">
              <w:r>
                <w:rPr>
                  <w:rFonts w:ascii="Cambria" w:hAnsi="Cambria" w:cstheme="minorHAnsi"/>
                  <w:sz w:val="20"/>
                  <w:szCs w:val="20"/>
                  <w:lang w:val="et-EE"/>
                </w:rPr>
                <w:t>2019</w:t>
              </w:r>
            </w:ins>
          </w:p>
        </w:tc>
        <w:tc>
          <w:tcPr>
            <w:tcW w:w="933" w:type="dxa"/>
            <w:shd w:val="clear" w:color="auto" w:fill="FFFFFF" w:themeFill="background1"/>
          </w:tcPr>
          <w:p w14:paraId="0006B201" w14:textId="0EA22385" w:rsidR="00814E4F" w:rsidRDefault="00814E4F" w:rsidP="00814E4F">
            <w:pPr>
              <w:pStyle w:val="Text1"/>
              <w:spacing w:before="0" w:after="0" w:line="240" w:lineRule="auto"/>
              <w:ind w:left="0"/>
              <w:jc w:val="center"/>
              <w:rPr>
                <w:rFonts w:ascii="Cambria" w:hAnsi="Cambria" w:cstheme="minorBidi"/>
                <w:sz w:val="20"/>
                <w:szCs w:val="20"/>
                <w:lang w:val="et-EE"/>
              </w:rPr>
            </w:pPr>
            <w:ins w:id="1250" w:author="Kaisa Tähe - RAM" w:date="2025-07-18T16:10:00Z" w16du:dateUtc="2025-07-18T13:10:00Z">
              <w:r>
                <w:rPr>
                  <w:rFonts w:ascii="Cambria" w:hAnsi="Cambria" w:cstheme="minorBidi"/>
                  <w:sz w:val="20"/>
                  <w:szCs w:val="20"/>
                  <w:lang w:val="et-EE"/>
                </w:rPr>
                <w:t xml:space="preserve"> </w:t>
              </w:r>
            </w:ins>
            <w:ins w:id="1251" w:author="Kaisa Tähe - RAM" w:date="2025-09-25T17:28:00Z" w16du:dateUtc="2025-09-25T14:28:00Z">
              <w:r w:rsidR="00EA3299">
                <w:rPr>
                  <w:rFonts w:ascii="Cambria" w:hAnsi="Cambria" w:cstheme="minorBidi"/>
                  <w:sz w:val="20"/>
                  <w:szCs w:val="20"/>
                  <w:lang w:val="et-EE"/>
                </w:rPr>
                <w:t>0,15</w:t>
              </w:r>
            </w:ins>
            <w:ins w:id="1252" w:author="Kaisa Tähe - RAM" w:date="2025-07-18T16:10:00Z" w16du:dateUtc="2025-07-18T13:10:00Z">
              <w:r>
                <w:rPr>
                  <w:rFonts w:ascii="Cambria" w:hAnsi="Cambria" w:cstheme="minorBidi"/>
                  <w:sz w:val="20"/>
                  <w:szCs w:val="20"/>
                  <w:lang w:val="et-EE"/>
                </w:rPr>
                <w:t xml:space="preserve"> </w:t>
              </w:r>
            </w:ins>
          </w:p>
        </w:tc>
        <w:tc>
          <w:tcPr>
            <w:tcW w:w="708" w:type="dxa"/>
            <w:shd w:val="clear" w:color="auto" w:fill="FFFFFF" w:themeFill="background1"/>
          </w:tcPr>
          <w:p w14:paraId="1BE78AA9" w14:textId="39B4468E" w:rsidR="00814E4F" w:rsidDel="00912560" w:rsidRDefault="00814E4F" w:rsidP="00814E4F">
            <w:pPr>
              <w:pStyle w:val="Text1"/>
              <w:spacing w:before="0" w:after="0" w:line="240" w:lineRule="auto"/>
              <w:ind w:left="0"/>
              <w:rPr>
                <w:del w:id="1253" w:author="Kaisa Tähe - RAM" w:date="2025-07-18T16:10:00Z" w16du:dateUtc="2025-07-18T13:10:00Z"/>
                <w:rFonts w:ascii="Cambria" w:hAnsi="Cambria" w:cstheme="minorBidi"/>
                <w:sz w:val="20"/>
                <w:szCs w:val="20"/>
                <w:lang w:val="et-EE"/>
              </w:rPr>
            </w:pPr>
            <w:ins w:id="1254" w:author="Kaisa Tähe - RAM" w:date="2025-07-18T16:10:00Z" w16du:dateUtc="2025-07-18T13:10:00Z">
              <w:r>
                <w:rPr>
                  <w:rFonts w:ascii="Cambria" w:hAnsi="Cambria" w:cstheme="minorBidi"/>
                  <w:sz w:val="20"/>
                  <w:szCs w:val="20"/>
                  <w:lang w:val="et-EE"/>
                </w:rPr>
                <w:t>SFOS, projekti-aruanded, Transpordi-amet</w:t>
              </w:r>
            </w:ins>
          </w:p>
          <w:p w14:paraId="1CBF3503" w14:textId="77777777" w:rsidR="00814E4F" w:rsidRDefault="00814E4F" w:rsidP="00814E4F">
            <w:pPr>
              <w:pStyle w:val="Text1"/>
              <w:spacing w:before="0" w:after="0" w:line="240" w:lineRule="auto"/>
              <w:ind w:left="0"/>
              <w:rPr>
                <w:rFonts w:ascii="Cambria" w:hAnsi="Cambria" w:cstheme="minorBidi"/>
                <w:sz w:val="20"/>
                <w:szCs w:val="20"/>
                <w:lang w:val="et-EE"/>
              </w:rPr>
            </w:pPr>
          </w:p>
        </w:tc>
      </w:tr>
    </w:tbl>
    <w:p w14:paraId="2D1371B7" w14:textId="1104992F" w:rsidR="00FE346E" w:rsidRDefault="00FE346E" w:rsidP="00FE346E">
      <w:pPr>
        <w:pStyle w:val="Pealkiri5"/>
        <w:rPr>
          <w:rFonts w:cstheme="minorBidi"/>
          <w:lang w:val="et-EE"/>
        </w:rPr>
      </w:pPr>
      <w:r>
        <w:rPr>
          <w:rFonts w:cstheme="minorBidi"/>
          <w:lang w:val="et-EE"/>
        </w:rPr>
        <w:t>2.1.</w:t>
      </w:r>
      <w:r w:rsidR="00F60D9E">
        <w:rPr>
          <w:rFonts w:cstheme="minorBidi"/>
          <w:lang w:val="et-EE"/>
        </w:rPr>
        <w:t>5</w:t>
      </w:r>
      <w:r>
        <w:rPr>
          <w:rFonts w:cstheme="minorBidi"/>
          <w:lang w:val="et-EE"/>
        </w:rPr>
        <w:t>.</w:t>
      </w:r>
      <w:r w:rsidR="00F60D9E">
        <w:rPr>
          <w:rFonts w:cstheme="minorBidi"/>
          <w:lang w:val="et-EE"/>
        </w:rPr>
        <w:t>3</w:t>
      </w:r>
      <w:r>
        <w:rPr>
          <w:rFonts w:cstheme="minorBidi"/>
          <w:lang w:val="et-EE"/>
        </w:rPr>
        <w:t>.3 Programmi rahaliste vahendite (EL) esialgne jaotus sekkumise liigi järgi</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842"/>
      </w:tblGrid>
      <w:tr w:rsidR="00FE346E" w14:paraId="7F42944E" w14:textId="77777777" w:rsidTr="00242E94">
        <w:tc>
          <w:tcPr>
            <w:tcW w:w="9634" w:type="dxa"/>
            <w:gridSpan w:val="6"/>
            <w:shd w:val="clear" w:color="auto" w:fill="FFFFFF" w:themeFill="background1"/>
          </w:tcPr>
          <w:p w14:paraId="5DFE48FA" w14:textId="5755F1A7" w:rsidR="00FE346E" w:rsidRPr="00A173BD" w:rsidRDefault="00FE346E">
            <w:pPr>
              <w:pStyle w:val="Pealdis"/>
              <w:rPr>
                <w:rFonts w:asciiTheme="majorHAnsi" w:hAnsiTheme="majorHAnsi" w:cstheme="minorBidi"/>
                <w:lang w:val="et-EE"/>
              </w:rPr>
            </w:pPr>
            <w:r w:rsidRPr="00A173BD">
              <w:rPr>
                <w:rFonts w:asciiTheme="majorHAnsi" w:hAnsiTheme="majorHAnsi"/>
                <w:lang w:val="et-EE"/>
              </w:rPr>
              <w:t xml:space="preserve">Tabel </w:t>
            </w:r>
            <w:ins w:id="1255" w:author="Kaisa Tähe - RAM" w:date="2025-10-13T15:33:00Z" w16du:dateUtc="2025-10-13T12:33:00Z">
              <w:r w:rsidR="00CA273B">
                <w:rPr>
                  <w:rFonts w:asciiTheme="majorHAnsi" w:hAnsiTheme="majorHAnsi"/>
                  <w:lang w:val="et-EE"/>
                </w:rPr>
                <w:t>8</w:t>
              </w:r>
            </w:ins>
            <w:ins w:id="1256" w:author="Kaisa Tähe - RAM" w:date="2025-10-13T15:34:00Z" w16du:dateUtc="2025-10-13T12:34:00Z">
              <w:r w:rsidR="00A51E8C">
                <w:rPr>
                  <w:rFonts w:asciiTheme="majorHAnsi" w:hAnsiTheme="majorHAnsi"/>
                  <w:lang w:val="et-EE"/>
                </w:rPr>
                <w:t>2</w:t>
              </w:r>
            </w:ins>
            <w:del w:id="1257" w:author="Kaisa Tähe - RAM" w:date="2025-10-13T15:33:00Z" w16du:dateUtc="2025-10-13T12:33:00Z">
              <w:r w:rsidRPr="00A173BD" w:rsidDel="00CA273B">
                <w:rPr>
                  <w:rFonts w:asciiTheme="majorHAnsi" w:hAnsiTheme="majorHAnsi"/>
                  <w:lang w:val="et-EE"/>
                </w:rPr>
                <w:delText>3 erieesmärk (</w:delText>
              </w:r>
              <w:r w:rsidR="005268FA" w:rsidDel="00CA273B">
                <w:rPr>
                  <w:rFonts w:asciiTheme="majorHAnsi" w:hAnsiTheme="majorHAnsi"/>
                  <w:lang w:val="et-EE"/>
                </w:rPr>
                <w:delText>ii</w:delText>
              </w:r>
              <w:r w:rsidDel="00CA273B">
                <w:rPr>
                  <w:rFonts w:asciiTheme="majorHAnsi" w:hAnsiTheme="majorHAnsi"/>
                  <w:lang w:val="et-EE"/>
                </w:rPr>
                <w:delText>i</w:delText>
              </w:r>
              <w:r w:rsidRPr="00A173BD" w:rsidDel="00CA273B">
                <w:rPr>
                  <w:rFonts w:asciiTheme="majorHAnsi" w:hAnsiTheme="majorHAnsi"/>
                  <w:lang w:val="et-EE"/>
                </w:rPr>
                <w:delText>)</w:delText>
              </w:r>
            </w:del>
            <w:r w:rsidRPr="00A173BD">
              <w:rPr>
                <w:rFonts w:asciiTheme="majorHAnsi" w:hAnsiTheme="majorHAnsi" w:cstheme="minorBidi"/>
                <w:lang w:val="et-EE"/>
              </w:rPr>
              <w:t xml:space="preserve">: Mõõde 1 – </w:t>
            </w:r>
            <w:commentRangeStart w:id="1258"/>
            <w:r w:rsidRPr="00A173BD">
              <w:rPr>
                <w:rFonts w:asciiTheme="majorHAnsi" w:hAnsiTheme="majorHAnsi" w:cstheme="minorBidi"/>
                <w:lang w:val="et-EE"/>
              </w:rPr>
              <w:t>sekkumise valdkond</w:t>
            </w:r>
            <w:commentRangeEnd w:id="1258"/>
            <w:r w:rsidR="00927C8B" w:rsidRPr="00A173BD">
              <w:rPr>
                <w:rStyle w:val="Kommentaariviide"/>
                <w:rFonts w:asciiTheme="majorHAnsi" w:hAnsiTheme="majorHAnsi" w:cstheme="minorBidi"/>
                <w:sz w:val="20"/>
                <w:szCs w:val="22"/>
                <w:lang w:val="et-EE"/>
              </w:rPr>
              <w:commentReference w:id="1258"/>
            </w:r>
          </w:p>
        </w:tc>
      </w:tr>
      <w:tr w:rsidR="00FE346E" w14:paraId="2D1ED4CE" w14:textId="77777777" w:rsidTr="00242E94">
        <w:tc>
          <w:tcPr>
            <w:tcW w:w="1599" w:type="dxa"/>
            <w:shd w:val="clear" w:color="auto" w:fill="FFFFFF" w:themeFill="background1"/>
          </w:tcPr>
          <w:p w14:paraId="38406D59" w14:textId="77777777" w:rsidR="00FE346E" w:rsidRDefault="00FE346E">
            <w:pPr>
              <w:spacing w:before="0" w:after="0" w:line="240" w:lineRule="auto"/>
              <w:rPr>
                <w:rFonts w:eastAsia="Calibri"/>
                <w:b/>
                <w:bCs/>
                <w:szCs w:val="24"/>
                <w:lang w:val="et-EE"/>
              </w:rPr>
            </w:pPr>
            <w:r>
              <w:rPr>
                <w:rFonts w:ascii="Cambria" w:eastAsia="Times New Roman" w:hAnsi="Cambria" w:cstheme="minorBidi"/>
                <w:b/>
                <w:bCs/>
                <w:sz w:val="20"/>
                <w:szCs w:val="20"/>
                <w:lang w:val="et-EE"/>
              </w:rPr>
              <w:t>Prioriteedi number</w:t>
            </w:r>
          </w:p>
        </w:tc>
        <w:tc>
          <w:tcPr>
            <w:tcW w:w="1384" w:type="dxa"/>
            <w:shd w:val="clear" w:color="auto" w:fill="FFFFFF" w:themeFill="background1"/>
          </w:tcPr>
          <w:p w14:paraId="1AAFB04C" w14:textId="77777777" w:rsidR="00FE346E" w:rsidRDefault="00FE346E">
            <w:pPr>
              <w:spacing w:before="0" w:after="0" w:line="240" w:lineRule="auto"/>
              <w:rPr>
                <w:rFonts w:eastAsia="Calibri"/>
                <w:b/>
                <w:bCs/>
                <w:szCs w:val="24"/>
                <w:lang w:val="et-EE"/>
              </w:rPr>
            </w:pPr>
            <w:r>
              <w:rPr>
                <w:rFonts w:ascii="Cambria" w:eastAsia="Times New Roman" w:hAnsi="Cambria" w:cstheme="minorBidi"/>
                <w:b/>
                <w:bCs/>
                <w:sz w:val="20"/>
                <w:szCs w:val="20"/>
                <w:lang w:val="et-EE"/>
              </w:rPr>
              <w:t>Fond</w:t>
            </w:r>
          </w:p>
        </w:tc>
        <w:tc>
          <w:tcPr>
            <w:tcW w:w="1433" w:type="dxa"/>
            <w:shd w:val="clear" w:color="auto" w:fill="FFFFFF" w:themeFill="background1"/>
          </w:tcPr>
          <w:p w14:paraId="610B1997" w14:textId="77777777" w:rsidR="00FE346E" w:rsidRDefault="00FE346E">
            <w:pPr>
              <w:spacing w:before="0" w:after="0" w:line="240" w:lineRule="auto"/>
              <w:rPr>
                <w:rFonts w:eastAsia="Calibri"/>
                <w:b/>
                <w:bCs/>
                <w:szCs w:val="24"/>
                <w:lang w:val="et-EE"/>
              </w:rPr>
            </w:pPr>
            <w:r>
              <w:rPr>
                <w:rFonts w:ascii="Cambria" w:eastAsia="Times New Roman" w:hAnsi="Cambria" w:cstheme="minorBidi"/>
                <w:b/>
                <w:bCs/>
                <w:sz w:val="20"/>
                <w:szCs w:val="20"/>
                <w:lang w:val="et-EE"/>
              </w:rPr>
              <w:t>Piirkonna kategooria</w:t>
            </w:r>
          </w:p>
        </w:tc>
        <w:tc>
          <w:tcPr>
            <w:tcW w:w="1644" w:type="dxa"/>
            <w:shd w:val="clear" w:color="auto" w:fill="FFFFFF" w:themeFill="background1"/>
          </w:tcPr>
          <w:p w14:paraId="01E1A8BA" w14:textId="77777777" w:rsidR="00FE346E" w:rsidRDefault="00FE346E">
            <w:pPr>
              <w:spacing w:before="0" w:after="0" w:line="240" w:lineRule="auto"/>
              <w:rPr>
                <w:rFonts w:eastAsia="Calibri"/>
                <w:b/>
                <w:bCs/>
                <w:szCs w:val="24"/>
                <w:lang w:val="et-EE"/>
              </w:rPr>
            </w:pPr>
            <w:r>
              <w:rPr>
                <w:rFonts w:ascii="Cambria" w:eastAsia="Times New Roman" w:hAnsi="Cambria" w:cstheme="minorBidi"/>
                <w:b/>
                <w:bCs/>
                <w:sz w:val="20"/>
                <w:szCs w:val="20"/>
                <w:lang w:val="et-EE"/>
              </w:rPr>
              <w:t>Erieesmärk</w:t>
            </w:r>
          </w:p>
        </w:tc>
        <w:tc>
          <w:tcPr>
            <w:tcW w:w="1732" w:type="dxa"/>
            <w:shd w:val="clear" w:color="auto" w:fill="FFFFFF" w:themeFill="background1"/>
          </w:tcPr>
          <w:p w14:paraId="49128624" w14:textId="77777777" w:rsidR="00FE346E" w:rsidRDefault="00FE346E">
            <w:pPr>
              <w:spacing w:before="0" w:after="0" w:line="240" w:lineRule="auto"/>
              <w:rPr>
                <w:rFonts w:eastAsia="Calibri"/>
                <w:b/>
                <w:bCs/>
                <w:szCs w:val="24"/>
                <w:lang w:val="et-EE"/>
              </w:rPr>
            </w:pPr>
            <w:r>
              <w:rPr>
                <w:rFonts w:ascii="Cambria" w:eastAsia="Times New Roman" w:hAnsi="Cambria" w:cstheme="minorBidi"/>
                <w:b/>
                <w:bCs/>
                <w:sz w:val="20"/>
                <w:szCs w:val="20"/>
                <w:lang w:val="et-EE"/>
              </w:rPr>
              <w:t>Kood</w:t>
            </w:r>
          </w:p>
        </w:tc>
        <w:tc>
          <w:tcPr>
            <w:tcW w:w="1842" w:type="dxa"/>
            <w:shd w:val="clear" w:color="auto" w:fill="FFFFFF" w:themeFill="background1"/>
          </w:tcPr>
          <w:p w14:paraId="66B0F11D" w14:textId="77777777" w:rsidR="00FE346E" w:rsidRDefault="00FE346E">
            <w:pPr>
              <w:spacing w:before="0" w:after="0" w:line="240" w:lineRule="auto"/>
              <w:rPr>
                <w:rFonts w:eastAsia="Calibri"/>
                <w:b/>
                <w:bCs/>
                <w:szCs w:val="24"/>
                <w:lang w:val="et-EE"/>
              </w:rPr>
            </w:pPr>
            <w:r>
              <w:rPr>
                <w:rFonts w:ascii="Cambria" w:eastAsia="Times New Roman" w:hAnsi="Cambria" w:cstheme="minorBidi"/>
                <w:b/>
                <w:bCs/>
                <w:sz w:val="20"/>
                <w:szCs w:val="20"/>
                <w:lang w:val="et-EE"/>
              </w:rPr>
              <w:t>Summa (eurodes)</w:t>
            </w:r>
          </w:p>
        </w:tc>
      </w:tr>
      <w:tr w:rsidR="00323B85" w14:paraId="7607B049" w14:textId="77777777" w:rsidTr="00242E94">
        <w:tc>
          <w:tcPr>
            <w:tcW w:w="1599" w:type="dxa"/>
            <w:shd w:val="clear" w:color="auto" w:fill="FFFFFF" w:themeFill="background1"/>
          </w:tcPr>
          <w:p w14:paraId="12D6B290" w14:textId="33011D82" w:rsidR="00323B85" w:rsidRDefault="00032827" w:rsidP="00323B85">
            <w:pPr>
              <w:spacing w:before="0" w:after="0" w:line="240" w:lineRule="auto"/>
              <w:rPr>
                <w:rFonts w:ascii="Cambria" w:eastAsia="Times New Roman" w:hAnsi="Cambria" w:cstheme="minorBidi"/>
                <w:sz w:val="20"/>
                <w:szCs w:val="20"/>
                <w:lang w:val="et-EE"/>
              </w:rPr>
            </w:pPr>
            <w:ins w:id="1259" w:author="Kaisa Tähe - RAM" w:date="2025-10-06T15:29:00Z" w16du:dateUtc="2025-10-06T12:29:00Z">
              <w:r>
                <w:rPr>
                  <w:rFonts w:ascii="Cambria" w:eastAsia="Times New Roman" w:hAnsi="Cambria" w:cstheme="minorBidi"/>
                  <w:sz w:val="20"/>
                  <w:szCs w:val="20"/>
                  <w:lang w:val="et-EE"/>
                </w:rPr>
                <w:t>12</w:t>
              </w:r>
            </w:ins>
          </w:p>
        </w:tc>
        <w:tc>
          <w:tcPr>
            <w:tcW w:w="1384" w:type="dxa"/>
            <w:shd w:val="clear" w:color="auto" w:fill="FFFFFF" w:themeFill="background1"/>
          </w:tcPr>
          <w:p w14:paraId="518CFBFA" w14:textId="677C688D" w:rsidR="00323B85" w:rsidRDefault="00472164" w:rsidP="00323B85">
            <w:pPr>
              <w:spacing w:before="0" w:after="0" w:line="240" w:lineRule="auto"/>
              <w:rPr>
                <w:rFonts w:ascii="Cambria" w:eastAsia="Times New Roman" w:hAnsi="Cambria" w:cstheme="minorBidi"/>
                <w:sz w:val="20"/>
                <w:szCs w:val="20"/>
                <w:lang w:val="et-EE"/>
              </w:rPr>
            </w:pPr>
            <w:ins w:id="1260" w:author="Kaisa Tähe - RAM" w:date="2025-08-07T16:44:00Z" w16du:dateUtc="2025-08-07T13:44:00Z">
              <w:r w:rsidRPr="00B17332">
                <w:rPr>
                  <w:rFonts w:ascii="Cambria" w:hAnsi="Cambria" w:cstheme="minorHAnsi"/>
                  <w:iCs/>
                  <w:sz w:val="20"/>
                  <w:szCs w:val="20"/>
                  <w:lang w:val="et-EE"/>
                </w:rPr>
                <w:t>ÜF</w:t>
              </w:r>
            </w:ins>
          </w:p>
        </w:tc>
        <w:tc>
          <w:tcPr>
            <w:tcW w:w="1433" w:type="dxa"/>
            <w:shd w:val="clear" w:color="auto" w:fill="FFFFFF" w:themeFill="background1"/>
          </w:tcPr>
          <w:p w14:paraId="28AB9278" w14:textId="57CFD704" w:rsidR="00323B85" w:rsidRDefault="00032827" w:rsidP="00323B85">
            <w:pPr>
              <w:spacing w:before="0" w:after="0" w:line="240" w:lineRule="auto"/>
              <w:rPr>
                <w:rFonts w:eastAsia="Calibri"/>
                <w:szCs w:val="24"/>
                <w:lang w:val="et-EE"/>
              </w:rPr>
            </w:pPr>
            <w:ins w:id="1261" w:author="Kaisa Tähe - RAM" w:date="2025-10-06T15:29:00Z" w16du:dateUtc="2025-10-06T12:29:00Z">
              <w:r>
                <w:rPr>
                  <w:rFonts w:eastAsia="Calibri"/>
                  <w:szCs w:val="24"/>
                  <w:lang w:val="et-EE"/>
                </w:rPr>
                <w:t>-</w:t>
              </w:r>
            </w:ins>
          </w:p>
        </w:tc>
        <w:tc>
          <w:tcPr>
            <w:tcW w:w="1644" w:type="dxa"/>
            <w:shd w:val="clear" w:color="auto" w:fill="FFFFFF" w:themeFill="background1"/>
          </w:tcPr>
          <w:p w14:paraId="591EC79B" w14:textId="25064F42" w:rsidR="00323B85" w:rsidRDefault="00323B85" w:rsidP="00323B85">
            <w:pPr>
              <w:spacing w:before="0" w:after="0" w:line="240" w:lineRule="auto"/>
              <w:rPr>
                <w:rFonts w:ascii="Cambria" w:eastAsia="Times New Roman" w:hAnsi="Cambria" w:cstheme="minorBidi"/>
                <w:sz w:val="20"/>
                <w:szCs w:val="20"/>
                <w:lang w:val="et-EE"/>
              </w:rPr>
            </w:pPr>
            <w:ins w:id="1262" w:author="Kaisa Tähe - RAM" w:date="2025-07-18T16:12:00Z" w16du:dateUtc="2025-07-18T13:12:00Z">
              <w:r>
                <w:rPr>
                  <w:rFonts w:ascii="Cambria" w:eastAsia="Times New Roman" w:hAnsi="Cambria" w:cstheme="minorBidi"/>
                  <w:sz w:val="20"/>
                  <w:szCs w:val="20"/>
                  <w:lang w:val="et-EE"/>
                </w:rPr>
                <w:t>iii</w:t>
              </w:r>
            </w:ins>
          </w:p>
        </w:tc>
        <w:tc>
          <w:tcPr>
            <w:tcW w:w="1732" w:type="dxa"/>
            <w:shd w:val="clear" w:color="auto" w:fill="FFFFFF" w:themeFill="background1"/>
          </w:tcPr>
          <w:p w14:paraId="0CDC6020" w14:textId="7E1B5E01" w:rsidR="00323B85" w:rsidRDefault="00323B85" w:rsidP="00323B85">
            <w:pPr>
              <w:spacing w:before="0" w:after="0" w:line="240" w:lineRule="auto"/>
              <w:rPr>
                <w:rFonts w:ascii="Cambria" w:eastAsia="Times New Roman" w:hAnsi="Cambria" w:cstheme="minorBidi"/>
                <w:sz w:val="20"/>
                <w:szCs w:val="20"/>
                <w:lang w:val="et-EE"/>
              </w:rPr>
            </w:pPr>
            <w:ins w:id="1263" w:author="Kaisa Tähe - RAM" w:date="2025-07-18T16:12:00Z" w16du:dateUtc="2025-07-18T13:12:00Z">
              <w:r>
                <w:rPr>
                  <w:rFonts w:ascii="Cambria" w:eastAsia="Times New Roman" w:hAnsi="Cambria" w:cstheme="minorHAnsi"/>
                  <w:sz w:val="20"/>
                  <w:szCs w:val="20"/>
                  <w:lang w:val="et-EE"/>
                </w:rPr>
                <w:t>087</w:t>
              </w:r>
            </w:ins>
          </w:p>
        </w:tc>
        <w:tc>
          <w:tcPr>
            <w:tcW w:w="1842" w:type="dxa"/>
            <w:shd w:val="clear" w:color="auto" w:fill="FFFFFF" w:themeFill="background1"/>
          </w:tcPr>
          <w:p w14:paraId="71E79ABF" w14:textId="62DCFB15" w:rsidR="00AA4170" w:rsidDel="009C22BC" w:rsidRDefault="00AA4170" w:rsidP="00AA4170">
            <w:pPr>
              <w:spacing w:before="0" w:after="0" w:line="240" w:lineRule="auto"/>
              <w:rPr>
                <w:ins w:id="1264" w:author="Juhan Anupõld - RAM" w:date="2025-10-30T14:22:00Z" w16du:dateUtc="2025-10-30T12:22:00Z"/>
                <w:del w:id="1265" w:author="Kaisa Tähe - RAM" w:date="2025-11-14T10:37:00Z" w16du:dateUtc="2025-11-14T08:37:00Z"/>
                <w:rFonts w:ascii="Calibri" w:hAnsi="Calibri" w:cs="Calibri"/>
                <w:sz w:val="20"/>
                <w:szCs w:val="20"/>
                <w:lang w:val="et-EE"/>
              </w:rPr>
            </w:pPr>
            <w:ins w:id="1266" w:author="Juhan Anupõld - RAM" w:date="2025-10-30T14:22:00Z" w16du:dateUtc="2025-10-30T12:22:00Z">
              <w:r>
                <w:rPr>
                  <w:rFonts w:ascii="Calibri" w:hAnsi="Calibri" w:cs="Calibri"/>
                  <w:sz w:val="20"/>
                  <w:szCs w:val="20"/>
                </w:rPr>
                <w:t>177 603 60</w:t>
              </w:r>
            </w:ins>
            <w:ins w:id="1267" w:author="Juhan Anupõld - RAM" w:date="2025-11-06T14:07:00Z" w16du:dateUtc="2025-11-06T12:07:00Z">
              <w:r w:rsidR="00E87072">
                <w:rPr>
                  <w:rFonts w:ascii="Calibri" w:hAnsi="Calibri" w:cs="Calibri"/>
                  <w:sz w:val="20"/>
                  <w:szCs w:val="20"/>
                </w:rPr>
                <w:t>4</w:t>
              </w:r>
            </w:ins>
            <w:ins w:id="1268" w:author="Juhan Anupõld - RAM" w:date="2025-10-30T14:22:00Z" w16du:dateUtc="2025-10-30T12:22:00Z">
              <w:r>
                <w:rPr>
                  <w:rFonts w:ascii="Calibri" w:hAnsi="Calibri" w:cs="Calibri"/>
                  <w:sz w:val="20"/>
                  <w:szCs w:val="20"/>
                </w:rPr>
                <w:t xml:space="preserve"> </w:t>
              </w:r>
            </w:ins>
          </w:p>
          <w:p w14:paraId="7D6064CB" w14:textId="7B76C95E" w:rsidR="00323B85" w:rsidRDefault="00323B85" w:rsidP="00323B85">
            <w:pPr>
              <w:spacing w:before="0" w:after="0" w:line="240" w:lineRule="auto"/>
              <w:rPr>
                <w:rFonts w:ascii="Cambria" w:eastAsia="Times New Roman" w:hAnsi="Cambria" w:cstheme="minorBidi"/>
                <w:sz w:val="20"/>
                <w:szCs w:val="20"/>
                <w:lang w:val="et-EE"/>
              </w:rPr>
            </w:pPr>
          </w:p>
        </w:tc>
      </w:tr>
      <w:tr w:rsidR="00323B85" w14:paraId="3658E985" w14:textId="77777777" w:rsidTr="00242E94">
        <w:tc>
          <w:tcPr>
            <w:tcW w:w="1599" w:type="dxa"/>
            <w:shd w:val="clear" w:color="auto" w:fill="FFFFFF" w:themeFill="background1"/>
          </w:tcPr>
          <w:p w14:paraId="2002DA21" w14:textId="1F03249B" w:rsidR="00323B85" w:rsidRDefault="00032827" w:rsidP="00323B85">
            <w:pPr>
              <w:spacing w:before="0" w:after="0" w:line="240" w:lineRule="auto"/>
              <w:rPr>
                <w:rFonts w:ascii="Cambria" w:eastAsia="Times New Roman" w:hAnsi="Cambria" w:cstheme="minorBidi"/>
                <w:sz w:val="20"/>
                <w:szCs w:val="20"/>
                <w:lang w:val="et-EE"/>
              </w:rPr>
            </w:pPr>
            <w:ins w:id="1269" w:author="Kaisa Tähe - RAM" w:date="2025-10-06T15:29:00Z" w16du:dateUtc="2025-10-06T12:29:00Z">
              <w:r>
                <w:rPr>
                  <w:rFonts w:ascii="Cambria" w:eastAsia="Times New Roman" w:hAnsi="Cambria" w:cstheme="minorBidi"/>
                  <w:sz w:val="20"/>
                  <w:szCs w:val="20"/>
                  <w:lang w:val="et-EE"/>
                </w:rPr>
                <w:t>12</w:t>
              </w:r>
            </w:ins>
          </w:p>
        </w:tc>
        <w:tc>
          <w:tcPr>
            <w:tcW w:w="1384" w:type="dxa"/>
            <w:shd w:val="clear" w:color="auto" w:fill="FFFFFF" w:themeFill="background1"/>
          </w:tcPr>
          <w:p w14:paraId="2876F656" w14:textId="38E4E256" w:rsidR="00323B85" w:rsidRDefault="00472164" w:rsidP="00323B85">
            <w:pPr>
              <w:spacing w:before="0" w:after="0" w:line="240" w:lineRule="auto"/>
              <w:rPr>
                <w:rFonts w:ascii="Cambria" w:eastAsia="Times New Roman" w:hAnsi="Cambria" w:cstheme="minorBidi"/>
                <w:sz w:val="20"/>
                <w:szCs w:val="20"/>
                <w:lang w:val="et-EE"/>
              </w:rPr>
            </w:pPr>
            <w:ins w:id="1270" w:author="Kaisa Tähe - RAM" w:date="2025-08-07T16:44:00Z" w16du:dateUtc="2025-08-07T13:44:00Z">
              <w:r w:rsidRPr="00B17332">
                <w:rPr>
                  <w:rFonts w:ascii="Cambria" w:hAnsi="Cambria" w:cstheme="minorHAnsi"/>
                  <w:iCs/>
                  <w:sz w:val="20"/>
                  <w:szCs w:val="20"/>
                  <w:lang w:val="et-EE"/>
                </w:rPr>
                <w:t>ÜF</w:t>
              </w:r>
            </w:ins>
          </w:p>
        </w:tc>
        <w:tc>
          <w:tcPr>
            <w:tcW w:w="1433" w:type="dxa"/>
            <w:shd w:val="clear" w:color="auto" w:fill="FFFFFF" w:themeFill="background1"/>
          </w:tcPr>
          <w:p w14:paraId="76D50C9E" w14:textId="25D764D8" w:rsidR="00323B85" w:rsidRDefault="00032827" w:rsidP="00323B85">
            <w:pPr>
              <w:spacing w:before="0" w:after="0" w:line="240" w:lineRule="auto"/>
              <w:rPr>
                <w:rFonts w:ascii="Cambria" w:eastAsia="Times New Roman" w:hAnsi="Cambria" w:cstheme="minorBidi"/>
                <w:sz w:val="20"/>
                <w:szCs w:val="20"/>
                <w:lang w:val="et-EE"/>
              </w:rPr>
            </w:pPr>
            <w:ins w:id="1271" w:author="Kaisa Tähe - RAM" w:date="2025-10-06T15:29:00Z" w16du:dateUtc="2025-10-06T12:29:00Z">
              <w:r>
                <w:rPr>
                  <w:rFonts w:ascii="Cambria" w:eastAsia="Times New Roman" w:hAnsi="Cambria" w:cstheme="minorBidi"/>
                  <w:sz w:val="20"/>
                  <w:szCs w:val="20"/>
                  <w:lang w:val="et-EE"/>
                </w:rPr>
                <w:t>-</w:t>
              </w:r>
            </w:ins>
          </w:p>
        </w:tc>
        <w:tc>
          <w:tcPr>
            <w:tcW w:w="1644" w:type="dxa"/>
            <w:shd w:val="clear" w:color="auto" w:fill="FFFFFF" w:themeFill="background1"/>
          </w:tcPr>
          <w:p w14:paraId="6651FF42" w14:textId="42297C21" w:rsidR="00323B85" w:rsidRDefault="00323B85" w:rsidP="00323B85">
            <w:pPr>
              <w:spacing w:before="0" w:after="0" w:line="240" w:lineRule="auto"/>
              <w:rPr>
                <w:rFonts w:ascii="Cambria" w:eastAsia="Times New Roman" w:hAnsi="Cambria" w:cstheme="minorBidi"/>
                <w:sz w:val="20"/>
                <w:szCs w:val="20"/>
                <w:lang w:val="et-EE"/>
              </w:rPr>
            </w:pPr>
            <w:ins w:id="1272" w:author="Kaisa Tähe - RAM" w:date="2025-07-18T16:12:00Z" w16du:dateUtc="2025-07-18T13:12:00Z">
              <w:r>
                <w:rPr>
                  <w:rFonts w:ascii="Cambria" w:eastAsia="Times New Roman" w:hAnsi="Cambria" w:cstheme="minorHAnsi"/>
                  <w:sz w:val="20"/>
                  <w:szCs w:val="20"/>
                  <w:lang w:val="et-EE"/>
                </w:rPr>
                <w:t>iii</w:t>
              </w:r>
            </w:ins>
          </w:p>
        </w:tc>
        <w:tc>
          <w:tcPr>
            <w:tcW w:w="1732" w:type="dxa"/>
            <w:shd w:val="clear" w:color="auto" w:fill="FFFFFF" w:themeFill="background1"/>
          </w:tcPr>
          <w:p w14:paraId="72BA7C89" w14:textId="4C8BC3AC" w:rsidR="00323B85" w:rsidRDefault="00323B85" w:rsidP="00323B85">
            <w:pPr>
              <w:spacing w:before="0" w:after="0" w:line="240" w:lineRule="auto"/>
              <w:rPr>
                <w:rFonts w:ascii="Cambria" w:eastAsia="Times New Roman" w:hAnsi="Cambria" w:cstheme="minorBidi"/>
                <w:sz w:val="20"/>
                <w:szCs w:val="20"/>
                <w:lang w:val="et-EE"/>
              </w:rPr>
            </w:pPr>
            <w:ins w:id="1273" w:author="Kaisa Tähe - RAM" w:date="2025-07-18T16:12:00Z" w16du:dateUtc="2025-07-18T13:12:00Z">
              <w:r>
                <w:rPr>
                  <w:rFonts w:ascii="Cambria" w:eastAsia="Times New Roman" w:hAnsi="Cambria" w:cstheme="minorHAnsi"/>
                  <w:sz w:val="20"/>
                  <w:szCs w:val="20"/>
                  <w:lang w:val="et-EE"/>
                </w:rPr>
                <w:t>097</w:t>
              </w:r>
            </w:ins>
          </w:p>
        </w:tc>
        <w:tc>
          <w:tcPr>
            <w:tcW w:w="1842" w:type="dxa"/>
            <w:shd w:val="clear" w:color="auto" w:fill="FFFFFF" w:themeFill="background1"/>
          </w:tcPr>
          <w:p w14:paraId="774893BE" w14:textId="2755ACF7" w:rsidR="00323B85" w:rsidRDefault="003F4CE5" w:rsidP="00323B85">
            <w:pPr>
              <w:spacing w:before="0" w:after="0" w:line="240" w:lineRule="auto"/>
              <w:rPr>
                <w:rFonts w:ascii="Cambria" w:eastAsia="Times New Roman" w:hAnsi="Cambria" w:cstheme="minorBidi"/>
                <w:sz w:val="20"/>
                <w:szCs w:val="20"/>
                <w:lang w:val="et-EE"/>
              </w:rPr>
            </w:pPr>
            <w:ins w:id="1274" w:author="Kaisa Tähe - RAM" w:date="2025-09-25T17:33:00Z" w16du:dateUtc="2025-09-25T14:33:00Z">
              <w:r>
                <w:rPr>
                  <w:rFonts w:ascii="Cambria" w:eastAsia="Times New Roman" w:hAnsi="Cambria" w:cstheme="minorBidi"/>
                  <w:sz w:val="20"/>
                  <w:szCs w:val="20"/>
                  <w:lang w:val="et-EE"/>
                </w:rPr>
                <w:t>97 930 000</w:t>
              </w:r>
            </w:ins>
          </w:p>
        </w:tc>
      </w:tr>
      <w:tr w:rsidR="00505C4F" w14:paraId="247FDC2C" w14:textId="77777777" w:rsidTr="00242E94">
        <w:trPr>
          <w:ins w:id="1275" w:author="Kaisa Tähe - RAM" w:date="2025-08-07T17:23:00Z"/>
        </w:trPr>
        <w:tc>
          <w:tcPr>
            <w:tcW w:w="1599" w:type="dxa"/>
            <w:shd w:val="clear" w:color="auto" w:fill="FFFFFF" w:themeFill="background1"/>
          </w:tcPr>
          <w:p w14:paraId="6BD8563C" w14:textId="712574B0" w:rsidR="00505C4F" w:rsidRDefault="00032827" w:rsidP="00323B85">
            <w:pPr>
              <w:spacing w:before="0" w:after="0" w:line="240" w:lineRule="auto"/>
              <w:rPr>
                <w:ins w:id="1276" w:author="Kaisa Tähe - RAM" w:date="2025-08-07T17:23:00Z" w16du:dateUtc="2025-08-07T14:23:00Z"/>
                <w:rFonts w:ascii="Cambria" w:eastAsia="Times New Roman" w:hAnsi="Cambria" w:cstheme="minorBidi"/>
                <w:sz w:val="20"/>
                <w:szCs w:val="20"/>
                <w:lang w:val="et-EE"/>
              </w:rPr>
            </w:pPr>
            <w:ins w:id="1277" w:author="Kaisa Tähe - RAM" w:date="2025-10-06T15:29:00Z" w16du:dateUtc="2025-10-06T12:29:00Z">
              <w:r>
                <w:rPr>
                  <w:rFonts w:ascii="Cambria" w:eastAsia="Times New Roman" w:hAnsi="Cambria" w:cstheme="minorBidi"/>
                  <w:sz w:val="20"/>
                  <w:szCs w:val="20"/>
                  <w:lang w:val="et-EE"/>
                </w:rPr>
                <w:t>12</w:t>
              </w:r>
            </w:ins>
          </w:p>
        </w:tc>
        <w:tc>
          <w:tcPr>
            <w:tcW w:w="1384" w:type="dxa"/>
            <w:shd w:val="clear" w:color="auto" w:fill="FFFFFF" w:themeFill="background1"/>
          </w:tcPr>
          <w:p w14:paraId="65711F3A" w14:textId="4EAA1000" w:rsidR="00505C4F" w:rsidRPr="00B17332" w:rsidRDefault="002B12B0" w:rsidP="00323B85">
            <w:pPr>
              <w:spacing w:before="0" w:after="0" w:line="240" w:lineRule="auto"/>
              <w:rPr>
                <w:ins w:id="1278" w:author="Kaisa Tähe - RAM" w:date="2025-08-07T17:23:00Z" w16du:dateUtc="2025-08-07T14:23:00Z"/>
                <w:rFonts w:ascii="Cambria" w:hAnsi="Cambria" w:cstheme="minorHAnsi"/>
                <w:iCs/>
                <w:sz w:val="20"/>
                <w:szCs w:val="20"/>
                <w:lang w:val="et-EE"/>
              </w:rPr>
            </w:pPr>
            <w:ins w:id="1279" w:author="Kaisa Tähe - RAM" w:date="2025-08-07T17:23:00Z" w16du:dateUtc="2025-08-07T14:23:00Z">
              <w:r>
                <w:rPr>
                  <w:rFonts w:ascii="Cambria" w:hAnsi="Cambria" w:cstheme="minorHAnsi"/>
                  <w:iCs/>
                  <w:sz w:val="20"/>
                  <w:szCs w:val="20"/>
                  <w:lang w:val="et-EE"/>
                </w:rPr>
                <w:t>ÜF</w:t>
              </w:r>
            </w:ins>
          </w:p>
        </w:tc>
        <w:tc>
          <w:tcPr>
            <w:tcW w:w="1433" w:type="dxa"/>
            <w:shd w:val="clear" w:color="auto" w:fill="FFFFFF" w:themeFill="background1"/>
          </w:tcPr>
          <w:p w14:paraId="3FC7CF69" w14:textId="3EDD1957" w:rsidR="00505C4F" w:rsidRDefault="00032827" w:rsidP="00323B85">
            <w:pPr>
              <w:spacing w:before="0" w:after="0" w:line="240" w:lineRule="auto"/>
              <w:rPr>
                <w:ins w:id="1280" w:author="Kaisa Tähe - RAM" w:date="2025-08-07T17:23:00Z" w16du:dateUtc="2025-08-07T14:23:00Z"/>
                <w:rFonts w:ascii="Cambria" w:eastAsia="Times New Roman" w:hAnsi="Cambria" w:cstheme="minorBidi"/>
                <w:sz w:val="20"/>
                <w:szCs w:val="20"/>
                <w:lang w:val="et-EE"/>
              </w:rPr>
            </w:pPr>
            <w:ins w:id="1281" w:author="Kaisa Tähe - RAM" w:date="2025-10-06T15:29:00Z" w16du:dateUtc="2025-10-06T12:29:00Z">
              <w:r>
                <w:rPr>
                  <w:rFonts w:ascii="Cambria" w:eastAsia="Times New Roman" w:hAnsi="Cambria" w:cstheme="minorBidi"/>
                  <w:sz w:val="20"/>
                  <w:szCs w:val="20"/>
                  <w:lang w:val="et-EE"/>
                </w:rPr>
                <w:t>-</w:t>
              </w:r>
            </w:ins>
          </w:p>
        </w:tc>
        <w:tc>
          <w:tcPr>
            <w:tcW w:w="1644" w:type="dxa"/>
            <w:shd w:val="clear" w:color="auto" w:fill="FFFFFF" w:themeFill="background1"/>
          </w:tcPr>
          <w:p w14:paraId="6F6CB2BA" w14:textId="3F990F45" w:rsidR="00505C4F" w:rsidRDefault="00731348" w:rsidP="00323B85">
            <w:pPr>
              <w:spacing w:before="0" w:after="0" w:line="240" w:lineRule="auto"/>
              <w:rPr>
                <w:ins w:id="1282" w:author="Kaisa Tähe - RAM" w:date="2025-08-07T17:23:00Z" w16du:dateUtc="2025-08-07T14:23:00Z"/>
                <w:rFonts w:ascii="Cambria" w:eastAsia="Times New Roman" w:hAnsi="Cambria" w:cstheme="minorHAnsi"/>
                <w:sz w:val="20"/>
                <w:szCs w:val="20"/>
                <w:lang w:val="et-EE"/>
              </w:rPr>
            </w:pPr>
            <w:ins w:id="1283" w:author="Kaisa Tähe - RAM" w:date="2025-08-07T17:24:00Z" w16du:dateUtc="2025-08-07T14:24:00Z">
              <w:r>
                <w:rPr>
                  <w:rFonts w:ascii="Cambria" w:eastAsia="Times New Roman" w:hAnsi="Cambria" w:cstheme="minorHAnsi"/>
                  <w:sz w:val="20"/>
                  <w:szCs w:val="20"/>
                  <w:lang w:val="et-EE"/>
                </w:rPr>
                <w:t>iii</w:t>
              </w:r>
            </w:ins>
          </w:p>
        </w:tc>
        <w:tc>
          <w:tcPr>
            <w:tcW w:w="1732" w:type="dxa"/>
            <w:shd w:val="clear" w:color="auto" w:fill="FFFFFF" w:themeFill="background1"/>
          </w:tcPr>
          <w:p w14:paraId="381183A1" w14:textId="50D9AC0E" w:rsidR="00505C4F" w:rsidRDefault="00A2128B" w:rsidP="00323B85">
            <w:pPr>
              <w:spacing w:before="0" w:after="0" w:line="240" w:lineRule="auto"/>
              <w:rPr>
                <w:ins w:id="1284" w:author="Kaisa Tähe - RAM" w:date="2025-08-07T17:23:00Z" w16du:dateUtc="2025-08-07T14:23:00Z"/>
                <w:rFonts w:ascii="Cambria" w:eastAsia="Times New Roman" w:hAnsi="Cambria" w:cstheme="minorHAnsi"/>
                <w:sz w:val="20"/>
                <w:szCs w:val="20"/>
                <w:lang w:val="et-EE"/>
              </w:rPr>
            </w:pPr>
            <w:ins w:id="1285" w:author="Kaisa Tähe - RAM" w:date="2025-10-01T13:30:00Z" w16du:dateUtc="2025-10-01T10:30:00Z">
              <w:r>
                <w:rPr>
                  <w:rFonts w:ascii="Cambria" w:eastAsia="Times New Roman" w:hAnsi="Cambria" w:cstheme="minorHAnsi"/>
                  <w:sz w:val="20"/>
                  <w:szCs w:val="20"/>
                  <w:lang w:val="et-EE"/>
                </w:rPr>
                <w:t>1</w:t>
              </w:r>
            </w:ins>
            <w:ins w:id="1286" w:author="Kaisa Tähe - RAM" w:date="2025-09-30T16:20:00Z" w16du:dateUtc="2025-09-30T13:20:00Z">
              <w:r w:rsidR="00BD2154">
                <w:rPr>
                  <w:rFonts w:ascii="Cambria" w:eastAsia="Times New Roman" w:hAnsi="Cambria" w:cstheme="minorHAnsi"/>
                  <w:sz w:val="20"/>
                  <w:szCs w:val="20"/>
                  <w:lang w:val="et-EE"/>
                </w:rPr>
                <w:t>98</w:t>
              </w:r>
            </w:ins>
          </w:p>
        </w:tc>
        <w:tc>
          <w:tcPr>
            <w:tcW w:w="1842" w:type="dxa"/>
            <w:shd w:val="clear" w:color="auto" w:fill="FFFFFF" w:themeFill="background1"/>
          </w:tcPr>
          <w:p w14:paraId="12F38D49" w14:textId="356000DC" w:rsidR="00505C4F" w:rsidRDefault="00731348" w:rsidP="00323B85">
            <w:pPr>
              <w:spacing w:before="0" w:after="0" w:line="240" w:lineRule="auto"/>
              <w:rPr>
                <w:ins w:id="1287" w:author="Kaisa Tähe - RAM" w:date="2025-08-07T17:23:00Z" w16du:dateUtc="2025-08-07T14:23:00Z"/>
                <w:rFonts w:ascii="Cambria" w:eastAsia="Times New Roman" w:hAnsi="Cambria" w:cstheme="minorBidi"/>
                <w:sz w:val="20"/>
                <w:szCs w:val="20"/>
                <w:lang w:val="et-EE"/>
              </w:rPr>
            </w:pPr>
            <w:ins w:id="1288" w:author="Kaisa Tähe - RAM" w:date="2025-08-07T17:24:00Z" w16du:dateUtc="2025-08-07T14:24:00Z">
              <w:r>
                <w:rPr>
                  <w:rFonts w:ascii="Cambria" w:eastAsia="Times New Roman" w:hAnsi="Cambria" w:cstheme="minorBidi"/>
                  <w:sz w:val="20"/>
                  <w:szCs w:val="20"/>
                  <w:lang w:val="et-EE"/>
                </w:rPr>
                <w:t>19 650 000</w:t>
              </w:r>
            </w:ins>
          </w:p>
        </w:tc>
      </w:tr>
    </w:tbl>
    <w:p w14:paraId="0C0352C9" w14:textId="77777777" w:rsidR="00FE346E" w:rsidRDefault="00FE346E" w:rsidP="00FE346E">
      <w:pPr>
        <w:spacing w:after="0"/>
        <w:rPr>
          <w:rFonts w:ascii="Cambria" w:hAnsi="Cambria" w:cstheme="minorHAnsi"/>
          <w:b/>
          <w:highlight w:val="lightGray"/>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842"/>
      </w:tblGrid>
      <w:tr w:rsidR="00FE346E" w14:paraId="64222FC4" w14:textId="77777777" w:rsidTr="00242E94">
        <w:tc>
          <w:tcPr>
            <w:tcW w:w="9634" w:type="dxa"/>
            <w:gridSpan w:val="6"/>
            <w:shd w:val="clear" w:color="auto" w:fill="FFFFFF" w:themeFill="background1"/>
          </w:tcPr>
          <w:p w14:paraId="768B96B9" w14:textId="3011EA96" w:rsidR="00FE346E" w:rsidRDefault="00FE346E">
            <w:pPr>
              <w:pStyle w:val="Pealdis"/>
              <w:keepNext/>
              <w:jc w:val="left"/>
              <w:rPr>
                <w:rFonts w:ascii="Cambria" w:hAnsi="Cambria" w:cstheme="minorBidi"/>
                <w:lang w:val="et-EE"/>
              </w:rPr>
            </w:pPr>
            <w:r>
              <w:rPr>
                <w:rFonts w:ascii="Cambria" w:hAnsi="Cambria" w:cstheme="minorBidi"/>
                <w:lang w:val="et-EE"/>
              </w:rPr>
              <w:t xml:space="preserve">Tabel </w:t>
            </w:r>
            <w:ins w:id="1289" w:author="Kaisa Tähe - RAM" w:date="2025-10-13T15:33:00Z" w16du:dateUtc="2025-10-13T12:33:00Z">
              <w:r w:rsidR="005A6B03">
                <w:rPr>
                  <w:rFonts w:ascii="Cambria" w:hAnsi="Cambria" w:cstheme="minorBidi"/>
                  <w:lang w:val="et-EE"/>
                </w:rPr>
                <w:t>8</w:t>
              </w:r>
            </w:ins>
            <w:ins w:id="1290" w:author="Kaisa Tähe - RAM" w:date="2025-10-13T15:34:00Z" w16du:dateUtc="2025-10-13T12:34:00Z">
              <w:r w:rsidR="00A51E8C">
                <w:rPr>
                  <w:rFonts w:ascii="Cambria" w:hAnsi="Cambria" w:cstheme="minorBidi"/>
                  <w:lang w:val="et-EE"/>
                </w:rPr>
                <w:t>3</w:t>
              </w:r>
            </w:ins>
            <w:del w:id="1291" w:author="Kaisa Tähe - RAM" w:date="2025-10-13T15:33:00Z" w16du:dateUtc="2025-10-13T12:33:00Z">
              <w:r w:rsidDel="005A6B03">
                <w:rPr>
                  <w:rFonts w:ascii="Cambria" w:hAnsi="Cambria" w:cstheme="minorBidi"/>
                  <w:lang w:val="et-EE"/>
                </w:rPr>
                <w:delText>4 erieesmärk (</w:delText>
              </w:r>
              <w:r w:rsidR="005268FA" w:rsidDel="005A6B03">
                <w:rPr>
                  <w:rFonts w:ascii="Cambria" w:hAnsi="Cambria" w:cstheme="minorBidi"/>
                  <w:lang w:val="et-EE"/>
                </w:rPr>
                <w:delText>ii</w:delText>
              </w:r>
              <w:r w:rsidDel="005A6B03">
                <w:rPr>
                  <w:rFonts w:ascii="Cambria" w:hAnsi="Cambria" w:cstheme="minorBidi"/>
                  <w:lang w:val="et-EE"/>
                </w:rPr>
                <w:delText>i)</w:delText>
              </w:r>
            </w:del>
            <w:r>
              <w:rPr>
                <w:rFonts w:ascii="Cambria" w:hAnsi="Cambria" w:cstheme="minorBidi"/>
                <w:lang w:val="et-EE"/>
              </w:rPr>
              <w:t>: Mõõde 2 – rahastamise vorm</w:t>
            </w:r>
          </w:p>
        </w:tc>
      </w:tr>
      <w:tr w:rsidR="00FE346E" w14:paraId="3830D9E3" w14:textId="77777777" w:rsidTr="00242E94">
        <w:tc>
          <w:tcPr>
            <w:tcW w:w="1599" w:type="dxa"/>
            <w:shd w:val="clear" w:color="auto" w:fill="FFFFFF" w:themeFill="background1"/>
          </w:tcPr>
          <w:p w14:paraId="0E8F5616" w14:textId="77777777" w:rsidR="00FE346E" w:rsidRDefault="00FE346E">
            <w:pPr>
              <w:spacing w:before="0" w:after="0" w:line="240" w:lineRule="auto"/>
              <w:rPr>
                <w:rFonts w:eastAsia="Calibri"/>
                <w:b/>
                <w:bCs/>
                <w:szCs w:val="24"/>
                <w:lang w:val="et-EE"/>
              </w:rPr>
            </w:pPr>
            <w:r>
              <w:rPr>
                <w:rFonts w:ascii="Cambria" w:hAnsi="Cambria" w:cstheme="minorBidi"/>
                <w:b/>
                <w:bCs/>
                <w:sz w:val="20"/>
                <w:szCs w:val="20"/>
                <w:lang w:val="et-EE"/>
              </w:rPr>
              <w:t>Prioriteedi number</w:t>
            </w:r>
          </w:p>
        </w:tc>
        <w:tc>
          <w:tcPr>
            <w:tcW w:w="1384" w:type="dxa"/>
            <w:shd w:val="clear" w:color="auto" w:fill="FFFFFF" w:themeFill="background1"/>
          </w:tcPr>
          <w:p w14:paraId="2BE64257" w14:textId="77777777" w:rsidR="00FE346E" w:rsidRDefault="00FE346E">
            <w:pPr>
              <w:spacing w:before="0" w:after="0" w:line="240" w:lineRule="auto"/>
              <w:rPr>
                <w:rFonts w:eastAsia="Calibri"/>
                <w:b/>
                <w:bCs/>
                <w:szCs w:val="24"/>
                <w:lang w:val="et-EE"/>
              </w:rPr>
            </w:pPr>
            <w:r>
              <w:rPr>
                <w:rFonts w:ascii="Cambria" w:hAnsi="Cambria" w:cstheme="minorBidi"/>
                <w:b/>
                <w:bCs/>
                <w:sz w:val="20"/>
                <w:szCs w:val="20"/>
                <w:lang w:val="et-EE"/>
              </w:rPr>
              <w:t>Fond</w:t>
            </w:r>
          </w:p>
        </w:tc>
        <w:tc>
          <w:tcPr>
            <w:tcW w:w="1433" w:type="dxa"/>
            <w:shd w:val="clear" w:color="auto" w:fill="FFFFFF" w:themeFill="background1"/>
          </w:tcPr>
          <w:p w14:paraId="3B8BCDDC" w14:textId="77777777" w:rsidR="00FE346E" w:rsidRDefault="00FE346E">
            <w:pPr>
              <w:spacing w:before="0" w:after="0" w:line="240" w:lineRule="auto"/>
              <w:rPr>
                <w:rFonts w:eastAsia="Calibri"/>
                <w:b/>
                <w:bCs/>
                <w:szCs w:val="24"/>
                <w:lang w:val="et-EE"/>
              </w:rPr>
            </w:pPr>
            <w:r>
              <w:rPr>
                <w:rFonts w:ascii="Cambria" w:hAnsi="Cambria" w:cstheme="minorBidi"/>
                <w:b/>
                <w:bCs/>
                <w:sz w:val="20"/>
                <w:szCs w:val="20"/>
                <w:lang w:val="et-EE"/>
              </w:rPr>
              <w:t>Piirkonna kategooria</w:t>
            </w:r>
          </w:p>
        </w:tc>
        <w:tc>
          <w:tcPr>
            <w:tcW w:w="1644" w:type="dxa"/>
            <w:shd w:val="clear" w:color="auto" w:fill="FFFFFF" w:themeFill="background1"/>
          </w:tcPr>
          <w:p w14:paraId="7D654AFB" w14:textId="77777777" w:rsidR="00FE346E" w:rsidRDefault="00FE346E">
            <w:pPr>
              <w:spacing w:before="0" w:after="0" w:line="240" w:lineRule="auto"/>
              <w:rPr>
                <w:rFonts w:eastAsia="Calibri"/>
                <w:b/>
                <w:bCs/>
                <w:szCs w:val="24"/>
                <w:lang w:val="et-EE"/>
              </w:rPr>
            </w:pPr>
            <w:r>
              <w:rPr>
                <w:rFonts w:ascii="Cambria" w:hAnsi="Cambria" w:cstheme="minorBidi"/>
                <w:b/>
                <w:bCs/>
                <w:sz w:val="20"/>
                <w:szCs w:val="20"/>
                <w:lang w:val="et-EE"/>
              </w:rPr>
              <w:t>Erieesmärk</w:t>
            </w:r>
          </w:p>
        </w:tc>
        <w:tc>
          <w:tcPr>
            <w:tcW w:w="1732" w:type="dxa"/>
            <w:shd w:val="clear" w:color="auto" w:fill="FFFFFF" w:themeFill="background1"/>
          </w:tcPr>
          <w:p w14:paraId="31FA8C20" w14:textId="77777777" w:rsidR="00FE346E" w:rsidRDefault="00FE346E">
            <w:pPr>
              <w:spacing w:before="0" w:after="0" w:line="240" w:lineRule="auto"/>
              <w:rPr>
                <w:rFonts w:eastAsia="Calibri"/>
                <w:b/>
                <w:bCs/>
                <w:szCs w:val="24"/>
                <w:lang w:val="et-EE"/>
              </w:rPr>
            </w:pPr>
            <w:r>
              <w:rPr>
                <w:rFonts w:ascii="Cambria" w:hAnsi="Cambria" w:cstheme="minorBidi"/>
                <w:b/>
                <w:bCs/>
                <w:sz w:val="20"/>
                <w:szCs w:val="20"/>
                <w:lang w:val="et-EE"/>
              </w:rPr>
              <w:t>Kood</w:t>
            </w:r>
          </w:p>
        </w:tc>
        <w:tc>
          <w:tcPr>
            <w:tcW w:w="1842" w:type="dxa"/>
            <w:shd w:val="clear" w:color="auto" w:fill="FFFFFF" w:themeFill="background1"/>
          </w:tcPr>
          <w:p w14:paraId="73DE74B9" w14:textId="77777777" w:rsidR="00FE346E" w:rsidRDefault="00FE346E">
            <w:pPr>
              <w:spacing w:before="0" w:after="0" w:line="240" w:lineRule="auto"/>
              <w:rPr>
                <w:rFonts w:eastAsia="Calibri"/>
                <w:b/>
                <w:bCs/>
                <w:szCs w:val="24"/>
                <w:lang w:val="et-EE"/>
              </w:rPr>
            </w:pPr>
            <w:r>
              <w:rPr>
                <w:rFonts w:ascii="Cambria" w:hAnsi="Cambria" w:cstheme="minorBidi"/>
                <w:b/>
                <w:bCs/>
                <w:sz w:val="20"/>
                <w:szCs w:val="20"/>
                <w:lang w:val="et-EE"/>
              </w:rPr>
              <w:t>Summa (eurodes)</w:t>
            </w:r>
          </w:p>
        </w:tc>
      </w:tr>
      <w:tr w:rsidR="009A7F86" w14:paraId="47E4FEA2" w14:textId="77777777" w:rsidTr="00242E94">
        <w:tc>
          <w:tcPr>
            <w:tcW w:w="1599" w:type="dxa"/>
            <w:shd w:val="clear" w:color="auto" w:fill="FFFFFF" w:themeFill="background1"/>
          </w:tcPr>
          <w:p w14:paraId="4523BCE5" w14:textId="13BB1417" w:rsidR="009A7F86" w:rsidRDefault="00032827" w:rsidP="009A7F86">
            <w:pPr>
              <w:spacing w:before="0" w:after="0" w:line="240" w:lineRule="auto"/>
              <w:rPr>
                <w:rFonts w:ascii="Cambria" w:eastAsia="Times New Roman" w:hAnsi="Cambria" w:cstheme="minorBidi"/>
                <w:sz w:val="20"/>
                <w:szCs w:val="20"/>
                <w:lang w:val="et-EE"/>
              </w:rPr>
            </w:pPr>
            <w:ins w:id="1292" w:author="Kaisa Tähe - RAM" w:date="2025-10-06T15:29:00Z" w16du:dateUtc="2025-10-06T12:29:00Z">
              <w:r>
                <w:rPr>
                  <w:rFonts w:ascii="Cambria" w:eastAsia="Times New Roman" w:hAnsi="Cambria" w:cstheme="minorBidi"/>
                  <w:sz w:val="20"/>
                  <w:szCs w:val="20"/>
                  <w:lang w:val="et-EE"/>
                </w:rPr>
                <w:t>12</w:t>
              </w:r>
            </w:ins>
          </w:p>
        </w:tc>
        <w:tc>
          <w:tcPr>
            <w:tcW w:w="1384" w:type="dxa"/>
            <w:shd w:val="clear" w:color="auto" w:fill="FFFFFF" w:themeFill="background1"/>
          </w:tcPr>
          <w:p w14:paraId="07127875" w14:textId="0FCFAECE" w:rsidR="009A7F86" w:rsidRDefault="00472164" w:rsidP="009A7F86">
            <w:pPr>
              <w:spacing w:before="0" w:after="0" w:line="240" w:lineRule="auto"/>
              <w:rPr>
                <w:rFonts w:ascii="Cambria" w:eastAsia="Times New Roman" w:hAnsi="Cambria" w:cstheme="minorBidi"/>
                <w:sz w:val="20"/>
                <w:szCs w:val="20"/>
                <w:lang w:val="et-EE"/>
              </w:rPr>
            </w:pPr>
            <w:ins w:id="1293" w:author="Kaisa Tähe - RAM" w:date="2025-08-07T16:44:00Z" w16du:dateUtc="2025-08-07T13:44:00Z">
              <w:r w:rsidRPr="00B17332">
                <w:rPr>
                  <w:rFonts w:ascii="Cambria" w:hAnsi="Cambria" w:cstheme="minorHAnsi"/>
                  <w:iCs/>
                  <w:sz w:val="20"/>
                  <w:szCs w:val="20"/>
                  <w:lang w:val="et-EE"/>
                </w:rPr>
                <w:t>ÜF</w:t>
              </w:r>
            </w:ins>
          </w:p>
        </w:tc>
        <w:tc>
          <w:tcPr>
            <w:tcW w:w="1433" w:type="dxa"/>
            <w:shd w:val="clear" w:color="auto" w:fill="FFFFFF" w:themeFill="background1"/>
          </w:tcPr>
          <w:p w14:paraId="6AA3DD1E" w14:textId="5EF65EA5" w:rsidR="009A7F86" w:rsidRDefault="00032827" w:rsidP="009A7F86">
            <w:pPr>
              <w:spacing w:before="0" w:after="0" w:line="240" w:lineRule="auto"/>
              <w:rPr>
                <w:rFonts w:eastAsia="Calibri"/>
                <w:szCs w:val="24"/>
                <w:lang w:val="et-EE"/>
              </w:rPr>
            </w:pPr>
            <w:ins w:id="1294" w:author="Kaisa Tähe - RAM" w:date="2025-10-06T15:29:00Z" w16du:dateUtc="2025-10-06T12:29:00Z">
              <w:r>
                <w:rPr>
                  <w:rFonts w:eastAsia="Calibri"/>
                  <w:szCs w:val="24"/>
                  <w:lang w:val="et-EE"/>
                </w:rPr>
                <w:t>-</w:t>
              </w:r>
            </w:ins>
          </w:p>
        </w:tc>
        <w:tc>
          <w:tcPr>
            <w:tcW w:w="1644" w:type="dxa"/>
            <w:shd w:val="clear" w:color="auto" w:fill="FFFFFF" w:themeFill="background1"/>
          </w:tcPr>
          <w:p w14:paraId="2B66C614" w14:textId="3403B0D0" w:rsidR="009A7F86" w:rsidRDefault="009A7F86" w:rsidP="00E273E0">
            <w:pPr>
              <w:spacing w:before="0" w:after="0" w:line="240" w:lineRule="auto"/>
              <w:rPr>
                <w:rFonts w:ascii="Cambria" w:eastAsia="Times New Roman" w:hAnsi="Cambria" w:cstheme="minorBidi"/>
                <w:sz w:val="20"/>
                <w:szCs w:val="20"/>
                <w:lang w:val="et-EE"/>
              </w:rPr>
            </w:pPr>
            <w:ins w:id="1295" w:author="Kaisa Tähe - RAM" w:date="2025-07-18T16:14:00Z" w16du:dateUtc="2025-07-18T13:14:00Z">
              <w:r>
                <w:rPr>
                  <w:rFonts w:ascii="Cambria" w:eastAsia="Times New Roman" w:hAnsi="Cambria" w:cstheme="minorBidi"/>
                  <w:sz w:val="20"/>
                  <w:szCs w:val="20"/>
                  <w:lang w:val="et-EE"/>
                </w:rPr>
                <w:t>iii</w:t>
              </w:r>
            </w:ins>
          </w:p>
        </w:tc>
        <w:tc>
          <w:tcPr>
            <w:tcW w:w="1732" w:type="dxa"/>
            <w:shd w:val="clear" w:color="auto" w:fill="FFFFFF" w:themeFill="background1"/>
          </w:tcPr>
          <w:p w14:paraId="20C9C29C" w14:textId="57537933" w:rsidR="009A7F86" w:rsidRDefault="009A7F86" w:rsidP="009A7F86">
            <w:pPr>
              <w:spacing w:before="0" w:after="0" w:line="240" w:lineRule="auto"/>
              <w:rPr>
                <w:rFonts w:ascii="Cambria" w:eastAsia="Times New Roman" w:hAnsi="Cambria" w:cstheme="minorBidi"/>
                <w:sz w:val="20"/>
                <w:szCs w:val="20"/>
                <w:lang w:val="et-EE"/>
              </w:rPr>
            </w:pPr>
            <w:ins w:id="1296" w:author="Kaisa Tähe - RAM" w:date="2025-07-18T16:15:00Z" w16du:dateUtc="2025-07-18T13:15:00Z">
              <w:r>
                <w:rPr>
                  <w:rFonts w:ascii="Cambria" w:eastAsia="Times New Roman" w:hAnsi="Cambria" w:cstheme="minorBidi"/>
                  <w:sz w:val="20"/>
                  <w:szCs w:val="20"/>
                  <w:lang w:val="et-EE"/>
                </w:rPr>
                <w:t>01</w:t>
              </w:r>
            </w:ins>
          </w:p>
        </w:tc>
        <w:tc>
          <w:tcPr>
            <w:tcW w:w="1842" w:type="dxa"/>
            <w:shd w:val="clear" w:color="auto" w:fill="FFFFFF" w:themeFill="background1"/>
          </w:tcPr>
          <w:p w14:paraId="773BB03D" w14:textId="5480C51B" w:rsidR="009A7F86" w:rsidRDefault="004C11F0" w:rsidP="009A7F86">
            <w:pPr>
              <w:spacing w:before="0" w:after="0" w:line="240" w:lineRule="auto"/>
              <w:rPr>
                <w:rFonts w:ascii="Cambria" w:eastAsia="Times New Roman" w:hAnsi="Cambria" w:cstheme="minorBidi"/>
                <w:sz w:val="20"/>
                <w:szCs w:val="20"/>
                <w:lang w:val="et-EE"/>
              </w:rPr>
            </w:pPr>
            <w:ins w:id="1297" w:author="Juhan Anupõld - RAM" w:date="2025-10-30T14:24:00Z" w16du:dateUtc="2025-10-30T12:24:00Z">
              <w:r>
                <w:rPr>
                  <w:rFonts w:ascii="Cambria" w:eastAsia="Times New Roman" w:hAnsi="Cambria" w:cstheme="minorBidi"/>
                  <w:sz w:val="20"/>
                  <w:szCs w:val="20"/>
                  <w:lang w:val="et-EE"/>
                </w:rPr>
                <w:t>295 183 60</w:t>
              </w:r>
            </w:ins>
            <w:ins w:id="1298" w:author="Juhan Anupõld - RAM" w:date="2025-11-06T14:07:00Z" w16du:dateUtc="2025-11-06T12:07:00Z">
              <w:r w:rsidR="00E87072">
                <w:rPr>
                  <w:rFonts w:ascii="Cambria" w:eastAsia="Times New Roman" w:hAnsi="Cambria" w:cstheme="minorBidi"/>
                  <w:sz w:val="20"/>
                  <w:szCs w:val="20"/>
                  <w:lang w:val="et-EE"/>
                </w:rPr>
                <w:t>4</w:t>
              </w:r>
            </w:ins>
          </w:p>
        </w:tc>
      </w:tr>
    </w:tbl>
    <w:p w14:paraId="37096B0A" w14:textId="77777777" w:rsidR="00FE346E" w:rsidRDefault="00FE346E" w:rsidP="00FE346E">
      <w:pPr>
        <w:spacing w:after="0"/>
        <w:rPr>
          <w:rFonts w:ascii="Cambria" w:eastAsia="Times New Roman" w:hAnsi="Cambria" w:cstheme="minorHAnsi"/>
          <w:b/>
          <w:bCs/>
          <w:highlight w:val="lightGray"/>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842"/>
      </w:tblGrid>
      <w:tr w:rsidR="00FE346E" w14:paraId="0C09D882" w14:textId="77777777" w:rsidTr="004E3E16">
        <w:tc>
          <w:tcPr>
            <w:tcW w:w="9634" w:type="dxa"/>
            <w:gridSpan w:val="6"/>
          </w:tcPr>
          <w:p w14:paraId="7F5C1E78" w14:textId="07C834F9" w:rsidR="00FE346E" w:rsidRDefault="00FE346E">
            <w:pPr>
              <w:pStyle w:val="Pealdis"/>
              <w:keepNext/>
              <w:jc w:val="left"/>
              <w:rPr>
                <w:rFonts w:ascii="Cambria" w:hAnsi="Cambria" w:cstheme="minorBidi"/>
                <w:lang w:val="et-EE"/>
              </w:rPr>
            </w:pPr>
            <w:r>
              <w:rPr>
                <w:rFonts w:ascii="Cambria" w:hAnsi="Cambria" w:cstheme="minorBidi"/>
                <w:lang w:val="et-EE"/>
              </w:rPr>
              <w:t xml:space="preserve">Tabel </w:t>
            </w:r>
            <w:ins w:id="1299" w:author="Kaisa Tähe - RAM" w:date="2025-10-13T15:34:00Z" w16du:dateUtc="2025-10-13T12:34:00Z">
              <w:r w:rsidR="005A6B03">
                <w:rPr>
                  <w:rFonts w:ascii="Cambria" w:hAnsi="Cambria" w:cstheme="minorBidi"/>
                  <w:lang w:val="et-EE"/>
                </w:rPr>
                <w:t>8</w:t>
              </w:r>
              <w:r w:rsidR="00A51E8C">
                <w:rPr>
                  <w:rFonts w:ascii="Cambria" w:hAnsi="Cambria" w:cstheme="minorBidi"/>
                  <w:lang w:val="et-EE"/>
                </w:rPr>
                <w:t>4</w:t>
              </w:r>
            </w:ins>
            <w:del w:id="1300" w:author="Kaisa Tähe - RAM" w:date="2025-10-13T15:34:00Z" w16du:dateUtc="2025-10-13T12:34:00Z">
              <w:r w:rsidDel="005A6B03">
                <w:rPr>
                  <w:rFonts w:ascii="Cambria" w:hAnsi="Cambria" w:cstheme="minorBidi"/>
                  <w:lang w:val="et-EE"/>
                </w:rPr>
                <w:delText>5 erieesmärk (</w:delText>
              </w:r>
              <w:r w:rsidR="005268FA" w:rsidDel="005A6B03">
                <w:rPr>
                  <w:rFonts w:ascii="Cambria" w:hAnsi="Cambria" w:cstheme="minorBidi"/>
                  <w:lang w:val="et-EE"/>
                </w:rPr>
                <w:delText>ii</w:delText>
              </w:r>
              <w:r w:rsidDel="005A6B03">
                <w:rPr>
                  <w:rFonts w:ascii="Cambria" w:hAnsi="Cambria" w:cstheme="minorBidi"/>
                  <w:lang w:val="et-EE"/>
                </w:rPr>
                <w:delText>i)</w:delText>
              </w:r>
            </w:del>
            <w:r>
              <w:rPr>
                <w:rFonts w:ascii="Cambria" w:hAnsi="Cambria" w:cstheme="minorBidi"/>
                <w:lang w:val="et-EE"/>
              </w:rPr>
              <w:t>: Mõõde 3 – territoriaalne rakendusmehhanism ja territoriaalne suunitlus</w:t>
            </w:r>
          </w:p>
        </w:tc>
      </w:tr>
      <w:tr w:rsidR="00FE346E" w14:paraId="222F3371" w14:textId="77777777" w:rsidTr="004E3E16">
        <w:tc>
          <w:tcPr>
            <w:tcW w:w="1599" w:type="dxa"/>
          </w:tcPr>
          <w:p w14:paraId="70C3B0E4" w14:textId="77777777" w:rsidR="00FE346E" w:rsidRDefault="00FE346E">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Prioriteedi number</w:t>
            </w:r>
          </w:p>
        </w:tc>
        <w:tc>
          <w:tcPr>
            <w:tcW w:w="1384" w:type="dxa"/>
          </w:tcPr>
          <w:p w14:paraId="1E66077A" w14:textId="77777777" w:rsidR="00FE346E" w:rsidRDefault="00FE346E">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Fond</w:t>
            </w:r>
          </w:p>
        </w:tc>
        <w:tc>
          <w:tcPr>
            <w:tcW w:w="1433" w:type="dxa"/>
          </w:tcPr>
          <w:p w14:paraId="4B39957B" w14:textId="77777777" w:rsidR="00FE346E" w:rsidRDefault="00FE346E">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Piirkonna kategooria</w:t>
            </w:r>
          </w:p>
        </w:tc>
        <w:tc>
          <w:tcPr>
            <w:tcW w:w="1644" w:type="dxa"/>
          </w:tcPr>
          <w:p w14:paraId="7B28786E" w14:textId="77777777" w:rsidR="00FE346E" w:rsidRDefault="00FE346E">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Erieesmärk</w:t>
            </w:r>
          </w:p>
        </w:tc>
        <w:tc>
          <w:tcPr>
            <w:tcW w:w="1732" w:type="dxa"/>
          </w:tcPr>
          <w:p w14:paraId="5AA1119D" w14:textId="77777777" w:rsidR="00FE346E" w:rsidRDefault="00FE346E">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Kood</w:t>
            </w:r>
          </w:p>
        </w:tc>
        <w:tc>
          <w:tcPr>
            <w:tcW w:w="1842" w:type="dxa"/>
          </w:tcPr>
          <w:p w14:paraId="702DA566" w14:textId="77777777" w:rsidR="00FE346E" w:rsidRDefault="00FE346E">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Summa (eurodes)</w:t>
            </w:r>
          </w:p>
        </w:tc>
      </w:tr>
      <w:tr w:rsidR="005C48BC" w14:paraId="3F37DAD1" w14:textId="77777777" w:rsidTr="004E3E16">
        <w:tc>
          <w:tcPr>
            <w:tcW w:w="1599" w:type="dxa"/>
          </w:tcPr>
          <w:p w14:paraId="07D5336C" w14:textId="1AED2C8D" w:rsidR="005C48BC" w:rsidRPr="001C2635" w:rsidRDefault="00032827" w:rsidP="005C48BC">
            <w:pPr>
              <w:spacing w:before="0" w:after="0" w:line="240" w:lineRule="auto"/>
              <w:rPr>
                <w:rFonts w:ascii="Cambria" w:eastAsia="Times New Roman" w:hAnsi="Cambria" w:cstheme="minorHAnsi"/>
                <w:sz w:val="20"/>
                <w:szCs w:val="20"/>
                <w:highlight w:val="lightGray"/>
                <w:lang w:val="et-EE"/>
              </w:rPr>
            </w:pPr>
            <w:ins w:id="1301" w:author="Kaisa Tähe - RAM" w:date="2025-10-06T15:29:00Z" w16du:dateUtc="2025-10-06T12:29:00Z">
              <w:r w:rsidRPr="001C2635">
                <w:rPr>
                  <w:rFonts w:ascii="Cambria" w:eastAsia="Times New Roman" w:hAnsi="Cambria" w:cstheme="minorHAnsi"/>
                  <w:sz w:val="20"/>
                  <w:szCs w:val="20"/>
                  <w:highlight w:val="lightGray"/>
                  <w:lang w:val="et-EE"/>
                </w:rPr>
                <w:t>12</w:t>
              </w:r>
            </w:ins>
          </w:p>
        </w:tc>
        <w:tc>
          <w:tcPr>
            <w:tcW w:w="1384" w:type="dxa"/>
          </w:tcPr>
          <w:p w14:paraId="192260A6" w14:textId="5FECB121" w:rsidR="005C48BC" w:rsidRDefault="00472164" w:rsidP="005C48BC">
            <w:pPr>
              <w:spacing w:before="0" w:after="0" w:line="240" w:lineRule="auto"/>
              <w:rPr>
                <w:rFonts w:ascii="Cambria" w:eastAsia="Times New Roman" w:hAnsi="Cambria" w:cstheme="minorHAnsi"/>
                <w:b/>
                <w:bCs/>
                <w:sz w:val="20"/>
                <w:szCs w:val="20"/>
                <w:highlight w:val="lightGray"/>
                <w:lang w:val="et-EE"/>
              </w:rPr>
            </w:pPr>
            <w:ins w:id="1302" w:author="Kaisa Tähe - RAM" w:date="2025-08-07T16:44:00Z" w16du:dateUtc="2025-08-07T13:44:00Z">
              <w:r w:rsidRPr="00B17332">
                <w:rPr>
                  <w:rFonts w:ascii="Cambria" w:hAnsi="Cambria" w:cstheme="minorHAnsi"/>
                  <w:iCs/>
                  <w:sz w:val="20"/>
                  <w:szCs w:val="20"/>
                  <w:lang w:val="et-EE"/>
                </w:rPr>
                <w:t>ÜF</w:t>
              </w:r>
            </w:ins>
          </w:p>
        </w:tc>
        <w:tc>
          <w:tcPr>
            <w:tcW w:w="1433" w:type="dxa"/>
          </w:tcPr>
          <w:p w14:paraId="56E26C70" w14:textId="77777777" w:rsidR="005C48BC" w:rsidRDefault="005C48BC" w:rsidP="005C48BC">
            <w:pPr>
              <w:spacing w:before="0" w:after="0" w:line="240" w:lineRule="auto"/>
              <w:rPr>
                <w:rFonts w:ascii="Cambria" w:eastAsia="Times New Roman" w:hAnsi="Cambria" w:cstheme="minorBidi"/>
                <w:sz w:val="20"/>
                <w:szCs w:val="20"/>
                <w:lang w:val="et-EE"/>
              </w:rPr>
            </w:pPr>
          </w:p>
        </w:tc>
        <w:tc>
          <w:tcPr>
            <w:tcW w:w="1644" w:type="dxa"/>
          </w:tcPr>
          <w:p w14:paraId="4766DE00" w14:textId="718540CA" w:rsidR="005C48BC" w:rsidRDefault="005C48BC" w:rsidP="005C48BC">
            <w:pPr>
              <w:spacing w:before="0" w:after="0" w:line="240" w:lineRule="auto"/>
              <w:rPr>
                <w:rFonts w:ascii="Cambria" w:eastAsia="Times New Roman" w:hAnsi="Cambria" w:cstheme="minorBidi"/>
                <w:sz w:val="20"/>
                <w:szCs w:val="20"/>
                <w:lang w:val="et-EE"/>
              </w:rPr>
            </w:pPr>
            <w:ins w:id="1303" w:author="Kaisa Tähe - RAM" w:date="2025-07-18T16:14:00Z" w16du:dateUtc="2025-07-18T13:14:00Z">
              <w:r>
                <w:rPr>
                  <w:rFonts w:ascii="Cambria" w:eastAsia="Times New Roman" w:hAnsi="Cambria" w:cstheme="minorBidi"/>
                  <w:sz w:val="20"/>
                  <w:szCs w:val="20"/>
                  <w:lang w:val="et-EE"/>
                </w:rPr>
                <w:t>iii</w:t>
              </w:r>
            </w:ins>
          </w:p>
        </w:tc>
        <w:tc>
          <w:tcPr>
            <w:tcW w:w="1732" w:type="dxa"/>
          </w:tcPr>
          <w:p w14:paraId="505F939F" w14:textId="3A808CE8" w:rsidR="005C48BC" w:rsidRDefault="002414E9" w:rsidP="005C48BC">
            <w:pPr>
              <w:spacing w:before="0" w:after="0" w:line="240" w:lineRule="auto"/>
              <w:rPr>
                <w:rFonts w:ascii="Cambria" w:eastAsia="Times New Roman" w:hAnsi="Cambria" w:cstheme="minorHAnsi"/>
                <w:b/>
                <w:bCs/>
                <w:sz w:val="20"/>
                <w:szCs w:val="20"/>
                <w:highlight w:val="lightGray"/>
                <w:lang w:val="et-EE"/>
              </w:rPr>
            </w:pPr>
            <w:ins w:id="1304" w:author="Kaisa Tähe - RAM" w:date="2025-09-25T17:35:00Z" w16du:dateUtc="2025-09-25T14:35:00Z">
              <w:r>
                <w:rPr>
                  <w:rFonts w:ascii="Cambria" w:eastAsia="Times New Roman" w:hAnsi="Cambria" w:cstheme="minorBidi"/>
                  <w:sz w:val="20"/>
                  <w:szCs w:val="20"/>
                  <w:lang w:val="et-EE"/>
                </w:rPr>
                <w:t>33</w:t>
              </w:r>
            </w:ins>
          </w:p>
        </w:tc>
        <w:tc>
          <w:tcPr>
            <w:tcW w:w="1842" w:type="dxa"/>
          </w:tcPr>
          <w:p w14:paraId="7DAF0AA2" w14:textId="6BC76780" w:rsidR="005C48BC" w:rsidRPr="00BE7462" w:rsidRDefault="004C11F0" w:rsidP="005C48BC">
            <w:pPr>
              <w:spacing w:before="0" w:after="0" w:line="240" w:lineRule="auto"/>
              <w:rPr>
                <w:rFonts w:ascii="Cambria" w:eastAsia="Times New Roman" w:hAnsi="Cambria" w:cstheme="minorHAnsi"/>
                <w:sz w:val="20"/>
                <w:szCs w:val="20"/>
                <w:highlight w:val="lightGray"/>
                <w:lang w:val="et-EE"/>
              </w:rPr>
            </w:pPr>
            <w:ins w:id="1305" w:author="Juhan Anupõld - RAM" w:date="2025-10-30T14:24:00Z" w16du:dateUtc="2025-10-30T12:24:00Z">
              <w:r>
                <w:rPr>
                  <w:rFonts w:ascii="Cambria" w:eastAsia="Times New Roman" w:hAnsi="Cambria" w:cstheme="minorBidi"/>
                  <w:sz w:val="20"/>
                  <w:szCs w:val="20"/>
                  <w:lang w:val="et-EE"/>
                </w:rPr>
                <w:t>295 183 60</w:t>
              </w:r>
            </w:ins>
            <w:ins w:id="1306" w:author="Juhan Anupõld - RAM" w:date="2025-11-06T14:07:00Z" w16du:dateUtc="2025-11-06T12:07:00Z">
              <w:r w:rsidR="00E87072">
                <w:rPr>
                  <w:rFonts w:ascii="Cambria" w:eastAsia="Times New Roman" w:hAnsi="Cambria" w:cstheme="minorBidi"/>
                  <w:sz w:val="20"/>
                  <w:szCs w:val="20"/>
                  <w:lang w:val="et-EE"/>
                </w:rPr>
                <w:t>4</w:t>
              </w:r>
            </w:ins>
          </w:p>
        </w:tc>
      </w:tr>
    </w:tbl>
    <w:p w14:paraId="5CD26867" w14:textId="77777777" w:rsidR="00FE346E" w:rsidRDefault="00FE346E" w:rsidP="00FE346E">
      <w:pPr>
        <w:spacing w:after="0"/>
        <w:rPr>
          <w:rFonts w:ascii="Cambria" w:eastAsia="Times New Roman" w:hAnsi="Cambria" w:cstheme="minorHAnsi"/>
          <w:b/>
          <w:bCs/>
          <w:highlight w:val="lightGray"/>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842"/>
      </w:tblGrid>
      <w:tr w:rsidR="00FE346E" w:rsidRPr="00EF1C29" w14:paraId="7A849C3C" w14:textId="77777777" w:rsidTr="004E3E16">
        <w:tc>
          <w:tcPr>
            <w:tcW w:w="9634" w:type="dxa"/>
            <w:gridSpan w:val="6"/>
          </w:tcPr>
          <w:p w14:paraId="0EFC2784" w14:textId="7407A3BF" w:rsidR="00FE346E" w:rsidRDefault="00FE346E">
            <w:pPr>
              <w:pStyle w:val="Pealdis"/>
              <w:keepNext/>
              <w:jc w:val="left"/>
              <w:rPr>
                <w:rFonts w:ascii="Cambria" w:hAnsi="Cambria" w:cstheme="minorBidi"/>
                <w:highlight w:val="lightGray"/>
                <w:lang w:val="et-EE"/>
              </w:rPr>
            </w:pPr>
            <w:r>
              <w:rPr>
                <w:rFonts w:ascii="Cambria" w:hAnsi="Cambria" w:cstheme="minorBidi"/>
                <w:lang w:val="et-EE"/>
              </w:rPr>
              <w:t xml:space="preserve">Tabel </w:t>
            </w:r>
            <w:ins w:id="1307" w:author="Kaisa Tähe - RAM" w:date="2025-10-13T15:34:00Z" w16du:dateUtc="2025-10-13T12:34:00Z">
              <w:r w:rsidR="005A6B03">
                <w:rPr>
                  <w:rFonts w:ascii="Cambria" w:hAnsi="Cambria" w:cstheme="minorBidi"/>
                  <w:lang w:val="et-EE"/>
                </w:rPr>
                <w:t>8</w:t>
              </w:r>
              <w:r w:rsidR="00A51E8C">
                <w:rPr>
                  <w:rFonts w:ascii="Cambria" w:hAnsi="Cambria" w:cstheme="minorBidi"/>
                  <w:lang w:val="et-EE"/>
                </w:rPr>
                <w:t>5</w:t>
              </w:r>
            </w:ins>
            <w:del w:id="1308" w:author="Kaisa Tähe - RAM" w:date="2025-10-13T15:34:00Z" w16du:dateUtc="2025-10-13T12:34:00Z">
              <w:r w:rsidDel="005A6B03">
                <w:rPr>
                  <w:rFonts w:ascii="Cambria" w:hAnsi="Cambria" w:cstheme="minorBidi"/>
                  <w:lang w:val="et-EE"/>
                </w:rPr>
                <w:delText>6 erieesmärk (</w:delText>
              </w:r>
              <w:r w:rsidR="005268FA" w:rsidDel="005A6B03">
                <w:rPr>
                  <w:rFonts w:ascii="Cambria" w:hAnsi="Cambria" w:cstheme="minorBidi"/>
                  <w:lang w:val="et-EE"/>
                </w:rPr>
                <w:delText>ii</w:delText>
              </w:r>
              <w:r w:rsidDel="005A6B03">
                <w:rPr>
                  <w:rFonts w:ascii="Cambria" w:hAnsi="Cambria" w:cstheme="minorBidi"/>
                  <w:lang w:val="et-EE"/>
                </w:rPr>
                <w:delText>i)</w:delText>
              </w:r>
            </w:del>
            <w:r>
              <w:rPr>
                <w:rFonts w:ascii="Cambria" w:hAnsi="Cambria" w:cstheme="minorBidi"/>
                <w:lang w:val="et-EE"/>
              </w:rPr>
              <w:t xml:space="preserve">: Mõõde 5 – </w:t>
            </w:r>
            <w:r>
              <w:rPr>
                <w:rFonts w:ascii="Cambria" w:hAnsi="Cambria" w:cstheme="minorHAnsi"/>
                <w:iCs/>
                <w:szCs w:val="20"/>
                <w:lang w:val="et-EE"/>
              </w:rPr>
              <w:t>ESF+, ERF, ÜF ja JTF soolise võrdõiguslikkuse valdkond</w:t>
            </w:r>
          </w:p>
        </w:tc>
      </w:tr>
      <w:tr w:rsidR="00FE346E" w14:paraId="49ECD897" w14:textId="77777777" w:rsidTr="004E3E16">
        <w:tc>
          <w:tcPr>
            <w:tcW w:w="1599" w:type="dxa"/>
          </w:tcPr>
          <w:p w14:paraId="4C6AAD38" w14:textId="77777777" w:rsidR="00FE346E" w:rsidRDefault="00FE346E">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Prioriteedi number</w:t>
            </w:r>
          </w:p>
        </w:tc>
        <w:tc>
          <w:tcPr>
            <w:tcW w:w="1384" w:type="dxa"/>
          </w:tcPr>
          <w:p w14:paraId="33842E43" w14:textId="77777777" w:rsidR="00FE346E" w:rsidRDefault="00FE346E">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Fond</w:t>
            </w:r>
          </w:p>
        </w:tc>
        <w:tc>
          <w:tcPr>
            <w:tcW w:w="1433" w:type="dxa"/>
          </w:tcPr>
          <w:p w14:paraId="70EF8FE9" w14:textId="77777777" w:rsidR="00FE346E" w:rsidRDefault="00FE346E">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Piirkonna kategooria</w:t>
            </w:r>
          </w:p>
        </w:tc>
        <w:tc>
          <w:tcPr>
            <w:tcW w:w="1644" w:type="dxa"/>
          </w:tcPr>
          <w:p w14:paraId="3170DA1A" w14:textId="77777777" w:rsidR="00FE346E" w:rsidRDefault="00FE346E">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Erieesmärk</w:t>
            </w:r>
          </w:p>
        </w:tc>
        <w:tc>
          <w:tcPr>
            <w:tcW w:w="1732" w:type="dxa"/>
          </w:tcPr>
          <w:p w14:paraId="516BE60B" w14:textId="77777777" w:rsidR="00FE346E" w:rsidRDefault="00FE346E">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Kood</w:t>
            </w:r>
          </w:p>
        </w:tc>
        <w:tc>
          <w:tcPr>
            <w:tcW w:w="1842" w:type="dxa"/>
          </w:tcPr>
          <w:p w14:paraId="33652297" w14:textId="77777777" w:rsidR="00FE346E" w:rsidRDefault="00FE346E">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Summa (eurodes)</w:t>
            </w:r>
          </w:p>
        </w:tc>
      </w:tr>
      <w:tr w:rsidR="00E2129E" w14:paraId="1A2FAE03" w14:textId="77777777" w:rsidTr="004E3E16">
        <w:tc>
          <w:tcPr>
            <w:tcW w:w="1599" w:type="dxa"/>
          </w:tcPr>
          <w:p w14:paraId="1E3DFB9D" w14:textId="3946D549" w:rsidR="00E2129E" w:rsidRPr="001C2635" w:rsidRDefault="00C0223E" w:rsidP="00E2129E">
            <w:pPr>
              <w:spacing w:before="0" w:after="0" w:line="276" w:lineRule="auto"/>
              <w:rPr>
                <w:rFonts w:ascii="Cambria" w:eastAsia="Times New Roman" w:hAnsi="Cambria" w:cstheme="minorHAnsi"/>
                <w:bCs/>
                <w:iCs/>
                <w:sz w:val="20"/>
                <w:highlight w:val="lightGray"/>
                <w:lang w:val="et-EE"/>
              </w:rPr>
            </w:pPr>
            <w:ins w:id="1309" w:author="Kaisa Tähe - RAM" w:date="2025-10-06T15:29:00Z" w16du:dateUtc="2025-10-06T12:29:00Z">
              <w:r w:rsidRPr="001C2635">
                <w:rPr>
                  <w:rFonts w:ascii="Cambria" w:eastAsia="Times New Roman" w:hAnsi="Cambria" w:cstheme="minorHAnsi"/>
                  <w:bCs/>
                  <w:iCs/>
                  <w:sz w:val="20"/>
                  <w:highlight w:val="lightGray"/>
                  <w:lang w:val="et-EE"/>
                </w:rPr>
                <w:lastRenderedPageBreak/>
                <w:t>12</w:t>
              </w:r>
            </w:ins>
          </w:p>
        </w:tc>
        <w:tc>
          <w:tcPr>
            <w:tcW w:w="1384" w:type="dxa"/>
          </w:tcPr>
          <w:p w14:paraId="4AEA78F2" w14:textId="2B7C2827" w:rsidR="00E2129E" w:rsidRDefault="00472164" w:rsidP="00E2129E">
            <w:pPr>
              <w:spacing w:before="0" w:after="0" w:line="276" w:lineRule="auto"/>
              <w:rPr>
                <w:rFonts w:ascii="Cambria" w:eastAsia="Times New Roman" w:hAnsi="Cambria" w:cstheme="minorHAnsi"/>
                <w:b/>
                <w:iCs/>
                <w:sz w:val="20"/>
                <w:highlight w:val="lightGray"/>
                <w:lang w:val="et-EE"/>
              </w:rPr>
            </w:pPr>
            <w:ins w:id="1310" w:author="Kaisa Tähe - RAM" w:date="2025-08-07T16:44:00Z" w16du:dateUtc="2025-08-07T13:44:00Z">
              <w:r w:rsidRPr="00B17332">
                <w:rPr>
                  <w:rFonts w:ascii="Cambria" w:hAnsi="Cambria" w:cstheme="minorHAnsi"/>
                  <w:iCs/>
                  <w:sz w:val="20"/>
                  <w:szCs w:val="20"/>
                  <w:lang w:val="et-EE"/>
                </w:rPr>
                <w:t>ÜF</w:t>
              </w:r>
            </w:ins>
          </w:p>
        </w:tc>
        <w:tc>
          <w:tcPr>
            <w:tcW w:w="1433" w:type="dxa"/>
          </w:tcPr>
          <w:p w14:paraId="202EBD9F" w14:textId="77777777" w:rsidR="00E2129E" w:rsidRDefault="00E2129E" w:rsidP="00E2129E">
            <w:pPr>
              <w:spacing w:before="0" w:after="0" w:line="276" w:lineRule="auto"/>
              <w:rPr>
                <w:rFonts w:ascii="Cambria" w:eastAsia="Times New Roman" w:hAnsi="Cambria" w:cstheme="minorHAnsi"/>
                <w:b/>
                <w:iCs/>
                <w:sz w:val="20"/>
                <w:highlight w:val="lightGray"/>
                <w:lang w:val="et-EE"/>
              </w:rPr>
            </w:pPr>
          </w:p>
        </w:tc>
        <w:tc>
          <w:tcPr>
            <w:tcW w:w="1644" w:type="dxa"/>
          </w:tcPr>
          <w:p w14:paraId="3C2D5135" w14:textId="32CAA49D" w:rsidR="00E2129E" w:rsidRDefault="002414E9" w:rsidP="00E2129E">
            <w:pPr>
              <w:spacing w:before="0" w:after="0" w:line="276" w:lineRule="auto"/>
              <w:rPr>
                <w:rFonts w:ascii="Cambria" w:eastAsia="Times New Roman" w:hAnsi="Cambria" w:cstheme="minorHAnsi"/>
                <w:b/>
                <w:iCs/>
                <w:sz w:val="20"/>
                <w:highlight w:val="lightGray"/>
                <w:lang w:val="et-EE"/>
              </w:rPr>
            </w:pPr>
            <w:ins w:id="1311" w:author="Kaisa Tähe - RAM" w:date="2025-09-25T17:35:00Z" w16du:dateUtc="2025-09-25T14:35:00Z">
              <w:r>
                <w:rPr>
                  <w:rFonts w:ascii="Cambria" w:eastAsia="Times New Roman" w:hAnsi="Cambria" w:cstheme="minorBidi"/>
                  <w:sz w:val="20"/>
                  <w:szCs w:val="20"/>
                  <w:lang w:val="et-EE"/>
                </w:rPr>
                <w:t>iii</w:t>
              </w:r>
            </w:ins>
          </w:p>
        </w:tc>
        <w:tc>
          <w:tcPr>
            <w:tcW w:w="1732" w:type="dxa"/>
          </w:tcPr>
          <w:p w14:paraId="31912CEE" w14:textId="4C0BD9BE" w:rsidR="00E2129E" w:rsidRDefault="00E2129E" w:rsidP="00E2129E">
            <w:pPr>
              <w:spacing w:before="0" w:after="0" w:line="276" w:lineRule="auto"/>
              <w:rPr>
                <w:rFonts w:ascii="Cambria" w:eastAsia="Times New Roman" w:hAnsi="Cambria" w:cstheme="minorBidi"/>
                <w:sz w:val="20"/>
                <w:szCs w:val="20"/>
                <w:lang w:val="et-EE"/>
              </w:rPr>
            </w:pPr>
            <w:ins w:id="1312" w:author="Kaisa Tähe - RAM" w:date="2025-07-18T16:15:00Z" w16du:dateUtc="2025-07-18T13:15:00Z">
              <w:r>
                <w:rPr>
                  <w:rFonts w:ascii="Cambria" w:eastAsia="Times New Roman" w:hAnsi="Cambria" w:cstheme="minorBidi"/>
                  <w:sz w:val="20"/>
                  <w:szCs w:val="20"/>
                  <w:lang w:val="et-EE"/>
                </w:rPr>
                <w:t>03</w:t>
              </w:r>
            </w:ins>
          </w:p>
        </w:tc>
        <w:tc>
          <w:tcPr>
            <w:tcW w:w="1842" w:type="dxa"/>
          </w:tcPr>
          <w:p w14:paraId="297575A9" w14:textId="0F6B23B8" w:rsidR="00E2129E" w:rsidRDefault="004C11F0" w:rsidP="00E2129E">
            <w:pPr>
              <w:spacing w:before="0" w:after="0" w:line="276" w:lineRule="auto"/>
              <w:rPr>
                <w:rFonts w:ascii="Cambria" w:eastAsia="Times New Roman" w:hAnsi="Cambria" w:cstheme="minorBidi"/>
                <w:sz w:val="20"/>
                <w:szCs w:val="20"/>
                <w:lang w:val="et-EE"/>
              </w:rPr>
            </w:pPr>
            <w:ins w:id="1313" w:author="Juhan Anupõld - RAM" w:date="2025-10-30T14:24:00Z" w16du:dateUtc="2025-10-30T12:24:00Z">
              <w:r>
                <w:rPr>
                  <w:rFonts w:ascii="Cambria" w:eastAsia="Times New Roman" w:hAnsi="Cambria" w:cstheme="minorBidi"/>
                  <w:sz w:val="20"/>
                  <w:szCs w:val="20"/>
                  <w:lang w:val="et-EE"/>
                </w:rPr>
                <w:t>295 183 60</w:t>
              </w:r>
            </w:ins>
            <w:ins w:id="1314" w:author="Juhan Anupõld - RAM" w:date="2025-11-06T14:08:00Z" w16du:dateUtc="2025-11-06T12:08:00Z">
              <w:r w:rsidR="00E87072">
                <w:rPr>
                  <w:rFonts w:ascii="Cambria" w:eastAsia="Times New Roman" w:hAnsi="Cambria" w:cstheme="minorBidi"/>
                  <w:sz w:val="20"/>
                  <w:szCs w:val="20"/>
                  <w:lang w:val="et-EE"/>
                </w:rPr>
                <w:t>4</w:t>
              </w:r>
            </w:ins>
          </w:p>
        </w:tc>
      </w:tr>
    </w:tbl>
    <w:p w14:paraId="59B6A23A" w14:textId="77777777" w:rsidR="00FE346E" w:rsidRDefault="00FE346E" w:rsidP="00B719D1">
      <w:pPr>
        <w:pStyle w:val="Pealkiri5"/>
        <w:ind w:left="0" w:firstLine="0"/>
        <w:rPr>
          <w:del w:id="1315" w:author="Kaisa Tähe - RAM" w:date="2025-07-29T16:59:00Z" w16du:dateUtc="2025-07-29T13:59:00Z"/>
          <w:rFonts w:cstheme="minorBidi"/>
          <w:lang w:val="et-EE"/>
        </w:rPr>
      </w:pPr>
    </w:p>
    <w:p w14:paraId="7A0AA1E5" w14:textId="77777777" w:rsidR="00CC7515" w:rsidRDefault="00CC7515" w:rsidP="00CC7515">
      <w:pPr>
        <w:spacing w:after="0"/>
        <w:rPr>
          <w:rFonts w:ascii="Cambria" w:eastAsia="Times New Roman" w:hAnsi="Cambria" w:cstheme="minorHAnsi"/>
          <w:b/>
          <w:bCs/>
          <w:lang w:val="et-EE"/>
        </w:rPr>
      </w:pPr>
    </w:p>
    <w:p w14:paraId="60E7FDE6" w14:textId="52E0967D" w:rsidR="009D6B67" w:rsidRDefault="00EE5F1F">
      <w:pPr>
        <w:pStyle w:val="Pealkiri3"/>
        <w:numPr>
          <w:ilvl w:val="2"/>
          <w:numId w:val="82"/>
        </w:numPr>
        <w:rPr>
          <w:lang w:val="et-EE"/>
        </w:rPr>
      </w:pPr>
      <w:bookmarkStart w:id="1316" w:name="_Toc210486470"/>
      <w:r>
        <w:rPr>
          <w:lang w:val="et-EE"/>
        </w:rPr>
        <w:t>Prioriteet: Sotsiaalsem Eesti</w:t>
      </w:r>
      <w:bookmarkEnd w:id="1316"/>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2426797D" w14:textId="77777777">
        <w:tc>
          <w:tcPr>
            <w:tcW w:w="0" w:type="auto"/>
          </w:tcPr>
          <w:bookmarkStart w:id="1317" w:name="_Hlk42856734"/>
          <w:p w14:paraId="3F045465"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3490FDEF" w14:textId="77777777">
        <w:tc>
          <w:tcPr>
            <w:tcW w:w="0" w:type="auto"/>
          </w:tcPr>
          <w:p w14:paraId="730F7F3B"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476DC0EA" w14:textId="77777777">
        <w:tc>
          <w:tcPr>
            <w:tcW w:w="0" w:type="auto"/>
          </w:tcPr>
          <w:p w14:paraId="396A8B46"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7459D735" w14:textId="77777777">
        <w:tc>
          <w:tcPr>
            <w:tcW w:w="0" w:type="auto"/>
          </w:tcPr>
          <w:p w14:paraId="588EAB98"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24463BF1" w14:textId="77777777">
        <w:tc>
          <w:tcPr>
            <w:tcW w:w="0" w:type="auto"/>
          </w:tcPr>
          <w:p w14:paraId="35A20929"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ERFi ja Ühtekuuluvusfondi määruse artikli 3 lõike 1 punkti b alapunktis viii sätestatud linnalise liikumiskeskkonna erieesmärki</w:t>
            </w:r>
          </w:p>
        </w:tc>
      </w:tr>
      <w:tr w:rsidR="009D6B67" w14:paraId="19AA82DB" w14:textId="77777777">
        <w:tc>
          <w:tcPr>
            <w:tcW w:w="0" w:type="auto"/>
          </w:tcPr>
          <w:p w14:paraId="3576626B"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ERFi ja Ühtekuuluvusfondi määruse artikli 3 lõike 1 punkti b alapunktis v sätestatud digitaalse ühenduvuse erieesmärki</w:t>
            </w:r>
          </w:p>
        </w:tc>
      </w:tr>
    </w:tbl>
    <w:p w14:paraId="3D6AD92F" w14:textId="77777777" w:rsidR="009D6B67" w:rsidRDefault="009D6B67">
      <w:pPr>
        <w:rPr>
          <w:rFonts w:ascii="Cambria" w:hAnsi="Cambria" w:cstheme="minorHAnsi"/>
          <w:color w:val="C00000"/>
          <w:highlight w:val="lightGray"/>
          <w:lang w:val="et-EE"/>
        </w:rPr>
      </w:pPr>
    </w:p>
    <w:p w14:paraId="471AC0CE" w14:textId="77777777" w:rsidR="009D6B67" w:rsidRDefault="00EE5F1F">
      <w:pPr>
        <w:pStyle w:val="Pealkiri4"/>
        <w:numPr>
          <w:ilvl w:val="3"/>
          <w:numId w:val="82"/>
        </w:numPr>
        <w:tabs>
          <w:tab w:val="clear" w:pos="850"/>
        </w:tabs>
        <w:spacing w:before="0" w:after="240"/>
        <w:rPr>
          <w:rFonts w:asciiTheme="minorHAnsi" w:eastAsiaTheme="minorEastAsia" w:hAnsiTheme="minorHAnsi" w:cstheme="minorBidi"/>
          <w:bCs/>
          <w:szCs w:val="24"/>
          <w:lang w:val="et-EE"/>
        </w:rPr>
      </w:pPr>
      <w:bookmarkStart w:id="1318" w:name="_Toc210486471"/>
      <w:r>
        <w:rPr>
          <w:rFonts w:cstheme="minorBidi"/>
          <w:lang w:val="et-EE"/>
        </w:rPr>
        <w:t xml:space="preserve">Erieesmärk </w:t>
      </w:r>
      <w:bookmarkEnd w:id="1317"/>
      <w:r>
        <w:rPr>
          <w:rFonts w:cstheme="minorBidi"/>
          <w:lang w:val="et-EE"/>
        </w:rPr>
        <w:t>(a) parandada kõigi tööotsijate, eelkõige noorte ja pikaajaliste töötute ning tööturult eemalejäänud ja tööturul ebasoodsas olukorras olevatesse rühmadesse kuuluvate isikute töölesaamise võimalusi ja aktiveerimismeetmete kättesaadavust nende jaoks, tehes seda noorte puhul eelkõige noortegarantii rakendamise kaudu, ning füüsilisest isikust ettevõtjana tegutsemise ja sotsiaalmajanduse edendamise kaudu</w:t>
      </w:r>
      <w:bookmarkEnd w:id="1318"/>
    </w:p>
    <w:p w14:paraId="68638BC8" w14:textId="77777777" w:rsidR="009D6B67" w:rsidRDefault="00EE5F1F">
      <w:pPr>
        <w:pStyle w:val="Pealkiri5"/>
        <w:keepNext/>
        <w:numPr>
          <w:ilvl w:val="4"/>
          <w:numId w:val="82"/>
        </w:numPr>
        <w:ind w:left="1077" w:hanging="1077"/>
        <w:rPr>
          <w:lang w:val="et-EE"/>
        </w:rPr>
      </w:pPr>
      <w:r>
        <w:rPr>
          <w:lang w:val="et-EE"/>
        </w:rPr>
        <w:t>Fondide sekkumised</w:t>
      </w:r>
    </w:p>
    <w:p w14:paraId="4DF6558A"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0213E75" w14:textId="77777777">
        <w:tc>
          <w:tcPr>
            <w:tcW w:w="9634" w:type="dxa"/>
          </w:tcPr>
          <w:p w14:paraId="7E3C7FD2" w14:textId="77777777" w:rsidR="009D6B67" w:rsidRDefault="00EE5F1F">
            <w:pPr>
              <w:shd w:val="clear" w:color="auto" w:fill="FFFFFF" w:themeFill="background1"/>
              <w:spacing w:line="240" w:lineRule="auto"/>
              <w:jc w:val="both"/>
              <w:rPr>
                <w:rFonts w:asciiTheme="majorHAnsi" w:hAnsiTheme="majorHAnsi"/>
                <w:sz w:val="20"/>
                <w:szCs w:val="20"/>
                <w:lang w:val="et-EE"/>
              </w:rPr>
            </w:pPr>
            <w:bookmarkStart w:id="1319" w:name="_Hlk113460889"/>
            <w:r>
              <w:rPr>
                <w:rFonts w:asciiTheme="majorHAnsi" w:hAnsiTheme="majorHAnsi"/>
                <w:sz w:val="20"/>
                <w:szCs w:val="20"/>
                <w:lang w:val="et-EE"/>
              </w:rPr>
              <w:t xml:space="preserve">Erinevad suundumused – automatiseerimine, digiteerimine, uute tehnoloogiate kasutuselevõtt, üleminek kliimaneutraalsusele, pikaajaline eeldatav eluiga, vananev elanikkond jm – muudavad üha olulisemaks mitmekülgsemate ja aktiivsemate tööturumeetmete pakkumise kõikidele sihtrühmadele. Sealhulgas: 1) haavatavamad rühmad, kelle seas on vähenenud töövõime ja terviseprobleemidega inimesed, madalama kvalifikatsiooni või aegunud oskustega inimesed, suure töötuse või kliimaeesmärkide tõttu suurema töötuse riskiga piirkondades elavad inimesed, kelle hulgas omakorda on ka mitte-eestlaste suur osakaal; 2) noored (eelkõige mittetöötavad ja mitteõppivad noored), aga ka 3) inimesed, kellel on </w:t>
            </w:r>
            <w:r>
              <w:rPr>
                <w:rFonts w:ascii="Cambria" w:eastAsia="Cambria" w:hAnsi="Cambria" w:cs="Cambria"/>
                <w:sz w:val="20"/>
                <w:szCs w:val="20"/>
                <w:lang w:val="et-EE"/>
              </w:rPr>
              <w:t>kõrge kvalifikatsioon</w:t>
            </w:r>
            <w:r>
              <w:rPr>
                <w:rFonts w:asciiTheme="majorHAnsi" w:hAnsiTheme="majorHAnsi"/>
                <w:sz w:val="20"/>
                <w:szCs w:val="20"/>
                <w:lang w:val="et-EE"/>
              </w:rPr>
              <w:t xml:space="preserve">, </w:t>
            </w:r>
            <w:r>
              <w:rPr>
                <w:rFonts w:ascii="Cambria" w:eastAsia="Cambria" w:hAnsi="Cambria" w:cs="Cambria"/>
                <w:sz w:val="20"/>
                <w:szCs w:val="20"/>
                <w:lang w:val="et-EE"/>
              </w:rPr>
              <w:t>mis ei vasta</w:t>
            </w:r>
            <w:r>
              <w:rPr>
                <w:rFonts w:asciiTheme="majorHAnsi" w:hAnsiTheme="majorHAnsi"/>
                <w:sz w:val="20"/>
                <w:szCs w:val="20"/>
                <w:lang w:val="et-EE"/>
              </w:rPr>
              <w:t xml:space="preserve"> aga tööturu vajadustele.</w:t>
            </w:r>
          </w:p>
          <w:p w14:paraId="7200A2AF"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Selleks et tuua riskirühmi tööturule ja aidata neil seal püsida ning vähendada soolist palgalõhet ja tööalast soolist segregatsiooni, toetatakse käesolevast programmist täiendavalt sekkumisi, mis on suunatud oskuste uuendamisele, töötajate töövõime toetamisele, pikaajalise hoolduse ümberkorraldamisele (et leevendada eelkõige naiste hoolduskoormust) ja erivajadustega lastele kvaliteetsete kaasava hariduse teenuste pakkumisele. Noortegarantiid toetatakse ka RRFist (palgatoetus tööandjatele ja värvatud noorte oskuste arendamiseks vajalike koolituste hüvitamine).</w:t>
            </w:r>
          </w:p>
          <w:p w14:paraId="1D6DF61B" w14:textId="77777777" w:rsidR="009D6B67" w:rsidRDefault="009D6B67">
            <w:pPr>
              <w:shd w:val="clear" w:color="auto" w:fill="FFFFFF" w:themeFill="background1"/>
              <w:spacing w:line="240" w:lineRule="auto"/>
              <w:jc w:val="both"/>
              <w:rPr>
                <w:rFonts w:asciiTheme="majorHAnsi" w:hAnsiTheme="majorHAnsi" w:cstheme="minorBidi"/>
                <w:sz w:val="20"/>
                <w:szCs w:val="20"/>
                <w:lang w:val="et-EE"/>
              </w:rPr>
            </w:pPr>
          </w:p>
          <w:p w14:paraId="1E873E41"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Sekkumised käsitlevad takistusi ja puudusi parema positsiooni saavutamisel tööturul, sujuvamat tööalast liikuvust või konkurentsivõimelisust tööturul.</w:t>
            </w:r>
          </w:p>
          <w:p w14:paraId="456C124A"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Sekkumised:</w:t>
            </w:r>
          </w:p>
          <w:p w14:paraId="5E067015"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lastRenderedPageBreak/>
              <w:t>Töötatakse välja paindlikud ja mitmekesised tööturumeetmed ning tugiteenused, et kõrvaldada tööturutõkked töötute ja tööturult eemalejäänud isikutele ning suure töötuse riskiga rühmadele (sh NEET-nooretele).</w:t>
            </w:r>
          </w:p>
          <w:p w14:paraId="3806AF3E"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Vähendatakse naiste ja meeste ning eestlaste ja mitte-eestlaste koondumist erinevatesse valdkondadesse nii hariduses kui ka tööturul, edendades mitmekülgsemaid kutse- ja haridusvalikuid ning kasutades seeläbi paremini ära tööjõu potentsiaali. Soodustatakse mitmekesisemaid karjäärivalikuid naiste ja meeste seas. Pööratakse tähelepanu ka soolise, geograafilise ja keelepõhise tööjõu liikuvuse takistuste kõrvaldamisele ning arvestatakse piirkondliku spetsialiseerumise potentsiaali.</w:t>
            </w:r>
          </w:p>
          <w:p w14:paraId="737DC0A7"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Piirkondlike ja sotsiaal-majanduslike erinevuste vähendamiseks töötatakse välja ja pakutakse suure tööpuudusega piirkondades tööturumeetmeid, milles võetakse arvesse kohalikke ja piirkondlikke olusid ning kliimaeesmärke.</w:t>
            </w:r>
          </w:p>
          <w:p w14:paraId="3A54AC6C"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Rändetaustaga noorte, eelkõige vene keelt kõnelevatest piirkondadest pärit noorte karjäärivõimaluste parandamiseks töötatakse välja lisategevusi, et suurendada nende võimalusi sobiva töökoha leidmiseks (sh teabe- ja motivatsiooniüritused). Rändetaustaga täiskasvanutele, eriti neile, kelle seotus tööturuga on nõrk, pakutakse sihipärast lisatoetust, milles on ühendatud erinevad elemendid, nt teavitustegevus, nõustamine, koolitused ja jätkutugi tööl püsimiseks.</w:t>
            </w:r>
          </w:p>
          <w:p w14:paraId="5D67787C"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Valmistatakse ette ja töötatakse välja tööturumeetmed (sh meetmed tööoskuste omandamise toetamiseks), et toetada terviseprobleemidega isikute (sh piiratud töövõimega isikud) jätkuvat aktiivset töötamist ja tööturule siirdumist.</w:t>
            </w:r>
          </w:p>
          <w:p w14:paraId="6586114D" w14:textId="10817140" w:rsidR="009D6B67" w:rsidDel="00F94948" w:rsidRDefault="00EE5F1F">
            <w:pPr>
              <w:pStyle w:val="Loendilik"/>
              <w:numPr>
                <w:ilvl w:val="0"/>
                <w:numId w:val="73"/>
              </w:numPr>
              <w:shd w:val="clear" w:color="auto" w:fill="FFFFFF" w:themeFill="background1"/>
              <w:spacing w:line="240" w:lineRule="auto"/>
              <w:jc w:val="both"/>
              <w:rPr>
                <w:del w:id="1320" w:author="Kaisa Tähe - RAM" w:date="2025-07-21T08:37:00Z" w16du:dateUtc="2025-07-21T05:37:00Z"/>
                <w:rFonts w:asciiTheme="majorHAnsi" w:hAnsiTheme="majorHAnsi"/>
                <w:sz w:val="20"/>
                <w:szCs w:val="20"/>
                <w:lang w:val="et-EE"/>
              </w:rPr>
            </w:pPr>
            <w:commentRangeStart w:id="1321"/>
            <w:del w:id="1322" w:author="Kaisa Tähe - RAM" w:date="2025-07-21T08:37:00Z" w16du:dateUtc="2025-07-21T05:37:00Z">
              <w:r w:rsidDel="00F94948">
                <w:rPr>
                  <w:rFonts w:asciiTheme="majorHAnsi" w:hAnsiTheme="majorHAnsi"/>
                  <w:sz w:val="20"/>
                  <w:szCs w:val="20"/>
                  <w:lang w:val="et-EE"/>
                </w:rPr>
                <w:delText>Töötatakse välja meetmed eakate inimeste tööturul osalemise toetamiseks, muutes tööandjate ja töötajate stereotüüpset suhtumist.</w:delText>
              </w:r>
            </w:del>
            <w:commentRangeEnd w:id="1321"/>
            <w:r w:rsidR="00FF4FD9">
              <w:rPr>
                <w:rStyle w:val="Kommentaariviide"/>
                <w:rFonts w:asciiTheme="majorHAnsi" w:hAnsiTheme="majorHAnsi"/>
                <w:sz w:val="20"/>
                <w:szCs w:val="20"/>
                <w:lang w:val="et-EE"/>
              </w:rPr>
              <w:commentReference w:id="1321"/>
            </w:r>
          </w:p>
          <w:p w14:paraId="63529229"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Tagamaks, et tööjõu oskused oleksid kooskõlas COVID-19-järgse kriisi ja majanduse elavdamise ning tööturu vajadustega, pakutakse oskuste täiendamist ja toetust paindlike täiendus- ja ümberõppe koolitusprogrammide ning piirkondlike meetmete kaudu. Nende kaudu pakutakse töötuse ohus olevatele rühmadele juurdepääsu õppimisvõimalustele, rahalist toetust (nt kraadiõppetoetus, stipendium, transpordi- ja majutustoetus jne) ning muid tugiteenuseid. See hõlmab ka aktiivse tööturupoliitika täiustamiseks vajalikke süsteemiarendusi.</w:t>
            </w:r>
          </w:p>
          <w:p w14:paraId="71BE0AE7"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Kaalutakse individuaalsete õppekontode (ILA) süsteemi rakendamist tööturumeetmete pakkumisel.</w:t>
            </w:r>
          </w:p>
          <w:p w14:paraId="22B54238"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Sekkumised kavandatakse koostöös tööandjate ja sidusrühmadega, võttes arvesse tööjõunõudlusega sektorite vajadusi ning pidades silmas piirkondlike erinevuste ja segregatsiooni vähendamise eesmärki. Samuti käsitletakse takistusi või tõkkeid, mis pidurdavad sihtrühmade osalemist (takistuste näideteks on hoolduskoormus, tervisega seotud piirangud, keelebarjäärid ja digioskuste madal tase, NEET-noorte olukord, vanusest tingitud madalam konkurentsivõime). Eesmärk on tõhus ja sujuv üleminek uutele töökohtadele, tööjõu mittevastavuse leevendamine ning piirkondlike ja sotsiaal-majanduslike erinevuste vähendamine.</w:t>
            </w:r>
          </w:p>
          <w:p w14:paraId="1EBA3364"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Sekkumiste raames on planeeritud spetsiifilised soolist võrdõiguslikkust suurendavad tegevused, mille eesmärgiks on vähendada soolist segregatsiooni tööturul, toetada noorte sooneutraalseid karjäärivalikuid, vähendada soolisi stereotüüpe jne.</w:t>
            </w:r>
          </w:p>
          <w:p w14:paraId="68523D05"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Kõikide sekkumise raames tehtavate investeeringute tegemisel lähtutakse ÜRO Puuetega inimeste õiguste konventsioonist, Euroopa Liidu Põhiõiguste Hartast ja Laste Õiguste konventsioonist ning teistest vastavatest strateegiatest.</w:t>
            </w:r>
          </w:p>
          <w:p w14:paraId="35FBE3C6" w14:textId="77777777" w:rsidR="009D6B67" w:rsidRDefault="00EE5F1F">
            <w:pPr>
              <w:shd w:val="clear" w:color="auto" w:fill="FFFFFF" w:themeFill="background1"/>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1B5DFF8B" w14:textId="77777777" w:rsidR="009D6B67" w:rsidRDefault="00EE5F1F">
            <w:pPr>
              <w:shd w:val="clear" w:color="auto" w:fill="FFFFFF" w:themeFill="background1"/>
              <w:spacing w:line="240" w:lineRule="auto"/>
              <w:jc w:val="both"/>
              <w:rPr>
                <w:rFonts w:ascii="Cambria" w:hAnsi="Cambria" w:cstheme="minorBidi"/>
                <w:sz w:val="20"/>
                <w:szCs w:val="20"/>
                <w:lang w:val="et-EE"/>
              </w:rPr>
            </w:pPr>
            <w:r>
              <w:rPr>
                <w:rFonts w:ascii="Cambria" w:eastAsia="Calibri" w:hAnsi="Cambria" w:cstheme="minorHAnsi"/>
                <w:sz w:val="20"/>
                <w:szCs w:val="20"/>
                <w:lang w:val="et-EE"/>
              </w:rPr>
              <w:t>Kuna tegemist ei ole tulutoovate tegevustega, siis rakendatakse meetmeid toetuste vormis.</w:t>
            </w:r>
            <w:bookmarkEnd w:id="1319"/>
          </w:p>
        </w:tc>
      </w:tr>
    </w:tbl>
    <w:p w14:paraId="1665C282"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31221D8D" w14:textId="77777777">
        <w:tc>
          <w:tcPr>
            <w:tcW w:w="9628" w:type="dxa"/>
          </w:tcPr>
          <w:p w14:paraId="58E3AAF3"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Tööealine elanikkond, tööandjad, töötajad, (sh kõrge töötuse määraga piirkondade elavad töötajad), töötud, mitteaktiivsed inimesed, eakad, vähenenud töövõimega inimesed, värbamis- ja karjäärispetsialistid, poliitikakujundajad, õpilased ja üliõpilased, haridustöötajad, ühiskond tervikuna, haavatavamad- ja riskirühmad (sh NEET-noored, ebapiisava eesti keele oskusega isikud, vähenenud töövõimega madala haridustaseme või aegunud kvalifikatsiooniga inimesed, vanemaealised), sotsiaalpartnerid (ametiühingud, tööandjad), valitsusvälised organisatsioonid, kohalikud omavalitsused, sidusrühmad, ettevõtted (sh piirkonnas töökohtade loomisest huvitatud ja tööturu arengust mõjutatud ettevõtted, riigiasutused, haridusasutused, tööturuteenuseid osutavad organisatsioonid, Eesti Töötukassa, ja vähenenud töövõimega inimestele teenuseid osutavad organisatsioonid.</w:t>
            </w:r>
          </w:p>
        </w:tc>
      </w:tr>
    </w:tbl>
    <w:p w14:paraId="04D47E25" w14:textId="77777777" w:rsidR="009D6B67" w:rsidRDefault="009D6B67">
      <w:pPr>
        <w:spacing w:line="240" w:lineRule="auto"/>
        <w:rPr>
          <w:rFonts w:ascii="Cambria" w:eastAsia="Times New Roman" w:hAnsi="Cambria" w:cstheme="minorHAnsi"/>
          <w:b/>
          <w:bCs/>
          <w:lang w:val="et-EE"/>
        </w:rPr>
      </w:pPr>
    </w:p>
    <w:p w14:paraId="66F815B3" w14:textId="77777777" w:rsidR="009D6B67" w:rsidRDefault="00EE5F1F">
      <w:pPr>
        <w:spacing w:line="240" w:lineRule="auto"/>
        <w:rPr>
          <w:sz w:val="22"/>
          <w:lang w:val="et-EE"/>
        </w:rPr>
      </w:pPr>
      <w:r>
        <w:rPr>
          <w:rFonts w:ascii="Cambria" w:eastAsia="Times New Roman" w:hAnsi="Cambria" w:cstheme="minorHAnsi"/>
          <w:b/>
          <w:bCs/>
          <w:lang w:val="et-EE"/>
        </w:rPr>
        <w:lastRenderedPageBreak/>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0A238FE6" w14:textId="77777777">
        <w:tc>
          <w:tcPr>
            <w:tcW w:w="9628" w:type="dxa"/>
          </w:tcPr>
          <w:p w14:paraId="56656013"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Vähendatakse naiste ja meeste ning eestlaste ja mitte-eestlaste koondumist erinevatesse valdkondadesse nii hariduses kui ka tööturul, edendades mitmekülgsemaid kutse- ja haridusvalikuid ning kasutades seeläbi paremini ära tööjõu potentsiaali. Soodustatakse mitmekesisemaid karjäärivalikuid naiste ja meeste seas. Pööratakse tähelepanu ka soolise, geograafilise ja keelepõhise tööjõu liikuvuse takistuste kõrvaldamisele ning arvestatakse piirkondliku spetsialiseerumise potentsiaali</w:t>
            </w:r>
          </w:p>
        </w:tc>
      </w:tr>
    </w:tbl>
    <w:p w14:paraId="1154199D"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30C9A19B" w14:textId="77777777">
        <w:tc>
          <w:tcPr>
            <w:tcW w:w="9628" w:type="dxa"/>
          </w:tcPr>
          <w:p w14:paraId="62675235"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Cambria" w:hAnsi="Cambria" w:cstheme="minorHAnsi"/>
                <w:sz w:val="20"/>
                <w:szCs w:val="20"/>
                <w:lang w:val="et-EE"/>
              </w:rPr>
              <w:t>Kogu Eesti, piirkondlike eripärasid arvestades.</w:t>
            </w:r>
          </w:p>
        </w:tc>
      </w:tr>
    </w:tbl>
    <w:p w14:paraId="424995CB"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t>Piirkondadevahelised</w:t>
      </w:r>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3A7E41C0" w14:textId="77777777">
        <w:tc>
          <w:tcPr>
            <w:tcW w:w="9628" w:type="dxa"/>
          </w:tcPr>
          <w:p w14:paraId="1C046876" w14:textId="77777777" w:rsidR="009D6B67" w:rsidRDefault="00EE5F1F">
            <w:pPr>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Piiriülest, riikidevahelist ja piirkondadevahelist koostööd erieesmärgi tasandil kavandatud ei ole.</w:t>
            </w:r>
          </w:p>
          <w:p w14:paraId="702836EE"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Riigi tasandil toetavad sellist koostööd erinevad programmid, milles Eesti osaleb, nt Eesti-Läti programm 2021-2027, Kesk-Läänemere programm 2021-2027, Läänemere piirkonna programm 2021-2027, Interreg Euroopa programm 2021-2027, URBACT IV 2021-2027, ESPON 2030 ja Interact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ohutustamine;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KOVidele suunatud kliima- ja muud kohanemise meetmed; roheoskuste arendamine.</w:t>
            </w:r>
          </w:p>
          <w:p w14:paraId="51D02DEA" w14:textId="77777777" w:rsidR="009D6B67" w:rsidRDefault="00EE5F1F">
            <w:pPr>
              <w:spacing w:line="240" w:lineRule="auto"/>
              <w:jc w:val="both"/>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18AD3121" w14:textId="77777777" w:rsidR="009D6B67" w:rsidRDefault="00EE5F1F">
      <w:pPr>
        <w:spacing w:line="240" w:lineRule="auto"/>
        <w:rPr>
          <w:rFonts w:ascii="Cambria" w:eastAsia="Times New Roman" w:hAnsi="Cambria" w:cstheme="minorHAnsi"/>
          <w:bCs/>
          <w:lang w:val="et-EE"/>
        </w:rPr>
      </w:pPr>
      <w:r>
        <w:rPr>
          <w:rFonts w:ascii="Cambria" w:hAnsi="Cambria" w:cstheme="minorHAnsi"/>
          <w:b/>
          <w:bCs/>
          <w:lang w:val="et-EE"/>
        </w:rPr>
        <w:t>Rahastamisvahendite kavandatav kasutamine</w:t>
      </w:r>
      <w:r>
        <w:rPr>
          <w:sz w:val="22"/>
          <w:lang w:val="et-EE"/>
        </w:rPr>
        <w:t xml:space="preserve"> </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5B285129" w14:textId="77777777">
        <w:trPr>
          <w:trHeight w:val="354"/>
        </w:trPr>
        <w:tc>
          <w:tcPr>
            <w:tcW w:w="9628" w:type="dxa"/>
          </w:tcPr>
          <w:p w14:paraId="47427250" w14:textId="77777777" w:rsidR="009D6B67" w:rsidRDefault="00EE5F1F">
            <w:pPr>
              <w:spacing w:line="240" w:lineRule="auto"/>
              <w:rPr>
                <w:rFonts w:ascii="Cambria" w:eastAsia="Times New Roman" w:hAnsi="Cambria" w:cstheme="minorHAnsi"/>
                <w:bCs/>
                <w:lang w:val="et-EE"/>
              </w:rPr>
            </w:pPr>
            <w:r>
              <w:rPr>
                <w:rFonts w:asciiTheme="majorHAnsi" w:hAnsiTheme="majorHAnsi"/>
                <w:sz w:val="20"/>
                <w:szCs w:val="20"/>
                <w:lang w:val="et-EE"/>
              </w:rPr>
              <w:t>Ei kohaldu.</w:t>
            </w:r>
          </w:p>
        </w:tc>
      </w:tr>
    </w:tbl>
    <w:p w14:paraId="34BE7387" w14:textId="77777777" w:rsidR="009D6B67" w:rsidRDefault="00EE5F1F">
      <w:pPr>
        <w:pStyle w:val="Pealkiri5"/>
        <w:keepNext/>
        <w:numPr>
          <w:ilvl w:val="4"/>
          <w:numId w:val="82"/>
        </w:numPr>
        <w:ind w:left="1275" w:hanging="1077"/>
        <w:rPr>
          <w:lang w:val="et-EE"/>
        </w:rPr>
      </w:pPr>
      <w:r>
        <w:rPr>
          <w:lang w:val="et-EE"/>
        </w:rPr>
        <w:lastRenderedPageBreak/>
        <w:t>Näitajad</w:t>
      </w:r>
    </w:p>
    <w:p w14:paraId="0962CF86" w14:textId="5DF60413" w:rsidR="009D6B67" w:rsidRDefault="00EE5F1F">
      <w:pPr>
        <w:pStyle w:val="Pealdis"/>
        <w:keepNext/>
        <w:rPr>
          <w:lang w:val="et-EE"/>
        </w:rPr>
      </w:pPr>
      <w:r>
        <w:rPr>
          <w:lang w:val="et-EE"/>
        </w:rPr>
        <w:t xml:space="preserve">Tabel </w:t>
      </w:r>
      <w:del w:id="1323" w:author="Kaisa Tähe - RAM" w:date="2025-10-13T15:35:00Z" w16du:dateUtc="2025-10-13T12:35:00Z">
        <w:r w:rsidDel="00300168">
          <w:rPr>
            <w:lang w:val="et-EE"/>
          </w:rPr>
          <w:fldChar w:fldCharType="begin"/>
        </w:r>
        <w:r w:rsidDel="00300168">
          <w:rPr>
            <w:lang w:val="et-EE"/>
          </w:rPr>
          <w:delInstrText xml:space="preserve"> SEQ Tabel \* ARABIC </w:delInstrText>
        </w:r>
        <w:r w:rsidDel="00300168">
          <w:rPr>
            <w:lang w:val="et-EE"/>
          </w:rPr>
          <w:fldChar w:fldCharType="separate"/>
        </w:r>
        <w:r w:rsidDel="00300168">
          <w:rPr>
            <w:lang w:val="et-EE"/>
          </w:rPr>
          <w:delText>74</w:delText>
        </w:r>
        <w:r w:rsidDel="00300168">
          <w:rPr>
            <w:lang w:val="et-EE"/>
          </w:rPr>
          <w:fldChar w:fldCharType="end"/>
        </w:r>
      </w:del>
      <w:ins w:id="1324" w:author="Kaisa Tähe - RAM" w:date="2025-10-13T15:35:00Z" w16du:dateUtc="2025-10-13T12:35:00Z">
        <w:r w:rsidR="00300168">
          <w:rPr>
            <w:lang w:val="et-EE"/>
          </w:rPr>
          <w:t>86</w:t>
        </w:r>
      </w:ins>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545"/>
        <w:gridCol w:w="649"/>
        <w:gridCol w:w="1144"/>
        <w:gridCol w:w="781"/>
        <w:gridCol w:w="2619"/>
        <w:gridCol w:w="1404"/>
        <w:gridCol w:w="1041"/>
        <w:gridCol w:w="982"/>
      </w:tblGrid>
      <w:tr w:rsidR="009D6B67" w14:paraId="0FBF963C" w14:textId="77777777">
        <w:trPr>
          <w:trHeight w:val="1053"/>
        </w:trPr>
        <w:tc>
          <w:tcPr>
            <w:tcW w:w="237" w:type="pct"/>
            <w:shd w:val="clear" w:color="auto" w:fill="FFFFFF" w:themeFill="background1"/>
            <w:textDirection w:val="btLr"/>
            <w:vAlign w:val="center"/>
          </w:tcPr>
          <w:p w14:paraId="2EBFF41D"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Prioriteet</w:t>
            </w:r>
          </w:p>
        </w:tc>
        <w:tc>
          <w:tcPr>
            <w:tcW w:w="289" w:type="pct"/>
            <w:shd w:val="clear" w:color="auto" w:fill="FFFFFF" w:themeFill="background1"/>
            <w:textDirection w:val="btLr"/>
            <w:vAlign w:val="center"/>
          </w:tcPr>
          <w:p w14:paraId="1504CB5D"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73FA658E"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6816F052"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381" w:type="pct"/>
            <w:shd w:val="clear" w:color="auto" w:fill="FFFFFF" w:themeFill="background1"/>
            <w:textDirection w:val="btLr"/>
            <w:vAlign w:val="center"/>
          </w:tcPr>
          <w:p w14:paraId="530E5DD1"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ID</w:t>
            </w:r>
          </w:p>
        </w:tc>
        <w:tc>
          <w:tcPr>
            <w:tcW w:w="1366" w:type="pct"/>
            <w:shd w:val="clear" w:color="auto" w:fill="FFFFFF" w:themeFill="background1"/>
            <w:textDirection w:val="btLr"/>
            <w:vAlign w:val="center"/>
          </w:tcPr>
          <w:p w14:paraId="69320792"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Näitaja</w:t>
            </w:r>
          </w:p>
        </w:tc>
        <w:tc>
          <w:tcPr>
            <w:tcW w:w="735" w:type="pct"/>
            <w:shd w:val="clear" w:color="auto" w:fill="FFFFFF" w:themeFill="background1"/>
            <w:textDirection w:val="btLr"/>
            <w:vAlign w:val="center"/>
          </w:tcPr>
          <w:p w14:paraId="3F59546A"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Mõõtühik</w:t>
            </w:r>
          </w:p>
        </w:tc>
        <w:tc>
          <w:tcPr>
            <w:tcW w:w="546" w:type="pct"/>
            <w:shd w:val="clear" w:color="auto" w:fill="FFFFFF" w:themeFill="background1"/>
            <w:textDirection w:val="btLr"/>
            <w:vAlign w:val="center"/>
          </w:tcPr>
          <w:p w14:paraId="61084152" w14:textId="77777777" w:rsidR="009D6B67" w:rsidRDefault="00EE5F1F">
            <w:pPr>
              <w:pStyle w:val="Text1"/>
              <w:keepNext/>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14BEC653" w14:textId="77777777" w:rsidR="009D6B67" w:rsidRDefault="009D6B67">
            <w:pPr>
              <w:pStyle w:val="Text1"/>
              <w:keepNext/>
              <w:spacing w:before="0" w:after="0" w:line="240" w:lineRule="auto"/>
              <w:ind w:left="0"/>
              <w:rPr>
                <w:rFonts w:ascii="Cambria" w:hAnsi="Cambria" w:cstheme="minorHAnsi"/>
                <w:b/>
                <w:bCs/>
                <w:sz w:val="20"/>
                <w:szCs w:val="20"/>
                <w:lang w:val="et-EE"/>
              </w:rPr>
            </w:pPr>
          </w:p>
        </w:tc>
        <w:tc>
          <w:tcPr>
            <w:tcW w:w="515" w:type="pct"/>
            <w:shd w:val="clear" w:color="auto" w:fill="FFFFFF" w:themeFill="background1"/>
            <w:textDirection w:val="btLr"/>
            <w:vAlign w:val="center"/>
          </w:tcPr>
          <w:p w14:paraId="75CB2854" w14:textId="77777777" w:rsidR="009D6B67" w:rsidRDefault="00EE5F1F">
            <w:pPr>
              <w:pStyle w:val="Text1"/>
              <w:keepNext/>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0DD717FA" w14:textId="77777777" w:rsidR="009D6B67" w:rsidRDefault="009D6B67">
            <w:pPr>
              <w:pStyle w:val="Text1"/>
              <w:keepNext/>
              <w:spacing w:before="0" w:after="0" w:line="240" w:lineRule="auto"/>
              <w:ind w:left="0"/>
              <w:rPr>
                <w:rFonts w:ascii="Cambria" w:hAnsi="Cambria" w:cstheme="minorHAnsi"/>
                <w:b/>
                <w:bCs/>
                <w:sz w:val="20"/>
                <w:szCs w:val="20"/>
                <w:lang w:val="et-EE"/>
              </w:rPr>
            </w:pPr>
          </w:p>
        </w:tc>
      </w:tr>
      <w:tr w:rsidR="009D6B67" w14:paraId="322CAE66" w14:textId="77777777">
        <w:trPr>
          <w:trHeight w:val="340"/>
        </w:trPr>
        <w:tc>
          <w:tcPr>
            <w:tcW w:w="237" w:type="pct"/>
            <w:shd w:val="clear" w:color="auto" w:fill="FFFFFF" w:themeFill="background1"/>
          </w:tcPr>
          <w:p w14:paraId="43F3290E" w14:textId="77777777" w:rsidR="009D6B67" w:rsidRDefault="00EE5F1F">
            <w:pPr>
              <w:pStyle w:val="Text1"/>
              <w:keepNext/>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6</w:t>
            </w:r>
          </w:p>
        </w:tc>
        <w:tc>
          <w:tcPr>
            <w:tcW w:w="289" w:type="pct"/>
            <w:shd w:val="clear" w:color="auto" w:fill="FFFFFF" w:themeFill="background1"/>
          </w:tcPr>
          <w:p w14:paraId="627ACCD5" w14:textId="77777777" w:rsidR="009D6B67" w:rsidRDefault="00EE5F1F">
            <w:pPr>
              <w:pStyle w:val="Text1"/>
              <w:keepNext/>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a</w:t>
            </w:r>
          </w:p>
        </w:tc>
        <w:tc>
          <w:tcPr>
            <w:tcW w:w="337" w:type="pct"/>
            <w:shd w:val="clear" w:color="auto" w:fill="FFFFFF" w:themeFill="background1"/>
          </w:tcPr>
          <w:p w14:paraId="1C1103EA" w14:textId="77777777" w:rsidR="009D6B67" w:rsidRDefault="00EE5F1F">
            <w:pPr>
              <w:pStyle w:val="Text1"/>
              <w:keepNext/>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ESF+</w:t>
            </w:r>
          </w:p>
        </w:tc>
        <w:tc>
          <w:tcPr>
            <w:tcW w:w="594" w:type="pct"/>
            <w:shd w:val="clear" w:color="auto" w:fill="FFFFFF" w:themeFill="background1"/>
          </w:tcPr>
          <w:p w14:paraId="53CFD723" w14:textId="77777777" w:rsidR="009D6B67" w:rsidRDefault="00EE5F1F">
            <w:pPr>
              <w:pStyle w:val="Text1"/>
              <w:keepNext/>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Ülemineku</w:t>
            </w:r>
          </w:p>
        </w:tc>
        <w:tc>
          <w:tcPr>
            <w:tcW w:w="381" w:type="pct"/>
          </w:tcPr>
          <w:p w14:paraId="677D3D38" w14:textId="77777777" w:rsidR="009D6B67" w:rsidRDefault="00EE5F1F">
            <w:pPr>
              <w:pStyle w:val="Text1"/>
              <w:keepNext/>
              <w:spacing w:before="0" w:after="0" w:line="240" w:lineRule="auto"/>
              <w:ind w:left="0"/>
              <w:rPr>
                <w:rFonts w:ascii="Cambria" w:eastAsiaTheme="minorEastAsia" w:hAnsi="Cambria" w:cstheme="minorBidi"/>
                <w:sz w:val="20"/>
                <w:szCs w:val="20"/>
                <w:lang w:val="et-EE"/>
              </w:rPr>
            </w:pPr>
            <w:r>
              <w:rPr>
                <w:rFonts w:ascii="Cambria" w:eastAsiaTheme="minorEastAsia" w:hAnsi="Cambria" w:cstheme="minorBidi"/>
                <w:sz w:val="20"/>
                <w:szCs w:val="20"/>
                <w:lang w:val="et-EE"/>
              </w:rPr>
              <w:t>PSO20</w:t>
            </w:r>
          </w:p>
        </w:tc>
        <w:tc>
          <w:tcPr>
            <w:tcW w:w="1366" w:type="pct"/>
          </w:tcPr>
          <w:p w14:paraId="4AA26F93" w14:textId="77777777" w:rsidR="009D6B67" w:rsidRDefault="00EE5F1F">
            <w:pPr>
              <w:pStyle w:val="Text1"/>
              <w:keepNext/>
              <w:spacing w:before="0" w:after="0" w:line="240" w:lineRule="auto"/>
              <w:ind w:left="0"/>
              <w:rPr>
                <w:rFonts w:ascii="Cambria" w:eastAsiaTheme="minorEastAsia" w:hAnsi="Cambria" w:cstheme="minorBidi"/>
                <w:sz w:val="20"/>
                <w:szCs w:val="20"/>
                <w:lang w:val="et-EE"/>
              </w:rPr>
            </w:pPr>
            <w:r>
              <w:rPr>
                <w:rFonts w:ascii="Cambria" w:eastAsiaTheme="minorEastAsia" w:hAnsi="Cambria" w:cstheme="minorBidi"/>
                <w:sz w:val="20"/>
                <w:szCs w:val="20"/>
                <w:lang w:val="et-EE"/>
              </w:rPr>
              <w:t>Osaluskordade arv</w:t>
            </w:r>
          </w:p>
        </w:tc>
        <w:tc>
          <w:tcPr>
            <w:tcW w:w="735" w:type="pct"/>
          </w:tcPr>
          <w:p w14:paraId="549F3943" w14:textId="77777777" w:rsidR="009D6B67" w:rsidRDefault="00EE5F1F">
            <w:pPr>
              <w:pStyle w:val="Text1"/>
              <w:keepNext/>
              <w:spacing w:before="0" w:after="0" w:line="240" w:lineRule="auto"/>
              <w:ind w:left="0"/>
              <w:rPr>
                <w:rFonts w:ascii="Cambria" w:eastAsiaTheme="minorEastAsia" w:hAnsi="Cambria" w:cstheme="minorBidi"/>
                <w:sz w:val="20"/>
                <w:szCs w:val="20"/>
                <w:lang w:val="et-EE"/>
              </w:rPr>
            </w:pPr>
            <w:r>
              <w:rPr>
                <w:rFonts w:ascii="Cambria" w:eastAsiaTheme="minorEastAsia" w:hAnsi="Cambria" w:cstheme="minorBidi"/>
                <w:sz w:val="20"/>
                <w:szCs w:val="20"/>
                <w:lang w:val="et-EE"/>
              </w:rPr>
              <w:t>Number</w:t>
            </w:r>
          </w:p>
        </w:tc>
        <w:tc>
          <w:tcPr>
            <w:tcW w:w="546" w:type="pct"/>
          </w:tcPr>
          <w:p w14:paraId="7B649787" w14:textId="77777777" w:rsidR="009D6B67" w:rsidRDefault="00EE5F1F">
            <w:pPr>
              <w:pStyle w:val="Text1"/>
              <w:keepNext/>
              <w:spacing w:before="0" w:after="0" w:line="240" w:lineRule="auto"/>
              <w:ind w:left="0"/>
              <w:rPr>
                <w:rFonts w:ascii="Cambria" w:eastAsiaTheme="minorEastAsia" w:hAnsi="Cambria" w:cstheme="minorBidi"/>
                <w:sz w:val="20"/>
                <w:szCs w:val="20"/>
                <w:lang w:val="et-EE"/>
              </w:rPr>
            </w:pPr>
            <w:bookmarkStart w:id="1325" w:name="OLE_LINK3"/>
            <w:r>
              <w:rPr>
                <w:rFonts w:ascii="Cambria" w:eastAsiaTheme="minorEastAsia" w:hAnsi="Cambria" w:cstheme="minorBidi"/>
                <w:sz w:val="20"/>
                <w:szCs w:val="20"/>
                <w:lang w:val="et-EE"/>
              </w:rPr>
              <w:t>8901</w:t>
            </w:r>
            <w:bookmarkEnd w:id="1325"/>
          </w:p>
        </w:tc>
        <w:tc>
          <w:tcPr>
            <w:tcW w:w="515" w:type="pct"/>
          </w:tcPr>
          <w:p w14:paraId="5D160E3A" w14:textId="2397E8B7" w:rsidR="009D6B67" w:rsidRDefault="00344C73">
            <w:pPr>
              <w:pStyle w:val="Text1"/>
              <w:keepNext/>
              <w:spacing w:before="0" w:after="0" w:line="240" w:lineRule="auto"/>
              <w:ind w:left="0"/>
              <w:rPr>
                <w:rFonts w:ascii="Cambria" w:eastAsiaTheme="minorEastAsia" w:hAnsi="Cambria" w:cstheme="minorBidi"/>
                <w:sz w:val="20"/>
                <w:szCs w:val="20"/>
                <w:lang w:val="et-EE"/>
              </w:rPr>
            </w:pPr>
            <w:r>
              <w:rPr>
                <w:rFonts w:ascii="Cambria" w:eastAsiaTheme="minorEastAsia" w:hAnsi="Cambria" w:cstheme="minorBidi"/>
                <w:sz w:val="20"/>
                <w:szCs w:val="20"/>
                <w:lang w:val="et-EE"/>
              </w:rPr>
              <w:t xml:space="preserve">20 256 </w:t>
            </w:r>
          </w:p>
        </w:tc>
      </w:tr>
    </w:tbl>
    <w:p w14:paraId="772B4509" w14:textId="77777777" w:rsidR="009D6B67" w:rsidRDefault="009D6B67">
      <w:pPr>
        <w:keepNext/>
        <w:rPr>
          <w:rFonts w:ascii="Cambria" w:eastAsiaTheme="minorEastAsia" w:hAnsi="Cambria" w:cstheme="minorBidi"/>
          <w:b/>
          <w:sz w:val="20"/>
          <w:szCs w:val="20"/>
          <w:lang w:val="et-EE"/>
        </w:rPr>
      </w:pPr>
    </w:p>
    <w:p w14:paraId="52045D22" w14:textId="70BB955F" w:rsidR="009D6B67" w:rsidRDefault="00EE5F1F">
      <w:pPr>
        <w:pStyle w:val="Pealdis"/>
        <w:keepNext/>
        <w:jc w:val="left"/>
        <w:rPr>
          <w:rFonts w:ascii="Cambria" w:hAnsi="Cambria" w:cstheme="minorBidi"/>
          <w:b w:val="0"/>
          <w:szCs w:val="20"/>
          <w:lang w:val="et-EE"/>
        </w:rPr>
      </w:pPr>
      <w:r>
        <w:rPr>
          <w:lang w:val="et-EE"/>
        </w:rPr>
        <w:t xml:space="preserve">Tabel </w:t>
      </w:r>
      <w:del w:id="1326" w:author="Kaisa Tähe - RAM" w:date="2025-10-13T15:35:00Z" w16du:dateUtc="2025-10-13T12:35:00Z">
        <w:r w:rsidDel="00300168">
          <w:rPr>
            <w:lang w:val="et-EE"/>
          </w:rPr>
          <w:fldChar w:fldCharType="begin"/>
        </w:r>
        <w:r w:rsidDel="00300168">
          <w:rPr>
            <w:lang w:val="et-EE"/>
          </w:rPr>
          <w:delInstrText xml:space="preserve"> SEQ Tabel \* ARABIC </w:delInstrText>
        </w:r>
        <w:r w:rsidDel="00300168">
          <w:rPr>
            <w:lang w:val="et-EE"/>
          </w:rPr>
          <w:fldChar w:fldCharType="separate"/>
        </w:r>
        <w:r w:rsidDel="00300168">
          <w:rPr>
            <w:lang w:val="et-EE"/>
          </w:rPr>
          <w:delText>75</w:delText>
        </w:r>
        <w:r w:rsidDel="00300168">
          <w:rPr>
            <w:lang w:val="et-EE"/>
          </w:rPr>
          <w:fldChar w:fldCharType="end"/>
        </w:r>
      </w:del>
      <w:ins w:id="1327" w:author="Kaisa Tähe - RAM" w:date="2025-10-13T15:35:00Z" w16du:dateUtc="2025-10-13T12:35:00Z">
        <w:r w:rsidR="00300168">
          <w:rPr>
            <w:lang w:val="et-EE"/>
          </w:rPr>
          <w:t>87</w:t>
        </w:r>
      </w:ins>
      <w:r>
        <w:rPr>
          <w:lang w:val="et-EE"/>
        </w:rPr>
        <w:t xml:space="preserve">: </w:t>
      </w:r>
      <w:r>
        <w:rPr>
          <w:rFonts w:ascii="Cambria" w:eastAsiaTheme="minorEastAsia" w:hAnsi="Cambria" w:cstheme="minorBidi"/>
          <w:szCs w:val="20"/>
          <w:lang w:val="et-EE"/>
        </w:rPr>
        <w:t>Tulemusnäitajad</w:t>
      </w:r>
    </w:p>
    <w:tbl>
      <w:tblPr>
        <w:tblW w:w="96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463"/>
        <w:gridCol w:w="649"/>
        <w:gridCol w:w="1144"/>
        <w:gridCol w:w="962"/>
        <w:gridCol w:w="1805"/>
        <w:gridCol w:w="804"/>
        <w:gridCol w:w="755"/>
        <w:gridCol w:w="659"/>
        <w:gridCol w:w="820"/>
        <w:gridCol w:w="1104"/>
      </w:tblGrid>
      <w:tr w:rsidR="009D6B67" w14:paraId="29BC77BD" w14:textId="77777777">
        <w:trPr>
          <w:trHeight w:val="1725"/>
        </w:trPr>
        <w:tc>
          <w:tcPr>
            <w:tcW w:w="463" w:type="dxa"/>
            <w:shd w:val="clear" w:color="auto" w:fill="FFFFFF" w:themeFill="background1"/>
            <w:textDirection w:val="btLr"/>
            <w:vAlign w:val="center"/>
          </w:tcPr>
          <w:p w14:paraId="0C75CCBA"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Prioriteet</w:t>
            </w:r>
          </w:p>
        </w:tc>
        <w:tc>
          <w:tcPr>
            <w:tcW w:w="463" w:type="dxa"/>
            <w:shd w:val="clear" w:color="auto" w:fill="FFFFFF" w:themeFill="background1"/>
            <w:textDirection w:val="btLr"/>
            <w:vAlign w:val="center"/>
          </w:tcPr>
          <w:p w14:paraId="1E3BBA36"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Erieesmärk</w:t>
            </w:r>
          </w:p>
        </w:tc>
        <w:tc>
          <w:tcPr>
            <w:tcW w:w="649" w:type="dxa"/>
            <w:shd w:val="clear" w:color="auto" w:fill="FFFFFF" w:themeFill="background1"/>
            <w:textDirection w:val="btLr"/>
            <w:vAlign w:val="center"/>
          </w:tcPr>
          <w:p w14:paraId="74637DC2"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Fond</w:t>
            </w:r>
          </w:p>
        </w:tc>
        <w:tc>
          <w:tcPr>
            <w:tcW w:w="1144" w:type="dxa"/>
            <w:shd w:val="clear" w:color="auto" w:fill="FFFFFF" w:themeFill="background1"/>
            <w:textDirection w:val="btLr"/>
            <w:vAlign w:val="center"/>
          </w:tcPr>
          <w:p w14:paraId="27DC7B02"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Piirkonna kategooria</w:t>
            </w:r>
          </w:p>
        </w:tc>
        <w:tc>
          <w:tcPr>
            <w:tcW w:w="962" w:type="dxa"/>
            <w:shd w:val="clear" w:color="auto" w:fill="FFFFFF" w:themeFill="background1"/>
            <w:textDirection w:val="btLr"/>
            <w:vAlign w:val="center"/>
          </w:tcPr>
          <w:p w14:paraId="5067B532"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ID</w:t>
            </w:r>
          </w:p>
        </w:tc>
        <w:tc>
          <w:tcPr>
            <w:tcW w:w="1805" w:type="dxa"/>
            <w:shd w:val="clear" w:color="auto" w:fill="FFFFFF" w:themeFill="background1"/>
            <w:textDirection w:val="btLr"/>
            <w:vAlign w:val="center"/>
          </w:tcPr>
          <w:p w14:paraId="359F2538"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Näitaja</w:t>
            </w:r>
          </w:p>
        </w:tc>
        <w:tc>
          <w:tcPr>
            <w:tcW w:w="804" w:type="dxa"/>
            <w:shd w:val="clear" w:color="auto" w:fill="FFFFFF" w:themeFill="background1"/>
            <w:textDirection w:val="btLr"/>
            <w:vAlign w:val="center"/>
          </w:tcPr>
          <w:p w14:paraId="356397F5"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Mõõtühik</w:t>
            </w:r>
          </w:p>
        </w:tc>
        <w:tc>
          <w:tcPr>
            <w:tcW w:w="755" w:type="dxa"/>
            <w:shd w:val="clear" w:color="auto" w:fill="FFFFFF" w:themeFill="background1"/>
            <w:textDirection w:val="btLr"/>
            <w:vAlign w:val="center"/>
          </w:tcPr>
          <w:p w14:paraId="48C957D6"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Lähtetase või võrdlusväärtus</w:t>
            </w:r>
          </w:p>
        </w:tc>
        <w:tc>
          <w:tcPr>
            <w:tcW w:w="659" w:type="dxa"/>
            <w:shd w:val="clear" w:color="auto" w:fill="FFFFFF" w:themeFill="background1"/>
            <w:textDirection w:val="btLr"/>
            <w:vAlign w:val="center"/>
          </w:tcPr>
          <w:p w14:paraId="6F3B91AB"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Võrdlusaasta</w:t>
            </w:r>
          </w:p>
        </w:tc>
        <w:tc>
          <w:tcPr>
            <w:tcW w:w="820" w:type="dxa"/>
            <w:shd w:val="clear" w:color="auto" w:fill="FFFFFF" w:themeFill="background1"/>
            <w:textDirection w:val="btLr"/>
            <w:vAlign w:val="center"/>
          </w:tcPr>
          <w:p w14:paraId="5B5040A9" w14:textId="77777777" w:rsidR="009D6B67" w:rsidRDefault="00EE5F1F">
            <w:pPr>
              <w:pStyle w:val="Text1"/>
              <w:spacing w:before="0" w:after="0" w:line="240" w:lineRule="auto"/>
              <w:ind w:left="113" w:right="113"/>
              <w:jc w:val="center"/>
              <w:rPr>
                <w:rFonts w:ascii="Cambria" w:eastAsia="Times New Roman" w:hAnsi="Cambria" w:cstheme="minorBidi"/>
                <w:sz w:val="20"/>
                <w:szCs w:val="20"/>
                <w:lang w:val="et-EE"/>
              </w:rPr>
            </w:pPr>
            <w:r>
              <w:rPr>
                <w:rFonts w:ascii="Cambria" w:eastAsiaTheme="minorEastAsia" w:hAnsi="Cambria" w:cstheme="minorBidi"/>
                <w:sz w:val="20"/>
                <w:szCs w:val="20"/>
                <w:lang w:val="et-EE"/>
              </w:rPr>
              <w:t>Sihtväärtus (2029)</w:t>
            </w:r>
          </w:p>
          <w:p w14:paraId="30CD70D5" w14:textId="77777777" w:rsidR="009D6B67" w:rsidRDefault="009D6B67">
            <w:pPr>
              <w:pStyle w:val="Text1"/>
              <w:spacing w:before="0" w:after="0" w:line="240" w:lineRule="auto"/>
              <w:ind w:left="0"/>
              <w:rPr>
                <w:rFonts w:ascii="Cambria" w:eastAsia="Times New Roman" w:hAnsi="Cambria" w:cstheme="minorBidi"/>
                <w:sz w:val="20"/>
                <w:szCs w:val="20"/>
                <w:lang w:val="et-EE"/>
              </w:rPr>
            </w:pPr>
          </w:p>
        </w:tc>
        <w:tc>
          <w:tcPr>
            <w:tcW w:w="1104" w:type="dxa"/>
            <w:shd w:val="clear" w:color="auto" w:fill="FFFFFF" w:themeFill="background1"/>
            <w:textDirection w:val="btLr"/>
            <w:vAlign w:val="center"/>
          </w:tcPr>
          <w:p w14:paraId="546E6243"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Andmete allikas</w:t>
            </w:r>
          </w:p>
        </w:tc>
      </w:tr>
      <w:tr w:rsidR="009D6B67" w14:paraId="37055375" w14:textId="77777777">
        <w:trPr>
          <w:trHeight w:val="434"/>
        </w:trPr>
        <w:tc>
          <w:tcPr>
            <w:tcW w:w="463" w:type="dxa"/>
            <w:shd w:val="clear" w:color="auto" w:fill="FFFFFF" w:themeFill="background1"/>
          </w:tcPr>
          <w:p w14:paraId="3E4A4781" w14:textId="77777777" w:rsidR="009D6B67" w:rsidRDefault="00EE5F1F">
            <w:pPr>
              <w:pStyle w:val="Text1"/>
              <w:spacing w:before="0" w:after="0" w:line="240" w:lineRule="auto"/>
              <w:ind w:left="0"/>
              <w:rPr>
                <w:rFonts w:ascii="Cambria" w:eastAsia="Times New Roman" w:hAnsi="Cambria" w:cstheme="minorBidi"/>
                <w:sz w:val="20"/>
                <w:szCs w:val="20"/>
                <w:lang w:val="et-EE"/>
              </w:rPr>
            </w:pPr>
            <w:bookmarkStart w:id="1328" w:name="_Hlk74736363"/>
            <w:r>
              <w:rPr>
                <w:rFonts w:ascii="Cambria" w:eastAsiaTheme="minorEastAsia" w:hAnsi="Cambria" w:cstheme="minorBidi"/>
                <w:sz w:val="20"/>
                <w:szCs w:val="20"/>
                <w:lang w:val="et-EE"/>
              </w:rPr>
              <w:t>6</w:t>
            </w:r>
          </w:p>
        </w:tc>
        <w:tc>
          <w:tcPr>
            <w:tcW w:w="463" w:type="dxa"/>
            <w:shd w:val="clear" w:color="auto" w:fill="FFFFFF" w:themeFill="background1"/>
          </w:tcPr>
          <w:p w14:paraId="42A60265"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a</w:t>
            </w:r>
          </w:p>
        </w:tc>
        <w:tc>
          <w:tcPr>
            <w:tcW w:w="649" w:type="dxa"/>
            <w:shd w:val="clear" w:color="auto" w:fill="FFFFFF" w:themeFill="background1"/>
          </w:tcPr>
          <w:p w14:paraId="75B6B10F"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ESF+</w:t>
            </w:r>
          </w:p>
        </w:tc>
        <w:tc>
          <w:tcPr>
            <w:tcW w:w="1144" w:type="dxa"/>
            <w:shd w:val="clear" w:color="auto" w:fill="FFFFFF" w:themeFill="background1"/>
          </w:tcPr>
          <w:p w14:paraId="7CB37A84"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Ülemineku</w:t>
            </w:r>
          </w:p>
        </w:tc>
        <w:tc>
          <w:tcPr>
            <w:tcW w:w="962" w:type="dxa"/>
          </w:tcPr>
          <w:p w14:paraId="0C7013B7" w14:textId="77777777" w:rsidR="009D6B67" w:rsidRDefault="00EE5F1F">
            <w:pPr>
              <w:pStyle w:val="Text1"/>
              <w:spacing w:before="0" w:after="0" w:line="240" w:lineRule="auto"/>
              <w:ind w:left="0"/>
              <w:rPr>
                <w:rFonts w:ascii="Cambria" w:eastAsiaTheme="minorEastAsia" w:hAnsi="Cambria" w:cstheme="minorBidi"/>
                <w:sz w:val="20"/>
                <w:szCs w:val="20"/>
                <w:lang w:val="et-EE"/>
              </w:rPr>
            </w:pPr>
            <w:r>
              <w:rPr>
                <w:rFonts w:ascii="Cambria" w:eastAsiaTheme="minorEastAsia" w:hAnsi="Cambria" w:cstheme="minorBidi"/>
                <w:sz w:val="20"/>
                <w:szCs w:val="20"/>
                <w:lang w:val="et-EE"/>
              </w:rPr>
              <w:t>PSR19</w:t>
            </w:r>
          </w:p>
        </w:tc>
        <w:tc>
          <w:tcPr>
            <w:tcW w:w="1805" w:type="dxa"/>
          </w:tcPr>
          <w:p w14:paraId="42B10D66"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Peale teenuse saamist tööhõives olev tööealine elanikkond</w:t>
            </w:r>
          </w:p>
        </w:tc>
        <w:tc>
          <w:tcPr>
            <w:tcW w:w="804" w:type="dxa"/>
          </w:tcPr>
          <w:p w14:paraId="1D5BEB8E" w14:textId="77777777" w:rsidR="009D6B67" w:rsidRDefault="00EE5F1F">
            <w:pPr>
              <w:pStyle w:val="Text1"/>
              <w:spacing w:before="0" w:after="0" w:line="240" w:lineRule="auto"/>
              <w:ind w:left="0"/>
              <w:rPr>
                <w:rFonts w:ascii="Cambria" w:eastAsiaTheme="minorEastAsia" w:hAnsi="Cambria" w:cstheme="minorBidi"/>
                <w:sz w:val="20"/>
                <w:szCs w:val="20"/>
                <w:lang w:val="et-EE"/>
              </w:rPr>
            </w:pPr>
            <w:r>
              <w:rPr>
                <w:rFonts w:ascii="Cambria" w:eastAsiaTheme="minorEastAsia" w:hAnsi="Cambria" w:cstheme="minorBidi"/>
                <w:sz w:val="20"/>
                <w:szCs w:val="20"/>
                <w:lang w:val="et-EE"/>
              </w:rPr>
              <w:t>%</w:t>
            </w:r>
          </w:p>
        </w:tc>
        <w:tc>
          <w:tcPr>
            <w:tcW w:w="755" w:type="dxa"/>
          </w:tcPr>
          <w:p w14:paraId="6A6876D5"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36%</w:t>
            </w:r>
          </w:p>
        </w:tc>
        <w:tc>
          <w:tcPr>
            <w:tcW w:w="659" w:type="dxa"/>
          </w:tcPr>
          <w:p w14:paraId="44A3B7D3"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2020</w:t>
            </w:r>
          </w:p>
        </w:tc>
        <w:tc>
          <w:tcPr>
            <w:tcW w:w="820" w:type="dxa"/>
          </w:tcPr>
          <w:p w14:paraId="57CFE973" w14:textId="77777777" w:rsidR="009D6B67" w:rsidRDefault="00EE5F1F">
            <w:pPr>
              <w:pStyle w:val="Text1"/>
              <w:spacing w:before="0" w:after="0" w:line="240" w:lineRule="auto"/>
              <w:ind w:left="0"/>
              <w:jc w:val="center"/>
              <w:rPr>
                <w:rFonts w:ascii="Cambria" w:eastAsia="Times New Roman" w:hAnsi="Cambria" w:cstheme="minorBidi"/>
                <w:sz w:val="20"/>
                <w:szCs w:val="20"/>
                <w:lang w:val="et-EE"/>
              </w:rPr>
            </w:pPr>
            <w:r>
              <w:rPr>
                <w:rFonts w:ascii="Cambria" w:eastAsiaTheme="minorEastAsia" w:hAnsi="Cambria" w:cstheme="minorBidi"/>
                <w:sz w:val="20"/>
                <w:szCs w:val="20"/>
                <w:lang w:val="et-EE"/>
              </w:rPr>
              <w:t>38%</w:t>
            </w:r>
          </w:p>
        </w:tc>
        <w:tc>
          <w:tcPr>
            <w:tcW w:w="1104" w:type="dxa"/>
          </w:tcPr>
          <w:p w14:paraId="5E3BCBC6"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SFOS, projektide aruanded</w:t>
            </w:r>
            <w:bookmarkEnd w:id="1328"/>
          </w:p>
        </w:tc>
      </w:tr>
    </w:tbl>
    <w:p w14:paraId="625F71E3" w14:textId="77777777" w:rsidR="009D6B67" w:rsidRDefault="00EE5F1F">
      <w:pPr>
        <w:pStyle w:val="Pealkiri5"/>
        <w:numPr>
          <w:ilvl w:val="4"/>
          <w:numId w:val="82"/>
        </w:numPr>
        <w:ind w:left="1276"/>
        <w:rPr>
          <w:lang w:val="et-EE"/>
        </w:rPr>
      </w:pPr>
      <w:r>
        <w:rPr>
          <w:lang w:val="et-EE"/>
        </w:rPr>
        <w:t>Programmi rahaliste vahendite (EL) esialgne jaotus sekkumise liigi järgi</w:t>
      </w:r>
    </w:p>
    <w:p w14:paraId="02A10F20" w14:textId="645439EF" w:rsidR="009D6B67" w:rsidRDefault="00EE5F1F">
      <w:pPr>
        <w:pStyle w:val="Pealdis"/>
        <w:keepNext/>
        <w:jc w:val="left"/>
        <w:rPr>
          <w:rFonts w:ascii="Cambria" w:hAnsi="Cambria" w:cstheme="minorHAnsi"/>
          <w:lang w:val="et-EE"/>
        </w:rPr>
      </w:pPr>
      <w:r>
        <w:rPr>
          <w:lang w:val="et-EE"/>
        </w:rPr>
        <w:t xml:space="preserve">Tabel </w:t>
      </w:r>
      <w:del w:id="1329" w:author="Kaisa Tähe - RAM" w:date="2025-10-13T15:35:00Z" w16du:dateUtc="2025-10-13T12:35:00Z">
        <w:r w:rsidDel="00300168">
          <w:rPr>
            <w:lang w:val="et-EE"/>
          </w:rPr>
          <w:fldChar w:fldCharType="begin"/>
        </w:r>
        <w:r w:rsidDel="00300168">
          <w:rPr>
            <w:lang w:val="et-EE"/>
          </w:rPr>
          <w:delInstrText xml:space="preserve"> SEQ Tabel \* ARABIC </w:delInstrText>
        </w:r>
        <w:r w:rsidDel="00300168">
          <w:rPr>
            <w:lang w:val="et-EE"/>
          </w:rPr>
          <w:fldChar w:fldCharType="separate"/>
        </w:r>
        <w:r w:rsidDel="00300168">
          <w:rPr>
            <w:lang w:val="et-EE"/>
          </w:rPr>
          <w:delText>76</w:delText>
        </w:r>
        <w:r w:rsidDel="00300168">
          <w:rPr>
            <w:lang w:val="et-EE"/>
          </w:rPr>
          <w:fldChar w:fldCharType="end"/>
        </w:r>
      </w:del>
      <w:ins w:id="1330" w:author="Kaisa Tähe - RAM" w:date="2025-10-13T15:35:00Z" w16du:dateUtc="2025-10-13T12:35:00Z">
        <w:r w:rsidR="00300168">
          <w:rPr>
            <w:lang w:val="et-EE"/>
          </w:rPr>
          <w:t>88</w:t>
        </w:r>
      </w:ins>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0"/>
        <w:gridCol w:w="815"/>
        <w:gridCol w:w="2322"/>
        <w:gridCol w:w="1463"/>
        <w:gridCol w:w="1589"/>
        <w:gridCol w:w="1949"/>
      </w:tblGrid>
      <w:tr w:rsidR="009D6B67" w14:paraId="78E7B454" w14:textId="77777777">
        <w:tc>
          <w:tcPr>
            <w:tcW w:w="774" w:type="pct"/>
          </w:tcPr>
          <w:p w14:paraId="77CDE330"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HAnsi"/>
                <w:b/>
                <w:bCs/>
                <w:sz w:val="20"/>
                <w:szCs w:val="20"/>
                <w:lang w:val="et-EE"/>
              </w:rPr>
              <w:t>Prioriteedi number</w:t>
            </w:r>
          </w:p>
        </w:tc>
        <w:tc>
          <w:tcPr>
            <w:tcW w:w="423" w:type="pct"/>
          </w:tcPr>
          <w:p w14:paraId="30919ADB"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Fond</w:t>
            </w:r>
          </w:p>
        </w:tc>
        <w:tc>
          <w:tcPr>
            <w:tcW w:w="1206" w:type="pct"/>
          </w:tcPr>
          <w:p w14:paraId="5CEE9C0C"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Piirkonna kategooria</w:t>
            </w:r>
          </w:p>
        </w:tc>
        <w:tc>
          <w:tcPr>
            <w:tcW w:w="760" w:type="pct"/>
          </w:tcPr>
          <w:p w14:paraId="48E5660E"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Erieesmärk</w:t>
            </w:r>
          </w:p>
        </w:tc>
        <w:tc>
          <w:tcPr>
            <w:tcW w:w="825" w:type="pct"/>
          </w:tcPr>
          <w:p w14:paraId="2388FDEE"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Kood</w:t>
            </w:r>
          </w:p>
        </w:tc>
        <w:tc>
          <w:tcPr>
            <w:tcW w:w="1012" w:type="pct"/>
          </w:tcPr>
          <w:p w14:paraId="59825AF1"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Summa (eurodes)</w:t>
            </w:r>
          </w:p>
        </w:tc>
      </w:tr>
      <w:tr w:rsidR="009D6B67" w14:paraId="4DC864C0" w14:textId="77777777">
        <w:tc>
          <w:tcPr>
            <w:tcW w:w="774" w:type="pct"/>
          </w:tcPr>
          <w:p w14:paraId="6BFDE01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3" w:type="pct"/>
          </w:tcPr>
          <w:p w14:paraId="058BC46E"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1206" w:type="pct"/>
          </w:tcPr>
          <w:p w14:paraId="5DFB683B"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760" w:type="pct"/>
          </w:tcPr>
          <w:p w14:paraId="10DA8916"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a</w:t>
            </w:r>
          </w:p>
        </w:tc>
        <w:tc>
          <w:tcPr>
            <w:tcW w:w="825" w:type="pct"/>
          </w:tcPr>
          <w:p w14:paraId="2AC9C8D1"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134</w:t>
            </w:r>
          </w:p>
        </w:tc>
        <w:tc>
          <w:tcPr>
            <w:tcW w:w="1012" w:type="pct"/>
          </w:tcPr>
          <w:p w14:paraId="1A29B9C4" w14:textId="5AF936A3" w:rsidR="009D6B67" w:rsidRDefault="004602F2">
            <w:pPr>
              <w:spacing w:before="60" w:after="60" w:line="240" w:lineRule="auto"/>
              <w:rPr>
                <w:rFonts w:ascii="Cambria" w:hAnsi="Cambria" w:cstheme="minorHAnsi"/>
                <w:sz w:val="20"/>
                <w:szCs w:val="20"/>
                <w:lang w:val="et-EE"/>
              </w:rPr>
            </w:pPr>
            <w:bookmarkStart w:id="1331" w:name="OLE_LINK19"/>
            <w:commentRangeStart w:id="1332"/>
            <w:ins w:id="1333" w:author="Juhan Anupõld - RAM" w:date="2025-11-06T14:39:00Z" w16du:dateUtc="2025-11-06T12:39:00Z">
              <w:r>
                <w:rPr>
                  <w:rFonts w:ascii="Cambria" w:eastAsia="Times New Roman" w:hAnsi="Cambria" w:cstheme="minorHAnsi"/>
                  <w:sz w:val="20"/>
                  <w:szCs w:val="20"/>
                  <w:lang w:val="et-EE"/>
                </w:rPr>
                <w:t>47</w:t>
              </w:r>
              <w:r w:rsidR="009322D9">
                <w:rPr>
                  <w:rFonts w:ascii="Cambria" w:eastAsia="Times New Roman" w:hAnsi="Cambria" w:cstheme="minorHAnsi"/>
                  <w:sz w:val="20"/>
                  <w:szCs w:val="20"/>
                  <w:lang w:val="et-EE"/>
                </w:rPr>
                <w:t xml:space="preserve"> 021 605</w:t>
              </w:r>
            </w:ins>
            <w:del w:id="1334" w:author="Kaisa Tähe - RAM" w:date="2025-07-21T08:47:00Z" w16du:dateUtc="2025-07-21T05:47:00Z">
              <w:r w:rsidR="00407860" w:rsidRPr="00407860" w:rsidDel="002E7BB0">
                <w:rPr>
                  <w:rFonts w:ascii="Cambria" w:eastAsia="Times New Roman" w:hAnsi="Cambria" w:cstheme="minorHAnsi"/>
                  <w:sz w:val="20"/>
                  <w:szCs w:val="20"/>
                  <w:lang w:val="et-EE"/>
                </w:rPr>
                <w:delText> 830 270</w:delText>
              </w:r>
            </w:del>
            <w:bookmarkEnd w:id="1331"/>
            <w:commentRangeEnd w:id="1332"/>
            <w:r w:rsidR="005C3BED">
              <w:rPr>
                <w:rStyle w:val="Kommentaariviide"/>
                <w:rFonts w:ascii="Cambria" w:hAnsi="Cambria" w:cstheme="minorHAnsi"/>
                <w:sz w:val="20"/>
                <w:szCs w:val="20"/>
                <w:lang w:val="et-EE"/>
              </w:rPr>
              <w:commentReference w:id="1332"/>
            </w:r>
          </w:p>
        </w:tc>
      </w:tr>
    </w:tbl>
    <w:p w14:paraId="1BCDFDB5" w14:textId="392383AF" w:rsidR="009D6B67" w:rsidRDefault="00EE5F1F">
      <w:pPr>
        <w:pStyle w:val="Pealdis"/>
        <w:keepNext/>
        <w:jc w:val="left"/>
        <w:rPr>
          <w:rFonts w:ascii="Cambria" w:hAnsi="Cambria" w:cstheme="minorHAnsi"/>
          <w:szCs w:val="20"/>
          <w:lang w:val="et-EE" w:eastAsia="en-US"/>
        </w:rPr>
      </w:pPr>
      <w:r>
        <w:rPr>
          <w:lang w:val="et-EE"/>
        </w:rPr>
        <w:t xml:space="preserve">Tabel </w:t>
      </w:r>
      <w:del w:id="1335" w:author="Kaisa Tähe - RAM" w:date="2025-10-13T15:35:00Z" w16du:dateUtc="2025-10-13T12:35:00Z">
        <w:r w:rsidDel="00300168">
          <w:rPr>
            <w:lang w:val="et-EE"/>
          </w:rPr>
          <w:fldChar w:fldCharType="begin"/>
        </w:r>
        <w:r w:rsidDel="00300168">
          <w:rPr>
            <w:lang w:val="et-EE"/>
          </w:rPr>
          <w:delInstrText xml:space="preserve"> SEQ Tabel \* ARABIC </w:delInstrText>
        </w:r>
        <w:r w:rsidDel="00300168">
          <w:rPr>
            <w:lang w:val="et-EE"/>
          </w:rPr>
          <w:fldChar w:fldCharType="separate"/>
        </w:r>
        <w:r w:rsidDel="00300168">
          <w:rPr>
            <w:lang w:val="et-EE"/>
          </w:rPr>
          <w:delText>77</w:delText>
        </w:r>
        <w:r w:rsidDel="00300168">
          <w:rPr>
            <w:lang w:val="et-EE"/>
          </w:rPr>
          <w:fldChar w:fldCharType="end"/>
        </w:r>
      </w:del>
      <w:ins w:id="1336" w:author="Kaisa Tähe - RAM" w:date="2025-10-13T15:35:00Z" w16du:dateUtc="2025-10-13T12:35:00Z">
        <w:r w:rsidR="00300168">
          <w:rPr>
            <w:lang w:val="et-EE"/>
          </w:rPr>
          <w:t>89</w:t>
        </w:r>
      </w:ins>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463"/>
        <w:gridCol w:w="1589"/>
        <w:gridCol w:w="1949"/>
      </w:tblGrid>
      <w:tr w:rsidR="009D6B67" w14:paraId="3FC4F269" w14:textId="77777777">
        <w:tc>
          <w:tcPr>
            <w:tcW w:w="775" w:type="pct"/>
          </w:tcPr>
          <w:p w14:paraId="488AC811"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HAnsi"/>
                <w:b/>
                <w:bCs/>
                <w:sz w:val="20"/>
                <w:szCs w:val="20"/>
                <w:lang w:val="et-EE"/>
              </w:rPr>
              <w:t>Prioriteedi number</w:t>
            </w:r>
          </w:p>
        </w:tc>
        <w:tc>
          <w:tcPr>
            <w:tcW w:w="422" w:type="pct"/>
          </w:tcPr>
          <w:p w14:paraId="0F2A20AD"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Fond</w:t>
            </w:r>
          </w:p>
        </w:tc>
        <w:tc>
          <w:tcPr>
            <w:tcW w:w="1206" w:type="pct"/>
          </w:tcPr>
          <w:p w14:paraId="5E3440EC"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Piirkonna kategooria</w:t>
            </w:r>
          </w:p>
        </w:tc>
        <w:tc>
          <w:tcPr>
            <w:tcW w:w="760" w:type="pct"/>
          </w:tcPr>
          <w:p w14:paraId="15AB80CB"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Erieesmärk</w:t>
            </w:r>
          </w:p>
        </w:tc>
        <w:tc>
          <w:tcPr>
            <w:tcW w:w="825" w:type="pct"/>
          </w:tcPr>
          <w:p w14:paraId="6F78A42A"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Kood</w:t>
            </w:r>
          </w:p>
        </w:tc>
        <w:tc>
          <w:tcPr>
            <w:tcW w:w="1012" w:type="pct"/>
          </w:tcPr>
          <w:p w14:paraId="023ED6D9"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Summa (eurodes)</w:t>
            </w:r>
          </w:p>
        </w:tc>
      </w:tr>
      <w:tr w:rsidR="009D6B67" w14:paraId="37A9CE30" w14:textId="77777777">
        <w:tc>
          <w:tcPr>
            <w:tcW w:w="775" w:type="pct"/>
          </w:tcPr>
          <w:p w14:paraId="01948D1A"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vAlign w:val="center"/>
          </w:tcPr>
          <w:p w14:paraId="3AF5D897"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ESF+</w:t>
            </w:r>
          </w:p>
        </w:tc>
        <w:tc>
          <w:tcPr>
            <w:tcW w:w="1206" w:type="pct"/>
            <w:vAlign w:val="center"/>
          </w:tcPr>
          <w:p w14:paraId="0482F0E7"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Ülemineku</w:t>
            </w:r>
          </w:p>
        </w:tc>
        <w:tc>
          <w:tcPr>
            <w:tcW w:w="760" w:type="pct"/>
            <w:vAlign w:val="center"/>
          </w:tcPr>
          <w:p w14:paraId="2E6076E8"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a</w:t>
            </w:r>
          </w:p>
        </w:tc>
        <w:tc>
          <w:tcPr>
            <w:tcW w:w="825" w:type="pct"/>
            <w:vAlign w:val="center"/>
          </w:tcPr>
          <w:p w14:paraId="45BE6378"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01</w:t>
            </w:r>
          </w:p>
        </w:tc>
        <w:tc>
          <w:tcPr>
            <w:tcW w:w="1012" w:type="pct"/>
            <w:vAlign w:val="center"/>
          </w:tcPr>
          <w:p w14:paraId="33FACD7C" w14:textId="1A176560" w:rsidR="009D6B67" w:rsidRDefault="009322D9">
            <w:pPr>
              <w:spacing w:before="60" w:after="60" w:line="240" w:lineRule="auto"/>
              <w:rPr>
                <w:rFonts w:ascii="Cambria" w:hAnsi="Cambria" w:cstheme="minorHAnsi"/>
                <w:sz w:val="20"/>
                <w:szCs w:val="20"/>
                <w:lang w:val="et-EE"/>
              </w:rPr>
            </w:pPr>
            <w:ins w:id="1337" w:author="Juhan Anupõld - RAM" w:date="2025-11-06T14:39:00Z" w16du:dateUtc="2025-11-06T12:39:00Z">
              <w:r>
                <w:rPr>
                  <w:rFonts w:ascii="Cambria" w:eastAsia="Times New Roman" w:hAnsi="Cambria" w:cstheme="minorHAnsi"/>
                  <w:sz w:val="20"/>
                  <w:szCs w:val="20"/>
                  <w:lang w:val="et-EE"/>
                </w:rPr>
                <w:t>47 021 605</w:t>
              </w:r>
            </w:ins>
            <w:del w:id="1338" w:author="Kaisa Tähe - RAM" w:date="2025-07-21T08:47:00Z" w16du:dateUtc="2025-07-21T05:47:00Z">
              <w:r w:rsidR="00407860" w:rsidRPr="00407860" w:rsidDel="002E7BB0">
                <w:rPr>
                  <w:rFonts w:ascii="Cambria" w:eastAsia="Times New Roman" w:hAnsi="Cambria" w:cstheme="minorHAnsi"/>
                  <w:sz w:val="20"/>
                  <w:szCs w:val="20"/>
                  <w:lang w:val="et-EE"/>
                </w:rPr>
                <w:delText>52 830 270</w:delText>
              </w:r>
            </w:del>
          </w:p>
        </w:tc>
      </w:tr>
    </w:tbl>
    <w:p w14:paraId="0857CD80" w14:textId="06D8ECE5" w:rsidR="009D6B67" w:rsidRDefault="00EE5F1F">
      <w:pPr>
        <w:pStyle w:val="Pealdis"/>
        <w:keepNext/>
        <w:jc w:val="left"/>
        <w:rPr>
          <w:rFonts w:ascii="Cambria" w:hAnsi="Cambria" w:cstheme="minorHAnsi"/>
          <w:szCs w:val="20"/>
          <w:lang w:val="et-EE" w:eastAsia="en-US"/>
        </w:rPr>
      </w:pPr>
      <w:r>
        <w:rPr>
          <w:lang w:val="et-EE"/>
        </w:rPr>
        <w:t xml:space="preserve">Tabel </w:t>
      </w:r>
      <w:del w:id="1339" w:author="Kaisa Tähe - RAM" w:date="2025-10-13T15:35:00Z" w16du:dateUtc="2025-10-13T12:35:00Z">
        <w:r w:rsidDel="00300168">
          <w:rPr>
            <w:lang w:val="et-EE"/>
          </w:rPr>
          <w:fldChar w:fldCharType="begin"/>
        </w:r>
        <w:r w:rsidDel="00300168">
          <w:rPr>
            <w:lang w:val="et-EE"/>
          </w:rPr>
          <w:delInstrText xml:space="preserve"> SEQ Tabel \* ARABIC </w:delInstrText>
        </w:r>
        <w:r w:rsidDel="00300168">
          <w:rPr>
            <w:lang w:val="et-EE"/>
          </w:rPr>
          <w:fldChar w:fldCharType="separate"/>
        </w:r>
        <w:r w:rsidDel="00300168">
          <w:rPr>
            <w:lang w:val="et-EE"/>
          </w:rPr>
          <w:delText>78</w:delText>
        </w:r>
        <w:r w:rsidDel="00300168">
          <w:rPr>
            <w:lang w:val="et-EE"/>
          </w:rPr>
          <w:fldChar w:fldCharType="end"/>
        </w:r>
      </w:del>
      <w:ins w:id="1340" w:author="Kaisa Tähe - RAM" w:date="2025-10-13T15:35:00Z" w16du:dateUtc="2025-10-13T12:35:00Z">
        <w:r w:rsidR="00300168">
          <w:rPr>
            <w:lang w:val="et-EE"/>
          </w:rPr>
          <w:t>90</w:t>
        </w:r>
      </w:ins>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463"/>
        <w:gridCol w:w="1589"/>
        <w:gridCol w:w="1949"/>
      </w:tblGrid>
      <w:tr w:rsidR="009D6B67" w14:paraId="007139F8" w14:textId="77777777">
        <w:tc>
          <w:tcPr>
            <w:tcW w:w="775" w:type="pct"/>
          </w:tcPr>
          <w:p w14:paraId="2B73549C"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HAnsi"/>
                <w:b/>
                <w:bCs/>
                <w:sz w:val="20"/>
                <w:szCs w:val="20"/>
                <w:lang w:val="et-EE"/>
              </w:rPr>
              <w:t>Prioriteedi number</w:t>
            </w:r>
          </w:p>
        </w:tc>
        <w:tc>
          <w:tcPr>
            <w:tcW w:w="422" w:type="pct"/>
          </w:tcPr>
          <w:p w14:paraId="0281A57D"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Fond</w:t>
            </w:r>
          </w:p>
        </w:tc>
        <w:tc>
          <w:tcPr>
            <w:tcW w:w="1206" w:type="pct"/>
          </w:tcPr>
          <w:p w14:paraId="42B66475"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Piirkonna kategooria</w:t>
            </w:r>
          </w:p>
        </w:tc>
        <w:tc>
          <w:tcPr>
            <w:tcW w:w="760" w:type="pct"/>
          </w:tcPr>
          <w:p w14:paraId="6A38B13F"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Erieesmärk</w:t>
            </w:r>
          </w:p>
        </w:tc>
        <w:tc>
          <w:tcPr>
            <w:tcW w:w="825" w:type="pct"/>
          </w:tcPr>
          <w:p w14:paraId="1BF4BF71"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Kood</w:t>
            </w:r>
          </w:p>
        </w:tc>
        <w:tc>
          <w:tcPr>
            <w:tcW w:w="1012" w:type="pct"/>
          </w:tcPr>
          <w:p w14:paraId="176107B4"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Summa (eurodes)</w:t>
            </w:r>
          </w:p>
        </w:tc>
      </w:tr>
      <w:tr w:rsidR="009D6B67" w14:paraId="3DF937E4" w14:textId="77777777">
        <w:tc>
          <w:tcPr>
            <w:tcW w:w="775" w:type="pct"/>
          </w:tcPr>
          <w:p w14:paraId="12C98DB4"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vAlign w:val="center"/>
          </w:tcPr>
          <w:p w14:paraId="594DE51E"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ESF+</w:t>
            </w:r>
          </w:p>
        </w:tc>
        <w:tc>
          <w:tcPr>
            <w:tcW w:w="1206" w:type="pct"/>
            <w:vAlign w:val="center"/>
          </w:tcPr>
          <w:p w14:paraId="1C5B941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760" w:type="pct"/>
            <w:vAlign w:val="center"/>
          </w:tcPr>
          <w:p w14:paraId="004E0763"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a</w:t>
            </w:r>
          </w:p>
        </w:tc>
        <w:tc>
          <w:tcPr>
            <w:tcW w:w="825" w:type="pct"/>
          </w:tcPr>
          <w:p w14:paraId="4C7E1530"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33</w:t>
            </w:r>
          </w:p>
        </w:tc>
        <w:tc>
          <w:tcPr>
            <w:tcW w:w="1012" w:type="pct"/>
          </w:tcPr>
          <w:p w14:paraId="1BFFC36F" w14:textId="6EDC25ED" w:rsidR="009D6B67" w:rsidRDefault="009322D9">
            <w:pPr>
              <w:spacing w:before="60" w:after="60" w:line="240" w:lineRule="auto"/>
              <w:rPr>
                <w:rFonts w:ascii="Cambria" w:hAnsi="Cambria" w:cstheme="minorHAnsi"/>
                <w:sz w:val="20"/>
                <w:szCs w:val="20"/>
                <w:lang w:val="et-EE"/>
              </w:rPr>
            </w:pPr>
            <w:ins w:id="1341" w:author="Juhan Anupõld - RAM" w:date="2025-11-06T14:39:00Z" w16du:dateUtc="2025-11-06T12:39:00Z">
              <w:r>
                <w:rPr>
                  <w:rFonts w:ascii="Cambria" w:eastAsia="Times New Roman" w:hAnsi="Cambria" w:cstheme="minorHAnsi"/>
                  <w:sz w:val="20"/>
                  <w:szCs w:val="20"/>
                  <w:lang w:val="et-EE"/>
                </w:rPr>
                <w:t>47 021 605</w:t>
              </w:r>
            </w:ins>
            <w:del w:id="1342" w:author="Kaisa Tähe - RAM" w:date="2025-07-21T08:47:00Z" w16du:dateUtc="2025-07-21T05:47:00Z">
              <w:r w:rsidR="00407860" w:rsidRPr="00407860" w:rsidDel="002E7BB0">
                <w:rPr>
                  <w:rFonts w:ascii="Cambria" w:eastAsia="Times New Roman" w:hAnsi="Cambria" w:cstheme="minorHAnsi"/>
                  <w:sz w:val="20"/>
                  <w:szCs w:val="20"/>
                  <w:lang w:val="et-EE"/>
                </w:rPr>
                <w:delText>52 830 270</w:delText>
              </w:r>
            </w:del>
          </w:p>
        </w:tc>
      </w:tr>
    </w:tbl>
    <w:p w14:paraId="1CE1F302" w14:textId="5C8E4E6C" w:rsidR="009D6B67" w:rsidRDefault="00EE5F1F">
      <w:pPr>
        <w:pStyle w:val="Pealdis"/>
        <w:keepNext/>
        <w:jc w:val="left"/>
        <w:rPr>
          <w:rFonts w:ascii="Cambria" w:hAnsi="Cambria" w:cstheme="minorHAnsi"/>
          <w:szCs w:val="20"/>
          <w:lang w:val="et-EE" w:eastAsia="en-US"/>
        </w:rPr>
      </w:pPr>
      <w:r>
        <w:rPr>
          <w:lang w:val="et-EE"/>
        </w:rPr>
        <w:t xml:space="preserve">Tabel </w:t>
      </w:r>
      <w:del w:id="1343" w:author="Kaisa Tähe - RAM" w:date="2025-10-13T15:35:00Z" w16du:dateUtc="2025-10-13T12:35:00Z">
        <w:r w:rsidDel="00300168">
          <w:rPr>
            <w:lang w:val="et-EE"/>
          </w:rPr>
          <w:fldChar w:fldCharType="begin"/>
        </w:r>
        <w:r w:rsidDel="00300168">
          <w:rPr>
            <w:lang w:val="et-EE"/>
          </w:rPr>
          <w:delInstrText xml:space="preserve"> SEQ Tabel \* ARABIC </w:delInstrText>
        </w:r>
        <w:r w:rsidDel="00300168">
          <w:rPr>
            <w:lang w:val="et-EE"/>
          </w:rPr>
          <w:fldChar w:fldCharType="separate"/>
        </w:r>
        <w:r w:rsidDel="00300168">
          <w:rPr>
            <w:lang w:val="et-EE"/>
          </w:rPr>
          <w:delText>79</w:delText>
        </w:r>
        <w:r w:rsidDel="00300168">
          <w:rPr>
            <w:lang w:val="et-EE"/>
          </w:rPr>
          <w:fldChar w:fldCharType="end"/>
        </w:r>
      </w:del>
      <w:ins w:id="1344" w:author="Kaisa Tähe - RAM" w:date="2025-10-13T15:35:00Z" w16du:dateUtc="2025-10-13T12:35:00Z">
        <w:r w:rsidR="00300168">
          <w:rPr>
            <w:lang w:val="et-EE"/>
          </w:rPr>
          <w:t>91</w:t>
        </w:r>
      </w:ins>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463"/>
        <w:gridCol w:w="1589"/>
        <w:gridCol w:w="1949"/>
      </w:tblGrid>
      <w:tr w:rsidR="009D6B67" w14:paraId="2186C36E" w14:textId="77777777">
        <w:tc>
          <w:tcPr>
            <w:tcW w:w="775" w:type="pct"/>
          </w:tcPr>
          <w:p w14:paraId="23344AA7"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HAnsi"/>
                <w:b/>
                <w:bCs/>
                <w:sz w:val="20"/>
                <w:szCs w:val="20"/>
                <w:lang w:val="et-EE"/>
              </w:rPr>
              <w:t>Prioriteedi number</w:t>
            </w:r>
          </w:p>
        </w:tc>
        <w:tc>
          <w:tcPr>
            <w:tcW w:w="422" w:type="pct"/>
          </w:tcPr>
          <w:p w14:paraId="2820A19E"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Fond</w:t>
            </w:r>
          </w:p>
        </w:tc>
        <w:tc>
          <w:tcPr>
            <w:tcW w:w="1206" w:type="pct"/>
          </w:tcPr>
          <w:p w14:paraId="06E4DFAD"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Piirkonna kategooria</w:t>
            </w:r>
          </w:p>
        </w:tc>
        <w:tc>
          <w:tcPr>
            <w:tcW w:w="760" w:type="pct"/>
          </w:tcPr>
          <w:p w14:paraId="1565A8F2"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Erieesmärk</w:t>
            </w:r>
          </w:p>
        </w:tc>
        <w:tc>
          <w:tcPr>
            <w:tcW w:w="825" w:type="pct"/>
          </w:tcPr>
          <w:p w14:paraId="780F0F1F"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Kood</w:t>
            </w:r>
          </w:p>
        </w:tc>
        <w:tc>
          <w:tcPr>
            <w:tcW w:w="1012" w:type="pct"/>
          </w:tcPr>
          <w:p w14:paraId="74C415D7"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Summa (eurodes)</w:t>
            </w:r>
          </w:p>
        </w:tc>
      </w:tr>
      <w:tr w:rsidR="009D6B67" w14:paraId="62C5C45D" w14:textId="77777777">
        <w:trPr>
          <w:trHeight w:val="314"/>
        </w:trPr>
        <w:tc>
          <w:tcPr>
            <w:tcW w:w="775" w:type="pct"/>
          </w:tcPr>
          <w:p w14:paraId="4A042335"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vAlign w:val="center"/>
          </w:tcPr>
          <w:p w14:paraId="1BC796B3"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ESF+</w:t>
            </w:r>
          </w:p>
        </w:tc>
        <w:tc>
          <w:tcPr>
            <w:tcW w:w="1206" w:type="pct"/>
            <w:vAlign w:val="center"/>
          </w:tcPr>
          <w:p w14:paraId="52ED20D3"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760" w:type="pct"/>
            <w:vAlign w:val="center"/>
          </w:tcPr>
          <w:p w14:paraId="6E1129A6"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a</w:t>
            </w:r>
          </w:p>
        </w:tc>
        <w:tc>
          <w:tcPr>
            <w:tcW w:w="825" w:type="pct"/>
          </w:tcPr>
          <w:p w14:paraId="2377ADD5"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05</w:t>
            </w:r>
          </w:p>
        </w:tc>
        <w:tc>
          <w:tcPr>
            <w:tcW w:w="1012" w:type="pct"/>
          </w:tcPr>
          <w:p w14:paraId="415486D7" w14:textId="003F578D" w:rsidR="009D6B67" w:rsidRDefault="009322D9">
            <w:pPr>
              <w:spacing w:before="60" w:after="60" w:line="240" w:lineRule="auto"/>
              <w:rPr>
                <w:rFonts w:ascii="Cambria" w:hAnsi="Cambria" w:cstheme="minorHAnsi"/>
                <w:sz w:val="20"/>
                <w:szCs w:val="20"/>
                <w:lang w:val="et-EE"/>
              </w:rPr>
            </w:pPr>
            <w:ins w:id="1345" w:author="Juhan Anupõld - RAM" w:date="2025-11-06T14:39:00Z" w16du:dateUtc="2025-11-06T12:39:00Z">
              <w:r>
                <w:rPr>
                  <w:rFonts w:ascii="Cambria" w:eastAsia="Times New Roman" w:hAnsi="Cambria" w:cstheme="minorHAnsi"/>
                  <w:sz w:val="20"/>
                  <w:szCs w:val="20"/>
                  <w:lang w:val="et-EE"/>
                </w:rPr>
                <w:t>47 021 605</w:t>
              </w:r>
            </w:ins>
            <w:del w:id="1346" w:author="Kaisa Tähe - RAM" w:date="2025-07-21T08:47:00Z" w16du:dateUtc="2025-07-21T05:47:00Z">
              <w:r w:rsidR="00407860" w:rsidRPr="00407860" w:rsidDel="002E7BB0">
                <w:rPr>
                  <w:rFonts w:ascii="Cambria" w:eastAsia="Times New Roman" w:hAnsi="Cambria" w:cstheme="minorHAnsi"/>
                  <w:sz w:val="20"/>
                  <w:szCs w:val="20"/>
                  <w:lang w:val="et-EE"/>
                </w:rPr>
                <w:delText>52 830 270</w:delText>
              </w:r>
            </w:del>
          </w:p>
        </w:tc>
      </w:tr>
    </w:tbl>
    <w:p w14:paraId="580B10F4" w14:textId="6BFD31F0" w:rsidR="009D6B67" w:rsidRDefault="00EE5F1F">
      <w:pPr>
        <w:pStyle w:val="Pealdis"/>
        <w:keepNext/>
        <w:jc w:val="left"/>
        <w:rPr>
          <w:rFonts w:ascii="Cambria" w:hAnsi="Cambria" w:cstheme="minorHAnsi"/>
          <w:szCs w:val="20"/>
          <w:lang w:val="et-EE" w:eastAsia="en-US"/>
        </w:rPr>
      </w:pPr>
      <w:r>
        <w:rPr>
          <w:lang w:val="et-EE"/>
        </w:rPr>
        <w:lastRenderedPageBreak/>
        <w:t xml:space="preserve">Tabel </w:t>
      </w:r>
      <w:del w:id="1347" w:author="Kaisa Tähe - RAM" w:date="2025-10-13T15:35:00Z" w16du:dateUtc="2025-10-13T12:35:00Z">
        <w:r w:rsidDel="00300168">
          <w:rPr>
            <w:lang w:val="et-EE"/>
          </w:rPr>
          <w:fldChar w:fldCharType="begin"/>
        </w:r>
        <w:r w:rsidDel="00300168">
          <w:rPr>
            <w:lang w:val="et-EE"/>
          </w:rPr>
          <w:delInstrText xml:space="preserve"> SEQ Tabel \* ARABIC </w:delInstrText>
        </w:r>
        <w:r w:rsidDel="00300168">
          <w:rPr>
            <w:lang w:val="et-EE"/>
          </w:rPr>
          <w:fldChar w:fldCharType="separate"/>
        </w:r>
        <w:r w:rsidDel="00300168">
          <w:rPr>
            <w:lang w:val="et-EE"/>
          </w:rPr>
          <w:delText>80</w:delText>
        </w:r>
        <w:r w:rsidDel="00300168">
          <w:rPr>
            <w:lang w:val="et-EE"/>
          </w:rPr>
          <w:fldChar w:fldCharType="end"/>
        </w:r>
      </w:del>
      <w:ins w:id="1348" w:author="Kaisa Tähe - RAM" w:date="2025-10-13T15:35:00Z" w16du:dateUtc="2025-10-13T12:35:00Z">
        <w:r w:rsidR="00300168">
          <w:rPr>
            <w:lang w:val="et-EE"/>
          </w:rPr>
          <w:t>92</w:t>
        </w:r>
      </w:ins>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463"/>
        <w:gridCol w:w="1589"/>
        <w:gridCol w:w="1949"/>
      </w:tblGrid>
      <w:tr w:rsidR="009D6B67" w14:paraId="105A1A24" w14:textId="77777777">
        <w:tc>
          <w:tcPr>
            <w:tcW w:w="775" w:type="pct"/>
          </w:tcPr>
          <w:p w14:paraId="3B96536E" w14:textId="77777777" w:rsidR="009D6B67" w:rsidRDefault="00EE5F1F">
            <w:pPr>
              <w:keepNext/>
              <w:spacing w:before="60" w:after="60" w:line="240" w:lineRule="auto"/>
              <w:jc w:val="center"/>
              <w:rPr>
                <w:rFonts w:ascii="Cambria" w:hAnsi="Cambria" w:cstheme="minorHAnsi"/>
                <w:sz w:val="20"/>
                <w:szCs w:val="20"/>
                <w:lang w:val="et-EE"/>
              </w:rPr>
            </w:pPr>
            <w:r>
              <w:rPr>
                <w:rFonts w:ascii="Cambria" w:eastAsia="Times New Roman" w:hAnsi="Cambria" w:cstheme="minorHAnsi"/>
                <w:b/>
                <w:bCs/>
                <w:sz w:val="20"/>
                <w:szCs w:val="20"/>
                <w:lang w:val="et-EE"/>
              </w:rPr>
              <w:t>Prioriteedi number</w:t>
            </w:r>
          </w:p>
        </w:tc>
        <w:tc>
          <w:tcPr>
            <w:tcW w:w="422" w:type="pct"/>
          </w:tcPr>
          <w:p w14:paraId="110B874B" w14:textId="77777777" w:rsidR="009D6B67" w:rsidRDefault="00EE5F1F">
            <w:pPr>
              <w:keepNext/>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Fond</w:t>
            </w:r>
          </w:p>
        </w:tc>
        <w:tc>
          <w:tcPr>
            <w:tcW w:w="1206" w:type="pct"/>
          </w:tcPr>
          <w:p w14:paraId="0252040B" w14:textId="77777777" w:rsidR="009D6B67" w:rsidRDefault="00EE5F1F">
            <w:pPr>
              <w:keepNext/>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Piirkonna kategooria</w:t>
            </w:r>
          </w:p>
        </w:tc>
        <w:tc>
          <w:tcPr>
            <w:tcW w:w="760" w:type="pct"/>
          </w:tcPr>
          <w:p w14:paraId="1F71CB87" w14:textId="77777777" w:rsidR="009D6B67" w:rsidRDefault="00EE5F1F">
            <w:pPr>
              <w:keepNext/>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Erieesmärk</w:t>
            </w:r>
          </w:p>
        </w:tc>
        <w:tc>
          <w:tcPr>
            <w:tcW w:w="825" w:type="pct"/>
          </w:tcPr>
          <w:p w14:paraId="6B99AFFE" w14:textId="77777777" w:rsidR="009D6B67" w:rsidRDefault="00EE5F1F">
            <w:pPr>
              <w:keepNext/>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Kood</w:t>
            </w:r>
          </w:p>
        </w:tc>
        <w:tc>
          <w:tcPr>
            <w:tcW w:w="1012" w:type="pct"/>
          </w:tcPr>
          <w:p w14:paraId="02018BBA" w14:textId="77777777" w:rsidR="009D6B67" w:rsidRDefault="00EE5F1F">
            <w:pPr>
              <w:keepNext/>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Summa (eurodes)</w:t>
            </w:r>
          </w:p>
        </w:tc>
      </w:tr>
      <w:tr w:rsidR="009D6B67" w14:paraId="6C248C5C" w14:textId="77777777">
        <w:tc>
          <w:tcPr>
            <w:tcW w:w="775" w:type="pct"/>
          </w:tcPr>
          <w:p w14:paraId="6BA99A10" w14:textId="5AF2F7A6" w:rsidR="009D6B67" w:rsidRDefault="00EE5F1F">
            <w:pPr>
              <w:keepNext/>
              <w:spacing w:before="60" w:after="60" w:line="240" w:lineRule="auto"/>
              <w:rPr>
                <w:rFonts w:ascii="Cambria" w:hAnsi="Cambria" w:cstheme="minorHAnsi"/>
                <w:sz w:val="20"/>
                <w:szCs w:val="20"/>
                <w:lang w:val="et-EE"/>
              </w:rPr>
            </w:pPr>
            <w:del w:id="1349" w:author="Juhan Anupõld - RAM" w:date="2025-11-06T14:41:00Z" w16du:dateUtc="2025-11-06T12:41:00Z">
              <w:r>
                <w:rPr>
                  <w:rFonts w:ascii="Cambria" w:hAnsi="Cambria" w:cstheme="minorHAnsi"/>
                  <w:sz w:val="20"/>
                  <w:szCs w:val="20"/>
                  <w:lang w:val="et-EE"/>
                </w:rPr>
                <w:delText>6</w:delText>
              </w:r>
            </w:del>
          </w:p>
        </w:tc>
        <w:tc>
          <w:tcPr>
            <w:tcW w:w="422" w:type="pct"/>
            <w:vAlign w:val="center"/>
          </w:tcPr>
          <w:p w14:paraId="6488577D" w14:textId="436A2AA6" w:rsidR="009D6B67" w:rsidRDefault="00EE5F1F">
            <w:pPr>
              <w:keepNext/>
              <w:spacing w:before="60" w:after="60" w:line="240" w:lineRule="auto"/>
              <w:rPr>
                <w:rFonts w:ascii="Cambria" w:hAnsi="Cambria" w:cs="Calibri"/>
                <w:color w:val="000000"/>
                <w:sz w:val="20"/>
                <w:szCs w:val="20"/>
                <w:lang w:val="et-EE"/>
              </w:rPr>
            </w:pPr>
            <w:del w:id="1350" w:author="Juhan Anupõld - RAM" w:date="2025-11-06T14:41:00Z" w16du:dateUtc="2025-11-06T12:41:00Z">
              <w:r>
                <w:rPr>
                  <w:rFonts w:ascii="Cambria" w:hAnsi="Cambria" w:cs="Calibri"/>
                  <w:color w:val="000000"/>
                  <w:sz w:val="20"/>
                  <w:szCs w:val="20"/>
                  <w:lang w:val="et-EE"/>
                </w:rPr>
                <w:delText>ESF+</w:delText>
              </w:r>
            </w:del>
          </w:p>
        </w:tc>
        <w:tc>
          <w:tcPr>
            <w:tcW w:w="1206" w:type="pct"/>
            <w:vAlign w:val="center"/>
          </w:tcPr>
          <w:p w14:paraId="5D914407" w14:textId="0E0726DA" w:rsidR="009D6B67" w:rsidRDefault="00EE5F1F">
            <w:pPr>
              <w:keepNext/>
              <w:spacing w:before="60" w:after="60" w:line="240" w:lineRule="auto"/>
              <w:rPr>
                <w:rFonts w:ascii="Cambria" w:hAnsi="Cambria" w:cs="Calibri"/>
                <w:color w:val="000000"/>
                <w:sz w:val="20"/>
                <w:szCs w:val="20"/>
                <w:lang w:val="et-EE"/>
              </w:rPr>
            </w:pPr>
            <w:del w:id="1351" w:author="Juhan Anupõld - RAM" w:date="2025-11-06T14:41:00Z" w16du:dateUtc="2025-11-06T12:41:00Z">
              <w:r>
                <w:rPr>
                  <w:rFonts w:ascii="Cambria" w:hAnsi="Cambria" w:cs="Calibri"/>
                  <w:color w:val="000000"/>
                  <w:sz w:val="20"/>
                  <w:szCs w:val="20"/>
                  <w:lang w:val="et-EE"/>
                </w:rPr>
                <w:delText>Ülemineku</w:delText>
              </w:r>
            </w:del>
          </w:p>
        </w:tc>
        <w:tc>
          <w:tcPr>
            <w:tcW w:w="760" w:type="pct"/>
            <w:vAlign w:val="center"/>
          </w:tcPr>
          <w:p w14:paraId="28EBB6C8" w14:textId="36379976" w:rsidR="009D6B67" w:rsidRDefault="00EE5F1F">
            <w:pPr>
              <w:keepNext/>
              <w:spacing w:before="60" w:after="60" w:line="240" w:lineRule="auto"/>
              <w:rPr>
                <w:rFonts w:ascii="Cambria" w:hAnsi="Cambria" w:cs="Calibri"/>
                <w:color w:val="000000"/>
                <w:sz w:val="20"/>
                <w:szCs w:val="20"/>
                <w:lang w:val="et-EE"/>
              </w:rPr>
            </w:pPr>
            <w:del w:id="1352" w:author="Juhan Anupõld - RAM" w:date="2025-11-06T14:41:00Z" w16du:dateUtc="2025-11-06T12:41:00Z">
              <w:r>
                <w:rPr>
                  <w:rFonts w:ascii="Cambria" w:hAnsi="Cambria" w:cs="Calibri"/>
                  <w:color w:val="000000"/>
                  <w:sz w:val="20"/>
                  <w:szCs w:val="20"/>
                  <w:lang w:val="et-EE"/>
                </w:rPr>
                <w:delText>a</w:delText>
              </w:r>
            </w:del>
          </w:p>
        </w:tc>
        <w:tc>
          <w:tcPr>
            <w:tcW w:w="825" w:type="pct"/>
          </w:tcPr>
          <w:p w14:paraId="75CFE242" w14:textId="76C31CDF" w:rsidR="009D6B67" w:rsidRDefault="00EE5F1F">
            <w:pPr>
              <w:keepNext/>
              <w:spacing w:before="60" w:after="60" w:line="240" w:lineRule="auto"/>
              <w:rPr>
                <w:rFonts w:ascii="Cambria" w:hAnsi="Cambria" w:cstheme="minorHAnsi"/>
                <w:sz w:val="20"/>
                <w:szCs w:val="20"/>
                <w:lang w:val="et-EE"/>
              </w:rPr>
            </w:pPr>
            <w:del w:id="1353" w:author="Juhan Anupõld - RAM" w:date="2025-11-06T14:41:00Z" w16du:dateUtc="2025-11-06T12:41:00Z">
              <w:r>
                <w:rPr>
                  <w:rFonts w:ascii="Cambria" w:hAnsi="Cambria" w:cstheme="minorHAnsi"/>
                  <w:sz w:val="20"/>
                  <w:szCs w:val="20"/>
                  <w:lang w:val="et-EE"/>
                </w:rPr>
                <w:delText>01</w:delText>
              </w:r>
            </w:del>
          </w:p>
        </w:tc>
        <w:tc>
          <w:tcPr>
            <w:tcW w:w="1012" w:type="pct"/>
          </w:tcPr>
          <w:p w14:paraId="4327E261" w14:textId="0AFBBE60" w:rsidR="009D6B67" w:rsidRDefault="00EE5F1F">
            <w:pPr>
              <w:keepNext/>
              <w:spacing w:before="60" w:after="60" w:line="240" w:lineRule="auto"/>
              <w:jc w:val="both"/>
              <w:rPr>
                <w:rFonts w:ascii="Cambria" w:eastAsia="Times New Roman" w:hAnsi="Cambria" w:cstheme="minorHAnsi"/>
                <w:sz w:val="20"/>
                <w:szCs w:val="20"/>
                <w:lang w:val="et-EE"/>
              </w:rPr>
            </w:pPr>
            <w:del w:id="1354" w:author="Juhan Anupõld - RAM" w:date="2025-11-06T14:41:00Z" w16du:dateUtc="2025-11-06T12:41:00Z">
              <w:r>
                <w:rPr>
                  <w:rFonts w:ascii="Cambria" w:eastAsia="Times New Roman" w:hAnsi="Cambria" w:cstheme="minorHAnsi"/>
                  <w:sz w:val="20"/>
                  <w:szCs w:val="20"/>
                  <w:lang w:val="et-EE"/>
                </w:rPr>
                <w:delText>2 485 950</w:delText>
              </w:r>
            </w:del>
          </w:p>
        </w:tc>
      </w:tr>
      <w:tr w:rsidR="009D6B67" w14:paraId="1AD1EE2D" w14:textId="77777777">
        <w:tc>
          <w:tcPr>
            <w:tcW w:w="775" w:type="pct"/>
          </w:tcPr>
          <w:p w14:paraId="51299F8E" w14:textId="77777777" w:rsidR="009D6B67" w:rsidRDefault="00EE5F1F">
            <w:pPr>
              <w:keepNext/>
              <w:spacing w:before="60" w:after="60" w:line="240" w:lineRule="auto"/>
              <w:rPr>
                <w:rFonts w:ascii="Cambria" w:hAnsi="Cambria" w:cstheme="minorHAnsi"/>
                <w:sz w:val="20"/>
                <w:szCs w:val="20"/>
                <w:highlight w:val="lightGray"/>
                <w:lang w:val="et-EE"/>
              </w:rPr>
            </w:pPr>
            <w:r>
              <w:rPr>
                <w:rFonts w:ascii="Cambria" w:hAnsi="Cambria" w:cstheme="minorHAnsi"/>
                <w:sz w:val="20"/>
                <w:szCs w:val="20"/>
                <w:lang w:val="et-EE"/>
              </w:rPr>
              <w:t>6</w:t>
            </w:r>
          </w:p>
        </w:tc>
        <w:tc>
          <w:tcPr>
            <w:tcW w:w="422" w:type="pct"/>
            <w:vAlign w:val="center"/>
          </w:tcPr>
          <w:p w14:paraId="44DAE76C" w14:textId="77777777" w:rsidR="009D6B67" w:rsidRDefault="00EE5F1F">
            <w:pPr>
              <w:keepNext/>
              <w:spacing w:before="60" w:after="60" w:line="240" w:lineRule="auto"/>
              <w:rPr>
                <w:rFonts w:ascii="Cambria" w:hAnsi="Cambria" w:cstheme="minorHAnsi"/>
                <w:sz w:val="20"/>
                <w:szCs w:val="20"/>
                <w:highlight w:val="lightGray"/>
                <w:lang w:val="et-EE"/>
              </w:rPr>
            </w:pPr>
            <w:r>
              <w:rPr>
                <w:rFonts w:ascii="Cambria" w:hAnsi="Cambria" w:cs="Calibri"/>
                <w:color w:val="000000"/>
                <w:sz w:val="20"/>
                <w:szCs w:val="20"/>
                <w:lang w:val="et-EE"/>
              </w:rPr>
              <w:t>ESF+</w:t>
            </w:r>
          </w:p>
        </w:tc>
        <w:tc>
          <w:tcPr>
            <w:tcW w:w="1206" w:type="pct"/>
            <w:vAlign w:val="center"/>
          </w:tcPr>
          <w:p w14:paraId="1CECF619" w14:textId="77777777" w:rsidR="009D6B67" w:rsidRDefault="00EE5F1F">
            <w:pPr>
              <w:keepNext/>
              <w:spacing w:before="60" w:after="60" w:line="240" w:lineRule="auto"/>
              <w:rPr>
                <w:rFonts w:ascii="Cambria" w:hAnsi="Cambria" w:cstheme="minorHAnsi"/>
                <w:sz w:val="20"/>
                <w:szCs w:val="20"/>
                <w:highlight w:val="lightGray"/>
                <w:lang w:val="et-EE"/>
              </w:rPr>
            </w:pPr>
            <w:r>
              <w:rPr>
                <w:rFonts w:ascii="Cambria" w:hAnsi="Cambria" w:cs="Calibri"/>
                <w:color w:val="000000"/>
                <w:sz w:val="20"/>
                <w:szCs w:val="20"/>
                <w:lang w:val="et-EE"/>
              </w:rPr>
              <w:t>Ülemineku</w:t>
            </w:r>
          </w:p>
        </w:tc>
        <w:tc>
          <w:tcPr>
            <w:tcW w:w="760" w:type="pct"/>
            <w:vAlign w:val="center"/>
          </w:tcPr>
          <w:p w14:paraId="49A9EB15" w14:textId="77777777" w:rsidR="009D6B67" w:rsidRDefault="00EE5F1F">
            <w:pPr>
              <w:keepNext/>
              <w:spacing w:before="60" w:after="60" w:line="240" w:lineRule="auto"/>
              <w:rPr>
                <w:rFonts w:ascii="Cambria" w:hAnsi="Cambria" w:cstheme="minorHAnsi"/>
                <w:sz w:val="20"/>
                <w:szCs w:val="20"/>
                <w:highlight w:val="lightGray"/>
                <w:lang w:val="et-EE"/>
              </w:rPr>
            </w:pPr>
            <w:r>
              <w:rPr>
                <w:rFonts w:ascii="Cambria" w:hAnsi="Cambria" w:cs="Calibri"/>
                <w:color w:val="000000"/>
                <w:sz w:val="20"/>
                <w:szCs w:val="20"/>
                <w:lang w:val="et-EE"/>
              </w:rPr>
              <w:t>a</w:t>
            </w:r>
          </w:p>
        </w:tc>
        <w:tc>
          <w:tcPr>
            <w:tcW w:w="825" w:type="pct"/>
          </w:tcPr>
          <w:p w14:paraId="16AC61D8" w14:textId="77777777" w:rsidR="009D6B67" w:rsidRDefault="00EE5F1F">
            <w:pPr>
              <w:keepNext/>
              <w:spacing w:before="60" w:after="60" w:line="240" w:lineRule="auto"/>
              <w:rPr>
                <w:rFonts w:ascii="Cambria" w:hAnsi="Cambria" w:cstheme="minorHAnsi"/>
                <w:sz w:val="20"/>
                <w:szCs w:val="20"/>
                <w:lang w:val="et-EE"/>
              </w:rPr>
            </w:pPr>
            <w:r>
              <w:rPr>
                <w:rFonts w:ascii="Cambria" w:hAnsi="Cambria" w:cstheme="minorHAnsi"/>
                <w:sz w:val="20"/>
                <w:szCs w:val="20"/>
                <w:lang w:val="et-EE"/>
              </w:rPr>
              <w:t>02</w:t>
            </w:r>
          </w:p>
        </w:tc>
        <w:tc>
          <w:tcPr>
            <w:tcW w:w="1012" w:type="pct"/>
          </w:tcPr>
          <w:p w14:paraId="6E324D72" w14:textId="583CE9D3" w:rsidR="009D6B67" w:rsidRDefault="005F4E31" w:rsidP="00407860">
            <w:pPr>
              <w:keepNext/>
              <w:spacing w:before="60" w:after="60" w:line="240" w:lineRule="auto"/>
              <w:rPr>
                <w:rFonts w:ascii="Cambria" w:hAnsi="Cambria" w:cstheme="minorHAnsi"/>
                <w:sz w:val="20"/>
                <w:szCs w:val="20"/>
                <w:lang w:val="et-EE"/>
              </w:rPr>
            </w:pPr>
            <w:ins w:id="1355" w:author="Juhan Anupõld - RAM" w:date="2025-11-06T14:40:00Z" w16du:dateUtc="2025-11-06T12:40:00Z">
              <w:r>
                <w:rPr>
                  <w:rFonts w:ascii="Cambria" w:eastAsia="Times New Roman" w:hAnsi="Cambria" w:cstheme="minorHAnsi"/>
                  <w:sz w:val="20"/>
                  <w:szCs w:val="20"/>
                  <w:lang w:val="et-EE"/>
                </w:rPr>
                <w:t>47 021 605</w:t>
              </w:r>
            </w:ins>
            <w:del w:id="1356" w:author="Kaisa Tähe - RAM" w:date="2025-07-21T08:47:00Z" w16du:dateUtc="2025-07-21T05:47:00Z">
              <w:r w:rsidR="00407860" w:rsidDel="005C3BED">
                <w:rPr>
                  <w:rFonts w:ascii="Cambria" w:eastAsia="Times New Roman" w:hAnsi="Cambria" w:cstheme="minorHAnsi"/>
                  <w:sz w:val="20"/>
                  <w:szCs w:val="20"/>
                  <w:lang w:val="et-EE"/>
                </w:rPr>
                <w:delText>50</w:delText>
              </w:r>
              <w:r w:rsidR="00EE5F1F" w:rsidDel="005C3BED">
                <w:rPr>
                  <w:rFonts w:ascii="Cambria" w:eastAsia="Times New Roman" w:hAnsi="Cambria" w:cstheme="minorHAnsi"/>
                  <w:sz w:val="20"/>
                  <w:szCs w:val="20"/>
                  <w:lang w:val="et-EE"/>
                </w:rPr>
                <w:delText xml:space="preserve"> </w:delText>
              </w:r>
              <w:r w:rsidR="00407860" w:rsidDel="005C3BED">
                <w:rPr>
                  <w:rFonts w:ascii="Cambria" w:eastAsia="Times New Roman" w:hAnsi="Cambria" w:cstheme="minorHAnsi"/>
                  <w:sz w:val="20"/>
                  <w:szCs w:val="20"/>
                  <w:lang w:val="et-EE"/>
                </w:rPr>
                <w:delText>3</w:delText>
              </w:r>
              <w:r w:rsidR="00EE5F1F" w:rsidDel="005C3BED">
                <w:rPr>
                  <w:rFonts w:ascii="Cambria" w:eastAsia="Times New Roman" w:hAnsi="Cambria" w:cstheme="minorHAnsi"/>
                  <w:sz w:val="20"/>
                  <w:szCs w:val="20"/>
                  <w:lang w:val="et-EE"/>
                </w:rPr>
                <w:delText>44 320</w:delText>
              </w:r>
            </w:del>
          </w:p>
        </w:tc>
      </w:tr>
    </w:tbl>
    <w:p w14:paraId="02AAED39" w14:textId="77777777" w:rsidR="009D6B67" w:rsidRDefault="009D6B67">
      <w:pPr>
        <w:pStyle w:val="Point0"/>
        <w:rPr>
          <w:rFonts w:ascii="Cambria" w:hAnsi="Cambria" w:cstheme="minorHAnsi"/>
          <w:b/>
          <w:bCs/>
          <w:highlight w:val="lightGray"/>
          <w:vertAlign w:val="superscript"/>
          <w:lang w:val="et-EE"/>
        </w:rPr>
      </w:pPr>
    </w:p>
    <w:p w14:paraId="725B5203" w14:textId="6FA509E0" w:rsidR="009D6B67" w:rsidRDefault="00EE5F1F">
      <w:pPr>
        <w:pStyle w:val="Pealkiri4"/>
        <w:numPr>
          <w:ilvl w:val="3"/>
          <w:numId w:val="82"/>
        </w:numPr>
        <w:tabs>
          <w:tab w:val="clear" w:pos="850"/>
        </w:tabs>
        <w:spacing w:before="0" w:after="240"/>
        <w:rPr>
          <w:rStyle w:val="Pealkiri4Mrk"/>
          <w:rFonts w:cstheme="minorBidi"/>
          <w:lang w:val="et-EE"/>
        </w:rPr>
      </w:pPr>
      <w:bookmarkStart w:id="1357" w:name="_Toc210486472"/>
      <w:r>
        <w:rPr>
          <w:rStyle w:val="Pealkiri4Mrk"/>
          <w:rFonts w:cstheme="minorBidi"/>
          <w:b/>
          <w:bCs/>
          <w:lang w:val="et-EE"/>
        </w:rPr>
        <w:t>Erie</w:t>
      </w:r>
      <w:r>
        <w:rPr>
          <w:rStyle w:val="Pealkiri4Mrk"/>
          <w:rFonts w:cstheme="minorBidi"/>
          <w:b/>
          <w:bCs/>
          <w:szCs w:val="24"/>
          <w:lang w:val="et-EE"/>
        </w:rPr>
        <w:t xml:space="preserve">esmärk </w:t>
      </w:r>
      <w:bookmarkStart w:id="1358" w:name="OLE_LINK16"/>
      <w:bookmarkStart w:id="1359" w:name="OLE_LINK1"/>
      <w:r>
        <w:rPr>
          <w:rStyle w:val="Pealkiri4Mrk"/>
          <w:rFonts w:cstheme="minorBidi"/>
          <w:b/>
          <w:bCs/>
          <w:szCs w:val="24"/>
          <w:lang w:val="et-EE"/>
        </w:rPr>
        <w:t xml:space="preserve">(d) </w:t>
      </w:r>
      <w:bookmarkEnd w:id="1358"/>
      <w:bookmarkEnd w:id="1359"/>
      <w:r>
        <w:rPr>
          <w:rStyle w:val="Pealkiri4Mrk"/>
          <w:rFonts w:cstheme="minorBidi"/>
          <w:b/>
          <w:bCs/>
          <w:szCs w:val="24"/>
          <w:lang w:val="et-EE"/>
        </w:rPr>
        <w:t>edendada töötajate, ettevõtete ja ettevõtjate kohanemist muutustega ning aktiivse ja tervena vananemist ning tervislikku ja hästi kohandatud töökeskkonda, kus ohjatakse terviseriske</w:t>
      </w:r>
      <w:bookmarkEnd w:id="1357"/>
    </w:p>
    <w:p w14:paraId="346620AC" w14:textId="77777777" w:rsidR="009D6B67" w:rsidRDefault="00EE5F1F">
      <w:pPr>
        <w:pStyle w:val="Pealkiri5"/>
        <w:numPr>
          <w:ilvl w:val="4"/>
          <w:numId w:val="82"/>
        </w:numPr>
        <w:rPr>
          <w:lang w:val="et-EE"/>
        </w:rPr>
      </w:pPr>
      <w:r>
        <w:rPr>
          <w:lang w:val="et-EE"/>
        </w:rPr>
        <w:t>Fondide sekkumised</w:t>
      </w:r>
    </w:p>
    <w:p w14:paraId="4D004053" w14:textId="77777777" w:rsidR="009D6B67" w:rsidRDefault="00EE5F1F">
      <w:pPr>
        <w:spacing w:line="240" w:lineRule="auto"/>
        <w:rPr>
          <w:rFonts w:ascii="Cambria" w:eastAsia="Times New Roman" w:hAnsi="Cambria" w:cstheme="minorHAnsi"/>
          <w:b/>
          <w:b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31F647C" w14:textId="77777777">
        <w:tc>
          <w:tcPr>
            <w:tcW w:w="9634" w:type="dxa"/>
          </w:tcPr>
          <w:p w14:paraId="1DB081D4" w14:textId="77777777" w:rsidR="009D6B67" w:rsidRDefault="00EE5F1F">
            <w:pPr>
              <w:shd w:val="clear" w:color="auto" w:fill="FFFFFF" w:themeFill="background1"/>
              <w:spacing w:line="240" w:lineRule="auto"/>
              <w:jc w:val="both"/>
              <w:rPr>
                <w:rFonts w:asciiTheme="majorHAnsi" w:hAnsiTheme="majorHAnsi" w:cstheme="minorBidi"/>
                <w:color w:val="222222"/>
                <w:sz w:val="20"/>
                <w:szCs w:val="20"/>
                <w:lang w:val="et-EE"/>
              </w:rPr>
            </w:pPr>
            <w:bookmarkStart w:id="1360" w:name="_Hlk113461055"/>
            <w:r>
              <w:rPr>
                <w:rFonts w:asciiTheme="majorHAnsi" w:hAnsiTheme="majorHAnsi"/>
                <w:color w:val="222222"/>
                <w:sz w:val="20"/>
                <w:szCs w:val="20"/>
                <w:lang w:val="et-EE"/>
              </w:rPr>
              <w:t>Pikaajalise ja tervisliku tööelu säilitamiseks ning töövõimereformi edasiseks rakendamiseks töötatakse välja töötervishoiu ja tööohutuse meetmed, võttes arvesse ka ELi töötervishoiu ja tööohutuse strateegia. See hõlmab meetmeid järelevalve tõhustamiseks ja nõustamisteenuse kättesaadavamaks muutmiseks. Koolitatakse töökeskkonna ja -suhetega tegelevaid töötajaid, nende esindajaid, valdkonna spetsialiste ning huvigruppe ja sotsiaalpartneid. Valdkonna arend</w:t>
            </w:r>
            <w:bookmarkStart w:id="1361" w:name="_Hlk37878935"/>
            <w:r>
              <w:rPr>
                <w:rFonts w:asciiTheme="majorHAnsi" w:hAnsiTheme="majorHAnsi"/>
                <w:color w:val="222222"/>
                <w:sz w:val="20"/>
                <w:szCs w:val="20"/>
                <w:lang w:val="et-EE"/>
              </w:rPr>
              <w:t>amiseks koostatakse uuringuid.</w:t>
            </w:r>
          </w:p>
          <w:p w14:paraId="1771550B" w14:textId="77777777" w:rsidR="009D6B67" w:rsidRDefault="00EE5F1F">
            <w:pPr>
              <w:shd w:val="clear" w:color="auto" w:fill="FFFFFF" w:themeFill="background1"/>
              <w:spacing w:line="240" w:lineRule="auto"/>
              <w:jc w:val="both"/>
              <w:rPr>
                <w:rFonts w:asciiTheme="majorHAnsi" w:hAnsiTheme="majorHAnsi" w:cstheme="minorBidi"/>
                <w:color w:val="222222"/>
                <w:sz w:val="20"/>
                <w:szCs w:val="20"/>
                <w:lang w:val="et-EE"/>
              </w:rPr>
            </w:pPr>
            <w:r>
              <w:rPr>
                <w:rFonts w:asciiTheme="majorHAnsi" w:hAnsiTheme="majorHAnsi"/>
                <w:color w:val="222222"/>
                <w:sz w:val="20"/>
                <w:szCs w:val="20"/>
                <w:lang w:val="et-EE"/>
              </w:rPr>
              <w:t>See sekkumine on seotud teiste erieesmärkide sekkumismeetmetega, mille eesmärk on vähendada tööturu struktuurseid probleeme, töötada välja pikaajalise hoolduse süsteem ja investeerida integreeritud heaolukeskuste loomisesse, ning sekkumisega, mis on suunatud lastele ja noortele. Samuti mõjutab see sekkumist, mis on suunatud enim puudust kannatavatele isikutele.</w:t>
            </w:r>
          </w:p>
          <w:p w14:paraId="71D85538" w14:textId="77777777" w:rsidR="009D6B67" w:rsidRDefault="00EE5F1F">
            <w:pPr>
              <w:shd w:val="clear" w:color="auto" w:fill="FFFFFF" w:themeFill="background1"/>
              <w:spacing w:line="240" w:lineRule="auto"/>
              <w:jc w:val="both"/>
              <w:rPr>
                <w:rFonts w:asciiTheme="majorHAnsi" w:hAnsiTheme="majorHAnsi" w:cstheme="minorBidi"/>
                <w:sz w:val="20"/>
                <w:szCs w:val="20"/>
                <w:lang w:val="et-EE"/>
              </w:rPr>
            </w:pPr>
            <w:r>
              <w:rPr>
                <w:rFonts w:asciiTheme="majorHAnsi" w:hAnsiTheme="majorHAnsi"/>
                <w:sz w:val="20"/>
                <w:szCs w:val="20"/>
                <w:lang w:val="et-EE"/>
              </w:rPr>
              <w:t>Töötatakse välja meetmed, et varakult avastada ja ennetada töövõime kaotust ja tervise halvenemist, toetades ohutu ja tervist säilitava töökeskkonna arendamist ning selliste teenuste väljatöötamist, mis edendavad tervislikke eluviise kogu elu jooksul.</w:t>
            </w:r>
          </w:p>
          <w:p w14:paraId="134A3776"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Kavas on töötada välja meetmed tööga seotud tervisekahjustuste varajaseks avastamiseks ja diagnoosimiseks, sh töötervishoiuteenuste reformimine. Samuti on fookuses meetmed, mille eesmärk on parandada</w:t>
            </w:r>
            <w:r>
              <w:rPr>
                <w:rFonts w:ascii="Cambria" w:eastAsia="Cambria" w:hAnsi="Cambria" w:cs="Cambria"/>
                <w:sz w:val="20"/>
                <w:szCs w:val="20"/>
                <w:lang w:val="et-EE"/>
              </w:rPr>
              <w:t xml:space="preserve"> institutsionaalset</w:t>
            </w:r>
            <w:r>
              <w:rPr>
                <w:rFonts w:asciiTheme="majorHAnsi" w:hAnsiTheme="majorHAnsi"/>
                <w:sz w:val="20"/>
                <w:szCs w:val="20"/>
                <w:lang w:val="et-EE"/>
              </w:rPr>
              <w:t xml:space="preserve"> suutlikkust jälgida töötingimuste täitmist; paindlike töömeetodite edendamine, töö korraldamise uuenduslike viiside edendamine ning ametiasutuste, sh sotsiaalpartnerite ja muude töökeskkonna ja töötingimustega seotud küsimustega tegelevate esindusorganisatsioonide pädevuse </w:t>
            </w:r>
            <w:r>
              <w:rPr>
                <w:rFonts w:ascii="Cambria" w:eastAsia="Cambria" w:hAnsi="Cambria" w:cs="Cambria"/>
                <w:sz w:val="20"/>
                <w:szCs w:val="20"/>
                <w:lang w:val="et-EE"/>
              </w:rPr>
              <w:t>suurendamine</w:t>
            </w:r>
            <w:r>
              <w:rPr>
                <w:rFonts w:asciiTheme="majorHAnsi" w:hAnsiTheme="majorHAnsi"/>
                <w:sz w:val="20"/>
                <w:szCs w:val="20"/>
                <w:lang w:val="et-EE"/>
              </w:rPr>
              <w:t>.</w:t>
            </w:r>
            <w:bookmarkEnd w:id="1361"/>
          </w:p>
          <w:p w14:paraId="213E75EC"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Töökeskkonna kõrval võetakse fookusesse ka elukeskkond ning selle füüsikaliste, keemiliste ja bioloogiliste riskide kindlakstegemise ning mõõtmisega seotud süsteemi vajakajäämiste kaardistamine, selle põhjal süsteemi parandamiseks meetodite ning vajalike vahendite ja mudelite väljatöötamine, katsetamine ning Eestis asjakohase pädevuse ja suutlikkuse suurendamine.</w:t>
            </w:r>
          </w:p>
          <w:p w14:paraId="743EA038"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Eraldi tähelepanu pööratakse ajutise töövõimetusega inimestele ja nende töövõime säilimiseks selliste meetmete väljatöötamisele, katsetamisele ja rakendamisele, mis aitaksid neil säilitada oma töökohta ja vältida püsiva töövõimetuse tekkimist.</w:t>
            </w:r>
          </w:p>
          <w:p w14:paraId="21957B1B"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Terviseedendamiseks analüüsitakse praegu eri sektorites (tervishoid, haridus, sisejulgeolek, tööturg, sotsiaalkaitse) ja eri tasanditel pakutavaid killustatud teenuseid, töötatakse välja täiustatud integreeritud mudelid ning peamiste töövõimekaotust põhjustavate terviseriskide (südame-veresoonkonna haigused, vaimse tervise probleemid, sh sõltuvusainete kuritarvitamine, luu- ja lihaskonna haigused, vähktõbi jne) maandamise ja tegelemisega seotud meetmed. Samuti tegeletakse sekkumise raames krooniliselt haigete isikute ja sõltlaste konkurentsivõime parandamiseks vajaliku toe tagamisega. Terviseedendamisega seotud meetmed hõlmavad terviseriskide varajast avastamist ja sekkumist, nõustamist, ravi ja eri asutuste pakutavat rehabilitatsiooni (sh töötervishoiu ja esmatasandi tervishoiusüsteemis). Analüüsitakse ka teenuste vajaduse hindamist, teenuse pakkumisega seotud poolte praeguseid oskusi, huvi ja valmisolekut uusi meetmeid ja mudeleid rakendada.</w:t>
            </w:r>
          </w:p>
          <w:p w14:paraId="7EA090E6"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Sekkumise raames panustatakse ka tööturu osaliste ja tööandjate teadlikkuse suurendamisse tööohutusnõuete täitmisel ning toetatakse sotsiaalpartnerite ja teiste huvirühmade pädevuse tõstmist.</w:t>
            </w:r>
          </w:p>
          <w:p w14:paraId="70E3BC71"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 xml:space="preserve">Sekkumise raames võetakse fookusesse soodustingimustel vanaduspensionisüsteemi ja töötatud aastatel põhinevate pensionite süsteemi reformimine, võttes arvesse teiste riikide häid tavasid. Töötatakse välja </w:t>
            </w:r>
            <w:r>
              <w:rPr>
                <w:rFonts w:ascii="Cambria" w:eastAsia="Cambria" w:hAnsi="Cambria" w:cs="Cambria"/>
                <w:sz w:val="20"/>
                <w:szCs w:val="20"/>
                <w:lang w:val="et-EE"/>
              </w:rPr>
              <w:lastRenderedPageBreak/>
              <w:t>tugistruktuur süsteemi ümberkorraldamiseks ja parandamiseks; kavandatakse ja pakutakse sihtrühmale teenuseid, mis hõlmavad teabevahetust, mitmesuguseid tööturuteenuseid, ümberõpet ja koolitusprogramme.</w:t>
            </w:r>
          </w:p>
          <w:p w14:paraId="6BC122AD" w14:textId="2E797D22" w:rsidR="009D6B67" w:rsidRDefault="00EE5F1F">
            <w:pPr>
              <w:spacing w:line="240" w:lineRule="auto"/>
              <w:jc w:val="both"/>
              <w:rPr>
                <w:rFonts w:ascii="Cambria" w:eastAsia="Cambria" w:hAnsi="Cambria" w:cs="Cambria"/>
                <w:sz w:val="20"/>
                <w:szCs w:val="20"/>
                <w:lang w:val="et-EE"/>
              </w:rPr>
            </w:pPr>
            <w:commentRangeStart w:id="1362"/>
            <w:del w:id="1363" w:author="Kaisa Tähe - RAM" w:date="2025-07-21T08:50:00Z" w16du:dateUtc="2025-07-21T05:50:00Z">
              <w:r w:rsidDel="001323EB">
                <w:rPr>
                  <w:rFonts w:ascii="Cambria" w:eastAsia="Cambria" w:hAnsi="Cambria" w:cs="Cambria"/>
                  <w:sz w:val="20"/>
                  <w:szCs w:val="20"/>
                  <w:lang w:val="et-EE"/>
                </w:rPr>
                <w:delText xml:space="preserve">Ligikaudu 45% programmi toetusest suunatakse töötervishoiu ja tööohutuse teenuste arendamiseks, 47% püsiva töövõimetuse ennetamiseks ja 8% haiguste ennetamise meetmete kättesaadavuse parandamiseks. </w:delText>
              </w:r>
            </w:del>
            <w:commentRangeEnd w:id="1362"/>
            <w:r w:rsidR="008E7843">
              <w:rPr>
                <w:rStyle w:val="Kommentaariviide"/>
                <w:rFonts w:ascii="Cambria" w:eastAsia="Cambria" w:hAnsi="Cambria" w:cs="Cambria"/>
                <w:sz w:val="20"/>
                <w:szCs w:val="20"/>
                <w:lang w:val="et-EE"/>
              </w:rPr>
              <w:commentReference w:id="1362"/>
            </w:r>
            <w:r>
              <w:rPr>
                <w:rFonts w:ascii="Cambria" w:eastAsia="Cambria" w:hAnsi="Cambria" w:cs="Cambria"/>
                <w:sz w:val="20"/>
                <w:szCs w:val="20"/>
                <w:lang w:val="et-EE"/>
              </w:rPr>
              <w:t>Tööalalase ohutuskultuuri edendamise, nõustamise ja teiste teenuste arendamise ning pakkumise juures võetakse arvesse sihtrühma vajadusi ning panustatakse järelevalve parandamisse.</w:t>
            </w:r>
          </w:p>
          <w:p w14:paraId="6B5C28C7" w14:textId="037E6410"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Teenuste osutamine ja kättesaadavus kavandatakse piirkondlikul või kohalikul tasandil, võttes arvesse piirkondlikke erinevusi. Asjakohasema tulemuse saavutamiseks kaasatakse meetmete väljatöötamisse kohalikud omavalitsused ja kogukonna esindajad, aga ka kõik teised asjaomased sotsiaalpartnerid. Meetmete detailsemal kavandamisel kaalutakse sotsiaalsete ettevõt</w:t>
            </w:r>
            <w:r w:rsidR="00A73D96">
              <w:rPr>
                <w:rFonts w:ascii="Cambria" w:eastAsia="Cambria" w:hAnsi="Cambria" w:cs="Cambria"/>
                <w:sz w:val="20"/>
                <w:szCs w:val="20"/>
                <w:lang w:val="et-EE"/>
              </w:rPr>
              <w:t>ja</w:t>
            </w:r>
            <w:r>
              <w:rPr>
                <w:rFonts w:ascii="Cambria" w:eastAsia="Cambria" w:hAnsi="Cambria" w:cs="Cambria"/>
                <w:sz w:val="20"/>
                <w:szCs w:val="20"/>
                <w:lang w:val="et-EE"/>
              </w:rPr>
              <w:t>te suuremat kaasamist.</w:t>
            </w:r>
          </w:p>
          <w:p w14:paraId="499543B8"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 xml:space="preserve">Kõikide sekkumise raames tehtavate investeeringute tegemisel lähtutakse ÜRO Puuetega inimeste õiguste </w:t>
            </w:r>
            <w:bookmarkStart w:id="1364" w:name="_Hlk113972708"/>
            <w:r>
              <w:rPr>
                <w:rFonts w:ascii="Cambria" w:eastAsia="Cambria" w:hAnsi="Cambria" w:cs="Cambria"/>
                <w:sz w:val="20"/>
                <w:szCs w:val="20"/>
                <w:lang w:val="et-EE"/>
              </w:rPr>
              <w:t>konventsioonist</w:t>
            </w:r>
            <w:bookmarkEnd w:id="1364"/>
            <w:r>
              <w:rPr>
                <w:rFonts w:ascii="Cambria" w:eastAsia="Cambria" w:hAnsi="Cambria" w:cs="Cambria"/>
                <w:sz w:val="20"/>
                <w:szCs w:val="20"/>
                <w:lang w:val="et-EE"/>
              </w:rPr>
              <w:t>, Euroopa Liidu Põhiõiguste Hartast ja Laste Õiguste konventsioonist ning teistest vastavatest strateegiatest.</w:t>
            </w:r>
          </w:p>
          <w:p w14:paraId="7E53B332"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6C0E7EB2" w14:textId="77777777" w:rsidR="009D6B67" w:rsidRDefault="00EE5F1F">
            <w:pPr>
              <w:spacing w:line="240" w:lineRule="auto"/>
              <w:jc w:val="both"/>
              <w:rPr>
                <w:rFonts w:ascii="Cambria" w:eastAsia="Cambria" w:hAnsi="Cambria" w:cs="Cambria"/>
                <w:sz w:val="20"/>
                <w:szCs w:val="20"/>
                <w:lang w:val="et-EE"/>
              </w:rPr>
            </w:pPr>
            <w:r>
              <w:rPr>
                <w:rFonts w:ascii="Cambria" w:eastAsia="Calibri" w:hAnsi="Cambria" w:cstheme="minorHAnsi"/>
                <w:sz w:val="20"/>
                <w:szCs w:val="20"/>
                <w:lang w:val="et-EE"/>
              </w:rPr>
              <w:t>Kuna tegemist ei ole tulutoovate tegevustega, siis rakendatakse meetmeid toetuste vormis.</w:t>
            </w:r>
            <w:bookmarkEnd w:id="1360"/>
          </w:p>
        </w:tc>
      </w:tr>
    </w:tbl>
    <w:p w14:paraId="665E9939"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09E9FEF8" w14:textId="77777777">
        <w:tc>
          <w:tcPr>
            <w:tcW w:w="9628" w:type="dxa"/>
          </w:tcPr>
          <w:p w14:paraId="5629180B" w14:textId="77777777" w:rsidR="009D6B67" w:rsidRDefault="00EE5F1F">
            <w:pPr>
              <w:shd w:val="clear" w:color="auto" w:fill="FFFFFF" w:themeFill="background1"/>
              <w:spacing w:line="240" w:lineRule="auto"/>
              <w:jc w:val="both"/>
              <w:rPr>
                <w:rFonts w:asciiTheme="majorHAnsi" w:hAnsiTheme="majorHAnsi" w:cstheme="minorHAnsi"/>
                <w:sz w:val="20"/>
                <w:szCs w:val="20"/>
                <w:lang w:val="et-EE"/>
              </w:rPr>
            </w:pPr>
            <w:r>
              <w:rPr>
                <w:rFonts w:asciiTheme="majorHAnsi" w:hAnsiTheme="majorHAnsi"/>
                <w:sz w:val="20"/>
                <w:szCs w:val="20"/>
                <w:lang w:val="et-EE"/>
              </w:rPr>
              <w:t>– Töötajad ja tööandjad, sh VKEd (ka sotsiaalsed ettevõtted), spetsialistid ja organisatsioonid, kes tegelevad töökeskkonna ja töötingimustega seotud küsimustega, sh sotsiaalpartnerid ja muud esindusorganisatsioonide töötajad, tervishoiuteenuste osutajad, arendajad ja tööjõuga seotud õigusraamistiku rakendajad;</w:t>
            </w:r>
          </w:p>
          <w:p w14:paraId="018C43E7" w14:textId="77777777" w:rsidR="009D6B67" w:rsidRDefault="00EE5F1F">
            <w:pPr>
              <w:shd w:val="clear" w:color="auto" w:fill="FFFFFF" w:themeFill="background1"/>
              <w:spacing w:line="240" w:lineRule="auto"/>
              <w:jc w:val="both"/>
              <w:rPr>
                <w:rFonts w:asciiTheme="majorHAnsi" w:hAnsiTheme="majorHAnsi" w:cstheme="minorHAnsi"/>
                <w:sz w:val="20"/>
                <w:szCs w:val="20"/>
                <w:lang w:val="et-EE"/>
              </w:rPr>
            </w:pPr>
            <w:r>
              <w:rPr>
                <w:rFonts w:asciiTheme="majorHAnsi" w:hAnsiTheme="majorHAnsi"/>
                <w:sz w:val="20"/>
                <w:szCs w:val="20"/>
                <w:lang w:val="et-EE"/>
              </w:rPr>
              <w:t>– töötajad ja tööandjad, partnerorganisatsioonid, poliitikakujundajad ja rakendajad tööjõu valdkonnas;</w:t>
            </w:r>
          </w:p>
          <w:p w14:paraId="7D15A997" w14:textId="77777777" w:rsidR="009D6B67" w:rsidRDefault="00EE5F1F">
            <w:pPr>
              <w:shd w:val="clear" w:color="auto" w:fill="FFFFFF" w:themeFill="background1"/>
              <w:spacing w:line="240" w:lineRule="auto"/>
              <w:jc w:val="both"/>
              <w:rPr>
                <w:rFonts w:asciiTheme="majorHAnsi" w:hAnsiTheme="majorHAnsi" w:cstheme="minorHAnsi"/>
                <w:sz w:val="20"/>
                <w:szCs w:val="20"/>
                <w:lang w:val="et-EE"/>
              </w:rPr>
            </w:pPr>
            <w:r>
              <w:rPr>
                <w:rFonts w:asciiTheme="majorHAnsi" w:hAnsiTheme="majorHAnsi"/>
                <w:sz w:val="20"/>
                <w:szCs w:val="20"/>
                <w:lang w:val="et-EE"/>
              </w:rPr>
              <w:t>– tervise edendamise eest vastutavad isikud, esmatasandi tervishoius ja töötervishoiusüsteemis töötavad tervishoiutöötajad;</w:t>
            </w:r>
          </w:p>
          <w:p w14:paraId="4317FA4C"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 terviseriskide ja riskikäitumisega inimesed ja nende pereliikmed, kohalikud omavalitsused ja kogukonnad, ennetamise, nõustamise, ravi, rehabilitatsiooni ja tugiteenuste osutajatega seotud riigiasutused, elanikkond, töötajad, tervishoiupoliitika kujundajad ja rakendajad.</w:t>
            </w:r>
          </w:p>
        </w:tc>
      </w:tr>
    </w:tbl>
    <w:p w14:paraId="70E71CE6"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2E057450" w14:textId="77777777">
        <w:tc>
          <w:tcPr>
            <w:tcW w:w="9628" w:type="dxa"/>
          </w:tcPr>
          <w:p w14:paraId="6D4C9538"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224BFB5A" w14:textId="77777777" w:rsidR="009D6B67" w:rsidRDefault="00EE5F1F">
      <w:pPr>
        <w:spacing w:line="240" w:lineRule="auto"/>
        <w:rPr>
          <w:rFonts w:ascii="Cambria" w:eastAsia="Times New Roman" w:hAnsi="Cambria" w:cstheme="minorHAnsi"/>
          <w:b/>
          <w:bCs/>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26B89297" w14:textId="77777777">
        <w:tc>
          <w:tcPr>
            <w:tcW w:w="9628" w:type="dxa"/>
          </w:tcPr>
          <w:p w14:paraId="57F680D0"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 xml:space="preserve">Eesti, piirkondlik tasand ja siseriiklik sihtrühm. </w:t>
            </w:r>
          </w:p>
        </w:tc>
      </w:tr>
    </w:tbl>
    <w:p w14:paraId="11DC7B55" w14:textId="77777777" w:rsidR="009D6B67" w:rsidRDefault="00EE5F1F">
      <w:pPr>
        <w:keepNext/>
        <w:spacing w:line="240" w:lineRule="auto"/>
        <w:rPr>
          <w:rFonts w:ascii="Cambria" w:eastAsia="Times New Roman" w:hAnsi="Cambria" w:cstheme="minorHAnsi"/>
          <w:b/>
          <w:bCs/>
          <w:lang w:val="et-EE"/>
        </w:rPr>
      </w:pPr>
      <w:r>
        <w:rPr>
          <w:rFonts w:ascii="Cambria" w:eastAsia="Times New Roman" w:hAnsi="Cambria" w:cstheme="minorHAnsi"/>
          <w:b/>
          <w:bCs/>
          <w:lang w:val="et-EE"/>
        </w:rPr>
        <w:lastRenderedPageBreak/>
        <w:t>Piirkondadevahelised</w:t>
      </w:r>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517718E5" w14:textId="77777777">
        <w:tc>
          <w:tcPr>
            <w:tcW w:w="9628" w:type="dxa"/>
          </w:tcPr>
          <w:p w14:paraId="52742280" w14:textId="77777777" w:rsidR="009D6B67" w:rsidRDefault="00EE5F1F">
            <w:pPr>
              <w:keepNext/>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Piiriülest, riikidevahelist ja piirkondadevahelist koostööd erieesmärgi tasandil kavandatud ei ole.</w:t>
            </w:r>
          </w:p>
          <w:p w14:paraId="4C5C724C"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Riigi tasandil toetavad sellist koostööd erinevad programmid, milles Eesti osaleb, nt Eesti-Läti programm 2021-2027, Kesk-Läänemere programm 2021-2027, Läänemere piirkonna programm 2021-2027, Interreg Euroopa programm 2021-2027, URBACT IV 2021-2027, ESPON 2030 ja Interact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ohutustamine;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KOVidele suunatud kliima- ja muud kohanemise meetmed; roheoskuste arendamine.</w:t>
            </w:r>
          </w:p>
          <w:p w14:paraId="1199B9BC" w14:textId="77777777" w:rsidR="009D6B67" w:rsidRDefault="00EE5F1F">
            <w:pPr>
              <w:keepNext/>
              <w:spacing w:line="240" w:lineRule="auto"/>
              <w:jc w:val="both"/>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6102DA7D" w14:textId="77777777" w:rsidR="009D6B67" w:rsidRDefault="00EE5F1F">
      <w:pPr>
        <w:spacing w:line="240" w:lineRule="auto"/>
        <w:rPr>
          <w:rFonts w:ascii="Cambria" w:eastAsia="Times New Roman" w:hAnsi="Cambria" w:cstheme="minorHAnsi"/>
          <w:b/>
          <w:bCs/>
          <w:lang w:val="et-EE"/>
        </w:rPr>
      </w:pPr>
      <w:r>
        <w:rPr>
          <w:rFonts w:ascii="Cambria" w:hAnsi="Cambria" w:cstheme="minorHAnsi"/>
          <w:b/>
          <w:bCs/>
          <w:lang w:val="et-EE"/>
        </w:rPr>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12528E9F" w14:textId="77777777">
        <w:tc>
          <w:tcPr>
            <w:tcW w:w="9628" w:type="dxa"/>
          </w:tcPr>
          <w:p w14:paraId="4584CA52" w14:textId="77777777" w:rsidR="009D6B67" w:rsidRDefault="00EE5F1F">
            <w:pPr>
              <w:keepNext/>
              <w:spacing w:line="240" w:lineRule="auto"/>
              <w:jc w:val="both"/>
              <w:rPr>
                <w:rFonts w:ascii="Cambria" w:eastAsia="Times New Roman" w:hAnsi="Cambria" w:cstheme="minorHAnsi"/>
                <w:bCs/>
                <w:lang w:val="et-EE"/>
              </w:rPr>
            </w:pPr>
            <w:r>
              <w:rPr>
                <w:rFonts w:ascii="Cambria" w:eastAsia="Times New Roman" w:hAnsi="Cambria" w:cstheme="minorHAnsi"/>
                <w:bCs/>
                <w:sz w:val="20"/>
                <w:szCs w:val="20"/>
                <w:lang w:val="et-EE"/>
              </w:rPr>
              <w:t>Ei kohaldu.</w:t>
            </w:r>
          </w:p>
        </w:tc>
      </w:tr>
    </w:tbl>
    <w:p w14:paraId="043633A5" w14:textId="77777777" w:rsidR="009D6B67" w:rsidRDefault="00EE5F1F">
      <w:pPr>
        <w:pStyle w:val="Pealkiri5"/>
        <w:numPr>
          <w:ilvl w:val="4"/>
          <w:numId w:val="82"/>
        </w:numPr>
        <w:ind w:left="1134"/>
        <w:rPr>
          <w:lang w:val="et-EE"/>
        </w:rPr>
      </w:pPr>
      <w:r>
        <w:rPr>
          <w:lang w:val="et-EE"/>
        </w:rPr>
        <w:t>Näitajad</w:t>
      </w:r>
    </w:p>
    <w:p w14:paraId="2E67F82A" w14:textId="17504643" w:rsidR="009D6B67" w:rsidRDefault="00EE5F1F">
      <w:pPr>
        <w:pStyle w:val="Pealdis"/>
        <w:rPr>
          <w:rFonts w:asciiTheme="majorHAnsi" w:hAnsiTheme="majorHAnsi"/>
          <w:lang w:val="et-EE"/>
        </w:rPr>
      </w:pPr>
      <w:r>
        <w:rPr>
          <w:rFonts w:asciiTheme="majorHAnsi" w:hAnsiTheme="majorHAnsi"/>
          <w:lang w:val="et-EE"/>
        </w:rPr>
        <w:t xml:space="preserve">Tabel </w:t>
      </w:r>
      <w:del w:id="1365" w:author="Kaisa Tähe - RAM" w:date="2025-10-13T15:36:00Z" w16du:dateUtc="2025-10-13T12:36:00Z">
        <w:r w:rsidDel="00071A80">
          <w:rPr>
            <w:rFonts w:asciiTheme="majorHAnsi" w:hAnsiTheme="majorHAnsi"/>
            <w:lang w:val="et-EE"/>
          </w:rPr>
          <w:fldChar w:fldCharType="begin"/>
        </w:r>
        <w:r w:rsidDel="00071A80">
          <w:rPr>
            <w:rFonts w:asciiTheme="majorHAnsi" w:hAnsiTheme="majorHAnsi"/>
            <w:lang w:val="et-EE"/>
          </w:rPr>
          <w:delInstrText xml:space="preserve"> SEQ Tabel \* ARABIC </w:delInstrText>
        </w:r>
        <w:r w:rsidDel="00071A80">
          <w:rPr>
            <w:rFonts w:asciiTheme="majorHAnsi" w:hAnsiTheme="majorHAnsi"/>
            <w:lang w:val="et-EE"/>
          </w:rPr>
          <w:fldChar w:fldCharType="separate"/>
        </w:r>
        <w:r w:rsidDel="00071A80">
          <w:rPr>
            <w:rFonts w:asciiTheme="majorHAnsi" w:hAnsiTheme="majorHAnsi"/>
            <w:lang w:val="et-EE"/>
          </w:rPr>
          <w:delText>81</w:delText>
        </w:r>
        <w:r w:rsidDel="00071A80">
          <w:rPr>
            <w:rFonts w:asciiTheme="majorHAnsi" w:hAnsiTheme="majorHAnsi"/>
            <w:lang w:val="et-EE"/>
          </w:rPr>
          <w:fldChar w:fldCharType="end"/>
        </w:r>
      </w:del>
      <w:ins w:id="1366" w:author="Kaisa Tähe - RAM" w:date="2025-10-13T15:36:00Z" w16du:dateUtc="2025-10-13T12:36:00Z">
        <w:r w:rsidR="00071A80">
          <w:rPr>
            <w:rFonts w:asciiTheme="majorHAnsi" w:hAnsiTheme="majorHAnsi"/>
            <w:lang w:val="et-EE"/>
          </w:rPr>
          <w:t>93</w:t>
        </w:r>
      </w:ins>
      <w:r>
        <w:rPr>
          <w:rFonts w:asciiTheme="majorHAnsi" w:hAnsiTheme="majorHAnsi"/>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598"/>
        <w:gridCol w:w="649"/>
        <w:gridCol w:w="1144"/>
        <w:gridCol w:w="781"/>
        <w:gridCol w:w="2953"/>
        <w:gridCol w:w="1118"/>
        <w:gridCol w:w="939"/>
        <w:gridCol w:w="983"/>
      </w:tblGrid>
      <w:tr w:rsidR="009D6B67" w14:paraId="3629DCDF" w14:textId="77777777">
        <w:trPr>
          <w:trHeight w:val="1123"/>
        </w:trPr>
        <w:tc>
          <w:tcPr>
            <w:tcW w:w="238" w:type="pct"/>
            <w:shd w:val="clear" w:color="auto" w:fill="FFFFFF" w:themeFill="background1"/>
            <w:textDirection w:val="btLr"/>
            <w:vAlign w:val="center"/>
          </w:tcPr>
          <w:p w14:paraId="65A8381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23" w:type="pct"/>
            <w:shd w:val="clear" w:color="auto" w:fill="FFFFFF" w:themeFill="background1"/>
            <w:textDirection w:val="btLr"/>
            <w:vAlign w:val="center"/>
          </w:tcPr>
          <w:p w14:paraId="017C226C"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124143D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6CD3F780"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346" w:type="pct"/>
            <w:shd w:val="clear" w:color="auto" w:fill="FFFFFF" w:themeFill="background1"/>
            <w:textDirection w:val="btLr"/>
            <w:vAlign w:val="center"/>
          </w:tcPr>
          <w:p w14:paraId="1ACAECE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546" w:type="pct"/>
            <w:shd w:val="clear" w:color="auto" w:fill="FFFFFF" w:themeFill="background1"/>
            <w:textDirection w:val="btLr"/>
            <w:vAlign w:val="center"/>
          </w:tcPr>
          <w:p w14:paraId="75EE9A9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589" w:type="pct"/>
            <w:shd w:val="clear" w:color="auto" w:fill="FFFFFF" w:themeFill="background1"/>
            <w:textDirection w:val="btLr"/>
            <w:vAlign w:val="center"/>
          </w:tcPr>
          <w:p w14:paraId="5DADF37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04" w:type="pct"/>
            <w:shd w:val="clear" w:color="auto" w:fill="FFFFFF" w:themeFill="background1"/>
            <w:textDirection w:val="btLr"/>
            <w:vAlign w:val="center"/>
          </w:tcPr>
          <w:p w14:paraId="7562F1D3"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6FE42FAC"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23" w:type="pct"/>
            <w:shd w:val="clear" w:color="auto" w:fill="FFFFFF" w:themeFill="background1"/>
            <w:textDirection w:val="btLr"/>
            <w:vAlign w:val="center"/>
          </w:tcPr>
          <w:p w14:paraId="2005DBC9"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1BCD8311"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18FCD2E6" w14:textId="77777777">
        <w:trPr>
          <w:trHeight w:val="340"/>
        </w:trPr>
        <w:tc>
          <w:tcPr>
            <w:tcW w:w="238" w:type="pct"/>
            <w:shd w:val="clear" w:color="auto" w:fill="FFFFFF" w:themeFill="background1"/>
          </w:tcPr>
          <w:p w14:paraId="7F0B2B9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23" w:type="pct"/>
            <w:shd w:val="clear" w:color="auto" w:fill="FFFFFF" w:themeFill="background1"/>
          </w:tcPr>
          <w:p w14:paraId="6A94B5EB"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d</w:t>
            </w:r>
          </w:p>
        </w:tc>
        <w:tc>
          <w:tcPr>
            <w:tcW w:w="337" w:type="pct"/>
            <w:shd w:val="clear" w:color="auto" w:fill="FFFFFF" w:themeFill="background1"/>
          </w:tcPr>
          <w:p w14:paraId="6613E5B1"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245F91AB"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Ülemineku</w:t>
            </w:r>
          </w:p>
        </w:tc>
        <w:tc>
          <w:tcPr>
            <w:tcW w:w="346" w:type="pct"/>
          </w:tcPr>
          <w:p w14:paraId="016402D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PSO21</w:t>
            </w:r>
          </w:p>
        </w:tc>
        <w:tc>
          <w:tcPr>
            <w:tcW w:w="1546" w:type="pct"/>
          </w:tcPr>
          <w:p w14:paraId="74CDFB5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Töötingimuste, töötervishoiu- ja ohutuse alaste arendatud lahenduste arv</w:t>
            </w:r>
          </w:p>
        </w:tc>
        <w:tc>
          <w:tcPr>
            <w:tcW w:w="589" w:type="pct"/>
          </w:tcPr>
          <w:p w14:paraId="1D3162B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Nr</w:t>
            </w:r>
          </w:p>
        </w:tc>
        <w:tc>
          <w:tcPr>
            <w:tcW w:w="504" w:type="pct"/>
          </w:tcPr>
          <w:p w14:paraId="0AA5384A" w14:textId="77777777" w:rsidR="009D6B67" w:rsidRDefault="00EE5F1F">
            <w:pPr>
              <w:pStyle w:val="Text1"/>
              <w:spacing w:before="0" w:after="0" w:line="240" w:lineRule="auto"/>
              <w:ind w:left="0"/>
              <w:rPr>
                <w:rFonts w:ascii="Cambria" w:hAnsi="Cambria" w:cstheme="minorHAnsi"/>
                <w:sz w:val="20"/>
                <w:szCs w:val="20"/>
                <w:lang w:val="et-EE"/>
              </w:rPr>
            </w:pPr>
            <w:bookmarkStart w:id="1367" w:name="OLE_LINK4"/>
            <w:r>
              <w:rPr>
                <w:rFonts w:ascii="Cambria" w:hAnsi="Cambria" w:cstheme="minorHAnsi"/>
                <w:sz w:val="20"/>
                <w:szCs w:val="20"/>
                <w:lang w:val="et-EE"/>
              </w:rPr>
              <w:t>6</w:t>
            </w:r>
            <w:bookmarkEnd w:id="1367"/>
          </w:p>
        </w:tc>
        <w:tc>
          <w:tcPr>
            <w:tcW w:w="523" w:type="pct"/>
          </w:tcPr>
          <w:p w14:paraId="7F6D23A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12</w:t>
            </w:r>
          </w:p>
        </w:tc>
      </w:tr>
      <w:tr w:rsidR="009D6B67" w14:paraId="7BCB3FEB" w14:textId="77777777">
        <w:trPr>
          <w:trHeight w:val="340"/>
        </w:trPr>
        <w:tc>
          <w:tcPr>
            <w:tcW w:w="238" w:type="pct"/>
            <w:shd w:val="clear" w:color="auto" w:fill="FFFFFF" w:themeFill="background1"/>
          </w:tcPr>
          <w:p w14:paraId="36337B5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23" w:type="pct"/>
            <w:shd w:val="clear" w:color="auto" w:fill="FFFFFF" w:themeFill="background1"/>
          </w:tcPr>
          <w:p w14:paraId="700EFAB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d</w:t>
            </w:r>
          </w:p>
        </w:tc>
        <w:tc>
          <w:tcPr>
            <w:tcW w:w="337" w:type="pct"/>
            <w:shd w:val="clear" w:color="auto" w:fill="FFFFFF" w:themeFill="background1"/>
          </w:tcPr>
          <w:p w14:paraId="09B516F9"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033F15DE"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346" w:type="pct"/>
          </w:tcPr>
          <w:p w14:paraId="26369D1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PSO22</w:t>
            </w:r>
          </w:p>
        </w:tc>
        <w:tc>
          <w:tcPr>
            <w:tcW w:w="1546" w:type="pct"/>
            <w:vAlign w:val="center"/>
          </w:tcPr>
          <w:p w14:paraId="18358B7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eastAsia="Times New Roman" w:hAnsi="Cambria" w:cstheme="minorBidi"/>
                <w:sz w:val="20"/>
                <w:szCs w:val="20"/>
                <w:lang w:val="et-EE" w:eastAsia="et-EE"/>
              </w:rPr>
              <w:t>Püsiva töövõimekao väljakujunemise ennetamise ja ajutise töövõimetusega inimeste tööhõives püsimise toetussüsteemi loomine</w:t>
            </w:r>
          </w:p>
        </w:tc>
        <w:tc>
          <w:tcPr>
            <w:tcW w:w="589" w:type="pct"/>
          </w:tcPr>
          <w:p w14:paraId="59336A35" w14:textId="77777777" w:rsidR="009D6B67" w:rsidRDefault="00EE5F1F">
            <w:pPr>
              <w:pStyle w:val="Text1"/>
              <w:spacing w:before="0" w:after="0" w:line="240" w:lineRule="auto"/>
              <w:ind w:left="0"/>
              <w:rPr>
                <w:rFonts w:ascii="Cambria" w:hAnsi="Cambria" w:cstheme="minorHAnsi"/>
                <w:sz w:val="20"/>
                <w:szCs w:val="20"/>
                <w:lang w:val="et-EE"/>
              </w:rPr>
            </w:pPr>
            <w:bookmarkStart w:id="1368" w:name="OLE_LINK6"/>
            <w:r>
              <w:rPr>
                <w:rFonts w:ascii="Cambria" w:hAnsi="Cambria" w:cstheme="minorHAnsi"/>
                <w:sz w:val="20"/>
                <w:szCs w:val="20"/>
                <w:lang w:val="et-EE"/>
              </w:rPr>
              <w:t>arv</w:t>
            </w:r>
            <w:bookmarkEnd w:id="1368"/>
          </w:p>
        </w:tc>
        <w:tc>
          <w:tcPr>
            <w:tcW w:w="504" w:type="pct"/>
          </w:tcPr>
          <w:p w14:paraId="247E4C4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523" w:type="pct"/>
          </w:tcPr>
          <w:p w14:paraId="1C40C4D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r>
      <w:tr w:rsidR="009D6B67" w14:paraId="2EBF10B2" w14:textId="77777777">
        <w:trPr>
          <w:trHeight w:val="340"/>
        </w:trPr>
        <w:tc>
          <w:tcPr>
            <w:tcW w:w="238" w:type="pct"/>
            <w:shd w:val="clear" w:color="auto" w:fill="FFFFFF" w:themeFill="background1"/>
          </w:tcPr>
          <w:p w14:paraId="3F600AD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23" w:type="pct"/>
            <w:shd w:val="clear" w:color="auto" w:fill="FFFFFF" w:themeFill="background1"/>
          </w:tcPr>
          <w:p w14:paraId="628CA64E"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d</w:t>
            </w:r>
          </w:p>
        </w:tc>
        <w:tc>
          <w:tcPr>
            <w:tcW w:w="337" w:type="pct"/>
            <w:shd w:val="clear" w:color="auto" w:fill="FFFFFF" w:themeFill="background1"/>
          </w:tcPr>
          <w:p w14:paraId="48D4F41F"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2CA637C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346" w:type="pct"/>
          </w:tcPr>
          <w:p w14:paraId="7FB6CA6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PSO23</w:t>
            </w:r>
          </w:p>
        </w:tc>
        <w:tc>
          <w:tcPr>
            <w:tcW w:w="1546" w:type="pct"/>
            <w:vAlign w:val="center"/>
          </w:tcPr>
          <w:p w14:paraId="2280781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eastAsia="Times New Roman" w:hAnsi="Cambria" w:cstheme="minorBidi"/>
                <w:sz w:val="20"/>
                <w:szCs w:val="20"/>
                <w:lang w:val="et-EE" w:eastAsia="et-EE"/>
              </w:rPr>
              <w:t>Püsiva töövõimekao väljakujunemise ennetamise ja ajutise töövõimetusega inimeste tööhõives püsimise toetussüsteemi kasutajate arv</w:t>
            </w:r>
          </w:p>
        </w:tc>
        <w:tc>
          <w:tcPr>
            <w:tcW w:w="589" w:type="pct"/>
          </w:tcPr>
          <w:p w14:paraId="358CB326" w14:textId="77777777" w:rsidR="009D6B67" w:rsidRDefault="00EE5F1F">
            <w:pPr>
              <w:pStyle w:val="Text1"/>
              <w:spacing w:before="0" w:after="0" w:line="240" w:lineRule="auto"/>
              <w:ind w:left="0"/>
              <w:rPr>
                <w:rFonts w:ascii="Cambria" w:hAnsi="Cambria" w:cstheme="minorHAnsi"/>
                <w:sz w:val="20"/>
                <w:szCs w:val="20"/>
                <w:lang w:val="et-EE"/>
              </w:rPr>
            </w:pPr>
            <w:bookmarkStart w:id="1369" w:name="OLE_LINK7"/>
            <w:r>
              <w:rPr>
                <w:rFonts w:ascii="Cambria" w:hAnsi="Cambria" w:cstheme="minorHAnsi"/>
                <w:sz w:val="20"/>
                <w:szCs w:val="20"/>
                <w:lang w:val="et-EE"/>
              </w:rPr>
              <w:t>Kasutajate arv</w:t>
            </w:r>
            <w:bookmarkEnd w:id="1369"/>
          </w:p>
        </w:tc>
        <w:tc>
          <w:tcPr>
            <w:tcW w:w="504" w:type="pct"/>
          </w:tcPr>
          <w:p w14:paraId="71C17EA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523" w:type="pct"/>
          </w:tcPr>
          <w:p w14:paraId="2724182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37 700</w:t>
            </w:r>
          </w:p>
        </w:tc>
      </w:tr>
    </w:tbl>
    <w:p w14:paraId="72F03A8D" w14:textId="4A34A8F4" w:rsidR="009D6B67" w:rsidRDefault="00EE5F1F">
      <w:pPr>
        <w:pStyle w:val="Pealdis"/>
        <w:rPr>
          <w:lang w:val="et-EE"/>
        </w:rPr>
      </w:pPr>
      <w:r>
        <w:rPr>
          <w:lang w:val="et-EE"/>
        </w:rPr>
        <w:t xml:space="preserve">Tabel </w:t>
      </w:r>
      <w:del w:id="1370" w:author="Kaisa Tähe - RAM" w:date="2025-10-13T15:36:00Z" w16du:dateUtc="2025-10-13T12:36:00Z">
        <w:r w:rsidDel="00071A80">
          <w:rPr>
            <w:lang w:val="et-EE"/>
          </w:rPr>
          <w:fldChar w:fldCharType="begin"/>
        </w:r>
        <w:r w:rsidDel="00071A80">
          <w:rPr>
            <w:lang w:val="et-EE"/>
          </w:rPr>
          <w:delInstrText xml:space="preserve"> SEQ Tabel \* ARABIC </w:delInstrText>
        </w:r>
        <w:r w:rsidDel="00071A80">
          <w:rPr>
            <w:lang w:val="et-EE"/>
          </w:rPr>
          <w:fldChar w:fldCharType="separate"/>
        </w:r>
        <w:r w:rsidDel="00071A80">
          <w:rPr>
            <w:lang w:val="et-EE"/>
          </w:rPr>
          <w:delText>82</w:delText>
        </w:r>
        <w:r w:rsidDel="00071A80">
          <w:rPr>
            <w:lang w:val="et-EE"/>
          </w:rPr>
          <w:fldChar w:fldCharType="end"/>
        </w:r>
      </w:del>
      <w:ins w:id="1371" w:author="Kaisa Tähe - RAM" w:date="2025-10-13T15:36:00Z" w16du:dateUtc="2025-10-13T12:36:00Z">
        <w:r w:rsidR="00071A80">
          <w:rPr>
            <w:lang w:val="et-EE"/>
          </w:rPr>
          <w:t>94</w:t>
        </w:r>
      </w:ins>
      <w:r>
        <w:rPr>
          <w:lang w:val="et-EE"/>
        </w:rPr>
        <w:t>: Tulemusnäitajad</w:t>
      </w:r>
    </w:p>
    <w:tbl>
      <w:tblPr>
        <w:tblW w:w="96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505"/>
        <w:gridCol w:w="686"/>
        <w:gridCol w:w="1144"/>
        <w:gridCol w:w="904"/>
        <w:gridCol w:w="2454"/>
        <w:gridCol w:w="463"/>
        <w:gridCol w:w="590"/>
        <w:gridCol w:w="725"/>
        <w:gridCol w:w="590"/>
        <w:gridCol w:w="1104"/>
      </w:tblGrid>
      <w:tr w:rsidR="009D6B67" w14:paraId="74747357" w14:textId="77777777">
        <w:trPr>
          <w:trHeight w:val="1649"/>
        </w:trPr>
        <w:tc>
          <w:tcPr>
            <w:tcW w:w="457" w:type="dxa"/>
            <w:shd w:val="clear" w:color="auto" w:fill="FFFFFF" w:themeFill="background1"/>
            <w:textDirection w:val="btLr"/>
            <w:vAlign w:val="center"/>
          </w:tcPr>
          <w:p w14:paraId="050334C7"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Prioriteet</w:t>
            </w:r>
          </w:p>
        </w:tc>
        <w:tc>
          <w:tcPr>
            <w:tcW w:w="531" w:type="dxa"/>
            <w:shd w:val="clear" w:color="auto" w:fill="FFFFFF" w:themeFill="background1"/>
            <w:textDirection w:val="btLr"/>
            <w:vAlign w:val="center"/>
          </w:tcPr>
          <w:p w14:paraId="670C6C04"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Erieesmärk</w:t>
            </w:r>
          </w:p>
        </w:tc>
        <w:tc>
          <w:tcPr>
            <w:tcW w:w="708" w:type="dxa"/>
            <w:shd w:val="clear" w:color="auto" w:fill="FFFFFF" w:themeFill="background1"/>
            <w:textDirection w:val="btLr"/>
            <w:vAlign w:val="center"/>
          </w:tcPr>
          <w:p w14:paraId="6298B85B"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Fond</w:t>
            </w:r>
          </w:p>
        </w:tc>
        <w:tc>
          <w:tcPr>
            <w:tcW w:w="1144" w:type="dxa"/>
            <w:shd w:val="clear" w:color="auto" w:fill="FFFFFF" w:themeFill="background1"/>
            <w:textDirection w:val="btLr"/>
            <w:vAlign w:val="center"/>
          </w:tcPr>
          <w:p w14:paraId="17E57246"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Piirkonna kategooria</w:t>
            </w:r>
          </w:p>
        </w:tc>
        <w:tc>
          <w:tcPr>
            <w:tcW w:w="983" w:type="dxa"/>
            <w:shd w:val="clear" w:color="auto" w:fill="FFFFFF" w:themeFill="background1"/>
            <w:textDirection w:val="btLr"/>
            <w:vAlign w:val="center"/>
          </w:tcPr>
          <w:p w14:paraId="585D9A88"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ID</w:t>
            </w:r>
          </w:p>
        </w:tc>
        <w:tc>
          <w:tcPr>
            <w:tcW w:w="3052" w:type="dxa"/>
            <w:shd w:val="clear" w:color="auto" w:fill="FFFFFF" w:themeFill="background1"/>
            <w:textDirection w:val="btLr"/>
            <w:vAlign w:val="center"/>
          </w:tcPr>
          <w:p w14:paraId="19FE289A"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Näitaja</w:t>
            </w:r>
          </w:p>
        </w:tc>
        <w:tc>
          <w:tcPr>
            <w:tcW w:w="457" w:type="dxa"/>
            <w:shd w:val="clear" w:color="auto" w:fill="FFFFFF" w:themeFill="background1"/>
            <w:textDirection w:val="btLr"/>
            <w:vAlign w:val="center"/>
          </w:tcPr>
          <w:p w14:paraId="46686394"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Mõõtühik</w:t>
            </w:r>
          </w:p>
        </w:tc>
        <w:tc>
          <w:tcPr>
            <w:tcW w:w="590" w:type="dxa"/>
            <w:shd w:val="clear" w:color="auto" w:fill="FFFFFF" w:themeFill="background1"/>
            <w:textDirection w:val="btLr"/>
            <w:vAlign w:val="center"/>
          </w:tcPr>
          <w:p w14:paraId="2DC0F11E"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Lähtetase või võrdlusväärtus</w:t>
            </w:r>
          </w:p>
        </w:tc>
        <w:tc>
          <w:tcPr>
            <w:tcW w:w="765" w:type="dxa"/>
            <w:shd w:val="clear" w:color="auto" w:fill="FFFFFF" w:themeFill="background1"/>
            <w:textDirection w:val="btLr"/>
            <w:vAlign w:val="center"/>
          </w:tcPr>
          <w:p w14:paraId="5DEEE942"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Võrdlusaasta</w:t>
            </w:r>
          </w:p>
        </w:tc>
        <w:tc>
          <w:tcPr>
            <w:tcW w:w="484" w:type="dxa"/>
            <w:shd w:val="clear" w:color="auto" w:fill="FFFFFF" w:themeFill="background1"/>
            <w:textDirection w:val="btLr"/>
            <w:vAlign w:val="center"/>
          </w:tcPr>
          <w:p w14:paraId="31776F41"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DF3E821" w14:textId="77777777" w:rsidR="009D6B67" w:rsidRDefault="009D6B67">
            <w:pPr>
              <w:pStyle w:val="Text1"/>
              <w:spacing w:before="0" w:after="0" w:line="240" w:lineRule="auto"/>
              <w:ind w:left="0"/>
              <w:jc w:val="center"/>
              <w:rPr>
                <w:rFonts w:ascii="Cambria" w:hAnsi="Cambria" w:cstheme="minorHAnsi"/>
                <w:b/>
                <w:bCs/>
                <w:sz w:val="20"/>
                <w:szCs w:val="18"/>
                <w:lang w:val="et-EE"/>
              </w:rPr>
            </w:pPr>
          </w:p>
        </w:tc>
        <w:tc>
          <w:tcPr>
            <w:tcW w:w="457" w:type="dxa"/>
            <w:shd w:val="clear" w:color="auto" w:fill="FFFFFF" w:themeFill="background1"/>
            <w:textDirection w:val="btLr"/>
            <w:vAlign w:val="center"/>
          </w:tcPr>
          <w:p w14:paraId="211D19D3"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Andmete allikas</w:t>
            </w:r>
          </w:p>
        </w:tc>
      </w:tr>
      <w:tr w:rsidR="009D6B67" w14:paraId="1FC0CEB9" w14:textId="77777777">
        <w:trPr>
          <w:trHeight w:val="434"/>
        </w:trPr>
        <w:tc>
          <w:tcPr>
            <w:tcW w:w="457" w:type="dxa"/>
            <w:shd w:val="clear" w:color="auto" w:fill="FFFFFF" w:themeFill="background1"/>
          </w:tcPr>
          <w:p w14:paraId="3279B995"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lastRenderedPageBreak/>
              <w:t>6</w:t>
            </w:r>
          </w:p>
        </w:tc>
        <w:tc>
          <w:tcPr>
            <w:tcW w:w="531" w:type="dxa"/>
            <w:shd w:val="clear" w:color="auto" w:fill="FFFFFF" w:themeFill="background1"/>
          </w:tcPr>
          <w:p w14:paraId="02D14F0B"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eastAsia="Times New Roman" w:hAnsi="Cambria" w:cstheme="minorHAnsi"/>
                <w:sz w:val="20"/>
                <w:szCs w:val="18"/>
                <w:lang w:val="et-EE"/>
              </w:rPr>
              <w:t>d</w:t>
            </w:r>
          </w:p>
        </w:tc>
        <w:tc>
          <w:tcPr>
            <w:tcW w:w="708" w:type="dxa"/>
            <w:shd w:val="clear" w:color="auto" w:fill="FFFFFF" w:themeFill="background1"/>
          </w:tcPr>
          <w:p w14:paraId="32D1F82B"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eastAsia="Times New Roman" w:hAnsi="Cambria" w:cstheme="minorHAnsi"/>
                <w:sz w:val="20"/>
                <w:szCs w:val="18"/>
                <w:lang w:val="et-EE"/>
              </w:rPr>
              <w:t>ESF+</w:t>
            </w:r>
          </w:p>
        </w:tc>
        <w:tc>
          <w:tcPr>
            <w:tcW w:w="1144" w:type="dxa"/>
            <w:shd w:val="clear" w:color="auto" w:fill="FFFFFF" w:themeFill="background1"/>
          </w:tcPr>
          <w:p w14:paraId="3C2A52AE"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eastAsia="Times New Roman" w:hAnsi="Cambria" w:cstheme="minorHAnsi"/>
                <w:sz w:val="20"/>
                <w:szCs w:val="20"/>
                <w:lang w:val="et-EE"/>
              </w:rPr>
              <w:t>Ülemineku</w:t>
            </w:r>
          </w:p>
        </w:tc>
        <w:tc>
          <w:tcPr>
            <w:tcW w:w="983" w:type="dxa"/>
          </w:tcPr>
          <w:p w14:paraId="3EB2AB83"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PSR20</w:t>
            </w:r>
          </w:p>
        </w:tc>
        <w:tc>
          <w:tcPr>
            <w:tcW w:w="3052" w:type="dxa"/>
          </w:tcPr>
          <w:p w14:paraId="676A934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Tervislikel põhjustel tööhõivest väljalangenute osakaal (15 – 74)</w:t>
            </w:r>
          </w:p>
        </w:tc>
        <w:tc>
          <w:tcPr>
            <w:tcW w:w="457" w:type="dxa"/>
          </w:tcPr>
          <w:p w14:paraId="7EA22BEA"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hAnsi="Cambria" w:cstheme="minorHAnsi"/>
                <w:sz w:val="20"/>
                <w:szCs w:val="18"/>
                <w:lang w:val="et-EE"/>
              </w:rPr>
              <w:t>%</w:t>
            </w:r>
          </w:p>
        </w:tc>
        <w:tc>
          <w:tcPr>
            <w:tcW w:w="590" w:type="dxa"/>
          </w:tcPr>
          <w:p w14:paraId="2E7BB7A1"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12</w:t>
            </w:r>
          </w:p>
        </w:tc>
        <w:tc>
          <w:tcPr>
            <w:tcW w:w="765" w:type="dxa"/>
          </w:tcPr>
          <w:p w14:paraId="5B406CA2"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2019</w:t>
            </w:r>
          </w:p>
        </w:tc>
        <w:tc>
          <w:tcPr>
            <w:tcW w:w="484" w:type="dxa"/>
          </w:tcPr>
          <w:p w14:paraId="51947830" w14:textId="77777777" w:rsidR="009D6B67" w:rsidRDefault="00EE5F1F">
            <w:pPr>
              <w:pStyle w:val="Text1"/>
              <w:spacing w:before="0" w:after="0" w:line="240" w:lineRule="auto"/>
              <w:ind w:left="0"/>
              <w:jc w:val="center"/>
              <w:rPr>
                <w:rFonts w:ascii="Cambria" w:hAnsi="Cambria" w:cstheme="minorHAnsi"/>
                <w:sz w:val="20"/>
                <w:szCs w:val="18"/>
                <w:lang w:val="et-EE"/>
              </w:rPr>
            </w:pPr>
            <w:r>
              <w:rPr>
                <w:rFonts w:ascii="Cambria" w:hAnsi="Cambria" w:cstheme="minorHAnsi"/>
                <w:sz w:val="20"/>
                <w:szCs w:val="18"/>
                <w:lang w:val="et-EE"/>
              </w:rPr>
              <w:t>12</w:t>
            </w:r>
          </w:p>
        </w:tc>
        <w:tc>
          <w:tcPr>
            <w:tcW w:w="457" w:type="dxa"/>
          </w:tcPr>
          <w:p w14:paraId="47D3B483"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eastAsia="Times New Roman" w:hAnsi="Cambria" w:cstheme="minorBidi"/>
                <w:sz w:val="20"/>
                <w:szCs w:val="20"/>
                <w:lang w:val="et-EE"/>
              </w:rPr>
              <w:t>SFOS, projektide aruanded</w:t>
            </w:r>
          </w:p>
        </w:tc>
      </w:tr>
      <w:tr w:rsidR="009D6B67" w14:paraId="6790901B" w14:textId="77777777">
        <w:trPr>
          <w:trHeight w:val="434"/>
        </w:trPr>
        <w:tc>
          <w:tcPr>
            <w:tcW w:w="457" w:type="dxa"/>
            <w:shd w:val="clear" w:color="auto" w:fill="FFFFFF" w:themeFill="background1"/>
          </w:tcPr>
          <w:p w14:paraId="42C74D79"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6</w:t>
            </w:r>
          </w:p>
        </w:tc>
        <w:tc>
          <w:tcPr>
            <w:tcW w:w="531" w:type="dxa"/>
            <w:shd w:val="clear" w:color="auto" w:fill="FFFFFF" w:themeFill="background1"/>
          </w:tcPr>
          <w:p w14:paraId="72F3F29F" w14:textId="77777777" w:rsidR="009D6B67" w:rsidRDefault="00EE5F1F">
            <w:pPr>
              <w:pStyle w:val="Text1"/>
              <w:spacing w:before="0" w:after="0" w:line="240" w:lineRule="auto"/>
              <w:ind w:left="0"/>
              <w:rPr>
                <w:rFonts w:ascii="Cambria" w:eastAsia="Times New Roman" w:hAnsi="Cambria" w:cstheme="minorHAnsi"/>
                <w:sz w:val="20"/>
                <w:szCs w:val="18"/>
                <w:lang w:val="et-EE"/>
              </w:rPr>
            </w:pPr>
            <w:r>
              <w:rPr>
                <w:rFonts w:ascii="Cambria" w:eastAsia="Times New Roman" w:hAnsi="Cambria" w:cstheme="minorHAnsi"/>
                <w:sz w:val="20"/>
                <w:szCs w:val="18"/>
                <w:lang w:val="et-EE"/>
              </w:rPr>
              <w:t>d</w:t>
            </w:r>
          </w:p>
        </w:tc>
        <w:tc>
          <w:tcPr>
            <w:tcW w:w="708" w:type="dxa"/>
            <w:shd w:val="clear" w:color="auto" w:fill="FFFFFF" w:themeFill="background1"/>
          </w:tcPr>
          <w:p w14:paraId="13AFAB89" w14:textId="77777777" w:rsidR="009D6B67" w:rsidRDefault="00EE5F1F">
            <w:pPr>
              <w:pStyle w:val="Text1"/>
              <w:spacing w:before="0" w:after="0" w:line="240" w:lineRule="auto"/>
              <w:ind w:left="0"/>
              <w:rPr>
                <w:rFonts w:ascii="Cambria" w:eastAsia="Times New Roman" w:hAnsi="Cambria" w:cstheme="minorHAnsi"/>
                <w:sz w:val="20"/>
                <w:szCs w:val="18"/>
                <w:lang w:val="et-EE"/>
              </w:rPr>
            </w:pPr>
            <w:r>
              <w:rPr>
                <w:rFonts w:ascii="Cambria" w:eastAsia="Times New Roman" w:hAnsi="Cambria" w:cstheme="minorHAnsi"/>
                <w:sz w:val="20"/>
                <w:szCs w:val="18"/>
                <w:lang w:val="et-EE"/>
              </w:rPr>
              <w:t>ESF+</w:t>
            </w:r>
          </w:p>
        </w:tc>
        <w:tc>
          <w:tcPr>
            <w:tcW w:w="1144" w:type="dxa"/>
            <w:shd w:val="clear" w:color="auto" w:fill="FFFFFF" w:themeFill="background1"/>
          </w:tcPr>
          <w:p w14:paraId="55545E4A" w14:textId="77777777" w:rsidR="009D6B67" w:rsidRDefault="00EE5F1F">
            <w:pPr>
              <w:pStyle w:val="Text1"/>
              <w:spacing w:before="0" w:after="0" w:line="240" w:lineRule="auto"/>
              <w:ind w:left="0"/>
              <w:rPr>
                <w:rFonts w:ascii="Cambria" w:eastAsia="Times New Roman" w:hAnsi="Cambria" w:cstheme="minorHAnsi"/>
                <w:sz w:val="20"/>
                <w:szCs w:val="18"/>
                <w:lang w:val="et-EE"/>
              </w:rPr>
            </w:pPr>
            <w:r>
              <w:rPr>
                <w:rFonts w:ascii="Cambria" w:eastAsia="Times New Roman" w:hAnsi="Cambria" w:cstheme="minorHAnsi"/>
                <w:sz w:val="20"/>
                <w:szCs w:val="20"/>
                <w:lang w:val="et-EE"/>
              </w:rPr>
              <w:t>Ülemineku</w:t>
            </w:r>
          </w:p>
        </w:tc>
        <w:tc>
          <w:tcPr>
            <w:tcW w:w="983" w:type="dxa"/>
          </w:tcPr>
          <w:p w14:paraId="20B22D94"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PSR21</w:t>
            </w:r>
          </w:p>
        </w:tc>
        <w:tc>
          <w:tcPr>
            <w:tcW w:w="3052" w:type="dxa"/>
          </w:tcPr>
          <w:p w14:paraId="6E8B416F" w14:textId="77777777" w:rsidR="009D6B67" w:rsidRDefault="00EE5F1F">
            <w:pPr>
              <w:pStyle w:val="Text1"/>
              <w:spacing w:before="0" w:after="0" w:line="240" w:lineRule="auto"/>
              <w:ind w:left="0"/>
              <w:rPr>
                <w:rFonts w:ascii="Cambria" w:hAnsi="Cambria" w:cstheme="minorBidi"/>
                <w:i/>
                <w:iCs/>
                <w:sz w:val="20"/>
                <w:szCs w:val="20"/>
                <w:lang w:val="et-EE"/>
              </w:rPr>
            </w:pPr>
            <w:r>
              <w:rPr>
                <w:rFonts w:ascii="Cambria" w:hAnsi="Cambria" w:cstheme="minorBidi"/>
                <w:sz w:val="20"/>
                <w:szCs w:val="20"/>
                <w:lang w:val="et-EE"/>
              </w:rPr>
              <w:t>Uute osalise ja puuduva töövõimega inimeste osakaal tööealisest rahvastikust</w:t>
            </w:r>
          </w:p>
        </w:tc>
        <w:tc>
          <w:tcPr>
            <w:tcW w:w="457" w:type="dxa"/>
          </w:tcPr>
          <w:p w14:paraId="6F5A21C7"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hAnsi="Cambria" w:cstheme="minorHAnsi"/>
                <w:sz w:val="20"/>
                <w:szCs w:val="18"/>
                <w:lang w:val="et-EE"/>
              </w:rPr>
              <w:t>%</w:t>
            </w:r>
          </w:p>
        </w:tc>
        <w:tc>
          <w:tcPr>
            <w:tcW w:w="590" w:type="dxa"/>
          </w:tcPr>
          <w:p w14:paraId="6FCEC334"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1,12</w:t>
            </w:r>
          </w:p>
        </w:tc>
        <w:tc>
          <w:tcPr>
            <w:tcW w:w="765" w:type="dxa"/>
          </w:tcPr>
          <w:p w14:paraId="6A23A217"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2019</w:t>
            </w:r>
          </w:p>
        </w:tc>
        <w:tc>
          <w:tcPr>
            <w:tcW w:w="484" w:type="dxa"/>
          </w:tcPr>
          <w:p w14:paraId="740E4476" w14:textId="77777777" w:rsidR="009D6B67" w:rsidRDefault="00EE5F1F">
            <w:pPr>
              <w:pStyle w:val="Text1"/>
              <w:spacing w:before="0" w:after="0" w:line="240" w:lineRule="auto"/>
              <w:ind w:left="0"/>
              <w:jc w:val="center"/>
              <w:rPr>
                <w:rFonts w:ascii="Cambria" w:hAnsi="Cambria" w:cstheme="minorHAnsi"/>
                <w:sz w:val="20"/>
                <w:szCs w:val="18"/>
                <w:lang w:val="et-EE"/>
              </w:rPr>
            </w:pPr>
            <w:r>
              <w:rPr>
                <w:rFonts w:ascii="Cambria" w:hAnsi="Cambria" w:cstheme="minorHAnsi"/>
                <w:sz w:val="20"/>
                <w:szCs w:val="18"/>
                <w:lang w:val="et-EE"/>
              </w:rPr>
              <w:t>1,11</w:t>
            </w:r>
          </w:p>
        </w:tc>
        <w:tc>
          <w:tcPr>
            <w:tcW w:w="457" w:type="dxa"/>
          </w:tcPr>
          <w:p w14:paraId="62656996"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eastAsia="Times New Roman" w:hAnsi="Cambria" w:cstheme="minorBidi"/>
                <w:sz w:val="20"/>
                <w:szCs w:val="20"/>
                <w:lang w:val="et-EE"/>
              </w:rPr>
              <w:t>SFOS, projektide aruanded</w:t>
            </w:r>
          </w:p>
        </w:tc>
      </w:tr>
    </w:tbl>
    <w:p w14:paraId="2FF55C3D" w14:textId="77777777" w:rsidR="009D6B67" w:rsidRDefault="00EE5F1F">
      <w:pPr>
        <w:pStyle w:val="Pealkiri5"/>
        <w:keepNext/>
        <w:numPr>
          <w:ilvl w:val="4"/>
          <w:numId w:val="82"/>
        </w:numPr>
        <w:ind w:left="1134" w:hanging="1077"/>
        <w:rPr>
          <w:lang w:val="et-EE"/>
        </w:rPr>
      </w:pPr>
      <w:r>
        <w:rPr>
          <w:lang w:val="et-EE"/>
        </w:rPr>
        <w:t>Programmi rahaliste vahendite (EL) esialgne jaotus sekkumise liigi järgi</w:t>
      </w:r>
    </w:p>
    <w:p w14:paraId="72E0505F" w14:textId="72262D57" w:rsidR="009D6B67" w:rsidRDefault="00EE5F1F">
      <w:pPr>
        <w:pStyle w:val="Pealdis"/>
        <w:keepNext/>
        <w:jc w:val="left"/>
        <w:rPr>
          <w:rFonts w:ascii="Cambria" w:hAnsi="Cambria" w:cstheme="minorHAnsi"/>
          <w:sz w:val="22"/>
          <w:lang w:val="et-EE"/>
        </w:rPr>
      </w:pPr>
      <w:r>
        <w:rPr>
          <w:lang w:val="et-EE"/>
        </w:rPr>
        <w:t xml:space="preserve">Tabel </w:t>
      </w:r>
      <w:del w:id="1372" w:author="Kaisa Tähe - RAM" w:date="2025-10-13T15:37:00Z" w16du:dateUtc="2025-10-13T12:37:00Z">
        <w:r w:rsidDel="00071A80">
          <w:rPr>
            <w:lang w:val="et-EE"/>
          </w:rPr>
          <w:fldChar w:fldCharType="begin"/>
        </w:r>
        <w:r w:rsidDel="00071A80">
          <w:rPr>
            <w:lang w:val="et-EE"/>
          </w:rPr>
          <w:delInstrText xml:space="preserve"> SEQ Tabel \* ARABIC </w:delInstrText>
        </w:r>
        <w:r w:rsidDel="00071A80">
          <w:rPr>
            <w:lang w:val="et-EE"/>
          </w:rPr>
          <w:fldChar w:fldCharType="separate"/>
        </w:r>
        <w:r w:rsidDel="00071A80">
          <w:rPr>
            <w:lang w:val="et-EE"/>
          </w:rPr>
          <w:delText>83</w:delText>
        </w:r>
        <w:r w:rsidDel="00071A80">
          <w:rPr>
            <w:lang w:val="et-EE"/>
          </w:rPr>
          <w:fldChar w:fldCharType="end"/>
        </w:r>
      </w:del>
      <w:ins w:id="1373" w:author="Kaisa Tähe - RAM" w:date="2025-10-13T15:37:00Z" w16du:dateUtc="2025-10-13T12:37:00Z">
        <w:r w:rsidR="00071A80">
          <w:rPr>
            <w:lang w:val="et-EE"/>
          </w:rPr>
          <w:t>95</w:t>
        </w:r>
      </w:ins>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323"/>
        <w:gridCol w:w="1729"/>
        <w:gridCol w:w="1949"/>
      </w:tblGrid>
      <w:tr w:rsidR="009D6B67" w14:paraId="46B67C1C" w14:textId="77777777">
        <w:tc>
          <w:tcPr>
            <w:tcW w:w="775" w:type="pct"/>
          </w:tcPr>
          <w:p w14:paraId="22783FE7"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HAnsi"/>
                <w:b/>
                <w:bCs/>
                <w:sz w:val="20"/>
                <w:szCs w:val="20"/>
                <w:lang w:val="et-EE"/>
              </w:rPr>
              <w:t>Prioriteedi number</w:t>
            </w:r>
          </w:p>
        </w:tc>
        <w:tc>
          <w:tcPr>
            <w:tcW w:w="422" w:type="pct"/>
          </w:tcPr>
          <w:p w14:paraId="7A385044"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Fond</w:t>
            </w:r>
          </w:p>
        </w:tc>
        <w:tc>
          <w:tcPr>
            <w:tcW w:w="1206" w:type="pct"/>
          </w:tcPr>
          <w:p w14:paraId="5D6C2841"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Piirkonna kategooria</w:t>
            </w:r>
          </w:p>
        </w:tc>
        <w:tc>
          <w:tcPr>
            <w:tcW w:w="687" w:type="pct"/>
          </w:tcPr>
          <w:p w14:paraId="195120A7"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Erieesmärk</w:t>
            </w:r>
          </w:p>
        </w:tc>
        <w:tc>
          <w:tcPr>
            <w:tcW w:w="898" w:type="pct"/>
          </w:tcPr>
          <w:p w14:paraId="585E74BE"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Kood</w:t>
            </w:r>
          </w:p>
        </w:tc>
        <w:tc>
          <w:tcPr>
            <w:tcW w:w="1012" w:type="pct"/>
          </w:tcPr>
          <w:p w14:paraId="3AB18134"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Summa (eurodes)</w:t>
            </w:r>
          </w:p>
        </w:tc>
      </w:tr>
      <w:tr w:rsidR="009D6B67" w14:paraId="4BDCBD62" w14:textId="77777777">
        <w:tc>
          <w:tcPr>
            <w:tcW w:w="775" w:type="pct"/>
          </w:tcPr>
          <w:p w14:paraId="61C41E4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3BCB71E6"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1206" w:type="pct"/>
          </w:tcPr>
          <w:p w14:paraId="06DD5D0C"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687" w:type="pct"/>
          </w:tcPr>
          <w:p w14:paraId="75475CB0"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d</w:t>
            </w:r>
          </w:p>
        </w:tc>
        <w:tc>
          <w:tcPr>
            <w:tcW w:w="898" w:type="pct"/>
          </w:tcPr>
          <w:p w14:paraId="4DBBC924"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144</w:t>
            </w:r>
          </w:p>
        </w:tc>
        <w:tc>
          <w:tcPr>
            <w:tcW w:w="1012" w:type="pct"/>
          </w:tcPr>
          <w:p w14:paraId="38205800" w14:textId="549B1DA4" w:rsidR="009D6B67" w:rsidRDefault="00AB13BB">
            <w:pPr>
              <w:spacing w:before="60" w:after="60" w:line="240" w:lineRule="auto"/>
              <w:rPr>
                <w:rFonts w:ascii="Cambria" w:hAnsi="Cambria" w:cstheme="minorHAnsi"/>
                <w:sz w:val="20"/>
                <w:szCs w:val="20"/>
                <w:lang w:val="et-EE"/>
              </w:rPr>
            </w:pPr>
            <w:bookmarkStart w:id="1374" w:name="OLE_LINK20"/>
            <w:commentRangeStart w:id="1375"/>
            <w:ins w:id="1376" w:author="Juhan Anupõld - RAM" w:date="2025-11-06T14:28:00Z" w16du:dateUtc="2025-11-06T12:28:00Z">
              <w:r>
                <w:rPr>
                  <w:rFonts w:ascii="Cambria" w:hAnsi="Cambria"/>
                  <w:sz w:val="20"/>
                  <w:szCs w:val="20"/>
                  <w:lang w:val="et-EE"/>
                </w:rPr>
                <w:t> </w:t>
              </w:r>
            </w:ins>
            <w:ins w:id="1377" w:author="Kaisa Tähe - RAM" w:date="2025-07-21T08:52:00Z" w16du:dateUtc="2025-07-21T05:52:00Z">
              <w:del w:id="1378" w:author="Juhan Anupõld - RAM" w:date="2025-11-06T14:28:00Z" w16du:dateUtc="2025-11-06T12:28:00Z">
                <w:r w:rsidR="00156480" w:rsidDel="006B204E">
                  <w:rPr>
                    <w:rFonts w:ascii="Cambria" w:hAnsi="Cambria"/>
                    <w:sz w:val="20"/>
                    <w:szCs w:val="20"/>
                    <w:lang w:val="et-EE"/>
                  </w:rPr>
                  <w:delText>000</w:delText>
                </w:r>
              </w:del>
            </w:ins>
            <w:ins w:id="1379" w:author="Juhan Anupõld - RAM" w:date="2025-11-06T14:28:00Z" w16du:dateUtc="2025-11-06T12:28:00Z">
              <w:r>
                <w:rPr>
                  <w:rFonts w:ascii="Cambria" w:hAnsi="Cambria"/>
                  <w:sz w:val="20"/>
                  <w:szCs w:val="20"/>
                  <w:lang w:val="et-EE"/>
                </w:rPr>
                <w:t xml:space="preserve"> </w:t>
              </w:r>
              <w:r w:rsidR="006B204E">
                <w:rPr>
                  <w:rFonts w:ascii="Cambria" w:hAnsi="Cambria"/>
                  <w:sz w:val="20"/>
                  <w:szCs w:val="20"/>
                  <w:lang w:val="et-EE"/>
                </w:rPr>
                <w:t>31</w:t>
              </w:r>
              <w:r>
                <w:rPr>
                  <w:rFonts w:ascii="Cambria" w:hAnsi="Cambria"/>
                  <w:sz w:val="20"/>
                  <w:szCs w:val="20"/>
                  <w:lang w:val="et-EE"/>
                </w:rPr>
                <w:t xml:space="preserve"> 340 447</w:t>
              </w:r>
            </w:ins>
            <w:del w:id="1380" w:author="Kaisa Tähe - RAM" w:date="2025-07-21T08:52:00Z" w16du:dateUtc="2025-07-21T05:52:00Z">
              <w:r w:rsidR="00EE5F1F" w:rsidDel="00156480">
                <w:rPr>
                  <w:rFonts w:ascii="Cambria" w:hAnsi="Cambria" w:cstheme="minorHAnsi"/>
                  <w:sz w:val="20"/>
                  <w:szCs w:val="20"/>
                  <w:lang w:val="et-EE"/>
                </w:rPr>
                <w:delText>38 050 000</w:delText>
              </w:r>
            </w:del>
            <w:bookmarkEnd w:id="1374"/>
            <w:commentRangeEnd w:id="1375"/>
            <w:r w:rsidR="00AF10C6">
              <w:rPr>
                <w:rStyle w:val="Kommentaariviide"/>
                <w:rFonts w:ascii="Cambria" w:hAnsi="Cambria" w:cstheme="minorHAnsi"/>
                <w:sz w:val="20"/>
                <w:szCs w:val="20"/>
                <w:lang w:val="et-EE"/>
              </w:rPr>
              <w:commentReference w:id="1375"/>
            </w:r>
          </w:p>
        </w:tc>
      </w:tr>
    </w:tbl>
    <w:p w14:paraId="6E5A3A15" w14:textId="49D60E42" w:rsidR="009D6B67" w:rsidRDefault="00EE5F1F">
      <w:pPr>
        <w:pStyle w:val="Pealdis"/>
        <w:keepNext/>
        <w:jc w:val="left"/>
        <w:rPr>
          <w:rFonts w:ascii="Cambria" w:hAnsi="Cambria" w:cstheme="minorHAnsi"/>
          <w:sz w:val="22"/>
          <w:lang w:val="et-EE"/>
        </w:rPr>
      </w:pPr>
      <w:r>
        <w:rPr>
          <w:rFonts w:ascii="Cambria" w:hAnsi="Cambria"/>
          <w:lang w:val="et-EE"/>
        </w:rPr>
        <w:t xml:space="preserve">Tabel </w:t>
      </w:r>
      <w:del w:id="1381" w:author="Kaisa Tähe - RAM" w:date="2025-10-13T15:37:00Z" w16du:dateUtc="2025-10-13T12:37:00Z">
        <w:r w:rsidDel="00071A80">
          <w:rPr>
            <w:rFonts w:ascii="Cambria" w:hAnsi="Cambria"/>
            <w:lang w:val="et-EE"/>
          </w:rPr>
          <w:fldChar w:fldCharType="begin"/>
        </w:r>
        <w:r w:rsidDel="00071A80">
          <w:rPr>
            <w:rFonts w:ascii="Cambria" w:hAnsi="Cambria"/>
            <w:lang w:val="et-EE"/>
          </w:rPr>
          <w:delInstrText xml:space="preserve"> SEQ Tabel \* ARABIC </w:delInstrText>
        </w:r>
        <w:r w:rsidDel="00071A80">
          <w:rPr>
            <w:rFonts w:ascii="Cambria" w:hAnsi="Cambria"/>
            <w:lang w:val="et-EE"/>
          </w:rPr>
          <w:fldChar w:fldCharType="separate"/>
        </w:r>
        <w:r w:rsidDel="00071A80">
          <w:rPr>
            <w:rFonts w:ascii="Cambria" w:hAnsi="Cambria"/>
            <w:lang w:val="et-EE"/>
          </w:rPr>
          <w:delText>84</w:delText>
        </w:r>
        <w:r w:rsidDel="00071A80">
          <w:rPr>
            <w:rFonts w:ascii="Cambria" w:hAnsi="Cambria"/>
            <w:lang w:val="et-EE"/>
          </w:rPr>
          <w:fldChar w:fldCharType="end"/>
        </w:r>
      </w:del>
      <w:ins w:id="1382" w:author="Kaisa Tähe - RAM" w:date="2025-10-13T15:37:00Z" w16du:dateUtc="2025-10-13T12:37:00Z">
        <w:r w:rsidR="00071A80">
          <w:rPr>
            <w:rFonts w:ascii="Cambria" w:hAnsi="Cambria"/>
            <w:lang w:val="et-EE"/>
          </w:rPr>
          <w:t>96</w:t>
        </w:r>
      </w:ins>
      <w:r>
        <w:rPr>
          <w:rFonts w:ascii="Cambria" w:hAnsi="Cambria"/>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6A615D4" w14:textId="77777777">
        <w:tc>
          <w:tcPr>
            <w:tcW w:w="775" w:type="pct"/>
          </w:tcPr>
          <w:p w14:paraId="16731D89"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HAnsi"/>
                <w:b/>
                <w:bCs/>
                <w:sz w:val="20"/>
                <w:szCs w:val="20"/>
                <w:lang w:val="et-EE"/>
              </w:rPr>
              <w:t>Prioriteedi number</w:t>
            </w:r>
          </w:p>
        </w:tc>
        <w:tc>
          <w:tcPr>
            <w:tcW w:w="422" w:type="pct"/>
          </w:tcPr>
          <w:p w14:paraId="5940C571"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Fond</w:t>
            </w:r>
          </w:p>
        </w:tc>
        <w:tc>
          <w:tcPr>
            <w:tcW w:w="1206" w:type="pct"/>
          </w:tcPr>
          <w:p w14:paraId="24E3747E"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Piirkonna kategooria</w:t>
            </w:r>
          </w:p>
        </w:tc>
        <w:tc>
          <w:tcPr>
            <w:tcW w:w="1155" w:type="pct"/>
          </w:tcPr>
          <w:p w14:paraId="44F8C397"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Erieesmärk</w:t>
            </w:r>
          </w:p>
        </w:tc>
        <w:tc>
          <w:tcPr>
            <w:tcW w:w="430" w:type="pct"/>
          </w:tcPr>
          <w:p w14:paraId="16744C14"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Kood</w:t>
            </w:r>
          </w:p>
        </w:tc>
        <w:tc>
          <w:tcPr>
            <w:tcW w:w="1012" w:type="pct"/>
          </w:tcPr>
          <w:p w14:paraId="0697550A"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Summa (eurodes)</w:t>
            </w:r>
          </w:p>
        </w:tc>
      </w:tr>
      <w:tr w:rsidR="009D6B67" w14:paraId="669343EA" w14:textId="77777777">
        <w:tc>
          <w:tcPr>
            <w:tcW w:w="775" w:type="pct"/>
          </w:tcPr>
          <w:p w14:paraId="5CA064DE"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6</w:t>
            </w:r>
          </w:p>
        </w:tc>
        <w:tc>
          <w:tcPr>
            <w:tcW w:w="422" w:type="pct"/>
          </w:tcPr>
          <w:p w14:paraId="104A866C"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ESF+</w:t>
            </w:r>
          </w:p>
        </w:tc>
        <w:tc>
          <w:tcPr>
            <w:tcW w:w="1206" w:type="pct"/>
          </w:tcPr>
          <w:p w14:paraId="161394AF"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Ülemineku</w:t>
            </w:r>
          </w:p>
        </w:tc>
        <w:tc>
          <w:tcPr>
            <w:tcW w:w="1155" w:type="pct"/>
          </w:tcPr>
          <w:p w14:paraId="083BC0F0"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d</w:t>
            </w:r>
          </w:p>
        </w:tc>
        <w:tc>
          <w:tcPr>
            <w:tcW w:w="430" w:type="pct"/>
          </w:tcPr>
          <w:p w14:paraId="776575F9"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01</w:t>
            </w:r>
          </w:p>
        </w:tc>
        <w:tc>
          <w:tcPr>
            <w:tcW w:w="1012" w:type="pct"/>
          </w:tcPr>
          <w:p w14:paraId="0A6BD9E8" w14:textId="613039E6" w:rsidR="009D6B67" w:rsidRDefault="00AB13BB">
            <w:pPr>
              <w:spacing w:before="60" w:after="60" w:line="240" w:lineRule="auto"/>
              <w:rPr>
                <w:rFonts w:ascii="Cambria" w:hAnsi="Cambria" w:cstheme="minorHAnsi"/>
                <w:sz w:val="22"/>
                <w:lang w:val="et-EE"/>
              </w:rPr>
            </w:pPr>
            <w:ins w:id="1383" w:author="Juhan Anupõld - RAM" w:date="2025-11-06T14:28:00Z" w16du:dateUtc="2025-11-06T12:28:00Z">
              <w:r>
                <w:rPr>
                  <w:rFonts w:ascii="Cambria" w:hAnsi="Cambria"/>
                  <w:sz w:val="20"/>
                  <w:szCs w:val="20"/>
                  <w:lang w:val="et-EE"/>
                </w:rPr>
                <w:t>31 340 447</w:t>
              </w:r>
            </w:ins>
            <w:del w:id="1384" w:author="Kaisa Tähe - RAM" w:date="2025-07-21T08:52:00Z" w16du:dateUtc="2025-07-21T05:52:00Z">
              <w:r w:rsidR="00EE5F1F" w:rsidDel="00156480">
                <w:rPr>
                  <w:rFonts w:ascii="Cambria" w:hAnsi="Cambria" w:cstheme="minorHAnsi"/>
                  <w:sz w:val="20"/>
                  <w:szCs w:val="20"/>
                  <w:lang w:val="et-EE"/>
                </w:rPr>
                <w:delText>38 050 000</w:delText>
              </w:r>
            </w:del>
          </w:p>
        </w:tc>
      </w:tr>
    </w:tbl>
    <w:p w14:paraId="3AA14F69" w14:textId="69BCDB1A" w:rsidR="009D6B67" w:rsidRDefault="00EE5F1F">
      <w:pPr>
        <w:pStyle w:val="Pealdis"/>
        <w:keepNext/>
        <w:jc w:val="left"/>
        <w:rPr>
          <w:rFonts w:ascii="Cambria" w:hAnsi="Cambria" w:cstheme="minorHAnsi"/>
          <w:sz w:val="22"/>
          <w:lang w:val="et-EE"/>
        </w:rPr>
      </w:pPr>
      <w:r>
        <w:rPr>
          <w:rFonts w:ascii="Cambria" w:hAnsi="Cambria"/>
          <w:lang w:val="et-EE"/>
        </w:rPr>
        <w:t xml:space="preserve">Tabel </w:t>
      </w:r>
      <w:del w:id="1385" w:author="Kaisa Tähe - RAM" w:date="2025-10-13T15:37:00Z" w16du:dateUtc="2025-10-13T12:37:00Z">
        <w:r w:rsidDel="00071A80">
          <w:rPr>
            <w:rFonts w:ascii="Cambria" w:hAnsi="Cambria"/>
            <w:lang w:val="et-EE"/>
          </w:rPr>
          <w:fldChar w:fldCharType="begin"/>
        </w:r>
        <w:r w:rsidDel="00071A80">
          <w:rPr>
            <w:rFonts w:ascii="Cambria" w:hAnsi="Cambria"/>
            <w:lang w:val="et-EE"/>
          </w:rPr>
          <w:delInstrText xml:space="preserve"> SEQ Tabel \* ARABIC </w:delInstrText>
        </w:r>
        <w:r w:rsidDel="00071A80">
          <w:rPr>
            <w:rFonts w:ascii="Cambria" w:hAnsi="Cambria"/>
            <w:lang w:val="et-EE"/>
          </w:rPr>
          <w:fldChar w:fldCharType="separate"/>
        </w:r>
        <w:r w:rsidDel="00071A80">
          <w:rPr>
            <w:rFonts w:ascii="Cambria" w:hAnsi="Cambria"/>
            <w:lang w:val="et-EE"/>
          </w:rPr>
          <w:delText>85</w:delText>
        </w:r>
        <w:r w:rsidDel="00071A80">
          <w:rPr>
            <w:rFonts w:ascii="Cambria" w:hAnsi="Cambria"/>
            <w:lang w:val="et-EE"/>
          </w:rPr>
          <w:fldChar w:fldCharType="end"/>
        </w:r>
      </w:del>
      <w:ins w:id="1386" w:author="Kaisa Tähe - RAM" w:date="2025-10-13T15:37:00Z" w16du:dateUtc="2025-10-13T12:37:00Z">
        <w:r w:rsidR="00071A80">
          <w:rPr>
            <w:rFonts w:ascii="Cambria" w:hAnsi="Cambria"/>
            <w:lang w:val="et-EE"/>
          </w:rPr>
          <w:t>97</w:t>
        </w:r>
      </w:ins>
      <w:r>
        <w:rPr>
          <w:rFonts w:ascii="Cambria" w:hAnsi="Cambria"/>
          <w:lang w:val="et-EE"/>
        </w:rPr>
        <w:t xml:space="preserve">: </w:t>
      </w:r>
      <w:r>
        <w:rPr>
          <w:rFonts w:ascii="Cambria" w:hAnsi="Cambria" w:cstheme="minorHAnsi"/>
          <w:bCs/>
          <w:szCs w:val="20"/>
          <w:lang w:val="et-EE"/>
        </w:rPr>
        <w:t xml:space="preserve">Mõõde 3 – </w:t>
      </w:r>
      <w:r>
        <w:rPr>
          <w:rFonts w:ascii="Cambria" w:hAnsi="Cambria"/>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2C11CE4A" w14:textId="77777777">
        <w:tc>
          <w:tcPr>
            <w:tcW w:w="775" w:type="pct"/>
          </w:tcPr>
          <w:p w14:paraId="59703C18"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HAnsi"/>
                <w:b/>
                <w:bCs/>
                <w:sz w:val="20"/>
                <w:szCs w:val="20"/>
                <w:lang w:val="et-EE"/>
              </w:rPr>
              <w:t>Prioriteedi number</w:t>
            </w:r>
          </w:p>
        </w:tc>
        <w:tc>
          <w:tcPr>
            <w:tcW w:w="422" w:type="pct"/>
          </w:tcPr>
          <w:p w14:paraId="41BE5377"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Fond</w:t>
            </w:r>
          </w:p>
        </w:tc>
        <w:tc>
          <w:tcPr>
            <w:tcW w:w="1206" w:type="pct"/>
          </w:tcPr>
          <w:p w14:paraId="3D94C18A"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Piirkonna kategooria</w:t>
            </w:r>
          </w:p>
        </w:tc>
        <w:tc>
          <w:tcPr>
            <w:tcW w:w="1155" w:type="pct"/>
          </w:tcPr>
          <w:p w14:paraId="0ED1A5A6"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Erieesmärk</w:t>
            </w:r>
          </w:p>
        </w:tc>
        <w:tc>
          <w:tcPr>
            <w:tcW w:w="430" w:type="pct"/>
          </w:tcPr>
          <w:p w14:paraId="1BCC94F8"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Kood</w:t>
            </w:r>
          </w:p>
        </w:tc>
        <w:tc>
          <w:tcPr>
            <w:tcW w:w="1012" w:type="pct"/>
          </w:tcPr>
          <w:p w14:paraId="127BA266"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Summa (eurodes)</w:t>
            </w:r>
          </w:p>
        </w:tc>
      </w:tr>
      <w:tr w:rsidR="009D6B67" w14:paraId="4A771180" w14:textId="77777777">
        <w:tc>
          <w:tcPr>
            <w:tcW w:w="775" w:type="pct"/>
          </w:tcPr>
          <w:p w14:paraId="4223BF4E"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6</w:t>
            </w:r>
          </w:p>
        </w:tc>
        <w:tc>
          <w:tcPr>
            <w:tcW w:w="422" w:type="pct"/>
          </w:tcPr>
          <w:p w14:paraId="706EE5AE"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ESF+</w:t>
            </w:r>
          </w:p>
        </w:tc>
        <w:tc>
          <w:tcPr>
            <w:tcW w:w="1206" w:type="pct"/>
          </w:tcPr>
          <w:p w14:paraId="696E35F3"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Ülemineku</w:t>
            </w:r>
          </w:p>
        </w:tc>
        <w:tc>
          <w:tcPr>
            <w:tcW w:w="1155" w:type="pct"/>
          </w:tcPr>
          <w:p w14:paraId="4418A14A"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d</w:t>
            </w:r>
          </w:p>
        </w:tc>
        <w:tc>
          <w:tcPr>
            <w:tcW w:w="430" w:type="pct"/>
          </w:tcPr>
          <w:p w14:paraId="7FF070F1"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33</w:t>
            </w:r>
          </w:p>
        </w:tc>
        <w:tc>
          <w:tcPr>
            <w:tcW w:w="1012" w:type="pct"/>
          </w:tcPr>
          <w:p w14:paraId="4629BE51" w14:textId="471139B9" w:rsidR="009D6B67" w:rsidRDefault="00AB13BB">
            <w:pPr>
              <w:spacing w:before="60" w:after="60" w:line="240" w:lineRule="auto"/>
              <w:rPr>
                <w:rFonts w:ascii="Cambria" w:hAnsi="Cambria" w:cstheme="minorHAnsi"/>
                <w:sz w:val="22"/>
                <w:lang w:val="et-EE"/>
              </w:rPr>
            </w:pPr>
            <w:ins w:id="1387" w:author="Juhan Anupõld - RAM" w:date="2025-11-06T14:28:00Z" w16du:dateUtc="2025-11-06T12:28:00Z">
              <w:r>
                <w:rPr>
                  <w:rFonts w:ascii="Cambria" w:hAnsi="Cambria"/>
                  <w:sz w:val="20"/>
                  <w:szCs w:val="20"/>
                  <w:lang w:val="et-EE"/>
                </w:rPr>
                <w:t>31 340 447</w:t>
              </w:r>
            </w:ins>
            <w:del w:id="1388" w:author="Kaisa Tähe - RAM" w:date="2025-07-21T08:52:00Z" w16du:dateUtc="2025-07-21T05:52:00Z">
              <w:r w:rsidR="00EE5F1F" w:rsidDel="00156480">
                <w:rPr>
                  <w:rFonts w:ascii="Cambria" w:hAnsi="Cambria" w:cstheme="minorHAnsi"/>
                  <w:sz w:val="20"/>
                  <w:szCs w:val="20"/>
                  <w:lang w:val="et-EE"/>
                </w:rPr>
                <w:delText>38 050 000</w:delText>
              </w:r>
            </w:del>
          </w:p>
        </w:tc>
      </w:tr>
    </w:tbl>
    <w:p w14:paraId="54E740CD" w14:textId="0A10AE2C" w:rsidR="009D6B67" w:rsidRDefault="00EE5F1F">
      <w:pPr>
        <w:pStyle w:val="Pealdis"/>
        <w:keepNext/>
        <w:jc w:val="left"/>
        <w:rPr>
          <w:rFonts w:ascii="Cambria" w:hAnsi="Cambria" w:cstheme="minorHAnsi"/>
          <w:sz w:val="22"/>
          <w:lang w:val="et-EE"/>
        </w:rPr>
      </w:pPr>
      <w:r>
        <w:rPr>
          <w:rFonts w:ascii="Cambria" w:hAnsi="Cambria"/>
          <w:lang w:val="et-EE"/>
        </w:rPr>
        <w:t xml:space="preserve">Tabel </w:t>
      </w:r>
      <w:del w:id="1389" w:author="Kaisa Tähe - RAM" w:date="2025-10-13T15:37:00Z" w16du:dateUtc="2025-10-13T12:37:00Z">
        <w:r w:rsidDel="00071A80">
          <w:rPr>
            <w:rFonts w:ascii="Cambria" w:hAnsi="Cambria"/>
            <w:lang w:val="et-EE"/>
          </w:rPr>
          <w:fldChar w:fldCharType="begin"/>
        </w:r>
        <w:r w:rsidDel="00071A80">
          <w:rPr>
            <w:rFonts w:ascii="Cambria" w:hAnsi="Cambria"/>
            <w:lang w:val="et-EE"/>
          </w:rPr>
          <w:delInstrText xml:space="preserve"> SEQ Tabel \* ARABIC </w:delInstrText>
        </w:r>
        <w:r w:rsidDel="00071A80">
          <w:rPr>
            <w:rFonts w:ascii="Cambria" w:hAnsi="Cambria"/>
            <w:lang w:val="et-EE"/>
          </w:rPr>
          <w:fldChar w:fldCharType="separate"/>
        </w:r>
        <w:r w:rsidDel="00071A80">
          <w:rPr>
            <w:rFonts w:ascii="Cambria" w:hAnsi="Cambria"/>
            <w:lang w:val="et-EE"/>
          </w:rPr>
          <w:delText>86</w:delText>
        </w:r>
        <w:r w:rsidDel="00071A80">
          <w:rPr>
            <w:rFonts w:ascii="Cambria" w:hAnsi="Cambria"/>
            <w:lang w:val="et-EE"/>
          </w:rPr>
          <w:fldChar w:fldCharType="end"/>
        </w:r>
      </w:del>
      <w:ins w:id="1390" w:author="Kaisa Tähe - RAM" w:date="2025-10-13T15:37:00Z" w16du:dateUtc="2025-10-13T12:37:00Z">
        <w:r w:rsidR="00071A80">
          <w:rPr>
            <w:rFonts w:ascii="Cambria" w:hAnsi="Cambria"/>
            <w:lang w:val="et-EE"/>
          </w:rPr>
          <w:t>98</w:t>
        </w:r>
      </w:ins>
      <w:r>
        <w:rPr>
          <w:rFonts w:ascii="Cambria" w:hAnsi="Cambria"/>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213E9FA6" w14:textId="77777777">
        <w:tc>
          <w:tcPr>
            <w:tcW w:w="775" w:type="pct"/>
          </w:tcPr>
          <w:p w14:paraId="46ADE87E"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HAnsi"/>
                <w:b/>
                <w:bCs/>
                <w:sz w:val="20"/>
                <w:szCs w:val="20"/>
                <w:lang w:val="et-EE"/>
              </w:rPr>
              <w:t>Prioriteedi number</w:t>
            </w:r>
          </w:p>
        </w:tc>
        <w:tc>
          <w:tcPr>
            <w:tcW w:w="422" w:type="pct"/>
          </w:tcPr>
          <w:p w14:paraId="18BCF275"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Fond</w:t>
            </w:r>
          </w:p>
        </w:tc>
        <w:tc>
          <w:tcPr>
            <w:tcW w:w="1206" w:type="pct"/>
          </w:tcPr>
          <w:p w14:paraId="23AE2D53"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Piirkonna kategooria</w:t>
            </w:r>
          </w:p>
        </w:tc>
        <w:tc>
          <w:tcPr>
            <w:tcW w:w="1155" w:type="pct"/>
          </w:tcPr>
          <w:p w14:paraId="6C0D932E"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Erieesmärk</w:t>
            </w:r>
          </w:p>
        </w:tc>
        <w:tc>
          <w:tcPr>
            <w:tcW w:w="430" w:type="pct"/>
          </w:tcPr>
          <w:p w14:paraId="5FD4373B"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Kood</w:t>
            </w:r>
          </w:p>
        </w:tc>
        <w:tc>
          <w:tcPr>
            <w:tcW w:w="1012" w:type="pct"/>
          </w:tcPr>
          <w:p w14:paraId="6B57C572"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Summa (eurodes)</w:t>
            </w:r>
          </w:p>
        </w:tc>
      </w:tr>
      <w:tr w:rsidR="009D6B67" w14:paraId="4537F791" w14:textId="77777777">
        <w:tc>
          <w:tcPr>
            <w:tcW w:w="775" w:type="pct"/>
          </w:tcPr>
          <w:p w14:paraId="7A7F793F"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6</w:t>
            </w:r>
          </w:p>
        </w:tc>
        <w:tc>
          <w:tcPr>
            <w:tcW w:w="422" w:type="pct"/>
          </w:tcPr>
          <w:p w14:paraId="075B4CD8"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ESF+</w:t>
            </w:r>
          </w:p>
        </w:tc>
        <w:tc>
          <w:tcPr>
            <w:tcW w:w="1206" w:type="pct"/>
          </w:tcPr>
          <w:p w14:paraId="549F9DC2"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Ülemineku</w:t>
            </w:r>
          </w:p>
        </w:tc>
        <w:tc>
          <w:tcPr>
            <w:tcW w:w="1155" w:type="pct"/>
          </w:tcPr>
          <w:p w14:paraId="0A740A86"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d</w:t>
            </w:r>
          </w:p>
        </w:tc>
        <w:tc>
          <w:tcPr>
            <w:tcW w:w="430" w:type="pct"/>
          </w:tcPr>
          <w:p w14:paraId="20C47180"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05</w:t>
            </w:r>
          </w:p>
        </w:tc>
        <w:tc>
          <w:tcPr>
            <w:tcW w:w="1012" w:type="pct"/>
          </w:tcPr>
          <w:p w14:paraId="2B430588" w14:textId="090D01B0" w:rsidR="009D6B67" w:rsidRDefault="00AB13BB">
            <w:pPr>
              <w:spacing w:before="60" w:after="60" w:line="240" w:lineRule="auto"/>
              <w:rPr>
                <w:rFonts w:ascii="Cambria" w:hAnsi="Cambria" w:cstheme="minorHAnsi"/>
                <w:sz w:val="22"/>
                <w:lang w:val="et-EE"/>
              </w:rPr>
            </w:pPr>
            <w:ins w:id="1391" w:author="Juhan Anupõld - RAM" w:date="2025-11-06T14:29:00Z" w16du:dateUtc="2025-11-06T12:29:00Z">
              <w:r>
                <w:rPr>
                  <w:rFonts w:ascii="Cambria" w:hAnsi="Cambria"/>
                  <w:sz w:val="20"/>
                  <w:szCs w:val="20"/>
                  <w:lang w:val="et-EE"/>
                </w:rPr>
                <w:t>31 340 447</w:t>
              </w:r>
            </w:ins>
            <w:del w:id="1392" w:author="Kaisa Tähe - RAM" w:date="2025-07-21T08:52:00Z" w16du:dateUtc="2025-07-21T05:52:00Z">
              <w:r w:rsidR="00EE5F1F" w:rsidDel="00156480">
                <w:rPr>
                  <w:rFonts w:ascii="Cambria" w:hAnsi="Cambria" w:cstheme="minorHAnsi"/>
                  <w:sz w:val="20"/>
                  <w:szCs w:val="20"/>
                  <w:lang w:val="et-EE"/>
                </w:rPr>
                <w:delText>38 050 000</w:delText>
              </w:r>
            </w:del>
          </w:p>
        </w:tc>
      </w:tr>
    </w:tbl>
    <w:p w14:paraId="0F214241" w14:textId="742038E7" w:rsidR="009D6B67" w:rsidRDefault="00EE5F1F">
      <w:pPr>
        <w:pStyle w:val="Pealdis"/>
        <w:keepNext/>
        <w:jc w:val="left"/>
        <w:rPr>
          <w:rFonts w:ascii="Cambria" w:hAnsi="Cambria" w:cstheme="minorHAnsi"/>
          <w:sz w:val="22"/>
          <w:lang w:val="et-EE"/>
        </w:rPr>
      </w:pPr>
      <w:r>
        <w:rPr>
          <w:rFonts w:ascii="Cambria" w:hAnsi="Cambria"/>
          <w:lang w:val="et-EE"/>
        </w:rPr>
        <w:t xml:space="preserve">Tabel </w:t>
      </w:r>
      <w:del w:id="1393" w:author="Kaisa Tähe - RAM" w:date="2025-10-13T15:37:00Z" w16du:dateUtc="2025-10-13T12:37:00Z">
        <w:r w:rsidDel="00071A80">
          <w:rPr>
            <w:rFonts w:ascii="Cambria" w:hAnsi="Cambria"/>
            <w:lang w:val="et-EE"/>
          </w:rPr>
          <w:fldChar w:fldCharType="begin"/>
        </w:r>
        <w:r w:rsidDel="00071A80">
          <w:rPr>
            <w:rFonts w:ascii="Cambria" w:hAnsi="Cambria"/>
            <w:lang w:val="et-EE"/>
          </w:rPr>
          <w:delInstrText xml:space="preserve"> SEQ Tabel \* ARABIC </w:delInstrText>
        </w:r>
        <w:r w:rsidDel="00071A80">
          <w:rPr>
            <w:rFonts w:ascii="Cambria" w:hAnsi="Cambria"/>
            <w:lang w:val="et-EE"/>
          </w:rPr>
          <w:fldChar w:fldCharType="separate"/>
        </w:r>
        <w:r w:rsidDel="00071A80">
          <w:rPr>
            <w:rFonts w:ascii="Cambria" w:hAnsi="Cambria"/>
            <w:lang w:val="et-EE"/>
          </w:rPr>
          <w:delText>87</w:delText>
        </w:r>
        <w:r w:rsidDel="00071A80">
          <w:rPr>
            <w:rFonts w:ascii="Cambria" w:hAnsi="Cambria"/>
            <w:lang w:val="et-EE"/>
          </w:rPr>
          <w:fldChar w:fldCharType="end"/>
        </w:r>
      </w:del>
      <w:ins w:id="1394" w:author="Kaisa Tähe - RAM" w:date="2025-10-13T15:37:00Z" w16du:dateUtc="2025-10-13T12:37:00Z">
        <w:r w:rsidR="00071A80">
          <w:rPr>
            <w:rFonts w:ascii="Cambria" w:hAnsi="Cambria"/>
            <w:lang w:val="et-EE"/>
          </w:rPr>
          <w:t>99</w:t>
        </w:r>
      </w:ins>
      <w:r>
        <w:rPr>
          <w:rFonts w:ascii="Cambria" w:hAnsi="Cambria"/>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62AB300C" w14:textId="77777777">
        <w:tc>
          <w:tcPr>
            <w:tcW w:w="775" w:type="pct"/>
          </w:tcPr>
          <w:p w14:paraId="09F78385"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HAnsi"/>
                <w:b/>
                <w:bCs/>
                <w:sz w:val="20"/>
                <w:szCs w:val="20"/>
                <w:lang w:val="et-EE"/>
              </w:rPr>
              <w:t>Prioriteedi number</w:t>
            </w:r>
          </w:p>
        </w:tc>
        <w:tc>
          <w:tcPr>
            <w:tcW w:w="422" w:type="pct"/>
          </w:tcPr>
          <w:p w14:paraId="777D38DD"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Fond</w:t>
            </w:r>
          </w:p>
        </w:tc>
        <w:tc>
          <w:tcPr>
            <w:tcW w:w="1206" w:type="pct"/>
          </w:tcPr>
          <w:p w14:paraId="19FB754B"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Piirkonna kategooria</w:t>
            </w:r>
          </w:p>
        </w:tc>
        <w:tc>
          <w:tcPr>
            <w:tcW w:w="1155" w:type="pct"/>
          </w:tcPr>
          <w:p w14:paraId="5ECF6D39"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Erieesmärk</w:t>
            </w:r>
          </w:p>
        </w:tc>
        <w:tc>
          <w:tcPr>
            <w:tcW w:w="430" w:type="pct"/>
          </w:tcPr>
          <w:p w14:paraId="569E1FA3"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Kood</w:t>
            </w:r>
          </w:p>
        </w:tc>
        <w:tc>
          <w:tcPr>
            <w:tcW w:w="1012" w:type="pct"/>
          </w:tcPr>
          <w:p w14:paraId="0B309AB1"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Summa (eurodes)</w:t>
            </w:r>
          </w:p>
        </w:tc>
      </w:tr>
      <w:tr w:rsidR="009D6B67" w14:paraId="3D7AAE59" w14:textId="77777777">
        <w:tc>
          <w:tcPr>
            <w:tcW w:w="775" w:type="pct"/>
          </w:tcPr>
          <w:p w14:paraId="5C5F1B98"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6</w:t>
            </w:r>
          </w:p>
        </w:tc>
        <w:tc>
          <w:tcPr>
            <w:tcW w:w="422" w:type="pct"/>
          </w:tcPr>
          <w:p w14:paraId="47B26AE3"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ESF+</w:t>
            </w:r>
          </w:p>
        </w:tc>
        <w:tc>
          <w:tcPr>
            <w:tcW w:w="1206" w:type="pct"/>
          </w:tcPr>
          <w:p w14:paraId="22BB6A0C"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Ülemineku</w:t>
            </w:r>
          </w:p>
        </w:tc>
        <w:tc>
          <w:tcPr>
            <w:tcW w:w="1155" w:type="pct"/>
          </w:tcPr>
          <w:p w14:paraId="0AE01133"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d</w:t>
            </w:r>
          </w:p>
        </w:tc>
        <w:tc>
          <w:tcPr>
            <w:tcW w:w="430" w:type="pct"/>
          </w:tcPr>
          <w:p w14:paraId="510085E7"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02</w:t>
            </w:r>
          </w:p>
        </w:tc>
        <w:tc>
          <w:tcPr>
            <w:tcW w:w="1012" w:type="pct"/>
          </w:tcPr>
          <w:p w14:paraId="1C1DC77C" w14:textId="4AE6BA72" w:rsidR="009D6B67" w:rsidRPr="00156480" w:rsidRDefault="00AB13BB" w:rsidP="00156480">
            <w:pPr>
              <w:spacing w:before="60" w:after="60" w:line="240" w:lineRule="auto"/>
              <w:ind w:left="360"/>
              <w:rPr>
                <w:rFonts w:ascii="Cambria" w:hAnsi="Cambria" w:cstheme="minorHAnsi"/>
                <w:lang w:val="et-EE"/>
              </w:rPr>
            </w:pPr>
            <w:ins w:id="1395" w:author="Juhan Anupõld - RAM" w:date="2025-11-06T14:29:00Z" w16du:dateUtc="2025-11-06T12:29:00Z">
              <w:r>
                <w:rPr>
                  <w:rFonts w:ascii="Cambria" w:hAnsi="Cambria"/>
                  <w:sz w:val="20"/>
                  <w:szCs w:val="20"/>
                  <w:lang w:val="et-EE"/>
                </w:rPr>
                <w:t>31 340 447</w:t>
              </w:r>
            </w:ins>
            <w:del w:id="1396" w:author="Kaisa Tähe - RAM" w:date="2025-07-21T08:52:00Z" w16du:dateUtc="2025-07-21T05:52:00Z">
              <w:r w:rsidR="00EE5F1F" w:rsidRPr="00156480" w:rsidDel="00156480">
                <w:rPr>
                  <w:rFonts w:ascii="Cambria" w:hAnsi="Cambria" w:cstheme="minorHAnsi"/>
                  <w:sz w:val="20"/>
                  <w:szCs w:val="20"/>
                  <w:lang w:val="et-EE"/>
                </w:rPr>
                <w:delText>50 000</w:delText>
              </w:r>
            </w:del>
          </w:p>
        </w:tc>
      </w:tr>
    </w:tbl>
    <w:p w14:paraId="267F5F0E" w14:textId="77777777" w:rsidR="009D6B67" w:rsidRDefault="009D6B67">
      <w:pPr>
        <w:spacing w:line="240" w:lineRule="auto"/>
        <w:rPr>
          <w:rFonts w:ascii="Cambria" w:eastAsia="Times New Roman" w:hAnsi="Cambria" w:cstheme="minorHAnsi"/>
          <w:b/>
          <w:bCs/>
          <w:sz w:val="22"/>
          <w:lang w:val="et-EE"/>
        </w:rPr>
      </w:pPr>
    </w:p>
    <w:p w14:paraId="2B6ED759" w14:textId="77777777" w:rsidR="009D6B67" w:rsidRDefault="009D6B67">
      <w:pPr>
        <w:spacing w:line="240" w:lineRule="auto"/>
        <w:rPr>
          <w:rFonts w:ascii="Cambria" w:eastAsia="Times New Roman" w:hAnsi="Cambria" w:cstheme="minorHAnsi"/>
          <w:b/>
          <w:bCs/>
          <w:sz w:val="22"/>
          <w:lang w:val="et-EE"/>
        </w:rPr>
      </w:pPr>
    </w:p>
    <w:p w14:paraId="5648404E" w14:textId="77777777" w:rsidR="009D6B67" w:rsidRDefault="009D6B67">
      <w:pPr>
        <w:spacing w:line="240" w:lineRule="auto"/>
        <w:rPr>
          <w:rFonts w:ascii="Cambria" w:eastAsia="Times New Roman" w:hAnsi="Cambria" w:cstheme="minorHAnsi"/>
          <w:b/>
          <w:bCs/>
          <w:sz w:val="22"/>
          <w:lang w:val="et-EE"/>
        </w:rPr>
      </w:pPr>
    </w:p>
    <w:p w14:paraId="2CD7DB69" w14:textId="77777777" w:rsidR="009D6B67" w:rsidRDefault="00EE5F1F">
      <w:pPr>
        <w:pStyle w:val="Pealkiri4"/>
        <w:numPr>
          <w:ilvl w:val="3"/>
          <w:numId w:val="82"/>
        </w:numPr>
        <w:tabs>
          <w:tab w:val="clear" w:pos="850"/>
        </w:tabs>
        <w:spacing w:before="0" w:after="240"/>
        <w:rPr>
          <w:rStyle w:val="Pealkiri4Mrk"/>
          <w:rFonts w:cstheme="minorBidi"/>
          <w:b/>
          <w:lang w:val="et-EE"/>
        </w:rPr>
      </w:pPr>
      <w:bookmarkStart w:id="1397" w:name="_Toc210486473"/>
      <w:r>
        <w:rPr>
          <w:rStyle w:val="Pealkiri4Mrk"/>
          <w:rFonts w:cstheme="minorBidi"/>
          <w:b/>
          <w:lang w:val="et-EE"/>
        </w:rPr>
        <w:t>Erieesmärk (e)</w:t>
      </w:r>
      <w:r>
        <w:rPr>
          <w:rStyle w:val="Pealkiri4Mrk"/>
          <w:rFonts w:cstheme="minorBidi"/>
          <w:b/>
          <w:lang w:val="et-EE"/>
        </w:rPr>
        <w:tab/>
        <w:t>muuta haridus- ja koolitussüsteemid kvaliteetsemaks, kaasavamaks, tõhusamaks ja tööturule vastavamaks, muu hulgas mitteformaalse ja informaalse õppimise valideerimise kaudu, toetamaks võtmepädevuste, sealhulgas ettevõtlus- ja digioskuste omandamist, ning edendades duaalkoolitussüsteemide ja õpipoisiõppe kasutuselevõttu</w:t>
      </w:r>
      <w:bookmarkEnd w:id="1397"/>
    </w:p>
    <w:p w14:paraId="70091446" w14:textId="77777777" w:rsidR="009D6B67" w:rsidRDefault="00EE5F1F">
      <w:pPr>
        <w:pStyle w:val="Pealkiri5"/>
        <w:numPr>
          <w:ilvl w:val="4"/>
          <w:numId w:val="82"/>
        </w:numPr>
        <w:rPr>
          <w:lang w:val="et-EE"/>
        </w:rPr>
      </w:pPr>
      <w:r>
        <w:rPr>
          <w:lang w:val="et-EE"/>
        </w:rPr>
        <w:t>Fondide sekkumised</w:t>
      </w:r>
    </w:p>
    <w:p w14:paraId="275BA60F" w14:textId="77777777" w:rsidR="009D6B67" w:rsidRDefault="00EE5F1F">
      <w:pPr>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4DFC4B34" w14:textId="77777777">
        <w:tc>
          <w:tcPr>
            <w:tcW w:w="9634" w:type="dxa"/>
          </w:tcPr>
          <w:p w14:paraId="01FE6532"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lastRenderedPageBreak/>
              <w:t>Kiiresti muutuvas maailmas peavad õppimisvõimalused olema mitmekesised, kättesaadavad, tulevikku suunatud ning vastama õppija võimetele ja huvidele ning aitama viia õppimisvõimalusi vastavusse ühiskonna ja tööturu arenguvajadustega ning parandama võrdseid võimalusi. Sekkumisloogika põhineb järgmistel vajadustel:</w:t>
            </w:r>
          </w:p>
          <w:p w14:paraId="177CD72E"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w:t>
            </w:r>
            <w:r>
              <w:rPr>
                <w:rFonts w:ascii="Cambria" w:eastAsia="Times New Roman" w:hAnsi="Cambria" w:cstheme="minorHAnsi"/>
                <w:sz w:val="20"/>
                <w:szCs w:val="20"/>
                <w:lang w:val="et-EE"/>
              </w:rPr>
              <w:tab/>
              <w:t>toetada nüüdisaegset õpikäsitust formaalhariduse kõikidel haridustasemetel, võtta kasutusele teadusuuringutel põhinev ja tänapäevane lähenemisviis õpetamise ja õppimise individualiseerimisele ning õpimotivatsiooni ja õppija õpioskuste arendamisele;</w:t>
            </w:r>
          </w:p>
          <w:p w14:paraId="2B57B30A"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w:t>
            </w:r>
            <w:r>
              <w:rPr>
                <w:rFonts w:ascii="Cambria" w:eastAsia="Times New Roman" w:hAnsi="Cambria" w:cstheme="minorHAnsi"/>
                <w:sz w:val="20"/>
                <w:szCs w:val="20"/>
                <w:lang w:val="et-EE"/>
              </w:rPr>
              <w:tab/>
              <w:t>tagada kvalifitseeritud haridustöötajate olemasolu ning toetada nende kutsealast arengut;</w:t>
            </w:r>
          </w:p>
          <w:p w14:paraId="5E7C615F"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w:t>
            </w:r>
            <w:r>
              <w:rPr>
                <w:rFonts w:ascii="Cambria" w:eastAsia="Times New Roman" w:hAnsi="Cambria" w:cstheme="minorHAnsi"/>
                <w:sz w:val="20"/>
                <w:szCs w:val="20"/>
                <w:lang w:val="et-EE"/>
              </w:rPr>
              <w:tab/>
              <w:t>luua kättesaadavad ja valikurohked õpivõimalused, mis võimaldavad sujuvat üleminekut formaalhariduse ühelt tasemelt teisele;</w:t>
            </w:r>
          </w:p>
          <w:p w14:paraId="64B05213"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w:t>
            </w:r>
            <w:r>
              <w:rPr>
                <w:rFonts w:ascii="Cambria" w:eastAsia="Times New Roman" w:hAnsi="Cambria" w:cstheme="minorHAnsi"/>
                <w:sz w:val="20"/>
                <w:szCs w:val="20"/>
                <w:lang w:val="et-EE"/>
              </w:rPr>
              <w:tab/>
              <w:t>luua tingimused õppekavade kaasavaks ja teaduspõhiseks väljatöötamiseks ning rakendamiseks formaalhariduse eri tasemetel, et viia need vastavusse tööturu ja ühiskondlike vajadustega, edendades õppekavade sidusust haridustasemete ja -liikide arvestuses, sh võimaldades võtta formaalhariduses arvesse mitteformaalse ja informaalse õppe käigus omandatud teadmisi ja oskusi;</w:t>
            </w:r>
          </w:p>
          <w:p w14:paraId="5B499790"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w:t>
            </w:r>
            <w:r>
              <w:rPr>
                <w:rFonts w:ascii="Cambria" w:eastAsia="Times New Roman" w:hAnsi="Cambria" w:cstheme="minorHAnsi"/>
                <w:sz w:val="20"/>
                <w:szCs w:val="20"/>
                <w:lang w:val="et-EE"/>
              </w:rPr>
              <w:tab/>
              <w:t>tagada hariduse ja koolituse vastavus tööturu vajadustele, sh regionaalseid erinevusi arvestades;</w:t>
            </w:r>
          </w:p>
          <w:p w14:paraId="31486866"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w:t>
            </w:r>
            <w:r>
              <w:rPr>
                <w:rFonts w:ascii="Cambria" w:eastAsia="Times New Roman" w:hAnsi="Cambria" w:cstheme="minorHAnsi"/>
                <w:sz w:val="20"/>
                <w:szCs w:val="20"/>
                <w:lang w:val="et-EE"/>
              </w:rPr>
              <w:tab/>
              <w:t>suurendada majanduse rohe- ja digimuutusega seotud õppesuundade atraktiivsust ning nende alast teadlikkust.</w:t>
            </w:r>
          </w:p>
          <w:p w14:paraId="41D9D8E9"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1. Meetmed õppekavade arendamiseks, õpingute korraldamiseks ning haridustöötajate kvalifikatsiooni ja juurdekasvu tagamiseks</w:t>
            </w:r>
          </w:p>
          <w:p w14:paraId="5D6343E6"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Õppijakesksete õppekavade väljatöötamine ja rakendamine on paremini seotud õpetajakoolitusega, õpitulemuste hindamise ja jälgimisega ning õppematerjalidega. Eri haridustasemete ja -liikide puhul toetatakse võtmepädevusi, tulevikuoskusi ja olulisi valdkondi (võõrkeeled; teadus, tehnoloogia, inseneeria ja matemaatika; digioskused; ettevõtlus; karjäärivõimalused, kestlik areng; sotsiaalsed oskused ja suhtlemisoskused) koostöös haridusväliste huvirühmadega. Ettevõtlus- ja karjääriõppe toetamine ning ettevõtlikkuse arendamine üld-, kutse- ja kõrghariduses ning noorsootöös aitab suurendada õppijate teadlikkust oma annetest ja võimalusi neid arendada </w:t>
            </w:r>
          </w:p>
          <w:p w14:paraId="4430C5EA"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Toetatakse erinevate võimete ja võimalustega õppijate tipptasemel oskuste (sh digioskuste) arendamist. Tagatakse, et õppekavad toetaksid õppijakeskset lähenemisviisi ja praktiliste oskuste omandamist ning et õpingute sisu vastaks paremini ühiskonna ja tööturu arenguvajadustele.</w:t>
            </w:r>
          </w:p>
          <w:p w14:paraId="1E258969"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Haridustöötajatele suunatud meetmed aitavad suurendada didaktikaalast pädevust, et rakendada õppijakeskset lähenemisviisi, sh toetada erineva emakeele ja hariduslike erivajadustega õppureid. Toetatakse uuenduslike õpimeetodite rakendamist, töötatakse välja õppematerjalid ja tagatakse nende kättesaadavus. Samuti lõimitakse õppesse paremini digitaalpedagoogika, toetatakse uuenduslike õppematerjalide loomist, sh hariduslike erivajadustega lastele. Õppematerjalide koostamisel võetakse arvesse eri vanuses ja eri vajadustega õppijate, sh erineva emakeelega õppijate põhipädevusi ja tulevikuoskusi. Toetatakse mitteformaalsete ja informaalsete õpikeskkondade (sh e-õppe keskkondade) kasutamist formaalhariduses. </w:t>
            </w:r>
          </w:p>
          <w:p w14:paraId="21154E19"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Toetatakse teadusuuringutel ja tõenditel põhineva kvaliteedihindamise ja arenguvajaduste seire kasutuselevõttu ning pikemaajalisi ja ulatuslikumaid haridusteadusuuringuid, võttes arvesse piirkonna arenguvajadusi. Õppekavade väljatöötamise ja riiklike õpieesmärkide saavutamise toetamiseks tagatakse haridusasutustele toetus nüüdisaegse õpikäsituse rakendamise ja aineülese didaktika valdkonnas. Nüüdisaegsete õppekavade rakendamiseks luuakse seiresüsteem ja -vahendid. Õpitulemuste hindamisel luuakse lisaks ainespetsiifiliste teadmiste hindamisele ka võimalusi anda tagasisidet tulevikuoskuste ja võtmepädevuste kujunemise kohta. Kehtestatakse tingimused, mille alusel hinnatakse haridusasutuste tegevuse tõhusust ja kvaliteeti, sh õpianalüütikat, et toetada õppe personaliseerimist.</w:t>
            </w:r>
          </w:p>
          <w:p w14:paraId="4961DD76" w14:textId="3AE24AE1"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Meetmed on kavandatud hariduse kvaliteedi ja teadmistepõhise arengu soodustamiseks teadushariduse ja -kommunikatsiooni kaudu, populariseerides õppijate seas vajalikke valdkondi (sh teaduse, tehnoloogia, inseneeria ja matemaatika), toetades spetsialiste jõudmist tööturule eelkõige teadus- ja arendustegevuse ning innovatsioonimahukate ettevõt</w:t>
            </w:r>
            <w:r w:rsidR="00A73D96">
              <w:rPr>
                <w:rFonts w:ascii="Cambria" w:eastAsia="Times New Roman" w:hAnsi="Cambria" w:cstheme="minorHAnsi"/>
                <w:sz w:val="20"/>
                <w:szCs w:val="20"/>
                <w:lang w:val="et-EE"/>
              </w:rPr>
              <w:t>ja</w:t>
            </w:r>
            <w:r>
              <w:rPr>
                <w:rFonts w:ascii="Cambria" w:eastAsia="Times New Roman" w:hAnsi="Cambria" w:cstheme="minorHAnsi"/>
                <w:sz w:val="20"/>
                <w:szCs w:val="20"/>
                <w:lang w:val="et-EE"/>
              </w:rPr>
              <w:t xml:space="preserve">te jaoks. Meetmed hõlmavad eri vanuserühmadele ja haridustasemele mõeldud teadusalgatusi ning teadus-, arendus- ja innovatsioonialgatusi, samuti teaduse, tehnoloogia, inseneeria ja matemaatika valdkonna algatusi. </w:t>
            </w:r>
          </w:p>
          <w:p w14:paraId="4A79E38A"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Toetatakse kutsehariduse ajakohastatud kvaliteedihindamise rakendamist, et hindamistulemusi saaks kasutada kvaliteedikultuuri arendamiseks ja strateegiliseks juhtimiseks, samuti selleks, et teavitada huvirühmi kutsehariduse vastavusest riiklikele nõuetele, arengukavade eesmärkidele, tööturu vajadustele ja õppijate ootustele.</w:t>
            </w:r>
          </w:p>
          <w:p w14:paraId="411AFFA5"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lastRenderedPageBreak/>
              <w:t>Selleks et tagada tööjõud hariduse valdkonnas, luuakse paindlikud võimalused tööleasumiseks, toetus alustavatele haridustöötajatele ja kutsealase arengu võimalused kogu karjääri jooksul. Töötatakse välja meetmed nii valdkonnasisese kui ka -välise liikuvuse suurendamiseks ning õpetajakutse populariseerimiseks. Toetatakse haridusasutuste juhtide ja kohalike omavalitsuste ametnike poolt innovatsiooni rakendamist ning koostööl põhineva koolikultuuri loomist.</w:t>
            </w:r>
          </w:p>
          <w:p w14:paraId="43CE46F7"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Noorsootöö kvaliteedi parandamiseks tuleb suurendada erialase haridusega noorsootöötajate arvu ning levitada parimaid tavasid. Noorsootöötajatele pakutakse täienduskoolitust prioriteetsetel teemadel (nt nutikas noorsootöö, noorte vaimne tervis, erivajadustega noorte osalemise toetamine, 19–26-aastaste noorte kaasamine), luuakse platvorm parimate tavade jagamiseks ja üksteiselt õppimiseks. Lisaks pakutakse töönõustamist. </w:t>
            </w:r>
          </w:p>
          <w:p w14:paraId="5B854C64"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2. Kõrgkoolide õpetamissuutlikkuse ja -paindlikkuse parandamiseks ning õppevalikute suunamiseks kutse- ja kõrghariduses toetatakse õppekorralduse ajakohastamist ja parendamist. Toetatakse digiõpet, ja digipädevuste kaasamist eri õppevaldkondadesse. Doktoriõppes toetatakse ülikoolidevahelist koostööd, et parandada kvaliteeti. Valitud valdkondades pööratakse tähelepanu kõrghariduse õpetamise suutlikkuse suurendamisele, sh akadeemiliste töötajate liikuvuse toetamisele ja täiendavate õppejõudude palkamisele.</w:t>
            </w:r>
          </w:p>
          <w:p w14:paraId="23D0904A"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Käivitatakse meetmed, et viia kutse- ja kõrgharidus paremini vastavusse tööturu vajadustega ning suurendada nõutava kvalifikatsiooniga lõpetajate arvu. Toetatakse kutseühingute või tööandjate katusorganisatsioonide ja haridusasutuste koostööd, õppekavade ajakohastamist ja õpingute, sh doktoriõppe kvaliteedi parandamist. Keskendutakse valdkondadele, kus tööturul esineb lünki, sh IKT-oskustele, sh õpingute ajakohastamisele, ning digipädevuse kasutuselevõtule kõrg- ja kutsehariduses (IT ja mehhatroonika/tööstusinformaatika), haridus-, sotsiaal- ja tervishoiutöötajatele. Toetatakse ka haridusasutustevahelist koostööd, et hõlbustada üleminekut ühelt haridustasemelt teisele. Stipendiumide pakkumine majanduskasvu valdkonnas motiveerib õppureid valima nende valdkondade õppekavu ja toetab õpingute edukat lõpuleviimist. Antakse eritoetust IKT-oskuste arendamiseks kõigil formaalhariduse tasemetel.</w:t>
            </w:r>
          </w:p>
          <w:p w14:paraId="133C394F"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3. Kutse- ja kõrghariduse kohandamine tööturu vajadustega (nn PRÕM+)</w:t>
            </w:r>
          </w:p>
          <w:p w14:paraId="086F37B0" w14:textId="65D0B2B9"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Sekkumisega laiendatakse töökohapõhist õpet prioriteetsetele valdkondadele ja sihtrühmadele (eelkõige noored). Tagatakse praktika ja töökohapõhise õppe protsessi kvaliteet ning juurdepääsetavus, sh ettevõt</w:t>
            </w:r>
            <w:r w:rsidR="00A73D96">
              <w:rPr>
                <w:rFonts w:ascii="Cambria" w:eastAsia="Times New Roman" w:hAnsi="Cambria" w:cstheme="minorHAnsi"/>
                <w:sz w:val="20"/>
                <w:szCs w:val="20"/>
                <w:lang w:val="et-EE"/>
              </w:rPr>
              <w:t>ja</w:t>
            </w:r>
            <w:r>
              <w:rPr>
                <w:rFonts w:ascii="Cambria" w:eastAsia="Times New Roman" w:hAnsi="Cambria" w:cstheme="minorHAnsi"/>
                <w:sz w:val="20"/>
                <w:szCs w:val="20"/>
                <w:lang w:val="et-EE"/>
              </w:rPr>
              <w:t>te ja koolide juhendajate koolitamine, koolide ja ettevõt</w:t>
            </w:r>
            <w:r w:rsidR="00A73D96">
              <w:rPr>
                <w:rFonts w:ascii="Cambria" w:eastAsia="Times New Roman" w:hAnsi="Cambria" w:cstheme="minorHAnsi"/>
                <w:sz w:val="20"/>
                <w:szCs w:val="20"/>
                <w:lang w:val="et-EE"/>
              </w:rPr>
              <w:t>ja</w:t>
            </w:r>
            <w:r>
              <w:rPr>
                <w:rFonts w:ascii="Cambria" w:eastAsia="Times New Roman" w:hAnsi="Cambria" w:cstheme="minorHAnsi"/>
                <w:sz w:val="20"/>
                <w:szCs w:val="20"/>
                <w:lang w:val="et-EE"/>
              </w:rPr>
              <w:t>te koostöö praktika ja töökohapõhise õppe arendamisel ja rakendamisel, teaduspõhine ja koostöine õpe (võrdlev õppimine), arendustegevus. Katsetatakse erinevaid töökohapõhise õppe mudeleid, korraldatakse riiklikke kutsemeistrivõistlusi, samuti arendusprogramme võistlejatele ja koolitajatele, ning suurendatakse juhendajate ringi, et tagada edukamad tulemused rahvusvahelises konkurentsis.</w:t>
            </w:r>
          </w:p>
          <w:p w14:paraId="2DB7FFF4"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Planeeritud tegevused on hinnatud RRF DNSH juhendi alusel "ei kahjusta oluliselt" printsiibiga kooskõlas olevaks.</w:t>
            </w:r>
          </w:p>
          <w:p w14:paraId="06E30325" w14:textId="77777777" w:rsidR="009D6B67" w:rsidRDefault="00EE5F1F">
            <w:pPr>
              <w:spacing w:line="240" w:lineRule="auto"/>
              <w:jc w:val="both"/>
              <w:rPr>
                <w:rFonts w:ascii="Cambria" w:eastAsia="Times New Roman" w:hAnsi="Cambria" w:cstheme="minorHAnsi"/>
                <w:sz w:val="20"/>
                <w:szCs w:val="20"/>
                <w:lang w:val="et-EE"/>
              </w:rPr>
            </w:pPr>
            <w:r>
              <w:rPr>
                <w:rFonts w:asciiTheme="majorHAnsi" w:eastAsia="Times New Roman" w:hAnsiTheme="majorHAnsi"/>
                <w:sz w:val="20"/>
                <w:szCs w:val="20"/>
                <w:lang w:val="et-EE"/>
              </w:rPr>
              <w:t>Kuna tegemist ei ole tulutoovate tegevustega, siis rakendatakse meetmeid toetuste vormis.</w:t>
            </w:r>
          </w:p>
        </w:tc>
      </w:tr>
    </w:tbl>
    <w:p w14:paraId="62DDDC89" w14:textId="77777777" w:rsidR="009D6B67" w:rsidRDefault="00EE5F1F">
      <w:pPr>
        <w:spacing w:line="240" w:lineRule="auto"/>
        <w:rPr>
          <w:rFonts w:ascii="Cambria" w:eastAsia="Times New Roman" w:hAnsi="Cambria" w:cstheme="minorHAnsi"/>
          <w:b/>
          <w:bCs/>
          <w:lang w:val="et-EE"/>
        </w:rPr>
      </w:pPr>
      <w:r>
        <w:rPr>
          <w:rFonts w:ascii="Cambria" w:eastAsia="Times New Roman" w:hAnsi="Cambria" w:cstheme="minorHAnsi"/>
          <w:b/>
          <w:bCs/>
          <w:lang w:val="et-EE"/>
        </w:rPr>
        <w:lastRenderedPageBreak/>
        <w:t>Peamised sihtrühmad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4"/>
      </w:tblGrid>
      <w:tr w:rsidR="009D6B67" w:rsidRPr="008E5974" w14:paraId="640F4FDE" w14:textId="77777777">
        <w:tc>
          <w:tcPr>
            <w:tcW w:w="9634" w:type="dxa"/>
          </w:tcPr>
          <w:p w14:paraId="74625B05" w14:textId="77777777" w:rsidR="009D6B67" w:rsidRDefault="00EE5F1F">
            <w:pPr>
              <w:pStyle w:val="Loendilik"/>
              <w:numPr>
                <w:ilvl w:val="0"/>
                <w:numId w:val="57"/>
              </w:numPr>
              <w:spacing w:before="120" w:after="120" w:line="240" w:lineRule="auto"/>
              <w:jc w:val="both"/>
              <w:rPr>
                <w:rFonts w:asciiTheme="majorHAnsi" w:hAnsiTheme="majorHAnsi" w:cstheme="minorHAnsi"/>
                <w:sz w:val="20"/>
                <w:szCs w:val="20"/>
                <w:lang w:val="et-EE"/>
              </w:rPr>
            </w:pPr>
            <w:r>
              <w:rPr>
                <w:rFonts w:asciiTheme="majorHAnsi" w:hAnsiTheme="majorHAnsi"/>
                <w:sz w:val="20"/>
                <w:szCs w:val="20"/>
                <w:lang w:val="et-EE"/>
              </w:rPr>
              <w:t>Haridusasutuste meeskonnad (õpetajad, sh kutseõpetajad, lektorid, juhid, tugispetsialistid), noorsootöötajad, praktikajuhendajad, ülikoolid (sh õppejõud ja teadlased), haridusametnikud, poliitikakujundajad, kvaliteedihindamist korraldav asutus, hindajad, ettevõtted, tööandjad, potentsiaalsed õpetajad, spetsialistid ja juhid, kõrgkoolis õppijad, kes õpivad asjaomase sektori õppekavade alusel, haridus- ja noorsootöötajad, õppijad, haridus- ja noortevaldkonna siht- ja sidusrühmad, üldsus;</w:t>
            </w:r>
          </w:p>
          <w:p w14:paraId="7C4AB431" w14:textId="77777777" w:rsidR="009D6B67" w:rsidRDefault="00EE5F1F">
            <w:pPr>
              <w:pStyle w:val="Loendilik"/>
              <w:numPr>
                <w:ilvl w:val="0"/>
                <w:numId w:val="57"/>
              </w:numPr>
              <w:spacing w:before="120" w:after="120" w:line="240" w:lineRule="auto"/>
              <w:jc w:val="both"/>
              <w:rPr>
                <w:rFonts w:asciiTheme="majorHAnsi" w:hAnsiTheme="majorHAnsi" w:cstheme="minorHAnsi"/>
                <w:sz w:val="20"/>
                <w:szCs w:val="20"/>
                <w:lang w:val="et-EE"/>
              </w:rPr>
            </w:pPr>
            <w:r>
              <w:rPr>
                <w:rFonts w:asciiTheme="majorHAnsi" w:hAnsiTheme="majorHAnsi"/>
                <w:sz w:val="20"/>
                <w:szCs w:val="20"/>
                <w:lang w:val="et-EE"/>
              </w:rPr>
              <w:t>teadusalase teabevahetuse ja teadusharidusega seotud asutused ja sidusrühmad, eri haridustasemete õpilased, üldsus;</w:t>
            </w:r>
          </w:p>
          <w:p w14:paraId="58EFB2DC" w14:textId="77777777" w:rsidR="009D6B67" w:rsidRDefault="00EE5F1F">
            <w:pPr>
              <w:pStyle w:val="Loendilik"/>
              <w:numPr>
                <w:ilvl w:val="0"/>
                <w:numId w:val="57"/>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kõrgkoolid, kutseharidusasutused, õppijad (sh hariduslike erivajadustega õppijad), tööandjate organisatsioonid ja kutseliidud;</w:t>
            </w:r>
          </w:p>
          <w:p w14:paraId="7EAD93E2" w14:textId="77777777" w:rsidR="009D6B67" w:rsidRDefault="00EE5F1F">
            <w:pPr>
              <w:pStyle w:val="Loendilik"/>
              <w:numPr>
                <w:ilvl w:val="0"/>
                <w:numId w:val="57"/>
              </w:numPr>
              <w:spacing w:before="120" w:after="120" w:line="240" w:lineRule="auto"/>
              <w:jc w:val="both"/>
              <w:rPr>
                <w:rFonts w:ascii="Cambria" w:hAnsi="Cambria" w:cstheme="minorHAnsi"/>
                <w:sz w:val="20"/>
                <w:szCs w:val="20"/>
                <w:lang w:val="et-EE"/>
              </w:rPr>
            </w:pPr>
            <w:r>
              <w:rPr>
                <w:rFonts w:asciiTheme="majorHAnsi" w:hAnsiTheme="majorHAnsi"/>
                <w:sz w:val="20"/>
                <w:szCs w:val="20"/>
                <w:lang w:val="et-EE"/>
              </w:rPr>
              <w:t>õppijad (sh hariduslike erivajadustega õppijad), tööandjad, sh VKEd, kutseharidusasutused, kõrgharidusasutused.</w:t>
            </w:r>
          </w:p>
        </w:tc>
      </w:tr>
    </w:tbl>
    <w:p w14:paraId="3A77E0C6"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3D04E468" w14:textId="77777777">
        <w:tc>
          <w:tcPr>
            <w:tcW w:w="9634" w:type="dxa"/>
          </w:tcPr>
          <w:p w14:paraId="23F6DFB4"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p w14:paraId="50F0B2B7"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 xml:space="preserve">Sekkumised aitavad viia õppimisvõimalused vastavusse ühiskonna ja tööturu arenguvajadustega ning parandada võrdseid võimalusi. Nn õppijakeskne lähenemisviis hõlmab kõiki õpilasi, eelkõige kõige haavatavamaid õpilasi, kellel on erinev emakeel ja kehvem sotsiaal-majanduslik taust. Vajaduse korral võetakse </w:t>
            </w:r>
            <w:r>
              <w:rPr>
                <w:rFonts w:asciiTheme="majorHAnsi" w:hAnsiTheme="majorHAnsi"/>
                <w:sz w:val="20"/>
                <w:szCs w:val="20"/>
                <w:lang w:val="et-EE"/>
              </w:rPr>
              <w:lastRenderedPageBreak/>
              <w:t xml:space="preserve">meetmeid, et toetada konkreetseid rühmi (nt soopõhised sihipärased meetmed ja tegevused, haavatavatele rühmadele või ebasoodsamas olukorras piirkondadele suunatud meetmed), tuginedes konkreetsele olukorrale ja analüüsidele. Haridustöötajatele suunatud meetmed aitavad arendada nende metoodika ja didaktika alast pädevust, et rakendada õppijakeskset lähenemisviisi, toetada hariduslike erivajadustega õppijaid, erineva emakeelega õppijaid jne. Meetmetes käsitletakse võrdõiguslikkust, kaasamist ja mittediskrimineerimist, kehtestades osalejatele nõuded ja tingimused (mittediskrimineeriv juurdepääs), valikuasutuste/komiteede koosseis (nt sooline tasakaal asutuste/komisjonide koosseisus), hindamis- ja valikuprotseduurid (projektide hindamise ja valiku mittediskrimineerivad põhimõtted ning menetlused). </w:t>
            </w:r>
          </w:p>
        </w:tc>
      </w:tr>
    </w:tbl>
    <w:p w14:paraId="7FBB4005"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lastRenderedPageBreak/>
        <w:t>Konkreetsed</w:t>
      </w:r>
      <w:r>
        <w:rPr>
          <w:rFonts w:ascii="Cambria" w:hAnsi="Cambria" w:cstheme="minorHAnsi"/>
          <w:b/>
          <w:bCs/>
          <w:lang w:val="et-EE"/>
        </w:rPr>
        <w:t xml:space="preserve"> sihtpiirkonnad, sealhulgas territoriaalsete vahendite kavandatud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42362D1D" w14:textId="77777777">
        <w:tc>
          <w:tcPr>
            <w:tcW w:w="9634" w:type="dxa"/>
          </w:tcPr>
          <w:p w14:paraId="4D9402A4"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Kogu Eesti, sh arvestades regionaalseid erinevusi.</w:t>
            </w:r>
          </w:p>
        </w:tc>
      </w:tr>
    </w:tbl>
    <w:p w14:paraId="336D7BB7" w14:textId="77777777" w:rsidR="009D6B67" w:rsidRDefault="00EE5F1F">
      <w:pPr>
        <w:spacing w:line="240" w:lineRule="auto"/>
        <w:rPr>
          <w:rFonts w:ascii="Cambria" w:hAnsi="Cambria" w:cstheme="minorHAnsi"/>
          <w:i/>
          <w:lang w:val="et-EE"/>
        </w:rPr>
      </w:pPr>
      <w:r>
        <w:rPr>
          <w:rFonts w:ascii="Cambria" w:eastAsia="Times New Roman" w:hAnsi="Cambria" w:cstheme="minorHAnsi"/>
          <w:b/>
          <w:bCs/>
          <w:lang w:val="et-EE"/>
        </w:rPr>
        <w:t>Piirkondadevahelised</w:t>
      </w:r>
      <w:r>
        <w:rPr>
          <w:rFonts w:ascii="Cambria" w:hAnsi="Cambria" w:cstheme="minorHAnsi"/>
          <w:b/>
          <w:bCs/>
          <w:lang w:val="et-EE"/>
        </w:rPr>
        <w:t>, piiriülesed ja riikidevahelised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6286E407" w14:textId="77777777">
        <w:tc>
          <w:tcPr>
            <w:tcW w:w="9634" w:type="dxa"/>
          </w:tcPr>
          <w:p w14:paraId="0A2FEE94" w14:textId="77777777" w:rsidR="009D6B67" w:rsidRDefault="00EE5F1F">
            <w:pPr>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piirkondadevahelist koostööd erieesmärgi tasandil kavandatud ei ole. </w:t>
            </w:r>
          </w:p>
          <w:p w14:paraId="6BE06819"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Riigi tasandil toetavad sellist koostööd erinevad programmid, milles Eesti osaleb, nt Eesti-Läti programm 2021-2027, Kesk-Läänemere programm 2021-2027, Läänemere piirkonna programm 2021-2027, Interreg Euroopa programm 2021-2027, URBACT IV 2021-2027, ESPON 2030 ja Interact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ohutustamine;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KOVidele suunatud kliima- ja muud kohanemise meetmed; roheoskuste arendamine.</w:t>
            </w:r>
          </w:p>
          <w:p w14:paraId="1B067A19" w14:textId="77777777" w:rsidR="009D6B67" w:rsidRDefault="00EE5F1F">
            <w:pPr>
              <w:spacing w:line="240" w:lineRule="auto"/>
              <w:jc w:val="both"/>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6BE6BD4D" w14:textId="77777777" w:rsidR="009D6B67" w:rsidRDefault="00EE5F1F">
      <w:pPr>
        <w:spacing w:line="240" w:lineRule="auto"/>
        <w:rPr>
          <w:sz w:val="22"/>
          <w:lang w:val="et-EE"/>
        </w:rPr>
      </w:pPr>
      <w:r>
        <w:rPr>
          <w:rFonts w:ascii="Cambria" w:hAnsi="Cambria" w:cstheme="minorHAnsi"/>
          <w:b/>
          <w:bCs/>
          <w:lang w:val="et-EE"/>
        </w:rPr>
        <w:t>Rahastamisvahendite kavandatav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2B6F5FA2" w14:textId="77777777">
        <w:tc>
          <w:tcPr>
            <w:tcW w:w="9634" w:type="dxa"/>
          </w:tcPr>
          <w:p w14:paraId="0DF92E3C" w14:textId="77777777" w:rsidR="009D6B67" w:rsidRDefault="00EE5F1F">
            <w:pPr>
              <w:spacing w:line="240" w:lineRule="auto"/>
              <w:rPr>
                <w:rFonts w:ascii="Cambria" w:eastAsia="Times New Roman" w:hAnsi="Cambria" w:cstheme="minorHAnsi"/>
                <w:bCs/>
                <w:sz w:val="20"/>
                <w:szCs w:val="20"/>
                <w:lang w:val="et-EE"/>
              </w:rPr>
            </w:pPr>
            <w:r>
              <w:rPr>
                <w:rFonts w:asciiTheme="majorHAnsi" w:hAnsiTheme="majorHAnsi"/>
                <w:sz w:val="20"/>
                <w:szCs w:val="20"/>
                <w:lang w:val="et-EE"/>
              </w:rPr>
              <w:t>Ei kohaldu.</w:t>
            </w:r>
          </w:p>
        </w:tc>
      </w:tr>
    </w:tbl>
    <w:p w14:paraId="6AB4874A" w14:textId="77777777" w:rsidR="009D6B67" w:rsidRDefault="00EE5F1F">
      <w:pPr>
        <w:pStyle w:val="Pealkiri5"/>
        <w:keepNext/>
        <w:numPr>
          <w:ilvl w:val="4"/>
          <w:numId w:val="82"/>
        </w:numPr>
        <w:ind w:left="1276"/>
        <w:rPr>
          <w:lang w:val="et-EE"/>
        </w:rPr>
      </w:pPr>
      <w:r>
        <w:rPr>
          <w:lang w:val="et-EE"/>
        </w:rPr>
        <w:t>Näitajad</w:t>
      </w:r>
    </w:p>
    <w:p w14:paraId="2AB71FFD" w14:textId="22822892" w:rsidR="009D6B67" w:rsidRDefault="00EE5F1F">
      <w:pPr>
        <w:pStyle w:val="Pealdis"/>
        <w:keepNext/>
        <w:rPr>
          <w:lang w:val="et-EE"/>
        </w:rPr>
      </w:pPr>
      <w:r>
        <w:rPr>
          <w:lang w:val="et-EE"/>
        </w:rPr>
        <w:t xml:space="preserve">Tabel </w:t>
      </w:r>
      <w:del w:id="1398" w:author="Kaisa Tähe - RAM" w:date="2025-10-13T15:37:00Z" w16du:dateUtc="2025-10-13T12:37:00Z">
        <w:r w:rsidDel="00335749">
          <w:rPr>
            <w:lang w:val="et-EE"/>
          </w:rPr>
          <w:fldChar w:fldCharType="begin"/>
        </w:r>
        <w:r w:rsidDel="00335749">
          <w:rPr>
            <w:lang w:val="et-EE"/>
          </w:rPr>
          <w:delInstrText xml:space="preserve"> SEQ Tabel \* ARABIC </w:delInstrText>
        </w:r>
        <w:r w:rsidDel="00335749">
          <w:rPr>
            <w:lang w:val="et-EE"/>
          </w:rPr>
          <w:fldChar w:fldCharType="separate"/>
        </w:r>
        <w:r w:rsidDel="00335749">
          <w:rPr>
            <w:lang w:val="et-EE"/>
          </w:rPr>
          <w:delText>88</w:delText>
        </w:r>
        <w:r w:rsidDel="00335749">
          <w:rPr>
            <w:lang w:val="et-EE"/>
          </w:rPr>
          <w:fldChar w:fldCharType="end"/>
        </w:r>
      </w:del>
      <w:ins w:id="1399" w:author="Kaisa Tähe - RAM" w:date="2025-10-13T15:37:00Z" w16du:dateUtc="2025-10-13T12:37:00Z">
        <w:r w:rsidR="00335749">
          <w:rPr>
            <w:lang w:val="et-EE"/>
          </w:rPr>
          <w:t>100</w:t>
        </w:r>
      </w:ins>
      <w:r>
        <w:rPr>
          <w:lang w:val="et-EE"/>
        </w:rPr>
        <w:t>: Väljundnäitajad</w:t>
      </w:r>
    </w:p>
    <w:tbl>
      <w:tblPr>
        <w:tblW w:w="986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63"/>
        <w:gridCol w:w="463"/>
        <w:gridCol w:w="649"/>
        <w:gridCol w:w="1144"/>
        <w:gridCol w:w="781"/>
        <w:gridCol w:w="3039"/>
        <w:gridCol w:w="1536"/>
        <w:gridCol w:w="851"/>
        <w:gridCol w:w="938"/>
      </w:tblGrid>
      <w:tr w:rsidR="009D6B67" w14:paraId="1585A2FB" w14:textId="77777777">
        <w:trPr>
          <w:trHeight w:val="1053"/>
        </w:trPr>
        <w:tc>
          <w:tcPr>
            <w:tcW w:w="463" w:type="dxa"/>
            <w:shd w:val="clear" w:color="auto" w:fill="FFFFFF" w:themeFill="background1"/>
            <w:textDirection w:val="btLr"/>
            <w:vAlign w:val="center"/>
          </w:tcPr>
          <w:p w14:paraId="4E52FB49"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463" w:type="dxa"/>
            <w:shd w:val="clear" w:color="auto" w:fill="FFFFFF" w:themeFill="background1"/>
            <w:textDirection w:val="btLr"/>
            <w:vAlign w:val="center"/>
          </w:tcPr>
          <w:p w14:paraId="607EF93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649" w:type="dxa"/>
            <w:shd w:val="clear" w:color="auto" w:fill="FFFFFF" w:themeFill="background1"/>
            <w:textDirection w:val="btLr"/>
            <w:vAlign w:val="center"/>
          </w:tcPr>
          <w:p w14:paraId="022B505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44" w:type="dxa"/>
            <w:shd w:val="clear" w:color="auto" w:fill="FFFFFF" w:themeFill="background1"/>
            <w:textDirection w:val="btLr"/>
            <w:vAlign w:val="center"/>
          </w:tcPr>
          <w:p w14:paraId="52B66E5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781" w:type="dxa"/>
            <w:shd w:val="clear" w:color="auto" w:fill="FFFFFF" w:themeFill="background1"/>
            <w:textDirection w:val="btLr"/>
            <w:vAlign w:val="center"/>
          </w:tcPr>
          <w:p w14:paraId="3BB359FF"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3039" w:type="dxa"/>
            <w:shd w:val="clear" w:color="auto" w:fill="FFFFFF" w:themeFill="background1"/>
            <w:textDirection w:val="btLr"/>
            <w:vAlign w:val="center"/>
          </w:tcPr>
          <w:p w14:paraId="6A904F1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1536" w:type="dxa"/>
            <w:shd w:val="clear" w:color="auto" w:fill="FFFFFF" w:themeFill="background1"/>
            <w:textDirection w:val="btLr"/>
            <w:vAlign w:val="center"/>
          </w:tcPr>
          <w:p w14:paraId="3D3651A9"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851" w:type="dxa"/>
            <w:shd w:val="clear" w:color="auto" w:fill="FFFFFF" w:themeFill="background1"/>
            <w:textDirection w:val="btLr"/>
            <w:vAlign w:val="center"/>
          </w:tcPr>
          <w:p w14:paraId="67E79E5A"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3BB2DA5B"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938" w:type="dxa"/>
            <w:shd w:val="clear" w:color="auto" w:fill="FFFFFF" w:themeFill="background1"/>
            <w:textDirection w:val="btLr"/>
            <w:vAlign w:val="center"/>
          </w:tcPr>
          <w:p w14:paraId="576FB1F8"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30B59EC"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207CD830" w14:textId="77777777">
        <w:trPr>
          <w:trHeight w:val="340"/>
        </w:trPr>
        <w:tc>
          <w:tcPr>
            <w:tcW w:w="463" w:type="dxa"/>
            <w:shd w:val="clear" w:color="auto" w:fill="FFFFFF" w:themeFill="background1"/>
          </w:tcPr>
          <w:p w14:paraId="42CA2E8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63" w:type="dxa"/>
            <w:shd w:val="clear" w:color="auto" w:fill="FFFFFF" w:themeFill="background1"/>
          </w:tcPr>
          <w:p w14:paraId="6168E05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649" w:type="dxa"/>
            <w:shd w:val="clear" w:color="auto" w:fill="FFFFFF" w:themeFill="background1"/>
          </w:tcPr>
          <w:p w14:paraId="0F7352E2"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44" w:type="dxa"/>
            <w:shd w:val="clear" w:color="auto" w:fill="FFFFFF" w:themeFill="background1"/>
          </w:tcPr>
          <w:p w14:paraId="563F6372"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81" w:type="dxa"/>
          </w:tcPr>
          <w:p w14:paraId="58D6E0D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PSO24</w:t>
            </w:r>
          </w:p>
        </w:tc>
        <w:tc>
          <w:tcPr>
            <w:tcW w:w="3039" w:type="dxa"/>
            <w:vAlign w:val="center"/>
          </w:tcPr>
          <w:p w14:paraId="467D2699" w14:textId="77777777" w:rsidR="009D6B67" w:rsidRDefault="00EE5F1F">
            <w:pPr>
              <w:pStyle w:val="Text1"/>
              <w:spacing w:before="0" w:after="0" w:line="240" w:lineRule="auto"/>
              <w:ind w:left="0"/>
              <w:rPr>
                <w:rFonts w:ascii="Cambria" w:eastAsia="Times New Roman" w:hAnsi="Cambria" w:cstheme="minorBidi"/>
                <w:sz w:val="20"/>
                <w:szCs w:val="20"/>
                <w:lang w:val="et-EE" w:eastAsia="et-EE"/>
              </w:rPr>
            </w:pPr>
            <w:r>
              <w:rPr>
                <w:rFonts w:ascii="Cambria" w:eastAsia="Times New Roman" w:hAnsi="Cambria" w:cstheme="minorBidi"/>
                <w:sz w:val="20"/>
                <w:szCs w:val="20"/>
                <w:lang w:val="et-EE" w:eastAsia="et-EE"/>
              </w:rPr>
              <w:t>Koolitustel (maht vähemalt 32 ak tundi) osalenud haridus- ja noortevaldkonna töötajate arv</w:t>
            </w:r>
          </w:p>
        </w:tc>
        <w:tc>
          <w:tcPr>
            <w:tcW w:w="1536" w:type="dxa"/>
            <w:vAlign w:val="center"/>
          </w:tcPr>
          <w:p w14:paraId="4A3E8AC8" w14:textId="77777777" w:rsidR="009D6B67" w:rsidRDefault="00EE5F1F">
            <w:pPr>
              <w:pStyle w:val="Text1"/>
              <w:spacing w:before="0" w:after="0" w:line="240" w:lineRule="auto"/>
              <w:ind w:left="0"/>
              <w:rPr>
                <w:rFonts w:ascii="Cambria" w:hAnsi="Cambria" w:cstheme="minorBidi"/>
                <w:sz w:val="20"/>
                <w:szCs w:val="20"/>
                <w:lang w:val="et-EE"/>
              </w:rPr>
            </w:pPr>
            <w:bookmarkStart w:id="1400" w:name="OLE_LINK8"/>
            <w:r>
              <w:rPr>
                <w:rFonts w:ascii="Cambria" w:hAnsi="Cambria" w:cstheme="minorBidi"/>
                <w:sz w:val="20"/>
                <w:szCs w:val="20"/>
                <w:lang w:val="et-EE"/>
              </w:rPr>
              <w:t>osalemiskord</w:t>
            </w:r>
            <w:bookmarkEnd w:id="1400"/>
          </w:p>
        </w:tc>
        <w:tc>
          <w:tcPr>
            <w:tcW w:w="851" w:type="dxa"/>
          </w:tcPr>
          <w:p w14:paraId="5C5EF445" w14:textId="77777777" w:rsidR="009D6B67" w:rsidRDefault="009D6B67">
            <w:pPr>
              <w:pStyle w:val="Text1"/>
              <w:spacing w:before="0" w:after="0" w:line="240" w:lineRule="auto"/>
              <w:ind w:left="0"/>
              <w:rPr>
                <w:rFonts w:ascii="Cambria" w:hAnsi="Cambria" w:cstheme="minorHAnsi"/>
                <w:sz w:val="20"/>
                <w:szCs w:val="20"/>
                <w:lang w:val="et-EE"/>
              </w:rPr>
            </w:pPr>
          </w:p>
          <w:p w14:paraId="41CDDE32" w14:textId="77777777" w:rsidR="009D6B67" w:rsidRDefault="009D6B67">
            <w:pPr>
              <w:pStyle w:val="Text1"/>
              <w:spacing w:before="0" w:after="0" w:line="240" w:lineRule="auto"/>
              <w:ind w:left="0"/>
              <w:rPr>
                <w:rFonts w:ascii="Cambria" w:hAnsi="Cambria" w:cstheme="minorHAnsi"/>
                <w:sz w:val="20"/>
                <w:szCs w:val="20"/>
                <w:lang w:val="et-EE"/>
              </w:rPr>
            </w:pPr>
          </w:p>
          <w:p w14:paraId="11D209EB" w14:textId="2F8439AA" w:rsidR="009D6B67" w:rsidRDefault="00E36FDB">
            <w:pPr>
              <w:pStyle w:val="Text1"/>
              <w:spacing w:before="0" w:after="0" w:line="240" w:lineRule="auto"/>
              <w:ind w:left="0"/>
              <w:rPr>
                <w:rFonts w:ascii="Cambria" w:hAnsi="Cambria" w:cstheme="minorHAnsi"/>
                <w:sz w:val="20"/>
                <w:szCs w:val="20"/>
                <w:lang w:val="et-EE"/>
              </w:rPr>
            </w:pPr>
            <w:bookmarkStart w:id="1401" w:name="OLE_LINK9"/>
            <w:r>
              <w:rPr>
                <w:rFonts w:ascii="Cambria" w:hAnsi="Cambria" w:cstheme="minorHAnsi"/>
                <w:sz w:val="20"/>
                <w:szCs w:val="20"/>
                <w:lang w:val="et-EE"/>
              </w:rPr>
              <w:t xml:space="preserve">500 </w:t>
            </w:r>
            <w:bookmarkEnd w:id="1401"/>
          </w:p>
        </w:tc>
        <w:tc>
          <w:tcPr>
            <w:tcW w:w="938" w:type="dxa"/>
          </w:tcPr>
          <w:p w14:paraId="41D34979" w14:textId="77777777" w:rsidR="009D6B67" w:rsidRDefault="009D6B67">
            <w:pPr>
              <w:pStyle w:val="Text1"/>
              <w:spacing w:before="0" w:after="0" w:line="240" w:lineRule="auto"/>
              <w:ind w:left="0"/>
              <w:rPr>
                <w:rFonts w:ascii="Cambria" w:hAnsi="Cambria" w:cstheme="minorHAnsi"/>
                <w:sz w:val="20"/>
                <w:szCs w:val="20"/>
                <w:lang w:val="et-EE"/>
              </w:rPr>
            </w:pPr>
          </w:p>
          <w:p w14:paraId="61B67D46" w14:textId="77777777" w:rsidR="009D6B67" w:rsidRDefault="009D6B67">
            <w:pPr>
              <w:pStyle w:val="Text1"/>
              <w:spacing w:before="0" w:after="0" w:line="240" w:lineRule="auto"/>
              <w:ind w:left="0"/>
              <w:rPr>
                <w:rFonts w:ascii="Cambria" w:hAnsi="Cambria" w:cstheme="minorHAnsi"/>
                <w:sz w:val="20"/>
                <w:szCs w:val="20"/>
                <w:lang w:val="et-EE"/>
              </w:rPr>
            </w:pPr>
          </w:p>
          <w:p w14:paraId="30F0C9D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16 750</w:t>
            </w:r>
          </w:p>
        </w:tc>
      </w:tr>
      <w:tr w:rsidR="009D6B67" w14:paraId="014A14F0" w14:textId="77777777">
        <w:trPr>
          <w:trHeight w:val="600"/>
        </w:trPr>
        <w:tc>
          <w:tcPr>
            <w:tcW w:w="463" w:type="dxa"/>
            <w:shd w:val="clear" w:color="auto" w:fill="FFFFFF" w:themeFill="background1"/>
          </w:tcPr>
          <w:p w14:paraId="707E660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63" w:type="dxa"/>
            <w:shd w:val="clear" w:color="auto" w:fill="FFFFFF" w:themeFill="background1"/>
          </w:tcPr>
          <w:p w14:paraId="3C1DFEE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649" w:type="dxa"/>
            <w:shd w:val="clear" w:color="auto" w:fill="FFFFFF" w:themeFill="background1"/>
          </w:tcPr>
          <w:p w14:paraId="65C8B942"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44" w:type="dxa"/>
            <w:shd w:val="clear" w:color="auto" w:fill="FFFFFF" w:themeFill="background1"/>
          </w:tcPr>
          <w:p w14:paraId="607814E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81" w:type="dxa"/>
          </w:tcPr>
          <w:p w14:paraId="79C6F2C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PSO25</w:t>
            </w:r>
          </w:p>
        </w:tc>
        <w:tc>
          <w:tcPr>
            <w:tcW w:w="3039" w:type="dxa"/>
            <w:vAlign w:val="center"/>
          </w:tcPr>
          <w:p w14:paraId="605BB439" w14:textId="77777777" w:rsidR="009D6B67" w:rsidRDefault="00EE5F1F">
            <w:pPr>
              <w:pStyle w:val="Text1"/>
              <w:spacing w:before="0" w:after="0" w:line="240" w:lineRule="auto"/>
              <w:ind w:left="0"/>
              <w:rPr>
                <w:rFonts w:ascii="Cambria" w:eastAsia="Times New Roman" w:hAnsi="Cambria" w:cstheme="minorBidi"/>
                <w:sz w:val="20"/>
                <w:szCs w:val="20"/>
                <w:lang w:val="et-EE" w:eastAsia="et-EE"/>
              </w:rPr>
            </w:pPr>
            <w:r>
              <w:rPr>
                <w:rFonts w:ascii="Cambria" w:eastAsia="Times New Roman" w:hAnsi="Cambria" w:cstheme="minorBidi"/>
                <w:sz w:val="20"/>
                <w:szCs w:val="20"/>
                <w:lang w:val="et-EE" w:eastAsia="et-EE"/>
              </w:rPr>
              <w:t>Toetatud prioriteetsete õppesuundade arv</w:t>
            </w:r>
          </w:p>
        </w:tc>
        <w:tc>
          <w:tcPr>
            <w:tcW w:w="1536" w:type="dxa"/>
            <w:vAlign w:val="center"/>
          </w:tcPr>
          <w:p w14:paraId="391DCDF1" w14:textId="77777777" w:rsidR="009D6B67" w:rsidRDefault="00EE5F1F">
            <w:pPr>
              <w:pStyle w:val="Text1"/>
              <w:spacing w:before="0" w:after="0" w:line="240" w:lineRule="auto"/>
              <w:ind w:left="0"/>
              <w:rPr>
                <w:rFonts w:ascii="Cambria" w:hAnsi="Cambria" w:cstheme="minorBidi"/>
                <w:sz w:val="20"/>
                <w:szCs w:val="20"/>
                <w:lang w:val="et-EE"/>
              </w:rPr>
            </w:pPr>
            <w:bookmarkStart w:id="1402" w:name="OLE_LINK15"/>
            <w:r>
              <w:rPr>
                <w:rFonts w:ascii="Cambria" w:hAnsi="Cambria" w:cstheme="minorBidi"/>
                <w:sz w:val="20"/>
                <w:szCs w:val="20"/>
                <w:lang w:val="et-EE"/>
              </w:rPr>
              <w:t>õppesuundade arv (ISCED 2013)</w:t>
            </w:r>
            <w:bookmarkEnd w:id="1402"/>
          </w:p>
        </w:tc>
        <w:tc>
          <w:tcPr>
            <w:tcW w:w="851" w:type="dxa"/>
          </w:tcPr>
          <w:p w14:paraId="47726B3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938" w:type="dxa"/>
          </w:tcPr>
          <w:p w14:paraId="0B8826E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3</w:t>
            </w:r>
          </w:p>
        </w:tc>
      </w:tr>
      <w:tr w:rsidR="009D6B67" w14:paraId="5D6A3CEC" w14:textId="77777777">
        <w:trPr>
          <w:trHeight w:val="340"/>
        </w:trPr>
        <w:tc>
          <w:tcPr>
            <w:tcW w:w="463" w:type="dxa"/>
            <w:shd w:val="clear" w:color="auto" w:fill="FFFFFF" w:themeFill="background1"/>
          </w:tcPr>
          <w:p w14:paraId="1211EF9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63" w:type="dxa"/>
            <w:shd w:val="clear" w:color="auto" w:fill="FFFFFF" w:themeFill="background1"/>
          </w:tcPr>
          <w:p w14:paraId="55203FE1"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649" w:type="dxa"/>
            <w:shd w:val="clear" w:color="auto" w:fill="FFFFFF" w:themeFill="background1"/>
          </w:tcPr>
          <w:p w14:paraId="513F748A"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44" w:type="dxa"/>
            <w:shd w:val="clear" w:color="auto" w:fill="FFFFFF" w:themeFill="background1"/>
          </w:tcPr>
          <w:p w14:paraId="0A66B38B"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81" w:type="dxa"/>
          </w:tcPr>
          <w:p w14:paraId="2102941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PSO26</w:t>
            </w:r>
          </w:p>
        </w:tc>
        <w:tc>
          <w:tcPr>
            <w:tcW w:w="3039" w:type="dxa"/>
            <w:vAlign w:val="center"/>
          </w:tcPr>
          <w:p w14:paraId="7AF72F55" w14:textId="77777777" w:rsidR="009D6B67" w:rsidRDefault="00EE5F1F">
            <w:pPr>
              <w:pStyle w:val="Text1"/>
              <w:spacing w:before="0" w:after="0" w:line="240" w:lineRule="auto"/>
              <w:ind w:left="0"/>
              <w:rPr>
                <w:rFonts w:ascii="Cambria" w:eastAsia="Times New Roman" w:hAnsi="Cambria" w:cstheme="minorBidi"/>
                <w:sz w:val="20"/>
                <w:szCs w:val="20"/>
                <w:lang w:val="et-EE" w:eastAsia="et-EE"/>
              </w:rPr>
            </w:pPr>
            <w:r>
              <w:rPr>
                <w:rFonts w:ascii="Cambria" w:eastAsia="Times New Roman" w:hAnsi="Cambria" w:cstheme="minorBidi"/>
                <w:sz w:val="20"/>
                <w:szCs w:val="20"/>
                <w:lang w:val="et-EE" w:eastAsia="et-EE"/>
              </w:rPr>
              <w:t>Õppe kvaliteedi arendamise projektides osalenud kõrgharidusasutuste arv</w:t>
            </w:r>
          </w:p>
        </w:tc>
        <w:tc>
          <w:tcPr>
            <w:tcW w:w="1536" w:type="dxa"/>
            <w:vAlign w:val="center"/>
          </w:tcPr>
          <w:p w14:paraId="77DFC3F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õppeasutuste arv</w:t>
            </w:r>
          </w:p>
        </w:tc>
        <w:tc>
          <w:tcPr>
            <w:tcW w:w="851" w:type="dxa"/>
          </w:tcPr>
          <w:p w14:paraId="5E6CDC5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13</w:t>
            </w:r>
          </w:p>
        </w:tc>
        <w:tc>
          <w:tcPr>
            <w:tcW w:w="938" w:type="dxa"/>
          </w:tcPr>
          <w:p w14:paraId="114D4C0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15</w:t>
            </w:r>
          </w:p>
        </w:tc>
      </w:tr>
      <w:tr w:rsidR="009D6B67" w14:paraId="2F870970" w14:textId="77777777">
        <w:trPr>
          <w:trHeight w:val="340"/>
        </w:trPr>
        <w:tc>
          <w:tcPr>
            <w:tcW w:w="463" w:type="dxa"/>
            <w:shd w:val="clear" w:color="auto" w:fill="FFFFFF" w:themeFill="background1"/>
          </w:tcPr>
          <w:p w14:paraId="4FB0132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lastRenderedPageBreak/>
              <w:t>6</w:t>
            </w:r>
          </w:p>
        </w:tc>
        <w:tc>
          <w:tcPr>
            <w:tcW w:w="463" w:type="dxa"/>
            <w:shd w:val="clear" w:color="auto" w:fill="FFFFFF" w:themeFill="background1"/>
          </w:tcPr>
          <w:p w14:paraId="30DBD52D"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649" w:type="dxa"/>
            <w:shd w:val="clear" w:color="auto" w:fill="FFFFFF" w:themeFill="background1"/>
          </w:tcPr>
          <w:p w14:paraId="7C8DEB8C"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44" w:type="dxa"/>
            <w:shd w:val="clear" w:color="auto" w:fill="FFFFFF" w:themeFill="background1"/>
          </w:tcPr>
          <w:p w14:paraId="6B924FA5"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81" w:type="dxa"/>
          </w:tcPr>
          <w:p w14:paraId="67065B7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PSO27</w:t>
            </w:r>
          </w:p>
        </w:tc>
        <w:tc>
          <w:tcPr>
            <w:tcW w:w="3039" w:type="dxa"/>
            <w:vAlign w:val="center"/>
          </w:tcPr>
          <w:p w14:paraId="79EF94B5" w14:textId="77777777" w:rsidR="009D6B67" w:rsidRDefault="00EE5F1F">
            <w:pPr>
              <w:pStyle w:val="Text1"/>
              <w:spacing w:before="0" w:after="0" w:line="240" w:lineRule="auto"/>
              <w:ind w:left="0"/>
              <w:rPr>
                <w:rFonts w:ascii="Cambria" w:eastAsia="Times New Roman" w:hAnsi="Cambria" w:cstheme="minorBidi"/>
                <w:sz w:val="20"/>
                <w:szCs w:val="20"/>
                <w:lang w:val="et-EE" w:eastAsia="et-EE"/>
              </w:rPr>
            </w:pPr>
            <w:r>
              <w:rPr>
                <w:rFonts w:ascii="Cambria" w:eastAsia="Times New Roman" w:hAnsi="Cambria" w:cstheme="minorBidi"/>
                <w:sz w:val="20"/>
                <w:szCs w:val="20"/>
                <w:lang w:val="et-EE" w:eastAsia="et-EE"/>
              </w:rPr>
              <w:t>Töökohapõhises õppes osalejate arv</w:t>
            </w:r>
          </w:p>
        </w:tc>
        <w:tc>
          <w:tcPr>
            <w:tcW w:w="1536" w:type="dxa"/>
            <w:vAlign w:val="center"/>
          </w:tcPr>
          <w:p w14:paraId="7728D19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osalemiskord</w:t>
            </w:r>
          </w:p>
        </w:tc>
        <w:tc>
          <w:tcPr>
            <w:tcW w:w="851" w:type="dxa"/>
          </w:tcPr>
          <w:p w14:paraId="73FDBF8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800</w:t>
            </w:r>
          </w:p>
        </w:tc>
        <w:tc>
          <w:tcPr>
            <w:tcW w:w="938" w:type="dxa"/>
          </w:tcPr>
          <w:p w14:paraId="68A8D1D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3000</w:t>
            </w:r>
          </w:p>
        </w:tc>
      </w:tr>
    </w:tbl>
    <w:p w14:paraId="6A81C97A" w14:textId="228AB373" w:rsidR="009D6B67" w:rsidRDefault="00EE5F1F">
      <w:pPr>
        <w:pStyle w:val="Pealdis"/>
        <w:rPr>
          <w:lang w:val="et-EE"/>
        </w:rPr>
      </w:pPr>
      <w:r>
        <w:rPr>
          <w:lang w:val="et-EE"/>
        </w:rPr>
        <w:t xml:space="preserve">Tabel </w:t>
      </w:r>
      <w:del w:id="1403" w:author="Kaisa Tähe - RAM" w:date="2025-10-13T15:37:00Z" w16du:dateUtc="2025-10-13T12:37:00Z">
        <w:r w:rsidDel="00335749">
          <w:rPr>
            <w:lang w:val="et-EE"/>
          </w:rPr>
          <w:fldChar w:fldCharType="begin"/>
        </w:r>
        <w:r w:rsidDel="00335749">
          <w:rPr>
            <w:lang w:val="et-EE"/>
          </w:rPr>
          <w:delInstrText xml:space="preserve"> SEQ Tabel \* ARABIC </w:delInstrText>
        </w:r>
        <w:r w:rsidDel="00335749">
          <w:rPr>
            <w:lang w:val="et-EE"/>
          </w:rPr>
          <w:fldChar w:fldCharType="separate"/>
        </w:r>
        <w:r w:rsidDel="00335749">
          <w:rPr>
            <w:lang w:val="et-EE"/>
          </w:rPr>
          <w:delText>89</w:delText>
        </w:r>
        <w:r w:rsidDel="00335749">
          <w:rPr>
            <w:lang w:val="et-EE"/>
          </w:rPr>
          <w:fldChar w:fldCharType="end"/>
        </w:r>
      </w:del>
      <w:ins w:id="1404" w:author="Kaisa Tähe - RAM" w:date="2025-10-13T15:37:00Z" w16du:dateUtc="2025-10-13T12:37:00Z">
        <w:r w:rsidR="00335749">
          <w:rPr>
            <w:lang w:val="et-EE"/>
          </w:rPr>
          <w:t>101</w:t>
        </w:r>
      </w:ins>
      <w:r>
        <w:rPr>
          <w:lang w:val="et-EE"/>
        </w:rPr>
        <w:t>: Tulemusnäitajad</w:t>
      </w:r>
    </w:p>
    <w:tbl>
      <w:tblPr>
        <w:tblW w:w="5151"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463"/>
        <w:gridCol w:w="649"/>
        <w:gridCol w:w="863"/>
        <w:gridCol w:w="775"/>
        <w:gridCol w:w="2049"/>
        <w:gridCol w:w="1367"/>
        <w:gridCol w:w="768"/>
        <w:gridCol w:w="659"/>
        <w:gridCol w:w="728"/>
        <w:gridCol w:w="1135"/>
      </w:tblGrid>
      <w:tr w:rsidR="009D6B67" w14:paraId="2CBE85B7" w14:textId="77777777">
        <w:trPr>
          <w:trHeight w:val="1454"/>
        </w:trPr>
        <w:tc>
          <w:tcPr>
            <w:tcW w:w="233" w:type="pct"/>
            <w:shd w:val="clear" w:color="auto" w:fill="FFFFFF" w:themeFill="background1"/>
            <w:textDirection w:val="btLr"/>
            <w:vAlign w:val="center"/>
          </w:tcPr>
          <w:p w14:paraId="101B4B9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233" w:type="pct"/>
            <w:shd w:val="clear" w:color="auto" w:fill="FFFFFF" w:themeFill="background1"/>
            <w:textDirection w:val="btLr"/>
            <w:vAlign w:val="center"/>
          </w:tcPr>
          <w:p w14:paraId="022F22B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27" w:type="pct"/>
            <w:shd w:val="clear" w:color="auto" w:fill="FFFFFF" w:themeFill="background1"/>
            <w:textDirection w:val="btLr"/>
            <w:vAlign w:val="center"/>
          </w:tcPr>
          <w:p w14:paraId="655397E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435" w:type="pct"/>
            <w:shd w:val="clear" w:color="auto" w:fill="FFFFFF" w:themeFill="background1"/>
            <w:textDirection w:val="btLr"/>
            <w:vAlign w:val="center"/>
          </w:tcPr>
          <w:p w14:paraId="52F849F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391" w:type="pct"/>
            <w:shd w:val="clear" w:color="auto" w:fill="FFFFFF" w:themeFill="background1"/>
            <w:textDirection w:val="btLr"/>
            <w:vAlign w:val="center"/>
          </w:tcPr>
          <w:p w14:paraId="1A39BA8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033" w:type="pct"/>
            <w:shd w:val="clear" w:color="auto" w:fill="FFFFFF" w:themeFill="background1"/>
            <w:textDirection w:val="btLr"/>
            <w:vAlign w:val="center"/>
          </w:tcPr>
          <w:p w14:paraId="33B4CEC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689" w:type="pct"/>
            <w:shd w:val="clear" w:color="auto" w:fill="FFFFFF" w:themeFill="background1"/>
            <w:textDirection w:val="btLr"/>
            <w:vAlign w:val="center"/>
          </w:tcPr>
          <w:p w14:paraId="3A6DF2C0"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387" w:type="pct"/>
            <w:shd w:val="clear" w:color="auto" w:fill="FFFFFF" w:themeFill="background1"/>
            <w:textDirection w:val="btLr"/>
            <w:vAlign w:val="center"/>
          </w:tcPr>
          <w:p w14:paraId="270681A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332" w:type="pct"/>
            <w:shd w:val="clear" w:color="auto" w:fill="FFFFFF" w:themeFill="background1"/>
            <w:textDirection w:val="btLr"/>
            <w:vAlign w:val="center"/>
          </w:tcPr>
          <w:p w14:paraId="3FA8853C"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367" w:type="pct"/>
            <w:shd w:val="clear" w:color="auto" w:fill="FFFFFF" w:themeFill="background1"/>
            <w:textDirection w:val="btLr"/>
            <w:vAlign w:val="center"/>
          </w:tcPr>
          <w:p w14:paraId="3F0C3706"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52A7AE0E"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72" w:type="pct"/>
            <w:shd w:val="clear" w:color="auto" w:fill="FFFFFF" w:themeFill="background1"/>
            <w:textDirection w:val="btLr"/>
            <w:vAlign w:val="center"/>
          </w:tcPr>
          <w:p w14:paraId="05CD36D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628C2767" w14:textId="77777777">
        <w:trPr>
          <w:trHeight w:val="519"/>
        </w:trPr>
        <w:tc>
          <w:tcPr>
            <w:tcW w:w="233" w:type="pct"/>
            <w:shd w:val="clear" w:color="auto" w:fill="FFFFFF" w:themeFill="background1"/>
          </w:tcPr>
          <w:p w14:paraId="241C979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3" w:type="pct"/>
            <w:shd w:val="clear" w:color="auto" w:fill="FFFFFF" w:themeFill="background1"/>
          </w:tcPr>
          <w:p w14:paraId="77F175F1"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327" w:type="pct"/>
            <w:shd w:val="clear" w:color="auto" w:fill="FFFFFF" w:themeFill="background1"/>
          </w:tcPr>
          <w:p w14:paraId="05468DD3"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435" w:type="pct"/>
            <w:shd w:val="clear" w:color="auto" w:fill="FFFFFF" w:themeFill="background1"/>
          </w:tcPr>
          <w:p w14:paraId="7EBB811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7A5413FD"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mineku</w:t>
            </w:r>
          </w:p>
        </w:tc>
        <w:tc>
          <w:tcPr>
            <w:tcW w:w="391" w:type="pct"/>
          </w:tcPr>
          <w:p w14:paraId="068FB97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PSR22</w:t>
            </w:r>
          </w:p>
        </w:tc>
        <w:tc>
          <w:tcPr>
            <w:tcW w:w="1033" w:type="pct"/>
          </w:tcPr>
          <w:p w14:paraId="52C9C02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Koolituse lõppedes kvalifikatsiooni saanud haridus- ja noortevaldkonna töötajad </w:t>
            </w:r>
          </w:p>
        </w:tc>
        <w:tc>
          <w:tcPr>
            <w:tcW w:w="689" w:type="pct"/>
          </w:tcPr>
          <w:p w14:paraId="20DD501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osaluskord</w:t>
            </w:r>
          </w:p>
        </w:tc>
        <w:tc>
          <w:tcPr>
            <w:tcW w:w="387" w:type="pct"/>
          </w:tcPr>
          <w:p w14:paraId="655562F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70%</w:t>
            </w:r>
          </w:p>
        </w:tc>
        <w:tc>
          <w:tcPr>
            <w:tcW w:w="332" w:type="pct"/>
          </w:tcPr>
          <w:p w14:paraId="17C329F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p w14:paraId="352E19C9" w14:textId="77777777" w:rsidR="009D6B67" w:rsidRDefault="009D6B67">
            <w:pPr>
              <w:pStyle w:val="Text1"/>
              <w:spacing w:before="0" w:after="0" w:line="240" w:lineRule="auto"/>
              <w:ind w:left="0"/>
              <w:rPr>
                <w:rFonts w:ascii="Cambria" w:hAnsi="Cambria" w:cstheme="minorHAnsi"/>
                <w:i/>
                <w:iCs/>
                <w:sz w:val="20"/>
                <w:szCs w:val="20"/>
                <w:lang w:val="et-EE"/>
              </w:rPr>
            </w:pPr>
          </w:p>
        </w:tc>
        <w:tc>
          <w:tcPr>
            <w:tcW w:w="367" w:type="pct"/>
          </w:tcPr>
          <w:p w14:paraId="44A0162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 75%</w:t>
            </w:r>
          </w:p>
        </w:tc>
        <w:tc>
          <w:tcPr>
            <w:tcW w:w="572" w:type="pct"/>
          </w:tcPr>
          <w:p w14:paraId="4C7F943D"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SFOS, projektide aru-</w:t>
            </w:r>
          </w:p>
          <w:p w14:paraId="5566C479"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Bidi"/>
                <w:sz w:val="20"/>
                <w:szCs w:val="20"/>
                <w:lang w:val="et-EE"/>
              </w:rPr>
              <w:t>anded</w:t>
            </w:r>
          </w:p>
        </w:tc>
      </w:tr>
      <w:tr w:rsidR="009D6B67" w14:paraId="11610F09" w14:textId="77777777">
        <w:trPr>
          <w:trHeight w:val="434"/>
        </w:trPr>
        <w:tc>
          <w:tcPr>
            <w:tcW w:w="233" w:type="pct"/>
            <w:shd w:val="clear" w:color="auto" w:fill="FFFFFF" w:themeFill="background1"/>
          </w:tcPr>
          <w:p w14:paraId="35D0854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3" w:type="pct"/>
            <w:shd w:val="clear" w:color="auto" w:fill="FFFFFF" w:themeFill="background1"/>
          </w:tcPr>
          <w:p w14:paraId="1B955C4B"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327" w:type="pct"/>
            <w:shd w:val="clear" w:color="auto" w:fill="FFFFFF" w:themeFill="background1"/>
          </w:tcPr>
          <w:p w14:paraId="4C0273E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435" w:type="pct"/>
            <w:shd w:val="clear" w:color="auto" w:fill="FFFFFF" w:themeFill="background1"/>
          </w:tcPr>
          <w:p w14:paraId="15242EEC"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2828BF5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mineku</w:t>
            </w:r>
          </w:p>
        </w:tc>
        <w:tc>
          <w:tcPr>
            <w:tcW w:w="391" w:type="pct"/>
          </w:tcPr>
          <w:p w14:paraId="3E4161D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PSR23</w:t>
            </w:r>
          </w:p>
        </w:tc>
        <w:tc>
          <w:tcPr>
            <w:tcW w:w="1033" w:type="pct"/>
          </w:tcPr>
          <w:p w14:paraId="6D5465C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Prioriteetsetes õppesuundades õppivate õppijate osakaal</w:t>
            </w:r>
          </w:p>
        </w:tc>
        <w:tc>
          <w:tcPr>
            <w:tcW w:w="689" w:type="pct"/>
          </w:tcPr>
          <w:p w14:paraId="59D06A5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kõigist õppijatest</w:t>
            </w:r>
          </w:p>
        </w:tc>
        <w:tc>
          <w:tcPr>
            <w:tcW w:w="387" w:type="pct"/>
          </w:tcPr>
          <w:p w14:paraId="2B8D561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22,5%</w:t>
            </w:r>
          </w:p>
        </w:tc>
        <w:tc>
          <w:tcPr>
            <w:tcW w:w="332" w:type="pct"/>
          </w:tcPr>
          <w:p w14:paraId="682D78B0" w14:textId="77777777" w:rsidR="009D6B67" w:rsidRDefault="00EE5F1F">
            <w:pPr>
              <w:pStyle w:val="Text1"/>
              <w:spacing w:before="0" w:after="0" w:line="240" w:lineRule="auto"/>
              <w:ind w:left="0"/>
              <w:rPr>
                <w:rFonts w:ascii="Cambria" w:hAnsi="Cambria"/>
                <w:sz w:val="20"/>
                <w:szCs w:val="20"/>
                <w:lang w:val="et-EE"/>
              </w:rPr>
            </w:pPr>
            <w:r>
              <w:rPr>
                <w:rFonts w:ascii="Cambria" w:hAnsi="Cambria" w:cstheme="minorBidi"/>
                <w:sz w:val="20"/>
                <w:szCs w:val="20"/>
                <w:lang w:val="et-EE"/>
              </w:rPr>
              <w:t>2020</w:t>
            </w:r>
          </w:p>
        </w:tc>
        <w:tc>
          <w:tcPr>
            <w:tcW w:w="367" w:type="pct"/>
          </w:tcPr>
          <w:p w14:paraId="337BF631" w14:textId="77777777" w:rsidR="009D6B67" w:rsidRDefault="00EE5F1F">
            <w:pPr>
              <w:pStyle w:val="Text1"/>
              <w:spacing w:before="0" w:after="0" w:line="240" w:lineRule="auto"/>
              <w:ind w:left="0"/>
              <w:jc w:val="center"/>
              <w:rPr>
                <w:rFonts w:ascii="Cambria" w:hAnsi="Cambria" w:cstheme="minorBidi"/>
                <w:sz w:val="20"/>
                <w:szCs w:val="20"/>
                <w:lang w:val="et-EE"/>
              </w:rPr>
            </w:pPr>
            <w:r>
              <w:rPr>
                <w:rFonts w:ascii="Cambria" w:hAnsi="Cambria" w:cstheme="minorBidi"/>
                <w:sz w:val="20"/>
                <w:szCs w:val="20"/>
                <w:lang w:val="et-EE"/>
              </w:rPr>
              <w:t>24%</w:t>
            </w:r>
          </w:p>
        </w:tc>
        <w:tc>
          <w:tcPr>
            <w:tcW w:w="572" w:type="pct"/>
          </w:tcPr>
          <w:p w14:paraId="35A0921D"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SFOS, projektide aru-</w:t>
            </w:r>
          </w:p>
          <w:p w14:paraId="6C1233FB"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Bidi"/>
                <w:sz w:val="20"/>
                <w:szCs w:val="20"/>
                <w:lang w:val="et-EE"/>
              </w:rPr>
              <w:t>anded</w:t>
            </w:r>
          </w:p>
        </w:tc>
      </w:tr>
      <w:tr w:rsidR="009D6B67" w14:paraId="4242ACC0" w14:textId="77777777">
        <w:trPr>
          <w:trHeight w:val="434"/>
        </w:trPr>
        <w:tc>
          <w:tcPr>
            <w:tcW w:w="233" w:type="pct"/>
            <w:shd w:val="clear" w:color="auto" w:fill="FFFFFF" w:themeFill="background1"/>
          </w:tcPr>
          <w:p w14:paraId="538A80A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3" w:type="pct"/>
            <w:shd w:val="clear" w:color="auto" w:fill="FFFFFF" w:themeFill="background1"/>
          </w:tcPr>
          <w:p w14:paraId="03761283"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327" w:type="pct"/>
            <w:shd w:val="clear" w:color="auto" w:fill="FFFFFF" w:themeFill="background1"/>
          </w:tcPr>
          <w:p w14:paraId="63B0D38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435" w:type="pct"/>
            <w:shd w:val="clear" w:color="auto" w:fill="FFFFFF" w:themeFill="background1"/>
          </w:tcPr>
          <w:p w14:paraId="11AFB4C4"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1CB68B1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mineku</w:t>
            </w:r>
          </w:p>
        </w:tc>
        <w:tc>
          <w:tcPr>
            <w:tcW w:w="391" w:type="pct"/>
          </w:tcPr>
          <w:p w14:paraId="22019FB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PSR24</w:t>
            </w:r>
          </w:p>
        </w:tc>
        <w:tc>
          <w:tcPr>
            <w:tcW w:w="1033" w:type="pct"/>
          </w:tcPr>
          <w:p w14:paraId="3358B3C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Õppe kvaliteedi arendamise projektid lõpetanud kõrgharidusasutuste arv</w:t>
            </w:r>
          </w:p>
        </w:tc>
        <w:tc>
          <w:tcPr>
            <w:tcW w:w="689" w:type="pct"/>
          </w:tcPr>
          <w:p w14:paraId="6CF4B42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õppeasutuste arv </w:t>
            </w:r>
          </w:p>
        </w:tc>
        <w:tc>
          <w:tcPr>
            <w:tcW w:w="387" w:type="pct"/>
          </w:tcPr>
          <w:p w14:paraId="02B0092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332" w:type="pct"/>
          </w:tcPr>
          <w:p w14:paraId="365AB2B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367" w:type="pct"/>
          </w:tcPr>
          <w:p w14:paraId="5087091F"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15</w:t>
            </w:r>
          </w:p>
        </w:tc>
        <w:tc>
          <w:tcPr>
            <w:tcW w:w="572" w:type="pct"/>
          </w:tcPr>
          <w:p w14:paraId="6775D7A8"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SFOS, projektide aru-</w:t>
            </w:r>
          </w:p>
          <w:p w14:paraId="2EDF295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Bidi"/>
                <w:sz w:val="20"/>
                <w:szCs w:val="20"/>
                <w:lang w:val="et-EE"/>
              </w:rPr>
              <w:t>anded</w:t>
            </w:r>
          </w:p>
        </w:tc>
      </w:tr>
      <w:tr w:rsidR="009D6B67" w14:paraId="3A3C4D4D" w14:textId="77777777">
        <w:trPr>
          <w:trHeight w:val="434"/>
        </w:trPr>
        <w:tc>
          <w:tcPr>
            <w:tcW w:w="233" w:type="pct"/>
            <w:shd w:val="clear" w:color="auto" w:fill="FFFFFF" w:themeFill="background1"/>
          </w:tcPr>
          <w:p w14:paraId="12EA250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3" w:type="pct"/>
            <w:shd w:val="clear" w:color="auto" w:fill="FFFFFF" w:themeFill="background1"/>
          </w:tcPr>
          <w:p w14:paraId="3B9B713C"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327" w:type="pct"/>
            <w:shd w:val="clear" w:color="auto" w:fill="FFFFFF" w:themeFill="background1"/>
          </w:tcPr>
          <w:p w14:paraId="5553CFA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435" w:type="pct"/>
            <w:shd w:val="clear" w:color="auto" w:fill="FFFFFF" w:themeFill="background1"/>
          </w:tcPr>
          <w:p w14:paraId="0B52371A"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6C18967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mineku</w:t>
            </w:r>
          </w:p>
        </w:tc>
        <w:tc>
          <w:tcPr>
            <w:tcW w:w="391" w:type="pct"/>
          </w:tcPr>
          <w:p w14:paraId="0651520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PSR25</w:t>
            </w:r>
          </w:p>
        </w:tc>
        <w:tc>
          <w:tcPr>
            <w:tcW w:w="1033" w:type="pct"/>
          </w:tcPr>
          <w:p w14:paraId="78C3FD7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Töökohapõhises õppes osalejad, kes said tegevuse lõppedes kvalifikatsiooni</w:t>
            </w:r>
          </w:p>
        </w:tc>
        <w:tc>
          <w:tcPr>
            <w:tcW w:w="689" w:type="pct"/>
          </w:tcPr>
          <w:p w14:paraId="11DF261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Osaluskord</w:t>
            </w:r>
          </w:p>
          <w:p w14:paraId="38C5A111" w14:textId="77777777" w:rsidR="009D6B67" w:rsidRDefault="009D6B67">
            <w:pPr>
              <w:pStyle w:val="Text1"/>
              <w:spacing w:before="0" w:after="0" w:line="240" w:lineRule="auto"/>
              <w:ind w:left="0"/>
              <w:rPr>
                <w:rFonts w:ascii="Cambria" w:hAnsi="Cambria"/>
                <w:sz w:val="20"/>
                <w:szCs w:val="20"/>
                <w:lang w:val="et-EE"/>
              </w:rPr>
            </w:pPr>
          </w:p>
        </w:tc>
        <w:tc>
          <w:tcPr>
            <w:tcW w:w="387" w:type="pct"/>
          </w:tcPr>
          <w:p w14:paraId="10C0D90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69%</w:t>
            </w:r>
          </w:p>
        </w:tc>
        <w:tc>
          <w:tcPr>
            <w:tcW w:w="332" w:type="pct"/>
          </w:tcPr>
          <w:p w14:paraId="5153935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367" w:type="pct"/>
          </w:tcPr>
          <w:p w14:paraId="0E47BB8F" w14:textId="77777777" w:rsidR="009D6B67" w:rsidRDefault="00EE5F1F">
            <w:pPr>
              <w:pStyle w:val="Text1"/>
              <w:spacing w:before="0" w:after="0" w:line="240" w:lineRule="auto"/>
              <w:ind w:left="0"/>
              <w:jc w:val="center"/>
              <w:rPr>
                <w:rFonts w:ascii="Cambria" w:hAnsi="Cambria" w:cstheme="minorBidi"/>
                <w:sz w:val="20"/>
                <w:szCs w:val="20"/>
                <w:lang w:val="et-EE"/>
              </w:rPr>
            </w:pPr>
            <w:r>
              <w:rPr>
                <w:rFonts w:ascii="Cambria" w:hAnsi="Cambria" w:cstheme="minorBidi"/>
                <w:sz w:val="20"/>
                <w:szCs w:val="20"/>
                <w:lang w:val="et-EE"/>
              </w:rPr>
              <w:t xml:space="preserve"> 75%</w:t>
            </w:r>
          </w:p>
        </w:tc>
        <w:tc>
          <w:tcPr>
            <w:tcW w:w="572" w:type="pct"/>
          </w:tcPr>
          <w:p w14:paraId="70F31FB5"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SFOS, projektide aru-</w:t>
            </w:r>
          </w:p>
          <w:p w14:paraId="3A145CE3"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Bidi"/>
                <w:sz w:val="20"/>
                <w:szCs w:val="20"/>
                <w:lang w:val="et-EE"/>
              </w:rPr>
              <w:t>anded</w:t>
            </w:r>
          </w:p>
        </w:tc>
      </w:tr>
    </w:tbl>
    <w:p w14:paraId="366E5ED6" w14:textId="77777777" w:rsidR="009D6B67" w:rsidRDefault="00EE5F1F">
      <w:pPr>
        <w:pStyle w:val="Pealkiri5"/>
        <w:keepNext/>
        <w:numPr>
          <w:ilvl w:val="4"/>
          <w:numId w:val="82"/>
        </w:numPr>
        <w:ind w:left="1275" w:hanging="1077"/>
        <w:rPr>
          <w:lang w:val="et-EE"/>
        </w:rPr>
      </w:pPr>
      <w:r>
        <w:rPr>
          <w:lang w:val="et-EE"/>
        </w:rPr>
        <w:t>Programmi rahaliste vahendite (EL) esialgne jaotus sekkumise liigi järgi</w:t>
      </w:r>
    </w:p>
    <w:p w14:paraId="433905BE" w14:textId="0F2DD771" w:rsidR="009D6B67" w:rsidRDefault="00EE5F1F">
      <w:pPr>
        <w:pStyle w:val="Pealdis"/>
        <w:keepNext/>
        <w:jc w:val="left"/>
        <w:rPr>
          <w:rFonts w:ascii="Cambria" w:hAnsi="Cambria" w:cstheme="minorHAnsi"/>
          <w:lang w:val="et-EE"/>
        </w:rPr>
      </w:pPr>
      <w:r>
        <w:rPr>
          <w:lang w:val="et-EE"/>
        </w:rPr>
        <w:t xml:space="preserve">Tabel </w:t>
      </w:r>
      <w:del w:id="1405" w:author="Kaisa Tähe - RAM" w:date="2025-10-13T15:37:00Z" w16du:dateUtc="2025-10-13T12:37:00Z">
        <w:r w:rsidDel="00335749">
          <w:rPr>
            <w:lang w:val="et-EE"/>
          </w:rPr>
          <w:fldChar w:fldCharType="begin"/>
        </w:r>
        <w:r w:rsidDel="00335749">
          <w:rPr>
            <w:lang w:val="et-EE"/>
          </w:rPr>
          <w:delInstrText xml:space="preserve"> SEQ Tabel \* ARABIC </w:delInstrText>
        </w:r>
        <w:r w:rsidDel="00335749">
          <w:rPr>
            <w:lang w:val="et-EE"/>
          </w:rPr>
          <w:fldChar w:fldCharType="separate"/>
        </w:r>
        <w:r w:rsidDel="00335749">
          <w:rPr>
            <w:lang w:val="et-EE"/>
          </w:rPr>
          <w:delText>90</w:delText>
        </w:r>
        <w:r w:rsidDel="00335749">
          <w:rPr>
            <w:lang w:val="et-EE"/>
          </w:rPr>
          <w:fldChar w:fldCharType="end"/>
        </w:r>
      </w:del>
      <w:ins w:id="1406" w:author="Kaisa Tähe - RAM" w:date="2025-10-13T15:37:00Z" w16du:dateUtc="2025-10-13T12:37:00Z">
        <w:r w:rsidR="00335749">
          <w:rPr>
            <w:lang w:val="et-EE"/>
          </w:rPr>
          <w:t>102</w:t>
        </w:r>
      </w:ins>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242"/>
        <w:gridCol w:w="681"/>
        <w:gridCol w:w="1241"/>
        <w:gridCol w:w="1287"/>
        <w:gridCol w:w="2694"/>
        <w:gridCol w:w="2483"/>
      </w:tblGrid>
      <w:tr w:rsidR="009D6B67" w14:paraId="547FB725" w14:textId="77777777">
        <w:tc>
          <w:tcPr>
            <w:tcW w:w="661" w:type="pct"/>
          </w:tcPr>
          <w:p w14:paraId="7D9E273B"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HAnsi"/>
                <w:b/>
                <w:bCs/>
                <w:sz w:val="20"/>
                <w:szCs w:val="20"/>
                <w:lang w:val="et-EE"/>
              </w:rPr>
              <w:t>Prioriteedi number</w:t>
            </w:r>
          </w:p>
        </w:tc>
        <w:tc>
          <w:tcPr>
            <w:tcW w:w="368" w:type="pct"/>
          </w:tcPr>
          <w:p w14:paraId="37540123"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Fond</w:t>
            </w:r>
          </w:p>
        </w:tc>
        <w:tc>
          <w:tcPr>
            <w:tcW w:w="662" w:type="pct"/>
          </w:tcPr>
          <w:p w14:paraId="2CBC7B8D"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Piirkonna kategooria</w:t>
            </w:r>
          </w:p>
        </w:tc>
        <w:tc>
          <w:tcPr>
            <w:tcW w:w="589" w:type="pct"/>
          </w:tcPr>
          <w:p w14:paraId="55DC8FE9"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Erieesmärk</w:t>
            </w:r>
          </w:p>
        </w:tc>
        <w:tc>
          <w:tcPr>
            <w:tcW w:w="1415" w:type="pct"/>
          </w:tcPr>
          <w:p w14:paraId="0989C69F"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Kood</w:t>
            </w:r>
          </w:p>
        </w:tc>
        <w:tc>
          <w:tcPr>
            <w:tcW w:w="1305" w:type="pct"/>
          </w:tcPr>
          <w:p w14:paraId="05958799"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Summa (eurodes)</w:t>
            </w:r>
          </w:p>
        </w:tc>
      </w:tr>
      <w:tr w:rsidR="009D6B67" w14:paraId="0211E456" w14:textId="77777777">
        <w:tc>
          <w:tcPr>
            <w:tcW w:w="661" w:type="pct"/>
          </w:tcPr>
          <w:p w14:paraId="42A1F9F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68" w:type="pct"/>
          </w:tcPr>
          <w:p w14:paraId="5AFFEF78"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662" w:type="pct"/>
          </w:tcPr>
          <w:p w14:paraId="2792ADE8"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589" w:type="pct"/>
          </w:tcPr>
          <w:p w14:paraId="4126528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1415" w:type="pct"/>
          </w:tcPr>
          <w:p w14:paraId="7639F10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145</w:t>
            </w:r>
          </w:p>
        </w:tc>
        <w:tc>
          <w:tcPr>
            <w:tcW w:w="1305" w:type="pct"/>
          </w:tcPr>
          <w:p w14:paraId="27E11C92"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15 690 673</w:t>
            </w:r>
          </w:p>
        </w:tc>
      </w:tr>
      <w:tr w:rsidR="009D6B67" w14:paraId="26AD7FCF" w14:textId="77777777">
        <w:tc>
          <w:tcPr>
            <w:tcW w:w="661" w:type="pct"/>
          </w:tcPr>
          <w:p w14:paraId="03715BD0"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68" w:type="pct"/>
          </w:tcPr>
          <w:p w14:paraId="2EDBE041"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662" w:type="pct"/>
          </w:tcPr>
          <w:p w14:paraId="4436F618"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589" w:type="pct"/>
          </w:tcPr>
          <w:p w14:paraId="0B8BD52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1415" w:type="pct"/>
          </w:tcPr>
          <w:p w14:paraId="0E7D97B5"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148</w:t>
            </w:r>
          </w:p>
        </w:tc>
        <w:tc>
          <w:tcPr>
            <w:tcW w:w="1305" w:type="pct"/>
          </w:tcPr>
          <w:p w14:paraId="0331C05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9 628 666</w:t>
            </w:r>
          </w:p>
        </w:tc>
      </w:tr>
      <w:tr w:rsidR="009D6B67" w14:paraId="5B8800C5" w14:textId="77777777">
        <w:tc>
          <w:tcPr>
            <w:tcW w:w="661" w:type="pct"/>
          </w:tcPr>
          <w:p w14:paraId="690D01BD"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68" w:type="pct"/>
          </w:tcPr>
          <w:p w14:paraId="3308A2D3"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662" w:type="pct"/>
          </w:tcPr>
          <w:p w14:paraId="6D5B5975"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589" w:type="pct"/>
          </w:tcPr>
          <w:p w14:paraId="6483D16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1415" w:type="pct"/>
          </w:tcPr>
          <w:p w14:paraId="3005CFB6"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149</w:t>
            </w:r>
          </w:p>
        </w:tc>
        <w:tc>
          <w:tcPr>
            <w:tcW w:w="1305" w:type="pct"/>
          </w:tcPr>
          <w:p w14:paraId="69FE4AC9" w14:textId="654135DD" w:rsidR="009D6B67" w:rsidRDefault="00EE5F1F">
            <w:pPr>
              <w:spacing w:before="60" w:after="60" w:line="240" w:lineRule="auto"/>
              <w:rPr>
                <w:rFonts w:ascii="Cambria" w:hAnsi="Cambria" w:cstheme="minorHAnsi"/>
                <w:sz w:val="20"/>
                <w:szCs w:val="20"/>
                <w:lang w:val="et-EE"/>
              </w:rPr>
            </w:pPr>
            <w:commentRangeStart w:id="1407"/>
            <w:del w:id="1408" w:author="Kaisa Tähe - RAM" w:date="2025-07-17T11:34:00Z" w16du:dateUtc="2025-07-17T08:34:00Z">
              <w:r w:rsidDel="00983AC6">
                <w:rPr>
                  <w:rFonts w:ascii="Cambria" w:hAnsi="Cambria" w:cstheme="minorHAnsi"/>
                  <w:sz w:val="20"/>
                  <w:szCs w:val="20"/>
                  <w:lang w:val="et-EE"/>
                </w:rPr>
                <w:delText>63 397 972</w:delText>
              </w:r>
            </w:del>
            <w:ins w:id="1409" w:author="Kaisa Tähe - RAM" w:date="2025-07-17T11:34:00Z" w16du:dateUtc="2025-07-17T08:34:00Z">
              <w:r w:rsidR="0019438D">
                <w:rPr>
                  <w:rFonts w:ascii="Cambria" w:hAnsi="Cambria" w:cstheme="minorHAnsi"/>
                  <w:sz w:val="20"/>
                  <w:szCs w:val="20"/>
                  <w:lang w:val="et-EE"/>
                </w:rPr>
                <w:t>60 522 672</w:t>
              </w:r>
            </w:ins>
            <w:commentRangeEnd w:id="1407"/>
            <w:ins w:id="1410" w:author="Kaisa Tähe - RAM" w:date="2025-07-17T11:36:00Z" w16du:dateUtc="2025-07-17T08:36:00Z">
              <w:r w:rsidR="007000D4">
                <w:rPr>
                  <w:rStyle w:val="Kommentaariviide"/>
                  <w:rFonts w:ascii="Cambria" w:hAnsi="Cambria" w:cstheme="minorHAnsi"/>
                  <w:sz w:val="20"/>
                  <w:szCs w:val="20"/>
                  <w:lang w:val="et-EE"/>
                </w:rPr>
                <w:commentReference w:id="1407"/>
              </w:r>
            </w:ins>
          </w:p>
        </w:tc>
      </w:tr>
      <w:tr w:rsidR="009D6B67" w14:paraId="3DE13A6F" w14:textId="77777777">
        <w:tc>
          <w:tcPr>
            <w:tcW w:w="661" w:type="pct"/>
          </w:tcPr>
          <w:p w14:paraId="0B927A29"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68" w:type="pct"/>
          </w:tcPr>
          <w:p w14:paraId="0D651C4A"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662" w:type="pct"/>
          </w:tcPr>
          <w:p w14:paraId="7AFAE87E"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589" w:type="pct"/>
          </w:tcPr>
          <w:p w14:paraId="06B63106"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1415" w:type="pct"/>
          </w:tcPr>
          <w:p w14:paraId="1683616A"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150</w:t>
            </w:r>
          </w:p>
        </w:tc>
        <w:tc>
          <w:tcPr>
            <w:tcW w:w="1305" w:type="pct"/>
          </w:tcPr>
          <w:p w14:paraId="493CD5C1" w14:textId="3E497152" w:rsidR="009D6B67" w:rsidRDefault="00EE5F1F">
            <w:pPr>
              <w:spacing w:before="60" w:after="60" w:line="240" w:lineRule="auto"/>
              <w:rPr>
                <w:rFonts w:ascii="Cambria" w:hAnsi="Cambria" w:cstheme="minorHAnsi"/>
                <w:sz w:val="20"/>
                <w:szCs w:val="20"/>
                <w:lang w:val="et-EE"/>
              </w:rPr>
            </w:pPr>
            <w:del w:id="1411" w:author="Kaisa Tähe - RAM" w:date="2025-07-17T11:34:00Z" w16du:dateUtc="2025-07-17T08:34:00Z">
              <w:r w:rsidDel="00912574">
                <w:rPr>
                  <w:rFonts w:ascii="Cambria" w:hAnsi="Cambria" w:cstheme="minorHAnsi"/>
                  <w:sz w:val="20"/>
                  <w:szCs w:val="20"/>
                  <w:lang w:val="et-EE"/>
                </w:rPr>
                <w:delText>43 363 806</w:delText>
              </w:r>
            </w:del>
            <w:ins w:id="1412" w:author="Kaisa Tähe - RAM" w:date="2025-07-17T11:34:00Z" w16du:dateUtc="2025-07-17T08:34:00Z">
              <w:r w:rsidR="00887F05">
                <w:rPr>
                  <w:rFonts w:ascii="Cambria" w:hAnsi="Cambria" w:cstheme="minorHAnsi"/>
                  <w:sz w:val="20"/>
                  <w:szCs w:val="20"/>
                  <w:lang w:val="et-EE"/>
                </w:rPr>
                <w:t>41 892 805</w:t>
              </w:r>
            </w:ins>
          </w:p>
        </w:tc>
      </w:tr>
    </w:tbl>
    <w:p w14:paraId="048B8EB1" w14:textId="7178348A" w:rsidR="009D6B67" w:rsidRDefault="00EE5F1F">
      <w:pPr>
        <w:pStyle w:val="Pealdis"/>
        <w:keepNext/>
        <w:jc w:val="left"/>
        <w:rPr>
          <w:rFonts w:ascii="Cambria" w:hAnsi="Cambria" w:cstheme="minorHAnsi"/>
          <w:lang w:val="et-EE"/>
        </w:rPr>
      </w:pPr>
      <w:r>
        <w:rPr>
          <w:lang w:val="et-EE"/>
        </w:rPr>
        <w:t xml:space="preserve">Tabel </w:t>
      </w:r>
      <w:del w:id="1413" w:author="Kaisa Tähe - RAM" w:date="2025-10-13T15:38:00Z" w16du:dateUtc="2025-10-13T12:38:00Z">
        <w:r w:rsidDel="00335749">
          <w:rPr>
            <w:lang w:val="et-EE"/>
          </w:rPr>
          <w:fldChar w:fldCharType="begin"/>
        </w:r>
        <w:r w:rsidDel="00335749">
          <w:rPr>
            <w:lang w:val="et-EE"/>
          </w:rPr>
          <w:delInstrText xml:space="preserve"> SEQ Tabel \* ARABIC </w:delInstrText>
        </w:r>
        <w:r w:rsidDel="00335749">
          <w:rPr>
            <w:lang w:val="et-EE"/>
          </w:rPr>
          <w:fldChar w:fldCharType="separate"/>
        </w:r>
        <w:r w:rsidDel="00335749">
          <w:rPr>
            <w:lang w:val="et-EE"/>
          </w:rPr>
          <w:delText>91</w:delText>
        </w:r>
        <w:r w:rsidDel="00335749">
          <w:rPr>
            <w:lang w:val="et-EE"/>
          </w:rPr>
          <w:fldChar w:fldCharType="end"/>
        </w:r>
      </w:del>
      <w:ins w:id="1414" w:author="Kaisa Tähe - RAM" w:date="2025-10-13T15:38:00Z" w16du:dateUtc="2025-10-13T12:38:00Z">
        <w:r w:rsidR="00335749">
          <w:rPr>
            <w:lang w:val="et-EE"/>
          </w:rPr>
          <w:t>103</w:t>
        </w:r>
      </w:ins>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26B2672F" w14:textId="77777777">
        <w:tc>
          <w:tcPr>
            <w:tcW w:w="775" w:type="pct"/>
          </w:tcPr>
          <w:p w14:paraId="78EDD205"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HAnsi"/>
                <w:b/>
                <w:bCs/>
                <w:sz w:val="20"/>
                <w:szCs w:val="20"/>
                <w:lang w:val="et-EE"/>
              </w:rPr>
              <w:t>Prioriteedi number</w:t>
            </w:r>
          </w:p>
        </w:tc>
        <w:tc>
          <w:tcPr>
            <w:tcW w:w="422" w:type="pct"/>
          </w:tcPr>
          <w:p w14:paraId="569F1315"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Fond</w:t>
            </w:r>
          </w:p>
        </w:tc>
        <w:tc>
          <w:tcPr>
            <w:tcW w:w="1206" w:type="pct"/>
          </w:tcPr>
          <w:p w14:paraId="2FAC03D7"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Piirkonna kategooria</w:t>
            </w:r>
          </w:p>
        </w:tc>
        <w:tc>
          <w:tcPr>
            <w:tcW w:w="1155" w:type="pct"/>
          </w:tcPr>
          <w:p w14:paraId="751C2891"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Erieesmärk</w:t>
            </w:r>
          </w:p>
        </w:tc>
        <w:tc>
          <w:tcPr>
            <w:tcW w:w="430" w:type="pct"/>
          </w:tcPr>
          <w:p w14:paraId="544D3E3B"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Kood</w:t>
            </w:r>
          </w:p>
        </w:tc>
        <w:tc>
          <w:tcPr>
            <w:tcW w:w="1012" w:type="pct"/>
          </w:tcPr>
          <w:p w14:paraId="32594B81"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Summa (eurodes)</w:t>
            </w:r>
          </w:p>
        </w:tc>
      </w:tr>
      <w:tr w:rsidR="009D6B67" w14:paraId="4219F4DD" w14:textId="77777777">
        <w:tc>
          <w:tcPr>
            <w:tcW w:w="775" w:type="pct"/>
          </w:tcPr>
          <w:p w14:paraId="252D4F51"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564896B7"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1206" w:type="pct"/>
          </w:tcPr>
          <w:p w14:paraId="39CABE7A"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1155" w:type="pct"/>
          </w:tcPr>
          <w:p w14:paraId="31FA198D"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430" w:type="pct"/>
          </w:tcPr>
          <w:p w14:paraId="62B2F7C8"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01</w:t>
            </w:r>
          </w:p>
        </w:tc>
        <w:tc>
          <w:tcPr>
            <w:tcW w:w="1012" w:type="pct"/>
          </w:tcPr>
          <w:p w14:paraId="06D8B164" w14:textId="5B07C683" w:rsidR="009D6B67" w:rsidRDefault="00EC4024">
            <w:pPr>
              <w:spacing w:before="60" w:after="60" w:line="240" w:lineRule="auto"/>
              <w:rPr>
                <w:rFonts w:ascii="Cambria" w:hAnsi="Cambria" w:cstheme="minorHAnsi"/>
                <w:sz w:val="20"/>
                <w:szCs w:val="20"/>
                <w:lang w:val="et-EE"/>
              </w:rPr>
            </w:pPr>
            <w:ins w:id="1415" w:author="Kaisa Tähe - RAM" w:date="2025-07-17T11:36:00Z" w16du:dateUtc="2025-07-17T08:36:00Z">
              <w:r>
                <w:rPr>
                  <w:rFonts w:ascii="Cambria" w:hAnsi="Cambria" w:cstheme="minorHAnsi"/>
                  <w:sz w:val="20"/>
                  <w:szCs w:val="20"/>
                  <w:lang w:val="et-EE"/>
                </w:rPr>
                <w:t xml:space="preserve">127 734 </w:t>
              </w:r>
            </w:ins>
            <w:ins w:id="1416" w:author="Kaisa Tähe - RAM" w:date="2025-11-06T10:25:00Z" w16du:dateUtc="2025-11-06T08:25:00Z">
              <w:r w:rsidR="00641C99">
                <w:rPr>
                  <w:rFonts w:ascii="Cambria" w:hAnsi="Cambria" w:cstheme="minorHAnsi"/>
                  <w:sz w:val="20"/>
                  <w:szCs w:val="20"/>
                  <w:lang w:val="et-EE"/>
                </w:rPr>
                <w:t>8</w:t>
              </w:r>
            </w:ins>
            <w:ins w:id="1417" w:author="Kaisa Tähe - RAM" w:date="2025-07-17T11:36:00Z" w16du:dateUtc="2025-07-17T08:36:00Z">
              <w:r>
                <w:rPr>
                  <w:rFonts w:ascii="Cambria" w:hAnsi="Cambria" w:cstheme="minorHAnsi"/>
                  <w:sz w:val="20"/>
                  <w:szCs w:val="20"/>
                  <w:lang w:val="et-EE"/>
                </w:rPr>
                <w:t>16</w:t>
              </w:r>
            </w:ins>
            <w:del w:id="1418" w:author="Kaisa Tähe - RAM" w:date="2025-07-17T11:36:00Z" w16du:dateUtc="2025-07-17T08:36:00Z">
              <w:r w:rsidR="00EE5F1F" w:rsidDel="00EC4024">
                <w:rPr>
                  <w:rFonts w:ascii="Cambria" w:hAnsi="Cambria" w:cstheme="minorHAnsi"/>
                  <w:sz w:val="20"/>
                  <w:szCs w:val="20"/>
                  <w:lang w:val="et-EE"/>
                </w:rPr>
                <w:delText>132 081 117</w:delText>
              </w:r>
            </w:del>
          </w:p>
        </w:tc>
      </w:tr>
    </w:tbl>
    <w:p w14:paraId="78D38A37" w14:textId="3DC2EF03" w:rsidR="009D6B67" w:rsidRDefault="00EE5F1F">
      <w:pPr>
        <w:pStyle w:val="Pealdis"/>
        <w:keepNext/>
        <w:jc w:val="left"/>
        <w:rPr>
          <w:rFonts w:ascii="Cambria" w:hAnsi="Cambria" w:cstheme="minorHAnsi"/>
          <w:lang w:val="et-EE"/>
        </w:rPr>
      </w:pPr>
      <w:r>
        <w:rPr>
          <w:lang w:val="et-EE"/>
        </w:rPr>
        <w:t xml:space="preserve">Tabel </w:t>
      </w:r>
      <w:del w:id="1419" w:author="Kaisa Tähe - RAM" w:date="2025-10-13T15:38:00Z" w16du:dateUtc="2025-10-13T12:38:00Z">
        <w:r w:rsidDel="008810F2">
          <w:rPr>
            <w:lang w:val="et-EE"/>
          </w:rPr>
          <w:fldChar w:fldCharType="begin"/>
        </w:r>
        <w:r w:rsidDel="008810F2">
          <w:rPr>
            <w:lang w:val="et-EE"/>
          </w:rPr>
          <w:delInstrText xml:space="preserve"> SEQ Tabel \* ARABIC </w:delInstrText>
        </w:r>
        <w:r w:rsidDel="008810F2">
          <w:rPr>
            <w:lang w:val="et-EE"/>
          </w:rPr>
          <w:fldChar w:fldCharType="separate"/>
        </w:r>
        <w:r w:rsidDel="008810F2">
          <w:rPr>
            <w:lang w:val="et-EE"/>
          </w:rPr>
          <w:delText>92</w:delText>
        </w:r>
        <w:r w:rsidDel="008810F2">
          <w:rPr>
            <w:lang w:val="et-EE"/>
          </w:rPr>
          <w:fldChar w:fldCharType="end"/>
        </w:r>
      </w:del>
      <w:ins w:id="1420" w:author="Kaisa Tähe - RAM" w:date="2025-10-13T15:38:00Z" w16du:dateUtc="2025-10-13T12:38:00Z">
        <w:r w:rsidR="008810F2">
          <w:rPr>
            <w:lang w:val="et-EE"/>
          </w:rPr>
          <w:t>104</w:t>
        </w:r>
      </w:ins>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53DAE50" w14:textId="77777777">
        <w:tc>
          <w:tcPr>
            <w:tcW w:w="775" w:type="pct"/>
          </w:tcPr>
          <w:p w14:paraId="666A483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1660E635"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1E6C47A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3B04FD8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497ED83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2238B9D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6F9BFBCD" w14:textId="77777777">
        <w:tc>
          <w:tcPr>
            <w:tcW w:w="775" w:type="pct"/>
          </w:tcPr>
          <w:p w14:paraId="5A552B05"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20"/>
                <w:lang w:val="et-EE"/>
              </w:rPr>
              <w:t>6</w:t>
            </w:r>
          </w:p>
        </w:tc>
        <w:tc>
          <w:tcPr>
            <w:tcW w:w="422" w:type="pct"/>
          </w:tcPr>
          <w:p w14:paraId="106057AE"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20"/>
                <w:lang w:val="et-EE"/>
              </w:rPr>
              <w:t>ESF+</w:t>
            </w:r>
          </w:p>
        </w:tc>
        <w:tc>
          <w:tcPr>
            <w:tcW w:w="1206" w:type="pct"/>
          </w:tcPr>
          <w:p w14:paraId="5B106129"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20"/>
                <w:lang w:val="et-EE"/>
              </w:rPr>
              <w:t>Ülemineku</w:t>
            </w:r>
          </w:p>
        </w:tc>
        <w:tc>
          <w:tcPr>
            <w:tcW w:w="1155" w:type="pct"/>
          </w:tcPr>
          <w:p w14:paraId="1E6C4F84"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20"/>
                <w:lang w:val="et-EE"/>
              </w:rPr>
              <w:t>e</w:t>
            </w:r>
          </w:p>
        </w:tc>
        <w:tc>
          <w:tcPr>
            <w:tcW w:w="430" w:type="pct"/>
          </w:tcPr>
          <w:p w14:paraId="3C334AD4"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20"/>
                <w:lang w:val="et-EE"/>
              </w:rPr>
              <w:t>33</w:t>
            </w:r>
          </w:p>
        </w:tc>
        <w:tc>
          <w:tcPr>
            <w:tcW w:w="1012" w:type="pct"/>
          </w:tcPr>
          <w:p w14:paraId="16CA729F" w14:textId="69AE100E" w:rsidR="009D6B67" w:rsidRDefault="00EC4024">
            <w:pPr>
              <w:spacing w:before="60" w:after="60" w:line="240" w:lineRule="auto"/>
              <w:rPr>
                <w:rFonts w:ascii="Cambria" w:hAnsi="Cambria" w:cstheme="minorHAnsi"/>
                <w:lang w:val="et-EE"/>
              </w:rPr>
            </w:pPr>
            <w:ins w:id="1421" w:author="Kaisa Tähe - RAM" w:date="2025-07-17T11:36:00Z" w16du:dateUtc="2025-07-17T08:36:00Z">
              <w:r>
                <w:rPr>
                  <w:rFonts w:ascii="Cambria" w:hAnsi="Cambria" w:cstheme="minorHAnsi"/>
                  <w:sz w:val="20"/>
                  <w:szCs w:val="20"/>
                  <w:lang w:val="et-EE"/>
                </w:rPr>
                <w:t xml:space="preserve">127 734 </w:t>
              </w:r>
            </w:ins>
            <w:ins w:id="1422" w:author="Kaisa Tähe - RAM" w:date="2025-11-06T10:25:00Z" w16du:dateUtc="2025-11-06T08:25:00Z">
              <w:r w:rsidR="00641C99">
                <w:rPr>
                  <w:rFonts w:ascii="Cambria" w:hAnsi="Cambria" w:cstheme="minorHAnsi"/>
                  <w:sz w:val="20"/>
                  <w:szCs w:val="20"/>
                  <w:lang w:val="et-EE"/>
                </w:rPr>
                <w:t>8</w:t>
              </w:r>
            </w:ins>
            <w:ins w:id="1423" w:author="Kaisa Tähe - RAM" w:date="2025-07-17T11:36:00Z" w16du:dateUtc="2025-07-17T08:36:00Z">
              <w:r>
                <w:rPr>
                  <w:rFonts w:ascii="Cambria" w:hAnsi="Cambria" w:cstheme="minorHAnsi"/>
                  <w:sz w:val="20"/>
                  <w:szCs w:val="20"/>
                  <w:lang w:val="et-EE"/>
                </w:rPr>
                <w:t>16</w:t>
              </w:r>
            </w:ins>
            <w:del w:id="1424" w:author="Kaisa Tähe - RAM" w:date="2025-07-17T11:36:00Z" w16du:dateUtc="2025-07-17T08:36:00Z">
              <w:r w:rsidR="00EE5F1F" w:rsidDel="00EC4024">
                <w:rPr>
                  <w:rFonts w:ascii="Cambria" w:hAnsi="Cambria" w:cstheme="minorHAnsi"/>
                  <w:sz w:val="20"/>
                  <w:szCs w:val="20"/>
                  <w:lang w:val="et-EE"/>
                </w:rPr>
                <w:delText>132 081 117</w:delText>
              </w:r>
            </w:del>
          </w:p>
        </w:tc>
      </w:tr>
    </w:tbl>
    <w:p w14:paraId="4E17D099" w14:textId="3C6AD92F" w:rsidR="009D6B67" w:rsidRDefault="00EE5F1F">
      <w:pPr>
        <w:pStyle w:val="Pealdis"/>
        <w:keepNext/>
        <w:jc w:val="left"/>
        <w:rPr>
          <w:rFonts w:ascii="Cambria" w:hAnsi="Cambria" w:cstheme="minorHAnsi"/>
          <w:lang w:val="et-EE"/>
        </w:rPr>
      </w:pPr>
      <w:r>
        <w:rPr>
          <w:lang w:val="et-EE"/>
        </w:rPr>
        <w:t xml:space="preserve">Tabel </w:t>
      </w:r>
      <w:del w:id="1425" w:author="Kaisa Tähe - RAM" w:date="2025-10-13T15:38:00Z" w16du:dateUtc="2025-10-13T12:38:00Z">
        <w:r w:rsidDel="008810F2">
          <w:rPr>
            <w:lang w:val="et-EE"/>
          </w:rPr>
          <w:fldChar w:fldCharType="begin"/>
        </w:r>
        <w:r w:rsidDel="008810F2">
          <w:rPr>
            <w:lang w:val="et-EE"/>
          </w:rPr>
          <w:delInstrText xml:space="preserve"> SEQ Tabel \* ARABIC </w:delInstrText>
        </w:r>
        <w:r w:rsidDel="008810F2">
          <w:rPr>
            <w:lang w:val="et-EE"/>
          </w:rPr>
          <w:fldChar w:fldCharType="separate"/>
        </w:r>
        <w:r w:rsidDel="008810F2">
          <w:rPr>
            <w:lang w:val="et-EE"/>
          </w:rPr>
          <w:delText>93</w:delText>
        </w:r>
        <w:r w:rsidDel="008810F2">
          <w:rPr>
            <w:lang w:val="et-EE"/>
          </w:rPr>
          <w:fldChar w:fldCharType="end"/>
        </w:r>
      </w:del>
      <w:ins w:id="1426" w:author="Kaisa Tähe - RAM" w:date="2025-10-13T15:38:00Z" w16du:dateUtc="2025-10-13T12:38:00Z">
        <w:r w:rsidR="008810F2">
          <w:rPr>
            <w:lang w:val="et-EE"/>
          </w:rPr>
          <w:t>105</w:t>
        </w:r>
      </w:ins>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4EA173AF" w14:textId="77777777">
        <w:tc>
          <w:tcPr>
            <w:tcW w:w="775" w:type="pct"/>
          </w:tcPr>
          <w:p w14:paraId="02AA516E"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5B02A640"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0FB0D56C"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0DF8577F"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0B414CA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632647E8"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3931988A" w14:textId="77777777">
        <w:tc>
          <w:tcPr>
            <w:tcW w:w="775" w:type="pct"/>
          </w:tcPr>
          <w:p w14:paraId="22DFE9B3"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20"/>
                <w:lang w:val="et-EE"/>
              </w:rPr>
              <w:lastRenderedPageBreak/>
              <w:t>6</w:t>
            </w:r>
          </w:p>
        </w:tc>
        <w:tc>
          <w:tcPr>
            <w:tcW w:w="422" w:type="pct"/>
          </w:tcPr>
          <w:p w14:paraId="03154BCD"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20"/>
                <w:lang w:val="et-EE"/>
              </w:rPr>
              <w:t>ESF+</w:t>
            </w:r>
          </w:p>
        </w:tc>
        <w:tc>
          <w:tcPr>
            <w:tcW w:w="1206" w:type="pct"/>
          </w:tcPr>
          <w:p w14:paraId="6309ADCB"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20"/>
                <w:lang w:val="et-EE"/>
              </w:rPr>
              <w:t>Ülemineku</w:t>
            </w:r>
          </w:p>
        </w:tc>
        <w:tc>
          <w:tcPr>
            <w:tcW w:w="1155" w:type="pct"/>
          </w:tcPr>
          <w:p w14:paraId="055D390B"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20"/>
                <w:lang w:val="et-EE"/>
              </w:rPr>
              <w:t>e</w:t>
            </w:r>
          </w:p>
        </w:tc>
        <w:tc>
          <w:tcPr>
            <w:tcW w:w="430" w:type="pct"/>
          </w:tcPr>
          <w:p w14:paraId="6461FB83"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20"/>
                <w:lang w:val="et-EE"/>
              </w:rPr>
              <w:t>02</w:t>
            </w:r>
          </w:p>
        </w:tc>
        <w:tc>
          <w:tcPr>
            <w:tcW w:w="1012" w:type="pct"/>
            <w:vAlign w:val="center"/>
          </w:tcPr>
          <w:p w14:paraId="1DFACA5A"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15 690 673</w:t>
            </w:r>
          </w:p>
        </w:tc>
      </w:tr>
      <w:tr w:rsidR="009D6B67" w14:paraId="65540959" w14:textId="77777777">
        <w:tc>
          <w:tcPr>
            <w:tcW w:w="775" w:type="pct"/>
          </w:tcPr>
          <w:p w14:paraId="3EB5C8AA"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 xml:space="preserve">6 </w:t>
            </w:r>
          </w:p>
        </w:tc>
        <w:tc>
          <w:tcPr>
            <w:tcW w:w="422" w:type="pct"/>
          </w:tcPr>
          <w:p w14:paraId="5EDFF620"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1206" w:type="pct"/>
          </w:tcPr>
          <w:p w14:paraId="50F217B2"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1155" w:type="pct"/>
          </w:tcPr>
          <w:p w14:paraId="7283DAF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430" w:type="pct"/>
          </w:tcPr>
          <w:p w14:paraId="4774CEC9"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10</w:t>
            </w:r>
          </w:p>
        </w:tc>
        <w:tc>
          <w:tcPr>
            <w:tcW w:w="1012" w:type="pct"/>
            <w:vAlign w:val="center"/>
          </w:tcPr>
          <w:p w14:paraId="672DDBBF" w14:textId="3757BB56" w:rsidR="009D6B67" w:rsidRDefault="00E856A3">
            <w:pPr>
              <w:spacing w:before="60" w:after="60" w:line="240" w:lineRule="auto"/>
              <w:rPr>
                <w:rFonts w:ascii="Cambria" w:hAnsi="Cambria" w:cstheme="minorHAnsi"/>
                <w:sz w:val="20"/>
                <w:szCs w:val="20"/>
                <w:lang w:val="et-EE"/>
              </w:rPr>
            </w:pPr>
            <w:ins w:id="1427" w:author="Kaisa Tähe - RAM" w:date="2025-07-17T11:37:00Z" w16du:dateUtc="2025-07-17T08:37:00Z">
              <w:r>
                <w:rPr>
                  <w:rFonts w:ascii="Cambria" w:hAnsi="Cambria" w:cs="Calibri"/>
                  <w:color w:val="000000"/>
                  <w:sz w:val="20"/>
                  <w:szCs w:val="20"/>
                  <w:lang w:val="et-EE"/>
                </w:rPr>
                <w:t>112</w:t>
              </w:r>
            </w:ins>
            <w:ins w:id="1428" w:author="Kaisa Tähe - RAM" w:date="2025-11-06T10:27:00Z" w16du:dateUtc="2025-11-06T08:27:00Z">
              <w:r w:rsidR="005E61EB">
                <w:rPr>
                  <w:rFonts w:ascii="Cambria" w:hAnsi="Cambria" w:cs="Calibri"/>
                  <w:color w:val="000000"/>
                  <w:sz w:val="20"/>
                  <w:szCs w:val="20"/>
                  <w:lang w:val="et-EE"/>
                </w:rPr>
                <w:t> 044 143</w:t>
              </w:r>
            </w:ins>
            <w:del w:id="1429" w:author="Kaisa Tähe - RAM" w:date="2025-07-17T11:37:00Z" w16du:dateUtc="2025-07-17T08:37:00Z">
              <w:r w:rsidR="00EE5F1F" w:rsidDel="00E856A3">
                <w:rPr>
                  <w:rFonts w:ascii="Cambria" w:hAnsi="Cambria" w:cs="Calibri"/>
                  <w:color w:val="000000"/>
                  <w:sz w:val="20"/>
                  <w:szCs w:val="20"/>
                  <w:lang w:val="et-EE"/>
                </w:rPr>
                <w:delText>116 390 444</w:delText>
              </w:r>
            </w:del>
          </w:p>
        </w:tc>
      </w:tr>
    </w:tbl>
    <w:p w14:paraId="63F788CD" w14:textId="56E69022" w:rsidR="009D6B67" w:rsidRDefault="00EE5F1F">
      <w:pPr>
        <w:pStyle w:val="Pealdis"/>
        <w:keepNext/>
        <w:jc w:val="left"/>
        <w:rPr>
          <w:rFonts w:ascii="Cambria" w:hAnsi="Cambria" w:cstheme="minorHAnsi"/>
          <w:lang w:val="et-EE"/>
        </w:rPr>
      </w:pPr>
      <w:r>
        <w:rPr>
          <w:lang w:val="et-EE"/>
        </w:rPr>
        <w:t xml:space="preserve">Tabel </w:t>
      </w:r>
      <w:del w:id="1430" w:author="Kaisa Tähe - RAM" w:date="2025-10-13T15:38:00Z" w16du:dateUtc="2025-10-13T12:38:00Z">
        <w:r w:rsidDel="008810F2">
          <w:rPr>
            <w:lang w:val="et-EE"/>
          </w:rPr>
          <w:fldChar w:fldCharType="begin"/>
        </w:r>
        <w:r w:rsidDel="008810F2">
          <w:rPr>
            <w:lang w:val="et-EE"/>
          </w:rPr>
          <w:delInstrText xml:space="preserve"> SEQ Tabel \* ARABIC </w:delInstrText>
        </w:r>
        <w:r w:rsidDel="008810F2">
          <w:rPr>
            <w:lang w:val="et-EE"/>
          </w:rPr>
          <w:fldChar w:fldCharType="separate"/>
        </w:r>
        <w:r w:rsidDel="008810F2">
          <w:rPr>
            <w:lang w:val="et-EE"/>
          </w:rPr>
          <w:delText>94</w:delText>
        </w:r>
        <w:r w:rsidDel="008810F2">
          <w:rPr>
            <w:lang w:val="et-EE"/>
          </w:rPr>
          <w:fldChar w:fldCharType="end"/>
        </w:r>
      </w:del>
      <w:ins w:id="1431" w:author="Kaisa Tähe - RAM" w:date="2025-10-13T15:38:00Z" w16du:dateUtc="2025-10-13T12:38:00Z">
        <w:r w:rsidR="008810F2">
          <w:rPr>
            <w:lang w:val="et-EE"/>
          </w:rPr>
          <w:t>106</w:t>
        </w:r>
      </w:ins>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5E7057DE" w14:textId="77777777">
        <w:tc>
          <w:tcPr>
            <w:tcW w:w="775" w:type="pct"/>
          </w:tcPr>
          <w:p w14:paraId="2A4808C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288567C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20EAFA9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719C164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0C10383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6549E202"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6E9D4B62" w14:textId="77777777">
        <w:tc>
          <w:tcPr>
            <w:tcW w:w="775" w:type="pct"/>
          </w:tcPr>
          <w:p w14:paraId="16E7C421"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545BEFB8"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1206" w:type="pct"/>
          </w:tcPr>
          <w:p w14:paraId="6608357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1155" w:type="pct"/>
          </w:tcPr>
          <w:p w14:paraId="63F8FFD5"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430" w:type="pct"/>
          </w:tcPr>
          <w:p w14:paraId="627B7F25"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02</w:t>
            </w:r>
          </w:p>
        </w:tc>
        <w:tc>
          <w:tcPr>
            <w:tcW w:w="1012" w:type="pct"/>
          </w:tcPr>
          <w:p w14:paraId="36C99671" w14:textId="304CA68E" w:rsidR="009D6B67" w:rsidRPr="004E3E16" w:rsidRDefault="00EE5F1F" w:rsidP="004E3E16">
            <w:pPr>
              <w:spacing w:before="60" w:after="60" w:line="240" w:lineRule="auto"/>
              <w:ind w:left="360"/>
              <w:rPr>
                <w:rFonts w:ascii="Cambria" w:hAnsi="Cambria" w:cstheme="minorHAnsi"/>
                <w:sz w:val="20"/>
                <w:szCs w:val="20"/>
                <w:lang w:val="et-EE"/>
              </w:rPr>
            </w:pPr>
            <w:del w:id="1432" w:author="Kaisa Tähe - RAM" w:date="2025-07-17T11:38:00Z" w16du:dateUtc="2025-07-17T08:38:00Z">
              <w:r w:rsidRPr="004E3E16" w:rsidDel="00227C82">
                <w:rPr>
                  <w:rFonts w:ascii="Cambria" w:hAnsi="Cambria" w:cstheme="minorHAnsi"/>
                  <w:sz w:val="20"/>
                  <w:szCs w:val="20"/>
                  <w:lang w:val="et-EE"/>
                </w:rPr>
                <w:delText xml:space="preserve"> 081 117</w:delText>
              </w:r>
            </w:del>
            <w:ins w:id="1433" w:author="Kaisa Tähe - RAM" w:date="2025-07-17T11:38:00Z" w16du:dateUtc="2025-07-17T08:38:00Z">
              <w:r w:rsidR="009F47CC" w:rsidRPr="00445F4F">
                <w:rPr>
                  <w:rFonts w:ascii="Cambria" w:hAnsi="Cambria" w:cstheme="minorHAnsi"/>
                  <w:sz w:val="20"/>
                  <w:szCs w:val="20"/>
                  <w:lang w:val="et-EE"/>
                </w:rPr>
                <w:t xml:space="preserve">127 734 </w:t>
              </w:r>
            </w:ins>
            <w:ins w:id="1434" w:author="Kaisa Tähe - RAM" w:date="2025-11-06T10:25:00Z" w16du:dateUtc="2025-11-06T08:25:00Z">
              <w:r w:rsidR="00641C99">
                <w:rPr>
                  <w:rFonts w:ascii="Cambria" w:hAnsi="Cambria" w:cstheme="minorHAnsi"/>
                  <w:sz w:val="20"/>
                  <w:szCs w:val="20"/>
                  <w:lang w:val="et-EE"/>
                </w:rPr>
                <w:t>8</w:t>
              </w:r>
            </w:ins>
            <w:ins w:id="1435" w:author="Kaisa Tähe - RAM" w:date="2025-07-17T11:38:00Z" w16du:dateUtc="2025-07-17T08:38:00Z">
              <w:r w:rsidR="009F47CC" w:rsidRPr="00445F4F">
                <w:rPr>
                  <w:rFonts w:ascii="Cambria" w:hAnsi="Cambria" w:cstheme="minorHAnsi"/>
                  <w:sz w:val="20"/>
                  <w:szCs w:val="20"/>
                  <w:lang w:val="et-EE"/>
                </w:rPr>
                <w:t>16</w:t>
              </w:r>
            </w:ins>
          </w:p>
        </w:tc>
      </w:tr>
    </w:tbl>
    <w:p w14:paraId="2361E2BE" w14:textId="77777777" w:rsidR="009D6B67" w:rsidRDefault="009D6B67">
      <w:pPr>
        <w:spacing w:line="240" w:lineRule="auto"/>
        <w:rPr>
          <w:rFonts w:ascii="Cambria" w:eastAsia="Times New Roman" w:hAnsi="Cambria" w:cstheme="minorHAnsi"/>
          <w:b/>
          <w:bCs/>
          <w:highlight w:val="lightGray"/>
          <w:lang w:val="et-EE"/>
        </w:rPr>
      </w:pPr>
    </w:p>
    <w:p w14:paraId="7D445B7A" w14:textId="77777777" w:rsidR="009D6B67" w:rsidRDefault="00EE5F1F">
      <w:pPr>
        <w:pStyle w:val="Pealkiri4"/>
        <w:keepLines/>
        <w:numPr>
          <w:ilvl w:val="3"/>
          <w:numId w:val="82"/>
        </w:numPr>
        <w:tabs>
          <w:tab w:val="clear" w:pos="850"/>
        </w:tabs>
        <w:spacing w:before="0" w:after="240"/>
        <w:ind w:left="1077" w:hanging="1077"/>
        <w:rPr>
          <w:rFonts w:cstheme="minorBidi"/>
          <w:lang w:val="et-EE"/>
        </w:rPr>
      </w:pPr>
      <w:bookmarkStart w:id="1436" w:name="OLE_LINK5"/>
      <w:bookmarkStart w:id="1437" w:name="_Toc210486474"/>
      <w:r>
        <w:rPr>
          <w:rStyle w:val="Pealkiri4Mrk"/>
          <w:rFonts w:cstheme="minorBidi"/>
          <w:b/>
          <w:lang w:val="et-EE"/>
        </w:rPr>
        <w:t>Erieesmärk</w:t>
      </w:r>
      <w:r>
        <w:rPr>
          <w:rFonts w:cstheme="minorBidi"/>
          <w:lang w:val="et-EE"/>
        </w:rPr>
        <w:t xml:space="preserve"> (f)</w:t>
      </w:r>
      <w:r>
        <w:rPr>
          <w:rFonts w:cstheme="minorBidi"/>
          <w:bCs/>
          <w:szCs w:val="24"/>
          <w:lang w:val="et-EE"/>
        </w:rPr>
        <w:t xml:space="preserve"> edendada eelkõige ebasoodsas olukorras olevate rühmade võrdset juurdepääsu kvaliteetsele ja kaasavale haridusele ja koolitusele alates alusharidusest ja lapsehoiust läbi üld- ja kutsehariduse ja -õppe kuni kolmanda taseme hariduseni, samuti täiskasvanuharidusele ja -koolitusele, ning sellise hariduse ja koolituse läbimist, sealhulgas hõlbustada õpirännet kõigile ja ligipääsetavust puuetega inimeste jaoks</w:t>
      </w:r>
      <w:bookmarkEnd w:id="1436"/>
      <w:bookmarkEnd w:id="1437"/>
    </w:p>
    <w:p w14:paraId="427649F6" w14:textId="77777777" w:rsidR="009D6B67" w:rsidRDefault="00EE5F1F">
      <w:pPr>
        <w:pStyle w:val="Pealkiri5"/>
        <w:keepNext/>
        <w:numPr>
          <w:ilvl w:val="4"/>
          <w:numId w:val="82"/>
        </w:numPr>
        <w:ind w:left="1077" w:hanging="1077"/>
        <w:rPr>
          <w:rFonts w:cstheme="minorHAnsi"/>
          <w:lang w:val="et-EE"/>
        </w:rPr>
      </w:pPr>
      <w:r>
        <w:rPr>
          <w:rFonts w:cstheme="minorHAnsi"/>
          <w:lang w:val="et-EE"/>
        </w:rPr>
        <w:t>Fondide sekkumised</w:t>
      </w:r>
    </w:p>
    <w:p w14:paraId="4F0038E9" w14:textId="77777777" w:rsidR="009D6B67" w:rsidRDefault="00EE5F1F">
      <w:pPr>
        <w:keepNext/>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D6D1FDD" w14:textId="77777777">
        <w:tc>
          <w:tcPr>
            <w:tcW w:w="9634" w:type="dxa"/>
          </w:tcPr>
          <w:p w14:paraId="5694149D" w14:textId="77777777" w:rsidR="009D6B67" w:rsidRDefault="00EE5F1F">
            <w:pPr>
              <w:shd w:val="clear" w:color="auto" w:fill="FFFFFF" w:themeFill="background1"/>
              <w:spacing w:line="240" w:lineRule="auto"/>
              <w:jc w:val="both"/>
              <w:rPr>
                <w:rFonts w:asciiTheme="majorHAnsi" w:eastAsia="Times New Roman" w:hAnsiTheme="majorHAnsi" w:cstheme="minorHAnsi"/>
                <w:b/>
                <w:bCs/>
                <w:sz w:val="20"/>
                <w:szCs w:val="20"/>
                <w:lang w:val="et-EE"/>
              </w:rPr>
            </w:pPr>
            <w:r>
              <w:rPr>
                <w:rFonts w:asciiTheme="majorHAnsi" w:hAnsiTheme="majorHAnsi"/>
                <w:b/>
                <w:bCs/>
                <w:sz w:val="20"/>
                <w:szCs w:val="20"/>
                <w:lang w:val="et-EE"/>
              </w:rPr>
              <w:t>Sekkumise eesmärk on järgida Eestile esitatud riigipõhiseid soovitusi (2019)</w:t>
            </w:r>
          </w:p>
          <w:p w14:paraId="09E7C04D" w14:textId="77777777" w:rsidR="009D6B67" w:rsidRDefault="00EE5F1F">
            <w:pPr>
              <w:numPr>
                <w:ilvl w:val="0"/>
                <w:numId w:val="58"/>
              </w:num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Rahvastik väheneb ja vananeb. Demograafiliste muutuste tõttu suureneb surve tööturule, tervishoiule ja sotsiaalsüsteemile. Väikese sündimuse ja tööealise elanikkonna vähenemise kontekstis on inimressursi kvaliteet Eesti konkurentsivõime ja kestlikkuse seisukohast võtmetähtsusega. Olukorras, kus tööturule on sisenemas väikesearvulised põlvkonnad, on vaja tagada, et nad saaksid ühiskonna- ja tööelus maksimaalselt osaleda.</w:t>
            </w:r>
          </w:p>
          <w:p w14:paraId="1AC907B7" w14:textId="77777777" w:rsidR="009D6B67" w:rsidRDefault="00EE5F1F">
            <w:pPr>
              <w:numPr>
                <w:ilvl w:val="0"/>
                <w:numId w:val="58"/>
              </w:num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Koolist väljalangemise ennetamine ning puuetega laste ja noorte kaasava hariduse toetamine ning sellega seotud teenustele võrdse ja õigeaegse juurdepääsu parandamine.</w:t>
            </w:r>
          </w:p>
          <w:p w14:paraId="2D39C4BC" w14:textId="77777777" w:rsidR="009D6B67" w:rsidRDefault="00EE5F1F">
            <w:pPr>
              <w:numPr>
                <w:ilvl w:val="0"/>
                <w:numId w:val="58"/>
              </w:num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Osalemise suurendamine aktiivsetes ja ennetavates tööturumeetmetes.</w:t>
            </w:r>
          </w:p>
          <w:p w14:paraId="1C3D1E31" w14:textId="77777777" w:rsidR="009D6B67" w:rsidRDefault="00EE5F1F">
            <w:p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 xml:space="preserve">Tegevused hõlmavad märkimisväärset osa Eesti elanikkonnast: 2019. aasta jaanuari seisuga oli Eestis 374 811 last ja noort (0–26-aastased), mis moodustab 28,3% kogu elanikkonnast. </w:t>
            </w:r>
            <w:r>
              <w:rPr>
                <w:sz w:val="20"/>
                <w:szCs w:val="18"/>
                <w:lang w:val="et-EE"/>
              </w:rPr>
              <w:t xml:space="preserve">Sekkumine </w:t>
            </w:r>
            <w:r>
              <w:rPr>
                <w:rFonts w:asciiTheme="majorHAnsi" w:hAnsiTheme="majorHAnsi"/>
                <w:sz w:val="20"/>
                <w:szCs w:val="20"/>
                <w:lang w:val="et-EE"/>
              </w:rPr>
              <w:t>on seotud laste ja noorte sotsiaalse kaasatusega, mida käsitletakse erieesmärgis h.</w:t>
            </w:r>
          </w:p>
          <w:p w14:paraId="6FBBF29F" w14:textId="77777777" w:rsidR="009D6B67" w:rsidRDefault="00EE5F1F">
            <w:p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Võttes arvesse ESF+ prioriteete, Euroopa lastegarantii eesmärke, riiklikke arengusuundi ning laste ja noorte ees seisvaid probleeme, kavandatakse meetmeid järgmistes valdkondades:</w:t>
            </w:r>
          </w:p>
          <w:p w14:paraId="1857C024" w14:textId="77777777" w:rsidR="009D6B67" w:rsidRDefault="00EE5F1F">
            <w:p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b/>
                <w:bCs/>
                <w:sz w:val="20"/>
                <w:szCs w:val="20"/>
                <w:lang w:val="et-EE"/>
              </w:rPr>
              <w:t>1.</w:t>
            </w:r>
            <w:r>
              <w:rPr>
                <w:rFonts w:asciiTheme="majorHAnsi" w:hAnsiTheme="majorHAnsi"/>
                <w:sz w:val="20"/>
                <w:szCs w:val="20"/>
                <w:lang w:val="et-EE"/>
              </w:rPr>
              <w:t xml:space="preserve"> </w:t>
            </w:r>
            <w:r>
              <w:rPr>
                <w:rFonts w:asciiTheme="majorHAnsi" w:hAnsiTheme="majorHAnsi"/>
                <w:b/>
                <w:bCs/>
                <w:sz w:val="20"/>
                <w:szCs w:val="20"/>
                <w:lang w:val="et-EE"/>
              </w:rPr>
              <w:t>Noorsootöö meetmed tööturule sisenemise toetamiseks</w:t>
            </w:r>
            <w:r>
              <w:rPr>
                <w:rFonts w:asciiTheme="majorHAnsi" w:hAnsiTheme="majorHAnsi"/>
                <w:sz w:val="20"/>
                <w:szCs w:val="20"/>
                <w:lang w:val="et-EE"/>
              </w:rPr>
              <w:t xml:space="preserve"> </w:t>
            </w:r>
            <w:r>
              <w:rPr>
                <w:rFonts w:asciiTheme="majorHAnsi" w:hAnsiTheme="majorHAnsi"/>
                <w:b/>
                <w:bCs/>
                <w:sz w:val="20"/>
                <w:szCs w:val="20"/>
                <w:lang w:val="et-EE"/>
              </w:rPr>
              <w:t>koostoimes noortegarantiiga</w:t>
            </w:r>
          </w:p>
          <w:p w14:paraId="7972DAA6"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Selleks et vähendada noorte riskikäitumist ja ennetada tõrjutuse ohtu, toetatakse piirkondliku juurdepääsu parandamist noorsootööle ja noorte kaasamist noorsootöösse. 1. Toetatakse kohalikke omavalitsusi noorsootööteenuste ühisel kavandamisel, sh kohalike omavalitsuste strateegilise planeerimise suutlikkuse parandamisel, rakendusmudelite loomisel ning parimate tavade jagamisel, võrgustike loomisel ja ühisteenuste pakkumisel. 2. Noorte vajadustele vastavate kvaliteetsete teenuste kavandamise</w:t>
            </w:r>
            <w:r>
              <w:rPr>
                <w:rFonts w:asciiTheme="majorHAnsi" w:hAnsiTheme="majorHAnsi"/>
                <w:sz w:val="20"/>
                <w:lang w:val="et-EE"/>
              </w:rPr>
              <w:t>ks</w:t>
            </w:r>
            <w:r>
              <w:rPr>
                <w:rFonts w:asciiTheme="majorHAnsi" w:hAnsiTheme="majorHAnsi"/>
                <w:sz w:val="20"/>
                <w:szCs w:val="20"/>
                <w:lang w:val="et-EE"/>
              </w:rPr>
              <w:t>, rakendamise</w:t>
            </w:r>
            <w:r>
              <w:rPr>
                <w:rFonts w:asciiTheme="majorHAnsi" w:hAnsiTheme="majorHAnsi"/>
                <w:sz w:val="20"/>
                <w:lang w:val="et-EE"/>
              </w:rPr>
              <w:t>ks</w:t>
            </w:r>
            <w:r>
              <w:rPr>
                <w:rFonts w:asciiTheme="majorHAnsi" w:hAnsiTheme="majorHAnsi"/>
                <w:sz w:val="20"/>
                <w:szCs w:val="20"/>
                <w:lang w:val="et-EE"/>
              </w:rPr>
              <w:t xml:space="preserve"> ja hindamisek</w:t>
            </w:r>
            <w:r>
              <w:rPr>
                <w:rFonts w:asciiTheme="majorHAnsi" w:hAnsiTheme="majorHAnsi"/>
                <w:sz w:val="20"/>
                <w:lang w:val="et-EE"/>
              </w:rPr>
              <w:t xml:space="preserve">s </w:t>
            </w:r>
            <w:r>
              <w:rPr>
                <w:rFonts w:asciiTheme="majorHAnsi" w:hAnsiTheme="majorHAnsi"/>
                <w:sz w:val="20"/>
                <w:szCs w:val="20"/>
                <w:lang w:val="et-EE"/>
              </w:rPr>
              <w:t xml:space="preserve">toetatakse noorteseire- ja analüüsisüsteemi toimimist ja edasiarendamist. </w:t>
            </w:r>
          </w:p>
          <w:p w14:paraId="463B0DA3" w14:textId="77777777" w:rsidR="009D6B67" w:rsidRDefault="00EE5F1F">
            <w:pPr>
              <w:shd w:val="clear" w:color="auto" w:fill="FFFFFF" w:themeFill="background1"/>
              <w:spacing w:line="240" w:lineRule="auto"/>
              <w:jc w:val="both"/>
              <w:rPr>
                <w:rFonts w:asciiTheme="majorHAnsi" w:hAnsiTheme="majorHAnsi"/>
                <w:b/>
                <w:bCs/>
                <w:sz w:val="20"/>
                <w:szCs w:val="20"/>
                <w:lang w:val="et-EE"/>
              </w:rPr>
            </w:pPr>
            <w:r>
              <w:rPr>
                <w:rFonts w:asciiTheme="majorHAnsi" w:hAnsiTheme="majorHAnsi"/>
                <w:b/>
                <w:bCs/>
                <w:sz w:val="20"/>
                <w:szCs w:val="20"/>
                <w:lang w:val="et-EE"/>
              </w:rPr>
              <w:t>2. Toetusmeetmete pakkumine mittetöötavatele ja mitteõppivatele noortele</w:t>
            </w:r>
          </w:p>
          <w:p w14:paraId="6286FF74"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Noorsootöö asutustele lisatoe pakkumine mittetöötavate ja mitteõppivate noorte (NEET-</w:t>
            </w:r>
            <w:r>
              <w:rPr>
                <w:rFonts w:asciiTheme="majorHAnsi" w:hAnsiTheme="majorHAnsi"/>
                <w:sz w:val="20"/>
                <w:lang w:val="et-EE"/>
              </w:rPr>
              <w:t xml:space="preserve">staatuses </w:t>
            </w:r>
            <w:r>
              <w:rPr>
                <w:rFonts w:asciiTheme="majorHAnsi" w:hAnsiTheme="majorHAnsi"/>
                <w:sz w:val="20"/>
                <w:szCs w:val="20"/>
                <w:lang w:val="et-EE"/>
              </w:rPr>
              <w:t xml:space="preserve">noored) abistamiseks. Tugiteenuse eesmärk on leida </w:t>
            </w:r>
            <w:r>
              <w:rPr>
                <w:rFonts w:asciiTheme="majorHAnsi" w:hAnsiTheme="majorHAnsi"/>
                <w:sz w:val="20"/>
                <w:lang w:val="et-EE"/>
              </w:rPr>
              <w:t>üles</w:t>
            </w:r>
            <w:r>
              <w:rPr>
                <w:rFonts w:asciiTheme="majorHAnsi" w:hAnsiTheme="majorHAnsi"/>
                <w:sz w:val="20"/>
                <w:szCs w:val="20"/>
                <w:lang w:val="et-EE"/>
              </w:rPr>
              <w:t xml:space="preserve"> mittetöötavad ja mitteõppivad noored, motiveerida ja aktiveerida neid, pakkudes individuaalseid tugiteenuseid. Lisavahendid er</w:t>
            </w:r>
            <w:r>
              <w:rPr>
                <w:rFonts w:asciiTheme="majorHAnsi" w:hAnsiTheme="majorHAnsi"/>
                <w:sz w:val="20"/>
                <w:lang w:val="et-EE"/>
              </w:rPr>
              <w:t>aldatakse mobiilseks</w:t>
            </w:r>
            <w:r>
              <w:rPr>
                <w:rFonts w:asciiTheme="majorHAnsi" w:hAnsiTheme="majorHAnsi"/>
                <w:sz w:val="20"/>
                <w:szCs w:val="20"/>
                <w:lang w:val="et-EE"/>
              </w:rPr>
              <w:t xml:space="preserve"> noorsootöök</w:t>
            </w:r>
            <w:r>
              <w:rPr>
                <w:rFonts w:asciiTheme="majorHAnsi" w:hAnsiTheme="majorHAnsi"/>
                <w:sz w:val="20"/>
                <w:lang w:val="et-EE"/>
              </w:rPr>
              <w:t>s</w:t>
            </w:r>
            <w:r>
              <w:rPr>
                <w:rFonts w:asciiTheme="majorHAnsi" w:hAnsiTheme="majorHAnsi"/>
                <w:sz w:val="20"/>
                <w:szCs w:val="20"/>
                <w:lang w:val="et-EE"/>
              </w:rPr>
              <w:t xml:space="preserve"> (st tänavatöö), mille raames luuakse esmane kontakt noortega ja millest sõltub noorte esialgne kaasamine programmi tegevustesse. Ka see meede panustab koostoimes teiste noortele suunatud sekkumistega noortegarantiisse.</w:t>
            </w:r>
          </w:p>
          <w:p w14:paraId="7002EBCA" w14:textId="77777777" w:rsidR="009D6B67" w:rsidRDefault="00EE5F1F">
            <w:p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b/>
                <w:bCs/>
                <w:sz w:val="20"/>
                <w:szCs w:val="20"/>
                <w:lang w:val="et-EE"/>
              </w:rPr>
              <w:t>3. Hariduse tugiteenused</w:t>
            </w:r>
          </w:p>
          <w:p w14:paraId="3B1C9EBE"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lastRenderedPageBreak/>
              <w:t>Hariduse tugiteenuste süsteemi edasiarendamine. Riik toetab kohalikke omavalitsusi hariduse</w:t>
            </w:r>
            <w:r>
              <w:rPr>
                <w:rFonts w:asciiTheme="majorHAnsi" w:hAnsiTheme="majorHAnsi"/>
                <w:sz w:val="20"/>
                <w:lang w:val="et-EE"/>
              </w:rPr>
              <w:t xml:space="preserve"> </w:t>
            </w:r>
            <w:r>
              <w:rPr>
                <w:rFonts w:asciiTheme="majorHAnsi" w:hAnsiTheme="majorHAnsi"/>
                <w:sz w:val="20"/>
                <w:szCs w:val="20"/>
                <w:lang w:val="et-EE"/>
              </w:rPr>
              <w:t>tugiteenuste korraldamisel ja tagab Rajaleidja keskuste võrgustiku toimimise. Rajaleidja võrgustiku eesmärk on toetada kõigi laste (alates lasteaiast, s.o vanusest 1,5 a) ja noorte arengut ja õppimist ning edendada kaasava hariduse põhimõtteid. Rajaleidja võrgustik pakub teenuseid lastele, õppijatele, nende vanematele, õpetajatele, tugispetsialistidele jne. Teenused põhinevad ühtsetel standarditel, n</w:t>
            </w:r>
            <w:r>
              <w:rPr>
                <w:rFonts w:asciiTheme="majorHAnsi" w:hAnsiTheme="majorHAnsi"/>
                <w:sz w:val="20"/>
                <w:lang w:val="et-EE"/>
              </w:rPr>
              <w:t>ende osutamine</w:t>
            </w:r>
            <w:r>
              <w:rPr>
                <w:rFonts w:asciiTheme="majorHAnsi" w:hAnsiTheme="majorHAnsi"/>
                <w:sz w:val="20"/>
                <w:szCs w:val="20"/>
                <w:lang w:val="et-EE"/>
              </w:rPr>
              <w:t xml:space="preserve"> on kooskõlas 2035. aastaks seatud haridus- ja oskustealaste eesmärkidega ning kohandatud piirkondlike ja kohalike vajadustega.</w:t>
            </w:r>
          </w:p>
          <w:p w14:paraId="5402AA53"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Ülalnimetatud lastele ja noortele suunatud sekkumismeetmed, mis aitavad võidelda koolist väljalangemiseg</w:t>
            </w:r>
            <w:r>
              <w:rPr>
                <w:rFonts w:asciiTheme="majorHAnsi" w:hAnsiTheme="majorHAnsi"/>
                <w:sz w:val="20"/>
                <w:lang w:val="et-EE"/>
              </w:rPr>
              <w:t xml:space="preserve">a </w:t>
            </w:r>
            <w:r>
              <w:rPr>
                <w:rFonts w:asciiTheme="majorHAnsi" w:hAnsiTheme="majorHAnsi"/>
                <w:sz w:val="20"/>
                <w:szCs w:val="20"/>
                <w:lang w:val="et-EE"/>
              </w:rPr>
              <w:t>ja seega vältida sotsiaalset tõrjutust,</w:t>
            </w:r>
            <w:r>
              <w:rPr>
                <w:rFonts w:asciiTheme="majorHAnsi" w:hAnsiTheme="majorHAnsi"/>
                <w:sz w:val="20"/>
                <w:lang w:val="et-EE"/>
              </w:rPr>
              <w:t xml:space="preserve"> </w:t>
            </w:r>
            <w:r>
              <w:rPr>
                <w:rFonts w:asciiTheme="majorHAnsi" w:hAnsiTheme="majorHAnsi"/>
                <w:sz w:val="20"/>
                <w:szCs w:val="20"/>
                <w:lang w:val="et-EE"/>
              </w:rPr>
              <w:t>toetavad Euroopa lastegarantii eesmärke ja põhimõtteid, milleks on ennetada sotsiaalset tõrjutust, tagades lasetele ligipääsu selleks vajalikele põhiteenustele. Lapsi ja noori, kes on haridusest ja tööturul</w:t>
            </w:r>
            <w:r>
              <w:rPr>
                <w:rFonts w:asciiTheme="majorHAnsi" w:hAnsiTheme="majorHAnsi"/>
                <w:sz w:val="20"/>
                <w:lang w:val="et-EE"/>
              </w:rPr>
              <w:t>t</w:t>
            </w:r>
            <w:r>
              <w:rPr>
                <w:rFonts w:asciiTheme="majorHAnsi" w:hAnsiTheme="majorHAnsi"/>
                <w:sz w:val="20"/>
                <w:szCs w:val="20"/>
                <w:lang w:val="et-EE"/>
              </w:rPr>
              <w:t xml:space="preserve"> kõrvale jää</w:t>
            </w:r>
            <w:r>
              <w:rPr>
                <w:rFonts w:asciiTheme="majorHAnsi" w:hAnsiTheme="majorHAnsi"/>
                <w:sz w:val="20"/>
                <w:lang w:val="et-EE"/>
              </w:rPr>
              <w:t>nud</w:t>
            </w:r>
            <w:r>
              <w:rPr>
                <w:rFonts w:asciiTheme="majorHAnsi" w:hAnsiTheme="majorHAnsi"/>
                <w:sz w:val="20"/>
                <w:szCs w:val="20"/>
                <w:lang w:val="et-EE"/>
              </w:rPr>
              <w:t xml:space="preserve"> ning kes soovivad teha teadlikke valikuid tulevikuks, tuleb toetada ja v</w:t>
            </w:r>
            <w:r>
              <w:rPr>
                <w:rFonts w:asciiTheme="majorHAnsi" w:hAnsiTheme="majorHAnsi"/>
                <w:sz w:val="20"/>
                <w:lang w:val="et-EE"/>
              </w:rPr>
              <w:t>õimestada</w:t>
            </w:r>
            <w:r>
              <w:rPr>
                <w:rFonts w:asciiTheme="majorHAnsi" w:hAnsiTheme="majorHAnsi"/>
                <w:sz w:val="20"/>
                <w:szCs w:val="20"/>
                <w:lang w:val="et-EE"/>
              </w:rPr>
              <w:t>. Lastele ja noortele suunatud meetmed töötatakse välja koostöös kohaliku tasandi ja sidusrühmadega (kohalikud omavalitsused, avalikud tööturuasutused, valitsusvälised organisatsioonid jne).</w:t>
            </w:r>
          </w:p>
          <w:p w14:paraId="054D210D"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Rakendades asjakohaseid sekkumisi:</w:t>
            </w:r>
          </w:p>
          <w:p w14:paraId="7AF99C9A"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1)</w:t>
            </w:r>
            <w:r>
              <w:rPr>
                <w:rFonts w:asciiTheme="majorHAnsi" w:hAnsiTheme="majorHAnsi"/>
                <w:bCs/>
                <w:iCs/>
                <w:sz w:val="20"/>
                <w:szCs w:val="20"/>
                <w:lang w:val="et-EE"/>
              </w:rPr>
              <w:tab/>
            </w:r>
            <w:r>
              <w:rPr>
                <w:rFonts w:asciiTheme="majorHAnsi" w:hAnsiTheme="majorHAnsi"/>
                <w:sz w:val="20"/>
                <w:szCs w:val="20"/>
                <w:lang w:val="et-EE"/>
              </w:rPr>
              <w:t>kõikide piirkondade noortele pakutakse mitmekülgseid, arendavaid ja huvitavaid tegevusi (sh noorsootöö võimalusi), mis toetavad nende osalemist hariduses või tööturul ning valmistavad neid paremini eluks ette;</w:t>
            </w:r>
          </w:p>
          <w:p w14:paraId="54F9B894" w14:textId="77777777" w:rsidR="009D6B67" w:rsidRDefault="00EE5F1F">
            <w:p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2)</w:t>
            </w:r>
            <w:r>
              <w:rPr>
                <w:rFonts w:asciiTheme="majorHAnsi" w:hAnsiTheme="majorHAnsi"/>
                <w:bCs/>
                <w:iCs/>
                <w:sz w:val="20"/>
                <w:szCs w:val="20"/>
                <w:lang w:val="et-EE"/>
              </w:rPr>
              <w:tab/>
              <w:t>aidatakse mittetöötavatel ja mitteõppivatel noortel naasta kooli või tööturule, et nad saaksid parimal võimalikul viisil ellu astuda;</w:t>
            </w:r>
          </w:p>
          <w:p w14:paraId="0B2AF0B1"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3)</w:t>
            </w:r>
            <w:r>
              <w:rPr>
                <w:rFonts w:asciiTheme="majorHAnsi" w:hAnsiTheme="majorHAnsi"/>
                <w:bCs/>
                <w:iCs/>
                <w:sz w:val="20"/>
                <w:szCs w:val="20"/>
                <w:lang w:val="et-EE"/>
              </w:rPr>
              <w:tab/>
            </w:r>
            <w:r>
              <w:rPr>
                <w:rFonts w:asciiTheme="majorHAnsi" w:hAnsiTheme="majorHAnsi"/>
                <w:sz w:val="20"/>
                <w:szCs w:val="20"/>
                <w:lang w:val="et-EE"/>
              </w:rPr>
              <w:t>tegeletakse võimalikult vara laste ja noorte tõrjutusega, keskendudes tõrjutuse ja koolist väljalangemise riski varajasele avastamisele, ennetamisele ja sellele reageerimisele; parandatakse ligipääsu hariduse tugiteenustele nii lastel kui ka nende vanematel.</w:t>
            </w:r>
          </w:p>
          <w:p w14:paraId="0960717F"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53EEDBA5" w14:textId="77777777" w:rsidR="009D6B67" w:rsidRDefault="00EE5F1F">
            <w:pPr>
              <w:spacing w:line="240" w:lineRule="auto"/>
              <w:jc w:val="both"/>
              <w:rPr>
                <w:rFonts w:ascii="Cambria" w:eastAsia="Times New Roman" w:hAnsi="Cambria" w:cstheme="minorHAnsi"/>
                <w:sz w:val="20"/>
                <w:szCs w:val="20"/>
                <w:lang w:val="et-EE"/>
              </w:rPr>
            </w:pPr>
            <w:r>
              <w:rPr>
                <w:rFonts w:asciiTheme="majorHAnsi" w:eastAsia="Times New Roman" w:hAnsiTheme="majorHAnsi"/>
                <w:sz w:val="20"/>
                <w:szCs w:val="20"/>
                <w:lang w:val="et-EE"/>
              </w:rPr>
              <w:t>Kuna tegemist ei ole tulutoovate tegevustega, siis rakendatakse meetmeid toetuste vormis.</w:t>
            </w:r>
          </w:p>
        </w:tc>
      </w:tr>
    </w:tbl>
    <w:p w14:paraId="2E6C0960" w14:textId="77777777" w:rsidR="009D6B67" w:rsidRDefault="00EE5F1F">
      <w:pPr>
        <w:spacing w:line="240" w:lineRule="auto"/>
        <w:rPr>
          <w:rFonts w:ascii="Cambria" w:eastAsia="Times New Roman" w:hAnsi="Cambria" w:cstheme="minorHAnsi"/>
          <w:b/>
          <w:bCs/>
          <w:lang w:val="et-EE"/>
        </w:rPr>
      </w:pPr>
      <w:r>
        <w:rPr>
          <w:rFonts w:ascii="Cambria" w:eastAsia="Times New Roman" w:hAnsi="Cambria" w:cstheme="minorHAnsi"/>
          <w:b/>
          <w:bCs/>
          <w:lang w:val="et-EE"/>
        </w:rPr>
        <w:lastRenderedPageBreak/>
        <w:t>Peamised sihtrühmad</w:t>
      </w:r>
    </w:p>
    <w:tbl>
      <w:tblPr>
        <w:tblStyle w:val="Kontuurtabel"/>
        <w:tblW w:w="963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8"/>
      </w:tblGrid>
      <w:tr w:rsidR="009D6B67" w:rsidRPr="008E5974" w14:paraId="79EB5C96" w14:textId="77777777">
        <w:tc>
          <w:tcPr>
            <w:tcW w:w="9638" w:type="dxa"/>
          </w:tcPr>
          <w:p w14:paraId="01B0622C" w14:textId="77777777" w:rsidR="009D6B67" w:rsidRDefault="00EE5F1F">
            <w:pPr>
              <w:pStyle w:val="Loendilik"/>
              <w:numPr>
                <w:ilvl w:val="0"/>
                <w:numId w:val="59"/>
              </w:numPr>
              <w:spacing w:before="120" w:after="120" w:line="240" w:lineRule="auto"/>
              <w:jc w:val="both"/>
              <w:rPr>
                <w:rFonts w:asciiTheme="majorHAnsi" w:hAnsiTheme="majorHAnsi" w:cstheme="minorHAnsi"/>
                <w:sz w:val="20"/>
                <w:szCs w:val="20"/>
                <w:lang w:val="et-EE"/>
              </w:rPr>
            </w:pPr>
            <w:r>
              <w:rPr>
                <w:rFonts w:asciiTheme="majorHAnsi" w:hAnsiTheme="majorHAnsi"/>
                <w:sz w:val="20"/>
                <w:szCs w:val="20"/>
                <w:lang w:val="et-EE"/>
              </w:rPr>
              <w:t>1,5–7-aastased lapsed; formaalõppes osalevad õppijad, koolist väljalangemise ohus olevad õpilased; vanemad; haridusasutuste juhid; õpetajad; tugispetsialistid; noorsootöötajad ja muud kohaliku omavalitsuse spetsialistid ja juhid.</w:t>
            </w:r>
          </w:p>
          <w:p w14:paraId="66B2F199" w14:textId="12654478" w:rsidR="009D6B67" w:rsidRDefault="00EE5F1F">
            <w:pPr>
              <w:pStyle w:val="Loendilik"/>
              <w:numPr>
                <w:ilvl w:val="0"/>
                <w:numId w:val="59"/>
              </w:numPr>
              <w:spacing w:before="120" w:after="120" w:line="240" w:lineRule="auto"/>
              <w:jc w:val="both"/>
              <w:rPr>
                <w:rFonts w:ascii="Cambria" w:hAnsi="Cambria" w:cstheme="minorHAnsi"/>
                <w:sz w:val="20"/>
                <w:szCs w:val="20"/>
                <w:lang w:val="et-EE"/>
              </w:rPr>
            </w:pPr>
            <w:r>
              <w:rPr>
                <w:rFonts w:asciiTheme="majorHAnsi" w:hAnsiTheme="majorHAnsi"/>
                <w:sz w:val="20"/>
                <w:szCs w:val="20"/>
                <w:lang w:val="et-EE"/>
              </w:rPr>
              <w:t>10–19-aastased noored (sh mittetöötavad ja mitteõppivad noored), üldhariduskoolides õppivad lapsed ja noored, ebasoodsamas olukorras olevad lapsed ja noored, vanemad, õpetajad; 10–14-aastased noored, kõik laste ja noortega tegelevad kohalikud omavalitsused, kohalike asutuste esindajad, ettevõt</w:t>
            </w:r>
            <w:r w:rsidR="00A73D96">
              <w:rPr>
                <w:rFonts w:asciiTheme="majorHAnsi" w:hAnsiTheme="majorHAnsi"/>
                <w:sz w:val="20"/>
                <w:szCs w:val="20"/>
                <w:lang w:val="et-EE"/>
              </w:rPr>
              <w:t>ja</w:t>
            </w:r>
            <w:r>
              <w:rPr>
                <w:rFonts w:asciiTheme="majorHAnsi" w:hAnsiTheme="majorHAnsi"/>
                <w:sz w:val="20"/>
                <w:szCs w:val="20"/>
                <w:lang w:val="et-EE"/>
              </w:rPr>
              <w:t>te ja organisatsioonide esindajad, valitsusvälised organisatsioonid ja kogukonnad.</w:t>
            </w:r>
          </w:p>
        </w:tc>
      </w:tr>
    </w:tbl>
    <w:p w14:paraId="554BEDD0"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5CB323FC" w14:textId="77777777">
        <w:tc>
          <w:tcPr>
            <w:tcW w:w="9628" w:type="dxa"/>
          </w:tcPr>
          <w:p w14:paraId="5CEF2033" w14:textId="77777777" w:rsidR="009D6B67" w:rsidRDefault="00EE5F1F">
            <w:pPr>
              <w:spacing w:line="240" w:lineRule="auto"/>
              <w:jc w:val="both"/>
              <w:rPr>
                <w:rFonts w:asciiTheme="majorHAnsi" w:hAnsiTheme="majorHAnsi"/>
                <w:sz w:val="20"/>
                <w:szCs w:val="20"/>
                <w:lang w:val="et-EE"/>
              </w:rPr>
            </w:pPr>
            <w:r>
              <w:rPr>
                <w:rFonts w:ascii="Cambria" w:eastAsia="Times New Roman" w:hAnsi="Cambria" w:cstheme="minorHAnsi"/>
                <w:sz w:val="20"/>
                <w:szCs w:val="20"/>
                <w:lang w:val="et-EE"/>
              </w:rPr>
              <w:t>Sekkumised aitavad otseselt edendada võrdseid võimalusi, tagades juurdepääsu kvaliteetsele haridusele ja toetatud õppele, et vähendada koolist väljalangemist ja maksimeerida iga inimese potentsiaali. Erieesmärgi alt toetatavate teenustega luuakse võrdsemad tingimused ebasoodsas seisundis olevatele lastele ja noortele, panustades niiviisi Euroopa sotsiaalõiguste sambasse ning Euroopa lastegarantiisse. Sekkumiste tulemusena on noortele tagatud kõikides Eesti piirkondades võrdsemad võimalused oma elukvaliteedi parandamiseks ning vajaliku toetuse ja teenuste saamiseks. Edendatakse riskirühmade sotsiaalset kaasatust ning vähendatakse riski, et noored jäävad kõrvale ja üksi. Konkreetsete olukordade analüüsi põhjal võetakse vajaduse korral erimeetmeid spetsiifiliste rühmade toetamiseks (nt meetmed ja tegevused, mis on suunatud haavatavatele rühmadele või riskipiirkondadele). Peale spetsiifiliste meetmete käsitletakse võrdõiguslikkust, kaasatust ja mittediskrimineerimist horisontaalselt, kehtestades nt osalejatele võrdsed nõuded ja tingimused teenustele juurdepääsul, projektide hindamis- ja valikumenetlustes lähtutakse mittediskrimineerivatest põhimõtetest jne.</w:t>
            </w:r>
          </w:p>
        </w:tc>
      </w:tr>
    </w:tbl>
    <w:p w14:paraId="5F78641F" w14:textId="77777777" w:rsidR="009D6B67" w:rsidRDefault="00EE5F1F">
      <w:pPr>
        <w:keepNext/>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7C3BC2A4" w14:textId="77777777">
        <w:tc>
          <w:tcPr>
            <w:tcW w:w="9628" w:type="dxa"/>
          </w:tcPr>
          <w:p w14:paraId="28A5D07B" w14:textId="77777777" w:rsidR="009D6B67" w:rsidRDefault="00EE5F1F">
            <w:pPr>
              <w:spacing w:line="240" w:lineRule="auto"/>
              <w:jc w:val="both"/>
              <w:rPr>
                <w:rFonts w:ascii="Cambria" w:eastAsia="Times New Roman" w:hAnsi="Cambria" w:cstheme="minorHAnsi"/>
                <w:b/>
                <w:bCs/>
                <w:lang w:val="et-EE"/>
              </w:rPr>
            </w:pPr>
            <w:r>
              <w:rPr>
                <w:rFonts w:ascii="Cambria" w:eastAsia="Times New Roman" w:hAnsi="Cambria" w:cstheme="minorHAnsi"/>
                <w:sz w:val="20"/>
                <w:szCs w:val="20"/>
                <w:lang w:val="et-EE"/>
              </w:rPr>
              <w:t>Terve Eesti, arvestades piirkondlikke ja kohalikke vajadusi.</w:t>
            </w:r>
          </w:p>
        </w:tc>
      </w:tr>
    </w:tbl>
    <w:p w14:paraId="1BA7041E" w14:textId="77777777" w:rsidR="009D6B67" w:rsidRDefault="00EE5F1F">
      <w:pPr>
        <w:spacing w:line="240" w:lineRule="auto"/>
        <w:rPr>
          <w:rFonts w:ascii="Cambria" w:hAnsi="Cambria" w:cstheme="minorHAnsi"/>
          <w:i/>
          <w:lang w:val="et-EE"/>
        </w:rPr>
      </w:pPr>
      <w:r>
        <w:rPr>
          <w:rFonts w:ascii="Cambria" w:eastAsia="Times New Roman" w:hAnsi="Cambria" w:cstheme="minorHAnsi"/>
          <w:b/>
          <w:bCs/>
          <w:lang w:val="et-EE"/>
        </w:rPr>
        <w:t>Piirkondadevahelised</w:t>
      </w:r>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76D3E099" w14:textId="77777777">
        <w:tc>
          <w:tcPr>
            <w:tcW w:w="9628" w:type="dxa"/>
          </w:tcPr>
          <w:p w14:paraId="7155B429" w14:textId="77777777" w:rsidR="009D6B67" w:rsidRDefault="00EE5F1F">
            <w:pPr>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lastRenderedPageBreak/>
              <w:t>Piiriülest, riikidevahelist ja piirkondadevahelist koostööd erieesmärgi tasandil kavandatud ei ole.</w:t>
            </w:r>
          </w:p>
          <w:p w14:paraId="7FED6ABF"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Riigi tasandil toetavad sellist koostööd erinevad programmid, milles Eesti osaleb, nt Eesti-Läti programm 2021-2027, Kesk-Läänemere programm 2021-2027, Läänemere piirkonna programm 2021-2027, Interreg Euroopa programm 2021-2027, URBACT IV 2021-2027, ESPON 2030 ja Interact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ohutustamine;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KOVidele suunatud kliima- ja muud kohanemise meetmed; roheoskuste arendamine.</w:t>
            </w:r>
          </w:p>
          <w:p w14:paraId="52252A48"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395C429F" w14:textId="77777777" w:rsidR="009D6B67" w:rsidRDefault="00EE5F1F">
      <w:pPr>
        <w:spacing w:line="240" w:lineRule="auto"/>
        <w:rPr>
          <w:rFonts w:ascii="Cambria" w:hAnsi="Cambria" w:cstheme="minorHAnsi"/>
          <w:i/>
          <w:lang w:val="et-EE"/>
        </w:rPr>
      </w:pPr>
      <w:r>
        <w:rPr>
          <w:rFonts w:ascii="Cambria" w:hAnsi="Cambria" w:cstheme="minorHAnsi"/>
          <w:b/>
          <w:bCs/>
          <w:lang w:val="et-EE"/>
        </w:rPr>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4BBC22B9" w14:textId="77777777">
        <w:tc>
          <w:tcPr>
            <w:tcW w:w="9628" w:type="dxa"/>
          </w:tcPr>
          <w:p w14:paraId="23749D1D" w14:textId="77777777" w:rsidR="009D6B67" w:rsidRDefault="00EE5F1F">
            <w:pPr>
              <w:spacing w:line="240" w:lineRule="auto"/>
              <w:rPr>
                <w:rFonts w:ascii="Cambria" w:eastAsia="Times New Roman" w:hAnsi="Cambria" w:cstheme="minorHAnsi"/>
                <w:bCs/>
                <w:lang w:val="et-EE"/>
              </w:rPr>
            </w:pPr>
            <w:r>
              <w:rPr>
                <w:rFonts w:asciiTheme="majorHAnsi" w:hAnsiTheme="majorHAnsi"/>
                <w:sz w:val="20"/>
                <w:szCs w:val="20"/>
                <w:lang w:val="et-EE"/>
              </w:rPr>
              <w:t>Ei kohaldu.</w:t>
            </w:r>
          </w:p>
        </w:tc>
      </w:tr>
    </w:tbl>
    <w:p w14:paraId="0B8CEE19" w14:textId="77777777" w:rsidR="009D6B67" w:rsidRDefault="00EE5F1F">
      <w:pPr>
        <w:pStyle w:val="Pealkiri5"/>
        <w:numPr>
          <w:ilvl w:val="4"/>
          <w:numId w:val="82"/>
        </w:numPr>
        <w:rPr>
          <w:rFonts w:cstheme="minorHAnsi"/>
          <w:lang w:val="et-EE"/>
        </w:rPr>
      </w:pPr>
      <w:r>
        <w:rPr>
          <w:rFonts w:cstheme="minorHAnsi"/>
          <w:lang w:val="et-EE"/>
        </w:rPr>
        <w:t>Näitajad</w:t>
      </w:r>
    </w:p>
    <w:p w14:paraId="3896F539" w14:textId="709E5216" w:rsidR="009D6B67" w:rsidRDefault="00EE5F1F">
      <w:pPr>
        <w:pStyle w:val="Pealdis"/>
        <w:keepNext/>
        <w:rPr>
          <w:lang w:val="et-EE"/>
        </w:rPr>
      </w:pPr>
      <w:r>
        <w:rPr>
          <w:lang w:val="et-EE"/>
        </w:rPr>
        <w:t xml:space="preserve">Tabel </w:t>
      </w:r>
      <w:del w:id="1438" w:author="Kaisa Tähe - RAM" w:date="2025-10-13T15:38:00Z" w16du:dateUtc="2025-10-13T12:38:00Z">
        <w:r w:rsidDel="00DA1AF5">
          <w:rPr>
            <w:lang w:val="et-EE"/>
          </w:rPr>
          <w:fldChar w:fldCharType="begin"/>
        </w:r>
        <w:r w:rsidDel="00DA1AF5">
          <w:rPr>
            <w:lang w:val="et-EE"/>
          </w:rPr>
          <w:delInstrText xml:space="preserve"> SEQ Tabel \* ARABIC </w:delInstrText>
        </w:r>
        <w:r w:rsidDel="00DA1AF5">
          <w:rPr>
            <w:lang w:val="et-EE"/>
          </w:rPr>
          <w:fldChar w:fldCharType="separate"/>
        </w:r>
        <w:r w:rsidDel="00DA1AF5">
          <w:rPr>
            <w:lang w:val="et-EE"/>
          </w:rPr>
          <w:delText>95</w:delText>
        </w:r>
        <w:r w:rsidDel="00DA1AF5">
          <w:rPr>
            <w:lang w:val="et-EE"/>
          </w:rPr>
          <w:fldChar w:fldCharType="end"/>
        </w:r>
      </w:del>
      <w:ins w:id="1439" w:author="Kaisa Tähe - RAM" w:date="2025-10-13T15:38:00Z" w16du:dateUtc="2025-10-13T12:38:00Z">
        <w:r w:rsidR="00DA1AF5">
          <w:rPr>
            <w:lang w:val="et-EE"/>
          </w:rPr>
          <w:t>107</w:t>
        </w:r>
      </w:ins>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544"/>
        <w:gridCol w:w="649"/>
        <w:gridCol w:w="1144"/>
        <w:gridCol w:w="804"/>
        <w:gridCol w:w="2671"/>
        <w:gridCol w:w="1383"/>
        <w:gridCol w:w="1017"/>
        <w:gridCol w:w="953"/>
      </w:tblGrid>
      <w:tr w:rsidR="009D6B67" w14:paraId="224648D4" w14:textId="77777777">
        <w:trPr>
          <w:trHeight w:val="1038"/>
        </w:trPr>
        <w:tc>
          <w:tcPr>
            <w:tcW w:w="240" w:type="pct"/>
            <w:shd w:val="clear" w:color="auto" w:fill="FFFFFF" w:themeFill="background1"/>
            <w:textDirection w:val="btLr"/>
            <w:vAlign w:val="center"/>
          </w:tcPr>
          <w:p w14:paraId="124A51C5"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Prioriteet</w:t>
            </w:r>
          </w:p>
        </w:tc>
        <w:tc>
          <w:tcPr>
            <w:tcW w:w="283" w:type="pct"/>
            <w:shd w:val="clear" w:color="auto" w:fill="FFFFFF" w:themeFill="background1"/>
            <w:textDirection w:val="btLr"/>
            <w:vAlign w:val="center"/>
          </w:tcPr>
          <w:p w14:paraId="482F9FAC"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660D70A9"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2CA7E1CE"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18" w:type="pct"/>
            <w:shd w:val="clear" w:color="auto" w:fill="FFFFFF" w:themeFill="background1"/>
            <w:textDirection w:val="btLr"/>
            <w:vAlign w:val="center"/>
          </w:tcPr>
          <w:p w14:paraId="3F8E7095"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ID</w:t>
            </w:r>
          </w:p>
        </w:tc>
        <w:tc>
          <w:tcPr>
            <w:tcW w:w="1387" w:type="pct"/>
            <w:shd w:val="clear" w:color="auto" w:fill="FFFFFF" w:themeFill="background1"/>
            <w:textDirection w:val="btLr"/>
            <w:vAlign w:val="center"/>
          </w:tcPr>
          <w:p w14:paraId="5681C850"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Näitaja</w:t>
            </w:r>
          </w:p>
        </w:tc>
        <w:tc>
          <w:tcPr>
            <w:tcW w:w="718" w:type="pct"/>
            <w:shd w:val="clear" w:color="auto" w:fill="FFFFFF" w:themeFill="background1"/>
            <w:textDirection w:val="btLr"/>
            <w:vAlign w:val="center"/>
          </w:tcPr>
          <w:p w14:paraId="4BEE8A24"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Mõõtühik</w:t>
            </w:r>
          </w:p>
        </w:tc>
        <w:tc>
          <w:tcPr>
            <w:tcW w:w="528" w:type="pct"/>
            <w:shd w:val="clear" w:color="auto" w:fill="FFFFFF" w:themeFill="background1"/>
            <w:textDirection w:val="btLr"/>
            <w:vAlign w:val="center"/>
          </w:tcPr>
          <w:p w14:paraId="19366232"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5661C6D8" w14:textId="77777777" w:rsidR="009D6B67" w:rsidRDefault="009D6B67">
            <w:pPr>
              <w:pStyle w:val="Text1"/>
              <w:spacing w:before="0" w:after="0" w:line="240" w:lineRule="auto"/>
              <w:ind w:left="0"/>
              <w:rPr>
                <w:rFonts w:ascii="Cambria" w:hAnsi="Cambria" w:cstheme="minorHAnsi"/>
                <w:b/>
                <w:bCs/>
                <w:sz w:val="20"/>
                <w:szCs w:val="20"/>
                <w:lang w:val="et-EE"/>
              </w:rPr>
            </w:pPr>
          </w:p>
        </w:tc>
        <w:tc>
          <w:tcPr>
            <w:tcW w:w="496" w:type="pct"/>
            <w:shd w:val="clear" w:color="auto" w:fill="FFFFFF" w:themeFill="background1"/>
            <w:textDirection w:val="btLr"/>
            <w:vAlign w:val="center"/>
          </w:tcPr>
          <w:p w14:paraId="00162C88"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DB70BA2" w14:textId="77777777" w:rsidR="009D6B67" w:rsidRDefault="009D6B67">
            <w:pPr>
              <w:pStyle w:val="Text1"/>
              <w:spacing w:before="0" w:after="0" w:line="240" w:lineRule="auto"/>
              <w:ind w:left="0"/>
              <w:rPr>
                <w:rFonts w:ascii="Cambria" w:hAnsi="Cambria" w:cstheme="minorHAnsi"/>
                <w:b/>
                <w:bCs/>
                <w:sz w:val="20"/>
                <w:szCs w:val="20"/>
                <w:lang w:val="et-EE"/>
              </w:rPr>
            </w:pPr>
          </w:p>
        </w:tc>
      </w:tr>
      <w:tr w:rsidR="009D6B67" w14:paraId="40D13EDF" w14:textId="77777777">
        <w:trPr>
          <w:trHeight w:val="340"/>
        </w:trPr>
        <w:tc>
          <w:tcPr>
            <w:tcW w:w="240" w:type="pct"/>
            <w:shd w:val="clear" w:color="auto" w:fill="FFFFFF" w:themeFill="background1"/>
          </w:tcPr>
          <w:p w14:paraId="7D64C1C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83" w:type="pct"/>
            <w:shd w:val="clear" w:color="auto" w:fill="FFFFFF" w:themeFill="background1"/>
          </w:tcPr>
          <w:p w14:paraId="1D6A1A0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f</w:t>
            </w:r>
          </w:p>
        </w:tc>
        <w:tc>
          <w:tcPr>
            <w:tcW w:w="337" w:type="pct"/>
            <w:shd w:val="clear" w:color="auto" w:fill="FFFFFF" w:themeFill="background1"/>
          </w:tcPr>
          <w:p w14:paraId="0A753D69"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4EC1A7D5"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18" w:type="pct"/>
          </w:tcPr>
          <w:p w14:paraId="7650632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PSO30</w:t>
            </w:r>
          </w:p>
        </w:tc>
        <w:tc>
          <w:tcPr>
            <w:tcW w:w="1387" w:type="pct"/>
            <w:vAlign w:val="center"/>
          </w:tcPr>
          <w:p w14:paraId="04F9BC8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Õppenõustamisteenuse nõustamisjuhtumite arv</w:t>
            </w:r>
          </w:p>
        </w:tc>
        <w:tc>
          <w:tcPr>
            <w:tcW w:w="718" w:type="pct"/>
            <w:vAlign w:val="center"/>
          </w:tcPr>
          <w:p w14:paraId="7BC207D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Nõustamis-juhtum</w:t>
            </w:r>
          </w:p>
        </w:tc>
        <w:tc>
          <w:tcPr>
            <w:tcW w:w="528" w:type="pct"/>
          </w:tcPr>
          <w:p w14:paraId="5DB4A96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7500</w:t>
            </w:r>
          </w:p>
        </w:tc>
        <w:tc>
          <w:tcPr>
            <w:tcW w:w="496" w:type="pct"/>
          </w:tcPr>
          <w:p w14:paraId="76D4125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30 000</w:t>
            </w:r>
          </w:p>
        </w:tc>
      </w:tr>
      <w:tr w:rsidR="009D6B67" w14:paraId="041F61BE" w14:textId="77777777">
        <w:trPr>
          <w:trHeight w:val="340"/>
        </w:trPr>
        <w:tc>
          <w:tcPr>
            <w:tcW w:w="240" w:type="pct"/>
            <w:shd w:val="clear" w:color="auto" w:fill="FFFFFF" w:themeFill="background1"/>
          </w:tcPr>
          <w:p w14:paraId="3665B6C5" w14:textId="77777777" w:rsidR="009D6B67" w:rsidRDefault="00EE5F1F">
            <w:pPr>
              <w:pStyle w:val="Text1"/>
              <w:spacing w:before="0" w:after="0" w:line="240" w:lineRule="auto"/>
              <w:ind w:left="0"/>
              <w:rPr>
                <w:rFonts w:ascii="Cambria" w:hAnsi="Cambria" w:cstheme="minorHAnsi"/>
                <w:sz w:val="20"/>
                <w:szCs w:val="20"/>
                <w:lang w:val="et-EE"/>
              </w:rPr>
            </w:pPr>
            <w:bookmarkStart w:id="1440" w:name="_Hlk90967352"/>
            <w:r>
              <w:rPr>
                <w:rFonts w:ascii="Cambria" w:hAnsi="Cambria" w:cstheme="minorHAnsi"/>
                <w:sz w:val="20"/>
                <w:szCs w:val="20"/>
                <w:lang w:val="et-EE"/>
              </w:rPr>
              <w:t>6</w:t>
            </w:r>
          </w:p>
        </w:tc>
        <w:tc>
          <w:tcPr>
            <w:tcW w:w="283" w:type="pct"/>
            <w:shd w:val="clear" w:color="auto" w:fill="FFFFFF" w:themeFill="background1"/>
          </w:tcPr>
          <w:p w14:paraId="77218186"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f</w:t>
            </w:r>
          </w:p>
        </w:tc>
        <w:tc>
          <w:tcPr>
            <w:tcW w:w="337" w:type="pct"/>
            <w:shd w:val="clear" w:color="auto" w:fill="FFFFFF" w:themeFill="background1"/>
          </w:tcPr>
          <w:p w14:paraId="5B72E957"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626E8B97"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Ülemineku</w:t>
            </w:r>
          </w:p>
        </w:tc>
        <w:tc>
          <w:tcPr>
            <w:tcW w:w="418" w:type="pct"/>
          </w:tcPr>
          <w:p w14:paraId="45EE09A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PSO28</w:t>
            </w:r>
          </w:p>
        </w:tc>
        <w:tc>
          <w:tcPr>
            <w:tcW w:w="1387" w:type="pct"/>
            <w:vAlign w:val="center"/>
          </w:tcPr>
          <w:p w14:paraId="57F537C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Noorsootöö teenustes osalenute arv</w:t>
            </w:r>
          </w:p>
        </w:tc>
        <w:tc>
          <w:tcPr>
            <w:tcW w:w="718" w:type="pct"/>
            <w:vAlign w:val="center"/>
          </w:tcPr>
          <w:p w14:paraId="756A1E5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osalemiskord</w:t>
            </w:r>
          </w:p>
        </w:tc>
        <w:tc>
          <w:tcPr>
            <w:tcW w:w="528" w:type="pct"/>
          </w:tcPr>
          <w:p w14:paraId="031AE74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496" w:type="pct"/>
          </w:tcPr>
          <w:p w14:paraId="3A26F8B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84 000 </w:t>
            </w:r>
            <w:bookmarkEnd w:id="1440"/>
          </w:p>
        </w:tc>
      </w:tr>
      <w:tr w:rsidR="009D6B67" w14:paraId="38DF4EEC" w14:textId="77777777">
        <w:trPr>
          <w:trHeight w:val="340"/>
        </w:trPr>
        <w:tc>
          <w:tcPr>
            <w:tcW w:w="240" w:type="pct"/>
            <w:shd w:val="clear" w:color="auto" w:fill="FFFFFF" w:themeFill="background1"/>
          </w:tcPr>
          <w:p w14:paraId="42F56C6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83" w:type="pct"/>
            <w:shd w:val="clear" w:color="auto" w:fill="FFFFFF" w:themeFill="background1"/>
          </w:tcPr>
          <w:p w14:paraId="5C4D402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f</w:t>
            </w:r>
          </w:p>
        </w:tc>
        <w:tc>
          <w:tcPr>
            <w:tcW w:w="337" w:type="pct"/>
            <w:shd w:val="clear" w:color="auto" w:fill="FFFFFF" w:themeFill="background1"/>
          </w:tcPr>
          <w:p w14:paraId="1AA2041D"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54848302"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18" w:type="pct"/>
          </w:tcPr>
          <w:p w14:paraId="7AA2BF9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PSO29</w:t>
            </w:r>
          </w:p>
        </w:tc>
        <w:tc>
          <w:tcPr>
            <w:tcW w:w="1387" w:type="pct"/>
            <w:vAlign w:val="center"/>
          </w:tcPr>
          <w:p w14:paraId="509CD1D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Noorsootöö teenustes osalenud NEET noorte arv</w:t>
            </w:r>
          </w:p>
        </w:tc>
        <w:tc>
          <w:tcPr>
            <w:tcW w:w="718" w:type="pct"/>
            <w:vAlign w:val="center"/>
          </w:tcPr>
          <w:p w14:paraId="2B2B9BD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osalemiskord</w:t>
            </w:r>
          </w:p>
        </w:tc>
        <w:tc>
          <w:tcPr>
            <w:tcW w:w="528" w:type="pct"/>
          </w:tcPr>
          <w:p w14:paraId="43068CC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2100</w:t>
            </w:r>
          </w:p>
        </w:tc>
        <w:tc>
          <w:tcPr>
            <w:tcW w:w="496" w:type="pct"/>
          </w:tcPr>
          <w:p w14:paraId="6D5389E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10 000</w:t>
            </w:r>
          </w:p>
        </w:tc>
      </w:tr>
    </w:tbl>
    <w:p w14:paraId="05A6623C" w14:textId="77777777" w:rsidR="00B97302" w:rsidRDefault="00B97302">
      <w:pPr>
        <w:pStyle w:val="Pealdis"/>
        <w:rPr>
          <w:lang w:val="et-EE"/>
        </w:rPr>
      </w:pPr>
    </w:p>
    <w:p w14:paraId="3611922A" w14:textId="7BD7B447" w:rsidR="009D6B67" w:rsidRDefault="00EE5F1F">
      <w:pPr>
        <w:pStyle w:val="Pealdis"/>
        <w:rPr>
          <w:lang w:val="et-EE"/>
        </w:rPr>
      </w:pPr>
      <w:r>
        <w:rPr>
          <w:lang w:val="et-EE"/>
        </w:rPr>
        <w:t xml:space="preserve">Tabel </w:t>
      </w:r>
      <w:del w:id="1441" w:author="Kaisa Tähe - RAM" w:date="2025-10-13T15:38:00Z" w16du:dateUtc="2025-10-13T12:38:00Z">
        <w:r w:rsidDel="00DA1AF5">
          <w:rPr>
            <w:lang w:val="et-EE"/>
          </w:rPr>
          <w:fldChar w:fldCharType="begin"/>
        </w:r>
        <w:r w:rsidDel="00DA1AF5">
          <w:rPr>
            <w:lang w:val="et-EE"/>
          </w:rPr>
          <w:delInstrText xml:space="preserve"> SEQ Tabel \* ARABIC </w:delInstrText>
        </w:r>
        <w:r w:rsidDel="00DA1AF5">
          <w:rPr>
            <w:lang w:val="et-EE"/>
          </w:rPr>
          <w:fldChar w:fldCharType="separate"/>
        </w:r>
        <w:r w:rsidDel="00DA1AF5">
          <w:rPr>
            <w:lang w:val="et-EE"/>
          </w:rPr>
          <w:delText>96</w:delText>
        </w:r>
        <w:r w:rsidDel="00DA1AF5">
          <w:rPr>
            <w:lang w:val="et-EE"/>
          </w:rPr>
          <w:fldChar w:fldCharType="end"/>
        </w:r>
      </w:del>
      <w:ins w:id="1442" w:author="Kaisa Tähe - RAM" w:date="2025-10-13T15:38:00Z" w16du:dateUtc="2025-10-13T12:38:00Z">
        <w:r w:rsidR="00DA1AF5">
          <w:rPr>
            <w:lang w:val="et-EE"/>
          </w:rPr>
          <w:t>108</w:t>
        </w:r>
      </w:ins>
      <w:r>
        <w:rPr>
          <w:lang w:val="et-EE"/>
        </w:rPr>
        <w:t>: Tulemusnäitajad</w:t>
      </w:r>
    </w:p>
    <w:tbl>
      <w:tblPr>
        <w:tblW w:w="5123"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80"/>
        <w:gridCol w:w="561"/>
        <w:gridCol w:w="654"/>
        <w:gridCol w:w="997"/>
        <w:gridCol w:w="849"/>
        <w:gridCol w:w="1706"/>
        <w:gridCol w:w="1277"/>
        <w:gridCol w:w="708"/>
        <w:gridCol w:w="941"/>
        <w:gridCol w:w="850"/>
        <w:gridCol w:w="842"/>
      </w:tblGrid>
      <w:tr w:rsidR="009D6B67" w14:paraId="0BF32519" w14:textId="77777777">
        <w:trPr>
          <w:trHeight w:val="1555"/>
        </w:trPr>
        <w:tc>
          <w:tcPr>
            <w:tcW w:w="243" w:type="pct"/>
            <w:shd w:val="clear" w:color="auto" w:fill="FFFFFF" w:themeFill="background1"/>
            <w:textDirection w:val="btLr"/>
            <w:vAlign w:val="center"/>
          </w:tcPr>
          <w:p w14:paraId="5B211D43"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Prioriteet</w:t>
            </w:r>
          </w:p>
        </w:tc>
        <w:tc>
          <w:tcPr>
            <w:tcW w:w="284" w:type="pct"/>
            <w:shd w:val="clear" w:color="auto" w:fill="FFFFFF" w:themeFill="background1"/>
            <w:textDirection w:val="btLr"/>
            <w:vAlign w:val="center"/>
          </w:tcPr>
          <w:p w14:paraId="206C8289"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Erieesmärk</w:t>
            </w:r>
          </w:p>
        </w:tc>
        <w:tc>
          <w:tcPr>
            <w:tcW w:w="331" w:type="pct"/>
            <w:shd w:val="clear" w:color="auto" w:fill="FFFFFF" w:themeFill="background1"/>
            <w:textDirection w:val="btLr"/>
            <w:vAlign w:val="center"/>
          </w:tcPr>
          <w:p w14:paraId="7DD88A85"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Fond</w:t>
            </w:r>
          </w:p>
        </w:tc>
        <w:tc>
          <w:tcPr>
            <w:tcW w:w="505" w:type="pct"/>
            <w:shd w:val="clear" w:color="auto" w:fill="FFFFFF" w:themeFill="background1"/>
            <w:textDirection w:val="btLr"/>
            <w:vAlign w:val="center"/>
          </w:tcPr>
          <w:p w14:paraId="77471ED4"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30" w:type="pct"/>
            <w:shd w:val="clear" w:color="auto" w:fill="FFFFFF" w:themeFill="background1"/>
            <w:textDirection w:val="btLr"/>
            <w:vAlign w:val="center"/>
          </w:tcPr>
          <w:p w14:paraId="7E76976F"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ID</w:t>
            </w:r>
          </w:p>
        </w:tc>
        <w:tc>
          <w:tcPr>
            <w:tcW w:w="864" w:type="pct"/>
            <w:shd w:val="clear" w:color="auto" w:fill="FFFFFF" w:themeFill="background1"/>
            <w:textDirection w:val="btLr"/>
            <w:vAlign w:val="center"/>
          </w:tcPr>
          <w:p w14:paraId="269C773C"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Näitaja</w:t>
            </w:r>
          </w:p>
        </w:tc>
        <w:tc>
          <w:tcPr>
            <w:tcW w:w="647" w:type="pct"/>
            <w:shd w:val="clear" w:color="auto" w:fill="FFFFFF" w:themeFill="background1"/>
            <w:textDirection w:val="btLr"/>
            <w:vAlign w:val="center"/>
          </w:tcPr>
          <w:p w14:paraId="5B9700A7"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Mõõtühik</w:t>
            </w:r>
          </w:p>
        </w:tc>
        <w:tc>
          <w:tcPr>
            <w:tcW w:w="359" w:type="pct"/>
            <w:shd w:val="clear" w:color="auto" w:fill="FFFFFF" w:themeFill="background1"/>
            <w:textDirection w:val="btLr"/>
            <w:vAlign w:val="center"/>
          </w:tcPr>
          <w:p w14:paraId="4B00E7ED"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477" w:type="pct"/>
            <w:shd w:val="clear" w:color="auto" w:fill="FFFFFF" w:themeFill="background1"/>
            <w:textDirection w:val="btLr"/>
            <w:vAlign w:val="center"/>
          </w:tcPr>
          <w:p w14:paraId="7CCE4017"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Võrdlusaasta</w:t>
            </w:r>
          </w:p>
        </w:tc>
        <w:tc>
          <w:tcPr>
            <w:tcW w:w="431" w:type="pct"/>
            <w:shd w:val="clear" w:color="auto" w:fill="FFFFFF" w:themeFill="background1"/>
            <w:textDirection w:val="btLr"/>
            <w:vAlign w:val="center"/>
          </w:tcPr>
          <w:p w14:paraId="0F7DC020"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6403236" w14:textId="77777777" w:rsidR="009D6B67" w:rsidRDefault="009D6B67">
            <w:pPr>
              <w:pStyle w:val="Text1"/>
              <w:spacing w:before="0" w:after="0" w:line="240" w:lineRule="auto"/>
              <w:ind w:left="0"/>
              <w:rPr>
                <w:rFonts w:ascii="Cambria" w:hAnsi="Cambria" w:cstheme="minorHAnsi"/>
                <w:b/>
                <w:bCs/>
                <w:sz w:val="20"/>
                <w:szCs w:val="20"/>
                <w:lang w:val="et-EE"/>
              </w:rPr>
            </w:pPr>
          </w:p>
        </w:tc>
        <w:tc>
          <w:tcPr>
            <w:tcW w:w="427" w:type="pct"/>
            <w:shd w:val="clear" w:color="auto" w:fill="FFFFFF" w:themeFill="background1"/>
            <w:textDirection w:val="btLr"/>
            <w:vAlign w:val="center"/>
          </w:tcPr>
          <w:p w14:paraId="47D3305C"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6FABACA4" w14:textId="77777777">
        <w:trPr>
          <w:trHeight w:val="434"/>
        </w:trPr>
        <w:tc>
          <w:tcPr>
            <w:tcW w:w="243" w:type="pct"/>
            <w:shd w:val="clear" w:color="auto" w:fill="FFFFFF" w:themeFill="background1"/>
          </w:tcPr>
          <w:p w14:paraId="09E2E43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84" w:type="pct"/>
            <w:shd w:val="clear" w:color="auto" w:fill="FFFFFF" w:themeFill="background1"/>
          </w:tcPr>
          <w:p w14:paraId="605A9575"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f</w:t>
            </w:r>
          </w:p>
        </w:tc>
        <w:tc>
          <w:tcPr>
            <w:tcW w:w="331" w:type="pct"/>
            <w:shd w:val="clear" w:color="auto" w:fill="FFFFFF" w:themeFill="background1"/>
          </w:tcPr>
          <w:p w14:paraId="0E24842C"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ESF+</w:t>
            </w:r>
          </w:p>
        </w:tc>
        <w:tc>
          <w:tcPr>
            <w:tcW w:w="505" w:type="pct"/>
            <w:shd w:val="clear" w:color="auto" w:fill="FFFFFF" w:themeFill="background1"/>
          </w:tcPr>
          <w:p w14:paraId="29EF373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592631C3"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mineku</w:t>
            </w:r>
          </w:p>
        </w:tc>
        <w:tc>
          <w:tcPr>
            <w:tcW w:w="430" w:type="pct"/>
          </w:tcPr>
          <w:p w14:paraId="294FFE8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PSR27</w:t>
            </w:r>
          </w:p>
        </w:tc>
        <w:tc>
          <w:tcPr>
            <w:tcW w:w="864" w:type="pct"/>
          </w:tcPr>
          <w:p w14:paraId="7CE5329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Õppenõustamisteenuse klienditagasiside</w:t>
            </w:r>
          </w:p>
        </w:tc>
        <w:tc>
          <w:tcPr>
            <w:tcW w:w="647" w:type="pct"/>
          </w:tcPr>
          <w:p w14:paraId="7FD30D7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soovitusindeks (%)</w:t>
            </w:r>
          </w:p>
        </w:tc>
        <w:tc>
          <w:tcPr>
            <w:tcW w:w="359" w:type="pct"/>
          </w:tcPr>
          <w:p w14:paraId="5EB79D9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75%</w:t>
            </w:r>
          </w:p>
        </w:tc>
        <w:tc>
          <w:tcPr>
            <w:tcW w:w="477" w:type="pct"/>
          </w:tcPr>
          <w:p w14:paraId="452669B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2019</w:t>
            </w:r>
          </w:p>
        </w:tc>
        <w:tc>
          <w:tcPr>
            <w:tcW w:w="431" w:type="pct"/>
          </w:tcPr>
          <w:p w14:paraId="6DB2C84E"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75%</w:t>
            </w:r>
          </w:p>
        </w:tc>
        <w:tc>
          <w:tcPr>
            <w:tcW w:w="427" w:type="pct"/>
          </w:tcPr>
          <w:p w14:paraId="7EBB39F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eastAsia="Times New Roman" w:hAnsi="Cambria" w:cstheme="minorBidi"/>
                <w:sz w:val="20"/>
                <w:szCs w:val="20"/>
                <w:lang w:val="et-EE"/>
              </w:rPr>
              <w:t>SFOS, projek-tide aru-anded</w:t>
            </w:r>
          </w:p>
        </w:tc>
      </w:tr>
      <w:tr w:rsidR="009D6B67" w14:paraId="588D7EC6" w14:textId="77777777">
        <w:trPr>
          <w:trHeight w:val="434"/>
        </w:trPr>
        <w:tc>
          <w:tcPr>
            <w:tcW w:w="243" w:type="pct"/>
            <w:shd w:val="clear" w:color="auto" w:fill="FFFFFF" w:themeFill="background1"/>
          </w:tcPr>
          <w:p w14:paraId="280B0FC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84" w:type="pct"/>
            <w:shd w:val="clear" w:color="auto" w:fill="FFFFFF" w:themeFill="background1"/>
          </w:tcPr>
          <w:p w14:paraId="4B693D6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f</w:t>
            </w:r>
          </w:p>
        </w:tc>
        <w:tc>
          <w:tcPr>
            <w:tcW w:w="331" w:type="pct"/>
            <w:shd w:val="clear" w:color="auto" w:fill="FFFFFF" w:themeFill="background1"/>
          </w:tcPr>
          <w:p w14:paraId="1F6578C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05" w:type="pct"/>
            <w:shd w:val="clear" w:color="auto" w:fill="FFFFFF" w:themeFill="background1"/>
          </w:tcPr>
          <w:p w14:paraId="12D7346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6501F92E"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mineku</w:t>
            </w:r>
          </w:p>
        </w:tc>
        <w:tc>
          <w:tcPr>
            <w:tcW w:w="430" w:type="pct"/>
          </w:tcPr>
          <w:p w14:paraId="17C1488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PSR26</w:t>
            </w:r>
          </w:p>
        </w:tc>
        <w:tc>
          <w:tcPr>
            <w:tcW w:w="864" w:type="pct"/>
          </w:tcPr>
          <w:p w14:paraId="6D0855A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Tugimeetmetes osalenud NEET noored, kes 6 kuud peale tegevusest </w:t>
            </w:r>
            <w:r>
              <w:rPr>
                <w:rFonts w:ascii="Cambria" w:hAnsi="Cambria" w:cstheme="minorBidi"/>
                <w:sz w:val="20"/>
                <w:szCs w:val="20"/>
                <w:lang w:val="et-EE"/>
              </w:rPr>
              <w:lastRenderedPageBreak/>
              <w:t>lahkumist on väljunud NEET noore staatusest</w:t>
            </w:r>
          </w:p>
        </w:tc>
        <w:tc>
          <w:tcPr>
            <w:tcW w:w="647" w:type="pct"/>
          </w:tcPr>
          <w:p w14:paraId="73CBF0F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lastRenderedPageBreak/>
              <w:t>% osalejatest</w:t>
            </w:r>
          </w:p>
        </w:tc>
        <w:tc>
          <w:tcPr>
            <w:tcW w:w="359" w:type="pct"/>
          </w:tcPr>
          <w:p w14:paraId="71E81E3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 xml:space="preserve"> 68%</w:t>
            </w:r>
          </w:p>
        </w:tc>
        <w:tc>
          <w:tcPr>
            <w:tcW w:w="477" w:type="pct"/>
          </w:tcPr>
          <w:p w14:paraId="70DB8F1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(2016-2020)</w:t>
            </w:r>
          </w:p>
        </w:tc>
        <w:tc>
          <w:tcPr>
            <w:tcW w:w="431" w:type="pct"/>
          </w:tcPr>
          <w:p w14:paraId="320CB22E" w14:textId="77777777" w:rsidR="009D6B67" w:rsidRDefault="00EE5F1F">
            <w:pPr>
              <w:pStyle w:val="Text1"/>
              <w:spacing w:before="0" w:after="0" w:line="240" w:lineRule="auto"/>
              <w:ind w:left="0"/>
              <w:jc w:val="center"/>
              <w:rPr>
                <w:rFonts w:ascii="Cambria" w:hAnsi="Cambria" w:cstheme="minorHAnsi"/>
                <w:sz w:val="20"/>
                <w:szCs w:val="20"/>
                <w:lang w:val="et-EE"/>
              </w:rPr>
            </w:pPr>
            <w:bookmarkStart w:id="1443" w:name="OLE_LINK35"/>
            <w:r>
              <w:rPr>
                <w:rFonts w:ascii="Cambria" w:hAnsi="Cambria" w:cstheme="minorHAnsi"/>
                <w:sz w:val="20"/>
                <w:szCs w:val="20"/>
                <w:lang w:val="et-EE"/>
              </w:rPr>
              <w:t>65%</w:t>
            </w:r>
            <w:bookmarkEnd w:id="1443"/>
          </w:p>
        </w:tc>
        <w:tc>
          <w:tcPr>
            <w:tcW w:w="427" w:type="pct"/>
          </w:tcPr>
          <w:p w14:paraId="2C1C664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eastAsia="Times New Roman" w:hAnsi="Cambria" w:cstheme="minorBidi"/>
                <w:sz w:val="20"/>
                <w:szCs w:val="20"/>
                <w:lang w:val="et-EE"/>
              </w:rPr>
              <w:t>SFOS, projek-tide aru-anded</w:t>
            </w:r>
            <w:r>
              <w:rPr>
                <w:rFonts w:ascii="Cambria" w:hAnsi="Cambria" w:cstheme="minorBidi"/>
                <w:sz w:val="20"/>
                <w:szCs w:val="20"/>
                <w:lang w:val="et-EE"/>
              </w:rPr>
              <w:t xml:space="preserve"> </w:t>
            </w:r>
          </w:p>
        </w:tc>
      </w:tr>
    </w:tbl>
    <w:p w14:paraId="474553DC" w14:textId="77777777" w:rsidR="009D6B67" w:rsidRDefault="009D6B67">
      <w:pPr>
        <w:spacing w:line="240" w:lineRule="auto"/>
        <w:rPr>
          <w:rFonts w:ascii="Cambria" w:eastAsia="Times New Roman" w:hAnsi="Cambria" w:cstheme="minorHAnsi"/>
          <w:b/>
          <w:bCs/>
          <w:lang w:val="et-EE"/>
        </w:rPr>
      </w:pPr>
    </w:p>
    <w:p w14:paraId="49AF0845" w14:textId="77777777" w:rsidR="009D6B67" w:rsidRDefault="00EE5F1F">
      <w:pPr>
        <w:pStyle w:val="Pealkiri5"/>
        <w:numPr>
          <w:ilvl w:val="4"/>
          <w:numId w:val="82"/>
        </w:numPr>
        <w:rPr>
          <w:rFonts w:cstheme="minorHAnsi"/>
          <w:lang w:val="et-EE"/>
        </w:rPr>
      </w:pPr>
      <w:r>
        <w:rPr>
          <w:rFonts w:cstheme="minorBidi"/>
          <w:lang w:val="et-EE"/>
        </w:rPr>
        <w:t>Programmi rahaliste vahendite (EL) esialgne jaotus sekkumise liigi järgi</w:t>
      </w:r>
    </w:p>
    <w:p w14:paraId="5ADD27BD" w14:textId="64D6ECE3" w:rsidR="009D6B67" w:rsidRDefault="00EE5F1F">
      <w:pPr>
        <w:pStyle w:val="Pealdis"/>
        <w:keepNext/>
        <w:jc w:val="left"/>
        <w:rPr>
          <w:rFonts w:ascii="Cambria" w:hAnsi="Cambria" w:cstheme="minorHAnsi"/>
          <w:b w:val="0"/>
          <w:lang w:val="et-EE"/>
        </w:rPr>
      </w:pPr>
      <w:r>
        <w:rPr>
          <w:lang w:val="et-EE"/>
        </w:rPr>
        <w:t xml:space="preserve">Tabel </w:t>
      </w:r>
      <w:del w:id="1444" w:author="Kaisa Tähe - RAM" w:date="2025-10-13T15:39:00Z" w16du:dateUtc="2025-10-13T12:39:00Z">
        <w:r w:rsidDel="00DA1AF5">
          <w:rPr>
            <w:lang w:val="et-EE"/>
          </w:rPr>
          <w:fldChar w:fldCharType="begin"/>
        </w:r>
        <w:r w:rsidDel="00DA1AF5">
          <w:rPr>
            <w:lang w:val="et-EE"/>
          </w:rPr>
          <w:delInstrText xml:space="preserve"> SEQ Tabel \* ARABIC </w:delInstrText>
        </w:r>
        <w:r w:rsidDel="00DA1AF5">
          <w:rPr>
            <w:lang w:val="et-EE"/>
          </w:rPr>
          <w:fldChar w:fldCharType="separate"/>
        </w:r>
        <w:r w:rsidDel="00DA1AF5">
          <w:rPr>
            <w:lang w:val="et-EE"/>
          </w:rPr>
          <w:delText>97</w:delText>
        </w:r>
        <w:r w:rsidDel="00DA1AF5">
          <w:rPr>
            <w:lang w:val="et-EE"/>
          </w:rPr>
          <w:fldChar w:fldCharType="end"/>
        </w:r>
      </w:del>
      <w:ins w:id="1445" w:author="Kaisa Tähe - RAM" w:date="2025-10-13T15:39:00Z" w16du:dateUtc="2025-10-13T12:39:00Z">
        <w:r w:rsidR="00DA1AF5">
          <w:rPr>
            <w:lang w:val="et-EE"/>
          </w:rPr>
          <w:t>109</w:t>
        </w:r>
      </w:ins>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51"/>
        <w:gridCol w:w="775"/>
        <w:gridCol w:w="2282"/>
        <w:gridCol w:w="1287"/>
        <w:gridCol w:w="1922"/>
        <w:gridCol w:w="1911"/>
      </w:tblGrid>
      <w:tr w:rsidR="009D6B67" w14:paraId="39836695" w14:textId="77777777">
        <w:tc>
          <w:tcPr>
            <w:tcW w:w="774" w:type="pct"/>
          </w:tcPr>
          <w:p w14:paraId="714A7458"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HAnsi"/>
                <w:b/>
                <w:bCs/>
                <w:sz w:val="20"/>
                <w:szCs w:val="20"/>
                <w:lang w:val="et-EE"/>
              </w:rPr>
              <w:t>Prioriteedi number</w:t>
            </w:r>
          </w:p>
        </w:tc>
        <w:tc>
          <w:tcPr>
            <w:tcW w:w="422" w:type="pct"/>
          </w:tcPr>
          <w:p w14:paraId="505E4961"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Fond</w:t>
            </w:r>
          </w:p>
        </w:tc>
        <w:tc>
          <w:tcPr>
            <w:tcW w:w="1205" w:type="pct"/>
          </w:tcPr>
          <w:p w14:paraId="4C32005B"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Piirkonna kategooria</w:t>
            </w:r>
          </w:p>
        </w:tc>
        <w:tc>
          <w:tcPr>
            <w:tcW w:w="569" w:type="pct"/>
          </w:tcPr>
          <w:p w14:paraId="35446F09"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Erieesmärk</w:t>
            </w:r>
          </w:p>
        </w:tc>
        <w:tc>
          <w:tcPr>
            <w:tcW w:w="1018" w:type="pct"/>
          </w:tcPr>
          <w:p w14:paraId="1D648D27"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Kood</w:t>
            </w:r>
          </w:p>
        </w:tc>
        <w:tc>
          <w:tcPr>
            <w:tcW w:w="1012" w:type="pct"/>
          </w:tcPr>
          <w:p w14:paraId="3587E5B0"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Summa (eurodes)</w:t>
            </w:r>
          </w:p>
        </w:tc>
      </w:tr>
      <w:tr w:rsidR="009D6B67" w14:paraId="72A5C442" w14:textId="77777777">
        <w:tc>
          <w:tcPr>
            <w:tcW w:w="774" w:type="pct"/>
          </w:tcPr>
          <w:p w14:paraId="01032D36"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71EA243D"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1205" w:type="pct"/>
          </w:tcPr>
          <w:p w14:paraId="3E7D3E22"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569" w:type="pct"/>
          </w:tcPr>
          <w:p w14:paraId="65C57B09"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f</w:t>
            </w:r>
          </w:p>
        </w:tc>
        <w:tc>
          <w:tcPr>
            <w:tcW w:w="1018" w:type="pct"/>
          </w:tcPr>
          <w:p w14:paraId="640DFC8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136</w:t>
            </w:r>
          </w:p>
        </w:tc>
        <w:tc>
          <w:tcPr>
            <w:tcW w:w="1012" w:type="pct"/>
          </w:tcPr>
          <w:p w14:paraId="079ED032"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8 846 597</w:t>
            </w:r>
          </w:p>
        </w:tc>
      </w:tr>
      <w:tr w:rsidR="009D6B67" w14:paraId="09D59314" w14:textId="77777777">
        <w:tc>
          <w:tcPr>
            <w:tcW w:w="774" w:type="pct"/>
          </w:tcPr>
          <w:p w14:paraId="5C671DB9"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7AEC24E2"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1205" w:type="pct"/>
          </w:tcPr>
          <w:p w14:paraId="504FFAC5" w14:textId="77777777" w:rsidR="009D6B67" w:rsidRDefault="00EE5F1F">
            <w:pPr>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569" w:type="pct"/>
          </w:tcPr>
          <w:p w14:paraId="27543D65"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f</w:t>
            </w:r>
          </w:p>
        </w:tc>
        <w:tc>
          <w:tcPr>
            <w:tcW w:w="1018" w:type="pct"/>
          </w:tcPr>
          <w:p w14:paraId="65C41FC2"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152</w:t>
            </w:r>
          </w:p>
        </w:tc>
        <w:tc>
          <w:tcPr>
            <w:tcW w:w="1012" w:type="pct"/>
          </w:tcPr>
          <w:p w14:paraId="30034E0A"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20 642 061</w:t>
            </w:r>
          </w:p>
        </w:tc>
      </w:tr>
    </w:tbl>
    <w:p w14:paraId="617817A4" w14:textId="4E78D098" w:rsidR="009D6B67" w:rsidRDefault="00EE5F1F">
      <w:pPr>
        <w:pStyle w:val="Pealdis"/>
        <w:keepNext/>
        <w:jc w:val="left"/>
        <w:rPr>
          <w:rFonts w:ascii="Cambria" w:hAnsi="Cambria" w:cstheme="minorHAnsi"/>
          <w:lang w:val="et-EE"/>
        </w:rPr>
      </w:pPr>
      <w:r>
        <w:rPr>
          <w:lang w:val="et-EE"/>
        </w:rPr>
        <w:t xml:space="preserve">Tabel </w:t>
      </w:r>
      <w:del w:id="1446" w:author="Kaisa Tähe - RAM" w:date="2025-10-13T15:39:00Z" w16du:dateUtc="2025-10-13T12:39:00Z">
        <w:r w:rsidDel="00DA1AF5">
          <w:rPr>
            <w:lang w:val="et-EE"/>
          </w:rPr>
          <w:fldChar w:fldCharType="begin"/>
        </w:r>
        <w:r w:rsidDel="00DA1AF5">
          <w:rPr>
            <w:lang w:val="et-EE"/>
          </w:rPr>
          <w:delInstrText xml:space="preserve"> SEQ Tabel \* ARABIC </w:delInstrText>
        </w:r>
        <w:r w:rsidDel="00DA1AF5">
          <w:rPr>
            <w:lang w:val="et-EE"/>
          </w:rPr>
          <w:fldChar w:fldCharType="separate"/>
        </w:r>
        <w:r w:rsidDel="00DA1AF5">
          <w:rPr>
            <w:lang w:val="et-EE"/>
          </w:rPr>
          <w:delText>98</w:delText>
        </w:r>
        <w:r w:rsidDel="00DA1AF5">
          <w:rPr>
            <w:lang w:val="et-EE"/>
          </w:rPr>
          <w:fldChar w:fldCharType="end"/>
        </w:r>
      </w:del>
      <w:ins w:id="1447" w:author="Kaisa Tähe - RAM" w:date="2025-10-13T15:39:00Z" w16du:dateUtc="2025-10-13T12:39:00Z">
        <w:r w:rsidR="00DA1AF5">
          <w:rPr>
            <w:lang w:val="et-EE"/>
          </w:rPr>
          <w:t>110</w:t>
        </w:r>
      </w:ins>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00050226" w14:textId="77777777">
        <w:tc>
          <w:tcPr>
            <w:tcW w:w="775" w:type="pct"/>
          </w:tcPr>
          <w:p w14:paraId="572FE35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6330741D"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54E366A2"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32E5367C"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1E68008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16E8E77A"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3F254056" w14:textId="77777777">
        <w:tc>
          <w:tcPr>
            <w:tcW w:w="775" w:type="pct"/>
          </w:tcPr>
          <w:p w14:paraId="5B302293"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6</w:t>
            </w:r>
          </w:p>
        </w:tc>
        <w:tc>
          <w:tcPr>
            <w:tcW w:w="422" w:type="pct"/>
          </w:tcPr>
          <w:p w14:paraId="60AB5923"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ESF+</w:t>
            </w:r>
          </w:p>
        </w:tc>
        <w:tc>
          <w:tcPr>
            <w:tcW w:w="1206" w:type="pct"/>
          </w:tcPr>
          <w:p w14:paraId="28878575" w14:textId="77777777" w:rsidR="009D6B67" w:rsidRDefault="00EE5F1F">
            <w:pPr>
              <w:spacing w:before="60" w:after="60" w:line="240" w:lineRule="auto"/>
              <w:rPr>
                <w:rFonts w:ascii="Cambria" w:hAnsi="Cambria" w:cstheme="minorHAnsi"/>
                <w:sz w:val="20"/>
                <w:lang w:val="et-EE"/>
              </w:rPr>
            </w:pPr>
            <w:r>
              <w:rPr>
                <w:rFonts w:ascii="Cambria" w:eastAsia="Times New Roman" w:hAnsi="Cambria" w:cstheme="minorBidi"/>
                <w:sz w:val="20"/>
                <w:szCs w:val="20"/>
                <w:lang w:val="et-EE"/>
              </w:rPr>
              <w:t>Ülemineku</w:t>
            </w:r>
          </w:p>
        </w:tc>
        <w:tc>
          <w:tcPr>
            <w:tcW w:w="1155" w:type="pct"/>
          </w:tcPr>
          <w:p w14:paraId="7217A900"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f</w:t>
            </w:r>
          </w:p>
        </w:tc>
        <w:tc>
          <w:tcPr>
            <w:tcW w:w="430" w:type="pct"/>
          </w:tcPr>
          <w:p w14:paraId="10BB5A7E"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01</w:t>
            </w:r>
          </w:p>
        </w:tc>
        <w:tc>
          <w:tcPr>
            <w:tcW w:w="1012" w:type="pct"/>
          </w:tcPr>
          <w:p w14:paraId="7E8B400D"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29 488 658</w:t>
            </w:r>
          </w:p>
        </w:tc>
      </w:tr>
    </w:tbl>
    <w:p w14:paraId="132208C6" w14:textId="60FA5EC6" w:rsidR="009D6B67" w:rsidRDefault="00EE5F1F">
      <w:pPr>
        <w:pStyle w:val="Pealdis"/>
        <w:keepNext/>
        <w:jc w:val="left"/>
        <w:rPr>
          <w:rFonts w:ascii="Cambria" w:hAnsi="Cambria" w:cstheme="minorHAnsi"/>
          <w:lang w:val="et-EE"/>
        </w:rPr>
      </w:pPr>
      <w:r>
        <w:rPr>
          <w:lang w:val="et-EE"/>
        </w:rPr>
        <w:t xml:space="preserve">Tabel </w:t>
      </w:r>
      <w:del w:id="1448" w:author="Kaisa Tähe - RAM" w:date="2025-10-13T15:39:00Z" w16du:dateUtc="2025-10-13T12:39:00Z">
        <w:r w:rsidDel="00DA1AF5">
          <w:rPr>
            <w:lang w:val="et-EE"/>
          </w:rPr>
          <w:fldChar w:fldCharType="begin"/>
        </w:r>
        <w:r w:rsidDel="00DA1AF5">
          <w:rPr>
            <w:lang w:val="et-EE"/>
          </w:rPr>
          <w:delInstrText xml:space="preserve"> SEQ Tabel \* ARABIC </w:delInstrText>
        </w:r>
        <w:r w:rsidDel="00DA1AF5">
          <w:rPr>
            <w:lang w:val="et-EE"/>
          </w:rPr>
          <w:fldChar w:fldCharType="separate"/>
        </w:r>
        <w:r w:rsidDel="00DA1AF5">
          <w:rPr>
            <w:lang w:val="et-EE"/>
          </w:rPr>
          <w:delText>99</w:delText>
        </w:r>
        <w:r w:rsidDel="00DA1AF5">
          <w:rPr>
            <w:lang w:val="et-EE"/>
          </w:rPr>
          <w:fldChar w:fldCharType="end"/>
        </w:r>
      </w:del>
      <w:ins w:id="1449" w:author="Kaisa Tähe - RAM" w:date="2025-10-13T15:39:00Z" w16du:dateUtc="2025-10-13T12:39:00Z">
        <w:r w:rsidR="00DA1AF5">
          <w:rPr>
            <w:lang w:val="et-EE"/>
          </w:rPr>
          <w:t>111</w:t>
        </w:r>
      </w:ins>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0DE0CB23" w14:textId="77777777">
        <w:tc>
          <w:tcPr>
            <w:tcW w:w="775" w:type="pct"/>
          </w:tcPr>
          <w:p w14:paraId="1BB74C2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61F04A4E"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5A5F74A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1B0A9D69"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014572D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6053E76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66A099BE" w14:textId="77777777">
        <w:tc>
          <w:tcPr>
            <w:tcW w:w="775" w:type="pct"/>
          </w:tcPr>
          <w:p w14:paraId="03DDBA90"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6</w:t>
            </w:r>
          </w:p>
        </w:tc>
        <w:tc>
          <w:tcPr>
            <w:tcW w:w="422" w:type="pct"/>
          </w:tcPr>
          <w:p w14:paraId="6C4AC64E"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ESF+</w:t>
            </w:r>
          </w:p>
        </w:tc>
        <w:tc>
          <w:tcPr>
            <w:tcW w:w="1206" w:type="pct"/>
          </w:tcPr>
          <w:p w14:paraId="0BA68DAF" w14:textId="77777777" w:rsidR="009D6B67" w:rsidRDefault="00EE5F1F">
            <w:pPr>
              <w:spacing w:before="60" w:after="60" w:line="240" w:lineRule="auto"/>
              <w:rPr>
                <w:rFonts w:ascii="Cambria" w:hAnsi="Cambria" w:cstheme="minorHAnsi"/>
                <w:sz w:val="20"/>
                <w:lang w:val="et-EE"/>
              </w:rPr>
            </w:pPr>
            <w:r>
              <w:rPr>
                <w:rFonts w:ascii="Cambria" w:eastAsia="Times New Roman" w:hAnsi="Cambria" w:cstheme="minorBidi"/>
                <w:sz w:val="20"/>
                <w:szCs w:val="20"/>
                <w:lang w:val="et-EE"/>
              </w:rPr>
              <w:t>Ülemineku</w:t>
            </w:r>
          </w:p>
        </w:tc>
        <w:tc>
          <w:tcPr>
            <w:tcW w:w="1155" w:type="pct"/>
          </w:tcPr>
          <w:p w14:paraId="0F96230E"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f</w:t>
            </w:r>
          </w:p>
        </w:tc>
        <w:tc>
          <w:tcPr>
            <w:tcW w:w="430" w:type="pct"/>
          </w:tcPr>
          <w:p w14:paraId="0DCB9792"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33</w:t>
            </w:r>
          </w:p>
        </w:tc>
        <w:tc>
          <w:tcPr>
            <w:tcW w:w="1012" w:type="pct"/>
          </w:tcPr>
          <w:p w14:paraId="56827A74"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29 488 658</w:t>
            </w:r>
          </w:p>
        </w:tc>
      </w:tr>
    </w:tbl>
    <w:p w14:paraId="3A36F38D" w14:textId="583E3D41" w:rsidR="009D6B67" w:rsidRDefault="00EE5F1F">
      <w:pPr>
        <w:pStyle w:val="Pealdis"/>
        <w:keepNext/>
        <w:jc w:val="left"/>
        <w:rPr>
          <w:rFonts w:ascii="Cambria" w:hAnsi="Cambria" w:cstheme="minorHAnsi"/>
          <w:lang w:val="et-EE"/>
        </w:rPr>
      </w:pPr>
      <w:r>
        <w:rPr>
          <w:lang w:val="et-EE"/>
        </w:rPr>
        <w:t xml:space="preserve">Tabel </w:t>
      </w:r>
      <w:del w:id="1450" w:author="Kaisa Tähe - RAM" w:date="2025-10-13T15:39:00Z" w16du:dateUtc="2025-10-13T12:39:00Z">
        <w:r w:rsidDel="00F84BB2">
          <w:rPr>
            <w:lang w:val="et-EE"/>
          </w:rPr>
          <w:fldChar w:fldCharType="begin"/>
        </w:r>
        <w:r w:rsidDel="00F84BB2">
          <w:rPr>
            <w:lang w:val="et-EE"/>
          </w:rPr>
          <w:delInstrText xml:space="preserve"> SEQ Tabel \* ARABIC </w:delInstrText>
        </w:r>
        <w:r w:rsidDel="00F84BB2">
          <w:rPr>
            <w:lang w:val="et-EE"/>
          </w:rPr>
          <w:fldChar w:fldCharType="separate"/>
        </w:r>
        <w:r w:rsidDel="00F84BB2">
          <w:rPr>
            <w:lang w:val="et-EE"/>
          </w:rPr>
          <w:delText>100</w:delText>
        </w:r>
        <w:r w:rsidDel="00F84BB2">
          <w:rPr>
            <w:lang w:val="et-EE"/>
          </w:rPr>
          <w:fldChar w:fldCharType="end"/>
        </w:r>
      </w:del>
      <w:ins w:id="1451" w:author="Kaisa Tähe - RAM" w:date="2025-10-13T15:39:00Z" w16du:dateUtc="2025-10-13T12:39:00Z">
        <w:r w:rsidR="00F84BB2">
          <w:rPr>
            <w:lang w:val="et-EE"/>
          </w:rPr>
          <w:t>112</w:t>
        </w:r>
      </w:ins>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230BC58A" w14:textId="77777777">
        <w:tc>
          <w:tcPr>
            <w:tcW w:w="775" w:type="pct"/>
          </w:tcPr>
          <w:p w14:paraId="692A46C8"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15EA495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580C4A8C"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6A94C2AF"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67FDAE0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0A0954ED"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2C70A41C" w14:textId="77777777">
        <w:trPr>
          <w:trHeight w:val="397"/>
        </w:trPr>
        <w:tc>
          <w:tcPr>
            <w:tcW w:w="775" w:type="pct"/>
          </w:tcPr>
          <w:p w14:paraId="15A616E0"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1FC85DC1"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ESF+</w:t>
            </w:r>
          </w:p>
        </w:tc>
        <w:tc>
          <w:tcPr>
            <w:tcW w:w="1206" w:type="pct"/>
          </w:tcPr>
          <w:p w14:paraId="64C16870"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1155" w:type="pct"/>
          </w:tcPr>
          <w:p w14:paraId="6AD07AC9"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f</w:t>
            </w:r>
          </w:p>
        </w:tc>
        <w:tc>
          <w:tcPr>
            <w:tcW w:w="430" w:type="pct"/>
          </w:tcPr>
          <w:p w14:paraId="5B0352A6" w14:textId="77777777" w:rsidR="009D6B67" w:rsidRDefault="00EE5F1F">
            <w:pPr>
              <w:spacing w:before="0" w:after="0" w:line="240" w:lineRule="auto"/>
              <w:rPr>
                <w:rFonts w:ascii="Cambria" w:hAnsi="Cambria" w:cs="Calibri"/>
                <w:color w:val="000000"/>
                <w:sz w:val="20"/>
                <w:szCs w:val="20"/>
                <w:lang w:val="et-EE"/>
              </w:rPr>
            </w:pPr>
            <w:r>
              <w:rPr>
                <w:rFonts w:ascii="Cambria" w:hAnsi="Cambria" w:cs="Calibri"/>
                <w:color w:val="000000"/>
                <w:sz w:val="20"/>
                <w:szCs w:val="20"/>
                <w:lang w:val="et-EE"/>
              </w:rPr>
              <w:t>10</w:t>
            </w:r>
          </w:p>
        </w:tc>
        <w:tc>
          <w:tcPr>
            <w:tcW w:w="1012" w:type="pct"/>
          </w:tcPr>
          <w:p w14:paraId="29869E38"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lang w:val="et-EE"/>
              </w:rPr>
              <w:t xml:space="preserve">29 488 658 </w:t>
            </w:r>
          </w:p>
        </w:tc>
      </w:tr>
    </w:tbl>
    <w:p w14:paraId="785490DF" w14:textId="6EF97E8C" w:rsidR="009D6B67" w:rsidRDefault="00EE5F1F">
      <w:pPr>
        <w:pStyle w:val="Pealdis"/>
        <w:keepNext/>
        <w:jc w:val="left"/>
        <w:rPr>
          <w:rFonts w:ascii="Cambria" w:hAnsi="Cambria" w:cstheme="minorHAnsi"/>
          <w:lang w:val="et-EE"/>
        </w:rPr>
      </w:pPr>
      <w:r>
        <w:rPr>
          <w:lang w:val="et-EE"/>
        </w:rPr>
        <w:t xml:space="preserve">Tabel </w:t>
      </w:r>
      <w:del w:id="1452" w:author="Kaisa Tähe - RAM" w:date="2025-10-13T15:39:00Z" w16du:dateUtc="2025-10-13T12:39:00Z">
        <w:r w:rsidDel="00F84BB2">
          <w:rPr>
            <w:lang w:val="et-EE"/>
          </w:rPr>
          <w:fldChar w:fldCharType="begin"/>
        </w:r>
        <w:r w:rsidDel="00F84BB2">
          <w:rPr>
            <w:lang w:val="et-EE"/>
          </w:rPr>
          <w:delInstrText xml:space="preserve"> SEQ Tabel \* ARABIC </w:delInstrText>
        </w:r>
        <w:r w:rsidDel="00F84BB2">
          <w:rPr>
            <w:lang w:val="et-EE"/>
          </w:rPr>
          <w:fldChar w:fldCharType="separate"/>
        </w:r>
        <w:r w:rsidDel="00F84BB2">
          <w:rPr>
            <w:lang w:val="et-EE"/>
          </w:rPr>
          <w:delText>101</w:delText>
        </w:r>
        <w:r w:rsidDel="00F84BB2">
          <w:rPr>
            <w:lang w:val="et-EE"/>
          </w:rPr>
          <w:fldChar w:fldCharType="end"/>
        </w:r>
      </w:del>
      <w:ins w:id="1453" w:author="Kaisa Tähe - RAM" w:date="2025-10-13T15:39:00Z" w16du:dateUtc="2025-10-13T12:39:00Z">
        <w:r w:rsidR="00F84BB2">
          <w:rPr>
            <w:lang w:val="et-EE"/>
          </w:rPr>
          <w:t>113</w:t>
        </w:r>
      </w:ins>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1863C830" w14:textId="77777777">
        <w:tc>
          <w:tcPr>
            <w:tcW w:w="775" w:type="pct"/>
          </w:tcPr>
          <w:p w14:paraId="5F46BEE2"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3815D85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39186AB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78C2359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4D8F80AE"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1548795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07EED8BA" w14:textId="77777777">
        <w:tc>
          <w:tcPr>
            <w:tcW w:w="775" w:type="pct"/>
          </w:tcPr>
          <w:p w14:paraId="47039B26"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6</w:t>
            </w:r>
          </w:p>
        </w:tc>
        <w:tc>
          <w:tcPr>
            <w:tcW w:w="422" w:type="pct"/>
          </w:tcPr>
          <w:p w14:paraId="7063E61B"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ESF+</w:t>
            </w:r>
          </w:p>
        </w:tc>
        <w:tc>
          <w:tcPr>
            <w:tcW w:w="1206" w:type="pct"/>
          </w:tcPr>
          <w:p w14:paraId="437F89D4"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Ülemineku</w:t>
            </w:r>
          </w:p>
        </w:tc>
        <w:tc>
          <w:tcPr>
            <w:tcW w:w="1155" w:type="pct"/>
          </w:tcPr>
          <w:p w14:paraId="0ED752C6"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f</w:t>
            </w:r>
          </w:p>
        </w:tc>
        <w:tc>
          <w:tcPr>
            <w:tcW w:w="430" w:type="pct"/>
          </w:tcPr>
          <w:p w14:paraId="758F37B7"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02</w:t>
            </w:r>
          </w:p>
        </w:tc>
        <w:tc>
          <w:tcPr>
            <w:tcW w:w="1012" w:type="pct"/>
          </w:tcPr>
          <w:p w14:paraId="125953C1" w14:textId="77777777" w:rsidR="009D6B67" w:rsidRDefault="00EE5F1F">
            <w:pPr>
              <w:pStyle w:val="Loendilik"/>
              <w:numPr>
                <w:ilvl w:val="0"/>
                <w:numId w:val="85"/>
              </w:numPr>
              <w:spacing w:before="60" w:after="60" w:line="240" w:lineRule="auto"/>
              <w:rPr>
                <w:rFonts w:ascii="Cambria" w:hAnsi="Cambria" w:cstheme="minorHAnsi"/>
                <w:sz w:val="20"/>
                <w:lang w:val="et-EE"/>
              </w:rPr>
            </w:pPr>
            <w:r>
              <w:rPr>
                <w:rFonts w:ascii="Cambria" w:hAnsi="Cambria" w:cstheme="minorHAnsi"/>
                <w:sz w:val="20"/>
                <w:lang w:val="et-EE"/>
              </w:rPr>
              <w:t>488 658</w:t>
            </w:r>
          </w:p>
        </w:tc>
      </w:tr>
    </w:tbl>
    <w:p w14:paraId="70FD013A" w14:textId="77777777" w:rsidR="009D6B67" w:rsidRDefault="009D6B67">
      <w:pPr>
        <w:spacing w:line="240" w:lineRule="auto"/>
        <w:rPr>
          <w:rFonts w:ascii="Cambria" w:eastAsia="Times New Roman" w:hAnsi="Cambria" w:cstheme="minorHAnsi"/>
          <w:b/>
          <w:bCs/>
          <w:highlight w:val="lightGray"/>
          <w:lang w:val="et-EE"/>
        </w:rPr>
      </w:pPr>
    </w:p>
    <w:p w14:paraId="35250DF9" w14:textId="77777777" w:rsidR="009D6B67" w:rsidRDefault="00EE5F1F">
      <w:pPr>
        <w:pStyle w:val="Pealkiri4"/>
        <w:numPr>
          <w:ilvl w:val="3"/>
          <w:numId w:val="82"/>
        </w:numPr>
        <w:tabs>
          <w:tab w:val="clear" w:pos="850"/>
        </w:tabs>
        <w:spacing w:before="0" w:after="240"/>
        <w:rPr>
          <w:rFonts w:asciiTheme="minorHAnsi" w:eastAsiaTheme="minorEastAsia" w:hAnsiTheme="minorHAnsi" w:cstheme="minorBidi"/>
          <w:bCs/>
          <w:szCs w:val="24"/>
          <w:lang w:val="et-EE"/>
        </w:rPr>
      </w:pPr>
      <w:bookmarkStart w:id="1454" w:name="_Toc210486475"/>
      <w:r>
        <w:rPr>
          <w:rFonts w:cstheme="minorBidi"/>
          <w:bCs/>
          <w:szCs w:val="24"/>
          <w:lang w:val="et-EE"/>
        </w:rPr>
        <w:t>Erieesmärk</w:t>
      </w:r>
      <w:r>
        <w:rPr>
          <w:rFonts w:cstheme="minorBidi"/>
          <w:lang w:val="et-EE"/>
        </w:rPr>
        <w:t>: (g)</w:t>
      </w:r>
      <w:r>
        <w:rPr>
          <w:lang w:val="et-EE"/>
        </w:rPr>
        <w:tab/>
      </w:r>
      <w:r>
        <w:rPr>
          <w:rFonts w:cstheme="minorBidi"/>
          <w:lang w:val="et-EE"/>
        </w:rPr>
        <w:t>edendada elukestvat õpet, eelkõige kõigile kättesaadavaid paindlikke oskuste täiendamise ja ümberõppe võimalusi, võttes arvesse ettevõtlus- ja digioskusi, paremini prognoosida muutusi ja uusi vajalikke oskusi tööturu vajaduste põhjal, hõlbustada karjäärialaseid üleminekuid ning soodustada ametialast liikuvust</w:t>
      </w:r>
      <w:bookmarkEnd w:id="1454"/>
    </w:p>
    <w:p w14:paraId="6995E5B1" w14:textId="77777777" w:rsidR="009D6B67" w:rsidRDefault="00EE5F1F">
      <w:pPr>
        <w:pStyle w:val="Pealkiri5"/>
        <w:numPr>
          <w:ilvl w:val="4"/>
          <w:numId w:val="82"/>
        </w:numPr>
        <w:rPr>
          <w:rFonts w:cstheme="minorHAnsi"/>
          <w:lang w:val="et-EE"/>
        </w:rPr>
      </w:pPr>
      <w:r>
        <w:rPr>
          <w:rFonts w:cstheme="minorHAnsi"/>
          <w:lang w:val="et-EE"/>
        </w:rPr>
        <w:t>Fondide sekkumised</w:t>
      </w:r>
    </w:p>
    <w:p w14:paraId="3699A825" w14:textId="77777777" w:rsidR="009D6B67" w:rsidRDefault="00EE5F1F">
      <w:pPr>
        <w:rPr>
          <w:rFonts w:ascii="Cambria" w:eastAsia="Times New Roman" w:hAnsi="Cambria" w:cstheme="minorHAnsi"/>
          <w:b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7FF1C89D" w14:textId="77777777">
        <w:tc>
          <w:tcPr>
            <w:tcW w:w="9634" w:type="dxa"/>
          </w:tcPr>
          <w:p w14:paraId="3FD45C0C" w14:textId="77777777" w:rsidR="009D6B67" w:rsidRDefault="00EE5F1F">
            <w:pPr>
              <w:spacing w:line="257"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Selleks et COVID-19 ja muude võimalike kriiside mõjust majandusele ja tööturule kiiresti taastuda, on vaja toetada inimeste ümber- ja täiendusõpet. Oskuste arendamine aitab taastada kestliku majandus ning säilitada ja edendada tehniliselt uuenduslikku ja konkurentsivõimelist majandust ning heaolu. ELi liikumine ressursitõhusa, ringluspõhise, digiteeritud ja kliimaneutraalse majanduse poole ning tehisintellekti ja robootika laialdane kasutuselevõtt eeldavad inimeste oskuste uuendamist ning täiskasvanute koolituse märkimisväärset toetamist. Inimesed vajavad võimalusi mitmekesiste oskuste omandamiseks.</w:t>
            </w:r>
          </w:p>
          <w:p w14:paraId="50DC1293" w14:textId="34A2CEEE" w:rsidR="009D6B67" w:rsidRDefault="00EE5F1F">
            <w:pPr>
              <w:spacing w:line="257" w:lineRule="auto"/>
              <w:jc w:val="both"/>
              <w:rPr>
                <w:rFonts w:asciiTheme="majorHAnsi" w:hAnsiTheme="majorHAnsi"/>
                <w:sz w:val="20"/>
                <w:szCs w:val="20"/>
                <w:lang w:val="et-EE"/>
              </w:rPr>
            </w:pPr>
            <w:r>
              <w:rPr>
                <w:rFonts w:asciiTheme="majorHAnsi" w:hAnsiTheme="majorHAnsi"/>
                <w:sz w:val="20"/>
                <w:szCs w:val="20"/>
                <w:lang w:val="et-EE"/>
              </w:rPr>
              <w:lastRenderedPageBreak/>
              <w:t>Täiskasvanute osalus elukestvas õppes on kasvanud. Arvestades tööturu suundumusi ja tulevikus vajaminevaid oskusi, ei pakuta täiskasvanute täiendus- ja ümberõpet aga paindlikult ja vajalikus mahus. Samuti on koolitustes osalemises suur sooline ja piirkondlik ebavõrdsus ning vanemaealised on elukestvast õppest vähem huvitatud. Seetõttu on esmatähtis arendada ja pakkuda kvaliteetseid ning paindlikke elukestva õppe võimalusi. Koolitusturu killustatus, teabe puudumine mitteformaalsete õppimisvõimaluste kohta, kasutajasõbralike võimaluste puudumine koolitusteabele juurdepääsuks ning puudused kvaliteedi hindamise süsteemis on peamised probleemid kvaliteetse mitteformaalse koolituse pakkumisel. Täiskasvanud õppijate sihtrühm on heterogeenne. Vajadus leida tasakaal õppimise ja töö vahel suurendab vajadust paindlike ja kvaliteetsete õppimisvõimaluste järele.</w:t>
            </w:r>
          </w:p>
          <w:p w14:paraId="25C15F8E" w14:textId="77777777" w:rsidR="009D6B67" w:rsidRDefault="00EE5F1F">
            <w:pPr>
              <w:spacing w:line="257" w:lineRule="auto"/>
              <w:jc w:val="both"/>
              <w:rPr>
                <w:rFonts w:asciiTheme="majorHAnsi" w:hAnsiTheme="majorHAnsi"/>
                <w:sz w:val="20"/>
                <w:szCs w:val="20"/>
                <w:lang w:val="et-EE"/>
              </w:rPr>
            </w:pPr>
            <w:r>
              <w:rPr>
                <w:rFonts w:asciiTheme="majorHAnsi" w:hAnsiTheme="majorHAnsi"/>
                <w:sz w:val="20"/>
                <w:szCs w:val="20"/>
                <w:lang w:val="et-EE"/>
              </w:rPr>
              <w:t>Oskuste prognoosimise ja seire süsteem OSKA kutsekvalifikatsioonisüsteemi osana on edukalt käivitunud, kuid kutsesüsteemi ümberkujundamiseks on vaja lisareforme ning arendus- ja koostööd. Oskuste kirjeldused ja kvalifitseerimine on riiklikes andmebaasides erinev ega anna võrreldavat ülevaadet elanikkonna vajaminevatest oskustest. Tööstandardite muutmise protsess on jäik ega võimalda tõhusalt tööturu vajadustele reageerida.</w:t>
            </w:r>
            <w:r>
              <w:rPr>
                <w:rFonts w:asciiTheme="majorHAnsi" w:hAnsiTheme="majorHAnsi"/>
                <w:lang w:val="et-EE"/>
              </w:rPr>
              <w:t xml:space="preserve"> </w:t>
            </w:r>
            <w:r>
              <w:rPr>
                <w:rFonts w:asciiTheme="majorHAnsi" w:hAnsiTheme="majorHAnsi"/>
                <w:sz w:val="20"/>
                <w:szCs w:val="20"/>
                <w:lang w:val="et-EE"/>
              </w:rPr>
              <w:t>Haridus- ja koolitusasutuste ning tööandjate koostöövormid peaks arenema ning oskusprofiilide ja kutsestandardite sisu peaks olema märkimisväärselt tõhusam.</w:t>
            </w:r>
          </w:p>
          <w:p w14:paraId="067B8F60" w14:textId="77777777" w:rsidR="009D6B67" w:rsidRDefault="00EE5F1F">
            <w:pPr>
              <w:spacing w:line="257" w:lineRule="auto"/>
              <w:jc w:val="both"/>
              <w:rPr>
                <w:rFonts w:asciiTheme="majorHAnsi" w:hAnsiTheme="majorHAnsi"/>
                <w:sz w:val="20"/>
                <w:szCs w:val="20"/>
                <w:lang w:val="et-EE"/>
              </w:rPr>
            </w:pPr>
            <w:r>
              <w:rPr>
                <w:rFonts w:asciiTheme="majorHAnsi" w:hAnsiTheme="majorHAnsi"/>
                <w:sz w:val="20"/>
                <w:szCs w:val="20"/>
                <w:lang w:val="et-EE"/>
              </w:rPr>
              <w:t>Omandatud oskuste (enese)hindamise ja valideerimise võimalused on endiselt ebapiisavad ja ebaühtlase kvaliteediga ega toeta üksikisikuid õpingute ja karjääri kavandamisel, samuti ei ole mikrokvalifikatsioone (mikrokraade) veel välja arendatud.</w:t>
            </w:r>
          </w:p>
          <w:p w14:paraId="4D37FF9C" w14:textId="2065310C" w:rsidR="009D6B67" w:rsidRDefault="00EE5F1F">
            <w:pPr>
              <w:spacing w:line="257" w:lineRule="auto"/>
              <w:jc w:val="both"/>
              <w:rPr>
                <w:rFonts w:asciiTheme="majorHAnsi" w:hAnsiTheme="majorHAnsi"/>
                <w:sz w:val="20"/>
                <w:szCs w:val="20"/>
                <w:lang w:val="et-EE"/>
              </w:rPr>
            </w:pPr>
            <w:r>
              <w:rPr>
                <w:rFonts w:asciiTheme="majorHAnsi" w:hAnsiTheme="majorHAnsi"/>
                <w:sz w:val="20"/>
                <w:szCs w:val="20"/>
                <w:lang w:val="et-EE"/>
              </w:rPr>
              <w:t>Uuendusliku tehnoloogia, automatiseerimise, digiteerimise ja oodatava eluea pikenemise tõttu on üha tähtsam pakkuda täiskasvanutele rohkem täiendus- ja ümberõppe võimalusi ning mittestatsionaarset formaalharidust. Sekkumisega toetatakse haridus- ja koolitussüsteemi suutlikkuse arendamist, tööturu vajadustega kooskõlas oleva kvaliteetse mitteformaalse koolituse pakkumist ning tagatakse, et koolitused oleksid tänapäevased, kvaliteetsed ja paindlikud. Täiskasvanuhariduses tuleb arvesse võtta piirkondlikke erinevusi ning käsitleda eri vanuserühmade ja ka mitte-eestlastest elanikkonna vajadusi. Kavandatud meetmed peavad tagama, et täiskasvanud elanikkonna oskused vastaksid koroonajärgse ühiskonna vajadustele, elavdades majandust ning tööturu lühi- ja pikaajalist arengut.</w:t>
            </w:r>
            <w:r>
              <w:rPr>
                <w:lang w:val="et-EE"/>
              </w:rPr>
              <w:t xml:space="preserve"> </w:t>
            </w:r>
            <w:r>
              <w:rPr>
                <w:rFonts w:asciiTheme="majorHAnsi" w:hAnsiTheme="majorHAnsi"/>
                <w:sz w:val="20"/>
                <w:szCs w:val="20"/>
                <w:lang w:val="et-EE"/>
              </w:rPr>
              <w:t xml:space="preserve">Oluline on, et kavandatavad meetmed täiendavad ja on sünergias Erasmus+ programmi täiskasvanutele suunatud tegevustega nt täiskasvanuhariduses õppijate ja valdkonna töötajate õpirändega ja/või rahvusvahelise </w:t>
            </w:r>
            <w:commentRangeStart w:id="1455"/>
            <w:r>
              <w:rPr>
                <w:rFonts w:asciiTheme="majorHAnsi" w:hAnsiTheme="majorHAnsi"/>
                <w:sz w:val="20"/>
                <w:szCs w:val="20"/>
                <w:lang w:val="et-EE"/>
              </w:rPr>
              <w:t>virtuaalõppe</w:t>
            </w:r>
            <w:ins w:id="1456" w:author="Kaisa Tähe - RAM" w:date="2025-09-29T16:22:00Z" w16du:dateUtc="2025-09-29T13:22:00Z">
              <w:r w:rsidR="005F3B68">
                <w:rPr>
                  <w:rFonts w:asciiTheme="majorHAnsi" w:hAnsiTheme="majorHAnsi"/>
                  <w:sz w:val="20"/>
                  <w:szCs w:val="20"/>
                  <w:lang w:val="et-EE"/>
                </w:rPr>
                <w:t>ga.</w:t>
              </w:r>
            </w:ins>
            <w:del w:id="1457" w:author="Kaisa Tähe - RAM" w:date="2025-07-17T11:40:00Z" w16du:dateUtc="2025-07-17T08:40:00Z">
              <w:r w:rsidDel="00A7614F">
                <w:rPr>
                  <w:rFonts w:asciiTheme="majorHAnsi" w:hAnsiTheme="majorHAnsi"/>
                  <w:sz w:val="20"/>
                  <w:szCs w:val="20"/>
                  <w:lang w:val="et-EE"/>
                </w:rPr>
                <w:delText xml:space="preserve"> toetamisega ning annavad sisendit ja kasutavad ära Erasmus+ programmi raames rahvusvaheliste kogemuste vahetamise tulemusi, koostööd ja kasutajasõbralike veebiplatvormide ning virtuaalkoostöö vahendite kasutamist, eriti madalate oskustega sihtgruppide toetamiseks</w:delText>
              </w:r>
            </w:del>
            <w:r>
              <w:rPr>
                <w:rFonts w:asciiTheme="majorHAnsi" w:hAnsiTheme="majorHAnsi"/>
                <w:sz w:val="20"/>
                <w:szCs w:val="20"/>
                <w:lang w:val="et-EE"/>
              </w:rPr>
              <w:t xml:space="preserve">. </w:t>
            </w:r>
            <w:commentRangeEnd w:id="1455"/>
            <w:r w:rsidR="00FA6E5A">
              <w:rPr>
                <w:rStyle w:val="Kommentaariviide"/>
                <w:rFonts w:asciiTheme="majorHAnsi" w:hAnsiTheme="majorHAnsi"/>
                <w:sz w:val="20"/>
                <w:szCs w:val="20"/>
                <w:lang w:val="et-EE"/>
              </w:rPr>
              <w:commentReference w:id="1455"/>
            </w:r>
            <w:r>
              <w:rPr>
                <w:rFonts w:asciiTheme="majorHAnsi" w:hAnsiTheme="majorHAnsi"/>
                <w:sz w:val="20"/>
                <w:szCs w:val="20"/>
                <w:lang w:val="et-EE"/>
              </w:rPr>
              <w:t>Osalemine PIAACi kordusuuringus võimaldab hinnata viimase kümne aasta jooksul täiskasvanuhariduses tehtud otsuste ja investeeringute tulemuslikkust ning teha plaane edasisteks tegevussuundadeks. Rakendatakse täiskasvanutele suunatud teadlikkuse suurendamise, teavitus- ja populariseerimismeetmeid, et suurendada osalemist elukestvas õppes, parandada õppimisega seotud hoiakuid ning suurendada teadlikkust elukestvast õppest ja enesetäiendamise tähtsusest. Parandatakse täiendus- ja ümberõppe võimalusi käsitleva teabe kättesaadavust.</w:t>
            </w:r>
          </w:p>
          <w:p w14:paraId="7855E42D"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Töötavatele täiskasvanutele, kelle oskusi on vaja ajakohastada või kelle oskused on aegunud, pakutakse tänapäevast kvaliteetset paindlikku mitteformaalset täiendus- ja ümberõpet, milles võetakse arvesse OSKA süsteemi prognoositud oskuste nõudlust ning mis on kooskõlas majanduse ja tööturu vajadustega, arvestades piirkondlikke ja riskirühmade vajadusi. Tulenevalt OSKA hinnangutest vajab IKT-sektor ja kõik teised majandussektorid igal aastal vähemalt 2600 uut IKT-spetsialisti ehk seitsme aasta vaates kokku üle 18 000 inimese. Seega on vajalik tagada IKT valdkonna oskuste edendamisele suunatud täiendkoolitusi nii ESF+st kui ka RRFst. Roheoskuste arendamisel suunatakse RRFst fookus rohepöördest enim mõjutatud valdkondadesse, struktuurivahenditest aga teistes valdkondades ja õppekavades roheoskuste arendamisele. Rahvastiku vananemise trend suurendab vajadust kvalifitseeritud sotsiaaltöötajate järele, kes on üks oluline sihtrühm täiskasvanute mitteformaalses õppes.</w:t>
            </w:r>
          </w:p>
          <w:p w14:paraId="121F90C1"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Oskuste täiendamise peamised sihtrühmad on eelkõige tööealine elanikkond, sh ilma erialase hariduseta, väheste või aegunud oskustega töötavad täiskasvanud ning täiskasvanud, kes vajavad oma töö lisaväärtuse suurendamiseks erioskusi, samuti täiskasvanute koolitajad.</w:t>
            </w:r>
          </w:p>
          <w:p w14:paraId="60010012" w14:textId="77777777" w:rsidR="009D6B67" w:rsidRDefault="00EE5F1F">
            <w:pPr>
              <w:spacing w:line="257" w:lineRule="auto"/>
              <w:jc w:val="both"/>
              <w:rPr>
                <w:rFonts w:asciiTheme="majorHAnsi" w:hAnsiTheme="majorHAnsi"/>
                <w:sz w:val="20"/>
                <w:szCs w:val="20"/>
                <w:lang w:val="et-EE"/>
              </w:rPr>
            </w:pPr>
            <w:r>
              <w:rPr>
                <w:rFonts w:asciiTheme="majorHAnsi" w:hAnsiTheme="majorHAnsi"/>
                <w:sz w:val="20"/>
                <w:szCs w:val="20"/>
                <w:lang w:val="et-EE"/>
              </w:rPr>
              <w:t>Toetatakse madala haridustaseme ja väheste oskustega täiskasvanuid, et nad jätkaksid õpinguid mittestatsionaarses formaalhariduses, tagamaks, et nende oskused vastaksid edasiste karjääri- ja õppimisvõimaluste nõuetele.</w:t>
            </w:r>
          </w:p>
          <w:p w14:paraId="216CA914" w14:textId="77777777" w:rsidR="009D6B67" w:rsidRDefault="00EE5F1F">
            <w:pPr>
              <w:spacing w:line="257"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Meetmete eesmärk on arendada ka haridusasutuste suutlikkust pakkuda kvaliteetset koolitust (sh uute õppekavade väljatöötamine, mikrokvalifikatsioonide (mikrokraadide) ja koolitajate oskuste arendamine).</w:t>
            </w:r>
          </w:p>
          <w:p w14:paraId="609F2560" w14:textId="77777777" w:rsidR="009D6B67" w:rsidRDefault="00EE5F1F">
            <w:pPr>
              <w:spacing w:line="257"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lastRenderedPageBreak/>
              <w:t>1. Käivitatakse meetmed mitteformaalõppe kvaliteediraamistiku edendamiseks. Hinnatakse mitteformaalõppe pakkujate kvaliteeti. Töötatakse välja ja rakendatakse mikrokvalifikatsioonide (mikrokraadide) põhimõtteid ja nõudeid, et viia täiendus- ja ümberõpe paremini vastavusse praegu ja tulevikus vajaminevate oskustega.</w:t>
            </w:r>
          </w:p>
          <w:p w14:paraId="5469CE28" w14:textId="77777777" w:rsidR="009D6B67" w:rsidRDefault="00EE5F1F">
            <w:pPr>
              <w:spacing w:line="257" w:lineRule="auto"/>
              <w:jc w:val="both"/>
              <w:rPr>
                <w:rFonts w:asciiTheme="majorHAnsi" w:hAnsiTheme="majorHAnsi"/>
                <w:sz w:val="20"/>
                <w:szCs w:val="20"/>
                <w:lang w:val="et-EE"/>
              </w:rPr>
            </w:pPr>
            <w:r>
              <w:rPr>
                <w:rFonts w:asciiTheme="majorHAnsi" w:hAnsiTheme="majorHAnsi"/>
                <w:sz w:val="20"/>
                <w:szCs w:val="20"/>
                <w:lang w:val="et-EE"/>
              </w:rPr>
              <w:t>2. Paindlike õppeviiside toetamiseks suurendatakse võimalusi mitteformaalse ja informaalse õppe valideerimise süsteemi (VÕTA) kohaldamiseks haridus- ja kutsekvalifikatsioonide süsteemis. Õppenõustamise suutlikkust parandatakse täiskasvanute õppe nõustajatele ja hindajatele koolituse pakkumisega. Kaasatakse sotsiaalpartnereid ja tööandjaid, luues ja rakendades kaasamistavasid mitteformaalsete ja informaalsete õpingute tunnustamisel ja valideerimisel. Arendatakse mitteformaalse ja informaalse õppe valideerimist ning asjakohaste juhendamis- ja hindamismaterjalide ning muude vahendite väljatöötamist. Toetatakse digilahenduste väljatöötamist elukestva õppe ja koolitusajaloo dokumenteerimisel.</w:t>
            </w:r>
          </w:p>
          <w:p w14:paraId="7A16BF27"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3. Käivitatakse kutsekvalifikatsioonisüsteemi reform, et majanduse oskusnõudeid paremini kvalifikatsioonides kajastada. Oskuste klassifikatsiooni ajakohastatakse, oskuste kirjeldused ühtlustatakse kutsekvalifikatsioonide andmebaasides ja eespool nimetatu sidustatakse oskuste, kompetentside, kvalifikatsioonide ja ametite Euroopa klassifikaatoriga (ESCO). Arendatakse edasi oskuste prognoosimise ja seire süsteemi OSKA, et paremini jälgida, analüüsida ja prognoosida oskuste nõudlust ja tööjõu pakkumist tööturul, sh arvestades regionaalseid vajadusi. OSKA jälgib ka oskuste ja tööjõu kättesaadavuse parandamiseks tehtud ettepanekute rakendamist. OSKA meetodid hõlmavad täiendavate andmeallikate kasutamist (suurandmed ja andmekaeve). Laiendatakse ja parandatakse OSKA tulemuste, oskuste nõudluse ja pakkumisega seotud teabe esitlemist ja jagamist eri sihtrühmadele.</w:t>
            </w:r>
          </w:p>
          <w:p w14:paraId="55B02737"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61DD401F" w14:textId="77777777" w:rsidR="009D6B67" w:rsidRDefault="00EE5F1F">
            <w:pPr>
              <w:spacing w:line="240" w:lineRule="auto"/>
              <w:jc w:val="both"/>
              <w:rPr>
                <w:rFonts w:ascii="Cambria" w:eastAsia="Times New Roman" w:hAnsi="Cambria" w:cstheme="minorHAnsi"/>
                <w:sz w:val="20"/>
                <w:szCs w:val="20"/>
                <w:lang w:val="et-EE"/>
              </w:rPr>
            </w:pPr>
            <w:r>
              <w:rPr>
                <w:rFonts w:asciiTheme="majorHAnsi" w:eastAsia="Times New Roman" w:hAnsiTheme="majorHAnsi"/>
                <w:sz w:val="20"/>
                <w:szCs w:val="20"/>
                <w:lang w:val="et-EE"/>
              </w:rPr>
              <w:t>Kuna tegemist ei ole tulutoovate tegevustega, siis rakendatakse meetmeid toetuste vormis.</w:t>
            </w:r>
          </w:p>
        </w:tc>
      </w:tr>
    </w:tbl>
    <w:p w14:paraId="79AA29B1" w14:textId="77777777" w:rsidR="009D6B67" w:rsidRDefault="00EE5F1F">
      <w:pPr>
        <w:keepNext/>
        <w:spacing w:line="240" w:lineRule="auto"/>
        <w:rPr>
          <w:rFonts w:ascii="Cambria" w:eastAsia="Times New Roman" w:hAnsi="Cambria" w:cstheme="minorHAnsi"/>
          <w:b/>
          <w:bCs/>
          <w:lang w:val="et-EE"/>
        </w:rPr>
      </w:pPr>
      <w:r>
        <w:rPr>
          <w:rFonts w:ascii="Cambria" w:eastAsia="Times New Roman" w:hAnsi="Cambria" w:cstheme="minorHAnsi"/>
          <w:b/>
          <w:bCs/>
          <w:lang w:val="et-EE"/>
        </w:rPr>
        <w:lastRenderedPageBreak/>
        <w:t>Peamised sihtrühmad</w:t>
      </w:r>
    </w:p>
    <w:tbl>
      <w:tblPr>
        <w:tblStyle w:val="Kontuurtabel"/>
        <w:tblW w:w="963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8"/>
      </w:tblGrid>
      <w:tr w:rsidR="009D6B67" w:rsidRPr="008E5974" w14:paraId="107EF0CF" w14:textId="77777777">
        <w:tc>
          <w:tcPr>
            <w:tcW w:w="9638" w:type="dxa"/>
          </w:tcPr>
          <w:p w14:paraId="100E527B" w14:textId="77777777" w:rsidR="009D6B67" w:rsidRDefault="00EE5F1F">
            <w:pPr>
              <w:spacing w:line="240" w:lineRule="auto"/>
              <w:jc w:val="both"/>
              <w:rPr>
                <w:rFonts w:ascii="Cambria" w:hAnsi="Cambria" w:cstheme="minorHAnsi"/>
                <w:sz w:val="20"/>
                <w:szCs w:val="20"/>
                <w:lang w:val="et-EE"/>
              </w:rPr>
            </w:pPr>
            <w:r>
              <w:rPr>
                <w:rFonts w:asciiTheme="majorHAnsi" w:hAnsiTheme="majorHAnsi"/>
                <w:sz w:val="20"/>
                <w:szCs w:val="20"/>
                <w:lang w:val="et-EE"/>
              </w:rPr>
              <w:t>Tööandjad, eri- ja kutsealase hariduseta inimesed, vananenud oskustega inimesed, täiskasvanud õppijad, koolitusasutused, täiskasvanud õppijate õpetajad ja koolitajad, kohalikud omavalitsused, sotsiaalpartnerid.</w:t>
            </w:r>
          </w:p>
        </w:tc>
      </w:tr>
    </w:tbl>
    <w:p w14:paraId="70E8EA8C"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2F6E4D0C" w14:textId="77777777">
        <w:tc>
          <w:tcPr>
            <w:tcW w:w="9628" w:type="dxa"/>
          </w:tcPr>
          <w:p w14:paraId="327AE34A"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 Vajaduse korral võetakse kasutusele konkreetseid meetmeid, et toetada spetsiifilisi rühmi (nt soopõhised sihipärased meetmed ja tegevused, haavatavatele sihtrühmadele või ebasoodsas olukorras piirkondadele suunatud meetmed), tuginedes konkreetsele olukorrale ja analüüsidele. Meetmete rakendamisel lähtutakse võrdõiguslikkuse, kaasatuse ja mittediskrimineerimise põhimõtetest, kehtestades osalejatele võrdsed nõuded ja tingimused (mittediskrimineeriv juurdepääs), valikuasutuste/-komisjonide koosseis (nt sooline tasakaal organite/komisjonide koosseisus), hindamis- ja valikumenetlused (mittediskrimineerivad põhimõtted projektide hindamisel ja valikul).</w:t>
            </w:r>
          </w:p>
        </w:tc>
      </w:tr>
    </w:tbl>
    <w:p w14:paraId="358EA3EB"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17B94208" w14:textId="77777777">
        <w:tc>
          <w:tcPr>
            <w:tcW w:w="9628" w:type="dxa"/>
          </w:tcPr>
          <w:p w14:paraId="3C33510D" w14:textId="77777777" w:rsidR="009D6B67" w:rsidRDefault="00EE5F1F">
            <w:pPr>
              <w:spacing w:line="240" w:lineRule="auto"/>
              <w:rPr>
                <w:rFonts w:ascii="Cambria" w:eastAsia="Times New Roman" w:hAnsi="Cambria" w:cstheme="minorHAnsi"/>
                <w:b/>
                <w:bCs/>
                <w:lang w:val="et-EE"/>
              </w:rPr>
            </w:pPr>
            <w:r>
              <w:rPr>
                <w:rFonts w:asciiTheme="majorHAnsi" w:hAnsiTheme="majorHAnsi"/>
                <w:sz w:val="20"/>
                <w:szCs w:val="20"/>
                <w:lang w:val="et-EE"/>
              </w:rPr>
              <w:t>Kogu Eesti, erinevad piirkonnad olenevalt regionaalsetest tööturu nõudluse ja pakkumise eripäradest.</w:t>
            </w:r>
          </w:p>
        </w:tc>
      </w:tr>
    </w:tbl>
    <w:p w14:paraId="3926EC5F" w14:textId="77777777" w:rsidR="009D6B67" w:rsidRDefault="00EE5F1F">
      <w:pPr>
        <w:keepNext/>
        <w:spacing w:line="240" w:lineRule="auto"/>
        <w:rPr>
          <w:sz w:val="22"/>
          <w:lang w:val="et-EE"/>
        </w:rPr>
      </w:pPr>
      <w:r>
        <w:rPr>
          <w:rFonts w:ascii="Cambria" w:eastAsia="Times New Roman" w:hAnsi="Cambria" w:cstheme="minorHAnsi"/>
          <w:b/>
          <w:bCs/>
          <w:lang w:val="et-EE"/>
        </w:rPr>
        <w:lastRenderedPageBreak/>
        <w:t>Piirkondadevahelised</w:t>
      </w:r>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7F1F87BE" w14:textId="77777777">
        <w:tc>
          <w:tcPr>
            <w:tcW w:w="9628" w:type="dxa"/>
          </w:tcPr>
          <w:p w14:paraId="2546CC95" w14:textId="77777777" w:rsidR="009D6B67" w:rsidRDefault="00EE5F1F">
            <w:pPr>
              <w:keepNext/>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Piiriülest, riikidevahelist ja piirkondadevahelist koostööd erieesmärgi tasandil kavandatud ei ole.</w:t>
            </w:r>
          </w:p>
          <w:p w14:paraId="28234254"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Interreg Euroopa programm 2021-2027, URBACT IV 2021-2027, ESPON 2030 ja Interact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ohutustamine;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KOVidele suunatud kliima- ja muud kohanemise meetmed; </w:t>
            </w:r>
            <w:r>
              <w:rPr>
                <w:rFonts w:ascii="Cambria" w:eastAsia="Times New Roman" w:hAnsi="Cambria" w:cstheme="minorHAnsi"/>
                <w:b/>
                <w:sz w:val="20"/>
                <w:szCs w:val="20"/>
                <w:lang w:val="et-EE"/>
              </w:rPr>
              <w:t>roheoskuste arendamine.</w:t>
            </w:r>
          </w:p>
          <w:p w14:paraId="6BB44DF4" w14:textId="77777777" w:rsidR="009D6B67" w:rsidRDefault="00EE5F1F">
            <w:pPr>
              <w:keepNext/>
              <w:spacing w:line="240" w:lineRule="auto"/>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77A778D5" w14:textId="77777777" w:rsidR="009D6B67" w:rsidRDefault="00EE5F1F">
      <w:pPr>
        <w:spacing w:line="240" w:lineRule="auto"/>
        <w:rPr>
          <w:sz w:val="22"/>
          <w:lang w:val="et-EE"/>
        </w:rPr>
      </w:pPr>
      <w:r>
        <w:rPr>
          <w:rFonts w:ascii="Cambria" w:hAnsi="Cambria" w:cstheme="minorHAnsi"/>
          <w:b/>
          <w:bCs/>
          <w:lang w:val="et-EE"/>
        </w:rPr>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447430FA" w14:textId="77777777">
        <w:tc>
          <w:tcPr>
            <w:tcW w:w="9628" w:type="dxa"/>
          </w:tcPr>
          <w:p w14:paraId="6ED38A79" w14:textId="77777777" w:rsidR="009D6B67" w:rsidRDefault="00EE5F1F">
            <w:pPr>
              <w:spacing w:line="240" w:lineRule="auto"/>
              <w:rPr>
                <w:rFonts w:ascii="Cambria" w:eastAsia="Times New Roman" w:hAnsi="Cambria" w:cstheme="minorHAnsi"/>
                <w:bCs/>
                <w:lang w:val="et-EE"/>
              </w:rPr>
            </w:pPr>
            <w:r>
              <w:rPr>
                <w:rFonts w:asciiTheme="majorHAnsi" w:hAnsiTheme="majorHAnsi"/>
                <w:sz w:val="20"/>
                <w:szCs w:val="20"/>
                <w:lang w:val="et-EE"/>
              </w:rPr>
              <w:t>Ei kohaldu.</w:t>
            </w:r>
          </w:p>
        </w:tc>
      </w:tr>
    </w:tbl>
    <w:p w14:paraId="3887CBC0" w14:textId="77777777" w:rsidR="009D6B67" w:rsidRDefault="00EE5F1F">
      <w:pPr>
        <w:pStyle w:val="Pealkiri5"/>
        <w:numPr>
          <w:ilvl w:val="4"/>
          <w:numId w:val="82"/>
        </w:numPr>
        <w:rPr>
          <w:rFonts w:cstheme="minorHAnsi"/>
          <w:lang w:val="et-EE"/>
        </w:rPr>
      </w:pPr>
      <w:r>
        <w:rPr>
          <w:rFonts w:cstheme="minorHAnsi"/>
          <w:lang w:val="et-EE"/>
        </w:rPr>
        <w:t>Näitajad</w:t>
      </w:r>
    </w:p>
    <w:p w14:paraId="4CA051ED" w14:textId="0CD93065" w:rsidR="009D6B67" w:rsidRDefault="00EE5F1F">
      <w:pPr>
        <w:pStyle w:val="Pealdis"/>
        <w:rPr>
          <w:lang w:val="et-EE"/>
        </w:rPr>
      </w:pPr>
      <w:r>
        <w:rPr>
          <w:lang w:val="et-EE"/>
        </w:rPr>
        <w:t xml:space="preserve">Tabel </w:t>
      </w:r>
      <w:del w:id="1458" w:author="Kaisa Tähe - RAM" w:date="2025-10-13T15:40:00Z" w16du:dateUtc="2025-10-13T12:40:00Z">
        <w:r w:rsidDel="00136E13">
          <w:rPr>
            <w:lang w:val="et-EE"/>
          </w:rPr>
          <w:fldChar w:fldCharType="begin"/>
        </w:r>
        <w:r w:rsidDel="00136E13">
          <w:rPr>
            <w:lang w:val="et-EE"/>
          </w:rPr>
          <w:delInstrText xml:space="preserve"> SEQ Tabel \* ARABIC </w:delInstrText>
        </w:r>
        <w:r w:rsidDel="00136E13">
          <w:rPr>
            <w:lang w:val="et-EE"/>
          </w:rPr>
          <w:fldChar w:fldCharType="separate"/>
        </w:r>
        <w:r w:rsidDel="00136E13">
          <w:rPr>
            <w:lang w:val="et-EE"/>
          </w:rPr>
          <w:delText>102</w:delText>
        </w:r>
        <w:r w:rsidDel="00136E13">
          <w:rPr>
            <w:lang w:val="et-EE"/>
          </w:rPr>
          <w:fldChar w:fldCharType="end"/>
        </w:r>
      </w:del>
      <w:ins w:id="1459" w:author="Kaisa Tähe - RAM" w:date="2025-10-13T15:40:00Z" w16du:dateUtc="2025-10-13T12:40:00Z">
        <w:r w:rsidR="00136E13">
          <w:rPr>
            <w:lang w:val="et-EE"/>
          </w:rPr>
          <w:t>114</w:t>
        </w:r>
      </w:ins>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555"/>
        <w:gridCol w:w="649"/>
        <w:gridCol w:w="1144"/>
        <w:gridCol w:w="828"/>
        <w:gridCol w:w="2019"/>
        <w:gridCol w:w="1451"/>
        <w:gridCol w:w="811"/>
        <w:gridCol w:w="1708"/>
      </w:tblGrid>
      <w:tr w:rsidR="00970A66" w14:paraId="3D676E7B" w14:textId="77777777">
        <w:trPr>
          <w:trHeight w:val="1030"/>
        </w:trPr>
        <w:tc>
          <w:tcPr>
            <w:tcW w:w="240" w:type="pct"/>
            <w:shd w:val="clear" w:color="auto" w:fill="FFFFFF" w:themeFill="background1"/>
            <w:textDirection w:val="btLr"/>
            <w:vAlign w:val="center"/>
          </w:tcPr>
          <w:p w14:paraId="3D73CE6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45" w:type="pct"/>
            <w:shd w:val="clear" w:color="auto" w:fill="FFFFFF" w:themeFill="background1"/>
            <w:textDirection w:val="btLr"/>
            <w:vAlign w:val="center"/>
          </w:tcPr>
          <w:p w14:paraId="1EC164E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7C491A4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621" w:type="pct"/>
            <w:shd w:val="clear" w:color="auto" w:fill="FFFFFF" w:themeFill="background1"/>
            <w:textDirection w:val="btLr"/>
            <w:vAlign w:val="center"/>
          </w:tcPr>
          <w:p w14:paraId="1B821B9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516" w:type="pct"/>
            <w:shd w:val="clear" w:color="auto" w:fill="FFFFFF" w:themeFill="background1"/>
            <w:textDirection w:val="btLr"/>
            <w:vAlign w:val="center"/>
          </w:tcPr>
          <w:p w14:paraId="696A3FC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105" w:type="pct"/>
            <w:shd w:val="clear" w:color="auto" w:fill="FFFFFF" w:themeFill="background1"/>
            <w:textDirection w:val="btLr"/>
            <w:vAlign w:val="center"/>
          </w:tcPr>
          <w:p w14:paraId="2C1CDAA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810" w:type="pct"/>
            <w:shd w:val="clear" w:color="auto" w:fill="FFFFFF" w:themeFill="background1"/>
            <w:textDirection w:val="btLr"/>
            <w:vAlign w:val="center"/>
          </w:tcPr>
          <w:p w14:paraId="69FC349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477" w:type="pct"/>
            <w:shd w:val="clear" w:color="auto" w:fill="FFFFFF" w:themeFill="background1"/>
            <w:textDirection w:val="btLr"/>
            <w:vAlign w:val="center"/>
          </w:tcPr>
          <w:p w14:paraId="0B7995F7"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527ADECD"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50" w:type="pct"/>
            <w:shd w:val="clear" w:color="auto" w:fill="FFFFFF" w:themeFill="background1"/>
            <w:textDirection w:val="btLr"/>
            <w:vAlign w:val="center"/>
          </w:tcPr>
          <w:p w14:paraId="4EC22F8B"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0AA6D5DE"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77F7FADC" w14:textId="77777777">
        <w:trPr>
          <w:trHeight w:val="345"/>
        </w:trPr>
        <w:tc>
          <w:tcPr>
            <w:tcW w:w="240" w:type="pct"/>
            <w:shd w:val="clear" w:color="auto" w:fill="FFFFFF" w:themeFill="background1"/>
          </w:tcPr>
          <w:p w14:paraId="44062D7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5" w:type="pct"/>
            <w:shd w:val="clear" w:color="auto" w:fill="FFFFFF" w:themeFill="background1"/>
          </w:tcPr>
          <w:p w14:paraId="3C0A09D7"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g</w:t>
            </w:r>
          </w:p>
        </w:tc>
        <w:tc>
          <w:tcPr>
            <w:tcW w:w="337" w:type="pct"/>
            <w:shd w:val="clear" w:color="auto" w:fill="FFFFFF" w:themeFill="background1"/>
          </w:tcPr>
          <w:p w14:paraId="68284303"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ESF+</w:t>
            </w:r>
          </w:p>
        </w:tc>
        <w:tc>
          <w:tcPr>
            <w:tcW w:w="621" w:type="pct"/>
            <w:shd w:val="clear" w:color="auto" w:fill="FFFFFF" w:themeFill="background1"/>
          </w:tcPr>
          <w:p w14:paraId="6B9FB5FC"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Ülemineku</w:t>
            </w:r>
          </w:p>
        </w:tc>
        <w:tc>
          <w:tcPr>
            <w:tcW w:w="516" w:type="pct"/>
          </w:tcPr>
          <w:p w14:paraId="691573F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PSO31</w:t>
            </w:r>
          </w:p>
        </w:tc>
        <w:tc>
          <w:tcPr>
            <w:tcW w:w="1105" w:type="pct"/>
            <w:vAlign w:val="center"/>
          </w:tcPr>
          <w:p w14:paraId="770EA87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Täiskasvanute mitteformaalõppes osalenute arv</w:t>
            </w:r>
          </w:p>
        </w:tc>
        <w:tc>
          <w:tcPr>
            <w:tcW w:w="810" w:type="pct"/>
            <w:vAlign w:val="center"/>
          </w:tcPr>
          <w:p w14:paraId="0861BFF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osalemiskord</w:t>
            </w:r>
          </w:p>
        </w:tc>
        <w:tc>
          <w:tcPr>
            <w:tcW w:w="477" w:type="pct"/>
          </w:tcPr>
          <w:p w14:paraId="290F0FF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 xml:space="preserve">16 000          </w:t>
            </w:r>
          </w:p>
        </w:tc>
        <w:tc>
          <w:tcPr>
            <w:tcW w:w="550" w:type="pct"/>
          </w:tcPr>
          <w:p w14:paraId="41E48CBD" w14:textId="76966B5E" w:rsidR="009D6B67" w:rsidRDefault="00EE5F1F">
            <w:pPr>
              <w:pStyle w:val="Text1"/>
              <w:spacing w:before="0" w:after="0" w:line="240" w:lineRule="auto"/>
              <w:ind w:left="0"/>
              <w:rPr>
                <w:rFonts w:ascii="Cambria" w:hAnsi="Cambria" w:cstheme="minorBidi"/>
                <w:sz w:val="20"/>
                <w:szCs w:val="20"/>
                <w:lang w:val="et-EE"/>
              </w:rPr>
            </w:pPr>
            <w:commentRangeStart w:id="1460"/>
            <w:del w:id="1461" w:author="Kaisa Tähe - RAM" w:date="2025-07-17T12:05:00Z" w16du:dateUtc="2025-07-17T09:05:00Z">
              <w:r w:rsidDel="00C92C8C">
                <w:rPr>
                  <w:rFonts w:ascii="Cambria" w:hAnsi="Cambria" w:cstheme="minorHAnsi"/>
                  <w:sz w:val="20"/>
                  <w:szCs w:val="20"/>
                  <w:lang w:val="et-EE"/>
                </w:rPr>
                <w:delText>61 923</w:delText>
              </w:r>
            </w:del>
            <w:ins w:id="1462" w:author="Kaisa Tähe - RAM" w:date="2025-07-17T12:06:00Z" w16du:dateUtc="2025-07-17T09:06:00Z">
              <w:r w:rsidR="00350E9C" w:rsidRPr="51A1CAE0">
                <w:rPr>
                  <w:rFonts w:ascii="Cambria" w:hAnsi="Cambria" w:cstheme="minorBidi"/>
                  <w:sz w:val="20"/>
                  <w:szCs w:val="20"/>
                  <w:lang w:val="et-EE"/>
                </w:rPr>
                <w:t>55</w:t>
              </w:r>
              <w:r w:rsidR="00350E9C">
                <w:rPr>
                  <w:rFonts w:ascii="Cambria" w:hAnsi="Cambria" w:cstheme="minorBidi"/>
                  <w:sz w:val="20"/>
                  <w:szCs w:val="20"/>
                  <w:lang w:val="et-EE"/>
                </w:rPr>
                <w:t xml:space="preserve"> </w:t>
              </w:r>
              <w:r w:rsidR="00350E9C" w:rsidRPr="51A1CAE0">
                <w:rPr>
                  <w:rFonts w:ascii="Cambria" w:hAnsi="Cambria" w:cstheme="minorBidi"/>
                  <w:sz w:val="20"/>
                  <w:szCs w:val="20"/>
                  <w:lang w:val="et-EE"/>
                </w:rPr>
                <w:t>731</w:t>
              </w:r>
            </w:ins>
            <w:commentRangeEnd w:id="1460"/>
            <w:ins w:id="1463" w:author="Kaisa Tähe - RAM" w:date="2025-07-17T12:08:00Z" w16du:dateUtc="2025-07-17T09:08:00Z">
              <w:r w:rsidR="006A42BC">
                <w:rPr>
                  <w:rStyle w:val="Kommentaariviide"/>
                  <w:rFonts w:ascii="Cambria" w:hAnsi="Cambria" w:cstheme="minorBidi"/>
                  <w:sz w:val="20"/>
                  <w:szCs w:val="20"/>
                  <w:lang w:val="et-EE"/>
                </w:rPr>
                <w:commentReference w:id="1460"/>
              </w:r>
            </w:ins>
          </w:p>
        </w:tc>
      </w:tr>
      <w:tr w:rsidR="009D6B67" w14:paraId="009F8484" w14:textId="77777777">
        <w:trPr>
          <w:trHeight w:val="345"/>
        </w:trPr>
        <w:tc>
          <w:tcPr>
            <w:tcW w:w="240" w:type="pct"/>
            <w:shd w:val="clear" w:color="auto" w:fill="FFFFFF" w:themeFill="background1"/>
          </w:tcPr>
          <w:p w14:paraId="7F5FBFB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5" w:type="pct"/>
            <w:shd w:val="clear" w:color="auto" w:fill="FFFFFF" w:themeFill="background1"/>
          </w:tcPr>
          <w:p w14:paraId="174A714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g</w:t>
            </w:r>
          </w:p>
        </w:tc>
        <w:tc>
          <w:tcPr>
            <w:tcW w:w="337" w:type="pct"/>
            <w:shd w:val="clear" w:color="auto" w:fill="FFFFFF" w:themeFill="background1"/>
          </w:tcPr>
          <w:p w14:paraId="1DE8614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621" w:type="pct"/>
            <w:shd w:val="clear" w:color="auto" w:fill="FFFFFF" w:themeFill="background1"/>
          </w:tcPr>
          <w:p w14:paraId="76E881E9"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516" w:type="pct"/>
          </w:tcPr>
          <w:p w14:paraId="50CCAC6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PSO32</w:t>
            </w:r>
          </w:p>
        </w:tc>
        <w:tc>
          <w:tcPr>
            <w:tcW w:w="1105" w:type="pct"/>
            <w:vAlign w:val="center"/>
          </w:tcPr>
          <w:p w14:paraId="56FF90E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Täiskasvanute mitteformaalõppes osalenute arv sotsiaalvaldkonnas        </w:t>
            </w:r>
          </w:p>
        </w:tc>
        <w:tc>
          <w:tcPr>
            <w:tcW w:w="810" w:type="pct"/>
            <w:vAlign w:val="center"/>
          </w:tcPr>
          <w:p w14:paraId="2567272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osalemiskord</w:t>
            </w:r>
          </w:p>
        </w:tc>
        <w:tc>
          <w:tcPr>
            <w:tcW w:w="477" w:type="pct"/>
          </w:tcPr>
          <w:p w14:paraId="01556A8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500</w:t>
            </w:r>
          </w:p>
        </w:tc>
        <w:tc>
          <w:tcPr>
            <w:tcW w:w="550" w:type="pct"/>
          </w:tcPr>
          <w:p w14:paraId="44E42D02" w14:textId="3B53F70A" w:rsidR="009D6B67" w:rsidRDefault="00EE5F1F">
            <w:pPr>
              <w:pStyle w:val="Text1"/>
              <w:spacing w:before="0" w:after="0" w:line="240" w:lineRule="auto"/>
              <w:ind w:left="0"/>
              <w:rPr>
                <w:rFonts w:ascii="Cambria" w:hAnsi="Cambria" w:cstheme="minorBidi"/>
                <w:sz w:val="20"/>
                <w:szCs w:val="20"/>
                <w:lang w:val="et-EE"/>
              </w:rPr>
            </w:pPr>
            <w:commentRangeStart w:id="1464"/>
            <w:del w:id="1465" w:author="Kaisa Tähe - RAM" w:date="2025-07-17T12:05:00Z" w16du:dateUtc="2025-07-17T09:05:00Z">
              <w:r w:rsidDel="00C92C8C">
                <w:rPr>
                  <w:rFonts w:ascii="Cambria" w:hAnsi="Cambria" w:cstheme="minorBidi"/>
                  <w:sz w:val="20"/>
                  <w:szCs w:val="20"/>
                  <w:lang w:val="et-EE"/>
                </w:rPr>
                <w:delText>2077</w:delText>
              </w:r>
            </w:del>
            <w:ins w:id="1466" w:author="Kaisa Tähe - RAM" w:date="2025-07-17T12:06:00Z" w16du:dateUtc="2025-07-17T09:06:00Z">
              <w:r w:rsidR="00E96790" w:rsidRPr="51A1CAE0">
                <w:rPr>
                  <w:rFonts w:ascii="Cambria" w:hAnsi="Cambria" w:cstheme="minorBidi"/>
                  <w:sz w:val="20"/>
                  <w:szCs w:val="20"/>
                  <w:lang w:val="et-EE"/>
                </w:rPr>
                <w:t>1869</w:t>
              </w:r>
            </w:ins>
            <w:commentRangeEnd w:id="1464"/>
            <w:ins w:id="1467" w:author="Kaisa Tähe - RAM" w:date="2025-07-17T12:09:00Z" w16du:dateUtc="2025-07-17T09:09:00Z">
              <w:r w:rsidR="00BA228D">
                <w:rPr>
                  <w:rStyle w:val="Kommentaariviide"/>
                  <w:rFonts w:ascii="Cambria" w:hAnsi="Cambria" w:cstheme="minorBidi"/>
                  <w:sz w:val="20"/>
                  <w:szCs w:val="20"/>
                  <w:lang w:val="et-EE"/>
                </w:rPr>
                <w:commentReference w:id="1464"/>
              </w:r>
            </w:ins>
          </w:p>
        </w:tc>
      </w:tr>
      <w:tr w:rsidR="009D6B67" w14:paraId="4130F776" w14:textId="77777777">
        <w:trPr>
          <w:trHeight w:val="340"/>
        </w:trPr>
        <w:tc>
          <w:tcPr>
            <w:tcW w:w="240" w:type="pct"/>
            <w:shd w:val="clear" w:color="auto" w:fill="FFFFFF" w:themeFill="background1"/>
          </w:tcPr>
          <w:p w14:paraId="02AB724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5" w:type="pct"/>
            <w:shd w:val="clear" w:color="auto" w:fill="FFFFFF" w:themeFill="background1"/>
          </w:tcPr>
          <w:p w14:paraId="064BDBB9"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g</w:t>
            </w:r>
          </w:p>
        </w:tc>
        <w:tc>
          <w:tcPr>
            <w:tcW w:w="337" w:type="pct"/>
            <w:shd w:val="clear" w:color="auto" w:fill="FFFFFF" w:themeFill="background1"/>
          </w:tcPr>
          <w:p w14:paraId="2739039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621" w:type="pct"/>
            <w:shd w:val="clear" w:color="auto" w:fill="FFFFFF" w:themeFill="background1"/>
          </w:tcPr>
          <w:p w14:paraId="514B659C"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516" w:type="pct"/>
          </w:tcPr>
          <w:p w14:paraId="5485E36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PSO33</w:t>
            </w:r>
          </w:p>
        </w:tc>
        <w:tc>
          <w:tcPr>
            <w:tcW w:w="1105" w:type="pct"/>
            <w:vAlign w:val="center"/>
          </w:tcPr>
          <w:p w14:paraId="2F72603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Täiskasvanute tasemeharidusse tagasitoomise tegevustes osalejate arv</w:t>
            </w:r>
          </w:p>
        </w:tc>
        <w:tc>
          <w:tcPr>
            <w:tcW w:w="810" w:type="pct"/>
            <w:vAlign w:val="center"/>
          </w:tcPr>
          <w:p w14:paraId="51E2818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osaleja</w:t>
            </w:r>
          </w:p>
        </w:tc>
        <w:tc>
          <w:tcPr>
            <w:tcW w:w="477" w:type="pct"/>
          </w:tcPr>
          <w:p w14:paraId="7990574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1250</w:t>
            </w:r>
          </w:p>
        </w:tc>
        <w:tc>
          <w:tcPr>
            <w:tcW w:w="550" w:type="pct"/>
          </w:tcPr>
          <w:p w14:paraId="31706DCC" w14:textId="4DA8F4EE" w:rsidR="009D6B67" w:rsidRDefault="00EE5F1F">
            <w:pPr>
              <w:pStyle w:val="Text1"/>
              <w:spacing w:before="0" w:after="0" w:line="240" w:lineRule="auto"/>
              <w:ind w:left="0"/>
              <w:rPr>
                <w:rFonts w:ascii="Cambria" w:hAnsi="Cambria" w:cstheme="minorHAnsi"/>
                <w:sz w:val="20"/>
                <w:szCs w:val="20"/>
                <w:lang w:val="et-EE"/>
              </w:rPr>
            </w:pPr>
            <w:commentRangeStart w:id="1468"/>
            <w:del w:id="1469" w:author="Kaisa Tähe - RAM" w:date="2025-07-17T12:05:00Z" w16du:dateUtc="2025-07-17T09:05:00Z">
              <w:r w:rsidDel="00C92C8C">
                <w:rPr>
                  <w:rFonts w:ascii="Cambria" w:hAnsi="Cambria" w:cstheme="minorHAnsi"/>
                  <w:sz w:val="20"/>
                  <w:szCs w:val="20"/>
                  <w:lang w:val="et-EE"/>
                </w:rPr>
                <w:delText>5000</w:delText>
              </w:r>
            </w:del>
            <w:ins w:id="1470" w:author="Kaisa Tähe - RAM" w:date="2025-07-17T12:06:00Z" w16du:dateUtc="2025-07-17T09:06:00Z">
              <w:r w:rsidR="00910A57" w:rsidRPr="51A1CAE0">
                <w:rPr>
                  <w:rFonts w:ascii="Cambria" w:hAnsi="Cambria" w:cstheme="minorBidi"/>
                  <w:sz w:val="20"/>
                  <w:szCs w:val="20"/>
                  <w:lang w:val="et-EE"/>
                </w:rPr>
                <w:t>3200</w:t>
              </w:r>
            </w:ins>
            <w:commentRangeEnd w:id="1468"/>
            <w:ins w:id="1471" w:author="Kaisa Tähe - RAM" w:date="2025-07-17T12:09:00Z" w16du:dateUtc="2025-07-17T09:09:00Z">
              <w:r w:rsidR="00BA228D">
                <w:rPr>
                  <w:rStyle w:val="Kommentaariviide"/>
                  <w:rFonts w:ascii="Cambria" w:hAnsi="Cambria" w:cstheme="minorHAnsi"/>
                  <w:sz w:val="20"/>
                  <w:szCs w:val="20"/>
                  <w:lang w:val="et-EE"/>
                </w:rPr>
                <w:commentReference w:id="1468"/>
              </w:r>
            </w:ins>
          </w:p>
        </w:tc>
      </w:tr>
    </w:tbl>
    <w:p w14:paraId="1CC3625A" w14:textId="77777777" w:rsidR="009D6B67" w:rsidRDefault="00EE5F1F">
      <w:pPr>
        <w:spacing w:before="0" w:after="200" w:line="276" w:lineRule="auto"/>
        <w:rPr>
          <w:rFonts w:eastAsia="Times New Roman"/>
          <w:b/>
          <w:sz w:val="20"/>
          <w:lang w:val="et-EE" w:eastAsia="en-GB"/>
        </w:rPr>
      </w:pPr>
      <w:del w:id="1472" w:author="Kaisa Tähe - RAM" w:date="2025-07-17T12:10:00Z" w16du:dateUtc="2025-07-17T09:10:00Z">
        <w:r w:rsidDel="00114C46">
          <w:rPr>
            <w:lang w:val="et-EE"/>
          </w:rPr>
          <w:br w:type="page" w:clear="all"/>
        </w:r>
      </w:del>
    </w:p>
    <w:p w14:paraId="0EA0C7DA" w14:textId="11C5D3EA" w:rsidR="009D6B67" w:rsidRDefault="00EE5F1F">
      <w:pPr>
        <w:pStyle w:val="Pealdis"/>
        <w:rPr>
          <w:lang w:val="et-EE"/>
        </w:rPr>
      </w:pPr>
      <w:r>
        <w:rPr>
          <w:lang w:val="et-EE"/>
        </w:rPr>
        <w:lastRenderedPageBreak/>
        <w:t xml:space="preserve">Tabel </w:t>
      </w:r>
      <w:del w:id="1473" w:author="Kaisa Tähe - RAM" w:date="2025-10-13T15:40:00Z" w16du:dateUtc="2025-10-13T12:40:00Z">
        <w:r w:rsidDel="00136E13">
          <w:rPr>
            <w:lang w:val="et-EE"/>
          </w:rPr>
          <w:fldChar w:fldCharType="begin"/>
        </w:r>
        <w:r w:rsidDel="00136E13">
          <w:rPr>
            <w:lang w:val="et-EE"/>
          </w:rPr>
          <w:delInstrText xml:space="preserve"> SEQ Tabel \* ARABIC </w:delInstrText>
        </w:r>
        <w:r w:rsidDel="00136E13">
          <w:rPr>
            <w:lang w:val="et-EE"/>
          </w:rPr>
          <w:fldChar w:fldCharType="separate"/>
        </w:r>
        <w:r w:rsidDel="00136E13">
          <w:rPr>
            <w:lang w:val="et-EE"/>
          </w:rPr>
          <w:delText>103</w:delText>
        </w:r>
        <w:r w:rsidDel="00136E13">
          <w:rPr>
            <w:lang w:val="et-EE"/>
          </w:rPr>
          <w:fldChar w:fldCharType="end"/>
        </w:r>
      </w:del>
      <w:ins w:id="1474" w:author="Kaisa Tähe - RAM" w:date="2025-10-13T15:40:00Z" w16du:dateUtc="2025-10-13T12:40:00Z">
        <w:r w:rsidR="00136E13">
          <w:rPr>
            <w:lang w:val="et-EE"/>
          </w:rPr>
          <w:t>115</w:t>
        </w:r>
      </w:ins>
      <w:r>
        <w:rPr>
          <w:lang w:val="et-EE"/>
        </w:rPr>
        <w:t>: Tulemusnäitajad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56"/>
        <w:gridCol w:w="456"/>
        <w:gridCol w:w="651"/>
        <w:gridCol w:w="1144"/>
        <w:gridCol w:w="813"/>
        <w:gridCol w:w="1577"/>
        <w:gridCol w:w="1196"/>
        <w:gridCol w:w="616"/>
        <w:gridCol w:w="780"/>
        <w:gridCol w:w="811"/>
        <w:gridCol w:w="1128"/>
      </w:tblGrid>
      <w:tr w:rsidR="009D6B67" w14:paraId="040BABEB" w14:textId="77777777">
        <w:trPr>
          <w:trHeight w:val="1623"/>
        </w:trPr>
        <w:tc>
          <w:tcPr>
            <w:tcW w:w="237" w:type="pct"/>
            <w:shd w:val="clear" w:color="auto" w:fill="FFFFFF" w:themeFill="background1"/>
            <w:textDirection w:val="btLr"/>
            <w:vAlign w:val="center"/>
          </w:tcPr>
          <w:p w14:paraId="491FAFA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237" w:type="pct"/>
            <w:shd w:val="clear" w:color="auto" w:fill="FFFFFF" w:themeFill="background1"/>
            <w:textDirection w:val="btLr"/>
            <w:vAlign w:val="center"/>
          </w:tcPr>
          <w:p w14:paraId="5FA2F2CF"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38" w:type="pct"/>
            <w:shd w:val="clear" w:color="auto" w:fill="FFFFFF" w:themeFill="background1"/>
            <w:textDirection w:val="btLr"/>
            <w:vAlign w:val="center"/>
          </w:tcPr>
          <w:p w14:paraId="0949D82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70F6FC2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22" w:type="pct"/>
            <w:shd w:val="clear" w:color="auto" w:fill="FFFFFF" w:themeFill="background1"/>
            <w:textDirection w:val="btLr"/>
            <w:vAlign w:val="center"/>
          </w:tcPr>
          <w:p w14:paraId="4E3555A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819" w:type="pct"/>
            <w:shd w:val="clear" w:color="auto" w:fill="FFFFFF" w:themeFill="background1"/>
            <w:textDirection w:val="btLr"/>
            <w:vAlign w:val="center"/>
          </w:tcPr>
          <w:p w14:paraId="6F2341D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621" w:type="pct"/>
            <w:shd w:val="clear" w:color="auto" w:fill="FFFFFF" w:themeFill="background1"/>
            <w:textDirection w:val="btLr"/>
            <w:vAlign w:val="center"/>
          </w:tcPr>
          <w:p w14:paraId="36A1464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320" w:type="pct"/>
            <w:shd w:val="clear" w:color="auto" w:fill="FFFFFF" w:themeFill="background1"/>
            <w:textDirection w:val="btLr"/>
            <w:vAlign w:val="center"/>
          </w:tcPr>
          <w:p w14:paraId="6411A06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405" w:type="pct"/>
            <w:shd w:val="clear" w:color="auto" w:fill="FFFFFF" w:themeFill="background1"/>
            <w:textDirection w:val="btLr"/>
            <w:vAlign w:val="center"/>
          </w:tcPr>
          <w:p w14:paraId="1343795F"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421" w:type="pct"/>
            <w:shd w:val="clear" w:color="auto" w:fill="FFFFFF" w:themeFill="background1"/>
            <w:textDirection w:val="btLr"/>
            <w:vAlign w:val="center"/>
          </w:tcPr>
          <w:p w14:paraId="1E93DED9"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29D8DA30"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86" w:type="pct"/>
            <w:shd w:val="clear" w:color="auto" w:fill="FFFFFF" w:themeFill="background1"/>
            <w:textDirection w:val="btLr"/>
            <w:vAlign w:val="center"/>
          </w:tcPr>
          <w:p w14:paraId="7F37357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78DDA224" w14:textId="77777777">
        <w:trPr>
          <w:trHeight w:val="434"/>
        </w:trPr>
        <w:tc>
          <w:tcPr>
            <w:tcW w:w="237" w:type="pct"/>
            <w:shd w:val="clear" w:color="auto" w:fill="FFFFFF" w:themeFill="background1"/>
          </w:tcPr>
          <w:p w14:paraId="4ECF102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7" w:type="pct"/>
            <w:shd w:val="clear" w:color="auto" w:fill="FFFFFF" w:themeFill="background1"/>
          </w:tcPr>
          <w:p w14:paraId="78AB10A3"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g</w:t>
            </w:r>
          </w:p>
        </w:tc>
        <w:tc>
          <w:tcPr>
            <w:tcW w:w="338" w:type="pct"/>
            <w:shd w:val="clear" w:color="auto" w:fill="FFFFFF" w:themeFill="background1"/>
          </w:tcPr>
          <w:p w14:paraId="55AA3C11"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7ECF45F1"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Ülemineku</w:t>
            </w:r>
          </w:p>
        </w:tc>
        <w:tc>
          <w:tcPr>
            <w:tcW w:w="422" w:type="pct"/>
          </w:tcPr>
          <w:p w14:paraId="70BB32B9" w14:textId="77777777" w:rsidR="009D6B67" w:rsidRDefault="00EE5F1F">
            <w:pPr>
              <w:pStyle w:val="Text1"/>
              <w:spacing w:before="0" w:after="0" w:line="240" w:lineRule="auto"/>
              <w:ind w:left="0"/>
              <w:rPr>
                <w:rFonts w:ascii="Cambria" w:hAnsi="Cambria" w:cstheme="minorHAnsi"/>
                <w:sz w:val="20"/>
                <w:szCs w:val="20"/>
                <w:lang w:val="et-EE"/>
              </w:rPr>
            </w:pPr>
            <w:commentRangeStart w:id="1475"/>
            <w:r w:rsidRPr="00A11AF2">
              <w:rPr>
                <w:rFonts w:ascii="Cambria" w:hAnsi="Cambria" w:cstheme="minorHAnsi"/>
                <w:sz w:val="20"/>
                <w:szCs w:val="20"/>
                <w:lang w:val="et-EE"/>
              </w:rPr>
              <w:t>PSR28</w:t>
            </w:r>
            <w:commentRangeEnd w:id="1475"/>
            <w:r w:rsidR="00A11AF2">
              <w:rPr>
                <w:rStyle w:val="Kommentaariviide"/>
                <w:rFonts w:ascii="Cambria" w:hAnsi="Cambria" w:cstheme="minorHAnsi"/>
                <w:sz w:val="20"/>
                <w:szCs w:val="20"/>
                <w:lang w:val="et-EE"/>
              </w:rPr>
              <w:commentReference w:id="1475"/>
            </w:r>
          </w:p>
        </w:tc>
        <w:tc>
          <w:tcPr>
            <w:tcW w:w="819" w:type="pct"/>
          </w:tcPr>
          <w:p w14:paraId="5895CCE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Mitteformaal-õppes osalejad, kes said koolituse lõppedes kvalifikatsiooni</w:t>
            </w:r>
          </w:p>
        </w:tc>
        <w:tc>
          <w:tcPr>
            <w:tcW w:w="621" w:type="pct"/>
          </w:tcPr>
          <w:p w14:paraId="05E3ABB1" w14:textId="1FE5F958" w:rsidR="009D6B67" w:rsidRDefault="00EE5F1F">
            <w:pPr>
              <w:pStyle w:val="Text1"/>
              <w:spacing w:before="0" w:after="0" w:line="240" w:lineRule="auto"/>
              <w:ind w:left="0"/>
              <w:rPr>
                <w:rFonts w:ascii="Cambria" w:hAnsi="Cambria" w:cstheme="minorBidi"/>
                <w:sz w:val="20"/>
                <w:szCs w:val="20"/>
                <w:lang w:val="et-EE"/>
              </w:rPr>
            </w:pPr>
            <w:del w:id="1476" w:author="Kairi Nisamedtinov - RAM" w:date="2025-10-31T13:16:00Z" w16du:dateUtc="2025-10-31T11:16:00Z">
              <w:r w:rsidDel="003D3B14">
                <w:rPr>
                  <w:rFonts w:ascii="Cambria" w:hAnsi="Cambria" w:cstheme="minorBidi"/>
                  <w:sz w:val="20"/>
                  <w:szCs w:val="20"/>
                  <w:lang w:val="et-EE"/>
                </w:rPr>
                <w:delText>osalejad</w:delText>
              </w:r>
            </w:del>
            <w:ins w:id="1477" w:author="Kairi Nisamedtinov - RAM" w:date="2025-10-31T13:16:00Z" w16du:dateUtc="2025-10-31T11:16:00Z">
              <w:r w:rsidR="003D3B14">
                <w:rPr>
                  <w:rFonts w:ascii="Cambria" w:hAnsi="Cambria" w:cstheme="minorBidi"/>
                  <w:sz w:val="20"/>
                  <w:szCs w:val="20"/>
                  <w:lang w:val="et-EE"/>
                </w:rPr>
                <w:t>%</w:t>
              </w:r>
            </w:ins>
          </w:p>
        </w:tc>
        <w:tc>
          <w:tcPr>
            <w:tcW w:w="320" w:type="pct"/>
          </w:tcPr>
          <w:p w14:paraId="0A3E67F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93%</w:t>
            </w:r>
          </w:p>
        </w:tc>
        <w:tc>
          <w:tcPr>
            <w:tcW w:w="405" w:type="pct"/>
          </w:tcPr>
          <w:p w14:paraId="172821B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421" w:type="pct"/>
          </w:tcPr>
          <w:p w14:paraId="79A223EC" w14:textId="77777777" w:rsidR="009D6B67" w:rsidRDefault="00EE5F1F">
            <w:pPr>
              <w:pStyle w:val="Text1"/>
              <w:spacing w:before="0" w:after="0" w:line="240" w:lineRule="auto"/>
              <w:ind w:left="0"/>
              <w:jc w:val="center"/>
              <w:rPr>
                <w:rFonts w:ascii="Cambria" w:hAnsi="Cambria" w:cstheme="minorBidi"/>
                <w:sz w:val="20"/>
                <w:szCs w:val="20"/>
                <w:lang w:val="et-EE"/>
              </w:rPr>
            </w:pPr>
            <w:bookmarkStart w:id="1478" w:name="OLE_LINK41"/>
            <w:r>
              <w:rPr>
                <w:rFonts w:ascii="Cambria" w:hAnsi="Cambria" w:cstheme="minorBidi"/>
                <w:sz w:val="20"/>
                <w:szCs w:val="20"/>
                <w:lang w:val="et-EE"/>
              </w:rPr>
              <w:t xml:space="preserve"> 85% </w:t>
            </w:r>
            <w:bookmarkEnd w:id="1478"/>
          </w:p>
        </w:tc>
        <w:tc>
          <w:tcPr>
            <w:tcW w:w="586" w:type="pct"/>
          </w:tcPr>
          <w:p w14:paraId="5C4908A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Bidi"/>
                <w:sz w:val="20"/>
                <w:szCs w:val="20"/>
                <w:lang w:val="et-EE"/>
              </w:rPr>
              <w:t>SFOS, projektide aruanded</w:t>
            </w:r>
          </w:p>
        </w:tc>
      </w:tr>
    </w:tbl>
    <w:p w14:paraId="69A2371C" w14:textId="77777777" w:rsidR="009D6B67" w:rsidRDefault="00EE5F1F">
      <w:pPr>
        <w:pStyle w:val="Pealkiri5"/>
        <w:keepNext/>
        <w:numPr>
          <w:ilvl w:val="4"/>
          <w:numId w:val="82"/>
        </w:numPr>
        <w:shd w:val="clear" w:color="auto" w:fill="FFFFFF" w:themeFill="background1"/>
        <w:rPr>
          <w:rFonts w:cstheme="minorHAnsi"/>
          <w:lang w:val="et-EE"/>
        </w:rPr>
      </w:pPr>
      <w:r>
        <w:rPr>
          <w:rFonts w:cstheme="minorBidi"/>
          <w:lang w:val="et-EE"/>
        </w:rPr>
        <w:t>Programmi rahaliste vahendite (EL) esialgne jaotus sekkumise liigi järgi</w:t>
      </w:r>
    </w:p>
    <w:p w14:paraId="0F292D14" w14:textId="3DDF2E16" w:rsidR="009D6B67" w:rsidRDefault="00EE5F1F">
      <w:pPr>
        <w:pStyle w:val="Pealdis"/>
        <w:keepNext/>
        <w:jc w:val="left"/>
        <w:rPr>
          <w:rFonts w:ascii="Cambria" w:hAnsi="Cambria" w:cstheme="minorHAnsi"/>
          <w:lang w:val="et-EE"/>
        </w:rPr>
      </w:pPr>
      <w:r>
        <w:rPr>
          <w:lang w:val="et-EE"/>
        </w:rPr>
        <w:t xml:space="preserve">Tabel </w:t>
      </w:r>
      <w:del w:id="1479" w:author="Kaisa Tähe - RAM" w:date="2025-10-13T15:40:00Z" w16du:dateUtc="2025-10-13T12:40:00Z">
        <w:r w:rsidDel="00136E13">
          <w:rPr>
            <w:lang w:val="et-EE"/>
          </w:rPr>
          <w:fldChar w:fldCharType="begin"/>
        </w:r>
        <w:r w:rsidDel="00136E13">
          <w:rPr>
            <w:lang w:val="et-EE"/>
          </w:rPr>
          <w:delInstrText xml:space="preserve"> SEQ Tabel \* ARABIC </w:delInstrText>
        </w:r>
        <w:r w:rsidDel="00136E13">
          <w:rPr>
            <w:lang w:val="et-EE"/>
          </w:rPr>
          <w:fldChar w:fldCharType="separate"/>
        </w:r>
        <w:r w:rsidDel="00136E13">
          <w:rPr>
            <w:lang w:val="et-EE"/>
          </w:rPr>
          <w:delText>104</w:delText>
        </w:r>
        <w:r w:rsidDel="00136E13">
          <w:rPr>
            <w:lang w:val="et-EE"/>
          </w:rPr>
          <w:fldChar w:fldCharType="end"/>
        </w:r>
      </w:del>
      <w:ins w:id="1480" w:author="Kaisa Tähe - RAM" w:date="2025-10-13T15:40:00Z" w16du:dateUtc="2025-10-13T12:40:00Z">
        <w:r w:rsidR="00136E13">
          <w:rPr>
            <w:lang w:val="et-EE"/>
          </w:rPr>
          <w:t>116</w:t>
        </w:r>
      </w:ins>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606"/>
        <w:gridCol w:w="1446"/>
        <w:gridCol w:w="1949"/>
      </w:tblGrid>
      <w:tr w:rsidR="009D6B67" w14:paraId="3112D297" w14:textId="77777777">
        <w:tc>
          <w:tcPr>
            <w:tcW w:w="775" w:type="pct"/>
          </w:tcPr>
          <w:p w14:paraId="39B30E11"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HAnsi"/>
                <w:b/>
                <w:bCs/>
                <w:sz w:val="20"/>
                <w:szCs w:val="20"/>
                <w:lang w:val="et-EE"/>
              </w:rPr>
              <w:t>Prioriteedi number</w:t>
            </w:r>
          </w:p>
        </w:tc>
        <w:tc>
          <w:tcPr>
            <w:tcW w:w="422" w:type="pct"/>
          </w:tcPr>
          <w:p w14:paraId="252F65B0"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Fond</w:t>
            </w:r>
          </w:p>
        </w:tc>
        <w:tc>
          <w:tcPr>
            <w:tcW w:w="1206" w:type="pct"/>
          </w:tcPr>
          <w:p w14:paraId="265CDDAA"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Piirkonna kategooria</w:t>
            </w:r>
          </w:p>
        </w:tc>
        <w:tc>
          <w:tcPr>
            <w:tcW w:w="834" w:type="pct"/>
          </w:tcPr>
          <w:p w14:paraId="53B09C99"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Erieesmärk</w:t>
            </w:r>
          </w:p>
        </w:tc>
        <w:tc>
          <w:tcPr>
            <w:tcW w:w="751" w:type="pct"/>
          </w:tcPr>
          <w:p w14:paraId="39746B41"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Kood</w:t>
            </w:r>
          </w:p>
        </w:tc>
        <w:tc>
          <w:tcPr>
            <w:tcW w:w="1012" w:type="pct"/>
          </w:tcPr>
          <w:p w14:paraId="42437601"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Summa (eurodes)</w:t>
            </w:r>
          </w:p>
        </w:tc>
      </w:tr>
      <w:tr w:rsidR="009D6B67" w14:paraId="2E90C098" w14:textId="77777777">
        <w:tc>
          <w:tcPr>
            <w:tcW w:w="775" w:type="pct"/>
          </w:tcPr>
          <w:p w14:paraId="3A25B69C"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53DB4AA6"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1206" w:type="pct"/>
          </w:tcPr>
          <w:p w14:paraId="1ECBA330"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834" w:type="pct"/>
          </w:tcPr>
          <w:p w14:paraId="05403CF6"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g</w:t>
            </w:r>
          </w:p>
        </w:tc>
        <w:tc>
          <w:tcPr>
            <w:tcW w:w="751" w:type="pct"/>
          </w:tcPr>
          <w:p w14:paraId="0C6F58A7"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151</w:t>
            </w:r>
          </w:p>
        </w:tc>
        <w:tc>
          <w:tcPr>
            <w:tcW w:w="1012" w:type="pct"/>
          </w:tcPr>
          <w:p w14:paraId="26A8A362" w14:textId="3495A38C" w:rsidR="009D6B67" w:rsidRDefault="000064B1">
            <w:pPr>
              <w:shd w:val="clear" w:color="auto" w:fill="FFFFFF" w:themeFill="background1"/>
              <w:spacing w:before="60" w:after="60" w:line="240" w:lineRule="auto"/>
              <w:rPr>
                <w:rFonts w:ascii="Cambria" w:hAnsi="Cambria" w:cstheme="minorHAnsi"/>
                <w:sz w:val="20"/>
                <w:szCs w:val="20"/>
                <w:lang w:val="et-EE"/>
              </w:rPr>
            </w:pPr>
            <w:commentRangeStart w:id="1481"/>
            <w:ins w:id="1482" w:author="Kaisa Tähe - RAM" w:date="2025-07-17T12:11:00Z" w16du:dateUtc="2025-07-17T09:11:00Z">
              <w:r>
                <w:rPr>
                  <w:rFonts w:ascii="Cambria" w:hAnsi="Cambria" w:cstheme="minorHAnsi"/>
                  <w:sz w:val="20"/>
                  <w:szCs w:val="20"/>
                  <w:lang w:val="et-EE"/>
                </w:rPr>
                <w:t>68 256 453</w:t>
              </w:r>
            </w:ins>
            <w:del w:id="1483" w:author="Kaisa Tähe - RAM" w:date="2025-07-17T12:11:00Z" w16du:dateUtc="2025-07-17T09:11:00Z">
              <w:r w:rsidR="00EE5F1F" w:rsidDel="000064B1">
                <w:rPr>
                  <w:rFonts w:ascii="Cambria" w:hAnsi="Cambria" w:cstheme="minorHAnsi"/>
                  <w:sz w:val="20"/>
                  <w:szCs w:val="20"/>
                  <w:lang w:val="et-EE"/>
                </w:rPr>
                <w:delText>80 245 860</w:delText>
              </w:r>
            </w:del>
            <w:commentRangeEnd w:id="1481"/>
            <w:r w:rsidR="009706F1">
              <w:rPr>
                <w:rStyle w:val="Kommentaariviide"/>
                <w:rFonts w:ascii="Cambria" w:hAnsi="Cambria" w:cstheme="minorHAnsi"/>
                <w:sz w:val="20"/>
                <w:szCs w:val="20"/>
                <w:lang w:val="et-EE"/>
              </w:rPr>
              <w:commentReference w:id="1481"/>
            </w:r>
          </w:p>
        </w:tc>
      </w:tr>
      <w:tr w:rsidR="009D6B67" w14:paraId="33565DC6" w14:textId="77777777">
        <w:tc>
          <w:tcPr>
            <w:tcW w:w="775" w:type="pct"/>
          </w:tcPr>
          <w:p w14:paraId="02394078"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696AE660"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206" w:type="pct"/>
          </w:tcPr>
          <w:p w14:paraId="4514E637"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34" w:type="pct"/>
          </w:tcPr>
          <w:p w14:paraId="4DD0A7B1"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g</w:t>
            </w:r>
          </w:p>
        </w:tc>
        <w:tc>
          <w:tcPr>
            <w:tcW w:w="751" w:type="pct"/>
          </w:tcPr>
          <w:p w14:paraId="58BE17BA"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161</w:t>
            </w:r>
          </w:p>
        </w:tc>
        <w:tc>
          <w:tcPr>
            <w:tcW w:w="1012" w:type="pct"/>
          </w:tcPr>
          <w:p w14:paraId="0FA12007"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2 000 000</w:t>
            </w:r>
          </w:p>
        </w:tc>
      </w:tr>
    </w:tbl>
    <w:p w14:paraId="1358355F" w14:textId="360BEBB9" w:rsidR="009D6B67" w:rsidRDefault="00EE5F1F">
      <w:pPr>
        <w:pStyle w:val="Pealdis"/>
        <w:keepNext/>
        <w:jc w:val="left"/>
        <w:rPr>
          <w:rFonts w:ascii="Cambria" w:hAnsi="Cambria" w:cstheme="minorHAnsi"/>
          <w:lang w:val="et-EE"/>
        </w:rPr>
      </w:pPr>
      <w:r>
        <w:rPr>
          <w:lang w:val="et-EE"/>
        </w:rPr>
        <w:t xml:space="preserve">Tabel </w:t>
      </w:r>
      <w:del w:id="1484" w:author="Kaisa Tähe - RAM" w:date="2025-10-13T15:40:00Z" w16du:dateUtc="2025-10-13T12:40:00Z">
        <w:r w:rsidDel="00136E13">
          <w:rPr>
            <w:lang w:val="et-EE"/>
          </w:rPr>
          <w:fldChar w:fldCharType="begin"/>
        </w:r>
        <w:r w:rsidDel="00136E13">
          <w:rPr>
            <w:lang w:val="et-EE"/>
          </w:rPr>
          <w:delInstrText xml:space="preserve"> SEQ Tabel \* ARABIC </w:delInstrText>
        </w:r>
        <w:r w:rsidDel="00136E13">
          <w:rPr>
            <w:lang w:val="et-EE"/>
          </w:rPr>
          <w:fldChar w:fldCharType="separate"/>
        </w:r>
        <w:r w:rsidDel="00136E13">
          <w:rPr>
            <w:lang w:val="et-EE"/>
          </w:rPr>
          <w:delText>105</w:delText>
        </w:r>
        <w:r w:rsidDel="00136E13">
          <w:rPr>
            <w:lang w:val="et-EE"/>
          </w:rPr>
          <w:fldChar w:fldCharType="end"/>
        </w:r>
      </w:del>
      <w:ins w:id="1485" w:author="Kaisa Tähe - RAM" w:date="2025-10-13T15:40:00Z" w16du:dateUtc="2025-10-13T12:40:00Z">
        <w:r w:rsidR="00136E13">
          <w:rPr>
            <w:lang w:val="et-EE"/>
          </w:rPr>
          <w:t>117</w:t>
        </w:r>
      </w:ins>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3A3B71A2" w14:textId="77777777">
        <w:tc>
          <w:tcPr>
            <w:tcW w:w="775" w:type="pct"/>
          </w:tcPr>
          <w:p w14:paraId="3A04391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bookmarkStart w:id="1486" w:name="_Hlk83740027"/>
            <w:r>
              <w:rPr>
                <w:rFonts w:ascii="Cambria" w:eastAsia="Times New Roman" w:hAnsi="Cambria" w:cstheme="minorHAnsi"/>
                <w:b/>
                <w:bCs/>
                <w:sz w:val="20"/>
                <w:szCs w:val="20"/>
                <w:lang w:val="et-EE"/>
              </w:rPr>
              <w:t>Prioriteedi number</w:t>
            </w:r>
          </w:p>
        </w:tc>
        <w:tc>
          <w:tcPr>
            <w:tcW w:w="422" w:type="pct"/>
          </w:tcPr>
          <w:p w14:paraId="4F0E9D9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EC178B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5F40AE7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4F70F41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3B51552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bookmarkEnd w:id="1486"/>
          </w:p>
        </w:tc>
      </w:tr>
      <w:tr w:rsidR="009D6B67" w14:paraId="46CB259F" w14:textId="77777777">
        <w:tc>
          <w:tcPr>
            <w:tcW w:w="775" w:type="pct"/>
          </w:tcPr>
          <w:p w14:paraId="158338DC"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6628FDB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4D99BB8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1DBD164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g</w:t>
            </w:r>
          </w:p>
        </w:tc>
        <w:tc>
          <w:tcPr>
            <w:tcW w:w="430" w:type="pct"/>
          </w:tcPr>
          <w:p w14:paraId="7A0C2D2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01</w:t>
            </w:r>
          </w:p>
        </w:tc>
        <w:tc>
          <w:tcPr>
            <w:tcW w:w="1012" w:type="pct"/>
          </w:tcPr>
          <w:p w14:paraId="402E2EEE" w14:textId="6AAE701E" w:rsidR="009D6B67" w:rsidRDefault="00C604FB">
            <w:pPr>
              <w:shd w:val="clear" w:color="auto" w:fill="FFFFFF" w:themeFill="background1"/>
              <w:spacing w:before="60" w:after="60" w:line="240" w:lineRule="auto"/>
              <w:rPr>
                <w:rFonts w:ascii="Cambria" w:hAnsi="Cambria" w:cstheme="minorBidi"/>
                <w:sz w:val="20"/>
                <w:szCs w:val="20"/>
                <w:lang w:val="et-EE"/>
              </w:rPr>
            </w:pPr>
            <w:ins w:id="1487" w:author="Kaisa Tähe - RAM" w:date="2025-07-17T12:11:00Z" w16du:dateUtc="2025-07-17T09:11:00Z">
              <w:r>
                <w:rPr>
                  <w:rFonts w:ascii="Cambria" w:hAnsi="Cambria" w:cstheme="minorBidi"/>
                  <w:sz w:val="20"/>
                  <w:szCs w:val="20"/>
                  <w:lang w:val="et-EE"/>
                </w:rPr>
                <w:t>70 256 453</w:t>
              </w:r>
            </w:ins>
            <w:del w:id="1488" w:author="Kaisa Tähe - RAM" w:date="2025-07-17T12:11:00Z" w16du:dateUtc="2025-07-17T09:11:00Z">
              <w:r w:rsidR="00EE5F1F" w:rsidDel="00C604FB">
                <w:rPr>
                  <w:rFonts w:ascii="Cambria" w:hAnsi="Cambria" w:cstheme="minorHAnsi"/>
                  <w:sz w:val="20"/>
                  <w:szCs w:val="20"/>
                  <w:lang w:val="et-EE"/>
                </w:rPr>
                <w:delText>82 245 860</w:delText>
              </w:r>
            </w:del>
          </w:p>
        </w:tc>
      </w:tr>
    </w:tbl>
    <w:p w14:paraId="7A6F1156" w14:textId="0C5350F5" w:rsidR="009D6B67" w:rsidRDefault="00EE5F1F">
      <w:pPr>
        <w:pStyle w:val="Pealdis"/>
        <w:keepNext/>
        <w:jc w:val="left"/>
        <w:rPr>
          <w:rFonts w:ascii="Cambria" w:hAnsi="Cambria" w:cstheme="minorHAnsi"/>
          <w:lang w:val="et-EE"/>
        </w:rPr>
      </w:pPr>
      <w:r>
        <w:rPr>
          <w:lang w:val="et-EE"/>
        </w:rPr>
        <w:t xml:space="preserve">Tabel </w:t>
      </w:r>
      <w:del w:id="1489" w:author="Kaisa Tähe - RAM" w:date="2025-10-13T15:40:00Z" w16du:dateUtc="2025-10-13T12:40:00Z">
        <w:r w:rsidDel="00136E13">
          <w:rPr>
            <w:lang w:val="et-EE"/>
          </w:rPr>
          <w:fldChar w:fldCharType="begin"/>
        </w:r>
        <w:r w:rsidDel="00136E13">
          <w:rPr>
            <w:lang w:val="et-EE"/>
          </w:rPr>
          <w:delInstrText xml:space="preserve"> SEQ Tabel \* ARABIC </w:delInstrText>
        </w:r>
        <w:r w:rsidDel="00136E13">
          <w:rPr>
            <w:lang w:val="et-EE"/>
          </w:rPr>
          <w:fldChar w:fldCharType="separate"/>
        </w:r>
        <w:r w:rsidDel="00136E13">
          <w:rPr>
            <w:lang w:val="et-EE"/>
          </w:rPr>
          <w:delText>106</w:delText>
        </w:r>
        <w:r w:rsidDel="00136E13">
          <w:rPr>
            <w:lang w:val="et-EE"/>
          </w:rPr>
          <w:fldChar w:fldCharType="end"/>
        </w:r>
      </w:del>
      <w:ins w:id="1490" w:author="Kaisa Tähe - RAM" w:date="2025-10-13T15:40:00Z" w16du:dateUtc="2025-10-13T12:40:00Z">
        <w:r w:rsidR="00136E13">
          <w:rPr>
            <w:lang w:val="et-EE"/>
          </w:rPr>
          <w:t>118</w:t>
        </w:r>
      </w:ins>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090EE98F" w14:textId="77777777">
        <w:tc>
          <w:tcPr>
            <w:tcW w:w="775" w:type="pct"/>
          </w:tcPr>
          <w:p w14:paraId="11F90283"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18E20F3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336E909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33ADC201"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2BF86F5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74D4215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5E0A5F55" w14:textId="77777777">
        <w:tc>
          <w:tcPr>
            <w:tcW w:w="775" w:type="pct"/>
          </w:tcPr>
          <w:p w14:paraId="1C22D138"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7EC102A5"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4D8F61B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10A4610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g</w:t>
            </w:r>
          </w:p>
        </w:tc>
        <w:tc>
          <w:tcPr>
            <w:tcW w:w="430" w:type="pct"/>
          </w:tcPr>
          <w:p w14:paraId="0D2A2DB2"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33</w:t>
            </w:r>
          </w:p>
        </w:tc>
        <w:tc>
          <w:tcPr>
            <w:tcW w:w="1012" w:type="pct"/>
          </w:tcPr>
          <w:p w14:paraId="2627C056" w14:textId="17889D7B" w:rsidR="009D6B67" w:rsidRDefault="00C604FB">
            <w:pPr>
              <w:shd w:val="clear" w:color="auto" w:fill="FFFFFF" w:themeFill="background1"/>
              <w:spacing w:before="60" w:after="60" w:line="240" w:lineRule="auto"/>
              <w:rPr>
                <w:rFonts w:ascii="Cambria" w:hAnsi="Cambria" w:cstheme="minorBidi"/>
                <w:sz w:val="20"/>
                <w:szCs w:val="20"/>
                <w:lang w:val="et-EE"/>
              </w:rPr>
            </w:pPr>
            <w:ins w:id="1491" w:author="Kaisa Tähe - RAM" w:date="2025-07-17T12:11:00Z" w16du:dateUtc="2025-07-17T09:11:00Z">
              <w:r>
                <w:rPr>
                  <w:rFonts w:ascii="Cambria" w:hAnsi="Cambria" w:cstheme="minorBidi"/>
                  <w:sz w:val="20"/>
                  <w:szCs w:val="20"/>
                  <w:lang w:val="et-EE"/>
                </w:rPr>
                <w:t>70 256 453</w:t>
              </w:r>
            </w:ins>
            <w:del w:id="1492" w:author="Kaisa Tähe - RAM" w:date="2025-07-17T12:11:00Z" w16du:dateUtc="2025-07-17T09:11:00Z">
              <w:r w:rsidR="00EE5F1F" w:rsidDel="00C604FB">
                <w:rPr>
                  <w:rFonts w:ascii="Cambria" w:hAnsi="Cambria" w:cstheme="minorHAnsi"/>
                  <w:sz w:val="20"/>
                  <w:szCs w:val="20"/>
                  <w:lang w:val="et-EE"/>
                </w:rPr>
                <w:delText>82 245 860</w:delText>
              </w:r>
            </w:del>
          </w:p>
        </w:tc>
      </w:tr>
    </w:tbl>
    <w:p w14:paraId="4EF833A4" w14:textId="56485E8F" w:rsidR="009D6B67" w:rsidRDefault="00EE5F1F">
      <w:pPr>
        <w:pStyle w:val="Pealdis"/>
        <w:keepNext/>
        <w:jc w:val="left"/>
        <w:rPr>
          <w:rFonts w:ascii="Cambria" w:hAnsi="Cambria" w:cstheme="minorHAnsi"/>
          <w:lang w:val="et-EE"/>
        </w:rPr>
      </w:pPr>
      <w:r>
        <w:rPr>
          <w:lang w:val="et-EE"/>
        </w:rPr>
        <w:t xml:space="preserve">Tabel </w:t>
      </w:r>
      <w:del w:id="1493" w:author="Kaisa Tähe - RAM" w:date="2025-10-13T15:40:00Z" w16du:dateUtc="2025-10-13T12:40:00Z">
        <w:r w:rsidDel="00136E13">
          <w:rPr>
            <w:lang w:val="et-EE"/>
          </w:rPr>
          <w:fldChar w:fldCharType="begin"/>
        </w:r>
        <w:r w:rsidDel="00136E13">
          <w:rPr>
            <w:lang w:val="et-EE"/>
          </w:rPr>
          <w:delInstrText xml:space="preserve"> SEQ Tabel \* ARABIC </w:delInstrText>
        </w:r>
        <w:r w:rsidDel="00136E13">
          <w:rPr>
            <w:lang w:val="et-EE"/>
          </w:rPr>
          <w:fldChar w:fldCharType="separate"/>
        </w:r>
        <w:r w:rsidDel="00136E13">
          <w:rPr>
            <w:lang w:val="et-EE"/>
          </w:rPr>
          <w:delText>107</w:delText>
        </w:r>
        <w:r w:rsidDel="00136E13">
          <w:rPr>
            <w:lang w:val="et-EE"/>
          </w:rPr>
          <w:fldChar w:fldCharType="end"/>
        </w:r>
      </w:del>
      <w:ins w:id="1494" w:author="Kaisa Tähe - RAM" w:date="2025-10-13T15:40:00Z" w16du:dateUtc="2025-10-13T12:40:00Z">
        <w:r w:rsidR="00136E13">
          <w:rPr>
            <w:lang w:val="et-EE"/>
          </w:rPr>
          <w:t>119</w:t>
        </w:r>
      </w:ins>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19B032C9" w14:textId="77777777">
        <w:tc>
          <w:tcPr>
            <w:tcW w:w="775" w:type="pct"/>
          </w:tcPr>
          <w:p w14:paraId="22E20CC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5510B483"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CE9E25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339D6B9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3935520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4D99A08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42FF6F1A" w14:textId="77777777">
        <w:tc>
          <w:tcPr>
            <w:tcW w:w="775" w:type="pct"/>
          </w:tcPr>
          <w:p w14:paraId="1799176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6723576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51DC0E5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021EDAE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g</w:t>
            </w:r>
          </w:p>
        </w:tc>
        <w:tc>
          <w:tcPr>
            <w:tcW w:w="430" w:type="pct"/>
          </w:tcPr>
          <w:p w14:paraId="74BF90D9"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10</w:t>
            </w:r>
          </w:p>
        </w:tc>
        <w:tc>
          <w:tcPr>
            <w:tcW w:w="1012" w:type="pct"/>
          </w:tcPr>
          <w:p w14:paraId="7424CDFE" w14:textId="1EC8326F" w:rsidR="009D6B67" w:rsidRDefault="00C604FB">
            <w:pPr>
              <w:shd w:val="clear" w:color="auto" w:fill="FFFFFF" w:themeFill="background1"/>
              <w:spacing w:before="60" w:after="60" w:line="240" w:lineRule="auto"/>
              <w:rPr>
                <w:rFonts w:ascii="Cambria" w:hAnsi="Cambria" w:cstheme="minorBidi"/>
                <w:sz w:val="20"/>
                <w:szCs w:val="20"/>
                <w:lang w:val="et-EE"/>
              </w:rPr>
            </w:pPr>
            <w:ins w:id="1495" w:author="Kaisa Tähe - RAM" w:date="2025-07-17T12:12:00Z" w16du:dateUtc="2025-07-17T09:12:00Z">
              <w:r>
                <w:rPr>
                  <w:rFonts w:ascii="Cambria" w:hAnsi="Cambria" w:cstheme="minorBidi"/>
                  <w:sz w:val="20"/>
                  <w:szCs w:val="20"/>
                  <w:lang w:val="et-EE"/>
                </w:rPr>
                <w:t>70 256 453</w:t>
              </w:r>
            </w:ins>
            <w:del w:id="1496" w:author="Kaisa Tähe - RAM" w:date="2025-07-17T12:12:00Z" w16du:dateUtc="2025-07-17T09:12:00Z">
              <w:r w:rsidR="00EE5F1F" w:rsidDel="00C604FB">
                <w:rPr>
                  <w:rFonts w:ascii="Cambria" w:hAnsi="Cambria" w:cstheme="minorHAnsi"/>
                  <w:sz w:val="20"/>
                  <w:szCs w:val="20"/>
                  <w:lang w:val="et-EE"/>
                </w:rPr>
                <w:delText>82 245 860</w:delText>
              </w:r>
            </w:del>
          </w:p>
        </w:tc>
      </w:tr>
    </w:tbl>
    <w:p w14:paraId="5C560C97" w14:textId="7240EFAC" w:rsidR="009D6B67" w:rsidRDefault="00EE5F1F">
      <w:pPr>
        <w:pStyle w:val="Pealdis"/>
        <w:keepNext/>
        <w:jc w:val="left"/>
        <w:rPr>
          <w:rFonts w:ascii="Cambria" w:hAnsi="Cambria" w:cstheme="minorHAnsi"/>
          <w:lang w:val="et-EE"/>
        </w:rPr>
      </w:pPr>
      <w:r>
        <w:rPr>
          <w:lang w:val="et-EE"/>
        </w:rPr>
        <w:t xml:space="preserve">Tabel </w:t>
      </w:r>
      <w:del w:id="1497" w:author="Kaisa Tähe - RAM" w:date="2025-10-13T15:40:00Z" w16du:dateUtc="2025-10-13T12:40:00Z">
        <w:r w:rsidDel="00303168">
          <w:rPr>
            <w:lang w:val="et-EE"/>
          </w:rPr>
          <w:fldChar w:fldCharType="begin"/>
        </w:r>
        <w:r w:rsidDel="00303168">
          <w:rPr>
            <w:lang w:val="et-EE"/>
          </w:rPr>
          <w:delInstrText xml:space="preserve"> SEQ Tabel \* ARABIC </w:delInstrText>
        </w:r>
        <w:r w:rsidDel="00303168">
          <w:rPr>
            <w:lang w:val="et-EE"/>
          </w:rPr>
          <w:fldChar w:fldCharType="separate"/>
        </w:r>
        <w:r w:rsidDel="00303168">
          <w:rPr>
            <w:lang w:val="et-EE"/>
          </w:rPr>
          <w:delText>108</w:delText>
        </w:r>
        <w:r w:rsidDel="00303168">
          <w:rPr>
            <w:lang w:val="et-EE"/>
          </w:rPr>
          <w:fldChar w:fldCharType="end"/>
        </w:r>
      </w:del>
      <w:ins w:id="1498" w:author="Kaisa Tähe - RAM" w:date="2025-10-13T15:40:00Z" w16du:dateUtc="2025-10-13T12:40:00Z">
        <w:r w:rsidR="00303168">
          <w:rPr>
            <w:lang w:val="et-EE"/>
          </w:rPr>
          <w:t>120</w:t>
        </w:r>
      </w:ins>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1020958E" w14:textId="77777777">
        <w:tc>
          <w:tcPr>
            <w:tcW w:w="775" w:type="pct"/>
          </w:tcPr>
          <w:p w14:paraId="6C2DD60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35785D8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65A7CFB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71D78B1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5010B9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442665E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4915EF69" w14:textId="77777777">
        <w:tc>
          <w:tcPr>
            <w:tcW w:w="775" w:type="pct"/>
          </w:tcPr>
          <w:p w14:paraId="4D16305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674A606F"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2B627DCF"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7C812EDC"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g</w:t>
            </w:r>
          </w:p>
        </w:tc>
        <w:tc>
          <w:tcPr>
            <w:tcW w:w="430" w:type="pct"/>
          </w:tcPr>
          <w:p w14:paraId="02EFA4C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02</w:t>
            </w:r>
          </w:p>
        </w:tc>
        <w:tc>
          <w:tcPr>
            <w:tcW w:w="1012" w:type="pct"/>
          </w:tcPr>
          <w:p w14:paraId="3E90839D" w14:textId="65C21B18" w:rsidR="009D6B67" w:rsidRDefault="00C604FB" w:rsidP="00C604FB">
            <w:pPr>
              <w:shd w:val="clear" w:color="auto" w:fill="FFFFFF" w:themeFill="background1"/>
              <w:spacing w:before="60" w:after="60" w:line="240" w:lineRule="auto"/>
              <w:rPr>
                <w:rFonts w:ascii="Cambria" w:hAnsi="Cambria"/>
                <w:sz w:val="20"/>
                <w:szCs w:val="20"/>
                <w:lang w:val="et-EE"/>
              </w:rPr>
            </w:pPr>
            <w:ins w:id="1499" w:author="Kaisa Tähe - RAM" w:date="2025-07-17T12:12:00Z" w16du:dateUtc="2025-07-17T09:12:00Z">
              <w:r>
                <w:rPr>
                  <w:rFonts w:ascii="Cambria" w:hAnsi="Cambria" w:cstheme="minorBidi"/>
                  <w:sz w:val="20"/>
                  <w:szCs w:val="20"/>
                  <w:lang w:val="et-EE"/>
                </w:rPr>
                <w:t>70 256 453</w:t>
              </w:r>
            </w:ins>
            <w:del w:id="1500" w:author="Kaisa Tähe - RAM" w:date="2025-07-17T12:12:00Z" w16du:dateUtc="2025-07-17T09:12:00Z">
              <w:r w:rsidR="00EE5F1F" w:rsidDel="00C604FB">
                <w:rPr>
                  <w:rFonts w:ascii="Cambria" w:hAnsi="Cambria"/>
                  <w:sz w:val="20"/>
                  <w:szCs w:val="20"/>
                  <w:lang w:val="et-EE"/>
                </w:rPr>
                <w:delText>82 245 860</w:delText>
              </w:r>
            </w:del>
          </w:p>
        </w:tc>
      </w:tr>
    </w:tbl>
    <w:p w14:paraId="698E63A9" w14:textId="77777777" w:rsidR="009D6B67" w:rsidRDefault="009D6B67">
      <w:pPr>
        <w:shd w:val="clear" w:color="auto" w:fill="FFFFFF" w:themeFill="background1"/>
        <w:spacing w:line="240" w:lineRule="auto"/>
        <w:rPr>
          <w:rFonts w:ascii="Cambria" w:eastAsia="Times New Roman" w:hAnsi="Cambria" w:cstheme="minorHAnsi"/>
          <w:b/>
          <w:bCs/>
          <w:lang w:val="et-EE"/>
        </w:rPr>
      </w:pPr>
    </w:p>
    <w:p w14:paraId="16924667" w14:textId="77777777" w:rsidR="009D6B67" w:rsidRDefault="00EE5F1F">
      <w:pPr>
        <w:pStyle w:val="Pealkiri4"/>
        <w:numPr>
          <w:ilvl w:val="3"/>
          <w:numId w:val="82"/>
        </w:numPr>
        <w:tabs>
          <w:tab w:val="clear" w:pos="850"/>
        </w:tabs>
        <w:spacing w:before="0" w:after="240"/>
        <w:rPr>
          <w:rFonts w:asciiTheme="minorHAnsi" w:eastAsiaTheme="minorEastAsia" w:hAnsiTheme="minorHAnsi" w:cstheme="minorBidi"/>
          <w:bCs/>
          <w:szCs w:val="24"/>
          <w:lang w:val="et-EE"/>
        </w:rPr>
      </w:pPr>
      <w:bookmarkStart w:id="1501" w:name="_Toc210486476"/>
      <w:r>
        <w:rPr>
          <w:rFonts w:cstheme="minorBidi"/>
          <w:bCs/>
          <w:szCs w:val="24"/>
          <w:lang w:val="et-EE"/>
        </w:rPr>
        <w:lastRenderedPageBreak/>
        <w:t>Erieesmärk</w:t>
      </w:r>
      <w:r>
        <w:rPr>
          <w:rFonts w:cstheme="minorBidi"/>
          <w:lang w:val="et-EE"/>
        </w:rPr>
        <w:t xml:space="preserve"> </w:t>
      </w:r>
      <w:bookmarkStart w:id="1502" w:name="OLE_LINK10"/>
      <w:r>
        <w:rPr>
          <w:rFonts w:cstheme="minorBidi"/>
          <w:lang w:val="et-EE"/>
        </w:rPr>
        <w:t xml:space="preserve">(h) </w:t>
      </w:r>
      <w:bookmarkEnd w:id="1502"/>
      <w:r>
        <w:rPr>
          <w:rFonts w:cstheme="minorBidi"/>
          <w:bCs/>
          <w:szCs w:val="24"/>
          <w:lang w:val="et-EE"/>
        </w:rPr>
        <w:t>soodustada aktiivset kaasamist, et edendada võrdseid võimalusi, diskrimineerimiskeeldu ja aktiivset osalemist, ning parandada eelkõige ebasoodsas olukorras olevate rühmade tööalast konkurentsivõimet</w:t>
      </w:r>
      <w:bookmarkEnd w:id="1501"/>
    </w:p>
    <w:p w14:paraId="04A3A880" w14:textId="77777777" w:rsidR="009D6B67" w:rsidRDefault="00EE5F1F">
      <w:pPr>
        <w:pStyle w:val="Pealkiri5"/>
        <w:numPr>
          <w:ilvl w:val="4"/>
          <w:numId w:val="82"/>
        </w:numPr>
        <w:shd w:val="clear" w:color="auto" w:fill="FFFFFF" w:themeFill="background1"/>
        <w:rPr>
          <w:rFonts w:cstheme="minorHAnsi"/>
          <w:lang w:val="et-EE"/>
        </w:rPr>
      </w:pPr>
      <w:bookmarkStart w:id="1503" w:name="_Hlk28958679"/>
      <w:bookmarkStart w:id="1504" w:name="_Hlk28958077"/>
      <w:r>
        <w:rPr>
          <w:rFonts w:cstheme="minorHAnsi"/>
          <w:lang w:val="et-EE"/>
        </w:rPr>
        <w:t>Fondide sekkumised</w:t>
      </w:r>
    </w:p>
    <w:p w14:paraId="1583EA21" w14:textId="77777777" w:rsidR="009D6B67" w:rsidRDefault="00EE5F1F">
      <w:pPr>
        <w:rPr>
          <w:rFonts w:ascii="Cambria" w:eastAsia="Times New Roman" w:hAnsi="Cambria" w:cstheme="minorHAnsi"/>
          <w:b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5F37A1DF" w14:textId="77777777">
        <w:tc>
          <w:tcPr>
            <w:tcW w:w="9634" w:type="dxa"/>
          </w:tcPr>
          <w:p w14:paraId="00B9AD3D"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b/>
                <w:sz w:val="20"/>
                <w:szCs w:val="20"/>
                <w:lang w:val="et-EE"/>
              </w:rPr>
              <w:t xml:space="preserve">Laste ja noorte </w:t>
            </w:r>
            <w:r>
              <w:rPr>
                <w:rFonts w:ascii="Cambria" w:eastAsia="Calibri" w:hAnsi="Cambria" w:cstheme="minorHAnsi"/>
                <w:sz w:val="20"/>
                <w:szCs w:val="20"/>
                <w:lang w:val="et-EE"/>
              </w:rPr>
              <w:t>sotsiaalsed, tööturu ja tervishoiuga seotud probleemid ning õiguskaitseprobleemid on omavahel seotud ja neid on võimalik ennetada. Lastesse ja noortesse investeerimine on kulutõhusaim viis, kuidas ennetada ja lahendada Eesti riigi majanduse, tööhõive, sotsiaalkaitse, õiguskaitse ja tervishoiuga seotud probleeme. Need valdkonnad on seotud ka hariduse, selle tugiteenuste ja noorsootööga, mida käsitletakse erieesmärgis f.</w:t>
            </w:r>
          </w:p>
          <w:p w14:paraId="6E37A7F1"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Laste ja noortega seotud sekkumismeetmed keskenduvad võrdsete ja õigeaegsete juurdepääsuteenuste edendamisele, toetades aktiivse kaasamise integreeritud meetmeid ning ennetades riskikäitumist kohalike kogukondade ja kodanikuühiskonna kaasamise abil. Lastega seotud meetmete kujundamisel on aluseks Euroopa lastegarantii.</w:t>
            </w:r>
          </w:p>
          <w:p w14:paraId="6832BDE3"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Meetmeid kavandatakse järgmises valdkonnas:</w:t>
            </w:r>
          </w:p>
          <w:p w14:paraId="7DABA413"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1) Lastele ja noortele suunatud sotsiaalset tõrjutust ennetavad sekkumised. Oluline on pakkuda lastele ja noortele ning nende vanematele kvaliteetseid teenuseid, mis põhinevad sihtrühmade vajadustel, parandades ka vastavate spetsialistide pädevust. Laste ja noorte sihtrühmas on olulised vaimse tervisega seotud teemad. Meetmed töötatakse välja ning neid rakendatakse koostöös kohalike omavalitsuste, valitsusväliste organisatsioonidega jne. Noorte võrgustikupõhine kaasamine ning kogukondade mõjuvõimu suurendamine nõuab kodanikualgatuse arendamist ja rakendamist.</w:t>
            </w:r>
          </w:p>
          <w:p w14:paraId="3CC25B59"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2) Tervikliku lastekaitsesüsteemi loomine, sh koostöö eri tasandite ja sektorite vahel. Lastele ja noortele mõeldud teenuste korraldamine ja integreerimine, võrgustike ja juhtumite haldamise mudelite ning teenuste korraldamise süsteemide väljatöötamine laste ja noorte toetamiseks, sh kohalike omavalitsuste toetamine teenuste korraldamisel.</w:t>
            </w:r>
          </w:p>
          <w:p w14:paraId="07373549"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Asjakohaste meetmete rakendamisega toetame Euroopa lastegarantii rakendamist:</w:t>
            </w:r>
          </w:p>
          <w:p w14:paraId="6C03DDBA"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1)</w:t>
            </w:r>
            <w:r>
              <w:rPr>
                <w:rFonts w:ascii="Cambria" w:eastAsia="Calibri" w:hAnsi="Cambria" w:cstheme="minorHAnsi"/>
                <w:sz w:val="20"/>
                <w:szCs w:val="20"/>
                <w:lang w:val="et-EE"/>
              </w:rPr>
              <w:tab/>
              <w:t>ennetame vaimse tervise probleemide ja riskikäitumise põhjuseid noortel, sh neil, kes osalevad pidevates õigusrikkumistes;</w:t>
            </w:r>
          </w:p>
          <w:p w14:paraId="6B5E08DA"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2)</w:t>
            </w:r>
            <w:r>
              <w:rPr>
                <w:rFonts w:ascii="Cambria" w:eastAsia="Calibri" w:hAnsi="Cambria" w:cstheme="minorHAnsi"/>
                <w:sz w:val="20"/>
                <w:szCs w:val="20"/>
                <w:lang w:val="et-EE"/>
              </w:rPr>
              <w:tab/>
              <w:t>pakume noortele mitmekülgseid, arendavaid ja huvitavaid tegevusi (mh noorsootöö võimalusi), mis toetavad nende osalemist hariduses või tööturul ning valmistavad neid paremini eluks ette;</w:t>
            </w:r>
          </w:p>
          <w:p w14:paraId="11867CC6"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3)</w:t>
            </w:r>
            <w:r>
              <w:rPr>
                <w:rFonts w:ascii="Cambria" w:eastAsia="Calibri" w:hAnsi="Cambria" w:cstheme="minorHAnsi"/>
                <w:sz w:val="20"/>
                <w:szCs w:val="20"/>
                <w:lang w:val="et-EE"/>
              </w:rPr>
              <w:tab/>
              <w:t>tagame lastele ja noortele sobivad teenused ning piisava toetuse nende füüsilisele ja vaimsele tervisele ning intellektuaalsele ja sotsiaalsele arengule;</w:t>
            </w:r>
          </w:p>
          <w:p w14:paraId="6F6D68DB" w14:textId="5C0D2250" w:rsidR="009D6B67" w:rsidDel="00567B60" w:rsidRDefault="00EE5F1F">
            <w:pPr>
              <w:spacing w:line="240" w:lineRule="auto"/>
              <w:jc w:val="both"/>
              <w:rPr>
                <w:del w:id="1505" w:author="Kaisa Tähe - RAM" w:date="2025-07-17T12:14:00Z" w16du:dateUtc="2025-07-17T09:14:00Z"/>
                <w:rFonts w:ascii="Cambria" w:eastAsia="Calibri" w:hAnsi="Cambria" w:cstheme="minorHAnsi"/>
                <w:sz w:val="20"/>
                <w:szCs w:val="20"/>
                <w:lang w:val="et-EE"/>
              </w:rPr>
            </w:pPr>
            <w:commentRangeStart w:id="1506"/>
            <w:del w:id="1507" w:author="Kaisa Tähe - RAM" w:date="2025-07-17T12:14:00Z" w16du:dateUtc="2025-07-17T09:14:00Z">
              <w:r w:rsidDel="00567B60">
                <w:rPr>
                  <w:rFonts w:ascii="Cambria" w:eastAsia="Calibri" w:hAnsi="Cambria" w:cstheme="minorHAnsi"/>
                  <w:sz w:val="20"/>
                  <w:szCs w:val="20"/>
                  <w:lang w:val="et-EE"/>
                </w:rPr>
                <w:delText>4)</w:delText>
              </w:r>
              <w:r w:rsidDel="00567B60">
                <w:rPr>
                  <w:rFonts w:ascii="Cambria" w:eastAsia="Calibri" w:hAnsi="Cambria" w:cstheme="minorHAnsi"/>
                  <w:sz w:val="20"/>
                  <w:szCs w:val="20"/>
                  <w:lang w:val="et-EE"/>
                </w:rPr>
                <w:tab/>
                <w:delText xml:space="preserve">loome aluse kodanikuühiskonnas osalemiseks järgmisele põlvkonnale; </w:delText>
              </w:r>
            </w:del>
            <w:commentRangeEnd w:id="1506"/>
            <w:r w:rsidR="00DD474E">
              <w:rPr>
                <w:rStyle w:val="Kommentaariviide"/>
                <w:rFonts w:ascii="Cambria" w:eastAsia="Calibri" w:hAnsi="Cambria" w:cstheme="minorHAnsi"/>
                <w:sz w:val="20"/>
                <w:szCs w:val="20"/>
                <w:lang w:val="et-EE"/>
              </w:rPr>
              <w:commentReference w:id="1506"/>
            </w:r>
          </w:p>
          <w:p w14:paraId="535C8AD9" w14:textId="2B8A37BE" w:rsidR="009D6B67" w:rsidRDefault="00EE5F1F">
            <w:pPr>
              <w:spacing w:line="240" w:lineRule="auto"/>
              <w:jc w:val="both"/>
              <w:rPr>
                <w:rFonts w:ascii="Cambria" w:eastAsia="Calibri" w:hAnsi="Cambria" w:cstheme="minorHAnsi"/>
                <w:sz w:val="20"/>
                <w:szCs w:val="20"/>
                <w:lang w:val="et-EE"/>
              </w:rPr>
            </w:pPr>
            <w:del w:id="1508" w:author="Kairi Nisamedtinov - RAM" w:date="2025-10-02T11:43:00Z" w16du:dateUtc="2025-10-02T08:43:00Z">
              <w:r>
                <w:rPr>
                  <w:rFonts w:ascii="Cambria" w:eastAsia="Calibri" w:hAnsi="Cambria" w:cstheme="minorHAnsi"/>
                  <w:sz w:val="20"/>
                  <w:szCs w:val="20"/>
                  <w:lang w:val="et-EE"/>
                </w:rPr>
                <w:delText>5</w:delText>
              </w:r>
            </w:del>
            <w:ins w:id="1509" w:author="Kairi Nisamedtinov - RAM" w:date="2025-10-02T11:43:00Z" w16du:dateUtc="2025-10-02T08:43:00Z">
              <w:r w:rsidR="00423994">
                <w:rPr>
                  <w:rFonts w:ascii="Cambria" w:eastAsia="Calibri" w:hAnsi="Cambria" w:cstheme="minorHAnsi"/>
                  <w:sz w:val="20"/>
                  <w:szCs w:val="20"/>
                  <w:lang w:val="et-EE"/>
                </w:rPr>
                <w:t>4</w:t>
              </w:r>
            </w:ins>
            <w:r>
              <w:rPr>
                <w:rFonts w:ascii="Cambria" w:eastAsia="Calibri" w:hAnsi="Cambria" w:cstheme="minorHAnsi"/>
                <w:sz w:val="20"/>
                <w:szCs w:val="20"/>
                <w:lang w:val="et-EE"/>
              </w:rPr>
              <w:t>)</w:t>
            </w:r>
            <w:r>
              <w:rPr>
                <w:rFonts w:ascii="Cambria" w:eastAsia="Calibri" w:hAnsi="Cambria" w:cstheme="minorHAnsi"/>
                <w:sz w:val="20"/>
                <w:szCs w:val="20"/>
                <w:lang w:val="et-EE"/>
              </w:rPr>
              <w:tab/>
              <w:t>arendame lastekaitse valdkonnas ja toetame erivajadustega laste toetussüsteemi uuendamist.</w:t>
            </w:r>
          </w:p>
          <w:p w14:paraId="20479940"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Kohalike omavalitsustega seotud tegevusi kavandatakse kolme ministeeriumi koostöös. Kohalikke omavalitsusi võimestatakse lastele ja noortele mõeldud teenuste pakkumiseks (rahaline toetus, KOV spetsialistide nõustamine, juhendmaterjalide ja hindamisvahendite väljatöötamine, koolitus, järelevalve, võrgustike loomine).</w:t>
            </w:r>
          </w:p>
          <w:p w14:paraId="75CEEDBC"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b/>
                <w:sz w:val="20"/>
                <w:szCs w:val="20"/>
                <w:lang w:val="et-EE"/>
              </w:rPr>
              <w:t>Edukas lõimumine, sh kohanemine, tööturule integreerimine ning uussisserändajate, teisest rahvusest püsielanike ja tagasipöördujate osalemine ühiskonnaelus</w:t>
            </w:r>
            <w:r>
              <w:rPr>
                <w:rFonts w:ascii="Cambria" w:eastAsia="Calibri" w:hAnsi="Cambria" w:cstheme="minorHAnsi"/>
                <w:sz w:val="20"/>
                <w:szCs w:val="20"/>
                <w:lang w:val="et-EE"/>
              </w:rPr>
              <w:t xml:space="preserve"> toetab nende heaolu, Eesti ühiskonna turvalisust ning majandusarengut. Väheneb sotsiaalsüsteemi koormus ning julgeoleku, sotsiaalse tõrjutuse, etniliste konfliktide, radikaliseerumisega jne seotud riskid. </w:t>
            </w:r>
          </w:p>
          <w:p w14:paraId="1E833C10"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Enamik Eesti rahvusvähemuste hulka kuuluvatest inimestest elab Ida-Virumaal ja Harjumaal, sh Tallinnas (26% Eesti kogurahvastikust).</w:t>
            </w:r>
          </w:p>
          <w:p w14:paraId="2BA3E18B"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Planeeritakse järgmisi integreeritud meetmeid, kaasates kohalikke kogukondi ja kodanikuühiskonda:</w:t>
            </w:r>
          </w:p>
          <w:p w14:paraId="49106005"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1.</w:t>
            </w:r>
            <w:r>
              <w:rPr>
                <w:rFonts w:ascii="Cambria" w:eastAsia="Calibri" w:hAnsi="Cambria" w:cstheme="minorHAnsi"/>
                <w:sz w:val="20"/>
                <w:szCs w:val="20"/>
                <w:lang w:val="et-EE"/>
              </w:rPr>
              <w:tab/>
              <w:t xml:space="preserve">Strateegiline kommunikatsioon lõimumis- ja kodakondsusteemade valdkonnas, et mõista rändeprotsesse ja kujundada välja objektiivne arvamus. Strateegilise kommunikatsioonita võivad tekkida rahvuste ja kogukondade vahelised konfliktid. Lisaks takistavad kallutatud teave ja väärarusaamad sihtrühmade edukat tööhõivet ja tööturule integreerumist. </w:t>
            </w:r>
          </w:p>
          <w:p w14:paraId="14408772"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lastRenderedPageBreak/>
              <w:t>2.</w:t>
            </w:r>
            <w:r>
              <w:rPr>
                <w:rFonts w:ascii="Cambria" w:eastAsia="Calibri" w:hAnsi="Cambria" w:cstheme="minorHAnsi"/>
                <w:sz w:val="20"/>
                <w:szCs w:val="20"/>
                <w:lang w:val="et-EE"/>
              </w:rPr>
              <w:tab/>
              <w:t xml:space="preserve">Piirkondliku võimekuse arendamine kohalike omavalitsuste, avaliku ja erasektori organisatsioonide, kultuuri ja spordiga seotud institutsioonide ning valitsusväliste organisatsioonide seas lõimumise, sh kohanemise ja kodakondsuse valdkonnas. Kohalikud omavalitsused osutavad sisserändajatele oma pädevuse piires teenuseid, kuid neil puudub strateegiline arusaam oma rollist, funktsioonist ning ootustest lõimumis- ja kodakondsusteema toetamisel ja uussisserändajate esmasel kohanemisel. Samal ajal suureneb Eestis uussisserändajate ja tagasipöördujatega omavalitsuste arv, suuremate keskuste kõrvale kerkivad uued sihtkohad (nt Pärnu). Sekkumise raames saavad piirkondlikud omavalitsused, nt Narva ja Ida-Virumaa (Kirde-Eesti), Tartu ja Tartumaa (Kagu-Eesti), Tallinn ja Pärnu (Edela-Eesti) toetust kohaliku tasandi lõimumisstrateegiate ja -tegevuste väljatöötamiseks. </w:t>
            </w:r>
          </w:p>
          <w:p w14:paraId="0A98DBE9"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3.</w:t>
            </w:r>
            <w:r>
              <w:rPr>
                <w:rFonts w:ascii="Cambria" w:eastAsia="Calibri" w:hAnsi="Cambria" w:cstheme="minorHAnsi"/>
                <w:sz w:val="20"/>
                <w:szCs w:val="20"/>
                <w:lang w:val="et-EE"/>
              </w:rPr>
              <w:tab/>
              <w:t>Võttes arvesse sihtrühma vajadusi, pakutakse keeleõppevõimalusi ka mitteformaalses õppes ja muude uuenduslike keeleõppemeetodite kaudu, mis toetavad igapäevaelus suhtlemisoskuste arendamist.</w:t>
            </w:r>
          </w:p>
          <w:p w14:paraId="253935AA" w14:textId="5AC0A2A0"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Tööalase eesti keele arendamiseks ning eesti keelt kõnelevas keskkonnas töötamiseks valmisoleku parandamiseks pakutakse keeleõppevõimalusi ja keeletuge tööturumeetmete abil, võimaldades noortel ja täiskasvanutel, kelle emakeel ei ole eesti keel, osaleda töökohaga seotud lähetusprogrammides ja kasutada mentori abi eestikeelses töökeskkonnas. Keeleõppevõimalusi pakutakse ka kinnipeetavatele, et edendada nende integreerumist. Lisaks keeleõppele tuleb luua keelekeskkond, mis toetab keelepraktikat kogukondadevaheliste kontaktide kaudu </w:t>
            </w:r>
            <w:commentRangeStart w:id="1510"/>
            <w:r>
              <w:rPr>
                <w:rFonts w:ascii="Cambria" w:eastAsia="Calibri" w:hAnsi="Cambria" w:cstheme="minorHAnsi"/>
                <w:sz w:val="20"/>
                <w:szCs w:val="20"/>
                <w:lang w:val="et-EE"/>
              </w:rPr>
              <w:t>erinevatel</w:t>
            </w:r>
            <w:del w:id="1511" w:author="Kaisa Tähe - RAM" w:date="2025-07-17T15:38:00Z" w16du:dateUtc="2025-07-17T12:38:00Z">
              <w:r w:rsidDel="00113D3D">
                <w:rPr>
                  <w:rFonts w:ascii="Cambria" w:eastAsia="Calibri" w:hAnsi="Cambria" w:cstheme="minorHAnsi"/>
                  <w:sz w:val="20"/>
                  <w:szCs w:val="20"/>
                  <w:lang w:val="et-EE"/>
                </w:rPr>
                <w:delText xml:space="preserve"> kultuuri- ja spordiüritustel</w:delText>
              </w:r>
            </w:del>
            <w:ins w:id="1512" w:author="Kaisa Tähe - RAM" w:date="2025-07-17T15:38:00Z" w16du:dateUtc="2025-07-17T12:38:00Z">
              <w:r w:rsidR="005B686A">
                <w:rPr>
                  <w:rFonts w:ascii="Cambria" w:eastAsia="Calibri" w:hAnsi="Cambria" w:cstheme="minorHAnsi"/>
                  <w:sz w:val="20"/>
                  <w:szCs w:val="20"/>
                  <w:lang w:val="et-EE"/>
                </w:rPr>
                <w:t>sündmustel sh</w:t>
              </w:r>
            </w:ins>
            <w:del w:id="1513" w:author="Kaisa Tähe - RAM" w:date="2025-07-17T15:38:00Z" w16du:dateUtc="2025-07-17T12:38:00Z">
              <w:r w:rsidDel="005B686A">
                <w:rPr>
                  <w:rFonts w:ascii="Cambria" w:eastAsia="Calibri" w:hAnsi="Cambria" w:cstheme="minorHAnsi"/>
                  <w:sz w:val="20"/>
                  <w:szCs w:val="20"/>
                  <w:lang w:val="et-EE"/>
                </w:rPr>
                <w:delText>,</w:delText>
              </w:r>
            </w:del>
            <w:r>
              <w:rPr>
                <w:rFonts w:ascii="Cambria" w:eastAsia="Calibri" w:hAnsi="Cambria" w:cstheme="minorHAnsi"/>
                <w:sz w:val="20"/>
                <w:szCs w:val="20"/>
                <w:lang w:val="et-EE"/>
              </w:rPr>
              <w:t xml:space="preserve"> </w:t>
            </w:r>
            <w:commentRangeEnd w:id="1510"/>
            <w:r w:rsidR="00AE635F">
              <w:rPr>
                <w:rStyle w:val="Kommentaariviide"/>
                <w:rFonts w:ascii="Cambria" w:eastAsia="Calibri" w:hAnsi="Cambria" w:cstheme="minorHAnsi"/>
                <w:sz w:val="20"/>
                <w:szCs w:val="20"/>
                <w:lang w:val="et-EE"/>
              </w:rPr>
              <w:commentReference w:id="1510"/>
            </w:r>
            <w:r>
              <w:rPr>
                <w:rFonts w:ascii="Cambria" w:eastAsia="Calibri" w:hAnsi="Cambria" w:cstheme="minorHAnsi"/>
                <w:sz w:val="20"/>
                <w:szCs w:val="20"/>
                <w:lang w:val="et-EE"/>
              </w:rPr>
              <w:t>keelekohvikutes ja kultuuriklubides. Keeleõppe kõrval pakutakse asjakohase teadlikkuse suurendamiseks ka kodanikuõpetuse ning riigikaitsega seotud õppimisvõimalusi.</w:t>
            </w:r>
          </w:p>
          <w:p w14:paraId="1ECC8131"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Alushariduse jaoks töötatakse lasteaedades välja varase keeleõppe metoodika, et tagada eesti keele õpetamise professionaalsete meetodite säilimine põhihariduses ja seeläbi toetatakse Euroopa lastegarantii eesmärkide saavutamist. Kutse- ja keskhariduses töötatakse välja ning rakendatakse kompensatsioonimeetmed õppijate keeleoskuse parandamiseks. Tegeletakse eesti keele õpetajate ja koolitajate nappusega ning kvaliteetsete õppe- ja õppematerjalide puudumisega ning edendatakse koostööd haridus- ja teadusasutuste (ülikoolide) vahel, et parandada keeleõppe metoodilist kvaliteeti.</w:t>
            </w:r>
          </w:p>
          <w:p w14:paraId="268504C0"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Kohanemisprogramm, mis võimaldab hiljuti Eestisse elama asunud välismaalastel iseseisvalt toime tulla, leida vajalikku teavet ning edukalt osaleda tööturul, elukestvas õppes ja ühiskonnas, sh kodanikuühiskonnas laiemalt. Programm annab uussisserändajatele põhiteadmised Eesti riigi ja ühiskonna toimimise, igapäevaelu korralduse, töö ja ettevõtluse, õppimise, teaduse ja pereelu kohta. Uussisserändajad (sh lühiajalised töötajad ja nende pereliikmed) saavad tööga seotud teavet ja nõustamist seoses Eesti tööturuga.</w:t>
            </w:r>
          </w:p>
          <w:p w14:paraId="58140C52"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Eeltoodud sekkumised parandavad tööalast konkurentsivõimet, tagavad võrdsed võimalused uussisserändajatele, tagasipöördujatele ja teisest rahvusest püsielanikele; aitavad kaasa muudele ESF+ erieesmärkidele, näiteks tööturu probleemide leevendamisele, sotsiaal-majandusliku integratsiooni edendamisele, tööturule ja sotsiaalteenustele võrdse ja õigeaegse juurdepääsu parandamisele, mitteaktiivsete inimeste kaasamise edendamisele ning vaesuse või sotsiaalse tõrjutuse ohu vähendamisele.</w:t>
            </w:r>
          </w:p>
          <w:p w14:paraId="14298613"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Tagatakse koostoime ESF+ ning Varjupaiga-, Rände- ja Integratsioonifondi (AMIF) vahel. ESF+ raames rakendatavate meetmete eesmärk on edendada uussisserändajate ja alaliste elanike ning kodumaale tagasipöördujate sotsiaal-majanduslikku integratsiooni. AMIF keskendub varajase sekkumise meetmetele ning esmasele ja kiirele reageerimisele, toetades lõimumist, sh kohanemist ühtse kontaktpunkti põhimõttel kohe pärast kolmandate riikide kodanike Eestisse saabumist, nt tugiteenused, teabe- ja osalustegevus, nõustamine, lahkumiseelsed meetmed jne. </w:t>
            </w:r>
          </w:p>
          <w:p w14:paraId="18094A0A"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Sekkumise raames tehtavate investeeringute tegemisel lähtutakse ÜRO Puuetega inimeste õiguste konventsioonist, Euroopa Liidu Põhiõiguste Hartast ja Laste Õiguste konventsioonist ning teistest vastavatest strateegiatest.</w:t>
            </w:r>
          </w:p>
          <w:p w14:paraId="376A31E2"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00087330" w14:textId="77777777" w:rsidR="009D6B67" w:rsidRDefault="00EE5F1F">
            <w:pPr>
              <w:spacing w:line="240" w:lineRule="auto"/>
              <w:jc w:val="both"/>
              <w:rPr>
                <w:rFonts w:ascii="Cambria" w:eastAsia="Times New Roman" w:hAnsi="Cambria" w:cstheme="minorHAnsi"/>
                <w:sz w:val="20"/>
                <w:szCs w:val="20"/>
                <w:lang w:val="et-EE"/>
              </w:rPr>
            </w:pPr>
            <w:r>
              <w:rPr>
                <w:rFonts w:asciiTheme="majorHAnsi" w:eastAsia="Times New Roman" w:hAnsiTheme="majorHAnsi"/>
                <w:sz w:val="20"/>
                <w:szCs w:val="20"/>
                <w:lang w:val="et-EE"/>
              </w:rPr>
              <w:t>Kuna tegemist ei ole tulutoovate tegevustega, siis rakendatakse meetmeid toetuste vormis.</w:t>
            </w:r>
          </w:p>
        </w:tc>
      </w:tr>
    </w:tbl>
    <w:p w14:paraId="7449D302"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4"/>
      </w:tblGrid>
      <w:tr w:rsidR="009D6B67" w:rsidRPr="008E5974" w14:paraId="6BFBE8B2" w14:textId="77777777">
        <w:tc>
          <w:tcPr>
            <w:tcW w:w="9634" w:type="dxa"/>
          </w:tcPr>
          <w:p w14:paraId="4F30E9E3" w14:textId="77777777" w:rsidR="009D6B67" w:rsidRDefault="00EE5F1F">
            <w:pPr>
              <w:pStyle w:val="Loendilik"/>
              <w:numPr>
                <w:ilvl w:val="0"/>
                <w:numId w:val="59"/>
              </w:numPr>
              <w:rPr>
                <w:rFonts w:asciiTheme="majorHAnsi" w:hAnsiTheme="majorHAnsi" w:cstheme="minorHAnsi"/>
                <w:sz w:val="20"/>
                <w:szCs w:val="20"/>
                <w:lang w:val="et-EE"/>
              </w:rPr>
            </w:pPr>
            <w:r>
              <w:rPr>
                <w:rFonts w:asciiTheme="majorHAnsi" w:hAnsiTheme="majorHAnsi" w:cstheme="minorHAnsi"/>
                <w:sz w:val="20"/>
                <w:szCs w:val="20"/>
                <w:lang w:val="et-EE"/>
              </w:rPr>
              <w:t xml:space="preserve">Sotsiaalse tõrjutuse ohus lapsed ja noored, kasuperes noored; </w:t>
            </w:r>
          </w:p>
          <w:p w14:paraId="2289948A" w14:textId="77777777" w:rsidR="009D6B67" w:rsidRDefault="00EE5F1F">
            <w:pPr>
              <w:pStyle w:val="Loendilik"/>
              <w:numPr>
                <w:ilvl w:val="0"/>
                <w:numId w:val="59"/>
              </w:numPr>
              <w:spacing w:line="240" w:lineRule="auto"/>
              <w:jc w:val="both"/>
              <w:rPr>
                <w:rFonts w:asciiTheme="majorHAnsi" w:hAnsiTheme="majorHAnsi" w:cstheme="minorHAnsi"/>
                <w:sz w:val="20"/>
                <w:szCs w:val="20"/>
                <w:lang w:val="et-EE"/>
              </w:rPr>
            </w:pPr>
            <w:r>
              <w:rPr>
                <w:rFonts w:asciiTheme="majorHAnsi" w:hAnsiTheme="majorHAnsi" w:cstheme="minorHAnsi"/>
                <w:sz w:val="20"/>
                <w:szCs w:val="20"/>
                <w:lang w:val="et-EE"/>
              </w:rPr>
              <w:t>Noored (sh mittetöötavad ja mitteõppivad);</w:t>
            </w:r>
          </w:p>
          <w:p w14:paraId="13143B44" w14:textId="77777777" w:rsidR="009D6B67" w:rsidRDefault="00EE5F1F">
            <w:pPr>
              <w:pStyle w:val="Loendilik"/>
              <w:numPr>
                <w:ilvl w:val="0"/>
                <w:numId w:val="59"/>
              </w:numPr>
              <w:spacing w:line="240" w:lineRule="auto"/>
              <w:jc w:val="both"/>
              <w:rPr>
                <w:rFonts w:asciiTheme="majorHAnsi" w:hAnsiTheme="majorHAnsi" w:cstheme="minorHAnsi"/>
                <w:sz w:val="20"/>
                <w:szCs w:val="20"/>
                <w:lang w:val="et-EE"/>
              </w:rPr>
            </w:pPr>
            <w:r>
              <w:rPr>
                <w:rFonts w:asciiTheme="majorHAnsi" w:hAnsiTheme="majorHAnsi" w:cstheme="minorHAnsi"/>
                <w:sz w:val="20"/>
                <w:szCs w:val="20"/>
                <w:lang w:val="et-EE"/>
              </w:rPr>
              <w:t>Kahtlustatavad ja süüdistatavad, kuni 29 aasta vanused kinnipeetavad, kriminaalhooldusametnikud;</w:t>
            </w:r>
          </w:p>
          <w:p w14:paraId="0A325DF9" w14:textId="77777777" w:rsidR="009D6B67" w:rsidRDefault="00EE5F1F">
            <w:pPr>
              <w:pStyle w:val="Loendilik"/>
              <w:numPr>
                <w:ilvl w:val="0"/>
                <w:numId w:val="59"/>
              </w:numPr>
              <w:spacing w:line="240" w:lineRule="auto"/>
              <w:jc w:val="both"/>
              <w:rPr>
                <w:rFonts w:asciiTheme="majorHAnsi" w:hAnsiTheme="majorHAnsi" w:cstheme="minorHAnsi"/>
                <w:sz w:val="20"/>
                <w:szCs w:val="20"/>
                <w:lang w:val="et-EE"/>
              </w:rPr>
            </w:pPr>
            <w:r>
              <w:rPr>
                <w:rFonts w:asciiTheme="majorHAnsi" w:hAnsiTheme="majorHAnsi" w:cstheme="minorHAnsi"/>
                <w:sz w:val="20"/>
                <w:szCs w:val="20"/>
                <w:lang w:val="et-EE"/>
              </w:rPr>
              <w:t>Eesti elanikud, ELi kodanikud ja nende pereliikmed, kolmandatest riikidest saabuvad lapsed ja noored (sh ajutiselt Eestis viibivad);</w:t>
            </w:r>
          </w:p>
          <w:p w14:paraId="494BCAC2" w14:textId="77777777" w:rsidR="009D6B67" w:rsidRDefault="00EE5F1F">
            <w:pPr>
              <w:pStyle w:val="Loendilik"/>
              <w:numPr>
                <w:ilvl w:val="0"/>
                <w:numId w:val="59"/>
              </w:numPr>
              <w:spacing w:line="240" w:lineRule="auto"/>
              <w:jc w:val="both"/>
              <w:rPr>
                <w:rFonts w:asciiTheme="majorHAnsi" w:hAnsiTheme="majorHAnsi" w:cstheme="minorHAnsi"/>
                <w:sz w:val="20"/>
                <w:szCs w:val="20"/>
                <w:lang w:val="et-EE"/>
              </w:rPr>
            </w:pPr>
            <w:r>
              <w:rPr>
                <w:rFonts w:asciiTheme="majorHAnsi" w:hAnsiTheme="majorHAnsi" w:cstheme="minorHAnsi"/>
                <w:sz w:val="20"/>
                <w:szCs w:val="20"/>
                <w:lang w:val="et-EE"/>
              </w:rPr>
              <w:t>uussisserändajad, sh kolmandate riikide kodanikud, muudesse rahvustesse ja etnilistesse rühmadesse kuuluvad isikud, kes elavad Eestis; inimesed, kelle esimene keel ei ole eesti keel;</w:t>
            </w:r>
          </w:p>
          <w:p w14:paraId="7BAE623E" w14:textId="52005A3A" w:rsidR="009D6B67" w:rsidRDefault="00EE5F1F">
            <w:pPr>
              <w:pStyle w:val="Loendilik"/>
              <w:numPr>
                <w:ilvl w:val="0"/>
                <w:numId w:val="59"/>
              </w:numPr>
              <w:spacing w:before="120" w:after="120" w:line="240" w:lineRule="auto"/>
              <w:jc w:val="both"/>
              <w:rPr>
                <w:rFonts w:cstheme="minorHAnsi"/>
                <w:lang w:val="et-EE"/>
              </w:rPr>
            </w:pPr>
            <w:r>
              <w:rPr>
                <w:rFonts w:asciiTheme="majorHAnsi" w:hAnsiTheme="majorHAnsi" w:cstheme="minorHAnsi"/>
                <w:sz w:val="20"/>
                <w:szCs w:val="20"/>
                <w:lang w:val="et-EE"/>
              </w:rPr>
              <w:lastRenderedPageBreak/>
              <w:t>Kohalikud omavalitsused ja nende töötajad, asjaomaste valdkondade (lastekaitse, asendushooldus, haridus, kriminaalõigus, lõimumine, keeleõpe) spetsialistid, teenuste osutajad,  teadlased, õpetajad, haridusasutuste liikmed ja eksperdid ning neid esindavad organisatsioonid, ülikoolid, muud esindusorganisatsioonid, ettevõt</w:t>
            </w:r>
            <w:r w:rsidR="00A73D96">
              <w:rPr>
                <w:rFonts w:asciiTheme="majorHAnsi" w:hAnsiTheme="majorHAnsi" w:cstheme="minorHAnsi"/>
                <w:sz w:val="20"/>
                <w:szCs w:val="20"/>
                <w:lang w:val="et-EE"/>
              </w:rPr>
              <w:t>jate</w:t>
            </w:r>
            <w:r>
              <w:rPr>
                <w:rFonts w:asciiTheme="majorHAnsi" w:hAnsiTheme="majorHAnsi" w:cstheme="minorHAnsi"/>
                <w:sz w:val="20"/>
                <w:szCs w:val="20"/>
                <w:lang w:val="et-EE"/>
              </w:rPr>
              <w:t xml:space="preserve"> esindajad, valitsusvälised organisatsioonid, kogukonnad, lapsevanemad.</w:t>
            </w:r>
          </w:p>
        </w:tc>
      </w:tr>
    </w:tbl>
    <w:p w14:paraId="3A1ADE63" w14:textId="77777777" w:rsidR="009D6B67" w:rsidRDefault="00EE5F1F">
      <w:pPr>
        <w:spacing w:line="240" w:lineRule="auto"/>
        <w:rPr>
          <w:sz w:val="22"/>
          <w:lang w:val="et-EE"/>
        </w:rPr>
      </w:pPr>
      <w:r>
        <w:rPr>
          <w:rFonts w:ascii="Cambria" w:eastAsia="Times New Roman" w:hAnsi="Cambria" w:cstheme="minorHAnsi"/>
          <w:b/>
          <w:bCs/>
          <w:lang w:val="et-EE"/>
        </w:rPr>
        <w:lastRenderedPageBreak/>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28E77DDA" w14:textId="77777777">
        <w:tc>
          <w:tcPr>
            <w:tcW w:w="9628" w:type="dxa"/>
          </w:tcPr>
          <w:p w14:paraId="33D26132"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 Laste ja noorte valdkonnas hõlmavad kavandatud sekkumised nii üldisi kui ka sihipäraseid tegevusi. Meetmed on suunatud eri sihtrühmadele, võttes arvesse nende eripära.</w:t>
            </w:r>
          </w:p>
        </w:tc>
      </w:tr>
    </w:tbl>
    <w:p w14:paraId="53D3E0FF"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6FD21DF6" w14:textId="77777777">
        <w:tc>
          <w:tcPr>
            <w:tcW w:w="9628" w:type="dxa"/>
          </w:tcPr>
          <w:p w14:paraId="026B7773"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Viidates asjakohasele sekkumisloogikale, on meetmed suunatud 1) kogu Eestile (kultuurilise mitmekesistamisega seotud ühiskondliku suutlikkuse parandamine). 2) Arvestades sisserändajate ja teiste rahvuste alaliste elanike geograafilist paiknemist (peaaegu 30% Eesti kogu rahvastikust), pööratakse erilist tähelepanu Ida-Viru ja Harju maakonnale, sh Tallinnale, kus elab enamik sihtrühma esindajaid (vastavalt 40% ja 82% kogurahvastikust). Meetmed on suunatud ka mujale, kus sihtrühma esindajad moodustavad olulise osa kohaliku omavalitsuse (Tartu, Pärnu, Valga jne) elanikkonnast.</w:t>
            </w:r>
          </w:p>
        </w:tc>
      </w:tr>
    </w:tbl>
    <w:p w14:paraId="6AD4667F" w14:textId="77777777" w:rsidR="009D6B67" w:rsidRDefault="00EE5F1F">
      <w:pPr>
        <w:keepNext/>
        <w:shd w:val="clear" w:color="auto" w:fill="FFFFFF" w:themeFill="background1"/>
        <w:spacing w:line="240" w:lineRule="auto"/>
        <w:rPr>
          <w:rFonts w:ascii="Cambria" w:hAnsi="Cambria" w:cstheme="minorHAnsi"/>
          <w:i/>
          <w:lang w:val="et-EE"/>
        </w:rPr>
      </w:pPr>
      <w:r>
        <w:rPr>
          <w:rFonts w:ascii="Cambria" w:eastAsia="Times New Roman" w:hAnsi="Cambria" w:cstheme="minorHAnsi"/>
          <w:b/>
          <w:bCs/>
          <w:lang w:val="et-EE"/>
        </w:rPr>
        <w:t>Piirkondadevahelised</w:t>
      </w:r>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77B9BACF" w14:textId="77777777">
        <w:tc>
          <w:tcPr>
            <w:tcW w:w="9628" w:type="dxa"/>
          </w:tcPr>
          <w:p w14:paraId="716CF7EA" w14:textId="77777777" w:rsidR="009D6B67" w:rsidRDefault="00EE5F1F">
            <w:pPr>
              <w:shd w:val="clear" w:color="auto" w:fill="FFFFFF" w:themeFill="background1"/>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Piiriülest, riikidevahelist ja piirkondadevahelist koostööd erieesmärgi tasandil kavandatud ei ole.</w:t>
            </w:r>
          </w:p>
          <w:p w14:paraId="7C6FCDDB"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Riigi tasandil toetavad sellist koostööd erinevad programmid, milles Eesti osaleb, nt Eesti-Läti programm 2021-2027, Kesk-Läänemere programm 2021-2027, Läänemere piirkonna programm 2021-2027, Interreg Euroopa programm 2021-2027, URBACT IV 2021-2027, ESPON 2030 ja Interact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ohutustamine;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KOVidele suunatud kliima- ja muud kohanemise meetmed; roheoskuste arendamine.</w:t>
            </w:r>
          </w:p>
          <w:p w14:paraId="68394284" w14:textId="77777777" w:rsidR="009D6B67" w:rsidRDefault="00EE5F1F">
            <w:pPr>
              <w:shd w:val="clear" w:color="auto" w:fill="FFFFFF" w:themeFill="background1"/>
              <w:spacing w:line="240" w:lineRule="auto"/>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2B4096E1" w14:textId="77777777" w:rsidR="009D6B67" w:rsidRDefault="00EE5F1F">
      <w:pPr>
        <w:spacing w:line="240" w:lineRule="auto"/>
        <w:rPr>
          <w:sz w:val="22"/>
          <w:lang w:val="et-EE"/>
        </w:rPr>
      </w:pPr>
      <w:r>
        <w:rPr>
          <w:rFonts w:ascii="Cambria" w:hAnsi="Cambria" w:cstheme="minorHAnsi"/>
          <w:b/>
          <w:bCs/>
          <w:lang w:val="et-EE"/>
        </w:rPr>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703E9282" w14:textId="77777777">
        <w:tc>
          <w:tcPr>
            <w:tcW w:w="9628" w:type="dxa"/>
          </w:tcPr>
          <w:p w14:paraId="67E8FCFE" w14:textId="77777777" w:rsidR="009D6B67" w:rsidRDefault="00EE5F1F">
            <w:pPr>
              <w:shd w:val="clear" w:color="auto" w:fill="FFFFFF" w:themeFill="background1"/>
              <w:spacing w:line="240" w:lineRule="auto"/>
              <w:rPr>
                <w:rFonts w:ascii="Cambria" w:eastAsia="Times New Roman" w:hAnsi="Cambria" w:cstheme="minorHAnsi"/>
                <w:bCs/>
                <w:lang w:val="et-EE"/>
              </w:rPr>
            </w:pPr>
            <w:r>
              <w:rPr>
                <w:rFonts w:asciiTheme="majorHAnsi" w:hAnsiTheme="majorHAnsi"/>
                <w:sz w:val="20"/>
                <w:szCs w:val="20"/>
                <w:lang w:val="et-EE"/>
              </w:rPr>
              <w:t>Ei kohaldu.</w:t>
            </w:r>
          </w:p>
        </w:tc>
      </w:tr>
    </w:tbl>
    <w:p w14:paraId="2B877732" w14:textId="77777777" w:rsidR="009D6B67" w:rsidRDefault="00EE5F1F">
      <w:pPr>
        <w:pStyle w:val="Pealkiri5"/>
        <w:keepNext/>
        <w:numPr>
          <w:ilvl w:val="4"/>
          <w:numId w:val="82"/>
        </w:numPr>
        <w:shd w:val="clear" w:color="auto" w:fill="FFFFFF" w:themeFill="background1"/>
        <w:ind w:left="1077" w:hanging="1077"/>
        <w:rPr>
          <w:rFonts w:cstheme="minorHAnsi"/>
          <w:lang w:val="et-EE"/>
        </w:rPr>
      </w:pPr>
      <w:r>
        <w:rPr>
          <w:rFonts w:cstheme="minorHAnsi"/>
          <w:lang w:val="et-EE"/>
        </w:rPr>
        <w:t>Näitajad</w:t>
      </w:r>
    </w:p>
    <w:p w14:paraId="06F47749" w14:textId="29C77A1B" w:rsidR="009D6B67" w:rsidRDefault="00EE5F1F">
      <w:pPr>
        <w:pStyle w:val="Pealdis"/>
        <w:rPr>
          <w:lang w:val="et-EE"/>
        </w:rPr>
      </w:pPr>
      <w:r>
        <w:rPr>
          <w:lang w:val="et-EE"/>
        </w:rPr>
        <w:t xml:space="preserve">Tabel </w:t>
      </w:r>
      <w:del w:id="1514" w:author="Kaisa Tähe - RAM" w:date="2025-10-13T15:41:00Z" w16du:dateUtc="2025-10-13T12:41:00Z">
        <w:r w:rsidDel="00303168">
          <w:rPr>
            <w:lang w:val="et-EE"/>
          </w:rPr>
          <w:fldChar w:fldCharType="begin"/>
        </w:r>
        <w:r w:rsidDel="00303168">
          <w:rPr>
            <w:lang w:val="et-EE"/>
          </w:rPr>
          <w:delInstrText xml:space="preserve"> SEQ Tabel \* ARABIC </w:delInstrText>
        </w:r>
        <w:r w:rsidDel="00303168">
          <w:rPr>
            <w:lang w:val="et-EE"/>
          </w:rPr>
          <w:fldChar w:fldCharType="separate"/>
        </w:r>
        <w:r w:rsidDel="00303168">
          <w:rPr>
            <w:lang w:val="et-EE"/>
          </w:rPr>
          <w:delText>109</w:delText>
        </w:r>
        <w:r w:rsidDel="00303168">
          <w:rPr>
            <w:lang w:val="et-EE"/>
          </w:rPr>
          <w:fldChar w:fldCharType="end"/>
        </w:r>
      </w:del>
      <w:ins w:id="1515" w:author="Kaisa Tähe - RAM" w:date="2025-10-13T15:41:00Z" w16du:dateUtc="2025-10-13T12:41:00Z">
        <w:r w:rsidR="00303168">
          <w:rPr>
            <w:lang w:val="et-EE"/>
          </w:rPr>
          <w:t>121</w:t>
        </w:r>
      </w:ins>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54"/>
        <w:gridCol w:w="649"/>
        <w:gridCol w:w="1144"/>
        <w:gridCol w:w="919"/>
        <w:gridCol w:w="2689"/>
        <w:gridCol w:w="1416"/>
        <w:gridCol w:w="851"/>
        <w:gridCol w:w="843"/>
      </w:tblGrid>
      <w:tr w:rsidR="009D6B67" w14:paraId="0F829036" w14:textId="77777777" w:rsidTr="3992A286">
        <w:trPr>
          <w:trHeight w:val="1134"/>
        </w:trPr>
        <w:tc>
          <w:tcPr>
            <w:tcW w:w="238" w:type="pct"/>
            <w:shd w:val="clear" w:color="auto" w:fill="FFFFFF" w:themeFill="background1"/>
            <w:textDirection w:val="btLr"/>
            <w:vAlign w:val="center"/>
          </w:tcPr>
          <w:p w14:paraId="6B90CEE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40" w:type="pct"/>
            <w:shd w:val="clear" w:color="auto" w:fill="FFFFFF" w:themeFill="background1"/>
            <w:textDirection w:val="btLr"/>
            <w:vAlign w:val="center"/>
          </w:tcPr>
          <w:p w14:paraId="2D5DAA1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7D53F7A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195152DC"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78" w:type="pct"/>
            <w:shd w:val="clear" w:color="auto" w:fill="FFFFFF" w:themeFill="background1"/>
            <w:textDirection w:val="btLr"/>
            <w:vAlign w:val="center"/>
          </w:tcPr>
          <w:p w14:paraId="5FE47F9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397" w:type="pct"/>
            <w:shd w:val="clear" w:color="auto" w:fill="FFFFFF" w:themeFill="background1"/>
            <w:textDirection w:val="btLr"/>
            <w:vAlign w:val="center"/>
          </w:tcPr>
          <w:p w14:paraId="5BFF8A2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736" w:type="pct"/>
            <w:shd w:val="clear" w:color="auto" w:fill="FFFFFF" w:themeFill="background1"/>
            <w:textDirection w:val="btLr"/>
            <w:vAlign w:val="center"/>
          </w:tcPr>
          <w:p w14:paraId="7563491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442" w:type="pct"/>
            <w:shd w:val="clear" w:color="auto" w:fill="FFFFFF" w:themeFill="background1"/>
            <w:textDirection w:val="btLr"/>
            <w:vAlign w:val="center"/>
          </w:tcPr>
          <w:p w14:paraId="7CF7D22A"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4A469B28"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438" w:type="pct"/>
            <w:shd w:val="clear" w:color="auto" w:fill="FFFFFF" w:themeFill="background1"/>
            <w:textDirection w:val="btLr"/>
            <w:vAlign w:val="center"/>
          </w:tcPr>
          <w:p w14:paraId="11BB17CA"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518C5415"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7E9B8A4C" w14:textId="77777777" w:rsidTr="3992A286">
        <w:trPr>
          <w:trHeight w:val="340"/>
        </w:trPr>
        <w:tc>
          <w:tcPr>
            <w:tcW w:w="238" w:type="pct"/>
            <w:shd w:val="clear" w:color="auto" w:fill="FFFFFF" w:themeFill="background1"/>
          </w:tcPr>
          <w:p w14:paraId="1EE30E4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lastRenderedPageBreak/>
              <w:t>6</w:t>
            </w:r>
          </w:p>
        </w:tc>
        <w:tc>
          <w:tcPr>
            <w:tcW w:w="340" w:type="pct"/>
            <w:shd w:val="clear" w:color="auto" w:fill="FFFFFF" w:themeFill="background1"/>
          </w:tcPr>
          <w:p w14:paraId="07A7AF82"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337" w:type="pct"/>
            <w:shd w:val="clear" w:color="auto" w:fill="FFFFFF" w:themeFill="background1"/>
          </w:tcPr>
          <w:p w14:paraId="4704CF6A"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1E95F06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78" w:type="pct"/>
          </w:tcPr>
          <w:p w14:paraId="7934393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PSO34</w:t>
            </w:r>
          </w:p>
        </w:tc>
        <w:tc>
          <w:tcPr>
            <w:tcW w:w="1397" w:type="pct"/>
            <w:vAlign w:val="center"/>
          </w:tcPr>
          <w:p w14:paraId="6382F938" w14:textId="77777777" w:rsidR="009D6B67" w:rsidRDefault="00EE5F1F">
            <w:pPr>
              <w:pStyle w:val="Text1"/>
              <w:spacing w:before="0" w:after="0" w:line="240" w:lineRule="auto"/>
              <w:ind w:left="0"/>
              <w:rPr>
                <w:rFonts w:ascii="Cambria" w:hAnsi="Cambria" w:cstheme="minorBidi"/>
                <w:sz w:val="20"/>
                <w:szCs w:val="20"/>
                <w:lang w:val="et-EE"/>
              </w:rPr>
            </w:pPr>
            <w:bookmarkStart w:id="1516" w:name="OLE_LINK42"/>
            <w:r>
              <w:rPr>
                <w:rFonts w:ascii="Cambria" w:hAnsi="Cambria" w:cstheme="minorBidi"/>
                <w:sz w:val="20"/>
                <w:szCs w:val="20"/>
                <w:lang w:val="et-EE"/>
              </w:rPr>
              <w:t>Keeleõppe ja lõimumisega seotud koolitustel (maht vähemalt 32 ak tundi) osalenud haridustöötajate arv</w:t>
            </w:r>
            <w:bookmarkEnd w:id="1516"/>
          </w:p>
        </w:tc>
        <w:tc>
          <w:tcPr>
            <w:tcW w:w="736" w:type="pct"/>
          </w:tcPr>
          <w:p w14:paraId="329FD34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osaluskord</w:t>
            </w:r>
          </w:p>
        </w:tc>
        <w:tc>
          <w:tcPr>
            <w:tcW w:w="442" w:type="pct"/>
          </w:tcPr>
          <w:p w14:paraId="38782C6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2500</w:t>
            </w:r>
          </w:p>
        </w:tc>
        <w:tc>
          <w:tcPr>
            <w:tcW w:w="438" w:type="pct"/>
          </w:tcPr>
          <w:p w14:paraId="754BF8F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10000</w:t>
            </w:r>
          </w:p>
        </w:tc>
      </w:tr>
      <w:tr w:rsidR="009D6B67" w14:paraId="1B7DA4B6" w14:textId="77777777" w:rsidTr="3992A286">
        <w:trPr>
          <w:trHeight w:val="340"/>
        </w:trPr>
        <w:tc>
          <w:tcPr>
            <w:tcW w:w="238" w:type="pct"/>
            <w:shd w:val="clear" w:color="auto" w:fill="FFFFFF" w:themeFill="background1"/>
          </w:tcPr>
          <w:p w14:paraId="3015930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0" w:type="pct"/>
            <w:shd w:val="clear" w:color="auto" w:fill="FFFFFF" w:themeFill="background1"/>
          </w:tcPr>
          <w:p w14:paraId="46B5378C"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337" w:type="pct"/>
            <w:shd w:val="clear" w:color="auto" w:fill="FFFFFF" w:themeFill="background1"/>
          </w:tcPr>
          <w:p w14:paraId="3120D9D1"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5450E63D"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78" w:type="pct"/>
          </w:tcPr>
          <w:p w14:paraId="3E9D9EA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PSO35</w:t>
            </w:r>
          </w:p>
        </w:tc>
        <w:tc>
          <w:tcPr>
            <w:tcW w:w="1397" w:type="pct"/>
            <w:vAlign w:val="center"/>
          </w:tcPr>
          <w:p w14:paraId="3FDC6D78" w14:textId="77777777" w:rsidR="009D6B67" w:rsidRDefault="00EE5F1F">
            <w:pPr>
              <w:pStyle w:val="Text1"/>
              <w:spacing w:before="0" w:after="0" w:line="240" w:lineRule="auto"/>
              <w:ind w:left="0"/>
              <w:rPr>
                <w:rFonts w:ascii="Cambria" w:hAnsi="Cambria" w:cstheme="minorBidi"/>
                <w:sz w:val="20"/>
                <w:szCs w:val="20"/>
                <w:lang w:val="et-EE"/>
              </w:rPr>
            </w:pPr>
            <w:bookmarkStart w:id="1517" w:name="OLE_LINK43"/>
            <w:r>
              <w:rPr>
                <w:rFonts w:ascii="Cambria" w:hAnsi="Cambria" w:cstheme="minorBidi"/>
                <w:sz w:val="20"/>
                <w:szCs w:val="20"/>
                <w:lang w:val="et-EE"/>
              </w:rPr>
              <w:t>Loodavate e-keeleõppe teenuste arv</w:t>
            </w:r>
            <w:bookmarkEnd w:id="1517"/>
          </w:p>
        </w:tc>
        <w:tc>
          <w:tcPr>
            <w:tcW w:w="736" w:type="pct"/>
          </w:tcPr>
          <w:p w14:paraId="066077A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uus teenus</w:t>
            </w:r>
          </w:p>
        </w:tc>
        <w:tc>
          <w:tcPr>
            <w:tcW w:w="442" w:type="pct"/>
          </w:tcPr>
          <w:p w14:paraId="3DDAFA1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438" w:type="pct"/>
          </w:tcPr>
          <w:p w14:paraId="14B9159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4</w:t>
            </w:r>
          </w:p>
        </w:tc>
      </w:tr>
      <w:tr w:rsidR="009D6B67" w14:paraId="5CD27F17" w14:textId="77777777" w:rsidTr="3992A286">
        <w:trPr>
          <w:trHeight w:val="340"/>
        </w:trPr>
        <w:tc>
          <w:tcPr>
            <w:tcW w:w="238" w:type="pct"/>
            <w:shd w:val="clear" w:color="auto" w:fill="FFFFFF" w:themeFill="background1"/>
          </w:tcPr>
          <w:p w14:paraId="3E249AB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0" w:type="pct"/>
            <w:shd w:val="clear" w:color="auto" w:fill="FFFFFF" w:themeFill="background1"/>
          </w:tcPr>
          <w:p w14:paraId="1D4FDB43"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337" w:type="pct"/>
            <w:shd w:val="clear" w:color="auto" w:fill="FFFFFF" w:themeFill="background1"/>
          </w:tcPr>
          <w:p w14:paraId="1B9B541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30F5930E"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78" w:type="pct"/>
          </w:tcPr>
          <w:p w14:paraId="5817495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PSO37</w:t>
            </w:r>
          </w:p>
        </w:tc>
        <w:tc>
          <w:tcPr>
            <w:tcW w:w="1397" w:type="pct"/>
            <w:vAlign w:val="center"/>
          </w:tcPr>
          <w:p w14:paraId="1066675B" w14:textId="77777777" w:rsidR="009D6B67" w:rsidRDefault="00EE5F1F">
            <w:pPr>
              <w:pStyle w:val="Text1"/>
              <w:spacing w:before="0" w:after="0" w:line="240" w:lineRule="auto"/>
              <w:ind w:left="0"/>
              <w:rPr>
                <w:rFonts w:ascii="Cambria" w:hAnsi="Cambria" w:cstheme="minorBidi"/>
                <w:sz w:val="20"/>
                <w:szCs w:val="20"/>
                <w:lang w:val="et-EE"/>
              </w:rPr>
            </w:pPr>
            <w:bookmarkStart w:id="1518" w:name="OLE_LINK44"/>
            <w:r>
              <w:rPr>
                <w:rFonts w:ascii="Cambria" w:hAnsi="Cambria" w:cstheme="minorBidi"/>
                <w:sz w:val="20"/>
                <w:szCs w:val="20"/>
                <w:lang w:val="et-EE"/>
              </w:rPr>
              <w:t>Lastekaitse korraldusmudeli väljatöötamine</w:t>
            </w:r>
            <w:bookmarkEnd w:id="1518"/>
          </w:p>
        </w:tc>
        <w:tc>
          <w:tcPr>
            <w:tcW w:w="736" w:type="pct"/>
          </w:tcPr>
          <w:p w14:paraId="4397B71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mudel</w:t>
            </w:r>
          </w:p>
        </w:tc>
        <w:tc>
          <w:tcPr>
            <w:tcW w:w="442" w:type="pct"/>
          </w:tcPr>
          <w:p w14:paraId="2E58E86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438" w:type="pct"/>
          </w:tcPr>
          <w:p w14:paraId="23D927A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r>
      <w:tr w:rsidR="009D6B67" w14:paraId="58D41E8D" w14:textId="77777777" w:rsidTr="3992A286">
        <w:trPr>
          <w:trHeight w:val="340"/>
        </w:trPr>
        <w:tc>
          <w:tcPr>
            <w:tcW w:w="238" w:type="pct"/>
            <w:shd w:val="clear" w:color="auto" w:fill="FFFFFF" w:themeFill="background1"/>
          </w:tcPr>
          <w:p w14:paraId="12627E4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0" w:type="pct"/>
            <w:shd w:val="clear" w:color="auto" w:fill="FFFFFF" w:themeFill="background1"/>
          </w:tcPr>
          <w:p w14:paraId="679268D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337" w:type="pct"/>
            <w:shd w:val="clear" w:color="auto" w:fill="FFFFFF" w:themeFill="background1"/>
          </w:tcPr>
          <w:p w14:paraId="76CCE92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2E19705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78" w:type="pct"/>
          </w:tcPr>
          <w:p w14:paraId="20F74DC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PSO38</w:t>
            </w:r>
          </w:p>
        </w:tc>
        <w:tc>
          <w:tcPr>
            <w:tcW w:w="1397" w:type="pct"/>
            <w:vAlign w:val="center"/>
          </w:tcPr>
          <w:p w14:paraId="4A6F065C" w14:textId="77777777" w:rsidR="009D6B67" w:rsidRDefault="00EE5F1F">
            <w:pPr>
              <w:pStyle w:val="Text1"/>
              <w:spacing w:before="0" w:after="0" w:line="240" w:lineRule="auto"/>
              <w:ind w:left="0"/>
              <w:rPr>
                <w:rFonts w:ascii="Cambria" w:hAnsi="Cambria" w:cstheme="minorBidi"/>
                <w:sz w:val="20"/>
                <w:szCs w:val="20"/>
                <w:lang w:val="et-EE"/>
              </w:rPr>
            </w:pPr>
            <w:bookmarkStart w:id="1519" w:name="OLE_LINK45"/>
            <w:r>
              <w:rPr>
                <w:rFonts w:ascii="Cambria" w:hAnsi="Cambria" w:cstheme="minorBidi"/>
                <w:sz w:val="20"/>
                <w:szCs w:val="20"/>
                <w:lang w:val="et-EE"/>
              </w:rPr>
              <w:t>Riskis olevatele lastele/noortele sekkumiste väljatöötamine</w:t>
            </w:r>
            <w:bookmarkEnd w:id="1519"/>
          </w:p>
        </w:tc>
        <w:tc>
          <w:tcPr>
            <w:tcW w:w="736" w:type="pct"/>
          </w:tcPr>
          <w:p w14:paraId="2053CD1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sekkumiste arv</w:t>
            </w:r>
          </w:p>
        </w:tc>
        <w:tc>
          <w:tcPr>
            <w:tcW w:w="442" w:type="pct"/>
          </w:tcPr>
          <w:p w14:paraId="49EED04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438" w:type="pct"/>
          </w:tcPr>
          <w:p w14:paraId="69B8279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5</w:t>
            </w:r>
          </w:p>
        </w:tc>
      </w:tr>
      <w:tr w:rsidR="009D6B67" w14:paraId="55CF544D" w14:textId="77777777" w:rsidTr="3992A286">
        <w:trPr>
          <w:trHeight w:val="340"/>
        </w:trPr>
        <w:tc>
          <w:tcPr>
            <w:tcW w:w="238" w:type="pct"/>
            <w:shd w:val="clear" w:color="auto" w:fill="FFFFFF" w:themeFill="background1"/>
          </w:tcPr>
          <w:p w14:paraId="5CA4FEB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0" w:type="pct"/>
            <w:shd w:val="clear" w:color="auto" w:fill="FFFFFF" w:themeFill="background1"/>
          </w:tcPr>
          <w:p w14:paraId="40CD414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337" w:type="pct"/>
            <w:shd w:val="clear" w:color="auto" w:fill="FFFFFF" w:themeFill="background1"/>
          </w:tcPr>
          <w:p w14:paraId="1D4DDF24"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4F763135"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78" w:type="pct"/>
          </w:tcPr>
          <w:p w14:paraId="044AA2E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PSO36</w:t>
            </w:r>
          </w:p>
        </w:tc>
        <w:tc>
          <w:tcPr>
            <w:tcW w:w="1397" w:type="pct"/>
            <w:vAlign w:val="center"/>
          </w:tcPr>
          <w:p w14:paraId="3E578FC5" w14:textId="77777777" w:rsidR="009D6B67" w:rsidRDefault="00EE5F1F">
            <w:pPr>
              <w:pStyle w:val="Text1"/>
              <w:spacing w:before="0" w:after="0" w:line="240" w:lineRule="auto"/>
              <w:ind w:left="0"/>
              <w:rPr>
                <w:rFonts w:ascii="Cambria" w:hAnsi="Cambria" w:cstheme="minorBidi"/>
                <w:sz w:val="20"/>
                <w:szCs w:val="20"/>
                <w:lang w:val="et-EE"/>
              </w:rPr>
            </w:pPr>
            <w:bookmarkStart w:id="1520" w:name="OLE_LINK46"/>
            <w:r>
              <w:rPr>
                <w:rFonts w:ascii="Cambria" w:hAnsi="Cambria" w:cstheme="minorBidi"/>
                <w:sz w:val="20"/>
                <w:szCs w:val="20"/>
                <w:lang w:val="et-EE"/>
              </w:rPr>
              <w:t>Lõimumisvaldkonna keeleõpet toetavates tegevustes osalejate arv</w:t>
            </w:r>
            <w:bookmarkEnd w:id="1520"/>
          </w:p>
        </w:tc>
        <w:tc>
          <w:tcPr>
            <w:tcW w:w="736" w:type="pct"/>
            <w:vAlign w:val="center"/>
          </w:tcPr>
          <w:p w14:paraId="40333FF9" w14:textId="77777777" w:rsidR="009D6B67" w:rsidRDefault="00EE5F1F">
            <w:pPr>
              <w:pStyle w:val="Text1"/>
              <w:spacing w:before="0" w:after="0" w:line="240" w:lineRule="auto"/>
              <w:ind w:left="0"/>
              <w:rPr>
                <w:lang w:val="et-EE"/>
              </w:rPr>
            </w:pPr>
            <w:r>
              <w:rPr>
                <w:rFonts w:ascii="Cambria" w:hAnsi="Cambria" w:cstheme="minorBidi"/>
                <w:sz w:val="20"/>
                <w:szCs w:val="20"/>
                <w:lang w:val="et-EE"/>
              </w:rPr>
              <w:t>osaluskord</w:t>
            </w:r>
          </w:p>
        </w:tc>
        <w:tc>
          <w:tcPr>
            <w:tcW w:w="442" w:type="pct"/>
          </w:tcPr>
          <w:p w14:paraId="092A114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1000</w:t>
            </w:r>
          </w:p>
          <w:p w14:paraId="2DE5476E" w14:textId="77777777" w:rsidR="009D6B67" w:rsidRDefault="009D6B67">
            <w:pPr>
              <w:pStyle w:val="Text1"/>
              <w:spacing w:before="0" w:after="0" w:line="240" w:lineRule="auto"/>
              <w:ind w:left="0"/>
              <w:rPr>
                <w:rFonts w:ascii="Cambria" w:hAnsi="Cambria" w:cstheme="minorHAnsi"/>
                <w:sz w:val="20"/>
                <w:szCs w:val="20"/>
                <w:lang w:val="et-EE"/>
              </w:rPr>
            </w:pPr>
          </w:p>
        </w:tc>
        <w:tc>
          <w:tcPr>
            <w:tcW w:w="438" w:type="pct"/>
          </w:tcPr>
          <w:p w14:paraId="4FF205C0" w14:textId="7C18FF61" w:rsidR="009D6B67" w:rsidRDefault="00EE5F1F" w:rsidP="42443374">
            <w:pPr>
              <w:pStyle w:val="Text1"/>
              <w:spacing w:before="0" w:after="0" w:line="240" w:lineRule="auto"/>
              <w:ind w:left="0"/>
              <w:rPr>
                <w:rFonts w:ascii="Cambria" w:hAnsi="Cambria" w:cstheme="minorBidi"/>
                <w:sz w:val="20"/>
                <w:szCs w:val="20"/>
                <w:lang w:val="et-EE"/>
              </w:rPr>
            </w:pPr>
            <w:r>
              <w:br/>
            </w:r>
            <w:r w:rsidR="7C61F0D0" w:rsidRPr="3992A286">
              <w:rPr>
                <w:rFonts w:ascii="Cambria" w:hAnsi="Cambria" w:cstheme="minorBidi"/>
                <w:sz w:val="20"/>
                <w:szCs w:val="20"/>
                <w:lang w:val="et-EE"/>
              </w:rPr>
              <w:t>10866</w:t>
            </w:r>
          </w:p>
          <w:p w14:paraId="12D378D6" w14:textId="77777777" w:rsidR="009D6B67" w:rsidRDefault="009D6B67">
            <w:pPr>
              <w:pStyle w:val="Text1"/>
              <w:spacing w:before="0" w:after="0" w:line="240" w:lineRule="auto"/>
              <w:ind w:left="0"/>
              <w:rPr>
                <w:rFonts w:ascii="Cambria" w:hAnsi="Cambria" w:cstheme="minorHAnsi"/>
                <w:sz w:val="20"/>
                <w:szCs w:val="20"/>
                <w:lang w:val="et-EE"/>
              </w:rPr>
            </w:pPr>
          </w:p>
        </w:tc>
      </w:tr>
    </w:tbl>
    <w:p w14:paraId="0DE1EE69" w14:textId="7CD98DDC" w:rsidR="009D6B67" w:rsidRDefault="00EE5F1F">
      <w:pPr>
        <w:pStyle w:val="Pealdis"/>
        <w:keepNext/>
        <w:jc w:val="left"/>
        <w:rPr>
          <w:b w:val="0"/>
          <w:lang w:val="et-EE"/>
        </w:rPr>
      </w:pPr>
      <w:r>
        <w:rPr>
          <w:lang w:val="et-EE"/>
        </w:rPr>
        <w:t xml:space="preserve">Tabel </w:t>
      </w:r>
      <w:del w:id="1521" w:author="Kaisa Tähe - RAM" w:date="2025-10-13T15:41:00Z" w16du:dateUtc="2025-10-13T12:41:00Z">
        <w:r w:rsidDel="00303168">
          <w:rPr>
            <w:lang w:val="et-EE"/>
          </w:rPr>
          <w:fldChar w:fldCharType="begin"/>
        </w:r>
        <w:r w:rsidDel="00303168">
          <w:rPr>
            <w:lang w:val="et-EE"/>
          </w:rPr>
          <w:delInstrText xml:space="preserve"> SEQ Tabel \* ARABIC </w:delInstrText>
        </w:r>
        <w:r w:rsidDel="00303168">
          <w:rPr>
            <w:lang w:val="et-EE"/>
          </w:rPr>
          <w:fldChar w:fldCharType="separate"/>
        </w:r>
        <w:r w:rsidDel="00303168">
          <w:rPr>
            <w:lang w:val="et-EE"/>
          </w:rPr>
          <w:delText>110</w:delText>
        </w:r>
        <w:r w:rsidDel="00303168">
          <w:rPr>
            <w:lang w:val="et-EE"/>
          </w:rPr>
          <w:fldChar w:fldCharType="end"/>
        </w:r>
      </w:del>
      <w:ins w:id="1522" w:author="Kaisa Tähe - RAM" w:date="2025-10-13T15:41:00Z" w16du:dateUtc="2025-10-13T12:41:00Z">
        <w:r w:rsidR="00303168">
          <w:rPr>
            <w:lang w:val="et-EE"/>
          </w:rPr>
          <w:t>122</w:t>
        </w:r>
      </w:ins>
      <w:r>
        <w:rPr>
          <w:lang w:val="et-EE"/>
        </w:rPr>
        <w:t>: Tulemusnäitajad</w:t>
      </w:r>
    </w:p>
    <w:tbl>
      <w:tblPr>
        <w:tblW w:w="987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42"/>
        <w:gridCol w:w="443"/>
        <w:gridCol w:w="624"/>
        <w:gridCol w:w="1180"/>
        <w:gridCol w:w="850"/>
        <w:gridCol w:w="1418"/>
        <w:gridCol w:w="944"/>
        <w:gridCol w:w="713"/>
        <w:gridCol w:w="705"/>
        <w:gridCol w:w="709"/>
        <w:gridCol w:w="992"/>
        <w:gridCol w:w="850"/>
      </w:tblGrid>
      <w:tr w:rsidR="009D6B67" w14:paraId="1A55E72C" w14:textId="77777777" w:rsidTr="3992A286">
        <w:trPr>
          <w:trHeight w:val="1599"/>
        </w:trPr>
        <w:tc>
          <w:tcPr>
            <w:tcW w:w="442" w:type="dxa"/>
            <w:shd w:val="clear" w:color="auto" w:fill="FFFFFF" w:themeFill="background1"/>
            <w:textDirection w:val="btLr"/>
            <w:vAlign w:val="center"/>
          </w:tcPr>
          <w:p w14:paraId="2F83DCDB"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443" w:type="dxa"/>
            <w:shd w:val="clear" w:color="auto" w:fill="FFFFFF" w:themeFill="background1"/>
            <w:textDirection w:val="btLr"/>
            <w:vAlign w:val="center"/>
          </w:tcPr>
          <w:p w14:paraId="70BC8590"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624" w:type="dxa"/>
            <w:shd w:val="clear" w:color="auto" w:fill="FFFFFF" w:themeFill="background1"/>
            <w:textDirection w:val="btLr"/>
            <w:vAlign w:val="center"/>
          </w:tcPr>
          <w:p w14:paraId="0B5CD482"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80" w:type="dxa"/>
            <w:shd w:val="clear" w:color="auto" w:fill="FFFFFF" w:themeFill="background1"/>
            <w:textDirection w:val="btLr"/>
            <w:vAlign w:val="center"/>
          </w:tcPr>
          <w:p w14:paraId="035147FC"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0" w:type="dxa"/>
            <w:shd w:val="clear" w:color="auto" w:fill="FFFFFF" w:themeFill="background1"/>
            <w:textDirection w:val="btLr"/>
            <w:vAlign w:val="center"/>
          </w:tcPr>
          <w:p w14:paraId="60435055"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418" w:type="dxa"/>
            <w:shd w:val="clear" w:color="auto" w:fill="FFFFFF" w:themeFill="background1"/>
            <w:textDirection w:val="btLr"/>
            <w:vAlign w:val="center"/>
          </w:tcPr>
          <w:p w14:paraId="116DB928"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944" w:type="dxa"/>
            <w:shd w:val="clear" w:color="auto" w:fill="FFFFFF" w:themeFill="background1"/>
            <w:textDirection w:val="btLr"/>
            <w:vAlign w:val="center"/>
          </w:tcPr>
          <w:p w14:paraId="3964E9B5"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713" w:type="dxa"/>
            <w:shd w:val="clear" w:color="auto" w:fill="FFFFFF" w:themeFill="background1"/>
            <w:textDirection w:val="btLr"/>
            <w:vAlign w:val="center"/>
          </w:tcPr>
          <w:p w14:paraId="6F6684BD"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05" w:type="dxa"/>
            <w:shd w:val="clear" w:color="auto" w:fill="FFFFFF" w:themeFill="background1"/>
            <w:textDirection w:val="btLr"/>
            <w:vAlign w:val="center"/>
          </w:tcPr>
          <w:p w14:paraId="4AFF4B82"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709" w:type="dxa"/>
            <w:shd w:val="clear" w:color="auto" w:fill="FFFFFF" w:themeFill="background1"/>
            <w:textDirection w:val="btLr"/>
            <w:vAlign w:val="center"/>
          </w:tcPr>
          <w:p w14:paraId="3F009604" w14:textId="77777777" w:rsidR="009D6B67" w:rsidRDefault="00EE5F1F">
            <w:pPr>
              <w:pStyle w:val="Text1"/>
              <w:keepNext/>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1487DE7D" w14:textId="77777777" w:rsidR="009D6B67" w:rsidRDefault="009D6B67">
            <w:pPr>
              <w:pStyle w:val="Text1"/>
              <w:keepNext/>
              <w:spacing w:before="0" w:after="0" w:line="240" w:lineRule="auto"/>
              <w:ind w:left="0"/>
              <w:jc w:val="center"/>
              <w:rPr>
                <w:rFonts w:ascii="Cambria" w:hAnsi="Cambria" w:cstheme="minorHAnsi"/>
                <w:b/>
                <w:bCs/>
                <w:sz w:val="20"/>
                <w:szCs w:val="20"/>
                <w:lang w:val="et-EE"/>
              </w:rPr>
            </w:pPr>
          </w:p>
        </w:tc>
        <w:tc>
          <w:tcPr>
            <w:tcW w:w="992" w:type="dxa"/>
            <w:shd w:val="clear" w:color="auto" w:fill="FFFFFF" w:themeFill="background1"/>
            <w:textDirection w:val="btLr"/>
            <w:vAlign w:val="center"/>
          </w:tcPr>
          <w:p w14:paraId="3B6F1C61"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c>
          <w:tcPr>
            <w:tcW w:w="850" w:type="dxa"/>
            <w:shd w:val="clear" w:color="auto" w:fill="FFFFFF" w:themeFill="background1"/>
            <w:textDirection w:val="btLr"/>
            <w:vAlign w:val="center"/>
          </w:tcPr>
          <w:p w14:paraId="30A08D35"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Märkused</w:t>
            </w:r>
          </w:p>
        </w:tc>
      </w:tr>
      <w:tr w:rsidR="009D6B67" w:rsidRPr="00EF1C29" w14:paraId="22153D8C" w14:textId="77777777" w:rsidTr="3992A286">
        <w:trPr>
          <w:trHeight w:val="434"/>
        </w:trPr>
        <w:tc>
          <w:tcPr>
            <w:tcW w:w="442" w:type="dxa"/>
            <w:shd w:val="clear" w:color="auto" w:fill="FFFFFF" w:themeFill="background1"/>
          </w:tcPr>
          <w:p w14:paraId="6C92504F"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43" w:type="dxa"/>
            <w:shd w:val="clear" w:color="auto" w:fill="FFFFFF" w:themeFill="background1"/>
          </w:tcPr>
          <w:p w14:paraId="441FD1EC"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h</w:t>
            </w:r>
          </w:p>
        </w:tc>
        <w:tc>
          <w:tcPr>
            <w:tcW w:w="624" w:type="dxa"/>
            <w:shd w:val="clear" w:color="auto" w:fill="FFFFFF" w:themeFill="background1"/>
          </w:tcPr>
          <w:p w14:paraId="13C521E1"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ESF+</w:t>
            </w:r>
          </w:p>
        </w:tc>
        <w:tc>
          <w:tcPr>
            <w:tcW w:w="1180" w:type="dxa"/>
            <w:shd w:val="clear" w:color="auto" w:fill="FFFFFF" w:themeFill="background1"/>
          </w:tcPr>
          <w:p w14:paraId="0CB171BC"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850" w:type="dxa"/>
          </w:tcPr>
          <w:p w14:paraId="0E64E73B"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PSR29</w:t>
            </w:r>
          </w:p>
        </w:tc>
        <w:tc>
          <w:tcPr>
            <w:tcW w:w="1418" w:type="dxa"/>
          </w:tcPr>
          <w:p w14:paraId="5007832C" w14:textId="77777777" w:rsidR="009D6B67" w:rsidRDefault="00EE5F1F">
            <w:pPr>
              <w:pStyle w:val="Text1"/>
              <w:keepNext/>
              <w:spacing w:before="0" w:after="0" w:line="240" w:lineRule="auto"/>
              <w:ind w:left="0"/>
              <w:rPr>
                <w:rFonts w:ascii="Cambria" w:hAnsi="Cambria" w:cstheme="minorBidi"/>
                <w:sz w:val="20"/>
                <w:szCs w:val="20"/>
                <w:lang w:val="et-EE"/>
              </w:rPr>
            </w:pPr>
            <w:r>
              <w:rPr>
                <w:rFonts w:ascii="Cambria" w:hAnsi="Cambria" w:cstheme="minorBidi"/>
                <w:sz w:val="20"/>
                <w:szCs w:val="20"/>
                <w:lang w:val="et-EE"/>
              </w:rPr>
              <w:t>Haridustöö-tajad, kes said koolituse lõppedes kvalifikat-siooni</w:t>
            </w:r>
          </w:p>
        </w:tc>
        <w:tc>
          <w:tcPr>
            <w:tcW w:w="944" w:type="dxa"/>
          </w:tcPr>
          <w:p w14:paraId="4B40066D" w14:textId="77777777" w:rsidR="009D6B67" w:rsidRDefault="00EE5F1F">
            <w:pPr>
              <w:pStyle w:val="Text1"/>
              <w:keepNext/>
              <w:spacing w:before="0" w:after="0" w:line="240" w:lineRule="auto"/>
              <w:ind w:left="0"/>
              <w:rPr>
                <w:lang w:val="et-EE"/>
              </w:rPr>
            </w:pPr>
            <w:r>
              <w:rPr>
                <w:rFonts w:ascii="Cambria" w:hAnsi="Cambria" w:cstheme="minorBidi"/>
                <w:sz w:val="20"/>
                <w:szCs w:val="20"/>
                <w:lang w:val="et-EE"/>
              </w:rPr>
              <w:t>osalejad</w:t>
            </w:r>
          </w:p>
        </w:tc>
        <w:tc>
          <w:tcPr>
            <w:tcW w:w="713" w:type="dxa"/>
          </w:tcPr>
          <w:p w14:paraId="72435C76"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70%</w:t>
            </w:r>
          </w:p>
        </w:tc>
        <w:tc>
          <w:tcPr>
            <w:tcW w:w="705" w:type="dxa"/>
          </w:tcPr>
          <w:p w14:paraId="1D3F050B"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709" w:type="dxa"/>
          </w:tcPr>
          <w:p w14:paraId="15B1394F" w14:textId="77777777" w:rsidR="009D6B67" w:rsidRDefault="00EE5F1F">
            <w:pPr>
              <w:pStyle w:val="Text1"/>
              <w:keepNext/>
              <w:spacing w:before="0" w:after="0" w:line="240" w:lineRule="auto"/>
              <w:ind w:left="0"/>
              <w:jc w:val="center"/>
              <w:rPr>
                <w:rFonts w:ascii="Cambria" w:hAnsi="Cambria" w:cstheme="minorBidi"/>
                <w:sz w:val="20"/>
                <w:szCs w:val="20"/>
                <w:lang w:val="et-EE"/>
              </w:rPr>
            </w:pPr>
            <w:bookmarkStart w:id="1523" w:name="OLE_LINK56"/>
            <w:r>
              <w:rPr>
                <w:rFonts w:ascii="Cambria" w:hAnsi="Cambria" w:cstheme="minorBidi"/>
                <w:sz w:val="20"/>
                <w:szCs w:val="20"/>
                <w:lang w:val="et-EE"/>
              </w:rPr>
              <w:t xml:space="preserve">75% </w:t>
            </w:r>
            <w:bookmarkEnd w:id="1523"/>
          </w:p>
        </w:tc>
        <w:tc>
          <w:tcPr>
            <w:tcW w:w="992" w:type="dxa"/>
          </w:tcPr>
          <w:p w14:paraId="4AF05C06" w14:textId="77777777" w:rsidR="009D6B67" w:rsidRDefault="00EE5F1F">
            <w:pPr>
              <w:pStyle w:val="Text1"/>
              <w:keepNext/>
              <w:spacing w:before="0" w:after="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SFOS, projekti-de aru-</w:t>
            </w:r>
          </w:p>
          <w:p w14:paraId="0207213C"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eastAsia="Times New Roman" w:hAnsi="Cambria" w:cstheme="minorBidi"/>
                <w:sz w:val="20"/>
                <w:szCs w:val="20"/>
                <w:lang w:val="et-EE"/>
              </w:rPr>
              <w:t>anded</w:t>
            </w:r>
          </w:p>
        </w:tc>
        <w:tc>
          <w:tcPr>
            <w:tcW w:w="850" w:type="dxa"/>
          </w:tcPr>
          <w:p w14:paraId="6692A01C" w14:textId="77777777" w:rsidR="009D6B67" w:rsidRDefault="00EE5F1F">
            <w:pPr>
              <w:keepNext/>
              <w:spacing w:before="0" w:after="0" w:line="240" w:lineRule="auto"/>
              <w:rPr>
                <w:rFonts w:ascii="Cambria" w:hAnsi="Cambria" w:cstheme="minorBidi"/>
                <w:sz w:val="16"/>
                <w:szCs w:val="16"/>
                <w:lang w:val="et-EE"/>
              </w:rPr>
            </w:pPr>
            <w:r>
              <w:rPr>
                <w:rFonts w:ascii="Cambria" w:hAnsi="Cambria" w:cstheme="minorBidi"/>
                <w:sz w:val="16"/>
                <w:szCs w:val="16"/>
                <w:lang w:val="et-EE"/>
              </w:rPr>
              <w:t>Keele-õppe ja/või integrat-siooniga seotud kooli-tused</w:t>
            </w:r>
          </w:p>
        </w:tc>
      </w:tr>
      <w:tr w:rsidR="009D6B67" w:rsidRPr="00EF1C29" w14:paraId="3EB69157" w14:textId="77777777" w:rsidTr="3992A286">
        <w:trPr>
          <w:trHeight w:val="434"/>
        </w:trPr>
        <w:tc>
          <w:tcPr>
            <w:tcW w:w="442" w:type="dxa"/>
            <w:shd w:val="clear" w:color="auto" w:fill="FFFFFF" w:themeFill="background1"/>
          </w:tcPr>
          <w:p w14:paraId="23E6F981"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43" w:type="dxa"/>
            <w:shd w:val="clear" w:color="auto" w:fill="FFFFFF" w:themeFill="background1"/>
          </w:tcPr>
          <w:p w14:paraId="6EFE94F0" w14:textId="77777777" w:rsidR="009D6B67" w:rsidRDefault="00EE5F1F">
            <w:pPr>
              <w:pStyle w:val="Text1"/>
              <w:keepNext/>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624" w:type="dxa"/>
            <w:shd w:val="clear" w:color="auto" w:fill="FFFFFF" w:themeFill="background1"/>
          </w:tcPr>
          <w:p w14:paraId="37A4BB8A" w14:textId="77777777" w:rsidR="009D6B67" w:rsidRDefault="00EE5F1F">
            <w:pPr>
              <w:pStyle w:val="Text1"/>
              <w:keepNext/>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80" w:type="dxa"/>
            <w:shd w:val="clear" w:color="auto" w:fill="FFFFFF" w:themeFill="background1"/>
          </w:tcPr>
          <w:p w14:paraId="45BB7CD1" w14:textId="77777777" w:rsidR="009D6B67" w:rsidRDefault="00EE5F1F">
            <w:pPr>
              <w:pStyle w:val="Text1"/>
              <w:keepNext/>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50" w:type="dxa"/>
          </w:tcPr>
          <w:p w14:paraId="44B0360B"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PSR31</w:t>
            </w:r>
          </w:p>
        </w:tc>
        <w:tc>
          <w:tcPr>
            <w:tcW w:w="1418" w:type="dxa"/>
          </w:tcPr>
          <w:p w14:paraId="37160EDA" w14:textId="77777777" w:rsidR="009D6B67" w:rsidRDefault="00EE5F1F">
            <w:pPr>
              <w:pStyle w:val="Text1"/>
              <w:keepNext/>
              <w:spacing w:before="0" w:after="0" w:line="240" w:lineRule="auto"/>
              <w:ind w:left="0"/>
              <w:rPr>
                <w:rFonts w:ascii="Cambria" w:hAnsi="Cambria" w:cstheme="minorBidi"/>
                <w:sz w:val="20"/>
                <w:szCs w:val="20"/>
                <w:lang w:val="et-EE"/>
              </w:rPr>
            </w:pPr>
            <w:bookmarkStart w:id="1524" w:name="OLE_LINK48"/>
            <w:r>
              <w:rPr>
                <w:rFonts w:ascii="Cambria" w:eastAsia="Times New Roman" w:hAnsi="Cambria" w:cstheme="minorBidi"/>
                <w:sz w:val="20"/>
                <w:szCs w:val="20"/>
                <w:lang w:val="et-EE" w:eastAsia="et-EE"/>
              </w:rPr>
              <w:t>Lastekaitse korraldus-mudeli rakendamine</w:t>
            </w:r>
            <w:bookmarkEnd w:id="1524"/>
          </w:p>
        </w:tc>
        <w:tc>
          <w:tcPr>
            <w:tcW w:w="944" w:type="dxa"/>
          </w:tcPr>
          <w:p w14:paraId="64448647" w14:textId="77777777" w:rsidR="009D6B67" w:rsidRDefault="00EE5F1F">
            <w:pPr>
              <w:pStyle w:val="Text1"/>
              <w:keepNext/>
              <w:spacing w:before="0" w:after="0" w:line="240" w:lineRule="auto"/>
              <w:ind w:left="0"/>
              <w:rPr>
                <w:rFonts w:ascii="Cambria" w:hAnsi="Cambria" w:cstheme="minorBidi"/>
                <w:sz w:val="20"/>
                <w:szCs w:val="20"/>
                <w:lang w:val="et-EE"/>
              </w:rPr>
            </w:pPr>
            <w:r>
              <w:rPr>
                <w:rFonts w:ascii="Cambria" w:hAnsi="Cambria" w:cstheme="minorHAnsi"/>
                <w:sz w:val="20"/>
                <w:szCs w:val="20"/>
                <w:lang w:val="et-EE"/>
              </w:rPr>
              <w:t>mudel</w:t>
            </w:r>
          </w:p>
        </w:tc>
        <w:tc>
          <w:tcPr>
            <w:tcW w:w="713" w:type="dxa"/>
          </w:tcPr>
          <w:p w14:paraId="33E03DC4"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705" w:type="dxa"/>
          </w:tcPr>
          <w:p w14:paraId="3CAE583A"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709" w:type="dxa"/>
          </w:tcPr>
          <w:p w14:paraId="077B829D" w14:textId="77777777" w:rsidR="009D6B67" w:rsidRDefault="00EE5F1F">
            <w:pPr>
              <w:pStyle w:val="Text1"/>
              <w:keepNext/>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1</w:t>
            </w:r>
          </w:p>
        </w:tc>
        <w:tc>
          <w:tcPr>
            <w:tcW w:w="992" w:type="dxa"/>
          </w:tcPr>
          <w:p w14:paraId="284E76D6" w14:textId="77777777" w:rsidR="009D6B67" w:rsidRDefault="00EE5F1F">
            <w:pPr>
              <w:pStyle w:val="Text1"/>
              <w:keepNext/>
              <w:spacing w:before="0" w:after="0" w:line="240" w:lineRule="auto"/>
              <w:ind w:left="0"/>
              <w:rPr>
                <w:rFonts w:ascii="Cambria" w:hAnsi="Cambria" w:cstheme="minorHAnsi"/>
                <w:i/>
                <w:iCs/>
                <w:sz w:val="20"/>
                <w:szCs w:val="20"/>
                <w:lang w:val="et-EE"/>
              </w:rPr>
            </w:pPr>
            <w:r>
              <w:rPr>
                <w:rFonts w:ascii="Cambria" w:eastAsia="Times New Roman" w:hAnsi="Cambria" w:cstheme="minorBidi"/>
                <w:sz w:val="20"/>
                <w:szCs w:val="20"/>
                <w:lang w:val="et-EE"/>
              </w:rPr>
              <w:t>SFOS, projekti-de aru-anded</w:t>
            </w:r>
          </w:p>
        </w:tc>
        <w:tc>
          <w:tcPr>
            <w:tcW w:w="850" w:type="dxa"/>
          </w:tcPr>
          <w:p w14:paraId="6531B340" w14:textId="77777777" w:rsidR="009D6B67" w:rsidRDefault="009D6B67">
            <w:pPr>
              <w:keepNext/>
              <w:spacing w:before="0" w:after="0" w:line="240" w:lineRule="auto"/>
              <w:rPr>
                <w:rFonts w:ascii="Cambria" w:hAnsi="Cambria" w:cstheme="minorHAnsi"/>
                <w:i/>
                <w:iCs/>
                <w:sz w:val="20"/>
                <w:szCs w:val="20"/>
                <w:lang w:val="et-EE"/>
              </w:rPr>
            </w:pPr>
          </w:p>
        </w:tc>
      </w:tr>
      <w:tr w:rsidR="009D6B67" w:rsidRPr="00EF1C29" w14:paraId="486099AE" w14:textId="77777777" w:rsidTr="3992A286">
        <w:trPr>
          <w:trHeight w:val="434"/>
        </w:trPr>
        <w:tc>
          <w:tcPr>
            <w:tcW w:w="442" w:type="dxa"/>
            <w:shd w:val="clear" w:color="auto" w:fill="FFFFFF" w:themeFill="background1"/>
          </w:tcPr>
          <w:p w14:paraId="7CF2907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43" w:type="dxa"/>
            <w:shd w:val="clear" w:color="auto" w:fill="FFFFFF" w:themeFill="background1"/>
          </w:tcPr>
          <w:p w14:paraId="009C371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624" w:type="dxa"/>
            <w:shd w:val="clear" w:color="auto" w:fill="FFFFFF" w:themeFill="background1"/>
          </w:tcPr>
          <w:p w14:paraId="03FA2089"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80" w:type="dxa"/>
            <w:shd w:val="clear" w:color="auto" w:fill="FFFFFF" w:themeFill="background1"/>
          </w:tcPr>
          <w:p w14:paraId="2DBEDD92"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50" w:type="dxa"/>
          </w:tcPr>
          <w:p w14:paraId="0E46F90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PSR32</w:t>
            </w:r>
          </w:p>
        </w:tc>
        <w:tc>
          <w:tcPr>
            <w:tcW w:w="1418" w:type="dxa"/>
          </w:tcPr>
          <w:p w14:paraId="53CD1517" w14:textId="77777777" w:rsidR="009D6B67" w:rsidRDefault="00EE5F1F">
            <w:pPr>
              <w:pStyle w:val="Text1"/>
              <w:spacing w:before="0" w:after="0" w:line="240" w:lineRule="auto"/>
              <w:ind w:left="0"/>
              <w:rPr>
                <w:rFonts w:ascii="Cambria" w:hAnsi="Cambria" w:cstheme="minorBidi"/>
                <w:sz w:val="20"/>
                <w:szCs w:val="20"/>
                <w:highlight w:val="yellow"/>
                <w:lang w:val="et-EE"/>
              </w:rPr>
            </w:pPr>
            <w:bookmarkStart w:id="1525" w:name="OLE_LINK49"/>
            <w:r>
              <w:rPr>
                <w:rFonts w:ascii="Cambria" w:eastAsia="Times New Roman" w:hAnsi="Cambria" w:cstheme="minorBidi"/>
                <w:sz w:val="20"/>
                <w:szCs w:val="20"/>
                <w:lang w:val="et-EE" w:eastAsia="et-EE"/>
              </w:rPr>
              <w:t>Riskis olevatele lastele/noor-tele sekkumiste rakendamine</w:t>
            </w:r>
            <w:bookmarkEnd w:id="1525"/>
          </w:p>
        </w:tc>
        <w:tc>
          <w:tcPr>
            <w:tcW w:w="944" w:type="dxa"/>
          </w:tcPr>
          <w:p w14:paraId="7DAEFFBC"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hAnsi="Cambria" w:cstheme="minorHAnsi"/>
                <w:sz w:val="20"/>
                <w:szCs w:val="20"/>
                <w:lang w:val="et-EE"/>
              </w:rPr>
              <w:t>number</w:t>
            </w:r>
          </w:p>
        </w:tc>
        <w:tc>
          <w:tcPr>
            <w:tcW w:w="713" w:type="dxa"/>
          </w:tcPr>
          <w:p w14:paraId="3D95D8D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705" w:type="dxa"/>
          </w:tcPr>
          <w:p w14:paraId="38AD8302"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hAnsi="Cambria" w:cstheme="minorHAnsi"/>
                <w:sz w:val="20"/>
                <w:szCs w:val="20"/>
                <w:lang w:val="et-EE"/>
              </w:rPr>
              <w:t>2020</w:t>
            </w:r>
          </w:p>
        </w:tc>
        <w:tc>
          <w:tcPr>
            <w:tcW w:w="709" w:type="dxa"/>
          </w:tcPr>
          <w:p w14:paraId="7387ACB4" w14:textId="77777777" w:rsidR="009D6B67" w:rsidRDefault="00EE5F1F">
            <w:pPr>
              <w:pStyle w:val="Text1"/>
              <w:spacing w:before="0" w:after="0" w:line="240" w:lineRule="auto"/>
              <w:ind w:left="0"/>
              <w:jc w:val="center"/>
              <w:rPr>
                <w:rFonts w:ascii="Cambria" w:hAnsi="Cambria" w:cstheme="minorHAnsi"/>
                <w:i/>
                <w:iCs/>
                <w:sz w:val="20"/>
                <w:szCs w:val="20"/>
                <w:lang w:val="et-EE"/>
              </w:rPr>
            </w:pPr>
            <w:r>
              <w:rPr>
                <w:rFonts w:ascii="Cambria" w:hAnsi="Cambria" w:cstheme="minorHAnsi"/>
                <w:sz w:val="20"/>
                <w:szCs w:val="20"/>
                <w:lang w:val="et-EE"/>
              </w:rPr>
              <w:t>5</w:t>
            </w:r>
          </w:p>
        </w:tc>
        <w:tc>
          <w:tcPr>
            <w:tcW w:w="992" w:type="dxa"/>
          </w:tcPr>
          <w:p w14:paraId="36F97272"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Bidi"/>
                <w:sz w:val="20"/>
                <w:szCs w:val="20"/>
                <w:lang w:val="et-EE"/>
              </w:rPr>
              <w:t>SFOS, projekti-de aru-anded</w:t>
            </w:r>
          </w:p>
        </w:tc>
        <w:tc>
          <w:tcPr>
            <w:tcW w:w="850" w:type="dxa"/>
          </w:tcPr>
          <w:p w14:paraId="1AA85F66" w14:textId="77777777" w:rsidR="009D6B67" w:rsidRDefault="009D6B67">
            <w:pPr>
              <w:spacing w:before="0" w:after="0" w:line="240" w:lineRule="auto"/>
              <w:rPr>
                <w:rFonts w:ascii="Cambria" w:hAnsi="Cambria" w:cstheme="minorHAnsi"/>
                <w:i/>
                <w:iCs/>
                <w:sz w:val="20"/>
                <w:szCs w:val="20"/>
                <w:lang w:val="et-EE"/>
              </w:rPr>
            </w:pPr>
          </w:p>
        </w:tc>
      </w:tr>
      <w:tr w:rsidR="009D6B67" w:rsidRPr="00EF1C29" w14:paraId="12B088B6" w14:textId="77777777" w:rsidTr="3992A286">
        <w:trPr>
          <w:trHeight w:val="434"/>
        </w:trPr>
        <w:tc>
          <w:tcPr>
            <w:tcW w:w="442" w:type="dxa"/>
            <w:shd w:val="clear" w:color="auto" w:fill="FFFFFF" w:themeFill="background1"/>
          </w:tcPr>
          <w:p w14:paraId="3CF488F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43" w:type="dxa"/>
            <w:shd w:val="clear" w:color="auto" w:fill="FFFFFF" w:themeFill="background1"/>
          </w:tcPr>
          <w:p w14:paraId="0C36728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624" w:type="dxa"/>
            <w:shd w:val="clear" w:color="auto" w:fill="FFFFFF" w:themeFill="background1"/>
          </w:tcPr>
          <w:p w14:paraId="1FD3500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80" w:type="dxa"/>
            <w:shd w:val="clear" w:color="auto" w:fill="FFFFFF" w:themeFill="background1"/>
          </w:tcPr>
          <w:p w14:paraId="08B1C083"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50" w:type="dxa"/>
          </w:tcPr>
          <w:p w14:paraId="26331C4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PSR30</w:t>
            </w:r>
          </w:p>
        </w:tc>
        <w:tc>
          <w:tcPr>
            <w:tcW w:w="1418" w:type="dxa"/>
          </w:tcPr>
          <w:p w14:paraId="11CFF26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eastAsia="Times New Roman" w:hAnsi="Cambria" w:cstheme="minorBidi"/>
                <w:sz w:val="20"/>
                <w:szCs w:val="20"/>
                <w:lang w:val="et-EE" w:eastAsia="et-EE"/>
              </w:rPr>
              <w:t>Lõimumis-valdkonna keeleõpet toetavate tegevuste läbinute arv</w:t>
            </w:r>
          </w:p>
        </w:tc>
        <w:tc>
          <w:tcPr>
            <w:tcW w:w="944" w:type="dxa"/>
          </w:tcPr>
          <w:p w14:paraId="719459B9" w14:textId="77777777" w:rsidR="009D6B67" w:rsidRDefault="00EE5F1F">
            <w:pPr>
              <w:pStyle w:val="Text1"/>
              <w:spacing w:before="0" w:after="0" w:line="240" w:lineRule="auto"/>
              <w:ind w:left="0"/>
              <w:rPr>
                <w:rFonts w:ascii="Cambria" w:hAnsi="Cambria" w:cstheme="minorHAnsi"/>
                <w:i/>
                <w:iCs/>
                <w:sz w:val="20"/>
                <w:szCs w:val="20"/>
                <w:lang w:val="et-EE"/>
              </w:rPr>
            </w:pPr>
            <w:bookmarkStart w:id="1526" w:name="OLE_LINK59"/>
            <w:r>
              <w:rPr>
                <w:rFonts w:ascii="Cambria" w:hAnsi="Cambria" w:cstheme="minorHAnsi"/>
                <w:sz w:val="20"/>
                <w:szCs w:val="20"/>
                <w:lang w:val="et-EE"/>
              </w:rPr>
              <w:t>osaluskord</w:t>
            </w:r>
            <w:bookmarkEnd w:id="1526"/>
          </w:p>
        </w:tc>
        <w:tc>
          <w:tcPr>
            <w:tcW w:w="713" w:type="dxa"/>
          </w:tcPr>
          <w:p w14:paraId="63430065"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hAnsi="Cambria" w:cstheme="minorHAnsi"/>
                <w:sz w:val="20"/>
                <w:szCs w:val="20"/>
                <w:lang w:val="et-EE"/>
              </w:rPr>
              <w:t>0</w:t>
            </w:r>
          </w:p>
        </w:tc>
        <w:tc>
          <w:tcPr>
            <w:tcW w:w="705" w:type="dxa"/>
          </w:tcPr>
          <w:p w14:paraId="1C731C01"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hAnsi="Cambria" w:cstheme="minorHAnsi"/>
                <w:sz w:val="20"/>
                <w:szCs w:val="20"/>
                <w:lang w:val="et-EE"/>
              </w:rPr>
              <w:t>2020</w:t>
            </w:r>
          </w:p>
        </w:tc>
        <w:tc>
          <w:tcPr>
            <w:tcW w:w="709" w:type="dxa"/>
          </w:tcPr>
          <w:p w14:paraId="0748E193" w14:textId="575B95DF" w:rsidR="009D6B67" w:rsidRDefault="009D6B67" w:rsidP="42443374">
            <w:pPr>
              <w:pStyle w:val="Text1"/>
              <w:spacing w:before="0" w:after="0" w:line="240" w:lineRule="auto"/>
              <w:ind w:left="0"/>
              <w:jc w:val="center"/>
              <w:rPr>
                <w:rFonts w:ascii="Cambria" w:hAnsi="Cambria" w:cstheme="minorBidi"/>
                <w:sz w:val="20"/>
                <w:szCs w:val="20"/>
                <w:lang w:val="et-EE"/>
              </w:rPr>
            </w:pPr>
          </w:p>
          <w:p w14:paraId="070608C4" w14:textId="3ABB4AC5" w:rsidR="00D42BA4" w:rsidRDefault="7C61F0D0" w:rsidP="3992A286">
            <w:pPr>
              <w:pStyle w:val="Text1"/>
              <w:spacing w:before="0" w:after="0" w:line="240" w:lineRule="auto"/>
              <w:ind w:left="0"/>
              <w:jc w:val="center"/>
              <w:rPr>
                <w:rFonts w:ascii="Cambria" w:hAnsi="Cambria" w:cstheme="minorBidi"/>
                <w:i/>
                <w:iCs/>
                <w:sz w:val="20"/>
                <w:szCs w:val="20"/>
                <w:lang w:val="et-EE"/>
              </w:rPr>
            </w:pPr>
            <w:r w:rsidRPr="3992A286">
              <w:rPr>
                <w:rFonts w:ascii="Cambria" w:hAnsi="Cambria" w:cstheme="minorBidi"/>
                <w:sz w:val="20"/>
                <w:szCs w:val="20"/>
                <w:lang w:val="et-EE"/>
              </w:rPr>
              <w:t>8693</w:t>
            </w:r>
          </w:p>
        </w:tc>
        <w:tc>
          <w:tcPr>
            <w:tcW w:w="992" w:type="dxa"/>
          </w:tcPr>
          <w:p w14:paraId="0D8AF5BD"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Bidi"/>
                <w:sz w:val="20"/>
                <w:szCs w:val="20"/>
                <w:lang w:val="et-EE"/>
              </w:rPr>
              <w:t>SFOS, projekti-de aru-anded</w:t>
            </w:r>
          </w:p>
        </w:tc>
        <w:tc>
          <w:tcPr>
            <w:tcW w:w="850" w:type="dxa"/>
          </w:tcPr>
          <w:p w14:paraId="2701FF6C" w14:textId="77777777" w:rsidR="009D6B67" w:rsidRDefault="009D6B67">
            <w:pPr>
              <w:spacing w:before="0" w:after="0" w:line="240" w:lineRule="auto"/>
              <w:rPr>
                <w:rFonts w:ascii="Cambria" w:hAnsi="Cambria" w:cstheme="minorHAnsi"/>
                <w:i/>
                <w:iCs/>
                <w:sz w:val="20"/>
                <w:szCs w:val="20"/>
                <w:lang w:val="et-EE"/>
              </w:rPr>
            </w:pPr>
          </w:p>
        </w:tc>
      </w:tr>
    </w:tbl>
    <w:p w14:paraId="1979639E" w14:textId="77777777" w:rsidR="009D6B67" w:rsidRDefault="00EE5F1F">
      <w:pPr>
        <w:pStyle w:val="Pealkiri5"/>
        <w:keepNext/>
        <w:numPr>
          <w:ilvl w:val="4"/>
          <w:numId w:val="82"/>
        </w:numPr>
        <w:shd w:val="clear" w:color="auto" w:fill="FFFFFF" w:themeFill="background1"/>
        <w:rPr>
          <w:rFonts w:cstheme="minorHAnsi"/>
          <w:lang w:val="et-EE"/>
        </w:rPr>
      </w:pPr>
      <w:commentRangeStart w:id="1527"/>
      <w:r>
        <w:rPr>
          <w:rFonts w:cstheme="minorBidi"/>
          <w:lang w:val="et-EE"/>
        </w:rPr>
        <w:t>Programmi rahaliste vahendite (EL) esialgne jaotus sekkumise liigi järgi</w:t>
      </w:r>
      <w:commentRangeEnd w:id="1527"/>
      <w:r w:rsidR="00F84E14">
        <w:rPr>
          <w:rStyle w:val="Kommentaariviide"/>
          <w:rFonts w:cstheme="minorHAnsi"/>
          <w:sz w:val="24"/>
          <w:szCs w:val="22"/>
          <w:lang w:val="et-EE"/>
        </w:rPr>
        <w:commentReference w:id="1527"/>
      </w:r>
    </w:p>
    <w:p w14:paraId="60EF7266" w14:textId="7F283D22" w:rsidR="009D6B67" w:rsidRDefault="00EE5F1F">
      <w:pPr>
        <w:pStyle w:val="Pealdis"/>
        <w:keepNext/>
        <w:jc w:val="left"/>
        <w:rPr>
          <w:rFonts w:ascii="Cambria" w:hAnsi="Cambria" w:cstheme="minorHAnsi"/>
          <w:lang w:val="et-EE"/>
        </w:rPr>
      </w:pPr>
      <w:r>
        <w:rPr>
          <w:lang w:val="et-EE"/>
        </w:rPr>
        <w:t xml:space="preserve">Tabel </w:t>
      </w:r>
      <w:del w:id="1528" w:author="Kaisa Tähe - RAM" w:date="2025-10-13T15:41:00Z" w16du:dateUtc="2025-10-13T12:41:00Z">
        <w:r w:rsidDel="00303168">
          <w:rPr>
            <w:lang w:val="et-EE"/>
          </w:rPr>
          <w:fldChar w:fldCharType="begin"/>
        </w:r>
        <w:r w:rsidDel="00303168">
          <w:rPr>
            <w:lang w:val="et-EE"/>
          </w:rPr>
          <w:delInstrText xml:space="preserve"> SEQ Tabel \* ARABIC </w:delInstrText>
        </w:r>
        <w:r w:rsidDel="00303168">
          <w:rPr>
            <w:lang w:val="et-EE"/>
          </w:rPr>
          <w:fldChar w:fldCharType="separate"/>
        </w:r>
        <w:r w:rsidDel="00303168">
          <w:rPr>
            <w:lang w:val="et-EE"/>
          </w:rPr>
          <w:delText>111</w:delText>
        </w:r>
        <w:r w:rsidDel="00303168">
          <w:rPr>
            <w:lang w:val="et-EE"/>
          </w:rPr>
          <w:fldChar w:fldCharType="end"/>
        </w:r>
      </w:del>
      <w:ins w:id="1529" w:author="Kaisa Tähe - RAM" w:date="2025-10-13T15:41:00Z" w16du:dateUtc="2025-10-13T12:41:00Z">
        <w:r w:rsidR="00303168">
          <w:rPr>
            <w:lang w:val="et-EE"/>
          </w:rPr>
          <w:t>123</w:t>
        </w:r>
      </w:ins>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365"/>
        <w:gridCol w:w="689"/>
        <w:gridCol w:w="2195"/>
        <w:gridCol w:w="2097"/>
        <w:gridCol w:w="1007"/>
        <w:gridCol w:w="2275"/>
      </w:tblGrid>
      <w:tr w:rsidR="009D6B67" w14:paraId="455DA18F" w14:textId="77777777">
        <w:tc>
          <w:tcPr>
            <w:tcW w:w="748" w:type="pct"/>
            <w:vAlign w:val="center"/>
          </w:tcPr>
          <w:p w14:paraId="5D049044"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bookmarkStart w:id="1530" w:name="OLE_LINK29"/>
            <w:bookmarkStart w:id="1531" w:name="OLE_LINK25"/>
            <w:r>
              <w:rPr>
                <w:rFonts w:ascii="Cambria" w:eastAsia="Times New Roman" w:hAnsi="Cambria" w:cstheme="minorHAnsi"/>
                <w:b/>
                <w:bCs/>
                <w:sz w:val="20"/>
                <w:szCs w:val="20"/>
                <w:lang w:val="et-EE"/>
              </w:rPr>
              <w:t>Prioriteedi number</w:t>
            </w:r>
          </w:p>
        </w:tc>
        <w:tc>
          <w:tcPr>
            <w:tcW w:w="397" w:type="pct"/>
            <w:vAlign w:val="center"/>
          </w:tcPr>
          <w:p w14:paraId="131F590C"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hAnsi="Cambria" w:cstheme="minorHAnsi"/>
                <w:b/>
                <w:sz w:val="20"/>
                <w:szCs w:val="20"/>
                <w:lang w:val="et-EE"/>
              </w:rPr>
              <w:t>Fond</w:t>
            </w:r>
          </w:p>
        </w:tc>
        <w:tc>
          <w:tcPr>
            <w:tcW w:w="1179" w:type="pct"/>
            <w:vAlign w:val="center"/>
          </w:tcPr>
          <w:p w14:paraId="34A7DAC1"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hAnsi="Cambria" w:cstheme="minorHAnsi"/>
                <w:b/>
                <w:sz w:val="20"/>
                <w:szCs w:val="20"/>
                <w:lang w:val="et-EE"/>
              </w:rPr>
              <w:t>Piirkonna kategooria</w:t>
            </w:r>
          </w:p>
        </w:tc>
        <w:tc>
          <w:tcPr>
            <w:tcW w:w="1128" w:type="pct"/>
            <w:vAlign w:val="center"/>
          </w:tcPr>
          <w:p w14:paraId="267FFD33"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hAnsi="Cambria" w:cstheme="minorHAnsi"/>
                <w:b/>
                <w:sz w:val="20"/>
                <w:szCs w:val="20"/>
                <w:lang w:val="et-EE"/>
              </w:rPr>
              <w:t>Erieesmärk</w:t>
            </w:r>
          </w:p>
        </w:tc>
        <w:tc>
          <w:tcPr>
            <w:tcW w:w="562" w:type="pct"/>
            <w:vAlign w:val="center"/>
          </w:tcPr>
          <w:p w14:paraId="17215443"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hAnsi="Cambria" w:cstheme="minorHAnsi"/>
                <w:b/>
                <w:sz w:val="20"/>
                <w:szCs w:val="20"/>
                <w:lang w:val="et-EE"/>
              </w:rPr>
              <w:t>Kood</w:t>
            </w:r>
          </w:p>
        </w:tc>
        <w:tc>
          <w:tcPr>
            <w:tcW w:w="986" w:type="pct"/>
            <w:vAlign w:val="center"/>
          </w:tcPr>
          <w:p w14:paraId="74AA53CC"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hAnsi="Cambria" w:cstheme="minorHAnsi"/>
                <w:b/>
                <w:sz w:val="20"/>
                <w:szCs w:val="20"/>
                <w:lang w:val="et-EE"/>
              </w:rPr>
              <w:t>Summa (eurodes)</w:t>
            </w:r>
          </w:p>
        </w:tc>
      </w:tr>
      <w:tr w:rsidR="009D6B67" w14:paraId="729070A7" w14:textId="77777777">
        <w:tc>
          <w:tcPr>
            <w:tcW w:w="748" w:type="pct"/>
          </w:tcPr>
          <w:p w14:paraId="340BCCE2"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97" w:type="pct"/>
          </w:tcPr>
          <w:p w14:paraId="43BFBD16"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1179" w:type="pct"/>
          </w:tcPr>
          <w:p w14:paraId="2DC5DDAB"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1128" w:type="pct"/>
          </w:tcPr>
          <w:p w14:paraId="1AD5B972"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h</w:t>
            </w:r>
          </w:p>
        </w:tc>
        <w:tc>
          <w:tcPr>
            <w:tcW w:w="562" w:type="pct"/>
          </w:tcPr>
          <w:p w14:paraId="14381977"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152</w:t>
            </w:r>
          </w:p>
        </w:tc>
        <w:tc>
          <w:tcPr>
            <w:tcW w:w="986" w:type="pct"/>
          </w:tcPr>
          <w:p w14:paraId="4735B5E8" w14:textId="70E08295" w:rsidR="009D6B67" w:rsidRDefault="00231DD0">
            <w:pPr>
              <w:shd w:val="clear" w:color="auto" w:fill="FFFFFF" w:themeFill="background1"/>
              <w:spacing w:before="60" w:after="60" w:line="240" w:lineRule="auto"/>
              <w:rPr>
                <w:rFonts w:ascii="Cambria" w:hAnsi="Cambria" w:cstheme="minorHAnsi"/>
                <w:sz w:val="20"/>
                <w:szCs w:val="20"/>
                <w:lang w:val="et-EE"/>
              </w:rPr>
            </w:pPr>
            <w:ins w:id="1532" w:author="Juhan Anupõld - RAM" w:date="2025-08-01T10:16:00Z" w16du:dateUtc="2025-08-01T07:16:00Z">
              <w:r w:rsidRPr="00231DD0">
                <w:rPr>
                  <w:rFonts w:ascii="Cambria" w:hAnsi="Cambria" w:cstheme="minorHAnsi"/>
                  <w:sz w:val="20"/>
                  <w:szCs w:val="20"/>
                  <w:lang w:val="et-EE"/>
                </w:rPr>
                <w:t>93 356 890</w:t>
              </w:r>
            </w:ins>
            <w:del w:id="1533" w:author="Juhan Anupõld - RAM" w:date="2025-08-01T10:16:00Z" w16du:dateUtc="2025-08-01T07:16:00Z">
              <w:r w:rsidR="00407860" w:rsidRPr="00407860" w:rsidDel="00231DD0">
                <w:rPr>
                  <w:rFonts w:ascii="Cambria" w:hAnsi="Cambria" w:cstheme="minorHAnsi"/>
                  <w:sz w:val="20"/>
                  <w:szCs w:val="20"/>
                  <w:lang w:val="et-EE"/>
                </w:rPr>
                <w:delText>104 520 256</w:delText>
              </w:r>
            </w:del>
          </w:p>
        </w:tc>
      </w:tr>
      <w:tr w:rsidR="009D6B67" w14:paraId="6FF69BF4" w14:textId="77777777">
        <w:tc>
          <w:tcPr>
            <w:tcW w:w="748" w:type="pct"/>
          </w:tcPr>
          <w:p w14:paraId="2A3E9BAC"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97" w:type="pct"/>
          </w:tcPr>
          <w:p w14:paraId="3EE6E9A1"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79" w:type="pct"/>
          </w:tcPr>
          <w:p w14:paraId="3B9D9EA7"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128" w:type="pct"/>
          </w:tcPr>
          <w:p w14:paraId="28DC4C5A"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h</w:t>
            </w:r>
          </w:p>
        </w:tc>
        <w:tc>
          <w:tcPr>
            <w:tcW w:w="562" w:type="pct"/>
          </w:tcPr>
          <w:p w14:paraId="2669F0D0"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154</w:t>
            </w:r>
          </w:p>
        </w:tc>
        <w:tc>
          <w:tcPr>
            <w:tcW w:w="986" w:type="pct"/>
          </w:tcPr>
          <w:p w14:paraId="4948266A" w14:textId="3A0F1B78" w:rsidR="009D6B67" w:rsidRDefault="00C5016A">
            <w:pPr>
              <w:shd w:val="clear" w:color="auto" w:fill="FFFFFF" w:themeFill="background1"/>
              <w:spacing w:before="60" w:after="60" w:line="240" w:lineRule="auto"/>
              <w:rPr>
                <w:rFonts w:ascii="Cambria" w:hAnsi="Cambria" w:cstheme="minorHAnsi"/>
                <w:sz w:val="20"/>
                <w:szCs w:val="20"/>
                <w:lang w:val="et-EE"/>
              </w:rPr>
            </w:pPr>
            <w:ins w:id="1534" w:author="Juhan Anupõld - RAM" w:date="2025-08-01T10:14:00Z" w16du:dateUtc="2025-08-01T07:14:00Z">
              <w:r w:rsidRPr="00C5016A">
                <w:rPr>
                  <w:rFonts w:ascii="Cambria" w:hAnsi="Cambria" w:cstheme="minorHAnsi"/>
                  <w:sz w:val="20"/>
                  <w:szCs w:val="20"/>
                  <w:lang w:val="et-EE"/>
                </w:rPr>
                <w:t>7 845 618</w:t>
              </w:r>
            </w:ins>
            <w:del w:id="1535" w:author="Juhan Anupõld - RAM" w:date="2025-08-01T10:14:00Z" w16du:dateUtc="2025-08-01T07:14:00Z">
              <w:r w:rsidR="00EE5F1F" w:rsidDel="00C5016A">
                <w:rPr>
                  <w:rFonts w:ascii="Cambria" w:hAnsi="Cambria" w:cstheme="minorHAnsi"/>
                  <w:sz w:val="20"/>
                  <w:szCs w:val="20"/>
                  <w:lang w:val="et-EE"/>
                </w:rPr>
                <w:delText xml:space="preserve">8 428 </w:delText>
              </w:r>
            </w:del>
            <w:ins w:id="1536" w:author="Juhan Anupõld - RAM" w:date="2025-08-01T10:14:00Z" w16du:dateUtc="2025-08-01T07:14:00Z">
              <w:r>
                <w:rPr>
                  <w:rFonts w:ascii="Cambria" w:hAnsi="Cambria" w:cstheme="minorHAnsi"/>
                  <w:sz w:val="20"/>
                  <w:szCs w:val="20"/>
                  <w:lang w:val="et-EE"/>
                </w:rPr>
                <w:t> </w:t>
              </w:r>
            </w:ins>
            <w:del w:id="1537" w:author="Juhan Anupõld - RAM" w:date="2025-08-01T10:14:00Z" w16du:dateUtc="2025-08-01T07:14:00Z">
              <w:r w:rsidR="00EE5F1F" w:rsidDel="00C5016A">
                <w:rPr>
                  <w:rFonts w:ascii="Cambria" w:hAnsi="Cambria" w:cstheme="minorHAnsi"/>
                  <w:sz w:val="20"/>
                  <w:szCs w:val="20"/>
                  <w:lang w:val="et-EE"/>
                </w:rPr>
                <w:delText>729</w:delText>
              </w:r>
            </w:del>
          </w:p>
        </w:tc>
      </w:tr>
      <w:tr w:rsidR="009D6B67" w14:paraId="3B24FD8B" w14:textId="77777777">
        <w:tc>
          <w:tcPr>
            <w:tcW w:w="748" w:type="pct"/>
          </w:tcPr>
          <w:p w14:paraId="62C9CB9C"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97" w:type="pct"/>
          </w:tcPr>
          <w:p w14:paraId="72951621"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79" w:type="pct"/>
          </w:tcPr>
          <w:p w14:paraId="5C7EF6DC"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128" w:type="pct"/>
          </w:tcPr>
          <w:p w14:paraId="0DD12DF7"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h</w:t>
            </w:r>
          </w:p>
        </w:tc>
        <w:tc>
          <w:tcPr>
            <w:tcW w:w="562" w:type="pct"/>
          </w:tcPr>
          <w:p w14:paraId="2CDD209E"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158</w:t>
            </w:r>
          </w:p>
        </w:tc>
        <w:tc>
          <w:tcPr>
            <w:tcW w:w="986" w:type="pct"/>
          </w:tcPr>
          <w:p w14:paraId="3A39169B"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2 195 788</w:t>
            </w:r>
            <w:bookmarkEnd w:id="1530"/>
            <w:bookmarkEnd w:id="1531"/>
          </w:p>
        </w:tc>
      </w:tr>
    </w:tbl>
    <w:p w14:paraId="151F910B" w14:textId="06D576E9" w:rsidR="009D6B67" w:rsidRDefault="00EE5F1F">
      <w:pPr>
        <w:pStyle w:val="Pealdis"/>
        <w:keepNext/>
        <w:jc w:val="left"/>
        <w:rPr>
          <w:rFonts w:ascii="Cambria" w:hAnsi="Cambria" w:cstheme="minorHAnsi"/>
          <w:lang w:val="et-EE"/>
        </w:rPr>
      </w:pPr>
      <w:r>
        <w:rPr>
          <w:lang w:val="et-EE"/>
        </w:rPr>
        <w:lastRenderedPageBreak/>
        <w:t xml:space="preserve">Tabel </w:t>
      </w:r>
      <w:del w:id="1538" w:author="Kaisa Tähe - RAM" w:date="2025-10-13T15:41:00Z" w16du:dateUtc="2025-10-13T12:41:00Z">
        <w:r w:rsidDel="00303168">
          <w:rPr>
            <w:lang w:val="et-EE"/>
          </w:rPr>
          <w:fldChar w:fldCharType="begin"/>
        </w:r>
        <w:r w:rsidDel="00303168">
          <w:rPr>
            <w:lang w:val="et-EE"/>
          </w:rPr>
          <w:delInstrText xml:space="preserve"> SEQ Tabel \* ARABIC </w:delInstrText>
        </w:r>
        <w:r w:rsidDel="00303168">
          <w:rPr>
            <w:lang w:val="et-EE"/>
          </w:rPr>
          <w:fldChar w:fldCharType="separate"/>
        </w:r>
        <w:r w:rsidDel="00303168">
          <w:rPr>
            <w:lang w:val="et-EE"/>
          </w:rPr>
          <w:delText>112</w:delText>
        </w:r>
        <w:r w:rsidDel="00303168">
          <w:rPr>
            <w:lang w:val="et-EE"/>
          </w:rPr>
          <w:fldChar w:fldCharType="end"/>
        </w:r>
      </w:del>
      <w:ins w:id="1539" w:author="Kaisa Tähe - RAM" w:date="2025-10-13T15:41:00Z" w16du:dateUtc="2025-10-13T12:41:00Z">
        <w:r w:rsidR="00303168">
          <w:rPr>
            <w:lang w:val="et-EE"/>
          </w:rPr>
          <w:t>124</w:t>
        </w:r>
      </w:ins>
      <w:r>
        <w:rPr>
          <w:lang w:val="et-EE"/>
        </w:rPr>
        <w:t xml:space="preserve">: </w:t>
      </w:r>
      <w:r>
        <w:rPr>
          <w:rFonts w:ascii="Cambria" w:hAnsi="Cambria" w:cstheme="minorHAnsi"/>
          <w:szCs w:val="20"/>
          <w:lang w:val="et-EE"/>
        </w:rPr>
        <w:t>Mõõde 2 – rahastamise vorm</w:t>
      </w:r>
    </w:p>
    <w:tbl>
      <w:tblPr>
        <w:tblStyle w:val="Kontuurtabel"/>
        <w:tblW w:w="5003"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0"/>
        <w:gridCol w:w="813"/>
        <w:gridCol w:w="2322"/>
        <w:gridCol w:w="2224"/>
        <w:gridCol w:w="829"/>
        <w:gridCol w:w="1956"/>
      </w:tblGrid>
      <w:tr w:rsidR="009D6B67" w14:paraId="2BB73B71" w14:textId="77777777">
        <w:tc>
          <w:tcPr>
            <w:tcW w:w="773" w:type="pct"/>
            <w:vAlign w:val="center"/>
          </w:tcPr>
          <w:p w14:paraId="770C1AC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vAlign w:val="center"/>
          </w:tcPr>
          <w:p w14:paraId="266C1E9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Fond</w:t>
            </w:r>
          </w:p>
        </w:tc>
        <w:tc>
          <w:tcPr>
            <w:tcW w:w="1205" w:type="pct"/>
            <w:vAlign w:val="center"/>
          </w:tcPr>
          <w:p w14:paraId="1CDE0F53"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Piirkonna kategooria</w:t>
            </w:r>
          </w:p>
        </w:tc>
        <w:tc>
          <w:tcPr>
            <w:tcW w:w="1154" w:type="pct"/>
            <w:vAlign w:val="center"/>
          </w:tcPr>
          <w:p w14:paraId="0DFEAAC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Erieesmärk</w:t>
            </w:r>
          </w:p>
        </w:tc>
        <w:tc>
          <w:tcPr>
            <w:tcW w:w="430" w:type="pct"/>
            <w:vAlign w:val="center"/>
          </w:tcPr>
          <w:p w14:paraId="7DEAAD5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Kood</w:t>
            </w:r>
          </w:p>
        </w:tc>
        <w:tc>
          <w:tcPr>
            <w:tcW w:w="1012" w:type="pct"/>
            <w:vAlign w:val="center"/>
          </w:tcPr>
          <w:p w14:paraId="2F09F2E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Summa (eurodes)</w:t>
            </w:r>
          </w:p>
        </w:tc>
      </w:tr>
      <w:tr w:rsidR="009D6B67" w14:paraId="10B5C660" w14:textId="77777777">
        <w:trPr>
          <w:trHeight w:val="317"/>
        </w:trPr>
        <w:tc>
          <w:tcPr>
            <w:tcW w:w="773" w:type="pct"/>
          </w:tcPr>
          <w:p w14:paraId="2F701D24"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7B1AC5A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5" w:type="pct"/>
          </w:tcPr>
          <w:p w14:paraId="4D1E17EC"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4" w:type="pct"/>
          </w:tcPr>
          <w:p w14:paraId="16889AA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h</w:t>
            </w:r>
          </w:p>
        </w:tc>
        <w:tc>
          <w:tcPr>
            <w:tcW w:w="430" w:type="pct"/>
          </w:tcPr>
          <w:p w14:paraId="11A2551C"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01</w:t>
            </w:r>
          </w:p>
        </w:tc>
        <w:tc>
          <w:tcPr>
            <w:tcW w:w="1015" w:type="pct"/>
          </w:tcPr>
          <w:p w14:paraId="1BA7D57C" w14:textId="73425A91" w:rsidR="009D6B67" w:rsidRDefault="00407860">
            <w:pPr>
              <w:shd w:val="clear" w:color="auto" w:fill="FFFFFF" w:themeFill="background1"/>
              <w:spacing w:before="60" w:after="60" w:line="240" w:lineRule="auto"/>
              <w:rPr>
                <w:sz w:val="20"/>
                <w:szCs w:val="20"/>
                <w:lang w:val="et-EE"/>
              </w:rPr>
            </w:pPr>
            <w:del w:id="1540" w:author="Kaisa Tähe - RAM" w:date="2025-08-05T16:14:00Z" w16du:dateUtc="2025-08-05T13:14:00Z">
              <w:r w:rsidRPr="00407860" w:rsidDel="003D2122">
                <w:rPr>
                  <w:rFonts w:ascii="Cambria" w:hAnsi="Cambria" w:cstheme="minorBidi"/>
                  <w:sz w:val="20"/>
                  <w:szCs w:val="20"/>
                  <w:lang w:val="et-EE"/>
                </w:rPr>
                <w:delText>115 144 773</w:delText>
              </w:r>
            </w:del>
            <w:ins w:id="1541" w:author="Juhan Anupõld - RAM" w:date="2025-08-01T10:13:00Z" w16du:dateUtc="2025-08-01T07:13:00Z">
              <w:del w:id="1542" w:author="Kaisa Tähe - RAM" w:date="2025-08-05T16:14:00Z" w16du:dateUtc="2025-08-05T13:14:00Z">
                <w:r w:rsidR="0060746C" w:rsidDel="003D2122">
                  <w:rPr>
                    <w:rFonts w:ascii="Cambria" w:hAnsi="Cambria" w:cstheme="minorBidi"/>
                    <w:sz w:val="20"/>
                    <w:szCs w:val="20"/>
                    <w:lang w:val="et-EE"/>
                  </w:rPr>
                  <w:delText xml:space="preserve"> </w:delText>
                </w:r>
              </w:del>
              <w:r w:rsidR="0060746C">
                <w:rPr>
                  <w:rFonts w:ascii="Cambria" w:hAnsi="Cambria" w:cstheme="minorHAnsi"/>
                  <w:sz w:val="20"/>
                  <w:lang w:val="et-EE"/>
                </w:rPr>
                <w:t>103 398 296</w:t>
              </w:r>
            </w:ins>
          </w:p>
        </w:tc>
      </w:tr>
    </w:tbl>
    <w:p w14:paraId="2887F990" w14:textId="5CFF8ABC" w:rsidR="009D6B67" w:rsidRDefault="00EE5F1F">
      <w:pPr>
        <w:pStyle w:val="Pealdis"/>
        <w:keepNext/>
        <w:jc w:val="left"/>
        <w:rPr>
          <w:rFonts w:ascii="Cambria" w:hAnsi="Cambria" w:cstheme="minorHAnsi"/>
          <w:lang w:val="et-EE"/>
        </w:rPr>
      </w:pPr>
      <w:r>
        <w:rPr>
          <w:lang w:val="et-EE"/>
        </w:rPr>
        <w:t xml:space="preserve">Tabel </w:t>
      </w:r>
      <w:del w:id="1543" w:author="Kaisa Tähe - RAM" w:date="2025-10-13T15:41:00Z" w16du:dateUtc="2025-10-13T12:41:00Z">
        <w:r w:rsidDel="00303168">
          <w:rPr>
            <w:lang w:val="et-EE"/>
          </w:rPr>
          <w:fldChar w:fldCharType="begin"/>
        </w:r>
        <w:r w:rsidDel="00303168">
          <w:rPr>
            <w:lang w:val="et-EE"/>
          </w:rPr>
          <w:delInstrText xml:space="preserve"> SEQ Tabel \* ARABIC </w:delInstrText>
        </w:r>
        <w:r w:rsidDel="00303168">
          <w:rPr>
            <w:lang w:val="et-EE"/>
          </w:rPr>
          <w:fldChar w:fldCharType="separate"/>
        </w:r>
        <w:r w:rsidDel="00303168">
          <w:rPr>
            <w:lang w:val="et-EE"/>
          </w:rPr>
          <w:delText>113</w:delText>
        </w:r>
        <w:r w:rsidDel="00303168">
          <w:rPr>
            <w:lang w:val="et-EE"/>
          </w:rPr>
          <w:fldChar w:fldCharType="end"/>
        </w:r>
      </w:del>
      <w:ins w:id="1544" w:author="Kaisa Tähe - RAM" w:date="2025-10-13T15:41:00Z" w16du:dateUtc="2025-10-13T12:41:00Z">
        <w:r w:rsidR="00303168">
          <w:rPr>
            <w:lang w:val="et-EE"/>
          </w:rPr>
          <w:t>125</w:t>
        </w:r>
      </w:ins>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79"/>
        <w:gridCol w:w="801"/>
        <w:gridCol w:w="2310"/>
        <w:gridCol w:w="2212"/>
        <w:gridCol w:w="816"/>
        <w:gridCol w:w="2010"/>
      </w:tblGrid>
      <w:tr w:rsidR="009D6B67" w14:paraId="049F09DE" w14:textId="77777777">
        <w:tc>
          <w:tcPr>
            <w:tcW w:w="775" w:type="pct"/>
            <w:vAlign w:val="center"/>
          </w:tcPr>
          <w:p w14:paraId="037DD4F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vAlign w:val="center"/>
          </w:tcPr>
          <w:p w14:paraId="0D60D94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Fond</w:t>
            </w:r>
          </w:p>
        </w:tc>
        <w:tc>
          <w:tcPr>
            <w:tcW w:w="1206" w:type="pct"/>
            <w:vAlign w:val="center"/>
          </w:tcPr>
          <w:p w14:paraId="577C842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Piirkonna kategooria</w:t>
            </w:r>
          </w:p>
        </w:tc>
        <w:tc>
          <w:tcPr>
            <w:tcW w:w="1155" w:type="pct"/>
            <w:vAlign w:val="center"/>
          </w:tcPr>
          <w:p w14:paraId="5EE6ED0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Erieesmärk</w:t>
            </w:r>
          </w:p>
        </w:tc>
        <w:tc>
          <w:tcPr>
            <w:tcW w:w="430" w:type="pct"/>
            <w:vAlign w:val="center"/>
          </w:tcPr>
          <w:p w14:paraId="5C2071CC"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Kood</w:t>
            </w:r>
          </w:p>
        </w:tc>
        <w:tc>
          <w:tcPr>
            <w:tcW w:w="1012" w:type="pct"/>
            <w:vAlign w:val="center"/>
          </w:tcPr>
          <w:p w14:paraId="63BA7EC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Summa (eurodes)</w:t>
            </w:r>
          </w:p>
        </w:tc>
      </w:tr>
      <w:tr w:rsidR="009D6B67" w14:paraId="6226E17A" w14:textId="77777777">
        <w:tc>
          <w:tcPr>
            <w:tcW w:w="775" w:type="pct"/>
          </w:tcPr>
          <w:p w14:paraId="644A2E23"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6</w:t>
            </w:r>
          </w:p>
        </w:tc>
        <w:tc>
          <w:tcPr>
            <w:tcW w:w="422" w:type="pct"/>
          </w:tcPr>
          <w:p w14:paraId="0CD8E02A"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ESF+</w:t>
            </w:r>
          </w:p>
        </w:tc>
        <w:tc>
          <w:tcPr>
            <w:tcW w:w="1206" w:type="pct"/>
          </w:tcPr>
          <w:p w14:paraId="771C70DD"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Ülemineku</w:t>
            </w:r>
          </w:p>
        </w:tc>
        <w:tc>
          <w:tcPr>
            <w:tcW w:w="1155" w:type="pct"/>
          </w:tcPr>
          <w:p w14:paraId="1922C4AD"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h</w:t>
            </w:r>
          </w:p>
        </w:tc>
        <w:tc>
          <w:tcPr>
            <w:tcW w:w="430" w:type="pct"/>
          </w:tcPr>
          <w:p w14:paraId="65DFD406"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33</w:t>
            </w:r>
          </w:p>
        </w:tc>
        <w:tc>
          <w:tcPr>
            <w:tcW w:w="1012" w:type="pct"/>
          </w:tcPr>
          <w:p w14:paraId="56D5C657" w14:textId="09F423D8" w:rsidR="009D6B67" w:rsidRDefault="00407860">
            <w:pPr>
              <w:shd w:val="clear" w:color="auto" w:fill="FFFFFF" w:themeFill="background1"/>
              <w:spacing w:before="60" w:after="60" w:line="240" w:lineRule="auto"/>
              <w:rPr>
                <w:rFonts w:ascii="Cambria" w:hAnsi="Cambria" w:cstheme="minorHAnsi"/>
                <w:sz w:val="20"/>
                <w:lang w:val="et-EE"/>
              </w:rPr>
            </w:pPr>
            <w:del w:id="1545" w:author="Kaisa Tähe - RAM" w:date="2025-08-05T16:15:00Z" w16du:dateUtc="2025-08-05T13:15:00Z">
              <w:r w:rsidRPr="00407860" w:rsidDel="003D2122">
                <w:rPr>
                  <w:rFonts w:ascii="Cambria" w:hAnsi="Cambria" w:cstheme="minorBidi"/>
                  <w:sz w:val="20"/>
                  <w:szCs w:val="20"/>
                  <w:lang w:val="et-EE"/>
                </w:rPr>
                <w:delText>115 144 </w:delText>
              </w:r>
            </w:del>
            <w:del w:id="1546" w:author="Kaisa Tähe - RAM" w:date="2025-08-05T16:14:00Z" w16du:dateUtc="2025-08-05T13:14:00Z">
              <w:r w:rsidRPr="00407860" w:rsidDel="003D2122">
                <w:rPr>
                  <w:rFonts w:ascii="Cambria" w:hAnsi="Cambria" w:cstheme="minorBidi"/>
                  <w:sz w:val="20"/>
                  <w:szCs w:val="20"/>
                  <w:lang w:val="et-EE"/>
                </w:rPr>
                <w:delText>773</w:delText>
              </w:r>
            </w:del>
            <w:ins w:id="1547" w:author="Juhan Anupõld - RAM" w:date="2025-08-01T10:12:00Z" w16du:dateUtc="2025-08-01T07:12:00Z">
              <w:r w:rsidR="0078733B">
                <w:rPr>
                  <w:rFonts w:ascii="Cambria" w:hAnsi="Cambria" w:cstheme="minorBidi"/>
                  <w:sz w:val="20"/>
                  <w:szCs w:val="20"/>
                  <w:lang w:val="et-EE"/>
                </w:rPr>
                <w:t>103</w:t>
              </w:r>
              <w:r w:rsidR="0060746C">
                <w:rPr>
                  <w:rFonts w:ascii="Cambria" w:hAnsi="Cambria" w:cstheme="minorBidi"/>
                  <w:sz w:val="20"/>
                  <w:szCs w:val="20"/>
                  <w:lang w:val="et-EE"/>
                </w:rPr>
                <w:t> 398 296</w:t>
              </w:r>
            </w:ins>
          </w:p>
        </w:tc>
      </w:tr>
    </w:tbl>
    <w:p w14:paraId="08A4F86A" w14:textId="7CDAC607" w:rsidR="009D6B67" w:rsidRDefault="00EE5F1F">
      <w:pPr>
        <w:pStyle w:val="Pealdis"/>
        <w:keepNext/>
        <w:jc w:val="left"/>
        <w:rPr>
          <w:rFonts w:ascii="Cambria" w:hAnsi="Cambria" w:cstheme="minorHAnsi"/>
          <w:lang w:val="et-EE"/>
        </w:rPr>
      </w:pPr>
      <w:r>
        <w:rPr>
          <w:lang w:val="et-EE"/>
        </w:rPr>
        <w:t xml:space="preserve">Tabel </w:t>
      </w:r>
      <w:del w:id="1548" w:author="Kaisa Tähe - RAM" w:date="2025-10-13T15:41:00Z" w16du:dateUtc="2025-10-13T12:41:00Z">
        <w:r w:rsidDel="00303168">
          <w:rPr>
            <w:lang w:val="et-EE"/>
          </w:rPr>
          <w:fldChar w:fldCharType="begin"/>
        </w:r>
        <w:r w:rsidDel="00303168">
          <w:rPr>
            <w:lang w:val="et-EE"/>
          </w:rPr>
          <w:delInstrText xml:space="preserve"> SEQ Tabel \* ARABIC </w:delInstrText>
        </w:r>
        <w:r w:rsidDel="00303168">
          <w:rPr>
            <w:lang w:val="et-EE"/>
          </w:rPr>
          <w:fldChar w:fldCharType="separate"/>
        </w:r>
        <w:r w:rsidDel="00303168">
          <w:rPr>
            <w:lang w:val="et-EE"/>
          </w:rPr>
          <w:delText>114</w:delText>
        </w:r>
        <w:r w:rsidDel="00303168">
          <w:rPr>
            <w:lang w:val="et-EE"/>
          </w:rPr>
          <w:fldChar w:fldCharType="end"/>
        </w:r>
      </w:del>
      <w:ins w:id="1549" w:author="Kaisa Tähe - RAM" w:date="2025-10-13T15:41:00Z" w16du:dateUtc="2025-10-13T12:41:00Z">
        <w:r w:rsidR="00303168">
          <w:rPr>
            <w:lang w:val="et-EE"/>
          </w:rPr>
          <w:t>126</w:t>
        </w:r>
      </w:ins>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68E93E26" w14:textId="77777777" w:rsidTr="3992A286">
        <w:tc>
          <w:tcPr>
            <w:tcW w:w="775" w:type="pct"/>
            <w:vAlign w:val="center"/>
          </w:tcPr>
          <w:p w14:paraId="3BDAADFC"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vAlign w:val="center"/>
          </w:tcPr>
          <w:p w14:paraId="4F516E3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Fond</w:t>
            </w:r>
          </w:p>
        </w:tc>
        <w:tc>
          <w:tcPr>
            <w:tcW w:w="1206" w:type="pct"/>
            <w:vAlign w:val="center"/>
          </w:tcPr>
          <w:p w14:paraId="01FE33B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Piirkonna kategooria</w:t>
            </w:r>
          </w:p>
        </w:tc>
        <w:tc>
          <w:tcPr>
            <w:tcW w:w="1155" w:type="pct"/>
            <w:vAlign w:val="center"/>
          </w:tcPr>
          <w:p w14:paraId="1013818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Erieesmärk</w:t>
            </w:r>
          </w:p>
        </w:tc>
        <w:tc>
          <w:tcPr>
            <w:tcW w:w="430" w:type="pct"/>
            <w:vAlign w:val="center"/>
          </w:tcPr>
          <w:p w14:paraId="575CBD6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Kood</w:t>
            </w:r>
          </w:p>
        </w:tc>
        <w:tc>
          <w:tcPr>
            <w:tcW w:w="1012" w:type="pct"/>
            <w:vAlign w:val="center"/>
          </w:tcPr>
          <w:p w14:paraId="1BDC2E4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Summa (eurodes)</w:t>
            </w:r>
          </w:p>
        </w:tc>
      </w:tr>
      <w:tr w:rsidR="009D6B67" w14:paraId="50B9172C" w14:textId="77777777" w:rsidTr="3992A286">
        <w:tc>
          <w:tcPr>
            <w:tcW w:w="775" w:type="pct"/>
          </w:tcPr>
          <w:p w14:paraId="5702338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0A7EFE29"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44E92F0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40BD1779"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h</w:t>
            </w:r>
          </w:p>
        </w:tc>
        <w:tc>
          <w:tcPr>
            <w:tcW w:w="430" w:type="pct"/>
          </w:tcPr>
          <w:p w14:paraId="313A5C3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05</w:t>
            </w:r>
          </w:p>
        </w:tc>
        <w:tc>
          <w:tcPr>
            <w:tcW w:w="1012" w:type="pct"/>
          </w:tcPr>
          <w:p w14:paraId="26EF9879" w14:textId="55345213" w:rsidR="009D6B67" w:rsidRDefault="00893782" w:rsidP="42443374">
            <w:pPr>
              <w:shd w:val="clear" w:color="auto" w:fill="FFFFFF" w:themeFill="background1"/>
              <w:spacing w:before="60" w:after="60" w:line="240" w:lineRule="auto"/>
              <w:rPr>
                <w:rFonts w:ascii="Cambria" w:hAnsi="Cambria" w:cstheme="minorBidi"/>
                <w:sz w:val="20"/>
                <w:szCs w:val="20"/>
                <w:lang w:val="et-EE"/>
              </w:rPr>
            </w:pPr>
            <w:del w:id="1550" w:author="Kaisa Tähe - RAM" w:date="2025-07-17T15:43:00Z" w16du:dateUtc="2025-07-17T12:43:00Z">
              <w:r w:rsidDel="00354B3F">
                <w:br/>
              </w:r>
            </w:del>
            <w:del w:id="1551" w:author="Juhan Anupõld - RAM" w:date="2025-08-01T10:09:00Z" w16du:dateUtc="2025-08-01T07:09:00Z">
              <w:r w:rsidR="2FF632A3" w:rsidRPr="3992A286" w:rsidDel="002D54C9">
                <w:rPr>
                  <w:rFonts w:ascii="Cambria" w:hAnsi="Cambria" w:cstheme="minorBidi"/>
                  <w:sz w:val="20"/>
                  <w:szCs w:val="20"/>
                  <w:lang w:val="et-EE"/>
                </w:rPr>
                <w:delText>37 468 926</w:delText>
              </w:r>
            </w:del>
            <w:ins w:id="1552" w:author="Juhan Anupõld - RAM" w:date="2025-08-01T10:09:00Z" w16du:dateUtc="2025-08-01T07:09:00Z">
              <w:r w:rsidR="002D54C9">
                <w:rPr>
                  <w:rFonts w:ascii="Cambria" w:hAnsi="Cambria" w:cstheme="minorBidi"/>
                  <w:sz w:val="20"/>
                  <w:szCs w:val="20"/>
                  <w:lang w:val="et-EE"/>
                </w:rPr>
                <w:t>34</w:t>
              </w:r>
              <w:r w:rsidR="00C72E19">
                <w:rPr>
                  <w:rFonts w:ascii="Cambria" w:hAnsi="Cambria" w:cstheme="minorBidi"/>
                  <w:sz w:val="20"/>
                  <w:szCs w:val="20"/>
                  <w:lang w:val="et-EE"/>
                </w:rPr>
                <w:t xml:space="preserve"> 864 118</w:t>
              </w:r>
            </w:ins>
            <w:del w:id="1553" w:author="Kaisa Tähe - RAM" w:date="2025-07-17T15:43:00Z" w16du:dateUtc="2025-07-17T12:43:00Z">
              <w:r w:rsidR="2DF556B4" w:rsidRPr="3992A286" w:rsidDel="00354B3F">
                <w:rPr>
                  <w:rFonts w:ascii="Cambria" w:hAnsi="Cambria" w:cstheme="minorBidi"/>
                  <w:sz w:val="20"/>
                  <w:szCs w:val="20"/>
                  <w:lang w:val="et-EE"/>
                </w:rPr>
                <w:delText xml:space="preserve"> </w:delText>
              </w:r>
            </w:del>
          </w:p>
        </w:tc>
      </w:tr>
      <w:tr w:rsidR="009D6B67" w14:paraId="1EFFC268" w14:textId="77777777" w:rsidTr="3992A286">
        <w:tc>
          <w:tcPr>
            <w:tcW w:w="775" w:type="pct"/>
          </w:tcPr>
          <w:p w14:paraId="67BADC2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069DD1D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6F86F120"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26DD4D4A"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h</w:t>
            </w:r>
          </w:p>
        </w:tc>
        <w:tc>
          <w:tcPr>
            <w:tcW w:w="430" w:type="pct"/>
          </w:tcPr>
          <w:p w14:paraId="12EAE2AF"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06</w:t>
            </w:r>
          </w:p>
        </w:tc>
        <w:tc>
          <w:tcPr>
            <w:tcW w:w="1012" w:type="pct"/>
          </w:tcPr>
          <w:p w14:paraId="5806FC09" w14:textId="47F6E190" w:rsidR="009D6B67" w:rsidRDefault="00445746">
            <w:pPr>
              <w:shd w:val="clear" w:color="auto" w:fill="FFFFFF" w:themeFill="background1"/>
              <w:spacing w:before="60" w:after="60" w:line="240" w:lineRule="auto"/>
              <w:rPr>
                <w:rFonts w:ascii="Cambria" w:hAnsi="Cambria" w:cstheme="minorBidi"/>
                <w:sz w:val="20"/>
                <w:szCs w:val="20"/>
                <w:lang w:val="et-EE"/>
              </w:rPr>
            </w:pPr>
            <w:ins w:id="1554" w:author="Kaisa Tähe - RAM" w:date="2025-07-21T09:07:00Z" w16du:dateUtc="2025-07-21T06:07:00Z">
              <w:r>
                <w:rPr>
                  <w:rFonts w:ascii="Cambria" w:hAnsi="Cambria" w:cstheme="minorBidi"/>
                  <w:sz w:val="20"/>
                  <w:szCs w:val="20"/>
                  <w:lang w:val="et-EE"/>
                </w:rPr>
                <w:t>24</w:t>
              </w:r>
            </w:ins>
            <w:ins w:id="1555" w:author="Kaisa Tähe - RAM" w:date="2025-11-06T10:47:00Z" w16du:dateUtc="2025-11-06T08:47:00Z">
              <w:r w:rsidR="00DF2324">
                <w:rPr>
                  <w:rFonts w:ascii="Cambria" w:hAnsi="Cambria" w:cstheme="minorBidi"/>
                  <w:sz w:val="20"/>
                  <w:szCs w:val="20"/>
                  <w:lang w:val="et-EE"/>
                </w:rPr>
                <w:t xml:space="preserve"> </w:t>
              </w:r>
            </w:ins>
            <w:ins w:id="1556" w:author="Kaisa Tähe - RAM" w:date="2025-07-21T09:07:00Z" w16du:dateUtc="2025-07-21T06:07:00Z">
              <w:r>
                <w:rPr>
                  <w:rFonts w:ascii="Cambria" w:hAnsi="Cambria" w:cstheme="minorBidi"/>
                  <w:sz w:val="20"/>
                  <w:szCs w:val="20"/>
                  <w:lang w:val="et-EE"/>
                </w:rPr>
                <w:t>989</w:t>
              </w:r>
            </w:ins>
            <w:ins w:id="1557" w:author="Kaisa Tähe - RAM" w:date="2025-11-06T10:47:00Z" w16du:dateUtc="2025-11-06T08:47:00Z">
              <w:r w:rsidR="00DF2324">
                <w:rPr>
                  <w:rFonts w:ascii="Cambria" w:hAnsi="Cambria" w:cstheme="minorBidi"/>
                  <w:sz w:val="20"/>
                  <w:szCs w:val="20"/>
                  <w:lang w:val="et-EE"/>
                </w:rPr>
                <w:t xml:space="preserve"> </w:t>
              </w:r>
            </w:ins>
            <w:ins w:id="1558" w:author="Kaisa Tähe - RAM" w:date="2025-07-21T09:07:00Z" w16du:dateUtc="2025-07-21T06:07:00Z">
              <w:r>
                <w:rPr>
                  <w:rFonts w:ascii="Cambria" w:hAnsi="Cambria" w:cstheme="minorBidi"/>
                  <w:sz w:val="20"/>
                  <w:szCs w:val="20"/>
                  <w:lang w:val="et-EE"/>
                </w:rPr>
                <w:t>112</w:t>
              </w:r>
            </w:ins>
            <w:del w:id="1559" w:author="Kaisa Tähe - RAM" w:date="2025-07-21T09:07:00Z" w16du:dateUtc="2025-07-21T06:07:00Z">
              <w:r w:rsidR="00EE5F1F" w:rsidDel="00445746">
                <w:rPr>
                  <w:rFonts w:ascii="Cambria" w:hAnsi="Cambria" w:cstheme="minorBidi"/>
                  <w:sz w:val="20"/>
                  <w:szCs w:val="20"/>
                  <w:lang w:val="et-EE"/>
                </w:rPr>
                <w:delText>33 547 670</w:delText>
              </w:r>
            </w:del>
          </w:p>
        </w:tc>
      </w:tr>
      <w:tr w:rsidR="009D6B67" w14:paraId="41963752" w14:textId="77777777" w:rsidTr="3992A286">
        <w:tc>
          <w:tcPr>
            <w:tcW w:w="775" w:type="pct"/>
          </w:tcPr>
          <w:p w14:paraId="54D1E127"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12B7790D"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23ABA012"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0A289CCC"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h</w:t>
            </w:r>
          </w:p>
        </w:tc>
        <w:tc>
          <w:tcPr>
            <w:tcW w:w="430" w:type="pct"/>
          </w:tcPr>
          <w:p w14:paraId="5313F1CF"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07</w:t>
            </w:r>
          </w:p>
        </w:tc>
        <w:tc>
          <w:tcPr>
            <w:tcW w:w="1012" w:type="pct"/>
          </w:tcPr>
          <w:p w14:paraId="3F3078C7"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1 330 848</w:t>
            </w:r>
          </w:p>
        </w:tc>
      </w:tr>
      <w:tr w:rsidR="009D6B67" w14:paraId="79D4A036" w14:textId="77777777" w:rsidTr="3992A286">
        <w:tc>
          <w:tcPr>
            <w:tcW w:w="775" w:type="pct"/>
          </w:tcPr>
          <w:p w14:paraId="3AD51424"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1B726A45"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0F638D98"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793BC05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h</w:t>
            </w:r>
          </w:p>
        </w:tc>
        <w:tc>
          <w:tcPr>
            <w:tcW w:w="430" w:type="pct"/>
          </w:tcPr>
          <w:p w14:paraId="044F4F7C"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08</w:t>
            </w:r>
          </w:p>
        </w:tc>
        <w:tc>
          <w:tcPr>
            <w:tcW w:w="1012" w:type="pct"/>
          </w:tcPr>
          <w:p w14:paraId="23EAB222" w14:textId="65EA40F6" w:rsidR="009D6B67" w:rsidRDefault="009D6B67" w:rsidP="42443374">
            <w:pPr>
              <w:shd w:val="clear" w:color="auto" w:fill="FFFFFF" w:themeFill="background1"/>
              <w:spacing w:before="60" w:after="60" w:line="240" w:lineRule="auto"/>
              <w:rPr>
                <w:rFonts w:ascii="Cambria" w:hAnsi="Cambria" w:cstheme="minorBidi"/>
                <w:sz w:val="20"/>
                <w:szCs w:val="20"/>
                <w:lang w:val="et-EE"/>
              </w:rPr>
            </w:pPr>
          </w:p>
          <w:p w14:paraId="71A8F53A" w14:textId="6C8B7617" w:rsidR="00225098" w:rsidRDefault="00225098" w:rsidP="42443374">
            <w:pPr>
              <w:shd w:val="clear" w:color="auto" w:fill="FFFFFF" w:themeFill="background1"/>
              <w:spacing w:before="60" w:after="60" w:line="240" w:lineRule="auto"/>
              <w:rPr>
                <w:rFonts w:ascii="Cambria" w:hAnsi="Cambria" w:cstheme="minorBidi"/>
                <w:sz w:val="20"/>
                <w:szCs w:val="20"/>
                <w:lang w:val="et-EE"/>
              </w:rPr>
            </w:pPr>
            <w:r w:rsidRPr="42443374">
              <w:rPr>
                <w:rFonts w:ascii="Cambria" w:hAnsi="Cambria" w:cstheme="minorBidi"/>
                <w:sz w:val="20"/>
                <w:szCs w:val="20"/>
                <w:lang w:val="et-EE"/>
              </w:rPr>
              <w:t>2 178 599</w:t>
            </w:r>
          </w:p>
        </w:tc>
      </w:tr>
      <w:tr w:rsidR="009D6B67" w14:paraId="6FD53743" w14:textId="77777777" w:rsidTr="3992A286">
        <w:tc>
          <w:tcPr>
            <w:tcW w:w="775" w:type="pct"/>
          </w:tcPr>
          <w:p w14:paraId="6D13386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1568440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5C0599D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5DEB2E15"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h</w:t>
            </w:r>
          </w:p>
        </w:tc>
        <w:tc>
          <w:tcPr>
            <w:tcW w:w="430" w:type="pct"/>
          </w:tcPr>
          <w:p w14:paraId="2253D43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09</w:t>
            </w:r>
          </w:p>
        </w:tc>
        <w:tc>
          <w:tcPr>
            <w:tcW w:w="1012" w:type="pct"/>
          </w:tcPr>
          <w:p w14:paraId="0500193F" w14:textId="4A8473BF" w:rsidR="009D6B67" w:rsidRDefault="00EE5F1F">
            <w:pPr>
              <w:shd w:val="clear" w:color="auto" w:fill="FFFFFF" w:themeFill="background1"/>
              <w:spacing w:before="60" w:after="60" w:line="240" w:lineRule="auto"/>
              <w:rPr>
                <w:rFonts w:ascii="Cambria" w:hAnsi="Cambria" w:cstheme="minorBidi"/>
                <w:sz w:val="20"/>
                <w:szCs w:val="20"/>
                <w:lang w:val="et-EE"/>
              </w:rPr>
            </w:pPr>
            <w:del w:id="1560" w:author="Juhan Anupõld - RAM" w:date="2025-08-01T10:11:00Z" w16du:dateUtc="2025-08-01T07:11:00Z">
              <w:r w:rsidDel="00AE51F3">
                <w:rPr>
                  <w:rFonts w:ascii="Cambria" w:hAnsi="Cambria" w:cstheme="minorBidi"/>
                  <w:sz w:val="20"/>
                  <w:szCs w:val="20"/>
                  <w:lang w:val="et-EE"/>
                </w:rPr>
                <w:delText>40 618 730</w:delText>
              </w:r>
            </w:del>
            <w:ins w:id="1561" w:author="Juhan Anupõld - RAM" w:date="2025-08-01T10:11:00Z" w16du:dateUtc="2025-08-01T07:11:00Z">
              <w:r w:rsidR="00AE51F3">
                <w:rPr>
                  <w:rFonts w:ascii="Cambria" w:hAnsi="Cambria" w:cstheme="minorBidi"/>
                  <w:sz w:val="20"/>
                  <w:szCs w:val="20"/>
                  <w:lang w:val="et-EE"/>
                </w:rPr>
                <w:t>40 035 619</w:t>
              </w:r>
            </w:ins>
          </w:p>
        </w:tc>
      </w:tr>
    </w:tbl>
    <w:p w14:paraId="61B5FA14" w14:textId="6A76B58B" w:rsidR="009D6B67" w:rsidRDefault="00EE5F1F">
      <w:pPr>
        <w:pStyle w:val="Pealdis"/>
        <w:keepNext/>
        <w:jc w:val="left"/>
        <w:rPr>
          <w:rFonts w:ascii="Cambria" w:hAnsi="Cambria" w:cstheme="minorHAnsi"/>
          <w:lang w:val="et-EE"/>
        </w:rPr>
      </w:pPr>
      <w:r>
        <w:rPr>
          <w:lang w:val="et-EE"/>
        </w:rPr>
        <w:t xml:space="preserve">Tabel </w:t>
      </w:r>
      <w:del w:id="1562" w:author="Kaisa Tähe - RAM" w:date="2025-10-13T15:41:00Z" w16du:dateUtc="2025-10-13T12:41:00Z">
        <w:r w:rsidDel="00303168">
          <w:rPr>
            <w:lang w:val="et-EE"/>
          </w:rPr>
          <w:fldChar w:fldCharType="begin"/>
        </w:r>
        <w:r w:rsidDel="00303168">
          <w:rPr>
            <w:lang w:val="et-EE"/>
          </w:rPr>
          <w:delInstrText xml:space="preserve"> SEQ Tabel \* ARABIC </w:delInstrText>
        </w:r>
        <w:r w:rsidDel="00303168">
          <w:rPr>
            <w:lang w:val="et-EE"/>
          </w:rPr>
          <w:fldChar w:fldCharType="separate"/>
        </w:r>
        <w:r w:rsidDel="00303168">
          <w:rPr>
            <w:lang w:val="et-EE"/>
          </w:rPr>
          <w:delText>115</w:delText>
        </w:r>
        <w:r w:rsidDel="00303168">
          <w:rPr>
            <w:lang w:val="et-EE"/>
          </w:rPr>
          <w:fldChar w:fldCharType="end"/>
        </w:r>
      </w:del>
      <w:ins w:id="1563" w:author="Kaisa Tähe - RAM" w:date="2025-10-13T15:41:00Z" w16du:dateUtc="2025-10-13T12:41:00Z">
        <w:r w:rsidR="00303168">
          <w:rPr>
            <w:lang w:val="et-EE"/>
          </w:rPr>
          <w:t>127</w:t>
        </w:r>
      </w:ins>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79"/>
        <w:gridCol w:w="801"/>
        <w:gridCol w:w="2310"/>
        <w:gridCol w:w="2212"/>
        <w:gridCol w:w="816"/>
        <w:gridCol w:w="2010"/>
      </w:tblGrid>
      <w:tr w:rsidR="009D6B67" w14:paraId="2BDFADE2" w14:textId="77777777">
        <w:tc>
          <w:tcPr>
            <w:tcW w:w="775" w:type="pct"/>
            <w:vAlign w:val="center"/>
          </w:tcPr>
          <w:p w14:paraId="1D47AB1B"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vAlign w:val="center"/>
          </w:tcPr>
          <w:p w14:paraId="617BFC7B"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Fond</w:t>
            </w:r>
          </w:p>
        </w:tc>
        <w:tc>
          <w:tcPr>
            <w:tcW w:w="1206" w:type="pct"/>
            <w:vAlign w:val="center"/>
          </w:tcPr>
          <w:p w14:paraId="6C91D412"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Piirkonna kategooria</w:t>
            </w:r>
          </w:p>
        </w:tc>
        <w:tc>
          <w:tcPr>
            <w:tcW w:w="1155" w:type="pct"/>
            <w:vAlign w:val="center"/>
          </w:tcPr>
          <w:p w14:paraId="3181AB21"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Erieesmärk</w:t>
            </w:r>
          </w:p>
        </w:tc>
        <w:tc>
          <w:tcPr>
            <w:tcW w:w="430" w:type="pct"/>
            <w:vAlign w:val="center"/>
          </w:tcPr>
          <w:p w14:paraId="568EDCB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Kood</w:t>
            </w:r>
          </w:p>
        </w:tc>
        <w:tc>
          <w:tcPr>
            <w:tcW w:w="1012" w:type="pct"/>
            <w:vAlign w:val="center"/>
          </w:tcPr>
          <w:p w14:paraId="41B7310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Summa (eurodes)</w:t>
            </w:r>
          </w:p>
        </w:tc>
      </w:tr>
      <w:tr w:rsidR="009D6B67" w14:paraId="6206B4D0" w14:textId="77777777">
        <w:tc>
          <w:tcPr>
            <w:tcW w:w="775" w:type="pct"/>
          </w:tcPr>
          <w:p w14:paraId="3F1E8B9F"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6</w:t>
            </w:r>
          </w:p>
        </w:tc>
        <w:tc>
          <w:tcPr>
            <w:tcW w:w="422" w:type="pct"/>
          </w:tcPr>
          <w:p w14:paraId="11DF2868"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ESF+</w:t>
            </w:r>
          </w:p>
        </w:tc>
        <w:tc>
          <w:tcPr>
            <w:tcW w:w="1206" w:type="pct"/>
          </w:tcPr>
          <w:p w14:paraId="391DE8DC"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Ülemineku</w:t>
            </w:r>
          </w:p>
        </w:tc>
        <w:tc>
          <w:tcPr>
            <w:tcW w:w="1155" w:type="pct"/>
          </w:tcPr>
          <w:p w14:paraId="4B7B19E9"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h</w:t>
            </w:r>
          </w:p>
        </w:tc>
        <w:tc>
          <w:tcPr>
            <w:tcW w:w="430" w:type="pct"/>
          </w:tcPr>
          <w:p w14:paraId="4C9DDF41"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02</w:t>
            </w:r>
          </w:p>
        </w:tc>
        <w:tc>
          <w:tcPr>
            <w:tcW w:w="1012" w:type="pct"/>
          </w:tcPr>
          <w:p w14:paraId="5F8A91C2" w14:textId="4497170F" w:rsidR="009D6B67" w:rsidRDefault="00407860">
            <w:pPr>
              <w:shd w:val="clear" w:color="auto" w:fill="FFFFFF" w:themeFill="background1"/>
              <w:spacing w:before="60" w:after="60" w:line="240" w:lineRule="auto"/>
              <w:rPr>
                <w:rFonts w:ascii="Cambria" w:hAnsi="Cambria" w:cstheme="minorHAnsi"/>
                <w:sz w:val="20"/>
                <w:lang w:val="et-EE"/>
              </w:rPr>
            </w:pPr>
            <w:del w:id="1564" w:author="Juhan Anupõld - RAM" w:date="2025-08-01T10:12:00Z" w16du:dateUtc="2025-08-01T07:12:00Z">
              <w:r w:rsidRPr="00407860" w:rsidDel="0078733B">
                <w:rPr>
                  <w:rFonts w:ascii="Cambria" w:hAnsi="Cambria" w:cstheme="minorHAnsi"/>
                  <w:sz w:val="20"/>
                  <w:lang w:val="et-EE"/>
                </w:rPr>
                <w:delText>115 144 773</w:delText>
              </w:r>
            </w:del>
            <w:ins w:id="1565" w:author="Juhan Anupõld - RAM" w:date="2025-08-01T10:12:00Z" w16du:dateUtc="2025-08-01T07:12:00Z">
              <w:r w:rsidR="0078733B">
                <w:rPr>
                  <w:rFonts w:ascii="Cambria" w:hAnsi="Cambria" w:cstheme="minorHAnsi"/>
                  <w:sz w:val="20"/>
                  <w:lang w:val="et-EE"/>
                </w:rPr>
                <w:t>103 398 296</w:t>
              </w:r>
            </w:ins>
          </w:p>
        </w:tc>
      </w:tr>
    </w:tbl>
    <w:p w14:paraId="36537AA3" w14:textId="77777777" w:rsidR="009D6B67" w:rsidRDefault="009D6B67">
      <w:pPr>
        <w:shd w:val="clear" w:color="auto" w:fill="FFFFFF" w:themeFill="background1"/>
        <w:spacing w:line="240" w:lineRule="auto"/>
        <w:rPr>
          <w:rFonts w:ascii="Cambria" w:eastAsia="Times New Roman" w:hAnsi="Cambria" w:cstheme="minorHAnsi"/>
          <w:b/>
          <w:bCs/>
          <w:lang w:val="et-EE"/>
        </w:rPr>
      </w:pPr>
    </w:p>
    <w:p w14:paraId="3B948858" w14:textId="77777777" w:rsidR="009D6B67" w:rsidRDefault="00EE5F1F">
      <w:pPr>
        <w:pStyle w:val="Pealkiri4"/>
        <w:numPr>
          <w:ilvl w:val="3"/>
          <w:numId w:val="82"/>
        </w:numPr>
        <w:tabs>
          <w:tab w:val="clear" w:pos="850"/>
        </w:tabs>
        <w:spacing w:before="0" w:after="240"/>
        <w:rPr>
          <w:rFonts w:asciiTheme="minorHAnsi" w:eastAsiaTheme="minorEastAsia" w:hAnsiTheme="minorHAnsi" w:cstheme="minorBidi"/>
          <w:bCs/>
          <w:szCs w:val="24"/>
          <w:lang w:val="et-EE"/>
        </w:rPr>
      </w:pPr>
      <w:bookmarkStart w:id="1566" w:name="_Toc210486477"/>
      <w:r>
        <w:rPr>
          <w:rFonts w:cstheme="minorBidi"/>
          <w:lang w:val="et-EE"/>
        </w:rPr>
        <w:t>Erieesmärk</w:t>
      </w:r>
      <w:r>
        <w:rPr>
          <w:rFonts w:cstheme="minorBidi"/>
          <w:bCs/>
          <w:szCs w:val="24"/>
          <w:lang w:val="et-EE"/>
        </w:rPr>
        <w:t xml:space="preserve"> </w:t>
      </w:r>
      <w:bookmarkStart w:id="1567" w:name="OLE_LINK11"/>
      <w:bookmarkStart w:id="1568" w:name="OLE_LINK13"/>
      <w:r>
        <w:rPr>
          <w:rFonts w:cstheme="minorBidi"/>
          <w:bCs/>
          <w:szCs w:val="24"/>
          <w:lang w:val="et-EE"/>
        </w:rPr>
        <w:t xml:space="preserve">(k) </w:t>
      </w:r>
      <w:bookmarkEnd w:id="1567"/>
      <w:bookmarkEnd w:id="1568"/>
      <w:r>
        <w:rPr>
          <w:rFonts w:cstheme="minorBidi"/>
          <w:bCs/>
          <w:szCs w:val="24"/>
          <w:lang w:val="et-EE"/>
        </w:rPr>
        <w:t>parandada võrdset ja õigeaegset juurdepääsu kvaliteetsetele, kestlikele ja taskukohastele teenustele, sealhulgas teenustele, millega parandatakse eluaseme ja isikukeskse hoolduse, sealhulgas tervishoiu kättesaadavust; ajakohastada sotsiaalkaitsesüsteeme, sealhulgas parandada juurdepääsu sotsiaalkaitsele, pöörates erilist tähelepanu lastele ja ebasoodsas olukorras olevatele rühmadele; parandada tervishoiusüsteemide ja pikaajalise hoolduse teenuste kättesaadavust (sealhulgas puuetega inimeste jaoks), tõhusust ja vastupanuvõimet</w:t>
      </w:r>
      <w:bookmarkEnd w:id="1566"/>
    </w:p>
    <w:p w14:paraId="4C3F7C99" w14:textId="77777777" w:rsidR="009D6B67" w:rsidRDefault="00EE5F1F">
      <w:pPr>
        <w:pStyle w:val="Pealkiri5"/>
        <w:numPr>
          <w:ilvl w:val="4"/>
          <w:numId w:val="82"/>
        </w:numPr>
        <w:shd w:val="clear" w:color="auto" w:fill="FFFFFF" w:themeFill="background1"/>
        <w:rPr>
          <w:rFonts w:cstheme="minorHAnsi"/>
          <w:lang w:val="et-EE"/>
        </w:rPr>
      </w:pPr>
      <w:bookmarkStart w:id="1569" w:name="_Hlk41560371"/>
      <w:bookmarkEnd w:id="1503"/>
      <w:r>
        <w:rPr>
          <w:rFonts w:cstheme="minorHAnsi"/>
          <w:lang w:val="et-EE"/>
        </w:rPr>
        <w:t>Fondide sekkumised</w:t>
      </w:r>
    </w:p>
    <w:p w14:paraId="3A9BD140" w14:textId="77777777" w:rsidR="009D6B67" w:rsidRDefault="00EE5F1F">
      <w:pPr>
        <w:shd w:val="clear" w:color="auto" w:fill="FFFFFF" w:themeFill="background1"/>
        <w:rPr>
          <w:rFonts w:ascii="Cambria" w:eastAsia="Times New Roman" w:hAnsi="Cambria" w:cstheme="minorHAnsi"/>
          <w:b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7466835D" w14:textId="77777777" w:rsidTr="27FCA9B0">
        <w:tc>
          <w:tcPr>
            <w:tcW w:w="9634" w:type="dxa"/>
          </w:tcPr>
          <w:p w14:paraId="06B74BA9"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Sekkumine hõlmab selliste tegevuste arendamist, mis toetavad iseseisvat elu ja kohalike kogukondade võimekuse suurendamist, eri poliitikavaldkondade koordineerimist ja lõimimist, et hõlbustada ligipääsu kvaliteetsetele sotsiaalteenustele ning suurendada sotsiaaltöötajate ja muu tööjõu pädevust ning oskusi. Sekkumise eesmärk on töötada välja terviklik pikaajalise hoolduse süsteem, mis ennetaks, vähendaks ja aitaks toime tulla hooldusvajadustega, edendaks inimeste iseseisvat elu ja toimetulekut ning toetaks hooldajaid.</w:t>
            </w:r>
          </w:p>
          <w:p w14:paraId="40DE49D7"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Sellise süsteemi nurgakivideks on:</w:t>
            </w:r>
          </w:p>
          <w:p w14:paraId="2AC3A6D5"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lastRenderedPageBreak/>
              <w:t>1)</w:t>
            </w:r>
            <w:r>
              <w:rPr>
                <w:rFonts w:asciiTheme="majorHAnsi" w:eastAsia="Times New Roman" w:hAnsiTheme="majorHAnsi"/>
                <w:sz w:val="20"/>
                <w:szCs w:val="20"/>
                <w:lang w:val="et-EE"/>
              </w:rPr>
              <w:tab/>
              <w:t>hea üldine koordineerimine;</w:t>
            </w:r>
          </w:p>
          <w:p w14:paraId="2EE3F82C"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2)</w:t>
            </w:r>
            <w:r>
              <w:rPr>
                <w:rFonts w:asciiTheme="majorHAnsi" w:eastAsia="Times New Roman" w:hAnsiTheme="majorHAnsi"/>
                <w:sz w:val="20"/>
                <w:szCs w:val="20"/>
                <w:lang w:val="et-EE"/>
              </w:rPr>
              <w:tab/>
              <w:t>hästi kavandatud tänapäevane töömetoodika ja teadmistebaas;</w:t>
            </w:r>
          </w:p>
          <w:p w14:paraId="7AB46BB3"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3)</w:t>
            </w:r>
            <w:r>
              <w:rPr>
                <w:rFonts w:asciiTheme="majorHAnsi" w:eastAsia="Times New Roman" w:hAnsiTheme="majorHAnsi"/>
                <w:sz w:val="20"/>
                <w:szCs w:val="20"/>
                <w:lang w:val="et-EE"/>
              </w:rPr>
              <w:tab/>
              <w:t>hästi toimivad, kvaliteetseid ja piirkondlikult kättesaadavad sotsiaalteenused;</w:t>
            </w:r>
          </w:p>
          <w:p w14:paraId="7694A94F"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4)</w:t>
            </w:r>
            <w:r>
              <w:rPr>
                <w:rFonts w:asciiTheme="majorHAnsi" w:eastAsia="Times New Roman" w:hAnsiTheme="majorHAnsi"/>
                <w:sz w:val="20"/>
                <w:szCs w:val="20"/>
                <w:lang w:val="et-EE"/>
              </w:rPr>
              <w:tab/>
              <w:t>professionaalsed sotsiaaltöötajad ja muu tööjõud pikaajalises hoolduses;</w:t>
            </w:r>
          </w:p>
          <w:p w14:paraId="4030427F"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5)</w:t>
            </w:r>
            <w:r>
              <w:rPr>
                <w:rFonts w:asciiTheme="majorHAnsi" w:eastAsia="Times New Roman" w:hAnsiTheme="majorHAnsi"/>
                <w:sz w:val="20"/>
                <w:szCs w:val="20"/>
                <w:lang w:val="et-EE"/>
              </w:rPr>
              <w:tab/>
              <w:t>teenuste osutamiseks ja tarbimiseks vajaliku infrastruktuuri ning keskkonna olemasolu mida toetatakse investeeringutega kaasaegsesse sotsiaalteenuste taristusse (vt taristusse tehtavaid investeeringuid käsitlev peatükist 2.1.6.9. Erieesmärk: (iii).</w:t>
            </w:r>
          </w:p>
          <w:p w14:paraId="1673D349" w14:textId="77777777" w:rsidR="009D6B67" w:rsidRDefault="009D6B67">
            <w:pPr>
              <w:pStyle w:val="Loendilik"/>
              <w:spacing w:line="240" w:lineRule="auto"/>
              <w:ind w:left="0"/>
              <w:jc w:val="both"/>
              <w:rPr>
                <w:rFonts w:asciiTheme="majorHAnsi" w:eastAsia="Times New Roman" w:hAnsiTheme="majorHAnsi"/>
                <w:color w:val="FF0000"/>
                <w:sz w:val="20"/>
                <w:szCs w:val="20"/>
                <w:lang w:val="et-EE"/>
              </w:rPr>
            </w:pPr>
          </w:p>
          <w:p w14:paraId="747D667E" w14:textId="77777777" w:rsidR="009D6B67" w:rsidRDefault="00EE5F1F">
            <w:pPr>
              <w:pStyle w:val="Loendilik"/>
              <w:spacing w:line="240" w:lineRule="auto"/>
              <w:ind w:left="0"/>
              <w:jc w:val="both"/>
              <w:rPr>
                <w:rFonts w:asciiTheme="majorHAnsi" w:eastAsia="Times New Roman" w:hAnsiTheme="majorHAnsi"/>
                <w:b/>
                <w:bCs/>
                <w:sz w:val="20"/>
                <w:szCs w:val="20"/>
                <w:lang w:val="et-EE"/>
              </w:rPr>
            </w:pPr>
            <w:r>
              <w:rPr>
                <w:rFonts w:asciiTheme="majorHAnsi" w:eastAsia="Times New Roman" w:hAnsiTheme="majorHAnsi"/>
                <w:b/>
                <w:bCs/>
                <w:sz w:val="20"/>
                <w:szCs w:val="20"/>
                <w:lang w:val="et-EE"/>
              </w:rPr>
              <w:t>Hea üldine koordineerimine ning hästi kavandatud tänapäevane töömetoodika ja teadmistebaas</w:t>
            </w:r>
          </w:p>
          <w:p w14:paraId="09D1DAD9"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w:t>
            </w:r>
            <w:r>
              <w:rPr>
                <w:rFonts w:asciiTheme="majorHAnsi" w:eastAsia="Times New Roman" w:hAnsiTheme="majorHAnsi"/>
                <w:sz w:val="20"/>
                <w:szCs w:val="20"/>
                <w:lang w:val="et-EE"/>
              </w:rPr>
              <w:tab/>
              <w:t>Pikaajalise hoolduse oluline osa on sellise tervikliku hindamissüsteemi loomine, mis hõlmab vajalikke andmeladusid, andmevahetussüsteeme ja -vahendeid. Praegu on puudu sektorisisesest koostööst, riikliku ja kohaliku tasandi ning sotsiaal- ja tervishoiusektori vahelisest koordineerimisest ning innovatsioonist. Sekkumise raames toetatakse tegevusi ja projekte, mis panustavad nende eesmärkide saavutamisse (aitavad luua hindamisinstrumente, andmevahetuskeskkondi jne).</w:t>
            </w:r>
          </w:p>
          <w:p w14:paraId="52C58009"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w:t>
            </w:r>
            <w:r>
              <w:rPr>
                <w:rFonts w:asciiTheme="majorHAnsi" w:eastAsia="Times New Roman" w:hAnsiTheme="majorHAnsi"/>
                <w:sz w:val="20"/>
                <w:szCs w:val="20"/>
                <w:lang w:val="et-EE"/>
              </w:rPr>
              <w:tab/>
              <w:t>Suurendatakse poliitikakujundajate suutlikkust nii riiklikul kui ka kohalikul tasandil ning arendatakse teenuseosutajaid, samuti koostööd kohalikul tasandil arendustegevuste kaudu.</w:t>
            </w:r>
          </w:p>
          <w:p w14:paraId="7DCDC4DD"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w:t>
            </w:r>
            <w:r>
              <w:rPr>
                <w:rFonts w:asciiTheme="majorHAnsi" w:eastAsia="Times New Roman" w:hAnsiTheme="majorHAnsi"/>
                <w:sz w:val="20"/>
                <w:szCs w:val="20"/>
                <w:lang w:val="et-EE"/>
              </w:rPr>
              <w:tab/>
              <w:t>Toetatavate meetmete üks eesmärk on suurendada kogukondade, klientide ja nende katusorganisatsioonide võimekust. Selleks suurendatakse nende teadlikkust ja toetatakse tegevusi, mis ergutavad uuenduslike digitaalsete ja tehnoloogiliste lahenduste kasutamist. Edu saavutamiseks on otsustava tähtsusega avaliku sektori, aga ka era- ja mittetulundussektori ning haridusasutuste kaasamine.</w:t>
            </w:r>
          </w:p>
          <w:p w14:paraId="5A064C31" w14:textId="77777777" w:rsidR="009D6B67" w:rsidRDefault="00EE5F1F">
            <w:pPr>
              <w:pStyle w:val="Loendilik"/>
              <w:spacing w:line="240" w:lineRule="auto"/>
              <w:ind w:left="0"/>
              <w:jc w:val="both"/>
              <w:rPr>
                <w:rFonts w:asciiTheme="majorHAnsi" w:eastAsia="Times New Roman" w:hAnsiTheme="majorHAnsi"/>
                <w:color w:val="FF0000"/>
                <w:sz w:val="20"/>
                <w:szCs w:val="20"/>
                <w:lang w:val="et-EE"/>
              </w:rPr>
            </w:pPr>
            <w:r>
              <w:rPr>
                <w:rFonts w:asciiTheme="majorHAnsi" w:eastAsia="Times New Roman" w:hAnsiTheme="majorHAnsi"/>
                <w:sz w:val="20"/>
                <w:szCs w:val="20"/>
                <w:lang w:val="et-EE"/>
              </w:rPr>
              <w:t>•</w:t>
            </w:r>
            <w:r>
              <w:rPr>
                <w:rFonts w:asciiTheme="majorHAnsi" w:eastAsia="Times New Roman" w:hAnsiTheme="majorHAnsi"/>
                <w:sz w:val="20"/>
                <w:szCs w:val="20"/>
                <w:lang w:val="et-EE"/>
              </w:rPr>
              <w:tab/>
              <w:t>Panustatakse uuenduslike lahenduste kasutuselevõttu. See hõlmab erinevate tugitehnoloogiate laialdasema kasutamise võimaldamist nii kodukeskkonnas kui ka teenuste osutamisel. Samuti toetatakse meetmeid, mis edendavad teenuste osutamise kvaliteeti ja kättesaadavust, ning tõhustatakse järelevalvet.</w:t>
            </w:r>
          </w:p>
          <w:p w14:paraId="3EA5E205" w14:textId="77777777" w:rsidR="009D6B67" w:rsidRDefault="009D6B67">
            <w:pPr>
              <w:pStyle w:val="Loendilik"/>
              <w:spacing w:line="240" w:lineRule="auto"/>
              <w:ind w:left="0"/>
              <w:jc w:val="both"/>
              <w:rPr>
                <w:rFonts w:asciiTheme="majorHAnsi" w:eastAsia="Times New Roman" w:hAnsiTheme="majorHAnsi"/>
                <w:sz w:val="20"/>
                <w:szCs w:val="20"/>
                <w:lang w:val="et-EE"/>
              </w:rPr>
            </w:pPr>
          </w:p>
          <w:p w14:paraId="7CDCBB12" w14:textId="77777777" w:rsidR="009D6B67" w:rsidRDefault="00EE5F1F">
            <w:pPr>
              <w:pStyle w:val="Loendilik"/>
              <w:spacing w:line="240" w:lineRule="auto"/>
              <w:ind w:left="0"/>
              <w:jc w:val="both"/>
              <w:rPr>
                <w:rFonts w:asciiTheme="majorHAnsi" w:eastAsia="Times New Roman" w:hAnsiTheme="majorHAnsi"/>
                <w:b/>
                <w:bCs/>
                <w:sz w:val="20"/>
                <w:szCs w:val="20"/>
                <w:lang w:val="et-EE"/>
              </w:rPr>
            </w:pPr>
            <w:r>
              <w:rPr>
                <w:rFonts w:asciiTheme="majorHAnsi" w:eastAsia="Times New Roman" w:hAnsiTheme="majorHAnsi"/>
                <w:b/>
                <w:bCs/>
                <w:sz w:val="20"/>
                <w:szCs w:val="20"/>
                <w:lang w:val="et-EE"/>
              </w:rPr>
              <w:t>Hästi toimivad ja piirkondlikult juurdepääsetavad sotsiaalteenused</w:t>
            </w:r>
          </w:p>
          <w:p w14:paraId="3B0198E7" w14:textId="77777777" w:rsidR="009D6B67" w:rsidRDefault="00EE5F1F">
            <w:pPr>
              <w:pStyle w:val="Loendilik"/>
              <w:numPr>
                <w:ilvl w:val="0"/>
                <w:numId w:val="67"/>
              </w:numPr>
              <w:spacing w:line="240" w:lineRule="auto"/>
              <w:jc w:val="both"/>
              <w:rPr>
                <w:rFonts w:asciiTheme="majorHAnsi" w:eastAsia="Times New Roman" w:hAnsiTheme="majorHAnsi"/>
                <w:sz w:val="20"/>
                <w:szCs w:val="20"/>
                <w:lang w:val="et-EE"/>
              </w:rPr>
            </w:pPr>
            <w:r>
              <w:rPr>
                <w:rFonts w:asciiTheme="majorHAnsi" w:eastAsia="Times New Roman" w:hAnsiTheme="majorHAnsi"/>
                <w:sz w:val="20"/>
                <w:szCs w:val="20"/>
                <w:lang w:val="et-EE"/>
              </w:rPr>
              <w:t>Eesti sotsiaalpoliitika eesmärk on luua tingimused ja toetada väärikat elu, iseseisvat toimetulekut, kodus elamist ning vaimsete erivajadustega inimeste ja eakate osalemist ühiskonnas nii kaua kui võimalik. Eesti on loonud uued teenused (nt intervallteenused), katsetab kohalikele omavalitsustele mõeldud teenusemudeleid ja loob kaitstud töökoha teenuse. Iseseisva elu eeltingimus on kvaliteetse sotsiaalse taristu olemasolu ja selliste sotsiaalteenuste kättesaadavus, mis aitavad vältida institutsionaliseerimist ning võimaldavad inimesel elada oma kodus. Sekkumise raames toetatakse eespool kirjeldatud põhimõtetest lähtuvate teenuste arendamist ja pakkumist. Nende teenuste sihtrühmadeks on nii inimesed, kes vajavad pikaajalist hooldust (eakad, puudega inimesed) kui ka hooldajad.</w:t>
            </w:r>
          </w:p>
          <w:p w14:paraId="47539708" w14:textId="77777777" w:rsidR="009D6B67" w:rsidRDefault="00EE5F1F">
            <w:pPr>
              <w:pStyle w:val="Loendilik"/>
              <w:numPr>
                <w:ilvl w:val="0"/>
                <w:numId w:val="90"/>
              </w:numPr>
              <w:spacing w:line="240" w:lineRule="auto"/>
              <w:jc w:val="both"/>
              <w:rPr>
                <w:rFonts w:asciiTheme="majorHAnsi" w:eastAsia="Times New Roman" w:hAnsiTheme="majorHAnsi"/>
                <w:sz w:val="20"/>
                <w:szCs w:val="20"/>
                <w:lang w:val="et-EE"/>
              </w:rPr>
            </w:pPr>
            <w:r>
              <w:rPr>
                <w:rFonts w:asciiTheme="majorHAnsi" w:eastAsia="Times New Roman" w:hAnsiTheme="majorHAnsi"/>
                <w:sz w:val="20"/>
                <w:szCs w:val="20"/>
                <w:lang w:val="et-EE"/>
              </w:rPr>
              <w:t>Samuti arendatakse ja toetatakse dementsuse all kannatavatele inimestele teenuste osutamist, see hõlmab dementsussõbralikke koduteenuseid ning toetavad päevahoiuteenuse, nende kättesaadavust ja kvaliteeti, sh tõenduspõhiste sekkumiste/töömetoodikate rakendamist.</w:t>
            </w:r>
          </w:p>
          <w:p w14:paraId="6CD5E1D3" w14:textId="77777777" w:rsidR="009D6B67" w:rsidRDefault="00EE5F1F">
            <w:pPr>
              <w:pStyle w:val="Loendilik"/>
              <w:numPr>
                <w:ilvl w:val="0"/>
                <w:numId w:val="90"/>
              </w:numPr>
              <w:rPr>
                <w:rFonts w:asciiTheme="majorHAnsi" w:eastAsia="Times New Roman" w:hAnsiTheme="majorHAnsi"/>
                <w:sz w:val="20"/>
                <w:szCs w:val="20"/>
                <w:lang w:val="et-EE"/>
              </w:rPr>
            </w:pPr>
            <w:r>
              <w:rPr>
                <w:rFonts w:asciiTheme="majorHAnsi" w:eastAsia="Times New Roman" w:hAnsiTheme="majorHAnsi"/>
                <w:sz w:val="20"/>
                <w:szCs w:val="20"/>
                <w:lang w:val="et-EE"/>
              </w:rPr>
              <w:t>Teenused moodustavad ühtse terviku ERF sekkumisest tehtavate investeeringutega pikaajalise hoolduse taristusse.</w:t>
            </w:r>
          </w:p>
          <w:p w14:paraId="64454646" w14:textId="77777777" w:rsidR="009D6B67" w:rsidRDefault="009D6B67">
            <w:pPr>
              <w:pStyle w:val="Loendilik"/>
              <w:spacing w:line="240" w:lineRule="auto"/>
              <w:ind w:left="360"/>
              <w:jc w:val="both"/>
              <w:rPr>
                <w:rFonts w:asciiTheme="majorHAnsi" w:eastAsia="Times New Roman" w:hAnsiTheme="majorHAnsi"/>
                <w:sz w:val="20"/>
                <w:szCs w:val="20"/>
                <w:lang w:val="et-EE"/>
              </w:rPr>
            </w:pPr>
          </w:p>
          <w:p w14:paraId="50A5D78D" w14:textId="77777777" w:rsidR="009D6B67" w:rsidRDefault="00EE5F1F">
            <w:pPr>
              <w:pStyle w:val="Loendilik"/>
              <w:spacing w:line="240" w:lineRule="auto"/>
              <w:ind w:left="0"/>
              <w:jc w:val="both"/>
              <w:rPr>
                <w:rFonts w:asciiTheme="majorHAnsi" w:eastAsia="Times New Roman" w:hAnsiTheme="majorHAnsi"/>
                <w:b/>
                <w:bCs/>
                <w:sz w:val="20"/>
                <w:szCs w:val="20"/>
                <w:lang w:val="et-EE"/>
              </w:rPr>
            </w:pPr>
            <w:r>
              <w:rPr>
                <w:rFonts w:asciiTheme="majorHAnsi" w:eastAsia="Times New Roman" w:hAnsiTheme="majorHAnsi"/>
                <w:b/>
                <w:bCs/>
                <w:sz w:val="20"/>
                <w:szCs w:val="20"/>
                <w:lang w:val="et-EE"/>
              </w:rPr>
              <w:t>Kutselised sotsiaaltöötajad ja muu tööjõud pikaajalise hoolduse valdkonnas</w:t>
            </w:r>
          </w:p>
          <w:p w14:paraId="054B1A30" w14:textId="77777777" w:rsidR="009D6B67" w:rsidRDefault="00EE5F1F">
            <w:pPr>
              <w:pStyle w:val="Loendilik"/>
              <w:numPr>
                <w:ilvl w:val="0"/>
                <w:numId w:val="72"/>
              </w:numPr>
              <w:spacing w:line="240" w:lineRule="auto"/>
              <w:jc w:val="both"/>
              <w:rPr>
                <w:rFonts w:asciiTheme="majorHAnsi" w:eastAsia="Times New Roman" w:hAnsiTheme="majorHAnsi"/>
                <w:sz w:val="20"/>
                <w:szCs w:val="20"/>
                <w:lang w:val="et-EE"/>
              </w:rPr>
            </w:pPr>
            <w:r>
              <w:rPr>
                <w:rFonts w:asciiTheme="majorHAnsi" w:eastAsia="Times New Roman" w:hAnsiTheme="majorHAnsi"/>
                <w:sz w:val="20"/>
                <w:szCs w:val="20"/>
                <w:lang w:val="et-EE"/>
              </w:rPr>
              <w:t>Muudatused teenustes toovad kaasa vajaduse uute oskuste järele. Selleks et rahuldada sotsiaalkaitsesektoris nõudlust kvalifitseeritud tööjõu järele, toetada sektorisisest koostööd, koordineerimist riikliku ja kohaliku tasandi, sotsiaal- ja tervishoiusektori vahel ning panustada innovatsiooni, on vaja kaasata sektorisse lisaspetsialiste ja parandada seal juba töötavate inimeste oskusi. Praegu osutatakse pikaajalise hoolduse teenuseid ja abi enam kui 80 000 teenuse osutamise kohas, kuid tegelik vajadus on vähemalt 132 000 kohta. See tähendab, et tööjõu nõudlus on isegi suurem kui 2016. aastal OSKA aruandes prognoositi.</w:t>
            </w:r>
          </w:p>
          <w:p w14:paraId="2D384E5F" w14:textId="7934FD09" w:rsidR="009D6B67" w:rsidRDefault="00EE5F1F" w:rsidP="42443374">
            <w:pPr>
              <w:pStyle w:val="Loendilik"/>
              <w:numPr>
                <w:ilvl w:val="0"/>
                <w:numId w:val="74"/>
              </w:numPr>
              <w:spacing w:line="240" w:lineRule="auto"/>
              <w:jc w:val="both"/>
              <w:rPr>
                <w:rFonts w:asciiTheme="majorHAnsi" w:eastAsia="Times New Roman" w:hAnsiTheme="majorHAnsi"/>
                <w:sz w:val="20"/>
                <w:szCs w:val="20"/>
                <w:lang w:val="et-EE"/>
              </w:rPr>
            </w:pPr>
            <w:r w:rsidRPr="3992A286">
              <w:rPr>
                <w:rFonts w:asciiTheme="majorHAnsi" w:eastAsia="Times New Roman" w:hAnsiTheme="majorHAnsi"/>
                <w:sz w:val="20"/>
                <w:szCs w:val="20"/>
                <w:lang w:val="et-EE"/>
              </w:rPr>
              <w:t>Sekkumise raames suurendatakse seal juba töötavate inimeste pädevusi koolituste, õppematerjalide väljatöötamise, parimate tavade jagamise jne abil. Erilist tähelepanu pööratakse lastega töötavatele spetsialistidele. Toetatavad tegevused hõlmavad nii spetsialistide põhikoolitusi kui ka täiendusõpet.</w:t>
            </w:r>
          </w:p>
          <w:p w14:paraId="3E766511" w14:textId="438D4280" w:rsidR="009D6B67" w:rsidRDefault="00EE5F1F" w:rsidP="27FCA9B0">
            <w:pPr>
              <w:numPr>
                <w:ilvl w:val="0"/>
                <w:numId w:val="75"/>
              </w:numPr>
              <w:spacing w:line="240" w:lineRule="auto"/>
              <w:jc w:val="both"/>
              <w:rPr>
                <w:rFonts w:asciiTheme="majorHAnsi" w:eastAsia="Times New Roman" w:hAnsiTheme="majorHAnsi"/>
                <w:szCs w:val="24"/>
                <w:lang w:val="et-EE"/>
              </w:rPr>
            </w:pPr>
            <w:r w:rsidRPr="27FCA9B0">
              <w:rPr>
                <w:rFonts w:asciiTheme="majorHAnsi" w:eastAsia="Times New Roman" w:hAnsiTheme="majorHAnsi"/>
                <w:sz w:val="20"/>
                <w:szCs w:val="20"/>
                <w:lang w:val="et-EE"/>
              </w:rPr>
              <w:t>Sotsiaaltöötajate kvalifikatsioonibaas algab õppekavadest ja koolitusest, mis vastavad tööturu vajadustele, st kvaliteetsest täiendusõppest. Sotsiaalvaldkond võib aidata eelkõige leida erikoolituse pakkujaid ja vajaduse korral saada koolitust teemadel, mis on omased kitsamatele sihtrühmadele ning mida ei ole otstarbekas arendada näiteks kõrghariduse raames.</w:t>
            </w:r>
          </w:p>
          <w:p w14:paraId="5F10070E" w14:textId="77777777" w:rsidR="009D6B67" w:rsidRDefault="00EE5F1F">
            <w:pPr>
              <w:pStyle w:val="Loendilik"/>
              <w:numPr>
                <w:ilvl w:val="0"/>
                <w:numId w:val="72"/>
              </w:numPr>
              <w:spacing w:line="240" w:lineRule="auto"/>
              <w:jc w:val="both"/>
              <w:rPr>
                <w:rFonts w:asciiTheme="majorHAnsi" w:eastAsia="Times New Roman" w:hAnsiTheme="majorHAnsi"/>
                <w:sz w:val="20"/>
                <w:szCs w:val="20"/>
                <w:lang w:val="et-EE"/>
              </w:rPr>
            </w:pPr>
            <w:r>
              <w:rPr>
                <w:rFonts w:asciiTheme="majorHAnsi" w:eastAsia="Times New Roman" w:hAnsiTheme="majorHAnsi"/>
                <w:sz w:val="20"/>
                <w:szCs w:val="20"/>
                <w:lang w:val="et-EE"/>
              </w:rPr>
              <w:t>Panustatakse digipädevuste suurendamisse sektoris.</w:t>
            </w:r>
          </w:p>
          <w:p w14:paraId="04EB81AD" w14:textId="77777777" w:rsidR="009D6B67" w:rsidRDefault="00EE5F1F">
            <w:pPr>
              <w:spacing w:line="240" w:lineRule="auto"/>
              <w:jc w:val="both"/>
              <w:rPr>
                <w:rFonts w:asciiTheme="majorHAnsi" w:eastAsia="Times New Roman" w:hAnsiTheme="majorHAnsi"/>
                <w:sz w:val="20"/>
                <w:szCs w:val="20"/>
                <w:lang w:val="et-EE"/>
              </w:rPr>
            </w:pPr>
            <w:r>
              <w:rPr>
                <w:rFonts w:asciiTheme="majorHAnsi" w:eastAsia="Times New Roman" w:hAnsiTheme="majorHAnsi"/>
                <w:sz w:val="20"/>
                <w:szCs w:val="20"/>
                <w:lang w:val="et-EE"/>
              </w:rPr>
              <w:t xml:space="preserve">Sekkumise raames toetatakse projektide elluviimist, mis parandavad sotsiaalteenuste teenuste kättesaadavust ja kvaliteeti. Kvaliteedikriteeriumid lepitakse kokku õiguslikul tasandil – täpsustatakse pikaajalise hoolduse mõiste, KOV rolli hoolduskoormusega inimeste toetusvajaduse väljaselgitamisel, samuti KOVide roll eelistada </w:t>
            </w:r>
            <w:r>
              <w:rPr>
                <w:rFonts w:asciiTheme="majorHAnsi" w:eastAsia="Times New Roman" w:hAnsiTheme="majorHAnsi"/>
                <w:sz w:val="20"/>
                <w:szCs w:val="20"/>
                <w:lang w:val="et-EE"/>
              </w:rPr>
              <w:lastRenderedPageBreak/>
              <w:t>kodus elamist toetavate teenuste pakkumist asutuspõhisele hooldusele jne. Investeeringute kaudu toetatakse teenuste integreerimist ja koordineerimist; panustatakse isikukesksete teenuste osutamisse, mis suurendavad inimeste igapäevast toimetulekut ja heaolu nende kodus; toetatakse ettevalmistustöid uute toetusmeetme väljatöötamist eakatele, kes ei suuda üksi toime tulla, kuid vajavad hooldusasutustest vähem abi; katsetatakse uusi uued meetmed uutele sihtrühmadele (nt vaimsete häiretega sõltlased, autismispektri häirega inimesed jne), mis võimaldavad eakatele, erivajadustega inimestele ja hoolduskoormusega inimestele paindlikke töötingimusi; toetatakse tegevusi, mis soosivad tervena ja aktiivsena vananemist; aitavad kaasa keerukate probleemide tõhusamale lahendamisele ning suunavad täiendavaid vahendeid sotsiaalküsimustega tegelemiseks. Sekkumine on tihedalt seotud esieesmärk (k) all punktis 2.1.7 kirjeldatud tegevustega, aga käesolevas peatükis kirjeldatud tegevusi viiakse ellu nö ülalt alla meetodil st toetatavad valdkonnad ja projektid valitakse välja riigi tasandil keskselt vajadusel piirkondlikke eripärasid arvestades. Sekkumise raames antakse eesmärkide saavutamiseks toetust. Investeeringute tegemisel lähtutakse ÜRO Puuetega inimeste õiguste konventsioonist, Euroopa Liidu Põhiõiguste Hartast ja Laste Õiguste konventsioonist ning teistest vastavatest strateegiatest.</w:t>
            </w:r>
          </w:p>
          <w:p w14:paraId="59DA784D"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2D46137E" w14:textId="77777777" w:rsidR="009D6B67" w:rsidRDefault="00EE5F1F">
            <w:pPr>
              <w:spacing w:line="240" w:lineRule="auto"/>
              <w:jc w:val="both"/>
              <w:rPr>
                <w:rStyle w:val="Allmrkuseviide"/>
                <w:lang w:val="et-EE"/>
              </w:rPr>
            </w:pPr>
            <w:r>
              <w:rPr>
                <w:rFonts w:asciiTheme="majorHAnsi" w:eastAsia="Times New Roman" w:hAnsiTheme="majorHAnsi"/>
                <w:sz w:val="20"/>
                <w:szCs w:val="20"/>
                <w:lang w:val="et-EE"/>
              </w:rPr>
              <w:t>Kuna tegemist ei ole tulutoovate tegevustega, siis rakendatakse meetmeid toetuste vormis.</w:t>
            </w:r>
          </w:p>
        </w:tc>
      </w:tr>
    </w:tbl>
    <w:p w14:paraId="1BCA88A3"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963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8"/>
      </w:tblGrid>
      <w:tr w:rsidR="009D6B67" w:rsidRPr="008E5974" w14:paraId="4F544BFC" w14:textId="77777777">
        <w:tc>
          <w:tcPr>
            <w:tcW w:w="9638" w:type="dxa"/>
          </w:tcPr>
          <w:p w14:paraId="43E8A6D0"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Erivajadusega inimesed; hooldusvajadusega inimesed; dementsuse all kannatavad inimesed ja nende pereliikmed; hoolduskoormusega või hoolduskoormuse tekkimise potentsiaaliga inimesed; kohalikud omavalitsused ja kogukonnad; Sotsiaalkindlustusamet; sotsiaal-, tööhõive- ja tervishoiupoliitika kujundajad; sotsiaal-, tööhõive- ja tervishoiutöötajad ning teenuseosutajad; sotsiaal-, haridus-, tööhõive- ja tervishoiusektor; (tehnoloogia)ettevõtted; eestkostesüsteemi osalised, eraõiguslikud ja mittetulunduslikud organisatsioonid.</w:t>
            </w:r>
          </w:p>
        </w:tc>
      </w:tr>
    </w:tbl>
    <w:p w14:paraId="6FF3D4E4"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0F5D50B1" w14:textId="77777777">
        <w:tc>
          <w:tcPr>
            <w:tcW w:w="9628" w:type="dxa"/>
          </w:tcPr>
          <w:p w14:paraId="783B2091" w14:textId="77777777" w:rsidR="009D6B67" w:rsidRDefault="00EE5F1F">
            <w:pPr>
              <w:shd w:val="clear" w:color="auto" w:fill="FFFFFF" w:themeFill="background1"/>
              <w:spacing w:line="240" w:lineRule="auto"/>
              <w:jc w:val="both"/>
              <w:rPr>
                <w:rFonts w:ascii="Cambria" w:eastAsia="Times New Roman" w:hAnsi="Cambria" w:cstheme="minorHAnsi"/>
                <w:b/>
                <w:bCs/>
                <w:i/>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09ED4D14" w14:textId="77777777" w:rsidR="009D6B67" w:rsidRDefault="00EE5F1F">
      <w:pPr>
        <w:shd w:val="clear" w:color="auto" w:fill="FFFFFF" w:themeFill="background1"/>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332E984F" w14:textId="77777777">
        <w:tc>
          <w:tcPr>
            <w:tcW w:w="9628" w:type="dxa"/>
          </w:tcPr>
          <w:p w14:paraId="6FB2A346"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Cambria" w:eastAsia="Times New Roman" w:hAnsi="Cambria" w:cstheme="minorHAnsi"/>
                <w:sz w:val="20"/>
                <w:szCs w:val="20"/>
                <w:lang w:val="et-EE"/>
              </w:rPr>
              <w:t>Kogu Eesti, arvestades piirkondlikke ja kohalikke vajadusi.</w:t>
            </w:r>
          </w:p>
        </w:tc>
      </w:tr>
    </w:tbl>
    <w:p w14:paraId="1D95ED7C" w14:textId="77777777" w:rsidR="009D6B67" w:rsidRDefault="00EE5F1F">
      <w:pPr>
        <w:shd w:val="clear" w:color="auto" w:fill="FFFFFF" w:themeFill="background1"/>
        <w:spacing w:line="240" w:lineRule="auto"/>
        <w:rPr>
          <w:sz w:val="22"/>
          <w:lang w:val="et-EE"/>
        </w:rPr>
      </w:pPr>
      <w:r>
        <w:rPr>
          <w:rFonts w:ascii="Cambria" w:eastAsia="Times New Roman" w:hAnsi="Cambria" w:cstheme="minorHAnsi"/>
          <w:b/>
          <w:bCs/>
          <w:lang w:val="et-EE"/>
        </w:rPr>
        <w:t>Piirkondadevahelised</w:t>
      </w:r>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13FE33B8" w14:textId="77777777">
        <w:tc>
          <w:tcPr>
            <w:tcW w:w="9628" w:type="dxa"/>
          </w:tcPr>
          <w:p w14:paraId="1BC47F46" w14:textId="77777777" w:rsidR="009D6B67" w:rsidRDefault="00EE5F1F">
            <w:pPr>
              <w:shd w:val="clear" w:color="auto" w:fill="FFFFFF" w:themeFill="background1"/>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Piiriülest, riikidevahelist ja piirkondadevahelist koostööd erieesmärgi tasandil kavandatud ei ole.</w:t>
            </w:r>
          </w:p>
          <w:p w14:paraId="5C535002"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Riigi tasandil toetavad sellist koostööd erinevad programmid, milles Eesti osaleb, nt Eesti-Läti programm 2021-2027, Kesk-Läänemere programm 2021-2027, Läänemere piirkonna programm 2021-2027, Interreg Euroopa programm 2021-2027, URBACT IV 2021-2027, ESPON 2030 ja Interact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ohutustamine;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KOVidele suunatud kliima- ja muud kohanemise meetmed; roheoskuste arendamine.</w:t>
            </w:r>
          </w:p>
          <w:p w14:paraId="033143AF" w14:textId="77777777" w:rsidR="009D6B67" w:rsidRDefault="00EE5F1F">
            <w:pPr>
              <w:shd w:val="clear" w:color="auto" w:fill="FFFFFF" w:themeFill="background1"/>
              <w:spacing w:line="240" w:lineRule="auto"/>
              <w:rPr>
                <w:rFonts w:ascii="Cambria" w:eastAsia="Times New Roman" w:hAnsi="Cambria" w:cstheme="minorHAnsi"/>
                <w:bCs/>
                <w:lang w:val="et-EE"/>
              </w:rPr>
            </w:pPr>
            <w:r>
              <w:rPr>
                <w:rFonts w:ascii="Cambria" w:eastAsia="Times New Roman" w:hAnsi="Cambria" w:cstheme="minorHAnsi"/>
                <w:bCs/>
                <w:sz w:val="20"/>
                <w:szCs w:val="20"/>
                <w:lang w:val="et-EE"/>
              </w:rPr>
              <w:t xml:space="preserve">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w:t>
            </w:r>
            <w:r>
              <w:rPr>
                <w:rFonts w:ascii="Cambria" w:eastAsia="Times New Roman" w:hAnsi="Cambria" w:cstheme="minorHAnsi"/>
                <w:bCs/>
                <w:sz w:val="20"/>
                <w:szCs w:val="20"/>
                <w:lang w:val="et-EE"/>
              </w:rPr>
              <w:lastRenderedPageBreak/>
              <w:t>rakendamisel jätkab Välisministeerium rahvusliku koordinaatori rollis ning erinevate asutuste koostöö tugevdamisega.</w:t>
            </w:r>
          </w:p>
        </w:tc>
      </w:tr>
    </w:tbl>
    <w:p w14:paraId="1A12D498" w14:textId="77777777" w:rsidR="009D6B67" w:rsidRDefault="00EE5F1F">
      <w:pPr>
        <w:keepNext/>
        <w:shd w:val="clear" w:color="auto" w:fill="FFFFFF" w:themeFill="background1"/>
        <w:spacing w:line="240" w:lineRule="auto"/>
        <w:rPr>
          <w:sz w:val="22"/>
          <w:lang w:val="et-EE"/>
        </w:rPr>
      </w:pPr>
      <w:r>
        <w:rPr>
          <w:rFonts w:ascii="Cambria" w:hAnsi="Cambria" w:cstheme="minorHAnsi"/>
          <w:b/>
          <w:bCs/>
          <w:lang w:val="et-EE"/>
        </w:rPr>
        <w:lastRenderedPageBreak/>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467BE3F3" w14:textId="77777777">
        <w:tc>
          <w:tcPr>
            <w:tcW w:w="9628" w:type="dxa"/>
          </w:tcPr>
          <w:p w14:paraId="5F727EEB" w14:textId="77777777" w:rsidR="009D6B67" w:rsidRDefault="00EE5F1F">
            <w:pPr>
              <w:shd w:val="clear" w:color="auto" w:fill="FFFFFF" w:themeFill="background1"/>
              <w:spacing w:line="240" w:lineRule="auto"/>
              <w:rPr>
                <w:rFonts w:ascii="Cambria" w:eastAsia="Times New Roman" w:hAnsi="Cambria" w:cstheme="minorHAnsi"/>
                <w:b/>
                <w:bCs/>
                <w:i/>
                <w:lang w:val="et-EE"/>
              </w:rPr>
            </w:pPr>
            <w:r>
              <w:rPr>
                <w:rFonts w:asciiTheme="majorHAnsi" w:hAnsiTheme="majorHAnsi"/>
                <w:sz w:val="20"/>
                <w:szCs w:val="20"/>
                <w:lang w:val="et-EE"/>
              </w:rPr>
              <w:t>Ei kohaldu.</w:t>
            </w:r>
            <w:bookmarkEnd w:id="1569"/>
          </w:p>
        </w:tc>
      </w:tr>
    </w:tbl>
    <w:p w14:paraId="19E4AE4E" w14:textId="77777777" w:rsidR="009D6B67" w:rsidRDefault="00EE5F1F">
      <w:pPr>
        <w:pStyle w:val="Pealkiri5"/>
        <w:keepLines/>
        <w:pageBreakBefore/>
        <w:numPr>
          <w:ilvl w:val="4"/>
          <w:numId w:val="82"/>
        </w:numPr>
        <w:shd w:val="clear" w:color="auto" w:fill="FFFFFF" w:themeFill="background1"/>
        <w:ind w:left="1077" w:hanging="1077"/>
        <w:rPr>
          <w:rFonts w:cstheme="minorHAnsi"/>
          <w:lang w:val="et-EE"/>
        </w:rPr>
      </w:pPr>
      <w:r>
        <w:rPr>
          <w:rFonts w:cstheme="minorHAnsi"/>
          <w:lang w:val="et-EE"/>
        </w:rPr>
        <w:lastRenderedPageBreak/>
        <w:t>Näitajad</w:t>
      </w:r>
    </w:p>
    <w:p w14:paraId="74FFB5AF" w14:textId="2B014F26" w:rsidR="009D6B67" w:rsidRDefault="00EE5F1F">
      <w:pPr>
        <w:pStyle w:val="Pealdis"/>
        <w:keepLines/>
        <w:rPr>
          <w:lang w:val="et-EE"/>
        </w:rPr>
      </w:pPr>
      <w:r>
        <w:rPr>
          <w:lang w:val="et-EE"/>
        </w:rPr>
        <w:t xml:space="preserve">Tabel </w:t>
      </w:r>
      <w:del w:id="1570" w:author="Kaisa Tähe - RAM" w:date="2025-10-13T15:41:00Z" w16du:dateUtc="2025-10-13T12:41:00Z">
        <w:r w:rsidDel="001C690D">
          <w:rPr>
            <w:lang w:val="et-EE"/>
          </w:rPr>
          <w:fldChar w:fldCharType="begin"/>
        </w:r>
        <w:r w:rsidDel="001C690D">
          <w:rPr>
            <w:lang w:val="et-EE"/>
          </w:rPr>
          <w:delInstrText xml:space="preserve"> SEQ Tabel \* ARABIC </w:delInstrText>
        </w:r>
        <w:r w:rsidDel="001C690D">
          <w:rPr>
            <w:lang w:val="et-EE"/>
          </w:rPr>
          <w:fldChar w:fldCharType="separate"/>
        </w:r>
        <w:r w:rsidDel="001C690D">
          <w:rPr>
            <w:lang w:val="et-EE"/>
          </w:rPr>
          <w:delText>116</w:delText>
        </w:r>
        <w:r w:rsidDel="001C690D">
          <w:rPr>
            <w:lang w:val="et-EE"/>
          </w:rPr>
          <w:fldChar w:fldCharType="end"/>
        </w:r>
      </w:del>
      <w:ins w:id="1571" w:author="Kaisa Tähe - RAM" w:date="2025-10-13T15:41:00Z" w16du:dateUtc="2025-10-13T12:41:00Z">
        <w:r w:rsidR="001C690D">
          <w:rPr>
            <w:lang w:val="et-EE"/>
          </w:rPr>
          <w:t>128</w:t>
        </w:r>
      </w:ins>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17"/>
        <w:gridCol w:w="650"/>
        <w:gridCol w:w="1144"/>
        <w:gridCol w:w="1333"/>
        <w:gridCol w:w="1977"/>
        <w:gridCol w:w="1411"/>
        <w:gridCol w:w="1047"/>
        <w:gridCol w:w="986"/>
      </w:tblGrid>
      <w:tr w:rsidR="009D6B67" w14:paraId="4661663F" w14:textId="77777777">
        <w:trPr>
          <w:trHeight w:val="1048"/>
        </w:trPr>
        <w:tc>
          <w:tcPr>
            <w:tcW w:w="238" w:type="pct"/>
            <w:shd w:val="clear" w:color="auto" w:fill="FFFFFF" w:themeFill="background1"/>
            <w:textDirection w:val="btLr"/>
            <w:vAlign w:val="center"/>
          </w:tcPr>
          <w:p w14:paraId="10E9E221"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50" w:type="pct"/>
            <w:shd w:val="clear" w:color="auto" w:fill="FFFFFF" w:themeFill="background1"/>
            <w:textDirection w:val="btLr"/>
            <w:vAlign w:val="center"/>
          </w:tcPr>
          <w:p w14:paraId="7794C0A9"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67" w:type="pct"/>
            <w:shd w:val="clear" w:color="auto" w:fill="FFFFFF" w:themeFill="background1"/>
            <w:textDirection w:val="btLr"/>
            <w:vAlign w:val="center"/>
          </w:tcPr>
          <w:p w14:paraId="20B007D6"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88" w:type="pct"/>
            <w:shd w:val="clear" w:color="auto" w:fill="FFFFFF" w:themeFill="background1"/>
            <w:textDirection w:val="btLr"/>
            <w:vAlign w:val="center"/>
          </w:tcPr>
          <w:p w14:paraId="1C295AB6"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722" w:type="pct"/>
            <w:shd w:val="clear" w:color="auto" w:fill="FFFFFF" w:themeFill="background1"/>
            <w:textDirection w:val="btLr"/>
            <w:vAlign w:val="center"/>
          </w:tcPr>
          <w:p w14:paraId="7989B3E8"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859" w:type="pct"/>
            <w:shd w:val="clear" w:color="auto" w:fill="FFFFFF" w:themeFill="background1"/>
            <w:textDirection w:val="btLr"/>
            <w:vAlign w:val="center"/>
          </w:tcPr>
          <w:p w14:paraId="32C7C989"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762" w:type="pct"/>
            <w:shd w:val="clear" w:color="auto" w:fill="FFFFFF" w:themeFill="background1"/>
            <w:textDirection w:val="btLr"/>
            <w:vAlign w:val="center"/>
          </w:tcPr>
          <w:p w14:paraId="358B6928"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73" w:type="pct"/>
            <w:shd w:val="clear" w:color="auto" w:fill="FFFFFF" w:themeFill="background1"/>
            <w:textDirection w:val="btLr"/>
            <w:vAlign w:val="center"/>
          </w:tcPr>
          <w:p w14:paraId="404DFBF2" w14:textId="77777777" w:rsidR="009D6B67" w:rsidRDefault="00EE5F1F">
            <w:pPr>
              <w:pStyle w:val="Text1"/>
              <w:keepLines/>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0AC759A5" w14:textId="77777777" w:rsidR="009D6B67" w:rsidRDefault="009D6B67">
            <w:pPr>
              <w:pStyle w:val="Text1"/>
              <w:keepLines/>
              <w:spacing w:before="0" w:after="0" w:line="240" w:lineRule="auto"/>
              <w:ind w:left="0"/>
              <w:jc w:val="center"/>
              <w:rPr>
                <w:rFonts w:ascii="Cambria" w:hAnsi="Cambria" w:cstheme="minorHAnsi"/>
                <w:b/>
                <w:bCs/>
                <w:sz w:val="20"/>
                <w:szCs w:val="20"/>
                <w:lang w:val="et-EE"/>
              </w:rPr>
            </w:pPr>
          </w:p>
        </w:tc>
        <w:tc>
          <w:tcPr>
            <w:tcW w:w="541" w:type="pct"/>
            <w:shd w:val="clear" w:color="auto" w:fill="FFFFFF" w:themeFill="background1"/>
            <w:textDirection w:val="btLr"/>
            <w:vAlign w:val="center"/>
          </w:tcPr>
          <w:p w14:paraId="1CC6C38B" w14:textId="77777777" w:rsidR="009D6B67" w:rsidRDefault="00EE5F1F">
            <w:pPr>
              <w:pStyle w:val="Text1"/>
              <w:keepLines/>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1048729B" w14:textId="77777777" w:rsidR="009D6B67" w:rsidRDefault="009D6B67">
            <w:pPr>
              <w:pStyle w:val="Text1"/>
              <w:keepLines/>
              <w:spacing w:before="0" w:after="0" w:line="240" w:lineRule="auto"/>
              <w:ind w:left="0"/>
              <w:jc w:val="center"/>
              <w:rPr>
                <w:rFonts w:ascii="Cambria" w:hAnsi="Cambria" w:cstheme="minorHAnsi"/>
                <w:b/>
                <w:bCs/>
                <w:sz w:val="20"/>
                <w:szCs w:val="20"/>
                <w:lang w:val="et-EE"/>
              </w:rPr>
            </w:pPr>
          </w:p>
        </w:tc>
      </w:tr>
      <w:tr w:rsidR="009D6B67" w14:paraId="3AC6AF8B" w14:textId="77777777">
        <w:trPr>
          <w:trHeight w:val="340"/>
        </w:trPr>
        <w:tc>
          <w:tcPr>
            <w:tcW w:w="238" w:type="pct"/>
            <w:shd w:val="clear" w:color="auto" w:fill="FFFFFF" w:themeFill="background1"/>
          </w:tcPr>
          <w:p w14:paraId="219C52BC"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50" w:type="pct"/>
            <w:shd w:val="clear" w:color="auto" w:fill="FFFFFF" w:themeFill="background1"/>
          </w:tcPr>
          <w:p w14:paraId="051EB398" w14:textId="77777777" w:rsidR="009D6B67" w:rsidRDefault="00EE5F1F">
            <w:pPr>
              <w:pStyle w:val="Text1"/>
              <w:keepLines/>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k</w:t>
            </w:r>
          </w:p>
        </w:tc>
        <w:tc>
          <w:tcPr>
            <w:tcW w:w="367" w:type="pct"/>
            <w:shd w:val="clear" w:color="auto" w:fill="FFFFFF" w:themeFill="background1"/>
          </w:tcPr>
          <w:p w14:paraId="05DC71AA" w14:textId="77777777" w:rsidR="009D6B67" w:rsidRDefault="00EE5F1F">
            <w:pPr>
              <w:pStyle w:val="Text1"/>
              <w:keepLines/>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ESF+</w:t>
            </w:r>
          </w:p>
        </w:tc>
        <w:tc>
          <w:tcPr>
            <w:tcW w:w="588" w:type="pct"/>
            <w:shd w:val="clear" w:color="auto" w:fill="FFFFFF" w:themeFill="background1"/>
          </w:tcPr>
          <w:p w14:paraId="75013702" w14:textId="77777777" w:rsidR="009D6B67" w:rsidRDefault="00EE5F1F">
            <w:pPr>
              <w:pStyle w:val="Text1"/>
              <w:keepLines/>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Ülemineku</w:t>
            </w:r>
          </w:p>
        </w:tc>
        <w:tc>
          <w:tcPr>
            <w:tcW w:w="722" w:type="pct"/>
          </w:tcPr>
          <w:p w14:paraId="4AA84708"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PSO39</w:t>
            </w:r>
          </w:p>
        </w:tc>
        <w:tc>
          <w:tcPr>
            <w:tcW w:w="859" w:type="pct"/>
          </w:tcPr>
          <w:p w14:paraId="34B9C8C3" w14:textId="77777777" w:rsidR="009D6B67" w:rsidRDefault="00EE5F1F">
            <w:pPr>
              <w:keepLines/>
              <w:spacing w:before="0" w:after="0" w:line="240" w:lineRule="auto"/>
              <w:rPr>
                <w:rFonts w:ascii="Cambria" w:hAnsi="Cambria" w:cstheme="minorBidi"/>
                <w:sz w:val="20"/>
                <w:szCs w:val="20"/>
                <w:lang w:val="et-EE"/>
              </w:rPr>
            </w:pPr>
            <w:bookmarkStart w:id="1572" w:name="OLE_LINK61"/>
            <w:r>
              <w:rPr>
                <w:rFonts w:ascii="Cambria" w:hAnsi="Cambria" w:cstheme="minorBidi"/>
                <w:sz w:val="20"/>
                <w:szCs w:val="20"/>
                <w:lang w:val="et-EE"/>
              </w:rPr>
              <w:t>Hoolekandeteenuste saajate arv</w:t>
            </w:r>
            <w:bookmarkEnd w:id="1572"/>
          </w:p>
          <w:p w14:paraId="5657A5EC" w14:textId="77777777" w:rsidR="009D6B67" w:rsidRDefault="009D6B67">
            <w:pPr>
              <w:pStyle w:val="Text1"/>
              <w:keepLines/>
              <w:spacing w:before="0" w:after="0" w:line="240" w:lineRule="auto"/>
              <w:ind w:left="0"/>
              <w:rPr>
                <w:rFonts w:ascii="Cambria" w:hAnsi="Cambria" w:cstheme="minorHAnsi"/>
                <w:sz w:val="20"/>
                <w:szCs w:val="20"/>
                <w:lang w:val="et-EE"/>
              </w:rPr>
            </w:pPr>
          </w:p>
        </w:tc>
        <w:tc>
          <w:tcPr>
            <w:tcW w:w="762" w:type="pct"/>
          </w:tcPr>
          <w:p w14:paraId="7B853AB4" w14:textId="77777777" w:rsidR="009D6B67" w:rsidRDefault="00EE5F1F">
            <w:pPr>
              <w:pStyle w:val="Text1"/>
              <w:keepLines/>
              <w:spacing w:before="0" w:after="0" w:line="240" w:lineRule="auto"/>
              <w:ind w:left="0"/>
              <w:rPr>
                <w:rFonts w:ascii="Cambria" w:hAnsi="Cambria" w:cstheme="minorBidi"/>
                <w:sz w:val="20"/>
                <w:szCs w:val="20"/>
                <w:lang w:val="et-EE"/>
              </w:rPr>
            </w:pPr>
            <w:r>
              <w:rPr>
                <w:rFonts w:ascii="Cambria" w:hAnsi="Cambria" w:cstheme="minorBidi"/>
                <w:sz w:val="20"/>
                <w:szCs w:val="20"/>
                <w:lang w:val="et-EE"/>
              </w:rPr>
              <w:t>Arv</w:t>
            </w:r>
          </w:p>
        </w:tc>
        <w:tc>
          <w:tcPr>
            <w:tcW w:w="573" w:type="pct"/>
          </w:tcPr>
          <w:p w14:paraId="412A01C7"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900</w:t>
            </w:r>
          </w:p>
        </w:tc>
        <w:tc>
          <w:tcPr>
            <w:tcW w:w="541" w:type="pct"/>
          </w:tcPr>
          <w:p w14:paraId="039308D6" w14:textId="77777777" w:rsidR="009D6B67" w:rsidRDefault="00EE5F1F">
            <w:pPr>
              <w:pStyle w:val="Text1"/>
              <w:keepLines/>
              <w:spacing w:before="0" w:after="0" w:line="240" w:lineRule="auto"/>
              <w:ind w:left="0"/>
              <w:rPr>
                <w:rFonts w:ascii="Cambria" w:hAnsi="Cambria" w:cstheme="minorBidi"/>
                <w:sz w:val="20"/>
                <w:szCs w:val="20"/>
                <w:lang w:val="et-EE"/>
              </w:rPr>
            </w:pPr>
            <w:r>
              <w:rPr>
                <w:rFonts w:ascii="Cambria" w:hAnsi="Cambria" w:cstheme="minorBidi"/>
                <w:sz w:val="20"/>
                <w:szCs w:val="20"/>
                <w:lang w:val="et-EE"/>
              </w:rPr>
              <w:t>8770</w:t>
            </w:r>
          </w:p>
        </w:tc>
      </w:tr>
    </w:tbl>
    <w:p w14:paraId="73492B01" w14:textId="0E61F0B8" w:rsidR="009D6B67" w:rsidRDefault="00EE5F1F">
      <w:pPr>
        <w:pStyle w:val="Pealdis"/>
        <w:keepNext/>
        <w:keepLines/>
        <w:jc w:val="left"/>
        <w:rPr>
          <w:b w:val="0"/>
          <w:sz w:val="22"/>
          <w:lang w:val="et-EE"/>
        </w:rPr>
      </w:pPr>
      <w:r>
        <w:rPr>
          <w:lang w:val="et-EE"/>
        </w:rPr>
        <w:t xml:space="preserve">Tabel </w:t>
      </w:r>
      <w:del w:id="1573" w:author="Kaisa Tähe - RAM" w:date="2025-10-13T15:41:00Z" w16du:dateUtc="2025-10-13T12:41:00Z">
        <w:r w:rsidDel="001C690D">
          <w:rPr>
            <w:lang w:val="et-EE"/>
          </w:rPr>
          <w:fldChar w:fldCharType="begin"/>
        </w:r>
        <w:r w:rsidDel="001C690D">
          <w:rPr>
            <w:lang w:val="et-EE"/>
          </w:rPr>
          <w:delInstrText xml:space="preserve"> SEQ Tabel \* ARABIC </w:delInstrText>
        </w:r>
        <w:r w:rsidDel="001C690D">
          <w:rPr>
            <w:lang w:val="et-EE"/>
          </w:rPr>
          <w:fldChar w:fldCharType="separate"/>
        </w:r>
        <w:r w:rsidDel="001C690D">
          <w:rPr>
            <w:lang w:val="et-EE"/>
          </w:rPr>
          <w:delText>117</w:delText>
        </w:r>
        <w:r w:rsidDel="001C690D">
          <w:rPr>
            <w:lang w:val="et-EE"/>
          </w:rPr>
          <w:fldChar w:fldCharType="end"/>
        </w:r>
      </w:del>
      <w:ins w:id="1574" w:author="Kaisa Tähe - RAM" w:date="2025-10-13T15:41:00Z" w16du:dateUtc="2025-10-13T12:41:00Z">
        <w:r w:rsidR="001C690D">
          <w:rPr>
            <w:lang w:val="et-EE"/>
          </w:rPr>
          <w:t>129</w:t>
        </w:r>
      </w:ins>
      <w:r>
        <w:rPr>
          <w:lang w:val="et-EE"/>
        </w:rPr>
        <w:t>: Tulemusnäitajad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463"/>
        <w:gridCol w:w="649"/>
        <w:gridCol w:w="1144"/>
        <w:gridCol w:w="775"/>
        <w:gridCol w:w="2036"/>
        <w:gridCol w:w="921"/>
        <w:gridCol w:w="776"/>
        <w:gridCol w:w="681"/>
        <w:gridCol w:w="616"/>
        <w:gridCol w:w="1104"/>
      </w:tblGrid>
      <w:tr w:rsidR="009D6B67" w14:paraId="64DBC1C2" w14:textId="77777777">
        <w:trPr>
          <w:trHeight w:val="1591"/>
        </w:trPr>
        <w:tc>
          <w:tcPr>
            <w:tcW w:w="237" w:type="pct"/>
            <w:shd w:val="clear" w:color="auto" w:fill="FFFFFF" w:themeFill="background1"/>
            <w:textDirection w:val="btLr"/>
            <w:vAlign w:val="center"/>
          </w:tcPr>
          <w:p w14:paraId="5903B874"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237" w:type="pct"/>
            <w:shd w:val="clear" w:color="auto" w:fill="FFFFFF" w:themeFill="background1"/>
            <w:textDirection w:val="btLr"/>
            <w:vAlign w:val="center"/>
          </w:tcPr>
          <w:p w14:paraId="7EC813FA"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5CB355DB"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66F18C19"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32" w:type="pct"/>
            <w:shd w:val="clear" w:color="auto" w:fill="FFFFFF" w:themeFill="background1"/>
            <w:textDirection w:val="btLr"/>
            <w:vAlign w:val="center"/>
          </w:tcPr>
          <w:p w14:paraId="5B98773E"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104" w:type="pct"/>
            <w:shd w:val="clear" w:color="auto" w:fill="FFFFFF" w:themeFill="background1"/>
            <w:textDirection w:val="btLr"/>
            <w:vAlign w:val="center"/>
          </w:tcPr>
          <w:p w14:paraId="03236F67"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516" w:type="pct"/>
            <w:shd w:val="clear" w:color="auto" w:fill="FFFFFF" w:themeFill="background1"/>
            <w:textDirection w:val="btLr"/>
            <w:vAlign w:val="center"/>
          </w:tcPr>
          <w:p w14:paraId="017568C9"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441" w:type="pct"/>
            <w:shd w:val="clear" w:color="auto" w:fill="FFFFFF" w:themeFill="background1"/>
            <w:textDirection w:val="btLr"/>
            <w:vAlign w:val="center"/>
          </w:tcPr>
          <w:p w14:paraId="10419A80"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391" w:type="pct"/>
            <w:shd w:val="clear" w:color="auto" w:fill="FFFFFF" w:themeFill="background1"/>
            <w:textDirection w:val="btLr"/>
            <w:vAlign w:val="center"/>
          </w:tcPr>
          <w:p w14:paraId="3FD0E2CE"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357" w:type="pct"/>
            <w:shd w:val="clear" w:color="auto" w:fill="FFFFFF" w:themeFill="background1"/>
            <w:textDirection w:val="btLr"/>
            <w:vAlign w:val="center"/>
          </w:tcPr>
          <w:p w14:paraId="4B99DC66" w14:textId="77777777" w:rsidR="009D6B67" w:rsidRDefault="00EE5F1F">
            <w:pPr>
              <w:pStyle w:val="Text1"/>
              <w:keepLines/>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8A8FFC2" w14:textId="77777777" w:rsidR="009D6B67" w:rsidRDefault="009D6B67">
            <w:pPr>
              <w:pStyle w:val="Text1"/>
              <w:keepLines/>
              <w:spacing w:before="0" w:after="0" w:line="240" w:lineRule="auto"/>
              <w:ind w:left="0"/>
              <w:jc w:val="center"/>
              <w:rPr>
                <w:rFonts w:ascii="Cambria" w:hAnsi="Cambria" w:cstheme="minorHAnsi"/>
                <w:b/>
                <w:bCs/>
                <w:sz w:val="20"/>
                <w:szCs w:val="20"/>
                <w:lang w:val="et-EE"/>
              </w:rPr>
            </w:pPr>
          </w:p>
        </w:tc>
        <w:tc>
          <w:tcPr>
            <w:tcW w:w="353" w:type="pct"/>
            <w:shd w:val="clear" w:color="auto" w:fill="FFFFFF" w:themeFill="background1"/>
            <w:textDirection w:val="btLr"/>
            <w:vAlign w:val="center"/>
          </w:tcPr>
          <w:p w14:paraId="366892FD"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0F3065B4" w14:textId="77777777">
        <w:trPr>
          <w:trHeight w:val="434"/>
        </w:trPr>
        <w:tc>
          <w:tcPr>
            <w:tcW w:w="237" w:type="pct"/>
            <w:shd w:val="clear" w:color="auto" w:fill="FFFFFF" w:themeFill="background1"/>
          </w:tcPr>
          <w:p w14:paraId="5DA5251D"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7" w:type="pct"/>
            <w:shd w:val="clear" w:color="auto" w:fill="FFFFFF" w:themeFill="background1"/>
          </w:tcPr>
          <w:p w14:paraId="238DAA1F"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k</w:t>
            </w:r>
          </w:p>
        </w:tc>
        <w:tc>
          <w:tcPr>
            <w:tcW w:w="337" w:type="pct"/>
            <w:shd w:val="clear" w:color="auto" w:fill="FFFFFF" w:themeFill="background1"/>
          </w:tcPr>
          <w:p w14:paraId="0CC41FE9"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5B08ED68"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32" w:type="pct"/>
          </w:tcPr>
          <w:p w14:paraId="00889EBA"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PSR33</w:t>
            </w:r>
          </w:p>
        </w:tc>
        <w:tc>
          <w:tcPr>
            <w:tcW w:w="1104" w:type="pct"/>
          </w:tcPr>
          <w:p w14:paraId="143E0749" w14:textId="77777777" w:rsidR="009D6B67" w:rsidRDefault="00EE5F1F">
            <w:pPr>
              <w:pStyle w:val="Text1"/>
              <w:keepLines/>
              <w:spacing w:before="0" w:after="0" w:line="240" w:lineRule="auto"/>
              <w:ind w:left="0"/>
              <w:rPr>
                <w:rFonts w:ascii="Cambria" w:hAnsi="Cambria" w:cstheme="minorBidi"/>
                <w:i/>
                <w:iCs/>
                <w:sz w:val="20"/>
                <w:szCs w:val="20"/>
                <w:lang w:val="et-EE"/>
              </w:rPr>
            </w:pPr>
            <w:bookmarkStart w:id="1575" w:name="OLE_LINK62"/>
            <w:r>
              <w:rPr>
                <w:rFonts w:ascii="Cambria" w:hAnsi="Cambria" w:cstheme="minorBidi"/>
                <w:sz w:val="20"/>
                <w:szCs w:val="20"/>
                <w:lang w:val="et-EE"/>
              </w:rPr>
              <w:t>Osalejate osakaal, kelle toimetulek paranes või säilis</w:t>
            </w:r>
            <w:bookmarkEnd w:id="1575"/>
          </w:p>
        </w:tc>
        <w:tc>
          <w:tcPr>
            <w:tcW w:w="516" w:type="pct"/>
          </w:tcPr>
          <w:p w14:paraId="2AAA3A76" w14:textId="77777777" w:rsidR="009D6B67" w:rsidRDefault="00EE5F1F">
            <w:pPr>
              <w:pStyle w:val="Text1"/>
              <w:keepLines/>
              <w:spacing w:before="0" w:after="0" w:line="240" w:lineRule="auto"/>
              <w:ind w:left="0"/>
              <w:rPr>
                <w:lang w:val="et-EE"/>
              </w:rPr>
            </w:pPr>
            <w:r>
              <w:rPr>
                <w:rFonts w:ascii="Cambria" w:hAnsi="Cambria" w:cstheme="minorBidi"/>
                <w:sz w:val="20"/>
                <w:szCs w:val="20"/>
                <w:lang w:val="et-EE"/>
              </w:rPr>
              <w:t>%</w:t>
            </w:r>
          </w:p>
        </w:tc>
        <w:tc>
          <w:tcPr>
            <w:tcW w:w="441" w:type="pct"/>
          </w:tcPr>
          <w:p w14:paraId="5F919606"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70%</w:t>
            </w:r>
          </w:p>
        </w:tc>
        <w:tc>
          <w:tcPr>
            <w:tcW w:w="391" w:type="pct"/>
          </w:tcPr>
          <w:p w14:paraId="6F353B82"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357" w:type="pct"/>
          </w:tcPr>
          <w:p w14:paraId="6838CBC8" w14:textId="77777777" w:rsidR="009D6B67" w:rsidRDefault="00EE5F1F">
            <w:pPr>
              <w:pStyle w:val="Text1"/>
              <w:keepLines/>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70%</w:t>
            </w:r>
          </w:p>
        </w:tc>
        <w:tc>
          <w:tcPr>
            <w:tcW w:w="353" w:type="pct"/>
          </w:tcPr>
          <w:p w14:paraId="65EEA4AD"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eastAsia="Times New Roman" w:hAnsi="Cambria" w:cstheme="minorBidi"/>
                <w:sz w:val="20"/>
                <w:szCs w:val="20"/>
                <w:lang w:val="et-EE"/>
              </w:rPr>
              <w:t>SFOS, projektide aruanded</w:t>
            </w:r>
          </w:p>
        </w:tc>
      </w:tr>
      <w:tr w:rsidR="009D6B67" w14:paraId="7354BEE9" w14:textId="77777777">
        <w:trPr>
          <w:trHeight w:val="434"/>
        </w:trPr>
        <w:tc>
          <w:tcPr>
            <w:tcW w:w="237" w:type="pct"/>
            <w:shd w:val="clear" w:color="auto" w:fill="FFFFFF" w:themeFill="background1"/>
          </w:tcPr>
          <w:p w14:paraId="4EBA7099"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7" w:type="pct"/>
            <w:shd w:val="clear" w:color="auto" w:fill="FFFFFF" w:themeFill="background1"/>
          </w:tcPr>
          <w:p w14:paraId="617E7EFD"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k</w:t>
            </w:r>
          </w:p>
        </w:tc>
        <w:tc>
          <w:tcPr>
            <w:tcW w:w="337" w:type="pct"/>
            <w:shd w:val="clear" w:color="auto" w:fill="FFFFFF" w:themeFill="background1"/>
          </w:tcPr>
          <w:p w14:paraId="4CDA8ED8"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77A6D3A0"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32" w:type="pct"/>
          </w:tcPr>
          <w:p w14:paraId="56119530"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PSR34</w:t>
            </w:r>
          </w:p>
        </w:tc>
        <w:tc>
          <w:tcPr>
            <w:tcW w:w="1104" w:type="pct"/>
          </w:tcPr>
          <w:p w14:paraId="7B953A36" w14:textId="77777777" w:rsidR="009D6B67" w:rsidRDefault="00EE5F1F">
            <w:pPr>
              <w:pStyle w:val="Text1"/>
              <w:keepLines/>
              <w:spacing w:before="0" w:after="0" w:line="240" w:lineRule="auto"/>
              <w:ind w:left="0"/>
              <w:rPr>
                <w:rFonts w:ascii="Cambria" w:hAnsi="Cambria" w:cstheme="minorBidi"/>
                <w:i/>
                <w:iCs/>
                <w:sz w:val="20"/>
                <w:szCs w:val="20"/>
                <w:lang w:val="et-EE"/>
              </w:rPr>
            </w:pPr>
            <w:bookmarkStart w:id="1576" w:name="OLE_LINK63"/>
            <w:r>
              <w:rPr>
                <w:rFonts w:ascii="Cambria" w:hAnsi="Cambria" w:cstheme="minorBidi"/>
                <w:sz w:val="20"/>
                <w:szCs w:val="20"/>
                <w:lang w:val="et-EE"/>
              </w:rPr>
              <w:t>Osalejate osakaal, kelle hoolduskoormusega seotud olukord paranes</w:t>
            </w:r>
            <w:bookmarkEnd w:id="1576"/>
          </w:p>
        </w:tc>
        <w:tc>
          <w:tcPr>
            <w:tcW w:w="516" w:type="pct"/>
          </w:tcPr>
          <w:p w14:paraId="26E71969" w14:textId="77777777" w:rsidR="009D6B67" w:rsidRDefault="00EE5F1F">
            <w:pPr>
              <w:pStyle w:val="Text1"/>
              <w:keepLines/>
              <w:spacing w:before="0" w:after="0" w:line="240" w:lineRule="auto"/>
              <w:ind w:left="0"/>
              <w:rPr>
                <w:lang w:val="et-EE"/>
              </w:rPr>
            </w:pPr>
            <w:r>
              <w:rPr>
                <w:rFonts w:ascii="Cambria" w:hAnsi="Cambria" w:cstheme="minorBidi"/>
                <w:sz w:val="20"/>
                <w:szCs w:val="20"/>
                <w:lang w:val="et-EE"/>
              </w:rPr>
              <w:t>%</w:t>
            </w:r>
          </w:p>
        </w:tc>
        <w:tc>
          <w:tcPr>
            <w:tcW w:w="441" w:type="pct"/>
          </w:tcPr>
          <w:p w14:paraId="0AC6AB49"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70%</w:t>
            </w:r>
          </w:p>
        </w:tc>
        <w:tc>
          <w:tcPr>
            <w:tcW w:w="391" w:type="pct"/>
          </w:tcPr>
          <w:p w14:paraId="02A5D6B5"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357" w:type="pct"/>
          </w:tcPr>
          <w:p w14:paraId="2F2A804C" w14:textId="77777777" w:rsidR="009D6B67" w:rsidRDefault="00EE5F1F">
            <w:pPr>
              <w:pStyle w:val="Text1"/>
              <w:keepLines/>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70%</w:t>
            </w:r>
          </w:p>
        </w:tc>
        <w:tc>
          <w:tcPr>
            <w:tcW w:w="353" w:type="pct"/>
          </w:tcPr>
          <w:p w14:paraId="0C88B357"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eastAsia="Times New Roman" w:hAnsi="Cambria" w:cstheme="minorBidi"/>
                <w:sz w:val="20"/>
                <w:szCs w:val="20"/>
                <w:lang w:val="et-EE"/>
              </w:rPr>
              <w:t>SFOS, projektide aruanded</w:t>
            </w:r>
          </w:p>
        </w:tc>
      </w:tr>
    </w:tbl>
    <w:p w14:paraId="152CD43A" w14:textId="77777777" w:rsidR="009D6B67" w:rsidRDefault="00EE5F1F">
      <w:pPr>
        <w:pStyle w:val="Pealkiri5"/>
        <w:numPr>
          <w:ilvl w:val="4"/>
          <w:numId w:val="82"/>
        </w:numPr>
        <w:shd w:val="clear" w:color="auto" w:fill="FFFFFF" w:themeFill="background1"/>
        <w:rPr>
          <w:rFonts w:cstheme="minorHAnsi"/>
          <w:lang w:val="et-EE"/>
        </w:rPr>
      </w:pPr>
      <w:r>
        <w:rPr>
          <w:rFonts w:cstheme="minorBidi"/>
          <w:lang w:val="et-EE"/>
        </w:rPr>
        <w:t>Programmi rahaliste vahendite (EL) esialgne jaotus sekkumise liigi järgi</w:t>
      </w:r>
    </w:p>
    <w:p w14:paraId="73D677FA" w14:textId="7A9AB2E7" w:rsidR="009D6B67" w:rsidRDefault="00EE5F1F">
      <w:pPr>
        <w:pStyle w:val="Pealdis"/>
        <w:keepNext/>
        <w:jc w:val="left"/>
        <w:rPr>
          <w:rFonts w:ascii="Cambria" w:hAnsi="Cambria" w:cstheme="minorHAnsi"/>
          <w:lang w:val="et-EE"/>
        </w:rPr>
      </w:pPr>
      <w:r>
        <w:rPr>
          <w:lang w:val="et-EE"/>
        </w:rPr>
        <w:t xml:space="preserve">Tabel </w:t>
      </w:r>
      <w:del w:id="1577" w:author="Kaisa Tähe - RAM" w:date="2025-10-13T15:42:00Z" w16du:dateUtc="2025-10-13T12:42:00Z">
        <w:r w:rsidDel="001C690D">
          <w:rPr>
            <w:lang w:val="et-EE"/>
          </w:rPr>
          <w:fldChar w:fldCharType="begin"/>
        </w:r>
        <w:r w:rsidDel="001C690D">
          <w:rPr>
            <w:lang w:val="et-EE"/>
          </w:rPr>
          <w:delInstrText xml:space="preserve"> SEQ Tabel \* ARABIC </w:delInstrText>
        </w:r>
        <w:r w:rsidDel="001C690D">
          <w:rPr>
            <w:lang w:val="et-EE"/>
          </w:rPr>
          <w:fldChar w:fldCharType="separate"/>
        </w:r>
        <w:r w:rsidDel="001C690D">
          <w:rPr>
            <w:lang w:val="et-EE"/>
          </w:rPr>
          <w:delText>118</w:delText>
        </w:r>
        <w:r w:rsidDel="001C690D">
          <w:rPr>
            <w:lang w:val="et-EE"/>
          </w:rPr>
          <w:fldChar w:fldCharType="end"/>
        </w:r>
      </w:del>
      <w:ins w:id="1578" w:author="Kaisa Tähe - RAM" w:date="2025-10-13T15:42:00Z" w16du:dateUtc="2025-10-13T12:42:00Z">
        <w:r w:rsidR="001C690D">
          <w:rPr>
            <w:lang w:val="et-EE"/>
          </w:rPr>
          <w:t>130</w:t>
        </w:r>
      </w:ins>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0BAD84F2" w14:textId="77777777">
        <w:tc>
          <w:tcPr>
            <w:tcW w:w="775" w:type="pct"/>
          </w:tcPr>
          <w:p w14:paraId="05C5B9E5"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HAnsi"/>
                <w:b/>
                <w:bCs/>
                <w:sz w:val="20"/>
                <w:szCs w:val="20"/>
                <w:lang w:val="et-EE"/>
              </w:rPr>
              <w:t>Prioriteedi number</w:t>
            </w:r>
          </w:p>
        </w:tc>
        <w:tc>
          <w:tcPr>
            <w:tcW w:w="422" w:type="pct"/>
          </w:tcPr>
          <w:p w14:paraId="0D793447"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Fond</w:t>
            </w:r>
          </w:p>
        </w:tc>
        <w:tc>
          <w:tcPr>
            <w:tcW w:w="1206" w:type="pct"/>
          </w:tcPr>
          <w:p w14:paraId="7DD7301A"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Piirkonna kategooria</w:t>
            </w:r>
          </w:p>
        </w:tc>
        <w:tc>
          <w:tcPr>
            <w:tcW w:w="1155" w:type="pct"/>
          </w:tcPr>
          <w:p w14:paraId="435D4B02"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Erieesmärk</w:t>
            </w:r>
          </w:p>
        </w:tc>
        <w:tc>
          <w:tcPr>
            <w:tcW w:w="430" w:type="pct"/>
          </w:tcPr>
          <w:p w14:paraId="6D13656A"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Kood</w:t>
            </w:r>
          </w:p>
        </w:tc>
        <w:tc>
          <w:tcPr>
            <w:tcW w:w="1012" w:type="pct"/>
          </w:tcPr>
          <w:p w14:paraId="1C267D9C"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Summa (eurodes)</w:t>
            </w:r>
          </w:p>
        </w:tc>
      </w:tr>
      <w:tr w:rsidR="009D6B67" w14:paraId="34FD9647" w14:textId="77777777">
        <w:tc>
          <w:tcPr>
            <w:tcW w:w="775" w:type="pct"/>
          </w:tcPr>
          <w:p w14:paraId="1AD1DF07"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0065E258"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1206" w:type="pct"/>
          </w:tcPr>
          <w:p w14:paraId="5FA8F26E"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1155" w:type="pct"/>
          </w:tcPr>
          <w:p w14:paraId="6F694318"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k</w:t>
            </w:r>
          </w:p>
        </w:tc>
        <w:tc>
          <w:tcPr>
            <w:tcW w:w="430" w:type="pct"/>
          </w:tcPr>
          <w:p w14:paraId="343FF5D7"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161</w:t>
            </w:r>
          </w:p>
        </w:tc>
        <w:tc>
          <w:tcPr>
            <w:tcW w:w="1012" w:type="pct"/>
          </w:tcPr>
          <w:p w14:paraId="14C71858" w14:textId="1676C979" w:rsidR="009D6B67" w:rsidRDefault="00F70849">
            <w:pPr>
              <w:shd w:val="clear" w:color="auto" w:fill="FFFFFF" w:themeFill="background1"/>
              <w:spacing w:before="60" w:after="60" w:line="240" w:lineRule="auto"/>
              <w:rPr>
                <w:rFonts w:ascii="Cambria" w:hAnsi="Cambria" w:cstheme="minorHAnsi"/>
                <w:sz w:val="20"/>
                <w:szCs w:val="20"/>
                <w:lang w:val="et-EE"/>
              </w:rPr>
            </w:pPr>
            <w:bookmarkStart w:id="1579" w:name="OLE_LINK22"/>
            <w:commentRangeStart w:id="1580"/>
            <w:ins w:id="1581" w:author="Kaisa Tähe - RAM" w:date="2025-07-21T09:13:00Z" w16du:dateUtc="2025-07-21T06:13:00Z">
              <w:r>
                <w:rPr>
                  <w:rFonts w:ascii="Cambria" w:hAnsi="Cambria" w:cstheme="minorHAnsi"/>
                  <w:sz w:val="20"/>
                  <w:szCs w:val="20"/>
                  <w:lang w:val="et-EE"/>
                </w:rPr>
                <w:t>42 660 462</w:t>
              </w:r>
            </w:ins>
            <w:del w:id="1582" w:author="Kaisa Tähe - RAM" w:date="2025-07-21T09:13:00Z" w16du:dateUtc="2025-07-21T06:13:00Z">
              <w:r w:rsidR="00EE5F1F" w:rsidDel="00F70849">
                <w:rPr>
                  <w:rFonts w:ascii="Cambria" w:hAnsi="Cambria" w:cstheme="minorHAnsi"/>
                  <w:sz w:val="20"/>
                  <w:szCs w:val="20"/>
                  <w:lang w:val="et-EE"/>
                </w:rPr>
                <w:delText>43 160 000</w:delText>
              </w:r>
            </w:del>
            <w:bookmarkEnd w:id="1579"/>
            <w:commentRangeEnd w:id="1580"/>
            <w:r w:rsidR="0005209E">
              <w:rPr>
                <w:rStyle w:val="Kommentaariviide"/>
                <w:rFonts w:ascii="Cambria" w:hAnsi="Cambria" w:cstheme="minorHAnsi"/>
                <w:sz w:val="20"/>
                <w:szCs w:val="20"/>
                <w:lang w:val="et-EE"/>
              </w:rPr>
              <w:commentReference w:id="1580"/>
            </w:r>
          </w:p>
        </w:tc>
      </w:tr>
    </w:tbl>
    <w:p w14:paraId="7F7ADF01" w14:textId="1D81FFBF" w:rsidR="009D6B67" w:rsidRDefault="00EE5F1F">
      <w:pPr>
        <w:pStyle w:val="Pealdis"/>
        <w:keepNext/>
        <w:jc w:val="left"/>
        <w:rPr>
          <w:rFonts w:ascii="Cambria" w:hAnsi="Cambria" w:cstheme="minorHAnsi"/>
          <w:lang w:val="et-EE"/>
        </w:rPr>
      </w:pPr>
      <w:r>
        <w:rPr>
          <w:lang w:val="et-EE"/>
        </w:rPr>
        <w:t xml:space="preserve">Tabel </w:t>
      </w:r>
      <w:del w:id="1583" w:author="Kaisa Tähe - RAM" w:date="2025-10-13T15:42:00Z" w16du:dateUtc="2025-10-13T12:42:00Z">
        <w:r w:rsidDel="001C690D">
          <w:rPr>
            <w:lang w:val="et-EE"/>
          </w:rPr>
          <w:fldChar w:fldCharType="begin"/>
        </w:r>
        <w:r w:rsidDel="001C690D">
          <w:rPr>
            <w:lang w:val="et-EE"/>
          </w:rPr>
          <w:delInstrText xml:space="preserve"> SEQ Tabel \* ARABIC </w:delInstrText>
        </w:r>
        <w:r w:rsidDel="001C690D">
          <w:rPr>
            <w:lang w:val="et-EE"/>
          </w:rPr>
          <w:fldChar w:fldCharType="separate"/>
        </w:r>
        <w:r w:rsidDel="001C690D">
          <w:rPr>
            <w:lang w:val="et-EE"/>
          </w:rPr>
          <w:delText>119</w:delText>
        </w:r>
        <w:r w:rsidDel="001C690D">
          <w:rPr>
            <w:lang w:val="et-EE"/>
          </w:rPr>
          <w:fldChar w:fldCharType="end"/>
        </w:r>
      </w:del>
      <w:ins w:id="1584" w:author="Kaisa Tähe - RAM" w:date="2025-10-13T15:42:00Z" w16du:dateUtc="2025-10-13T12:42:00Z">
        <w:r w:rsidR="001C690D">
          <w:rPr>
            <w:lang w:val="et-EE"/>
          </w:rPr>
          <w:t>131</w:t>
        </w:r>
      </w:ins>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29030F5" w14:textId="77777777">
        <w:tc>
          <w:tcPr>
            <w:tcW w:w="775" w:type="pct"/>
          </w:tcPr>
          <w:p w14:paraId="27CA38E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13F6B6D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AD1084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40388D0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54860BCB"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357F5FE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4459A0DB" w14:textId="77777777">
        <w:tc>
          <w:tcPr>
            <w:tcW w:w="775" w:type="pct"/>
          </w:tcPr>
          <w:p w14:paraId="20B31EBE"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6</w:t>
            </w:r>
          </w:p>
        </w:tc>
        <w:tc>
          <w:tcPr>
            <w:tcW w:w="422" w:type="pct"/>
          </w:tcPr>
          <w:p w14:paraId="12AF1CB1"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ESF+</w:t>
            </w:r>
          </w:p>
        </w:tc>
        <w:tc>
          <w:tcPr>
            <w:tcW w:w="1206" w:type="pct"/>
          </w:tcPr>
          <w:p w14:paraId="62EC7895"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eastAsia="Times New Roman" w:hAnsi="Cambria" w:cstheme="minorHAnsi"/>
                <w:sz w:val="20"/>
                <w:szCs w:val="20"/>
                <w:lang w:val="et-EE"/>
              </w:rPr>
              <w:t>Ülemineku</w:t>
            </w:r>
          </w:p>
        </w:tc>
        <w:tc>
          <w:tcPr>
            <w:tcW w:w="1155" w:type="pct"/>
          </w:tcPr>
          <w:p w14:paraId="24DAD482"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k</w:t>
            </w:r>
          </w:p>
        </w:tc>
        <w:tc>
          <w:tcPr>
            <w:tcW w:w="430" w:type="pct"/>
          </w:tcPr>
          <w:p w14:paraId="7A1733AC"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01</w:t>
            </w:r>
          </w:p>
        </w:tc>
        <w:tc>
          <w:tcPr>
            <w:tcW w:w="1012" w:type="pct"/>
          </w:tcPr>
          <w:p w14:paraId="67265361" w14:textId="330C6DB7" w:rsidR="009D6B67" w:rsidRDefault="00F70849">
            <w:pPr>
              <w:shd w:val="clear" w:color="auto" w:fill="FFFFFF" w:themeFill="background1"/>
              <w:spacing w:before="60" w:after="60" w:line="240" w:lineRule="auto"/>
              <w:rPr>
                <w:rFonts w:ascii="Cambria" w:hAnsi="Cambria" w:cstheme="minorHAnsi"/>
                <w:sz w:val="20"/>
                <w:lang w:val="et-EE"/>
              </w:rPr>
            </w:pPr>
            <w:ins w:id="1585" w:author="Kaisa Tähe - RAM" w:date="2025-07-21T09:13:00Z" w16du:dateUtc="2025-07-21T06:13:00Z">
              <w:r>
                <w:rPr>
                  <w:rFonts w:ascii="Cambria" w:hAnsi="Cambria" w:cstheme="minorHAnsi"/>
                  <w:sz w:val="20"/>
                  <w:szCs w:val="20"/>
                  <w:lang w:val="et-EE"/>
                </w:rPr>
                <w:t>42 660 462</w:t>
              </w:r>
            </w:ins>
            <w:del w:id="1586" w:author="Kaisa Tähe - RAM" w:date="2025-07-21T09:13:00Z" w16du:dateUtc="2025-07-21T06:13:00Z">
              <w:r w:rsidR="00EE5F1F" w:rsidDel="00F70849">
                <w:rPr>
                  <w:rFonts w:ascii="Cambria" w:hAnsi="Cambria" w:cstheme="minorHAnsi"/>
                  <w:sz w:val="20"/>
                  <w:szCs w:val="20"/>
                  <w:lang w:val="et-EE"/>
                </w:rPr>
                <w:delText>43 160 000</w:delText>
              </w:r>
            </w:del>
          </w:p>
        </w:tc>
      </w:tr>
    </w:tbl>
    <w:p w14:paraId="3D7CCB9F" w14:textId="700F742A" w:rsidR="009D6B67" w:rsidRDefault="00EE5F1F">
      <w:pPr>
        <w:pStyle w:val="Pealdis"/>
        <w:keepNext/>
        <w:jc w:val="left"/>
        <w:rPr>
          <w:rFonts w:ascii="Cambria" w:hAnsi="Cambria" w:cstheme="minorHAnsi"/>
          <w:lang w:val="et-EE"/>
        </w:rPr>
      </w:pPr>
      <w:r>
        <w:rPr>
          <w:lang w:val="et-EE"/>
        </w:rPr>
        <w:t xml:space="preserve">Tabel </w:t>
      </w:r>
      <w:del w:id="1587" w:author="Kaisa Tähe - RAM" w:date="2025-10-13T15:42:00Z" w16du:dateUtc="2025-10-13T12:42:00Z">
        <w:r w:rsidDel="001C690D">
          <w:rPr>
            <w:lang w:val="et-EE"/>
          </w:rPr>
          <w:fldChar w:fldCharType="begin"/>
        </w:r>
        <w:r w:rsidDel="001C690D">
          <w:rPr>
            <w:lang w:val="et-EE"/>
          </w:rPr>
          <w:delInstrText xml:space="preserve"> SEQ Tabel \* ARABIC </w:delInstrText>
        </w:r>
        <w:r w:rsidDel="001C690D">
          <w:rPr>
            <w:lang w:val="et-EE"/>
          </w:rPr>
          <w:fldChar w:fldCharType="separate"/>
        </w:r>
        <w:r w:rsidDel="001C690D">
          <w:rPr>
            <w:lang w:val="et-EE"/>
          </w:rPr>
          <w:delText>120</w:delText>
        </w:r>
        <w:r w:rsidDel="001C690D">
          <w:rPr>
            <w:lang w:val="et-EE"/>
          </w:rPr>
          <w:fldChar w:fldCharType="end"/>
        </w:r>
      </w:del>
      <w:ins w:id="1588" w:author="Kaisa Tähe - RAM" w:date="2025-10-13T15:42:00Z" w16du:dateUtc="2025-10-13T12:42:00Z">
        <w:r w:rsidR="001C690D">
          <w:rPr>
            <w:lang w:val="et-EE"/>
          </w:rPr>
          <w:t>132</w:t>
        </w:r>
      </w:ins>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2EAD317A" w14:textId="77777777">
        <w:tc>
          <w:tcPr>
            <w:tcW w:w="775" w:type="pct"/>
          </w:tcPr>
          <w:p w14:paraId="779C795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48E7CBA2"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F7BD532"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4CAEED14"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6DC9F34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7787C56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7ED37577" w14:textId="77777777">
        <w:tc>
          <w:tcPr>
            <w:tcW w:w="775" w:type="pct"/>
          </w:tcPr>
          <w:p w14:paraId="454FD130"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6</w:t>
            </w:r>
          </w:p>
        </w:tc>
        <w:tc>
          <w:tcPr>
            <w:tcW w:w="422" w:type="pct"/>
          </w:tcPr>
          <w:p w14:paraId="2218FD4D"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ESF+</w:t>
            </w:r>
          </w:p>
        </w:tc>
        <w:tc>
          <w:tcPr>
            <w:tcW w:w="1206" w:type="pct"/>
          </w:tcPr>
          <w:p w14:paraId="33BA24CD"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eastAsia="Times New Roman" w:hAnsi="Cambria" w:cstheme="minorHAnsi"/>
                <w:sz w:val="20"/>
                <w:szCs w:val="20"/>
                <w:lang w:val="et-EE"/>
              </w:rPr>
              <w:t>Ülemineku</w:t>
            </w:r>
          </w:p>
        </w:tc>
        <w:tc>
          <w:tcPr>
            <w:tcW w:w="1155" w:type="pct"/>
          </w:tcPr>
          <w:p w14:paraId="07229E4C"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k</w:t>
            </w:r>
          </w:p>
        </w:tc>
        <w:tc>
          <w:tcPr>
            <w:tcW w:w="430" w:type="pct"/>
          </w:tcPr>
          <w:p w14:paraId="561F8A92"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33</w:t>
            </w:r>
          </w:p>
        </w:tc>
        <w:tc>
          <w:tcPr>
            <w:tcW w:w="1012" w:type="pct"/>
          </w:tcPr>
          <w:p w14:paraId="1313EF63" w14:textId="7761C03F" w:rsidR="009D6B67" w:rsidRDefault="00F70849">
            <w:pPr>
              <w:shd w:val="clear" w:color="auto" w:fill="FFFFFF" w:themeFill="background1"/>
              <w:spacing w:before="60" w:after="60" w:line="240" w:lineRule="auto"/>
              <w:rPr>
                <w:rFonts w:ascii="Cambria" w:hAnsi="Cambria" w:cstheme="minorHAnsi"/>
                <w:sz w:val="20"/>
                <w:lang w:val="et-EE"/>
              </w:rPr>
            </w:pPr>
            <w:ins w:id="1589" w:author="Kaisa Tähe - RAM" w:date="2025-07-21T09:13:00Z" w16du:dateUtc="2025-07-21T06:13:00Z">
              <w:r>
                <w:rPr>
                  <w:rFonts w:ascii="Cambria" w:hAnsi="Cambria" w:cstheme="minorHAnsi"/>
                  <w:sz w:val="20"/>
                  <w:szCs w:val="20"/>
                  <w:lang w:val="et-EE"/>
                </w:rPr>
                <w:t>42 660 462</w:t>
              </w:r>
            </w:ins>
            <w:del w:id="1590" w:author="Kaisa Tähe - RAM" w:date="2025-07-21T09:13:00Z" w16du:dateUtc="2025-07-21T06:13:00Z">
              <w:r w:rsidR="00EE5F1F" w:rsidDel="00F70849">
                <w:rPr>
                  <w:rFonts w:ascii="Cambria" w:hAnsi="Cambria" w:cstheme="minorHAnsi"/>
                  <w:sz w:val="20"/>
                  <w:szCs w:val="20"/>
                  <w:lang w:val="et-EE"/>
                </w:rPr>
                <w:delText>43 160 000</w:delText>
              </w:r>
            </w:del>
          </w:p>
        </w:tc>
      </w:tr>
    </w:tbl>
    <w:p w14:paraId="114E4188" w14:textId="134D88B5" w:rsidR="009D6B67" w:rsidRDefault="00EE5F1F">
      <w:pPr>
        <w:pStyle w:val="Pealdis"/>
        <w:keepNext/>
        <w:jc w:val="left"/>
        <w:rPr>
          <w:rFonts w:ascii="Cambria" w:hAnsi="Cambria" w:cstheme="minorHAnsi"/>
          <w:lang w:val="et-EE"/>
        </w:rPr>
      </w:pPr>
      <w:r>
        <w:rPr>
          <w:lang w:val="et-EE"/>
        </w:rPr>
        <w:t xml:space="preserve">Tabel </w:t>
      </w:r>
      <w:del w:id="1591" w:author="Kaisa Tähe - RAM" w:date="2025-10-13T15:42:00Z" w16du:dateUtc="2025-10-13T12:42:00Z">
        <w:r w:rsidDel="001C690D">
          <w:rPr>
            <w:lang w:val="et-EE"/>
          </w:rPr>
          <w:fldChar w:fldCharType="begin"/>
        </w:r>
        <w:r w:rsidDel="001C690D">
          <w:rPr>
            <w:lang w:val="et-EE"/>
          </w:rPr>
          <w:delInstrText xml:space="preserve"> SEQ Tabel \* ARABIC </w:delInstrText>
        </w:r>
        <w:r w:rsidDel="001C690D">
          <w:rPr>
            <w:lang w:val="et-EE"/>
          </w:rPr>
          <w:fldChar w:fldCharType="separate"/>
        </w:r>
        <w:r w:rsidDel="001C690D">
          <w:rPr>
            <w:lang w:val="et-EE"/>
          </w:rPr>
          <w:delText>121</w:delText>
        </w:r>
        <w:r w:rsidDel="001C690D">
          <w:rPr>
            <w:lang w:val="et-EE"/>
          </w:rPr>
          <w:fldChar w:fldCharType="end"/>
        </w:r>
      </w:del>
      <w:ins w:id="1592" w:author="Kaisa Tähe - RAM" w:date="2025-10-13T15:42:00Z" w16du:dateUtc="2025-10-13T12:42:00Z">
        <w:r w:rsidR="001C690D">
          <w:rPr>
            <w:lang w:val="et-EE"/>
          </w:rPr>
          <w:t>133</w:t>
        </w:r>
      </w:ins>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16FDFE09" w14:textId="77777777">
        <w:tc>
          <w:tcPr>
            <w:tcW w:w="775" w:type="pct"/>
          </w:tcPr>
          <w:p w14:paraId="0234B61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3B39F58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398D3B33"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7A24E75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4CD0B2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79323A92"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5BBB48B9" w14:textId="77777777">
        <w:tc>
          <w:tcPr>
            <w:tcW w:w="775" w:type="pct"/>
          </w:tcPr>
          <w:p w14:paraId="290750A6"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6</w:t>
            </w:r>
          </w:p>
        </w:tc>
        <w:tc>
          <w:tcPr>
            <w:tcW w:w="422" w:type="pct"/>
          </w:tcPr>
          <w:p w14:paraId="18ADBEAF"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ESF+</w:t>
            </w:r>
          </w:p>
        </w:tc>
        <w:tc>
          <w:tcPr>
            <w:tcW w:w="1206" w:type="pct"/>
          </w:tcPr>
          <w:p w14:paraId="5C78F2E6"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eastAsia="Times New Roman" w:hAnsi="Cambria" w:cstheme="minorHAnsi"/>
                <w:sz w:val="20"/>
                <w:szCs w:val="20"/>
                <w:lang w:val="et-EE"/>
              </w:rPr>
              <w:t>Ülemineku</w:t>
            </w:r>
          </w:p>
        </w:tc>
        <w:tc>
          <w:tcPr>
            <w:tcW w:w="1155" w:type="pct"/>
          </w:tcPr>
          <w:p w14:paraId="270B4BA8"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k</w:t>
            </w:r>
          </w:p>
        </w:tc>
        <w:tc>
          <w:tcPr>
            <w:tcW w:w="430" w:type="pct"/>
          </w:tcPr>
          <w:p w14:paraId="7762274C"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10</w:t>
            </w:r>
          </w:p>
        </w:tc>
        <w:tc>
          <w:tcPr>
            <w:tcW w:w="1012" w:type="pct"/>
          </w:tcPr>
          <w:p w14:paraId="0B8A8274" w14:textId="63171D55" w:rsidR="009D6B67" w:rsidRDefault="00F70849">
            <w:pPr>
              <w:shd w:val="clear" w:color="auto" w:fill="FFFFFF" w:themeFill="background1"/>
              <w:spacing w:before="60" w:after="60" w:line="240" w:lineRule="auto"/>
              <w:rPr>
                <w:rFonts w:ascii="Cambria" w:hAnsi="Cambria" w:cstheme="minorHAnsi"/>
                <w:sz w:val="20"/>
                <w:lang w:val="et-EE"/>
              </w:rPr>
            </w:pPr>
            <w:ins w:id="1593" w:author="Kaisa Tähe - RAM" w:date="2025-07-21T09:13:00Z" w16du:dateUtc="2025-07-21T06:13:00Z">
              <w:r>
                <w:rPr>
                  <w:rFonts w:ascii="Cambria" w:hAnsi="Cambria" w:cstheme="minorHAnsi"/>
                  <w:sz w:val="20"/>
                  <w:szCs w:val="20"/>
                  <w:lang w:val="et-EE"/>
                </w:rPr>
                <w:t>42 660 462</w:t>
              </w:r>
            </w:ins>
            <w:del w:id="1594" w:author="Kaisa Tähe - RAM" w:date="2025-07-21T09:13:00Z" w16du:dateUtc="2025-07-21T06:13:00Z">
              <w:r w:rsidR="00EE5F1F" w:rsidDel="00F70849">
                <w:rPr>
                  <w:rFonts w:ascii="Cambria" w:hAnsi="Cambria" w:cstheme="minorHAnsi"/>
                  <w:sz w:val="20"/>
                  <w:szCs w:val="20"/>
                  <w:lang w:val="et-EE"/>
                </w:rPr>
                <w:delText>43 160 000</w:delText>
              </w:r>
            </w:del>
          </w:p>
        </w:tc>
      </w:tr>
    </w:tbl>
    <w:p w14:paraId="3AE1BDF8" w14:textId="6EEB0B9C" w:rsidR="009D6B67" w:rsidRDefault="00EE5F1F">
      <w:pPr>
        <w:pStyle w:val="Pealdis"/>
        <w:keepNext/>
        <w:jc w:val="left"/>
        <w:rPr>
          <w:rFonts w:ascii="Cambria" w:hAnsi="Cambria" w:cstheme="minorHAnsi"/>
          <w:lang w:val="et-EE"/>
        </w:rPr>
      </w:pPr>
      <w:r>
        <w:rPr>
          <w:lang w:val="et-EE"/>
        </w:rPr>
        <w:lastRenderedPageBreak/>
        <w:t xml:space="preserve">Tabel </w:t>
      </w:r>
      <w:del w:id="1595" w:author="Kaisa Tähe - RAM" w:date="2025-10-13T15:42:00Z" w16du:dateUtc="2025-10-13T12:42:00Z">
        <w:r w:rsidDel="001C690D">
          <w:rPr>
            <w:lang w:val="et-EE"/>
          </w:rPr>
          <w:fldChar w:fldCharType="begin"/>
        </w:r>
        <w:r w:rsidDel="001C690D">
          <w:rPr>
            <w:lang w:val="et-EE"/>
          </w:rPr>
          <w:delInstrText xml:space="preserve"> SEQ Tabel \* ARABIC </w:delInstrText>
        </w:r>
        <w:r w:rsidDel="001C690D">
          <w:rPr>
            <w:lang w:val="et-EE"/>
          </w:rPr>
          <w:fldChar w:fldCharType="separate"/>
        </w:r>
        <w:r w:rsidDel="001C690D">
          <w:rPr>
            <w:lang w:val="et-EE"/>
          </w:rPr>
          <w:delText>122</w:delText>
        </w:r>
        <w:r w:rsidDel="001C690D">
          <w:rPr>
            <w:lang w:val="et-EE"/>
          </w:rPr>
          <w:fldChar w:fldCharType="end"/>
        </w:r>
      </w:del>
      <w:ins w:id="1596" w:author="Kaisa Tähe - RAM" w:date="2025-10-13T15:42:00Z" w16du:dateUtc="2025-10-13T12:42:00Z">
        <w:r w:rsidR="001C690D">
          <w:rPr>
            <w:lang w:val="et-EE"/>
          </w:rPr>
          <w:t>134</w:t>
        </w:r>
      </w:ins>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312C806A" w14:textId="77777777">
        <w:tc>
          <w:tcPr>
            <w:tcW w:w="775" w:type="pct"/>
          </w:tcPr>
          <w:p w14:paraId="0141A7F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4ED6670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123B7AB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0EE0B25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5D26ECA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39529BB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219A2576" w14:textId="77777777">
        <w:tc>
          <w:tcPr>
            <w:tcW w:w="775" w:type="pct"/>
          </w:tcPr>
          <w:p w14:paraId="1347408C"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6</w:t>
            </w:r>
          </w:p>
        </w:tc>
        <w:tc>
          <w:tcPr>
            <w:tcW w:w="422" w:type="pct"/>
          </w:tcPr>
          <w:p w14:paraId="2F83ECC3"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ESF+</w:t>
            </w:r>
          </w:p>
        </w:tc>
        <w:tc>
          <w:tcPr>
            <w:tcW w:w="1206" w:type="pct"/>
          </w:tcPr>
          <w:p w14:paraId="731ECDA1"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eastAsia="Times New Roman" w:hAnsi="Cambria" w:cstheme="minorHAnsi"/>
                <w:sz w:val="20"/>
                <w:szCs w:val="20"/>
                <w:lang w:val="et-EE"/>
              </w:rPr>
              <w:t>Ülemineku</w:t>
            </w:r>
          </w:p>
        </w:tc>
        <w:tc>
          <w:tcPr>
            <w:tcW w:w="1155" w:type="pct"/>
          </w:tcPr>
          <w:p w14:paraId="7FC37CB1"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k</w:t>
            </w:r>
          </w:p>
        </w:tc>
        <w:tc>
          <w:tcPr>
            <w:tcW w:w="430" w:type="pct"/>
          </w:tcPr>
          <w:p w14:paraId="09937F06"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02</w:t>
            </w:r>
          </w:p>
        </w:tc>
        <w:tc>
          <w:tcPr>
            <w:tcW w:w="1012" w:type="pct"/>
          </w:tcPr>
          <w:p w14:paraId="7A7CD23B" w14:textId="3347FB14" w:rsidR="009D6B67" w:rsidRPr="002C3927" w:rsidRDefault="002C3927" w:rsidP="002C3927">
            <w:pPr>
              <w:shd w:val="clear" w:color="auto" w:fill="FFFFFF" w:themeFill="background1"/>
              <w:spacing w:before="60" w:after="60" w:line="240" w:lineRule="auto"/>
              <w:ind w:left="360"/>
              <w:rPr>
                <w:rFonts w:ascii="Cambria" w:hAnsi="Cambria" w:cstheme="minorHAnsi"/>
                <w:sz w:val="20"/>
                <w:lang w:val="et-EE"/>
              </w:rPr>
            </w:pPr>
            <w:ins w:id="1597" w:author="Kaisa Tähe - RAM" w:date="2025-07-21T09:13:00Z" w16du:dateUtc="2025-07-21T06:13:00Z">
              <w:r w:rsidRPr="002C3927">
                <w:rPr>
                  <w:rFonts w:ascii="Cambria" w:hAnsi="Cambria" w:cstheme="minorHAnsi"/>
                  <w:sz w:val="20"/>
                  <w:szCs w:val="20"/>
                  <w:lang w:val="et-EE"/>
                </w:rPr>
                <w:t>42 660 462</w:t>
              </w:r>
            </w:ins>
            <w:del w:id="1598" w:author="Kaisa Tähe - RAM" w:date="2025-07-21T09:13:00Z" w16du:dateUtc="2025-07-21T06:13:00Z">
              <w:r w:rsidR="00EE5F1F" w:rsidRPr="002C3927" w:rsidDel="002C3927">
                <w:rPr>
                  <w:rFonts w:ascii="Cambria" w:hAnsi="Cambria" w:cstheme="minorHAnsi"/>
                  <w:sz w:val="20"/>
                  <w:szCs w:val="20"/>
                  <w:lang w:val="et-EE"/>
                </w:rPr>
                <w:delText>160 000</w:delText>
              </w:r>
            </w:del>
          </w:p>
        </w:tc>
      </w:tr>
    </w:tbl>
    <w:p w14:paraId="319BD571" w14:textId="77777777" w:rsidR="009D6B67" w:rsidRDefault="00EE5F1F">
      <w:pPr>
        <w:pStyle w:val="Pealkiri4"/>
        <w:keepLines/>
        <w:numPr>
          <w:ilvl w:val="3"/>
          <w:numId w:val="82"/>
        </w:numPr>
        <w:tabs>
          <w:tab w:val="clear" w:pos="850"/>
        </w:tabs>
        <w:spacing w:before="0" w:after="240"/>
        <w:ind w:left="1077" w:hanging="1077"/>
        <w:rPr>
          <w:rFonts w:asciiTheme="minorHAnsi" w:eastAsiaTheme="minorEastAsia" w:hAnsiTheme="minorHAnsi" w:cstheme="minorBidi"/>
          <w:bCs/>
          <w:szCs w:val="24"/>
          <w:lang w:val="et-EE"/>
        </w:rPr>
      </w:pPr>
      <w:bookmarkStart w:id="1599" w:name="_Hlk41560329"/>
      <w:bookmarkStart w:id="1600" w:name="_Toc210486478"/>
      <w:bookmarkEnd w:id="1504"/>
      <w:r>
        <w:rPr>
          <w:rFonts w:cstheme="minorBidi"/>
          <w:bCs/>
          <w:szCs w:val="24"/>
          <w:lang w:val="et-EE"/>
        </w:rPr>
        <w:t>Erieesmärk</w:t>
      </w:r>
      <w:r>
        <w:rPr>
          <w:rFonts w:cstheme="minorBidi"/>
          <w:lang w:val="et-EE"/>
        </w:rPr>
        <w:t xml:space="preserve"> </w:t>
      </w:r>
      <w:bookmarkStart w:id="1601" w:name="OLE_LINK12"/>
      <w:bookmarkStart w:id="1602" w:name="OLE_LINK17"/>
      <w:bookmarkEnd w:id="1599"/>
      <w:r>
        <w:rPr>
          <w:rFonts w:cstheme="minorBidi"/>
          <w:lang w:val="et-EE"/>
        </w:rPr>
        <w:t xml:space="preserve">(ii) </w:t>
      </w:r>
      <w:bookmarkEnd w:id="1601"/>
      <w:bookmarkEnd w:id="1602"/>
      <w:r>
        <w:rPr>
          <w:rFonts w:cstheme="minorBidi"/>
          <w:bCs/>
          <w:szCs w:val="24"/>
          <w:lang w:val="et-EE"/>
        </w:rPr>
        <w:t>hariduse, koolituse ja elukestva õppe valdkonna kaasavatele ja kvaliteetsetele teenustele võrdse juurdepääsu parandamine, arendades juurdepääsetavat taristut, sealhulgas tugevdades vastupidavust seoses kaug- ja e-õppe ja -koolitusega</w:t>
      </w:r>
      <w:bookmarkEnd w:id="1600"/>
    </w:p>
    <w:p w14:paraId="42582505" w14:textId="77777777" w:rsidR="009D6B67" w:rsidRDefault="00EE5F1F">
      <w:pPr>
        <w:pStyle w:val="Pealkiri5"/>
        <w:numPr>
          <w:ilvl w:val="4"/>
          <w:numId w:val="82"/>
        </w:numPr>
        <w:shd w:val="clear" w:color="auto" w:fill="FFFFFF" w:themeFill="background1"/>
        <w:rPr>
          <w:rFonts w:cstheme="minorHAnsi"/>
          <w:lang w:val="et-EE"/>
        </w:rPr>
      </w:pPr>
      <w:r>
        <w:rPr>
          <w:rFonts w:cstheme="minorHAnsi"/>
          <w:lang w:val="et-EE"/>
        </w:rPr>
        <w:t>Fondide sekkumised</w:t>
      </w:r>
    </w:p>
    <w:p w14:paraId="4A9109E8" w14:textId="77777777" w:rsidR="009D6B67" w:rsidRDefault="00EE5F1F">
      <w:pPr>
        <w:shd w:val="clear" w:color="auto" w:fill="FFFFFF" w:themeFill="background1"/>
        <w:spacing w:line="240" w:lineRule="auto"/>
        <w:rPr>
          <w:rFonts w:ascii="Cambria" w:eastAsia="Times New Roman" w:hAnsi="Cambria" w:cstheme="minorHAnsi"/>
          <w:b/>
          <w:bCs/>
          <w:i/>
          <w:i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7780D5ED" w14:textId="77777777">
        <w:tc>
          <w:tcPr>
            <w:tcW w:w="9634" w:type="dxa"/>
          </w:tcPr>
          <w:p w14:paraId="3935E1FF"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Sekkumisloogika on kooskõlas erieesmärgi e mitteformaalse ja informaalse õppimise valideerimise kaudu, toetamaks võtmepädevuste, sh ettevõtlus- ja digioskuste omandamist, ning edendades kooli- ja töökohapõhise õppe ja õpipoisiõppe kasutuselevõtu raames kavandatud sekkumisi ja neid täiendades. Samuti aitab see lahendada probleeme, mis on seotud haridustöötajate nappuse ning hariduse ja koolituse ebapiisava vastavusega muutuvate oskuste vajadustele tööturul. Kvaliteetse ja kaasava hariduse ning haridusasutuste ressursitõhusa võrgustiku ja taristu tagamiseks on vaja võtta arvesse piirkondlikke demograafilisi muutusi ning vaadata läbi hariduse sisu ning haridussüsteemi osaliste ülesanded ja rollid.</w:t>
            </w:r>
          </w:p>
          <w:p w14:paraId="632BCFDF"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Kavas on arendada ja rakendada piirkondlike hariduskeskuste kontseptsiooni, mis ühelt poolt soodustab koostööd üld-, kutse- ja kõrghariduse ning teiselt poolt hariduse ja töömaailma vahel. Rahvastiku vähenemisest ja vananemisest tingitud muutustel on suurim mõju Ida-Virumaale, Kagu- ja Kesk-Eestile ning keskustest kaugemal asuvatele piirkondadele. Piirkondades, kus sotsiaal-majanduslik olukord on keskmisest halvem, rahvaarv väheneb ja kus elab palju teisest rahvusest alalisi elanikke, on vaja leida erilahendusi, milles võetakse arvesse piirkonna kultuurikeskkonda ja arengutausta.</w:t>
            </w:r>
          </w:p>
          <w:p w14:paraId="22D28EDB"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Toetatakse järgmisi tegevusi:</w:t>
            </w:r>
          </w:p>
          <w:p w14:paraId="02BF302B" w14:textId="275B837F" w:rsidR="009D6B67" w:rsidRDefault="00EE5F1F">
            <w:p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1) Investeeringud, millega toetatakse erinevate haridusasutuste, sh kutseharidusasutuste, üldhariduskoolide, mitteformaalse õppe pakkujate ja kõrghariduse (sh näiteks ülikoolide piirkondlikud kolledžid) vahelist koostööd. Projektid valitakse välja partnerlusel põhineva hariduskonsortsiumi kontseptsiooni alusel ning täielikus kooskõlas piirkondlike ja kohalike oludega. Projektid peaksid pakkuma kvaliteetseid keskhariduse õppekavasid vähemalt üldkesk- ning kutseharidusasutuste koostöös, kaasates vajaduse korral ka kõrgharidus- ja mitteformaalse õppe pakkujaid ning põhikoole (kui see on vajalik, et hõlbustada üleminekut põhikooli kolmandast astmest keskharidusse). Väikesemahulised investeeringud suunatakse nüüdisaegse kvaliteetse õppe- ja õpetamiskeskkonna loomisele, sh digiõppe taristu loomisele, samuti juba olemasoleva taristu ümberehitamisele ja ajakohastamisele, mis on vajalik kvaliteetse keskhariduse pakkumiseks mitme haridusasutuse koostöös. Sekkumine aitab vähendada hariduslikku kihistumist ja piirkondlikke erinevusi. Eelistatakse projekte piirkondades, kus on suur teisest rahvusest alaliste elanike osakaal ja kus noorte koolist väljalangemise oht on suurem, ning projekte, millel on positiivne mõju innovatsiooni edendamisele ning koolide ja ettevõt</w:t>
            </w:r>
            <w:r w:rsidR="00A73D96">
              <w:rPr>
                <w:rFonts w:asciiTheme="majorHAnsi" w:hAnsiTheme="majorHAnsi"/>
                <w:sz w:val="20"/>
                <w:szCs w:val="20"/>
                <w:lang w:val="et-EE"/>
              </w:rPr>
              <w:t>ja</w:t>
            </w:r>
            <w:r>
              <w:rPr>
                <w:rFonts w:asciiTheme="majorHAnsi" w:hAnsiTheme="majorHAnsi"/>
                <w:sz w:val="20"/>
                <w:szCs w:val="20"/>
                <w:lang w:val="et-EE"/>
              </w:rPr>
              <w:t>te vahelisele koostööle, et parandada töökohapõhise õppe (õpipoisiõppe) tüüpi koolituse kvaliteeti.</w:t>
            </w:r>
          </w:p>
          <w:p w14:paraId="7BA79578"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2) Investeeringud põhikoolivõrgu ümberkorraldamiseks, mis võimaldavad uuendada haridustaristut, et korraldada ümber ja optimeerida põhihariduse pakkumist ning ennetavalt leevendada demograafiliste muutuste mõju piirkondades, kus sotsiaal-majanduslik olukord on alla keskmise ning enamik elanikkonnast väheneb ja vananeb. Investeeringuid tehes keskendutakse hariduse kvaliteedile ja arvestatakse selle kättesaadavusega kõigile õpilastele</w:t>
            </w:r>
            <w:r>
              <w:rPr>
                <w:rStyle w:val="Allmrkuseviide"/>
                <w:rFonts w:asciiTheme="majorHAnsi" w:hAnsiTheme="majorHAnsi"/>
                <w:sz w:val="20"/>
                <w:szCs w:val="20"/>
                <w:lang w:val="et-EE"/>
              </w:rPr>
              <w:footnoteReference w:id="29"/>
            </w:r>
            <w:r>
              <w:rPr>
                <w:rFonts w:asciiTheme="majorHAnsi" w:hAnsiTheme="majorHAnsi"/>
                <w:sz w:val="20"/>
                <w:szCs w:val="20"/>
                <w:lang w:val="et-EE"/>
              </w:rPr>
              <w:t>. Toetuse saamiseks peavad projektid olema pikas perspektiivis kestlikud (vastavalt õppekohtade prognoosile aastani 2035), aitama parandada hariduse kvaliteeti, sh avaldama mõju haridustöötajate töötingimustele ja õppekeskkonna kvaliteedile, ning toetama formaalhariduse, mitteformaalse ja informaalse õppe vahendite ja taristu ristkasutamist noorte ja täiskasvanute poolt, et teha</w:t>
            </w:r>
            <w:r>
              <w:rPr>
                <w:rFonts w:asciiTheme="majorHAnsi" w:hAnsiTheme="majorHAnsi"/>
                <w:szCs w:val="24"/>
                <w:lang w:val="et-EE"/>
              </w:rPr>
              <w:t xml:space="preserve"> </w:t>
            </w:r>
            <w:r>
              <w:rPr>
                <w:rFonts w:asciiTheme="majorHAnsi" w:hAnsiTheme="majorHAnsi"/>
                <w:sz w:val="20"/>
                <w:szCs w:val="20"/>
                <w:lang w:val="et-EE"/>
              </w:rPr>
              <w:t xml:space="preserve">koostööd hariduskeskustega, eelkõige põhikooli kolmandas astmes. Projektide tulemusena tuleb saavutada seatud ressursitõhususe kriteeriumid, võttes arvesse piirkonna haridusasutuste võrku tervikuna ning muud taristut, mida kasutatakse mitteformaalse ja informaalse õppe pakkumiseks kogukonna noortele ja täiskasvanud </w:t>
            </w:r>
            <w:r>
              <w:rPr>
                <w:rFonts w:asciiTheme="majorHAnsi" w:hAnsiTheme="majorHAnsi"/>
                <w:sz w:val="20"/>
                <w:szCs w:val="20"/>
                <w:lang w:val="et-EE"/>
              </w:rPr>
              <w:lastRenderedPageBreak/>
              <w:t>õppijatele. Kõik selle tegevussuuna raames ehitatud või rekonstrueeritud ehitised ja rajatised vastavad ligipääsetavuse, energiatõhususe ja muudele horisontaalsetele kriteeriumidele.</w:t>
            </w:r>
          </w:p>
          <w:p w14:paraId="671E111C"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3) Investeeringud, mis võimaldavad ning toetavad ligipääsetavust haridusele ja noorsootööle, sh eriti erivajadustega inimeste ligipääsu ja kaasamist üldhariduskoolidesse, kutseharidusasutustesse ning noorsootööasutustesse (ülalnimetatud koolivõrgu investeeringud juba arvestavad ligipääsetavuse jm nõudeid). Toetatakse universaalse disaini põhimõtteid järgivaid investeeringuid õppekeskkonda (sh õppevahendid, töövahendid, õppetingimused, liikumisteed jne), et hõlbustada kaasava hariduse edendamist hariduses ja noorsootöös. Puudega inimestele ligipääsetavuse tagamiseks on vaja nii abivahendeid, mis aitavad kompenseerida individuaalseid tegevus- ja funktsioonipiiranguid kui ka kohandada keskkonda, teenuste osutamist, infoedastusviise ja suhtlusvõimalusi.</w:t>
            </w:r>
          </w:p>
          <w:p w14:paraId="07833AF6"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4) Eespool nimetatud sekkumismeetmete rakendamist toetatakse meetmega, millega edendatakse hariduse kvaliteedi hindamist ning kvaliteedi ja innovatsiooni juhtimist. Selleks toetatakse koolivõrgu ja koolide juhtimisele keskendunud kompleksse ja tervikliku teenuse väljatöötamist ja juurutamist. Teenus põhineb tõenduspõhisel kooli/koolivõrgu kvaliteedijuhtimise metoodikal, mis sobib erinevates olukordades kasutamiseks. See on teadmistepõhine viis pakkuda kohalikele omavalitsustele tööriistakasti, mis võimaldab kavandada tegevusi koolivõrgu ajakohastamiseks, õpetamise ja õppimise kvaliteedi ja tõhususe parandamiseks ning seirata nende tegevustega seotud sisendit, protsesse ja mõju.</w:t>
            </w:r>
          </w:p>
          <w:p w14:paraId="5079B666" w14:textId="77777777" w:rsidR="009D6B67" w:rsidRDefault="00EE5F1F">
            <w:pPr>
              <w:shd w:val="clear" w:color="auto" w:fill="FFFFFF" w:themeFill="background1"/>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68574862" w14:textId="77777777" w:rsidR="009D6B67" w:rsidRDefault="00EE5F1F">
            <w:pPr>
              <w:shd w:val="clear" w:color="auto" w:fill="FFFFFF" w:themeFill="background1"/>
              <w:spacing w:line="240" w:lineRule="auto"/>
              <w:jc w:val="both"/>
              <w:rPr>
                <w:rFonts w:ascii="Cambria" w:eastAsia="Times New Roman" w:hAnsi="Cambria" w:cstheme="minorHAnsi"/>
                <w:sz w:val="20"/>
                <w:szCs w:val="20"/>
                <w:lang w:val="et-EE"/>
              </w:rPr>
            </w:pPr>
            <w:r>
              <w:rPr>
                <w:rFonts w:asciiTheme="majorHAnsi" w:eastAsia="Times New Roman" w:hAnsiTheme="majorHAnsi"/>
                <w:sz w:val="20"/>
                <w:szCs w:val="20"/>
                <w:lang w:val="et-EE"/>
              </w:rPr>
              <w:t>Kuna tegemist ei ole tulutoovate tegevustega, siis rakendatakse meetmeid toetuste vormis.</w:t>
            </w:r>
          </w:p>
        </w:tc>
      </w:tr>
    </w:tbl>
    <w:p w14:paraId="249BEEBE"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4"/>
      </w:tblGrid>
      <w:tr w:rsidR="009D6B67" w:rsidRPr="008E5974" w14:paraId="08A36D6E" w14:textId="77777777">
        <w:tc>
          <w:tcPr>
            <w:tcW w:w="9634" w:type="dxa"/>
          </w:tcPr>
          <w:p w14:paraId="0D22BC6E"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Õpilased, õpetajad, kohalikud omavalitsused, riik, koolijuhid, haridusasutused (koolijuhid, õpetajad).</w:t>
            </w:r>
            <w:r>
              <w:rPr>
                <w:lang w:val="et-EE"/>
              </w:rPr>
              <w:t xml:space="preserve"> </w:t>
            </w:r>
            <w:r>
              <w:rPr>
                <w:rFonts w:asciiTheme="majorHAnsi" w:hAnsiTheme="majorHAnsi"/>
                <w:sz w:val="20"/>
                <w:szCs w:val="20"/>
                <w:lang w:val="et-EE"/>
              </w:rPr>
              <w:t>Haavatavad sihtrühmad: suuremas väljalangemisohus olevad õpilased, puuetega õpilased, hariduslike erivajadustega õpilased, teisest rahvusest alalised elanikud, madala sotsiaalmajandusliku taustaga isikud.</w:t>
            </w:r>
          </w:p>
        </w:tc>
      </w:tr>
    </w:tbl>
    <w:p w14:paraId="00A9C18C"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42F8DEA2" w14:textId="77777777">
        <w:tc>
          <w:tcPr>
            <w:tcW w:w="9634" w:type="dxa"/>
          </w:tcPr>
          <w:p w14:paraId="0B72CE43" w14:textId="77777777" w:rsidR="009D6B67" w:rsidRDefault="00EE5F1F">
            <w:pPr>
              <w:shd w:val="clear" w:color="auto" w:fill="FFFFFF" w:themeFill="background1"/>
              <w:spacing w:line="240" w:lineRule="auto"/>
              <w:jc w:val="both"/>
              <w:rPr>
                <w:rFonts w:asciiTheme="majorHAnsi" w:hAnsiTheme="majorHAnsi"/>
                <w:sz w:val="20"/>
                <w:szCs w:val="20"/>
                <w:lang w:val="et-EE"/>
              </w:rPr>
            </w:pPr>
            <w:bookmarkStart w:id="1603" w:name="_Hlk92135785"/>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bookmarkEnd w:id="1603"/>
          </w:p>
          <w:p w14:paraId="4E5F8EDF"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Cambria" w:eastAsia="Times New Roman" w:hAnsi="Cambria" w:cstheme="minorBidi"/>
                <w:bCs/>
                <w:sz w:val="20"/>
                <w:szCs w:val="20"/>
                <w:lang w:val="et-EE"/>
              </w:rPr>
              <w:t>Sekkumine loob paremad võimalused kaasava hariduse põhimõtete edendamiseks koolides. Kõik investeeringud hoonetesse ja õpikeskkonda peavad vastama puuetega inimeste juurdepääsetavuse kriteeriumidele. Koolipidajad saavad eritoetust väikelahendusteks, et tuge vajavaid lapsi saaks hõlpsamini tavakoolidesse kaasata.</w:t>
            </w:r>
          </w:p>
        </w:tc>
      </w:tr>
    </w:tbl>
    <w:p w14:paraId="6081D84C"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7D7E6FEA" w14:textId="77777777">
        <w:tc>
          <w:tcPr>
            <w:tcW w:w="9634" w:type="dxa"/>
          </w:tcPr>
          <w:p w14:paraId="7053C794"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Põhikoolide võrgustiku arendamisse ja ümberkorraldamisse investeerimisel (tegevus 2) keskendutakse väheneva ja vananeva elanikkonnaga piirkondadele (eelkõige Ida-Virumaa), kus on suur osa rändetaustaga ja kehvema sotsiaal-majandusliku taustaga elanikkonnast. Selline lähenemisviis tagab kaasamise ja võrdse juurdepääsu kvaliteetsele haridusele.</w:t>
            </w:r>
          </w:p>
          <w:p w14:paraId="591C6F27" w14:textId="77777777" w:rsidR="009D6B67" w:rsidRDefault="00EE5F1F">
            <w:pPr>
              <w:shd w:val="clear" w:color="auto" w:fill="FFFFFF" w:themeFill="background1"/>
              <w:spacing w:line="240" w:lineRule="auto"/>
              <w:rPr>
                <w:rFonts w:asciiTheme="majorHAnsi" w:hAnsiTheme="majorHAnsi"/>
                <w:sz w:val="20"/>
                <w:szCs w:val="20"/>
                <w:lang w:val="et-EE"/>
              </w:rPr>
            </w:pPr>
            <w:r>
              <w:rPr>
                <w:rFonts w:asciiTheme="majorHAnsi" w:hAnsiTheme="majorHAnsi"/>
                <w:sz w:val="20"/>
                <w:szCs w:val="20"/>
                <w:lang w:val="et-EE"/>
              </w:rPr>
              <w:t>Tallinna ja Tartu linnapiirkonnad ei ole põhikoolide võrgustiku toetusmeetme sihtpiirkonnad.</w:t>
            </w:r>
          </w:p>
          <w:p w14:paraId="32E104B5" w14:textId="77777777" w:rsidR="009D6B67" w:rsidRDefault="00EE5F1F">
            <w:pPr>
              <w:shd w:val="clear" w:color="auto" w:fill="FFFFFF" w:themeFill="background1"/>
              <w:spacing w:line="240" w:lineRule="auto"/>
              <w:rPr>
                <w:rFonts w:asciiTheme="majorHAnsi" w:eastAsia="Times New Roman" w:hAnsiTheme="majorHAnsi" w:cstheme="minorHAnsi"/>
                <w:sz w:val="20"/>
                <w:szCs w:val="20"/>
                <w:lang w:val="et-EE"/>
              </w:rPr>
            </w:pPr>
            <w:r>
              <w:rPr>
                <w:rFonts w:asciiTheme="majorHAnsi" w:hAnsiTheme="majorHAnsi"/>
                <w:sz w:val="20"/>
                <w:szCs w:val="20"/>
                <w:lang w:val="et-EE"/>
              </w:rPr>
              <w:t>Ülejäänud tegevuste puhul konkreetseid sihtpiirkonnad puuduvad ning neid viiakse ellu üle-eestiliselt.</w:t>
            </w:r>
          </w:p>
        </w:tc>
      </w:tr>
    </w:tbl>
    <w:p w14:paraId="76984DE1" w14:textId="77777777" w:rsidR="009D6B67" w:rsidRDefault="00EE5F1F">
      <w:pPr>
        <w:shd w:val="clear" w:color="auto" w:fill="FFFFFF" w:themeFill="background1"/>
        <w:spacing w:line="240" w:lineRule="auto"/>
        <w:rPr>
          <w:sz w:val="22"/>
          <w:lang w:val="et-EE"/>
        </w:rPr>
      </w:pPr>
      <w:r>
        <w:rPr>
          <w:rFonts w:ascii="Cambria" w:eastAsia="Times New Roman" w:hAnsi="Cambria" w:cstheme="minorHAnsi"/>
          <w:b/>
          <w:bCs/>
          <w:lang w:val="et-EE"/>
        </w:rPr>
        <w:t>Piirkondadevahelised</w:t>
      </w:r>
      <w:r>
        <w:rPr>
          <w:rFonts w:ascii="Cambria" w:hAnsi="Cambria" w:cstheme="minorHAnsi"/>
          <w:b/>
          <w:bCs/>
          <w:lang w:val="et-EE"/>
        </w:rPr>
        <w:t>, piiriülesed ja riikidevahelised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2F27DEEB" w14:textId="77777777">
        <w:tc>
          <w:tcPr>
            <w:tcW w:w="9634" w:type="dxa"/>
          </w:tcPr>
          <w:p w14:paraId="4BF0A3E7" w14:textId="77777777" w:rsidR="009D6B67" w:rsidRDefault="00EE5F1F">
            <w:pPr>
              <w:shd w:val="clear" w:color="auto" w:fill="FFFFFF" w:themeFill="background1"/>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Piiriülest, riikidevahelist ja piirkondadevahelist koostööd erieesmärgi tasandil kavandatud ei ole.</w:t>
            </w:r>
          </w:p>
          <w:p w14:paraId="69CCB5CC"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Interreg Euroopa programm 2021-2027, URBACT IV 2021-2027, ESPON 2030 ja Interact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w:t>
            </w:r>
            <w:r>
              <w:rPr>
                <w:rFonts w:ascii="Cambria" w:eastAsia="Times New Roman" w:hAnsi="Cambria" w:cstheme="minorHAnsi"/>
                <w:bCs/>
                <w:sz w:val="20"/>
                <w:szCs w:val="20"/>
                <w:lang w:val="et-EE"/>
              </w:rPr>
              <w:lastRenderedPageBreak/>
              <w:t>tegevused, mis panustavad Läänemere strateegia eesmärkidesse (kaitsta Läänemerd, ühendada piirkonda, suurendada heaolu): jäätmetekke vähendamine ja ringmajanduse toetamine; halvas seisundis veekogumite tervendamine; jääkreostusobjektide ohutustamine;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KOVidele suunatud kliima- ja muud kohanemise meetmed; roheoskuste arendamine.</w:t>
            </w:r>
          </w:p>
          <w:p w14:paraId="6D674DFD" w14:textId="77777777" w:rsidR="009D6B67" w:rsidRDefault="00EE5F1F">
            <w:pPr>
              <w:shd w:val="clear" w:color="auto" w:fill="FFFFFF" w:themeFill="background1"/>
              <w:spacing w:line="240" w:lineRule="auto"/>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279FA887" w14:textId="77777777" w:rsidR="009D6B67" w:rsidRDefault="00EE5F1F">
      <w:pPr>
        <w:shd w:val="clear" w:color="auto" w:fill="FFFFFF" w:themeFill="background1"/>
        <w:spacing w:line="240" w:lineRule="auto"/>
        <w:rPr>
          <w:rFonts w:ascii="Cambria" w:hAnsi="Cambria" w:cstheme="minorHAnsi"/>
          <w:i/>
          <w:lang w:val="et-EE"/>
        </w:rPr>
      </w:pPr>
      <w:r>
        <w:rPr>
          <w:rFonts w:ascii="Cambria" w:hAnsi="Cambria" w:cstheme="minorHAnsi"/>
          <w:b/>
          <w:bCs/>
          <w:lang w:val="et-EE"/>
        </w:rPr>
        <w:lastRenderedPageBreak/>
        <w:t>Rahastamisvahendite kavandatav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2DDF31B4" w14:textId="77777777">
        <w:tc>
          <w:tcPr>
            <w:tcW w:w="9634" w:type="dxa"/>
          </w:tcPr>
          <w:p w14:paraId="3310FDA3" w14:textId="77777777" w:rsidR="009D6B67" w:rsidRDefault="00EE5F1F">
            <w:pPr>
              <w:shd w:val="clear" w:color="auto" w:fill="FFFFFF" w:themeFill="background1"/>
              <w:spacing w:line="240" w:lineRule="auto"/>
              <w:rPr>
                <w:rFonts w:ascii="Cambria" w:eastAsia="Times New Roman" w:hAnsi="Cambria" w:cstheme="minorHAnsi"/>
                <w:bCs/>
                <w:i/>
                <w:lang w:val="et-EE"/>
              </w:rPr>
            </w:pPr>
            <w:r>
              <w:rPr>
                <w:rFonts w:asciiTheme="majorHAnsi" w:hAnsiTheme="majorHAnsi"/>
                <w:sz w:val="20"/>
                <w:szCs w:val="20"/>
                <w:lang w:val="et-EE"/>
              </w:rPr>
              <w:t>Ei kohaldu.</w:t>
            </w:r>
          </w:p>
        </w:tc>
      </w:tr>
    </w:tbl>
    <w:p w14:paraId="668297E9" w14:textId="77777777" w:rsidR="009D6B67" w:rsidRDefault="00EE5F1F">
      <w:pPr>
        <w:pStyle w:val="Pealkiri5"/>
        <w:keepNext/>
        <w:pageBreakBefore/>
        <w:numPr>
          <w:ilvl w:val="4"/>
          <w:numId w:val="82"/>
        </w:numPr>
        <w:shd w:val="clear" w:color="auto" w:fill="FFFFFF" w:themeFill="background1"/>
        <w:ind w:left="1077" w:hanging="1077"/>
        <w:rPr>
          <w:rFonts w:cstheme="minorHAnsi"/>
          <w:lang w:val="et-EE"/>
        </w:rPr>
      </w:pPr>
      <w:r>
        <w:rPr>
          <w:rFonts w:cstheme="minorHAnsi"/>
          <w:lang w:val="et-EE"/>
        </w:rPr>
        <w:lastRenderedPageBreak/>
        <w:t>Näitajad</w:t>
      </w:r>
    </w:p>
    <w:p w14:paraId="3B0AB776" w14:textId="6A5034F1" w:rsidR="009D6B67" w:rsidRDefault="00EE5F1F">
      <w:pPr>
        <w:pStyle w:val="Pealdis"/>
        <w:keepNext/>
        <w:rPr>
          <w:lang w:val="et-EE"/>
        </w:rPr>
      </w:pPr>
      <w:r>
        <w:rPr>
          <w:lang w:val="et-EE"/>
        </w:rPr>
        <w:t xml:space="preserve">Tabel </w:t>
      </w:r>
      <w:del w:id="1604" w:author="Kaisa Tähe - RAM" w:date="2025-10-13T15:42:00Z" w16du:dateUtc="2025-10-13T12:42:00Z">
        <w:r w:rsidDel="00772430">
          <w:rPr>
            <w:lang w:val="et-EE"/>
          </w:rPr>
          <w:fldChar w:fldCharType="begin"/>
        </w:r>
        <w:r w:rsidDel="00772430">
          <w:rPr>
            <w:lang w:val="et-EE"/>
          </w:rPr>
          <w:delInstrText xml:space="preserve"> SEQ Tabel \* ARABIC </w:delInstrText>
        </w:r>
        <w:r w:rsidDel="00772430">
          <w:rPr>
            <w:lang w:val="et-EE"/>
          </w:rPr>
          <w:fldChar w:fldCharType="separate"/>
        </w:r>
        <w:r w:rsidDel="00772430">
          <w:rPr>
            <w:lang w:val="et-EE"/>
          </w:rPr>
          <w:delText>123</w:delText>
        </w:r>
        <w:r w:rsidDel="00772430">
          <w:rPr>
            <w:lang w:val="et-EE"/>
          </w:rPr>
          <w:fldChar w:fldCharType="end"/>
        </w:r>
      </w:del>
      <w:ins w:id="1605" w:author="Kaisa Tähe - RAM" w:date="2025-10-13T15:42:00Z" w16du:dateUtc="2025-10-13T12:42:00Z">
        <w:r w:rsidR="00772430">
          <w:rPr>
            <w:lang w:val="et-EE"/>
          </w:rPr>
          <w:t>135</w:t>
        </w:r>
      </w:ins>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50"/>
        <w:gridCol w:w="684"/>
        <w:gridCol w:w="1144"/>
        <w:gridCol w:w="938"/>
        <w:gridCol w:w="2821"/>
        <w:gridCol w:w="951"/>
        <w:gridCol w:w="1005"/>
        <w:gridCol w:w="972"/>
      </w:tblGrid>
      <w:tr w:rsidR="009D6B67" w14:paraId="217BC42B" w14:textId="77777777">
        <w:trPr>
          <w:trHeight w:val="1050"/>
        </w:trPr>
        <w:tc>
          <w:tcPr>
            <w:tcW w:w="240" w:type="pct"/>
            <w:shd w:val="clear" w:color="auto" w:fill="FFFFFF" w:themeFill="background1"/>
            <w:textDirection w:val="btLr"/>
            <w:vAlign w:val="center"/>
          </w:tcPr>
          <w:p w14:paraId="252D0056" w14:textId="77777777" w:rsidR="009D6B67" w:rsidRDefault="00EE5F1F">
            <w:pPr>
              <w:pStyle w:val="Text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Prioriteet</w:t>
            </w:r>
          </w:p>
        </w:tc>
        <w:tc>
          <w:tcPr>
            <w:tcW w:w="338" w:type="pct"/>
            <w:shd w:val="clear" w:color="auto" w:fill="FFFFFF" w:themeFill="background1"/>
            <w:textDirection w:val="btLr"/>
            <w:vAlign w:val="center"/>
          </w:tcPr>
          <w:p w14:paraId="4A72AE3F" w14:textId="77777777" w:rsidR="009D6B67" w:rsidRDefault="00EE5F1F">
            <w:pPr>
              <w:pStyle w:val="Text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Eri-eesmärk</w:t>
            </w:r>
          </w:p>
        </w:tc>
        <w:tc>
          <w:tcPr>
            <w:tcW w:w="355" w:type="pct"/>
            <w:shd w:val="clear" w:color="auto" w:fill="FFFFFF" w:themeFill="background1"/>
            <w:textDirection w:val="btLr"/>
            <w:vAlign w:val="center"/>
          </w:tcPr>
          <w:p w14:paraId="2C9379E9" w14:textId="77777777" w:rsidR="009D6B67" w:rsidRDefault="00EE5F1F">
            <w:pPr>
              <w:pStyle w:val="Text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30B89D03" w14:textId="77777777" w:rsidR="009D6B67" w:rsidRDefault="00EE5F1F">
            <w:pPr>
              <w:pStyle w:val="Text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Piir-konna kate-gooria</w:t>
            </w:r>
          </w:p>
        </w:tc>
        <w:tc>
          <w:tcPr>
            <w:tcW w:w="487" w:type="pct"/>
            <w:shd w:val="clear" w:color="auto" w:fill="FFFFFF" w:themeFill="background1"/>
            <w:textDirection w:val="btLr"/>
            <w:vAlign w:val="center"/>
          </w:tcPr>
          <w:p w14:paraId="356C4CDD" w14:textId="77777777" w:rsidR="009D6B67" w:rsidRDefault="00EE5F1F">
            <w:pPr>
              <w:pStyle w:val="Text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ID</w:t>
            </w:r>
          </w:p>
        </w:tc>
        <w:tc>
          <w:tcPr>
            <w:tcW w:w="1465" w:type="pct"/>
            <w:shd w:val="clear" w:color="auto" w:fill="FFFFFF" w:themeFill="background1"/>
            <w:textDirection w:val="btLr"/>
            <w:vAlign w:val="center"/>
          </w:tcPr>
          <w:p w14:paraId="16CD8CC9" w14:textId="77777777" w:rsidR="009D6B67" w:rsidRDefault="00EE5F1F">
            <w:pPr>
              <w:pStyle w:val="Text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Näitaja</w:t>
            </w:r>
          </w:p>
        </w:tc>
        <w:tc>
          <w:tcPr>
            <w:tcW w:w="494" w:type="pct"/>
            <w:shd w:val="clear" w:color="auto" w:fill="FFFFFF" w:themeFill="background1"/>
            <w:textDirection w:val="btLr"/>
            <w:vAlign w:val="center"/>
          </w:tcPr>
          <w:p w14:paraId="669EADF8" w14:textId="77777777" w:rsidR="009D6B67" w:rsidRDefault="00EE5F1F">
            <w:pPr>
              <w:pStyle w:val="Text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Mõõtühik</w:t>
            </w:r>
          </w:p>
        </w:tc>
        <w:tc>
          <w:tcPr>
            <w:tcW w:w="522" w:type="pct"/>
            <w:shd w:val="clear" w:color="auto" w:fill="FFFFFF" w:themeFill="background1"/>
            <w:textDirection w:val="btLr"/>
            <w:vAlign w:val="center"/>
          </w:tcPr>
          <w:p w14:paraId="7084F0B6"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37136C5B" w14:textId="77777777" w:rsidR="009D6B67" w:rsidRDefault="009D6B67">
            <w:pPr>
              <w:pStyle w:val="Text1"/>
              <w:spacing w:before="0" w:after="0" w:line="240" w:lineRule="auto"/>
              <w:ind w:left="0"/>
              <w:rPr>
                <w:rFonts w:ascii="Cambria" w:hAnsi="Cambria" w:cstheme="minorHAnsi"/>
                <w:b/>
                <w:bCs/>
                <w:sz w:val="18"/>
                <w:szCs w:val="18"/>
                <w:lang w:val="et-EE"/>
              </w:rPr>
            </w:pPr>
          </w:p>
        </w:tc>
        <w:tc>
          <w:tcPr>
            <w:tcW w:w="505" w:type="pct"/>
            <w:shd w:val="clear" w:color="auto" w:fill="FFFFFF" w:themeFill="background1"/>
            <w:textDirection w:val="btLr"/>
            <w:vAlign w:val="center"/>
          </w:tcPr>
          <w:p w14:paraId="7F30AACF"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0915B98B" w14:textId="77777777" w:rsidR="009D6B67" w:rsidRDefault="009D6B67">
            <w:pPr>
              <w:pStyle w:val="Text1"/>
              <w:spacing w:before="0" w:after="0" w:line="240" w:lineRule="auto"/>
              <w:ind w:left="0"/>
              <w:rPr>
                <w:rFonts w:ascii="Cambria" w:hAnsi="Cambria" w:cstheme="minorHAnsi"/>
                <w:b/>
                <w:bCs/>
                <w:sz w:val="18"/>
                <w:szCs w:val="18"/>
                <w:lang w:val="et-EE"/>
              </w:rPr>
            </w:pPr>
          </w:p>
        </w:tc>
      </w:tr>
      <w:tr w:rsidR="009D6B67" w14:paraId="3D424673" w14:textId="77777777">
        <w:trPr>
          <w:trHeight w:val="340"/>
        </w:trPr>
        <w:tc>
          <w:tcPr>
            <w:tcW w:w="240" w:type="pct"/>
            <w:shd w:val="clear" w:color="auto" w:fill="FFFFFF" w:themeFill="background1"/>
          </w:tcPr>
          <w:p w14:paraId="242161B7"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6</w:t>
            </w:r>
          </w:p>
        </w:tc>
        <w:tc>
          <w:tcPr>
            <w:tcW w:w="338" w:type="pct"/>
            <w:shd w:val="clear" w:color="auto" w:fill="FFFFFF" w:themeFill="background1"/>
          </w:tcPr>
          <w:p w14:paraId="2FAE76E2" w14:textId="77777777" w:rsidR="009D6B67" w:rsidRDefault="00EE5F1F">
            <w:pPr>
              <w:pStyle w:val="Text1"/>
              <w:spacing w:before="0" w:after="0" w:line="240" w:lineRule="auto"/>
              <w:ind w:left="0"/>
              <w:rPr>
                <w:rFonts w:asciiTheme="majorHAnsi" w:hAnsiTheme="majorHAnsi" w:cstheme="minorHAnsi"/>
                <w:b/>
                <w:bCs/>
                <w:i/>
                <w:iCs/>
                <w:sz w:val="20"/>
                <w:szCs w:val="20"/>
                <w:lang w:val="et-EE"/>
              </w:rPr>
            </w:pPr>
            <w:r>
              <w:rPr>
                <w:rFonts w:asciiTheme="majorHAnsi" w:eastAsia="Times New Roman" w:hAnsiTheme="majorHAnsi" w:cstheme="minorHAnsi"/>
                <w:sz w:val="20"/>
                <w:szCs w:val="20"/>
                <w:lang w:val="et-EE"/>
              </w:rPr>
              <w:t>ii</w:t>
            </w:r>
          </w:p>
        </w:tc>
        <w:tc>
          <w:tcPr>
            <w:tcW w:w="355" w:type="pct"/>
            <w:shd w:val="clear" w:color="auto" w:fill="FFFFFF" w:themeFill="background1"/>
          </w:tcPr>
          <w:p w14:paraId="531387EE" w14:textId="77777777" w:rsidR="009D6B67" w:rsidRDefault="00EE5F1F">
            <w:pPr>
              <w:pStyle w:val="Text1"/>
              <w:spacing w:before="0" w:after="0" w:line="240" w:lineRule="auto"/>
              <w:ind w:left="0"/>
              <w:rPr>
                <w:rFonts w:asciiTheme="majorHAnsi" w:hAnsiTheme="majorHAnsi" w:cstheme="minorHAnsi"/>
                <w:b/>
                <w:bCs/>
                <w:i/>
                <w:iCs/>
                <w:sz w:val="20"/>
                <w:szCs w:val="20"/>
                <w:lang w:val="et-EE"/>
              </w:rPr>
            </w:pPr>
            <w:r>
              <w:rPr>
                <w:rFonts w:asciiTheme="majorHAnsi" w:eastAsia="Times New Roman" w:hAnsiTheme="majorHAnsi" w:cstheme="minorHAnsi"/>
                <w:sz w:val="20"/>
                <w:szCs w:val="20"/>
                <w:lang w:val="et-EE"/>
              </w:rPr>
              <w:t>ERF</w:t>
            </w:r>
          </w:p>
        </w:tc>
        <w:tc>
          <w:tcPr>
            <w:tcW w:w="594" w:type="pct"/>
            <w:shd w:val="clear" w:color="auto" w:fill="FFFFFF" w:themeFill="background1"/>
          </w:tcPr>
          <w:p w14:paraId="2F528868" w14:textId="77777777" w:rsidR="009D6B67" w:rsidRDefault="00EE5F1F">
            <w:pPr>
              <w:pStyle w:val="Text1"/>
              <w:spacing w:before="0" w:after="0" w:line="240" w:lineRule="auto"/>
              <w:ind w:left="0"/>
              <w:rPr>
                <w:rFonts w:asciiTheme="majorHAnsi" w:hAnsiTheme="majorHAnsi" w:cstheme="minorHAnsi"/>
                <w:b/>
                <w:bCs/>
                <w:i/>
                <w:iCs/>
                <w:sz w:val="20"/>
                <w:szCs w:val="20"/>
                <w:lang w:val="et-EE"/>
              </w:rPr>
            </w:pPr>
            <w:r>
              <w:rPr>
                <w:rFonts w:asciiTheme="majorHAnsi" w:eastAsia="Times New Roman" w:hAnsiTheme="majorHAnsi" w:cstheme="minorHAnsi"/>
                <w:sz w:val="20"/>
                <w:szCs w:val="20"/>
                <w:lang w:val="et-EE"/>
              </w:rPr>
              <w:t>Ülemineku</w:t>
            </w:r>
          </w:p>
        </w:tc>
        <w:tc>
          <w:tcPr>
            <w:tcW w:w="487" w:type="pct"/>
          </w:tcPr>
          <w:p w14:paraId="0C47DA8C"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RCO67</w:t>
            </w:r>
          </w:p>
        </w:tc>
        <w:tc>
          <w:tcPr>
            <w:tcW w:w="1465" w:type="pct"/>
            <w:vAlign w:val="center"/>
          </w:tcPr>
          <w:p w14:paraId="3B97DB64" w14:textId="77777777" w:rsidR="009D6B67" w:rsidRDefault="00EE5F1F">
            <w:pPr>
              <w:pStyle w:val="Text1"/>
              <w:spacing w:before="0" w:after="0" w:line="240" w:lineRule="auto"/>
              <w:ind w:left="0"/>
              <w:rPr>
                <w:rFonts w:asciiTheme="majorHAnsi" w:eastAsia="Times New Roman" w:hAnsiTheme="majorHAnsi" w:cstheme="minorBidi"/>
                <w:sz w:val="20"/>
                <w:szCs w:val="20"/>
                <w:lang w:val="et-EE"/>
              </w:rPr>
            </w:pPr>
            <w:r>
              <w:rPr>
                <w:rFonts w:asciiTheme="majorHAnsi" w:eastAsia="Times New Roman" w:hAnsiTheme="majorHAnsi" w:cstheme="minorBidi"/>
                <w:sz w:val="20"/>
                <w:szCs w:val="20"/>
                <w:lang w:val="et-EE"/>
              </w:rPr>
              <w:t>Uute või ajakohastatud haridusasutuste klassiruumide mahutavus</w:t>
            </w:r>
          </w:p>
        </w:tc>
        <w:tc>
          <w:tcPr>
            <w:tcW w:w="494" w:type="pct"/>
            <w:vAlign w:val="center"/>
          </w:tcPr>
          <w:p w14:paraId="4BC85D73"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Isikud</w:t>
            </w:r>
          </w:p>
          <w:p w14:paraId="60B5E19D" w14:textId="77777777" w:rsidR="009D6B67" w:rsidRDefault="009D6B67">
            <w:pPr>
              <w:pStyle w:val="Text1"/>
              <w:spacing w:before="0" w:after="0" w:line="240" w:lineRule="auto"/>
              <w:ind w:left="0"/>
              <w:rPr>
                <w:rFonts w:asciiTheme="majorHAnsi" w:hAnsiTheme="majorHAnsi" w:cstheme="minorBidi"/>
                <w:sz w:val="20"/>
                <w:szCs w:val="20"/>
                <w:lang w:val="et-EE"/>
              </w:rPr>
            </w:pPr>
          </w:p>
          <w:p w14:paraId="3C9D1FE6" w14:textId="77777777" w:rsidR="009D6B67" w:rsidRDefault="009D6B67">
            <w:pPr>
              <w:pStyle w:val="Text1"/>
              <w:spacing w:before="0" w:after="0" w:line="240" w:lineRule="auto"/>
              <w:ind w:left="0"/>
              <w:rPr>
                <w:rFonts w:asciiTheme="majorHAnsi" w:hAnsiTheme="majorHAnsi" w:cstheme="minorBidi"/>
                <w:sz w:val="20"/>
                <w:szCs w:val="20"/>
                <w:lang w:val="et-EE"/>
              </w:rPr>
            </w:pPr>
          </w:p>
        </w:tc>
        <w:tc>
          <w:tcPr>
            <w:tcW w:w="522" w:type="pct"/>
          </w:tcPr>
          <w:p w14:paraId="72DD888D"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200</w:t>
            </w:r>
          </w:p>
        </w:tc>
        <w:tc>
          <w:tcPr>
            <w:tcW w:w="505" w:type="pct"/>
          </w:tcPr>
          <w:p w14:paraId="37CC8CCC"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1700</w:t>
            </w:r>
          </w:p>
        </w:tc>
      </w:tr>
    </w:tbl>
    <w:p w14:paraId="32958989" w14:textId="3D1E837A" w:rsidR="009D6B67" w:rsidRDefault="00EE5F1F">
      <w:pPr>
        <w:pStyle w:val="Pealdis"/>
        <w:keepNext/>
        <w:jc w:val="left"/>
        <w:rPr>
          <w:rFonts w:asciiTheme="majorHAnsi" w:hAnsiTheme="majorHAnsi" w:cstheme="minorHAnsi"/>
          <w:b w:val="0"/>
          <w:szCs w:val="20"/>
          <w:lang w:val="et-EE"/>
        </w:rPr>
      </w:pPr>
      <w:r>
        <w:rPr>
          <w:rFonts w:asciiTheme="majorHAnsi" w:hAnsiTheme="majorHAnsi"/>
          <w:szCs w:val="20"/>
          <w:lang w:val="et-EE"/>
        </w:rPr>
        <w:t xml:space="preserve">Tabel </w:t>
      </w:r>
      <w:del w:id="1606" w:author="Kaisa Tähe - RAM" w:date="2025-10-13T15:42:00Z" w16du:dateUtc="2025-10-13T12:42:00Z">
        <w:r w:rsidDel="00772430">
          <w:rPr>
            <w:rFonts w:asciiTheme="majorHAnsi" w:hAnsiTheme="majorHAnsi"/>
            <w:szCs w:val="20"/>
            <w:lang w:val="et-EE"/>
          </w:rPr>
          <w:fldChar w:fldCharType="begin"/>
        </w:r>
        <w:r w:rsidDel="00772430">
          <w:rPr>
            <w:rFonts w:asciiTheme="majorHAnsi" w:hAnsiTheme="majorHAnsi"/>
            <w:szCs w:val="20"/>
            <w:lang w:val="et-EE"/>
          </w:rPr>
          <w:delInstrText xml:space="preserve"> SEQ Tabel \* ARABIC </w:delInstrText>
        </w:r>
        <w:r w:rsidDel="00772430">
          <w:rPr>
            <w:rFonts w:asciiTheme="majorHAnsi" w:hAnsiTheme="majorHAnsi"/>
            <w:szCs w:val="20"/>
            <w:lang w:val="et-EE"/>
          </w:rPr>
          <w:fldChar w:fldCharType="separate"/>
        </w:r>
        <w:r w:rsidDel="00772430">
          <w:rPr>
            <w:rFonts w:asciiTheme="majorHAnsi" w:hAnsiTheme="majorHAnsi"/>
            <w:szCs w:val="20"/>
            <w:lang w:val="et-EE"/>
          </w:rPr>
          <w:delText>124</w:delText>
        </w:r>
        <w:r w:rsidDel="00772430">
          <w:rPr>
            <w:rFonts w:asciiTheme="majorHAnsi" w:hAnsiTheme="majorHAnsi"/>
            <w:szCs w:val="20"/>
            <w:lang w:val="et-EE"/>
          </w:rPr>
          <w:fldChar w:fldCharType="end"/>
        </w:r>
      </w:del>
      <w:ins w:id="1607" w:author="Kaisa Tähe - RAM" w:date="2025-10-13T15:42:00Z" w16du:dateUtc="2025-10-13T12:42:00Z">
        <w:r w:rsidR="00772430">
          <w:rPr>
            <w:rFonts w:asciiTheme="majorHAnsi" w:hAnsiTheme="majorHAnsi"/>
            <w:szCs w:val="20"/>
            <w:lang w:val="et-EE"/>
          </w:rPr>
          <w:t>136</w:t>
        </w:r>
      </w:ins>
      <w:r>
        <w:rPr>
          <w:rFonts w:asciiTheme="majorHAnsi" w:hAnsiTheme="majorHAnsi"/>
          <w:szCs w:val="20"/>
          <w:lang w:val="et-EE"/>
        </w:rPr>
        <w:t>: Tulemusnäitajad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463"/>
        <w:gridCol w:w="563"/>
        <w:gridCol w:w="1144"/>
        <w:gridCol w:w="799"/>
        <w:gridCol w:w="2021"/>
        <w:gridCol w:w="1098"/>
        <w:gridCol w:w="655"/>
        <w:gridCol w:w="659"/>
        <w:gridCol w:w="659"/>
        <w:gridCol w:w="1104"/>
      </w:tblGrid>
      <w:tr w:rsidR="009D6B67" w14:paraId="21C20631" w14:textId="77777777">
        <w:trPr>
          <w:trHeight w:val="1619"/>
        </w:trPr>
        <w:tc>
          <w:tcPr>
            <w:tcW w:w="238" w:type="pct"/>
            <w:shd w:val="clear" w:color="auto" w:fill="FFFFFF" w:themeFill="background1"/>
            <w:textDirection w:val="btLr"/>
            <w:vAlign w:val="center"/>
          </w:tcPr>
          <w:p w14:paraId="2DCA2BDB"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Prioriteet</w:t>
            </w:r>
          </w:p>
        </w:tc>
        <w:tc>
          <w:tcPr>
            <w:tcW w:w="237" w:type="pct"/>
            <w:shd w:val="clear" w:color="auto" w:fill="FFFFFF" w:themeFill="background1"/>
            <w:textDirection w:val="btLr"/>
            <w:vAlign w:val="center"/>
          </w:tcPr>
          <w:p w14:paraId="4001374B"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Erieesmärk</w:t>
            </w:r>
          </w:p>
        </w:tc>
        <w:tc>
          <w:tcPr>
            <w:tcW w:w="274" w:type="pct"/>
            <w:shd w:val="clear" w:color="auto" w:fill="FFFFFF" w:themeFill="background1"/>
            <w:textDirection w:val="btLr"/>
            <w:vAlign w:val="center"/>
          </w:tcPr>
          <w:p w14:paraId="09B2FDB5"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Fond</w:t>
            </w:r>
          </w:p>
        </w:tc>
        <w:tc>
          <w:tcPr>
            <w:tcW w:w="546" w:type="pct"/>
            <w:shd w:val="clear" w:color="auto" w:fill="FFFFFF" w:themeFill="background1"/>
            <w:textDirection w:val="btLr"/>
            <w:vAlign w:val="center"/>
          </w:tcPr>
          <w:p w14:paraId="32BBCAD8"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Piirkonna kategooria</w:t>
            </w:r>
          </w:p>
        </w:tc>
        <w:tc>
          <w:tcPr>
            <w:tcW w:w="468" w:type="pct"/>
            <w:shd w:val="clear" w:color="auto" w:fill="FFFFFF" w:themeFill="background1"/>
            <w:textDirection w:val="btLr"/>
            <w:vAlign w:val="center"/>
          </w:tcPr>
          <w:p w14:paraId="69617BE2"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ID</w:t>
            </w:r>
          </w:p>
        </w:tc>
        <w:tc>
          <w:tcPr>
            <w:tcW w:w="1177" w:type="pct"/>
            <w:shd w:val="clear" w:color="auto" w:fill="FFFFFF" w:themeFill="background1"/>
            <w:textDirection w:val="btLr"/>
            <w:vAlign w:val="center"/>
          </w:tcPr>
          <w:p w14:paraId="5BDA8EE0"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Näitaja</w:t>
            </w:r>
          </w:p>
        </w:tc>
        <w:tc>
          <w:tcPr>
            <w:tcW w:w="516" w:type="pct"/>
            <w:shd w:val="clear" w:color="auto" w:fill="FFFFFF" w:themeFill="background1"/>
            <w:textDirection w:val="btLr"/>
            <w:vAlign w:val="center"/>
          </w:tcPr>
          <w:p w14:paraId="6AA8184A"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Mõõtühik</w:t>
            </w:r>
          </w:p>
        </w:tc>
        <w:tc>
          <w:tcPr>
            <w:tcW w:w="440" w:type="pct"/>
            <w:shd w:val="clear" w:color="auto" w:fill="FFFFFF" w:themeFill="background1"/>
            <w:textDirection w:val="btLr"/>
            <w:vAlign w:val="center"/>
          </w:tcPr>
          <w:p w14:paraId="4DB8C4D2"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Lähtetase või võrdlusväärtus</w:t>
            </w:r>
          </w:p>
        </w:tc>
        <w:tc>
          <w:tcPr>
            <w:tcW w:w="409" w:type="pct"/>
            <w:shd w:val="clear" w:color="auto" w:fill="FFFFFF" w:themeFill="background1"/>
            <w:textDirection w:val="btLr"/>
            <w:vAlign w:val="center"/>
          </w:tcPr>
          <w:p w14:paraId="44638262"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Võrdlusaasta</w:t>
            </w:r>
          </w:p>
        </w:tc>
        <w:tc>
          <w:tcPr>
            <w:tcW w:w="391" w:type="pct"/>
            <w:shd w:val="clear" w:color="auto" w:fill="FFFFFF" w:themeFill="background1"/>
            <w:textDirection w:val="btLr"/>
            <w:vAlign w:val="center"/>
          </w:tcPr>
          <w:p w14:paraId="388DB821" w14:textId="77777777" w:rsidR="009D6B67" w:rsidRDefault="00EE5F1F">
            <w:pPr>
              <w:pStyle w:val="Text1"/>
              <w:spacing w:before="0" w:after="0" w:line="240" w:lineRule="auto"/>
              <w:ind w:left="113" w:right="113"/>
              <w:jc w:val="center"/>
              <w:rPr>
                <w:rFonts w:asciiTheme="majorHAnsi" w:hAnsiTheme="majorHAnsi" w:cstheme="minorBidi"/>
                <w:b/>
                <w:bCs/>
                <w:sz w:val="20"/>
                <w:szCs w:val="20"/>
                <w:lang w:val="et-EE"/>
              </w:rPr>
            </w:pPr>
            <w:r>
              <w:rPr>
                <w:rFonts w:asciiTheme="majorHAnsi" w:hAnsiTheme="majorHAnsi" w:cstheme="minorBidi"/>
                <w:b/>
                <w:bCs/>
                <w:sz w:val="20"/>
                <w:szCs w:val="20"/>
                <w:lang w:val="et-EE"/>
              </w:rPr>
              <w:t>Sihtväärtus (2029)</w:t>
            </w:r>
          </w:p>
          <w:p w14:paraId="2FDD8B41" w14:textId="77777777" w:rsidR="009D6B67" w:rsidRDefault="009D6B67">
            <w:pPr>
              <w:pStyle w:val="Text1"/>
              <w:spacing w:before="0" w:after="0" w:line="240" w:lineRule="auto"/>
              <w:ind w:left="0"/>
              <w:rPr>
                <w:rFonts w:asciiTheme="majorHAnsi" w:hAnsiTheme="majorHAnsi" w:cstheme="minorHAnsi"/>
                <w:b/>
                <w:bCs/>
                <w:sz w:val="20"/>
                <w:szCs w:val="20"/>
                <w:lang w:val="et-EE"/>
              </w:rPr>
            </w:pPr>
          </w:p>
        </w:tc>
        <w:tc>
          <w:tcPr>
            <w:tcW w:w="302" w:type="pct"/>
            <w:shd w:val="clear" w:color="auto" w:fill="FFFFFF" w:themeFill="background1"/>
            <w:textDirection w:val="btLr"/>
            <w:vAlign w:val="center"/>
          </w:tcPr>
          <w:p w14:paraId="6133F81B"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Andmete allikas</w:t>
            </w:r>
          </w:p>
        </w:tc>
      </w:tr>
      <w:tr w:rsidR="009D6B67" w14:paraId="212CDD62" w14:textId="77777777">
        <w:trPr>
          <w:trHeight w:val="434"/>
        </w:trPr>
        <w:tc>
          <w:tcPr>
            <w:tcW w:w="238" w:type="pct"/>
            <w:shd w:val="clear" w:color="auto" w:fill="FFFFFF" w:themeFill="background1"/>
          </w:tcPr>
          <w:p w14:paraId="2B744C3C"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6</w:t>
            </w:r>
          </w:p>
        </w:tc>
        <w:tc>
          <w:tcPr>
            <w:tcW w:w="237" w:type="pct"/>
            <w:shd w:val="clear" w:color="auto" w:fill="FFFFFF" w:themeFill="background1"/>
          </w:tcPr>
          <w:p w14:paraId="279D69BF" w14:textId="77777777" w:rsidR="009D6B67" w:rsidRDefault="00EE5F1F">
            <w:pPr>
              <w:pStyle w:val="Text1"/>
              <w:spacing w:before="0" w:after="0" w:line="240" w:lineRule="auto"/>
              <w:ind w:left="0"/>
              <w:rPr>
                <w:rFonts w:asciiTheme="majorHAnsi" w:hAnsiTheme="majorHAnsi" w:cstheme="minorHAnsi"/>
                <w:i/>
                <w:iCs/>
                <w:sz w:val="20"/>
                <w:szCs w:val="20"/>
                <w:lang w:val="et-EE"/>
              </w:rPr>
            </w:pPr>
            <w:r>
              <w:rPr>
                <w:rFonts w:asciiTheme="majorHAnsi" w:eastAsia="Times New Roman" w:hAnsiTheme="majorHAnsi" w:cstheme="minorHAnsi"/>
                <w:sz w:val="20"/>
                <w:szCs w:val="20"/>
                <w:lang w:val="et-EE"/>
              </w:rPr>
              <w:t>ii</w:t>
            </w:r>
          </w:p>
        </w:tc>
        <w:tc>
          <w:tcPr>
            <w:tcW w:w="274" w:type="pct"/>
            <w:shd w:val="clear" w:color="auto" w:fill="FFFFFF" w:themeFill="background1"/>
          </w:tcPr>
          <w:p w14:paraId="5CEE96F5" w14:textId="77777777" w:rsidR="009D6B67" w:rsidRDefault="00EE5F1F">
            <w:pPr>
              <w:pStyle w:val="Text1"/>
              <w:spacing w:before="0" w:after="0" w:line="240" w:lineRule="auto"/>
              <w:ind w:left="0"/>
              <w:rPr>
                <w:rFonts w:asciiTheme="majorHAnsi" w:hAnsiTheme="majorHAnsi" w:cstheme="minorHAnsi"/>
                <w:i/>
                <w:iCs/>
                <w:sz w:val="20"/>
                <w:szCs w:val="20"/>
                <w:lang w:val="et-EE"/>
              </w:rPr>
            </w:pPr>
            <w:r>
              <w:rPr>
                <w:rFonts w:asciiTheme="majorHAnsi" w:eastAsia="Times New Roman" w:hAnsiTheme="majorHAnsi" w:cstheme="minorHAnsi"/>
                <w:sz w:val="20"/>
                <w:szCs w:val="20"/>
                <w:lang w:val="et-EE"/>
              </w:rPr>
              <w:t>ERF</w:t>
            </w:r>
          </w:p>
        </w:tc>
        <w:tc>
          <w:tcPr>
            <w:tcW w:w="546" w:type="pct"/>
            <w:shd w:val="clear" w:color="auto" w:fill="FFFFFF" w:themeFill="background1"/>
          </w:tcPr>
          <w:p w14:paraId="48221549" w14:textId="77777777" w:rsidR="009D6B67" w:rsidRDefault="00EE5F1F">
            <w:pPr>
              <w:pStyle w:val="Text1"/>
              <w:spacing w:before="0" w:after="0" w:line="240" w:lineRule="auto"/>
              <w:ind w:left="0"/>
              <w:rPr>
                <w:rFonts w:asciiTheme="majorHAnsi" w:hAnsiTheme="majorHAnsi" w:cstheme="minorHAnsi"/>
                <w:i/>
                <w:iCs/>
                <w:sz w:val="20"/>
                <w:szCs w:val="20"/>
                <w:lang w:val="et-EE"/>
              </w:rPr>
            </w:pPr>
            <w:r>
              <w:rPr>
                <w:rFonts w:asciiTheme="majorHAnsi" w:eastAsia="Times New Roman" w:hAnsiTheme="majorHAnsi" w:cstheme="minorHAnsi"/>
                <w:sz w:val="20"/>
                <w:szCs w:val="20"/>
                <w:lang w:val="et-EE"/>
              </w:rPr>
              <w:t>Ülemineku</w:t>
            </w:r>
          </w:p>
        </w:tc>
        <w:tc>
          <w:tcPr>
            <w:tcW w:w="468" w:type="pct"/>
          </w:tcPr>
          <w:p w14:paraId="5E977B04"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RCR71</w:t>
            </w:r>
          </w:p>
        </w:tc>
        <w:tc>
          <w:tcPr>
            <w:tcW w:w="1177" w:type="pct"/>
          </w:tcPr>
          <w:p w14:paraId="74573F10" w14:textId="77777777" w:rsidR="009D6B67" w:rsidRDefault="00EE5F1F">
            <w:pPr>
              <w:pStyle w:val="Text1"/>
              <w:spacing w:before="0" w:after="0" w:line="240" w:lineRule="auto"/>
              <w:ind w:left="0"/>
              <w:rPr>
                <w:rFonts w:asciiTheme="majorHAnsi" w:eastAsia="Times New Roman" w:hAnsiTheme="majorHAnsi" w:cstheme="minorBidi"/>
                <w:sz w:val="20"/>
                <w:szCs w:val="20"/>
                <w:lang w:val="et-EE"/>
              </w:rPr>
            </w:pPr>
            <w:bookmarkStart w:id="1608" w:name="OLE_LINK72"/>
            <w:r>
              <w:rPr>
                <w:rFonts w:asciiTheme="majorHAnsi" w:hAnsiTheme="majorHAnsi" w:cstheme="minorBidi"/>
                <w:sz w:val="20"/>
                <w:szCs w:val="20"/>
                <w:lang w:val="et-EE"/>
              </w:rPr>
              <w:t xml:space="preserve">Uute või ajakohastatud haridusasutuste kasutajate arv aastas </w:t>
            </w:r>
            <w:bookmarkEnd w:id="1608"/>
          </w:p>
        </w:tc>
        <w:tc>
          <w:tcPr>
            <w:tcW w:w="516" w:type="pct"/>
          </w:tcPr>
          <w:p w14:paraId="521B3742" w14:textId="77777777" w:rsidR="009D6B67" w:rsidRDefault="00EE5F1F">
            <w:pPr>
              <w:pStyle w:val="Text1"/>
              <w:spacing w:before="0" w:after="0" w:line="240" w:lineRule="auto"/>
              <w:ind w:left="0"/>
              <w:rPr>
                <w:rFonts w:asciiTheme="majorHAnsi" w:hAnsiTheme="majorHAnsi" w:cstheme="minorBidi"/>
                <w:sz w:val="20"/>
                <w:szCs w:val="20"/>
                <w:lang w:val="et-EE"/>
              </w:rPr>
            </w:pPr>
            <w:bookmarkStart w:id="1609" w:name="OLE_LINK73"/>
            <w:r>
              <w:rPr>
                <w:rFonts w:asciiTheme="majorHAnsi" w:hAnsiTheme="majorHAnsi" w:cstheme="minorBidi"/>
                <w:sz w:val="20"/>
                <w:szCs w:val="20"/>
                <w:lang w:val="et-EE"/>
              </w:rPr>
              <w:t>kasutajaid aastas</w:t>
            </w:r>
            <w:bookmarkEnd w:id="1609"/>
          </w:p>
          <w:p w14:paraId="7923AEEC" w14:textId="77777777" w:rsidR="009D6B67" w:rsidRDefault="009D6B67">
            <w:pPr>
              <w:pStyle w:val="Text1"/>
              <w:spacing w:before="0" w:after="0" w:line="240" w:lineRule="auto"/>
              <w:ind w:left="0"/>
              <w:rPr>
                <w:rFonts w:asciiTheme="majorHAnsi" w:hAnsiTheme="majorHAnsi" w:cstheme="minorBidi"/>
                <w:sz w:val="20"/>
                <w:szCs w:val="20"/>
                <w:lang w:val="et-EE"/>
              </w:rPr>
            </w:pPr>
          </w:p>
        </w:tc>
        <w:tc>
          <w:tcPr>
            <w:tcW w:w="440" w:type="pct"/>
          </w:tcPr>
          <w:p w14:paraId="68FA8CAB" w14:textId="77777777" w:rsidR="009D6B67" w:rsidRDefault="00EE5F1F">
            <w:pPr>
              <w:pStyle w:val="Text1"/>
              <w:spacing w:before="0" w:after="0" w:line="240" w:lineRule="auto"/>
              <w:ind w:left="0"/>
              <w:rPr>
                <w:rFonts w:asciiTheme="majorHAnsi" w:hAnsiTheme="majorHAnsi" w:cstheme="minorBidi"/>
                <w:sz w:val="20"/>
                <w:szCs w:val="20"/>
                <w:lang w:val="et-EE"/>
              </w:rPr>
            </w:pPr>
            <w:r>
              <w:rPr>
                <w:rFonts w:asciiTheme="majorHAnsi" w:hAnsiTheme="majorHAnsi" w:cstheme="minorBidi"/>
                <w:sz w:val="20"/>
                <w:szCs w:val="20"/>
                <w:lang w:val="et-EE"/>
              </w:rPr>
              <w:t>0</w:t>
            </w:r>
          </w:p>
          <w:p w14:paraId="6EF35C8D" w14:textId="77777777" w:rsidR="009D6B67" w:rsidRDefault="009D6B67">
            <w:pPr>
              <w:pStyle w:val="Text1"/>
              <w:spacing w:before="0" w:after="0" w:line="240" w:lineRule="auto"/>
              <w:ind w:left="0"/>
              <w:rPr>
                <w:rFonts w:asciiTheme="majorHAnsi" w:hAnsiTheme="majorHAnsi" w:cstheme="minorBidi"/>
                <w:sz w:val="20"/>
                <w:szCs w:val="20"/>
                <w:lang w:val="et-EE"/>
              </w:rPr>
            </w:pPr>
          </w:p>
          <w:p w14:paraId="093284A9" w14:textId="77777777" w:rsidR="009D6B67" w:rsidRDefault="009D6B67">
            <w:pPr>
              <w:pStyle w:val="Text1"/>
              <w:spacing w:before="0" w:after="0" w:line="240" w:lineRule="auto"/>
              <w:ind w:left="0"/>
              <w:rPr>
                <w:rFonts w:asciiTheme="majorHAnsi" w:hAnsiTheme="majorHAnsi" w:cstheme="minorBidi"/>
                <w:sz w:val="20"/>
                <w:szCs w:val="20"/>
                <w:lang w:val="et-EE"/>
              </w:rPr>
            </w:pPr>
          </w:p>
          <w:p w14:paraId="72180F8C" w14:textId="77777777" w:rsidR="009D6B67" w:rsidRDefault="009D6B67">
            <w:pPr>
              <w:pStyle w:val="Text1"/>
              <w:spacing w:before="0" w:after="0" w:line="240" w:lineRule="auto"/>
              <w:ind w:left="0"/>
              <w:rPr>
                <w:rFonts w:asciiTheme="majorHAnsi" w:hAnsiTheme="majorHAnsi" w:cstheme="minorBidi"/>
                <w:sz w:val="20"/>
                <w:szCs w:val="20"/>
                <w:lang w:val="et-EE"/>
              </w:rPr>
            </w:pPr>
          </w:p>
        </w:tc>
        <w:tc>
          <w:tcPr>
            <w:tcW w:w="409" w:type="pct"/>
          </w:tcPr>
          <w:p w14:paraId="20196AFE"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2021</w:t>
            </w:r>
          </w:p>
        </w:tc>
        <w:tc>
          <w:tcPr>
            <w:tcW w:w="391" w:type="pct"/>
          </w:tcPr>
          <w:p w14:paraId="0A2A52F1" w14:textId="77777777" w:rsidR="009D6B67" w:rsidRDefault="00EE5F1F">
            <w:pPr>
              <w:pStyle w:val="Text1"/>
              <w:spacing w:before="0" w:after="0" w:line="240" w:lineRule="auto"/>
              <w:ind w:left="0"/>
              <w:jc w:val="center"/>
              <w:rPr>
                <w:rFonts w:asciiTheme="majorHAnsi" w:hAnsiTheme="majorHAnsi" w:cstheme="minorHAnsi"/>
                <w:sz w:val="20"/>
                <w:szCs w:val="20"/>
                <w:lang w:val="et-EE"/>
              </w:rPr>
            </w:pPr>
            <w:r>
              <w:rPr>
                <w:rFonts w:asciiTheme="majorHAnsi" w:hAnsiTheme="majorHAnsi" w:cstheme="minorHAnsi"/>
                <w:sz w:val="20"/>
                <w:szCs w:val="20"/>
                <w:lang w:val="et-EE"/>
              </w:rPr>
              <w:t>1530</w:t>
            </w:r>
          </w:p>
        </w:tc>
        <w:tc>
          <w:tcPr>
            <w:tcW w:w="302" w:type="pct"/>
          </w:tcPr>
          <w:p w14:paraId="14BC91AA" w14:textId="77777777" w:rsidR="009D6B67" w:rsidRDefault="00EE5F1F">
            <w:pPr>
              <w:pStyle w:val="Text1"/>
              <w:spacing w:before="0" w:after="0" w:line="240" w:lineRule="auto"/>
              <w:ind w:left="0"/>
              <w:rPr>
                <w:rFonts w:asciiTheme="majorHAnsi" w:hAnsiTheme="majorHAnsi" w:cstheme="minorHAnsi"/>
                <w:i/>
                <w:iCs/>
                <w:sz w:val="20"/>
                <w:szCs w:val="20"/>
                <w:lang w:val="et-EE"/>
              </w:rPr>
            </w:pPr>
            <w:r>
              <w:rPr>
                <w:rFonts w:asciiTheme="majorHAnsi" w:eastAsia="Times New Roman" w:hAnsiTheme="majorHAnsi" w:cstheme="minorBidi"/>
                <w:sz w:val="20"/>
                <w:szCs w:val="20"/>
                <w:lang w:val="et-EE"/>
              </w:rPr>
              <w:t>SFOS, projektide aruanded</w:t>
            </w:r>
          </w:p>
        </w:tc>
      </w:tr>
    </w:tbl>
    <w:p w14:paraId="5135BC09" w14:textId="77777777" w:rsidR="009D6B67" w:rsidRDefault="00EE5F1F">
      <w:pPr>
        <w:pStyle w:val="Pealkiri5"/>
        <w:numPr>
          <w:ilvl w:val="4"/>
          <w:numId w:val="82"/>
        </w:numPr>
        <w:shd w:val="clear" w:color="auto" w:fill="FFFFFF" w:themeFill="background1"/>
        <w:rPr>
          <w:rFonts w:cstheme="minorHAnsi"/>
          <w:lang w:val="et-EE"/>
        </w:rPr>
      </w:pPr>
      <w:r>
        <w:rPr>
          <w:rFonts w:cstheme="minorBidi"/>
          <w:lang w:val="et-EE"/>
        </w:rPr>
        <w:t>Programmi rahaliste vahendite (EL) esialgne jaotus sekkumise liigi järgi</w:t>
      </w:r>
    </w:p>
    <w:p w14:paraId="157B9165" w14:textId="1183C0BA" w:rsidR="009D6B67" w:rsidRDefault="00EE5F1F">
      <w:pPr>
        <w:pStyle w:val="Pealdis"/>
        <w:keepNext/>
        <w:jc w:val="left"/>
        <w:rPr>
          <w:rFonts w:ascii="Cambria" w:hAnsi="Cambria" w:cstheme="minorHAnsi"/>
          <w:lang w:val="et-EE"/>
        </w:rPr>
      </w:pPr>
      <w:r>
        <w:rPr>
          <w:lang w:val="et-EE"/>
        </w:rPr>
        <w:t xml:space="preserve">Tabel </w:t>
      </w:r>
      <w:del w:id="1610" w:author="Kaisa Tähe - RAM" w:date="2025-10-13T15:42:00Z" w16du:dateUtc="2025-10-13T12:42:00Z">
        <w:r w:rsidDel="00772430">
          <w:rPr>
            <w:lang w:val="et-EE"/>
          </w:rPr>
          <w:fldChar w:fldCharType="begin"/>
        </w:r>
        <w:r w:rsidDel="00772430">
          <w:rPr>
            <w:lang w:val="et-EE"/>
          </w:rPr>
          <w:delInstrText xml:space="preserve"> SEQ Tabel \* ARABIC </w:delInstrText>
        </w:r>
        <w:r w:rsidDel="00772430">
          <w:rPr>
            <w:lang w:val="et-EE"/>
          </w:rPr>
          <w:fldChar w:fldCharType="separate"/>
        </w:r>
        <w:r w:rsidDel="00772430">
          <w:rPr>
            <w:lang w:val="et-EE"/>
          </w:rPr>
          <w:delText>125</w:delText>
        </w:r>
        <w:r w:rsidDel="00772430">
          <w:rPr>
            <w:lang w:val="et-EE"/>
          </w:rPr>
          <w:fldChar w:fldCharType="end"/>
        </w:r>
      </w:del>
      <w:ins w:id="1611" w:author="Kaisa Tähe - RAM" w:date="2025-10-13T15:42:00Z" w16du:dateUtc="2025-10-13T12:42:00Z">
        <w:r w:rsidR="00772430">
          <w:rPr>
            <w:lang w:val="et-EE"/>
          </w:rPr>
          <w:t>13</w:t>
        </w:r>
      </w:ins>
      <w:ins w:id="1612" w:author="Kaisa Tähe - RAM" w:date="2025-10-13T15:43:00Z" w16du:dateUtc="2025-10-13T12:43:00Z">
        <w:r w:rsidR="00F35832">
          <w:rPr>
            <w:lang w:val="et-EE"/>
          </w:rPr>
          <w:t>7</w:t>
        </w:r>
      </w:ins>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3C8279FB" w14:textId="77777777">
        <w:tc>
          <w:tcPr>
            <w:tcW w:w="775" w:type="pct"/>
          </w:tcPr>
          <w:p w14:paraId="4085874A" w14:textId="77777777" w:rsidR="009D6B67" w:rsidRDefault="00EE5F1F">
            <w:pPr>
              <w:shd w:val="clear" w:color="auto" w:fill="FFFFFF" w:themeFill="background1"/>
              <w:spacing w:before="60" w:after="60" w:line="240" w:lineRule="auto"/>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5DA3F32E" w14:textId="77777777" w:rsidR="009D6B67" w:rsidRDefault="00EE5F1F">
            <w:pPr>
              <w:shd w:val="clear" w:color="auto" w:fill="FFFFFF" w:themeFill="background1"/>
              <w:spacing w:before="60" w:after="60" w:line="240" w:lineRule="auto"/>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5B5089E" w14:textId="77777777" w:rsidR="009D6B67" w:rsidRDefault="00EE5F1F">
            <w:pPr>
              <w:shd w:val="clear" w:color="auto" w:fill="FFFFFF" w:themeFill="background1"/>
              <w:spacing w:before="60" w:after="60" w:line="240" w:lineRule="auto"/>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3D189E98" w14:textId="77777777" w:rsidR="009D6B67" w:rsidRDefault="00EE5F1F">
            <w:pPr>
              <w:shd w:val="clear" w:color="auto" w:fill="FFFFFF" w:themeFill="background1"/>
              <w:spacing w:before="60" w:after="60" w:line="240" w:lineRule="auto"/>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488F72C" w14:textId="77777777" w:rsidR="009D6B67" w:rsidRDefault="00EE5F1F">
            <w:pPr>
              <w:shd w:val="clear" w:color="auto" w:fill="FFFFFF" w:themeFill="background1"/>
              <w:spacing w:before="60" w:after="60" w:line="240" w:lineRule="auto"/>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457F378A" w14:textId="77777777" w:rsidR="009D6B67" w:rsidRDefault="00EE5F1F">
            <w:pPr>
              <w:shd w:val="clear" w:color="auto" w:fill="FFFFFF" w:themeFill="background1"/>
              <w:spacing w:before="60" w:after="60" w:line="240" w:lineRule="auto"/>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4BD78B94" w14:textId="77777777">
        <w:tc>
          <w:tcPr>
            <w:tcW w:w="775" w:type="pct"/>
          </w:tcPr>
          <w:p w14:paraId="748E6BA5" w14:textId="77777777" w:rsidR="009D6B67" w:rsidRDefault="00EE5F1F">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6</w:t>
            </w:r>
          </w:p>
        </w:tc>
        <w:tc>
          <w:tcPr>
            <w:tcW w:w="422" w:type="pct"/>
          </w:tcPr>
          <w:p w14:paraId="16C49480" w14:textId="77777777" w:rsidR="009D6B67" w:rsidRDefault="00EE5F1F">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ERF</w:t>
            </w:r>
          </w:p>
        </w:tc>
        <w:tc>
          <w:tcPr>
            <w:tcW w:w="1206" w:type="pct"/>
          </w:tcPr>
          <w:p w14:paraId="0E81BA36" w14:textId="77777777" w:rsidR="009D6B67" w:rsidRDefault="00EE5F1F">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Ülemineku</w:t>
            </w:r>
          </w:p>
        </w:tc>
        <w:tc>
          <w:tcPr>
            <w:tcW w:w="1155" w:type="pct"/>
          </w:tcPr>
          <w:p w14:paraId="21D15694" w14:textId="77777777" w:rsidR="009D6B67" w:rsidRDefault="00EE5F1F">
            <w:pPr>
              <w:shd w:val="clear" w:color="auto" w:fill="FFFFFF" w:themeFill="background1"/>
              <w:spacing w:before="60" w:after="60" w:line="240" w:lineRule="auto"/>
              <w:rPr>
                <w:rFonts w:ascii="Cambria" w:hAnsi="Cambria" w:cstheme="minorHAnsi"/>
                <w:sz w:val="20"/>
                <w:szCs w:val="18"/>
                <w:lang w:val="et-EE"/>
              </w:rPr>
            </w:pPr>
            <w:r>
              <w:rPr>
                <w:rFonts w:ascii="Cambria" w:eastAsia="Times New Roman" w:hAnsi="Cambria" w:cstheme="minorHAnsi"/>
                <w:sz w:val="20"/>
                <w:szCs w:val="18"/>
                <w:lang w:val="et-EE"/>
              </w:rPr>
              <w:t>ii</w:t>
            </w:r>
          </w:p>
        </w:tc>
        <w:tc>
          <w:tcPr>
            <w:tcW w:w="430" w:type="pct"/>
          </w:tcPr>
          <w:p w14:paraId="76F31EA4" w14:textId="77777777" w:rsidR="009D6B67" w:rsidRDefault="00EE5F1F">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122</w:t>
            </w:r>
          </w:p>
        </w:tc>
        <w:tc>
          <w:tcPr>
            <w:tcW w:w="1012" w:type="pct"/>
          </w:tcPr>
          <w:p w14:paraId="67EB603A" w14:textId="520EDB06" w:rsidR="009D6B67" w:rsidRDefault="00794016">
            <w:pPr>
              <w:shd w:val="clear" w:color="auto" w:fill="FFFFFF" w:themeFill="background1"/>
              <w:spacing w:before="60" w:after="60" w:line="240" w:lineRule="auto"/>
              <w:rPr>
                <w:rFonts w:ascii="Cambria" w:hAnsi="Cambria" w:cstheme="minorHAnsi"/>
                <w:sz w:val="20"/>
                <w:szCs w:val="18"/>
                <w:lang w:val="et-EE"/>
              </w:rPr>
            </w:pPr>
            <w:commentRangeStart w:id="1613"/>
            <w:ins w:id="1614" w:author="Kaisa Tähe - RAM" w:date="2025-07-17T12:20:00Z" w16du:dateUtc="2025-07-17T09:20:00Z">
              <w:r>
                <w:rPr>
                  <w:rFonts w:ascii="Cambria" w:hAnsi="Cambria" w:cstheme="minorHAnsi"/>
                  <w:sz w:val="20"/>
                  <w:szCs w:val="18"/>
                  <w:lang w:val="et-EE"/>
                </w:rPr>
                <w:t>65 090 51</w:t>
              </w:r>
            </w:ins>
            <w:ins w:id="1615" w:author="Juhan Anupõld - RAM" w:date="2025-11-06T13:03:00Z" w16du:dateUtc="2025-11-06T11:03:00Z">
              <w:r w:rsidR="00517CC2">
                <w:rPr>
                  <w:rFonts w:ascii="Cambria" w:hAnsi="Cambria" w:cstheme="minorHAnsi"/>
                  <w:sz w:val="20"/>
                  <w:szCs w:val="18"/>
                  <w:lang w:val="et-EE"/>
                </w:rPr>
                <w:t>9</w:t>
              </w:r>
            </w:ins>
            <w:del w:id="1616" w:author="Kaisa Tähe - RAM" w:date="2025-07-17T12:20:00Z" w16du:dateUtc="2025-07-17T09:20:00Z">
              <w:r w:rsidR="00261A15" w:rsidDel="00794016">
                <w:rPr>
                  <w:rFonts w:ascii="Cambria" w:hAnsi="Cambria" w:cstheme="minorHAnsi"/>
                  <w:sz w:val="20"/>
                  <w:szCs w:val="18"/>
                  <w:lang w:val="et-EE"/>
                </w:rPr>
                <w:delText xml:space="preserve">67 </w:delText>
              </w:r>
              <w:r w:rsidR="00EE5F1F" w:rsidDel="00794016">
                <w:rPr>
                  <w:rFonts w:ascii="Cambria" w:hAnsi="Cambria" w:cstheme="minorHAnsi"/>
                  <w:sz w:val="20"/>
                  <w:szCs w:val="18"/>
                  <w:lang w:val="et-EE"/>
                </w:rPr>
                <w:delText>000 000</w:delText>
              </w:r>
            </w:del>
            <w:commentRangeEnd w:id="1613"/>
            <w:r w:rsidR="00524C37">
              <w:rPr>
                <w:rStyle w:val="Kommentaariviide"/>
                <w:rFonts w:ascii="Cambria" w:hAnsi="Cambria" w:cstheme="minorHAnsi"/>
                <w:sz w:val="20"/>
                <w:szCs w:val="18"/>
                <w:lang w:val="et-EE"/>
              </w:rPr>
              <w:commentReference w:id="1613"/>
            </w:r>
          </w:p>
        </w:tc>
      </w:tr>
      <w:tr w:rsidR="00261A15" w14:paraId="589C2337" w14:textId="77777777">
        <w:tc>
          <w:tcPr>
            <w:tcW w:w="775" w:type="pct"/>
          </w:tcPr>
          <w:p w14:paraId="44B3D944" w14:textId="6081B8EF" w:rsidR="00261A15" w:rsidRDefault="00261A15">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6</w:t>
            </w:r>
          </w:p>
        </w:tc>
        <w:tc>
          <w:tcPr>
            <w:tcW w:w="422" w:type="pct"/>
          </w:tcPr>
          <w:p w14:paraId="42A2F1AD" w14:textId="08FAEBAB" w:rsidR="00261A15" w:rsidRDefault="00261A15">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ERF</w:t>
            </w:r>
          </w:p>
        </w:tc>
        <w:tc>
          <w:tcPr>
            <w:tcW w:w="1206" w:type="pct"/>
          </w:tcPr>
          <w:p w14:paraId="001E49E0" w14:textId="35D983C5" w:rsidR="00261A15" w:rsidRDefault="00261A15">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Üleminekud</w:t>
            </w:r>
          </w:p>
        </w:tc>
        <w:tc>
          <w:tcPr>
            <w:tcW w:w="1155" w:type="pct"/>
          </w:tcPr>
          <w:p w14:paraId="2504C98E" w14:textId="03F8122F" w:rsidR="00261A15" w:rsidRDefault="005C5AEB">
            <w:pPr>
              <w:shd w:val="clear" w:color="auto" w:fill="FFFFFF" w:themeFill="background1"/>
              <w:spacing w:before="60" w:after="60" w:line="240" w:lineRule="auto"/>
              <w:rPr>
                <w:rFonts w:ascii="Cambria" w:eastAsia="Times New Roman" w:hAnsi="Cambria" w:cstheme="minorHAnsi"/>
                <w:sz w:val="20"/>
                <w:szCs w:val="18"/>
                <w:lang w:val="et-EE"/>
              </w:rPr>
            </w:pPr>
            <w:r>
              <w:rPr>
                <w:rFonts w:ascii="Cambria" w:eastAsia="Times New Roman" w:hAnsi="Cambria" w:cstheme="minorHAnsi"/>
                <w:sz w:val="20"/>
                <w:szCs w:val="18"/>
                <w:lang w:val="et-EE"/>
              </w:rPr>
              <w:t>i</w:t>
            </w:r>
            <w:r w:rsidR="00261A15">
              <w:rPr>
                <w:rFonts w:ascii="Cambria" w:eastAsia="Times New Roman" w:hAnsi="Cambria" w:cstheme="minorHAnsi"/>
                <w:sz w:val="20"/>
                <w:szCs w:val="18"/>
                <w:lang w:val="et-EE"/>
              </w:rPr>
              <w:t>i</w:t>
            </w:r>
          </w:p>
        </w:tc>
        <w:tc>
          <w:tcPr>
            <w:tcW w:w="430" w:type="pct"/>
          </w:tcPr>
          <w:p w14:paraId="43B50263" w14:textId="19C08DAD" w:rsidR="00261A15" w:rsidRDefault="00261A15">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149</w:t>
            </w:r>
          </w:p>
        </w:tc>
        <w:tc>
          <w:tcPr>
            <w:tcW w:w="1012" w:type="pct"/>
          </w:tcPr>
          <w:p w14:paraId="122961DD" w14:textId="3FE15848" w:rsidR="00261A15" w:rsidDel="00261A15" w:rsidRDefault="00261A15">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5 000 000</w:t>
            </w:r>
          </w:p>
        </w:tc>
      </w:tr>
    </w:tbl>
    <w:p w14:paraId="271285EF" w14:textId="376D621D" w:rsidR="009D6B67" w:rsidRDefault="00EE5F1F">
      <w:pPr>
        <w:pStyle w:val="Pealdis"/>
        <w:keepNext/>
        <w:jc w:val="left"/>
        <w:rPr>
          <w:rFonts w:ascii="Cambria" w:hAnsi="Cambria" w:cstheme="minorHAnsi"/>
          <w:lang w:val="et-EE"/>
        </w:rPr>
      </w:pPr>
      <w:r>
        <w:rPr>
          <w:lang w:val="et-EE"/>
        </w:rPr>
        <w:t xml:space="preserve">Tabel </w:t>
      </w:r>
      <w:del w:id="1617" w:author="Kaisa Tähe - RAM" w:date="2025-10-13T15:42:00Z" w16du:dateUtc="2025-10-13T12:42:00Z">
        <w:r w:rsidDel="00772430">
          <w:rPr>
            <w:lang w:val="et-EE"/>
          </w:rPr>
          <w:fldChar w:fldCharType="begin"/>
        </w:r>
        <w:r w:rsidDel="00772430">
          <w:rPr>
            <w:lang w:val="et-EE"/>
          </w:rPr>
          <w:delInstrText xml:space="preserve"> SEQ Tabel \* ARABIC </w:delInstrText>
        </w:r>
        <w:r w:rsidDel="00772430">
          <w:rPr>
            <w:lang w:val="et-EE"/>
          </w:rPr>
          <w:fldChar w:fldCharType="separate"/>
        </w:r>
        <w:r w:rsidDel="00772430">
          <w:rPr>
            <w:lang w:val="et-EE"/>
          </w:rPr>
          <w:delText>126</w:delText>
        </w:r>
        <w:r w:rsidDel="00772430">
          <w:rPr>
            <w:lang w:val="et-EE"/>
          </w:rPr>
          <w:fldChar w:fldCharType="end"/>
        </w:r>
      </w:del>
      <w:ins w:id="1618" w:author="Kaisa Tähe - RAM" w:date="2025-10-13T15:42:00Z" w16du:dateUtc="2025-10-13T12:42:00Z">
        <w:r w:rsidR="00772430">
          <w:rPr>
            <w:lang w:val="et-EE"/>
          </w:rPr>
          <w:t>13</w:t>
        </w:r>
      </w:ins>
      <w:ins w:id="1619" w:author="Kaisa Tähe - RAM" w:date="2025-10-13T15:43:00Z" w16du:dateUtc="2025-10-13T12:43:00Z">
        <w:r w:rsidR="00F35832">
          <w:rPr>
            <w:lang w:val="et-EE"/>
          </w:rPr>
          <w:t>8</w:t>
        </w:r>
      </w:ins>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42F1F8D0" w14:textId="77777777">
        <w:tc>
          <w:tcPr>
            <w:tcW w:w="775" w:type="pct"/>
          </w:tcPr>
          <w:p w14:paraId="0CA8DB2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44EBF28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2AC522C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67D4FDEB"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11E0C5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28CC5BF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0AF09BD6" w14:textId="77777777">
        <w:tc>
          <w:tcPr>
            <w:tcW w:w="775" w:type="pct"/>
          </w:tcPr>
          <w:p w14:paraId="57E31FB9"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3F44E615"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ERF</w:t>
            </w:r>
          </w:p>
        </w:tc>
        <w:tc>
          <w:tcPr>
            <w:tcW w:w="1206" w:type="pct"/>
          </w:tcPr>
          <w:p w14:paraId="513B805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72B7FCE5"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ii</w:t>
            </w:r>
          </w:p>
        </w:tc>
        <w:tc>
          <w:tcPr>
            <w:tcW w:w="430" w:type="pct"/>
          </w:tcPr>
          <w:p w14:paraId="176DD53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01</w:t>
            </w:r>
          </w:p>
        </w:tc>
        <w:tc>
          <w:tcPr>
            <w:tcW w:w="1012" w:type="pct"/>
          </w:tcPr>
          <w:p w14:paraId="6B99EB9B" w14:textId="721499C3" w:rsidR="009D6B67" w:rsidRDefault="00D66E6B">
            <w:pPr>
              <w:shd w:val="clear" w:color="auto" w:fill="FFFFFF" w:themeFill="background1"/>
              <w:spacing w:before="60" w:after="60" w:line="240" w:lineRule="auto"/>
              <w:rPr>
                <w:rFonts w:ascii="Cambria" w:hAnsi="Cambria" w:cstheme="minorBidi"/>
                <w:sz w:val="20"/>
                <w:szCs w:val="20"/>
                <w:lang w:val="et-EE"/>
              </w:rPr>
            </w:pPr>
            <w:ins w:id="1620" w:author="Kaisa Tähe - RAM" w:date="2025-07-17T12:20:00Z" w16du:dateUtc="2025-07-17T09:20:00Z">
              <w:r>
                <w:rPr>
                  <w:rFonts w:ascii="Cambria" w:hAnsi="Cambria" w:cstheme="minorBidi"/>
                  <w:sz w:val="20"/>
                  <w:szCs w:val="20"/>
                  <w:lang w:val="et-EE"/>
                </w:rPr>
                <w:t>70 090 51</w:t>
              </w:r>
            </w:ins>
            <w:ins w:id="1621" w:author="Juhan Anupõld - RAM" w:date="2025-11-06T13:03:00Z" w16du:dateUtc="2025-11-06T11:03:00Z">
              <w:r w:rsidR="00517CC2">
                <w:rPr>
                  <w:rFonts w:ascii="Cambria" w:hAnsi="Cambria" w:cstheme="minorBidi"/>
                  <w:sz w:val="20"/>
                  <w:szCs w:val="20"/>
                  <w:lang w:val="et-EE"/>
                </w:rPr>
                <w:t>9</w:t>
              </w:r>
            </w:ins>
            <w:del w:id="1622" w:author="Kaisa Tähe - RAM" w:date="2025-07-17T12:20:00Z" w16du:dateUtc="2025-07-17T09:20:00Z">
              <w:r w:rsidR="00EE5F1F" w:rsidDel="00D66E6B">
                <w:rPr>
                  <w:rFonts w:ascii="Cambria" w:hAnsi="Cambria" w:cstheme="minorBidi"/>
                  <w:sz w:val="20"/>
                  <w:szCs w:val="20"/>
                  <w:lang w:val="et-EE"/>
                </w:rPr>
                <w:delText>72 000 000</w:delText>
              </w:r>
            </w:del>
          </w:p>
        </w:tc>
      </w:tr>
    </w:tbl>
    <w:p w14:paraId="4B972467" w14:textId="38A71E74" w:rsidR="009D6B67" w:rsidRDefault="00EE5F1F">
      <w:pPr>
        <w:pStyle w:val="Pealdis"/>
        <w:keepNext/>
        <w:jc w:val="left"/>
        <w:rPr>
          <w:rFonts w:ascii="Cambria" w:hAnsi="Cambria" w:cstheme="minorHAnsi"/>
          <w:lang w:val="et-EE"/>
        </w:rPr>
      </w:pPr>
      <w:r>
        <w:rPr>
          <w:lang w:val="et-EE"/>
        </w:rPr>
        <w:t xml:space="preserve">Tabel </w:t>
      </w:r>
      <w:del w:id="1623" w:author="Kaisa Tähe - RAM" w:date="2025-10-13T15:43:00Z" w16du:dateUtc="2025-10-13T12:43:00Z">
        <w:r w:rsidDel="00772430">
          <w:rPr>
            <w:lang w:val="et-EE"/>
          </w:rPr>
          <w:fldChar w:fldCharType="begin"/>
        </w:r>
        <w:r w:rsidDel="00772430">
          <w:rPr>
            <w:lang w:val="et-EE"/>
          </w:rPr>
          <w:delInstrText xml:space="preserve"> SEQ Tabel \* ARABIC </w:delInstrText>
        </w:r>
        <w:r w:rsidDel="00772430">
          <w:rPr>
            <w:lang w:val="et-EE"/>
          </w:rPr>
          <w:fldChar w:fldCharType="separate"/>
        </w:r>
        <w:r w:rsidDel="00772430">
          <w:rPr>
            <w:lang w:val="et-EE"/>
          </w:rPr>
          <w:delText>127</w:delText>
        </w:r>
        <w:r w:rsidDel="00772430">
          <w:rPr>
            <w:lang w:val="et-EE"/>
          </w:rPr>
          <w:fldChar w:fldCharType="end"/>
        </w:r>
      </w:del>
      <w:ins w:id="1624" w:author="Kaisa Tähe - RAM" w:date="2025-10-13T15:43:00Z" w16du:dateUtc="2025-10-13T12:43:00Z">
        <w:r w:rsidR="00772430">
          <w:rPr>
            <w:lang w:val="et-EE"/>
          </w:rPr>
          <w:t>13</w:t>
        </w:r>
        <w:r w:rsidR="00F35832">
          <w:rPr>
            <w:lang w:val="et-EE"/>
          </w:rPr>
          <w:t>9</w:t>
        </w:r>
      </w:ins>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0F082C53" w14:textId="77777777">
        <w:tc>
          <w:tcPr>
            <w:tcW w:w="775" w:type="pct"/>
          </w:tcPr>
          <w:p w14:paraId="005C5E1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72921D3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6A780C7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1A841E82"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599327C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7D6B0E1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75E6FDCB" w14:textId="77777777">
        <w:tc>
          <w:tcPr>
            <w:tcW w:w="775" w:type="pct"/>
          </w:tcPr>
          <w:p w14:paraId="479926D2"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597328B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ERF</w:t>
            </w:r>
          </w:p>
        </w:tc>
        <w:tc>
          <w:tcPr>
            <w:tcW w:w="1206" w:type="pct"/>
          </w:tcPr>
          <w:p w14:paraId="31EEF4CA"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3731B53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ii</w:t>
            </w:r>
          </w:p>
        </w:tc>
        <w:tc>
          <w:tcPr>
            <w:tcW w:w="430" w:type="pct"/>
          </w:tcPr>
          <w:p w14:paraId="0901AB9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31</w:t>
            </w:r>
          </w:p>
        </w:tc>
        <w:tc>
          <w:tcPr>
            <w:tcW w:w="1012" w:type="pct"/>
          </w:tcPr>
          <w:p w14:paraId="201F901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50 000 000</w:t>
            </w:r>
          </w:p>
        </w:tc>
      </w:tr>
      <w:tr w:rsidR="009D6B67" w14:paraId="30F7DDF5" w14:textId="77777777">
        <w:tc>
          <w:tcPr>
            <w:tcW w:w="775" w:type="pct"/>
          </w:tcPr>
          <w:p w14:paraId="39A34D3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48D6AD45"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ERF</w:t>
            </w:r>
          </w:p>
        </w:tc>
        <w:tc>
          <w:tcPr>
            <w:tcW w:w="1206" w:type="pct"/>
          </w:tcPr>
          <w:p w14:paraId="6EC20BED"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25507777"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ii</w:t>
            </w:r>
          </w:p>
        </w:tc>
        <w:tc>
          <w:tcPr>
            <w:tcW w:w="430" w:type="pct"/>
          </w:tcPr>
          <w:p w14:paraId="1B03C728"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33</w:t>
            </w:r>
          </w:p>
        </w:tc>
        <w:tc>
          <w:tcPr>
            <w:tcW w:w="1012" w:type="pct"/>
          </w:tcPr>
          <w:p w14:paraId="7AFC0279" w14:textId="08652246" w:rsidR="009D6B67" w:rsidRDefault="00EE5F1F">
            <w:pPr>
              <w:shd w:val="clear" w:color="auto" w:fill="FFFFFF" w:themeFill="background1"/>
              <w:spacing w:before="60" w:after="60" w:line="240" w:lineRule="auto"/>
              <w:rPr>
                <w:rFonts w:ascii="Cambria" w:hAnsi="Cambria" w:cstheme="minorBidi"/>
                <w:sz w:val="20"/>
                <w:szCs w:val="20"/>
                <w:lang w:val="et-EE"/>
              </w:rPr>
            </w:pPr>
            <w:del w:id="1625" w:author="Kaisa Tähe - RAM" w:date="2025-07-17T12:20:00Z" w16du:dateUtc="2025-07-17T09:20:00Z">
              <w:r w:rsidDel="00D66E6B">
                <w:rPr>
                  <w:rFonts w:ascii="Cambria" w:hAnsi="Cambria" w:cstheme="minorBidi"/>
                  <w:sz w:val="20"/>
                  <w:szCs w:val="20"/>
                  <w:lang w:val="et-EE"/>
                </w:rPr>
                <w:delText>22 000 000</w:delText>
              </w:r>
            </w:del>
            <w:ins w:id="1626" w:author="Kaisa Tähe - RAM" w:date="2025-07-17T12:20:00Z" w16du:dateUtc="2025-07-17T09:20:00Z">
              <w:r w:rsidR="00541AB3">
                <w:rPr>
                  <w:rFonts w:ascii="Cambria" w:hAnsi="Cambria" w:cstheme="minorBidi"/>
                  <w:sz w:val="20"/>
                  <w:szCs w:val="20"/>
                  <w:lang w:val="et-EE"/>
                </w:rPr>
                <w:t>20 090 51</w:t>
              </w:r>
            </w:ins>
            <w:ins w:id="1627" w:author="Juhan Anupõld - RAM" w:date="2025-11-06T13:03:00Z" w16du:dateUtc="2025-11-06T11:03:00Z">
              <w:r w:rsidR="00517CC2">
                <w:rPr>
                  <w:rFonts w:ascii="Cambria" w:hAnsi="Cambria" w:cstheme="minorBidi"/>
                  <w:sz w:val="20"/>
                  <w:szCs w:val="20"/>
                  <w:lang w:val="et-EE"/>
                </w:rPr>
                <w:t>9</w:t>
              </w:r>
            </w:ins>
          </w:p>
        </w:tc>
      </w:tr>
    </w:tbl>
    <w:p w14:paraId="300ADF8A" w14:textId="0929A283" w:rsidR="009D6B67" w:rsidRDefault="00EE5F1F">
      <w:pPr>
        <w:pStyle w:val="Pealdis"/>
        <w:keepNext/>
        <w:jc w:val="left"/>
        <w:rPr>
          <w:rFonts w:ascii="Cambria" w:hAnsi="Cambria" w:cstheme="minorHAnsi"/>
          <w:lang w:val="et-EE"/>
        </w:rPr>
      </w:pPr>
      <w:r>
        <w:rPr>
          <w:lang w:val="et-EE"/>
        </w:rPr>
        <w:t xml:space="preserve">Tabel </w:t>
      </w:r>
      <w:del w:id="1628" w:author="Kaisa Tähe - RAM" w:date="2025-10-13T15:43:00Z" w16du:dateUtc="2025-10-13T12:43:00Z">
        <w:r w:rsidDel="00772430">
          <w:rPr>
            <w:lang w:val="et-EE"/>
          </w:rPr>
          <w:fldChar w:fldCharType="begin"/>
        </w:r>
        <w:r w:rsidDel="00772430">
          <w:rPr>
            <w:lang w:val="et-EE"/>
          </w:rPr>
          <w:delInstrText xml:space="preserve"> SEQ Tabel \* ARABIC </w:delInstrText>
        </w:r>
        <w:r w:rsidDel="00772430">
          <w:rPr>
            <w:lang w:val="et-EE"/>
          </w:rPr>
          <w:fldChar w:fldCharType="separate"/>
        </w:r>
        <w:r w:rsidDel="00772430">
          <w:rPr>
            <w:lang w:val="et-EE"/>
          </w:rPr>
          <w:delText>128</w:delText>
        </w:r>
        <w:r w:rsidDel="00772430">
          <w:rPr>
            <w:lang w:val="et-EE"/>
          </w:rPr>
          <w:fldChar w:fldCharType="end"/>
        </w:r>
      </w:del>
      <w:ins w:id="1629" w:author="Kaisa Tähe - RAM" w:date="2025-10-13T15:43:00Z" w16du:dateUtc="2025-10-13T12:43:00Z">
        <w:r w:rsidR="00772430">
          <w:rPr>
            <w:lang w:val="et-EE"/>
          </w:rPr>
          <w:t>1</w:t>
        </w:r>
        <w:r w:rsidR="00F35832">
          <w:rPr>
            <w:lang w:val="et-EE"/>
          </w:rPr>
          <w:t>40</w:t>
        </w:r>
      </w:ins>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0B50A47" w14:textId="77777777">
        <w:tc>
          <w:tcPr>
            <w:tcW w:w="775" w:type="pct"/>
          </w:tcPr>
          <w:p w14:paraId="2C2E7B5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0E3D7F2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68440C3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1596001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368E1ED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0542DA1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6D1217BD" w14:textId="77777777">
        <w:tc>
          <w:tcPr>
            <w:tcW w:w="775" w:type="pct"/>
          </w:tcPr>
          <w:p w14:paraId="6C583DE7"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6</w:t>
            </w:r>
          </w:p>
        </w:tc>
        <w:tc>
          <w:tcPr>
            <w:tcW w:w="422" w:type="pct"/>
          </w:tcPr>
          <w:p w14:paraId="104BA75B"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ERF</w:t>
            </w:r>
          </w:p>
        </w:tc>
        <w:tc>
          <w:tcPr>
            <w:tcW w:w="1206" w:type="pct"/>
          </w:tcPr>
          <w:p w14:paraId="415FF8D8"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Ülemineku</w:t>
            </w:r>
          </w:p>
        </w:tc>
        <w:tc>
          <w:tcPr>
            <w:tcW w:w="1155" w:type="pct"/>
          </w:tcPr>
          <w:p w14:paraId="19DA4572"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ii</w:t>
            </w:r>
          </w:p>
        </w:tc>
        <w:tc>
          <w:tcPr>
            <w:tcW w:w="430" w:type="pct"/>
          </w:tcPr>
          <w:p w14:paraId="65A6EB1F" w14:textId="77777777" w:rsidR="009D6B67" w:rsidRDefault="00EE5F1F">
            <w:pPr>
              <w:shd w:val="clear" w:color="auto" w:fill="FFFFFF" w:themeFill="background1"/>
              <w:tabs>
                <w:tab w:val="left" w:pos="570"/>
              </w:tabs>
              <w:spacing w:before="60" w:after="60" w:line="240" w:lineRule="auto"/>
              <w:rPr>
                <w:rFonts w:ascii="Cambria" w:hAnsi="Cambria" w:cstheme="minorHAnsi"/>
                <w:sz w:val="20"/>
                <w:lang w:val="et-EE"/>
              </w:rPr>
            </w:pPr>
            <w:r>
              <w:rPr>
                <w:rFonts w:ascii="Cambria" w:hAnsi="Cambria" w:cstheme="minorHAnsi"/>
                <w:sz w:val="20"/>
                <w:lang w:val="et-EE"/>
              </w:rPr>
              <w:t>09</w:t>
            </w:r>
          </w:p>
        </w:tc>
        <w:tc>
          <w:tcPr>
            <w:tcW w:w="1012" w:type="pct"/>
          </w:tcPr>
          <w:p w14:paraId="4F96F3C1"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N/A</w:t>
            </w:r>
          </w:p>
        </w:tc>
      </w:tr>
    </w:tbl>
    <w:p w14:paraId="6A25ABB0" w14:textId="721470C0" w:rsidR="009D6B67" w:rsidRDefault="00EE5F1F">
      <w:pPr>
        <w:pStyle w:val="Pealdis"/>
        <w:keepNext/>
        <w:jc w:val="left"/>
        <w:rPr>
          <w:rFonts w:ascii="Cambria" w:hAnsi="Cambria" w:cstheme="minorHAnsi"/>
          <w:lang w:val="et-EE"/>
        </w:rPr>
      </w:pPr>
      <w:r>
        <w:rPr>
          <w:lang w:val="et-EE"/>
        </w:rPr>
        <w:t xml:space="preserve">Tabel </w:t>
      </w:r>
      <w:del w:id="1630" w:author="Kaisa Tähe - RAM" w:date="2025-10-13T15:43:00Z" w16du:dateUtc="2025-10-13T12:43:00Z">
        <w:r w:rsidDel="00772430">
          <w:rPr>
            <w:lang w:val="et-EE"/>
          </w:rPr>
          <w:fldChar w:fldCharType="begin"/>
        </w:r>
        <w:r w:rsidDel="00772430">
          <w:rPr>
            <w:lang w:val="et-EE"/>
          </w:rPr>
          <w:delInstrText xml:space="preserve"> SEQ Tabel \* ARABIC </w:delInstrText>
        </w:r>
        <w:r w:rsidDel="00772430">
          <w:rPr>
            <w:lang w:val="et-EE"/>
          </w:rPr>
          <w:fldChar w:fldCharType="separate"/>
        </w:r>
        <w:r w:rsidDel="00772430">
          <w:rPr>
            <w:lang w:val="et-EE"/>
          </w:rPr>
          <w:delText>129</w:delText>
        </w:r>
        <w:r w:rsidDel="00772430">
          <w:rPr>
            <w:lang w:val="et-EE"/>
          </w:rPr>
          <w:fldChar w:fldCharType="end"/>
        </w:r>
      </w:del>
      <w:ins w:id="1631" w:author="Kaisa Tähe - RAM" w:date="2025-10-13T15:43:00Z" w16du:dateUtc="2025-10-13T12:43:00Z">
        <w:r w:rsidR="00772430">
          <w:rPr>
            <w:lang w:val="et-EE"/>
          </w:rPr>
          <w:t>14</w:t>
        </w:r>
        <w:r w:rsidR="00F35832">
          <w:rPr>
            <w:lang w:val="et-EE"/>
          </w:rPr>
          <w:t>1</w:t>
        </w:r>
      </w:ins>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8918D38" w14:textId="77777777">
        <w:tc>
          <w:tcPr>
            <w:tcW w:w="775" w:type="pct"/>
          </w:tcPr>
          <w:p w14:paraId="42386CDC"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09B4F94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ECD06D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1A8B65D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0CE510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3608542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34678054" w14:textId="77777777">
        <w:tc>
          <w:tcPr>
            <w:tcW w:w="775" w:type="pct"/>
          </w:tcPr>
          <w:p w14:paraId="02E3A5DE"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lastRenderedPageBreak/>
              <w:t>6</w:t>
            </w:r>
          </w:p>
        </w:tc>
        <w:tc>
          <w:tcPr>
            <w:tcW w:w="422" w:type="pct"/>
          </w:tcPr>
          <w:p w14:paraId="725EE753"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ERF</w:t>
            </w:r>
          </w:p>
        </w:tc>
        <w:tc>
          <w:tcPr>
            <w:tcW w:w="1206" w:type="pct"/>
          </w:tcPr>
          <w:p w14:paraId="3DDD4567"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Ülemineku</w:t>
            </w:r>
          </w:p>
        </w:tc>
        <w:tc>
          <w:tcPr>
            <w:tcW w:w="1155" w:type="pct"/>
          </w:tcPr>
          <w:p w14:paraId="6CBC60B3"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ii</w:t>
            </w:r>
          </w:p>
        </w:tc>
        <w:tc>
          <w:tcPr>
            <w:tcW w:w="430" w:type="pct"/>
          </w:tcPr>
          <w:p w14:paraId="11D69C88"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03</w:t>
            </w:r>
          </w:p>
        </w:tc>
        <w:tc>
          <w:tcPr>
            <w:tcW w:w="1012" w:type="pct"/>
          </w:tcPr>
          <w:p w14:paraId="713FB74A" w14:textId="4D9316E3" w:rsidR="009D6B67" w:rsidRPr="00524C37" w:rsidRDefault="00EE5F1F" w:rsidP="00524C37">
            <w:pPr>
              <w:shd w:val="clear" w:color="auto" w:fill="FFFFFF" w:themeFill="background1"/>
              <w:spacing w:before="60" w:after="60" w:line="240" w:lineRule="auto"/>
              <w:ind w:left="360"/>
              <w:rPr>
                <w:rFonts w:ascii="Cambria" w:hAnsi="Cambria" w:cstheme="minorHAnsi"/>
                <w:sz w:val="20"/>
                <w:lang w:val="et-EE"/>
              </w:rPr>
            </w:pPr>
            <w:del w:id="1632" w:author="Kaisa Tähe - RAM" w:date="2025-07-17T12:21:00Z" w16du:dateUtc="2025-07-17T09:21:00Z">
              <w:r w:rsidRPr="00524C37" w:rsidDel="00541AB3">
                <w:rPr>
                  <w:rFonts w:ascii="Cambria" w:hAnsi="Cambria"/>
                  <w:sz w:val="20"/>
                  <w:szCs w:val="20"/>
                  <w:lang w:val="et-EE"/>
                </w:rPr>
                <w:delText>000 000</w:delText>
              </w:r>
            </w:del>
            <w:ins w:id="1633" w:author="Kaisa Tähe - RAM" w:date="2025-07-17T12:21:00Z" w16du:dateUtc="2025-07-17T09:21:00Z">
              <w:r w:rsidR="00524C37">
                <w:rPr>
                  <w:rFonts w:ascii="Cambria" w:hAnsi="Cambria" w:cstheme="minorBidi"/>
                  <w:sz w:val="20"/>
                  <w:szCs w:val="20"/>
                  <w:lang w:val="et-EE"/>
                </w:rPr>
                <w:t>70 090 51</w:t>
              </w:r>
            </w:ins>
            <w:ins w:id="1634" w:author="Juhan Anupõld - RAM" w:date="2025-11-06T13:03:00Z" w16du:dateUtc="2025-11-06T11:03:00Z">
              <w:r w:rsidR="00517CC2">
                <w:rPr>
                  <w:rFonts w:ascii="Cambria" w:hAnsi="Cambria" w:cstheme="minorBidi"/>
                  <w:sz w:val="20"/>
                  <w:szCs w:val="20"/>
                  <w:lang w:val="et-EE"/>
                </w:rPr>
                <w:t>9</w:t>
              </w:r>
            </w:ins>
          </w:p>
        </w:tc>
      </w:tr>
    </w:tbl>
    <w:p w14:paraId="01B2E678" w14:textId="77777777" w:rsidR="009D6B67" w:rsidRDefault="009D6B67">
      <w:pPr>
        <w:shd w:val="clear" w:color="auto" w:fill="FFFFFF" w:themeFill="background1"/>
        <w:spacing w:line="240" w:lineRule="auto"/>
        <w:rPr>
          <w:rFonts w:ascii="Cambria" w:eastAsia="Times New Roman" w:hAnsi="Cambria" w:cstheme="minorHAnsi"/>
          <w:b/>
          <w:bCs/>
          <w:color w:val="0070C0"/>
          <w:lang w:val="et-EE"/>
        </w:rPr>
      </w:pPr>
    </w:p>
    <w:p w14:paraId="474035CD" w14:textId="77777777" w:rsidR="009D6B67" w:rsidRDefault="00EE5F1F">
      <w:pPr>
        <w:pStyle w:val="Pealkiri4"/>
        <w:keepLines/>
        <w:numPr>
          <w:ilvl w:val="3"/>
          <w:numId w:val="82"/>
        </w:numPr>
        <w:tabs>
          <w:tab w:val="clear" w:pos="850"/>
        </w:tabs>
        <w:spacing w:before="0" w:after="240"/>
        <w:ind w:left="1077" w:hanging="1077"/>
        <w:rPr>
          <w:rFonts w:cstheme="minorBidi"/>
          <w:lang w:val="et-EE"/>
        </w:rPr>
      </w:pPr>
      <w:bookmarkStart w:id="1635" w:name="_Toc210486479"/>
      <w:r>
        <w:rPr>
          <w:rFonts w:cstheme="minorBidi"/>
          <w:bCs/>
          <w:szCs w:val="24"/>
          <w:lang w:val="et-EE"/>
        </w:rPr>
        <w:t>Erieesmärk</w:t>
      </w:r>
      <w:r>
        <w:rPr>
          <w:rFonts w:cstheme="minorBidi"/>
          <w:lang w:val="et-EE"/>
        </w:rPr>
        <w:t xml:space="preserve">: </w:t>
      </w:r>
      <w:bookmarkStart w:id="1636" w:name="OLE_LINK18"/>
      <w:r>
        <w:rPr>
          <w:rFonts w:cstheme="minorBidi"/>
          <w:lang w:val="et-EE"/>
        </w:rPr>
        <w:t>(iii)</w:t>
      </w:r>
      <w:bookmarkEnd w:id="1636"/>
      <w:r>
        <w:rPr>
          <w:rFonts w:cstheme="minorBidi"/>
          <w:bCs/>
          <w:szCs w:val="24"/>
          <w:lang w:val="et-EE"/>
        </w:rPr>
        <w:t xml:space="preserve"> tõrjutud kogukondade, madala sissetulekuga leibkondade ja ebasoodsas olukorras olevate rühmade, sealhulgas erivajadustega inimeste sotsiaal-majandusliku kaasamise edendamine integreeritud meetmete, muu hulgas eluaseme- ja sotsiaalteenuste kaudu</w:t>
      </w:r>
      <w:bookmarkEnd w:id="1635"/>
    </w:p>
    <w:p w14:paraId="055CD9C3" w14:textId="77777777" w:rsidR="009D6B67" w:rsidRDefault="00EE5F1F">
      <w:pPr>
        <w:pStyle w:val="Pealkiri5"/>
        <w:numPr>
          <w:ilvl w:val="4"/>
          <w:numId w:val="82"/>
        </w:numPr>
        <w:shd w:val="clear" w:color="auto" w:fill="FFFFFF" w:themeFill="background1"/>
        <w:rPr>
          <w:rFonts w:cstheme="minorHAnsi"/>
          <w:lang w:val="et-EE"/>
        </w:rPr>
      </w:pPr>
      <w:r>
        <w:rPr>
          <w:rFonts w:cstheme="minorHAnsi"/>
          <w:lang w:val="et-EE"/>
        </w:rPr>
        <w:t>Fondide sekkumised</w:t>
      </w:r>
    </w:p>
    <w:p w14:paraId="561AC19D" w14:textId="77777777" w:rsidR="009D6B67" w:rsidRDefault="00EE5F1F">
      <w:pPr>
        <w:shd w:val="clear" w:color="auto" w:fill="FFFFFF" w:themeFill="background1"/>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53AB665E" w14:textId="77777777">
        <w:tc>
          <w:tcPr>
            <w:tcW w:w="9634" w:type="dxa"/>
          </w:tcPr>
          <w:p w14:paraId="5B829194" w14:textId="77777777" w:rsidR="009D6B67" w:rsidRDefault="00EE5F1F">
            <w:pPr>
              <w:spacing w:line="240" w:lineRule="auto"/>
              <w:jc w:val="both"/>
              <w:rPr>
                <w:rFonts w:ascii="Cambria" w:eastAsia="Cambria" w:hAnsi="Cambria" w:cs="Cambria"/>
                <w:sz w:val="20"/>
                <w:szCs w:val="20"/>
                <w:lang w:val="et-EE"/>
              </w:rPr>
            </w:pPr>
            <w:bookmarkStart w:id="1637" w:name="_Hlk113971595"/>
            <w:r>
              <w:rPr>
                <w:rFonts w:ascii="Cambria" w:eastAsia="Cambria" w:hAnsi="Cambria" w:cs="Cambria"/>
                <w:sz w:val="20"/>
                <w:szCs w:val="20"/>
                <w:lang w:val="et-EE"/>
              </w:rPr>
              <w:t>Üks tähtis ülesanne sotsiaalsektoris on pikaajalise hoolduse teenuste kättesaadavuse, piisavuse ja kvaliteedi tagamine, teenuseosutajate valiku laiendamine, tööjõu kvalifikatsiooni ja motivatsiooni parandamine ning pikaajalise hoolduse rahalise kestlikkuse parandamine. Selgelt joonistub välja vajadus suurendada pikaajalise hoolduse riiklikku rahastamist, rakendada kulutõhusamat lähenemisviisi ja suurendada kohalike omavalitsuste võimekust pakkuda kodus osutatavaid pikaajalise hoolduse teenuseid. N-ö pehmete sekkumiste, sh süsteemi arendamine ja ümberkorraldamine, rahastusmudelite uuendamine, uute teenuste väljatöötamine ja pakkumine jne, kõrval on vaja tegeleda ka pikaajalise hoolduse jaoks tarviliku taristuga nii sotsiaalkaitse sektoris kui ka tervishoius, et tagada inimkesksete ning lõimitud teenuste pakkumine.</w:t>
            </w:r>
          </w:p>
          <w:p w14:paraId="3B17CA09"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Partnerite, sidusrühmade ja ekspertide koostöös välja töötatud pikaajalise hoolduse mudel näeb ette, et teenuseid osutatakse riigi ja kohalike omavalitsuste koostöös. Riik võtab suurema vastutuse selliste pikaajalise hoolduse teenuste arendamise eest, mida ei ole mõistlik igal omavalitsusel eraldiseisvalt välja arendada, samal ajal kui kohalik tasand teab kõige paremini oma abivajajaid ning saab seetõttu pakkuda parimat abi. Selleks et pikaajalise hoolduse süsteemi ümberkorraldamine õnnestuks – teenuste kättesaadavus ja kvaliteet paraneks –tuleb suurendada riigi ja kohalike omavalitsuste panust.</w:t>
            </w:r>
          </w:p>
          <w:p w14:paraId="1AAE8AFF"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Sekkumise eesmärk on toetada tegevusi ja taristuinvesteeringuid, mis aitavad ellu viia pikaajalise hoolduse reformi, ning toetada tervishoiu- ja sotsiaalsektori integreerimist. Kõik see on seotud ESFi vahenditest toetatava pikaajalise hoolduse korralduse muutmise, teenuste arendamise ja osutamise meetmega erieesmärgi k raames. Sekkumise lähtekohaks on deinstitutsionaliseerimise põhimõte ning eesmärgiks on võimalikult palju toetada inimeste iseseisvat elu ja toimetulekut ning säilitada inimeste sidet kogukonnaga. Sotsiaalkaitse ja tervishoiusüsteemide kestlikkuse tagamiseks ja inimkeskse abi osutamiseks on vaja üleminekut tervishoiu- ja sotsiaalhooldussektorite institutsionaalsest hooldusest integreeritud koostööle ja koordineerimisele. Kõik investeeringud sotsiaal- ja tervishoiuinfrastruktuuri tehakse kooskõlas ÜRO puuetega inimeste õiguste konventsiooni (sh üldkommentaar 5 ja puuetega inimeste õiguste konventsiooni komitee kokkuvõtvad tähelepanekud, austades nõuetekohaselt võrdsuse ja valikuvabaduse põhimõtteid, õigust iseseisvale elule, ligipääsetavusele ja mis keelab igasuguse eraldamise), Euroopa Liidu põhiõiguste harta, lapse õiguste konventsiooni, Euroopa sotsiaalõiguste samba ja selle tegevuskava, Puuetega inimeste õiguste strateegia 2021–2030 ja muude asjakohased strateegiatega.</w:t>
            </w:r>
          </w:p>
          <w:p w14:paraId="3517164E"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Sekkumisel on kaks peamist tegevussuunda, mis on üheks osaks pikaajalise hoolduse süsteemi ümberkorraldamise tervikpaketiks:</w:t>
            </w:r>
          </w:p>
          <w:p w14:paraId="51BF749E" w14:textId="77777777" w:rsidR="009D6B67" w:rsidRDefault="00EE5F1F">
            <w:pPr>
              <w:pStyle w:val="Vahedeta"/>
              <w:jc w:val="both"/>
              <w:rPr>
                <w:rFonts w:asciiTheme="majorHAnsi" w:eastAsia="Times New Roman" w:hAnsiTheme="majorHAnsi" w:cs="Times New Roman"/>
                <w:strike/>
                <w:sz w:val="20"/>
                <w:szCs w:val="20"/>
                <w:lang w:val="et-EE"/>
              </w:rPr>
            </w:pPr>
            <w:r>
              <w:rPr>
                <w:rFonts w:asciiTheme="majorHAnsi" w:hAnsiTheme="majorHAnsi" w:cs="Times New Roman"/>
                <w:sz w:val="20"/>
                <w:szCs w:val="20"/>
                <w:lang w:val="et-EE"/>
              </w:rPr>
              <w:t xml:space="preserve">1. </w:t>
            </w:r>
            <w:bookmarkStart w:id="1638" w:name="_Hlk83216661"/>
            <w:r>
              <w:rPr>
                <w:rFonts w:asciiTheme="majorHAnsi" w:hAnsiTheme="majorHAnsi" w:cs="Times New Roman"/>
                <w:sz w:val="20"/>
                <w:szCs w:val="20"/>
                <w:lang w:val="et-EE"/>
              </w:rPr>
              <w:t>Esimene tegevussuund on suunatud sotsiaalhoolekandesektorile. Põhitegevus on seotud investeeringutega, mis võimaldavad pakkuda kogukonna- ja kodupõhiseid lisateenuseid kõrvalabi vajadusega inimestele. Tegevus hõlmab nii uut tüüpi teenuste (nt kogukonna majad vanemaealistele või i</w:t>
            </w:r>
            <w:r>
              <w:rPr>
                <w:rFonts w:asciiTheme="majorHAnsi" w:eastAsia="Times New Roman" w:hAnsiTheme="majorHAnsi" w:cs="Times New Roman"/>
                <w:sz w:val="20"/>
                <w:szCs w:val="20"/>
                <w:lang w:val="et-EE" w:eastAsia="et-EE"/>
              </w:rPr>
              <w:t xml:space="preserve">sikukeskse erihoolekande teenusmudeli rakendamiseks kohalikus omavalitsuses teenuskohtade </w:t>
            </w:r>
            <w:r>
              <w:rPr>
                <w:rFonts w:asciiTheme="majorHAnsi" w:hAnsiTheme="majorHAnsi" w:cs="Times New Roman"/>
                <w:sz w:val="20"/>
                <w:szCs w:val="20"/>
                <w:lang w:val="et-EE"/>
              </w:rPr>
              <w:t>jms) loomist kui ka olemasolevate teenuste ümberkujundamist (sh abitehnoloogiate, nutilahenduste kasutamine jms), et toetada inimeste iseseisvust ja vältida institutsionaliseerimist. Erihoolekandeteenuse ümberkorraldamisel kohaldatakse koduläheduse põhimõtet. Teenuste ja taristu arendamisel on esmatähtis säilitada kontakt perega ning võimaldada inimestel saada toetust oma perekondadelt ja minna üle kergematele kogukonnapõhistele teenustele, kui inimene on valmis väiksemaks abiks ja suuremaks sõltumatuseks.</w:t>
            </w:r>
            <w:bookmarkEnd w:id="1638"/>
          </w:p>
          <w:p w14:paraId="38E9B9C6"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Samuti toetatakse tegevusi, mille eesmärk on julgustada era- ja mittetulundussektorit investeerima sotsiaalhoolekande valdkonda; soodustatakse tehnoloogia ja uuenduslike lahenduste laialdasemat kasutamist sotsiaalkaitse valdkonnas nii selleks, et parandada ligipääsu kohalikele omavalitsustele, riiklikele teenustele ning haridus- ja teadusasutustele, kui ka erasektori kaasamiseks.</w:t>
            </w:r>
          </w:p>
          <w:p w14:paraId="5B72CC8A" w14:textId="6497EA62" w:rsidR="00EE4E41" w:rsidRDefault="00EE4E41">
            <w:pPr>
              <w:spacing w:line="240" w:lineRule="auto"/>
              <w:jc w:val="both"/>
              <w:rPr>
                <w:rFonts w:asciiTheme="majorHAnsi" w:eastAsia="Cambria" w:hAnsiTheme="majorHAnsi" w:cs="Cambria"/>
                <w:sz w:val="20"/>
                <w:szCs w:val="20"/>
                <w:lang w:val="et-EE"/>
              </w:rPr>
            </w:pPr>
            <w:r w:rsidRPr="00EE4E41">
              <w:rPr>
                <w:rFonts w:asciiTheme="majorHAnsi" w:eastAsia="Cambria" w:hAnsiTheme="majorHAnsi"/>
                <w:sz w:val="20"/>
                <w:szCs w:val="20"/>
                <w:lang w:val="et-EE"/>
              </w:rPr>
              <w:t xml:space="preserve">Lisaks täisealiste toetamisele, on oluline toetada ka kompleksprobleemidega ja suure abivajadusega lapsi, kes vajavad integreeritud tuge nii sotsiaal-, haridus- kui ka tervishoiuvaldkonnast. Laste toetamiseks arendame </w:t>
            </w:r>
            <w:r w:rsidRPr="00EE4E41">
              <w:rPr>
                <w:rFonts w:asciiTheme="majorHAnsi" w:eastAsia="Cambria" w:hAnsiTheme="majorHAnsi"/>
                <w:sz w:val="20"/>
                <w:szCs w:val="20"/>
                <w:lang w:val="et-EE"/>
              </w:rPr>
              <w:lastRenderedPageBreak/>
              <w:t>ESF+ vahendite toel sihtgrupispetsiifilise teraapiaid ja sekkumisi, mida pakutakse nii ööpäevaringselt kui ka nö ambulatoorselt. Ööpäevaringsete teenuseid soovime pakkuda perepõhiselt ja viia lapsed välja ühiselamutüüpi hoonest. Ööpäevaringseid teenuseid pakutakse lastele ajutiselt, eesmärgiga ennetada laste sattumist vanglasse. Teenuse osutamise vältel toimub pidev koostöö perega, et laps saab võimalikult kiiresti tagasi oma tavapärasse keskkonda naasta.</w:t>
            </w:r>
            <w:r>
              <w:rPr>
                <w:rFonts w:asciiTheme="majorHAnsi" w:eastAsia="Cambria" w:hAnsiTheme="majorHAnsi"/>
                <w:sz w:val="20"/>
                <w:szCs w:val="20"/>
                <w:lang w:val="et-EE"/>
              </w:rPr>
              <w:t xml:space="preserve"> </w:t>
            </w:r>
          </w:p>
          <w:p w14:paraId="7988BBBD"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2.</w:t>
            </w:r>
            <w:r>
              <w:rPr>
                <w:rFonts w:ascii="Cambria" w:eastAsia="Cambria" w:hAnsi="Cambria" w:cs="Cambria"/>
                <w:sz w:val="20"/>
                <w:szCs w:val="20"/>
                <w:lang w:val="et-EE"/>
              </w:rPr>
              <w:tab/>
              <w:t>Teise tegevussuuna eesmärk on luua maakondlikud integreeritud heaolukeskused, mis ühendavad nii tervishoiu kui ka sotsiaalsektori teenuste osutamise (esmatasandi tervishoid ja üldhaigla, eriarstiabi ning muud ühiskondlikud teenused; kodu lähedal osutatavad sotsiaalhoolekandeteenused). Viljandi maakonnas luuakse praegu esimest integreeritud heaolukeskust, kuid sellised keskused on mõistlik luua ka teistesse maakondadesse. 2015. aastal tellis Eesti Haigekassa Maailmapangalt uuringu, mille tulemusena koostati koostöös Sotsiaalministeeriumi ja Viljandi haiglaga tervishoiu- ja sotsiaalteenuste integreerimise projekt. Projekti tulemusena loodi haigla-, esmatasandi tervishoiu- ja sotsiaalsektori vaheline piirkondlik koostöömudel, mida saab rakendada ka mujal Eestis. Projekti ja ERFi kaasrahastamise tulemusena on Viljandi Eestis esimene, kes ehitab uue maakondliku integreeritud tervise- ja heaolukeskuse, mis vastab tänapäevastele vajadustele ning on majanduslikult elujõuline. Teistes maakondades on olukord praegu vastupidine, sest kasutusel olevad haiglahooned on liiga suured, ebatõhusa planeeringuga ning nende püsi- ja halduskulud on kopsakad. Eesmärk on saavutada Viljandiga sarnane tulemus ka teistes maakondades ning pakkuda seeläbi inimestele õigeaegseid ja tõhusaid teenuseid. Ressursside piiratuse tõttu ei ole võimalik luua integreeritud tervise- ja heaolukeskusi samal ajal kõikidesse Eesti maakondadesse. Seepärast lähtutakse konkreetsete objektide valikul põhimõttest, et esmajärjekorras suunatakse investeeringud nendesse maakondadesse, mis oma sotsiaal-majandusliku või geograafilise positsiooni tõttu on teistest kehvemas olukorras. Investeeringud moodustavad tervikpaketi poliitikaeesmärk 2 raames tehtavate investeeringutega maakonnahaiglate energiatõhususe suurendamiseks.</w:t>
            </w:r>
          </w:p>
          <w:p w14:paraId="0D97478F" w14:textId="77777777" w:rsidR="009D6B67" w:rsidRDefault="00EE5F1F">
            <w:pPr>
              <w:pStyle w:val="Loendilik"/>
              <w:spacing w:line="240" w:lineRule="auto"/>
              <w:ind w:left="0"/>
              <w:jc w:val="both"/>
              <w:rPr>
                <w:rFonts w:ascii="Cambria" w:eastAsia="Cambria" w:hAnsi="Cambria" w:cs="Cambria"/>
                <w:sz w:val="20"/>
                <w:szCs w:val="20"/>
                <w:lang w:val="et-EE"/>
              </w:rPr>
            </w:pPr>
            <w:r>
              <w:rPr>
                <w:rFonts w:ascii="Cambria" w:eastAsia="Cambria" w:hAnsi="Cambria" w:cs="Cambria"/>
                <w:sz w:val="20"/>
                <w:szCs w:val="20"/>
                <w:lang w:val="et-EE"/>
              </w:rPr>
              <w:t xml:space="preserve">Maakondlikesse integreeritud heaolukeskustesse tehtavad investeeringud põhinevad inimesekesksel integreeritud haigla üldkaval, mis töötatakse välja struktuursete reformide tugiprogrammi toel. </w:t>
            </w:r>
          </w:p>
          <w:p w14:paraId="7FA10333" w14:textId="77777777" w:rsidR="009D6B67" w:rsidRDefault="00EE5F1F">
            <w:pPr>
              <w:pStyle w:val="Loendilik"/>
              <w:spacing w:line="240" w:lineRule="auto"/>
              <w:ind w:left="0"/>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5F04BBF4" w14:textId="77777777" w:rsidR="009D6B67" w:rsidRDefault="00EE5F1F">
            <w:pPr>
              <w:pStyle w:val="Loendilik"/>
              <w:spacing w:line="240" w:lineRule="auto"/>
              <w:ind w:left="0"/>
              <w:jc w:val="both"/>
              <w:rPr>
                <w:rFonts w:ascii="Cambria" w:eastAsia="Cambria" w:hAnsi="Cambria" w:cs="Cambria"/>
                <w:sz w:val="20"/>
                <w:szCs w:val="20"/>
                <w:lang w:val="et-EE"/>
              </w:rPr>
            </w:pPr>
            <w:r>
              <w:rPr>
                <w:rFonts w:asciiTheme="majorHAnsi" w:eastAsia="Times New Roman" w:hAnsiTheme="majorHAnsi"/>
                <w:sz w:val="20"/>
                <w:szCs w:val="20"/>
                <w:lang w:val="et-EE"/>
              </w:rPr>
              <w:t>Kuna tegemist ei ole tulutoovate tegevustega, siis rakendatakse meetmeid toetuste vormis.</w:t>
            </w:r>
            <w:bookmarkEnd w:id="1637"/>
          </w:p>
        </w:tc>
      </w:tr>
    </w:tbl>
    <w:p w14:paraId="7182FF1C" w14:textId="77777777" w:rsidR="009D6B67" w:rsidRDefault="00EE5F1F">
      <w:pPr>
        <w:shd w:val="clear" w:color="auto" w:fill="FFFFFF" w:themeFill="background1"/>
        <w:spacing w:line="240" w:lineRule="auto"/>
        <w:rPr>
          <w:rFonts w:ascii="Cambria" w:eastAsia="Times New Roman" w:hAnsi="Cambria" w:cstheme="minorHAnsi"/>
          <w:b/>
          <w:bCs/>
          <w:i/>
          <w:lang w:val="et-EE"/>
        </w:rPr>
      </w:pPr>
      <w:r>
        <w:rPr>
          <w:rFonts w:ascii="Cambria" w:eastAsia="Times New Roman" w:hAnsi="Cambria" w:cstheme="minorHAnsi"/>
          <w:b/>
          <w:bCs/>
          <w:lang w:val="et-EE"/>
        </w:rPr>
        <w:lastRenderedPageBreak/>
        <w:t>Peamised sihtrühmad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4"/>
      </w:tblGrid>
      <w:tr w:rsidR="009D6B67" w:rsidRPr="00EF1C29" w14:paraId="48497DAD" w14:textId="77777777">
        <w:tc>
          <w:tcPr>
            <w:tcW w:w="9634" w:type="dxa"/>
          </w:tcPr>
          <w:p w14:paraId="4981C2A4" w14:textId="5F9B2C7F" w:rsidR="009D6B67" w:rsidRPr="00EE4E41" w:rsidRDefault="00EE5F1F" w:rsidP="00EE4E41">
            <w:pPr>
              <w:pStyle w:val="Loendilik"/>
              <w:numPr>
                <w:ilvl w:val="0"/>
                <w:numId w:val="60"/>
              </w:numPr>
              <w:shd w:val="clear" w:color="auto" w:fill="FFFFFF" w:themeFill="background1"/>
              <w:spacing w:before="120" w:after="120" w:line="240" w:lineRule="auto"/>
              <w:jc w:val="both"/>
              <w:rPr>
                <w:rFonts w:asciiTheme="majorHAnsi" w:hAnsiTheme="majorHAnsi" w:cstheme="minorHAnsi"/>
                <w:sz w:val="20"/>
                <w:szCs w:val="20"/>
                <w:lang w:val="et-EE"/>
              </w:rPr>
            </w:pPr>
            <w:r>
              <w:rPr>
                <w:rFonts w:asciiTheme="majorHAnsi" w:hAnsiTheme="majorHAnsi"/>
                <w:sz w:val="20"/>
                <w:szCs w:val="20"/>
                <w:lang w:val="et-EE"/>
              </w:rPr>
              <w:t>Hooldamist vajavad isikud, sh eakad, kognitiivsete häiretega inimesed ja sotsiaalse toimetuleku raskustega isikud</w:t>
            </w:r>
            <w:r w:rsidR="00EE4E41" w:rsidRPr="00EE4E41">
              <w:rPr>
                <w:rFonts w:asciiTheme="majorHAnsi" w:hAnsiTheme="majorHAnsi"/>
                <w:sz w:val="20"/>
                <w:szCs w:val="20"/>
                <w:lang w:val="et-EE"/>
              </w:rPr>
              <w:t>, suure abivajadusega ja kompleksprobleemidega lapsed</w:t>
            </w:r>
          </w:p>
          <w:p w14:paraId="1214F5F5" w14:textId="77777777" w:rsidR="009D6B67" w:rsidRDefault="00EE5F1F">
            <w:pPr>
              <w:pStyle w:val="Loendilik"/>
              <w:numPr>
                <w:ilvl w:val="0"/>
                <w:numId w:val="60"/>
              </w:numPr>
              <w:shd w:val="clear" w:color="auto" w:fill="FFFFFF" w:themeFill="background1"/>
              <w:spacing w:before="120" w:after="120" w:line="240" w:lineRule="auto"/>
              <w:jc w:val="both"/>
              <w:rPr>
                <w:rFonts w:asciiTheme="majorHAnsi" w:hAnsiTheme="majorHAnsi" w:cstheme="minorHAnsi"/>
                <w:sz w:val="20"/>
                <w:szCs w:val="20"/>
                <w:lang w:val="et-EE"/>
              </w:rPr>
            </w:pPr>
            <w:r>
              <w:rPr>
                <w:rFonts w:asciiTheme="majorHAnsi" w:hAnsiTheme="majorHAnsi"/>
                <w:sz w:val="20"/>
                <w:szCs w:val="20"/>
                <w:lang w:val="et-EE"/>
              </w:rPr>
              <w:t>Kohalikud omavalitsused, kogukonnad, mittetulundusühendused, erasektor, tervishoiu- ja sotsiaalteenuste osutajad, k.a spetsiaalne tööjõud, hooldust vajavate isikute pereliikmed, st võimalikud isikud, kelle suhtes hoolduskoormust kohaldatakse</w:t>
            </w:r>
          </w:p>
          <w:p w14:paraId="492C6C74" w14:textId="77777777" w:rsidR="009D6B67" w:rsidRDefault="00EE5F1F">
            <w:pPr>
              <w:pStyle w:val="Loendilik"/>
              <w:numPr>
                <w:ilvl w:val="0"/>
                <w:numId w:val="60"/>
              </w:numPr>
              <w:shd w:val="clear" w:color="auto" w:fill="FFFFFF" w:themeFill="background1"/>
              <w:spacing w:before="120" w:after="120" w:line="240" w:lineRule="auto"/>
              <w:jc w:val="both"/>
              <w:rPr>
                <w:rFonts w:ascii="Cambria" w:hAnsi="Cambria" w:cstheme="minorHAnsi"/>
                <w:lang w:val="et-EE"/>
              </w:rPr>
            </w:pPr>
            <w:r>
              <w:rPr>
                <w:rFonts w:asciiTheme="majorHAnsi" w:hAnsiTheme="majorHAnsi"/>
                <w:sz w:val="20"/>
                <w:szCs w:val="20"/>
                <w:lang w:val="et-EE"/>
              </w:rPr>
              <w:t>Tervishoid ja sotsiaalvaldkond (teenuseosutajad, sh spetsiaalne tööjõud)</w:t>
            </w:r>
          </w:p>
        </w:tc>
      </w:tr>
    </w:tbl>
    <w:p w14:paraId="46672007" w14:textId="77777777" w:rsidR="009D6B67" w:rsidRDefault="00EE5F1F">
      <w:pPr>
        <w:shd w:val="clear" w:color="auto" w:fill="FFFFFF" w:themeFill="background1"/>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47E17AEA" w14:textId="77777777">
        <w:tc>
          <w:tcPr>
            <w:tcW w:w="9634" w:type="dxa"/>
          </w:tcPr>
          <w:p w14:paraId="7D447FA3" w14:textId="77777777" w:rsidR="009D6B67" w:rsidRDefault="00EE5F1F">
            <w:pPr>
              <w:shd w:val="clear" w:color="auto" w:fill="FFFFFF" w:themeFill="background1"/>
              <w:spacing w:line="240" w:lineRule="auto"/>
              <w:jc w:val="both"/>
              <w:rPr>
                <w:rFonts w:ascii="Cambria" w:eastAsia="Times New Roman" w:hAnsi="Cambria" w:cstheme="minorHAnsi"/>
                <w:b/>
                <w:bCs/>
                <w:i/>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30352FA9" w14:textId="77777777" w:rsidR="009D6B67" w:rsidRDefault="00EE5F1F">
      <w:pPr>
        <w:shd w:val="clear" w:color="auto" w:fill="FFFFFF" w:themeFill="background1"/>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500BBB7F" w14:textId="77777777">
        <w:tc>
          <w:tcPr>
            <w:tcW w:w="9634" w:type="dxa"/>
          </w:tcPr>
          <w:p w14:paraId="03723945" w14:textId="77777777" w:rsidR="009D6B67" w:rsidRDefault="00EE5F1F">
            <w:pPr>
              <w:pStyle w:val="Loendilik"/>
              <w:shd w:val="clear" w:color="auto" w:fill="FFFFFF" w:themeFill="background1"/>
              <w:spacing w:line="240" w:lineRule="auto"/>
              <w:ind w:left="0"/>
              <w:jc w:val="both"/>
              <w:rPr>
                <w:rFonts w:ascii="Cambria" w:eastAsia="Times New Roman" w:hAnsi="Cambria" w:cstheme="minorHAnsi"/>
                <w:b/>
                <w:bCs/>
                <w:lang w:val="et-EE"/>
              </w:rPr>
            </w:pPr>
            <w:r>
              <w:rPr>
                <w:rFonts w:ascii="Cambria" w:eastAsia="Times New Roman" w:hAnsi="Cambria" w:cstheme="minorHAnsi"/>
                <w:sz w:val="20"/>
                <w:szCs w:val="20"/>
                <w:lang w:val="et-EE"/>
              </w:rPr>
              <w:t>Kogu Eesti</w:t>
            </w:r>
          </w:p>
        </w:tc>
      </w:tr>
    </w:tbl>
    <w:p w14:paraId="6D24D026" w14:textId="77777777" w:rsidR="009D6B67" w:rsidRDefault="00EE5F1F">
      <w:pPr>
        <w:shd w:val="clear" w:color="auto" w:fill="FFFFFF" w:themeFill="background1"/>
        <w:spacing w:line="240" w:lineRule="auto"/>
        <w:rPr>
          <w:sz w:val="22"/>
          <w:lang w:val="et-EE"/>
        </w:rPr>
      </w:pPr>
      <w:r>
        <w:rPr>
          <w:rFonts w:ascii="Cambria" w:eastAsia="Times New Roman" w:hAnsi="Cambria" w:cstheme="minorHAnsi"/>
          <w:b/>
          <w:bCs/>
          <w:lang w:val="et-EE"/>
        </w:rPr>
        <w:t>Piirkondadevahelised</w:t>
      </w:r>
      <w:r>
        <w:rPr>
          <w:rFonts w:ascii="Cambria" w:hAnsi="Cambria" w:cstheme="minorHAnsi"/>
          <w:b/>
          <w:bCs/>
          <w:lang w:val="et-EE"/>
        </w:rPr>
        <w:t>, piiriülesed ja riikidevahelised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3D14A9A2" w14:textId="77777777">
        <w:tc>
          <w:tcPr>
            <w:tcW w:w="9634" w:type="dxa"/>
          </w:tcPr>
          <w:p w14:paraId="385239EA" w14:textId="77777777" w:rsidR="009D6B67" w:rsidRDefault="00EE5F1F">
            <w:pPr>
              <w:shd w:val="clear" w:color="auto" w:fill="FFFFFF" w:themeFill="background1"/>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piirkondadevahelist koostööd erieesmärgi tasandil kavandatud ei ole. </w:t>
            </w:r>
          </w:p>
          <w:p w14:paraId="4584A671"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Interreg Euroopa programm 2021-2027, URBACT IV 2021-2027, ESPON 2030 ja Interact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w:t>
            </w:r>
            <w:r>
              <w:rPr>
                <w:rFonts w:ascii="Cambria" w:eastAsia="Times New Roman" w:hAnsi="Cambria" w:cstheme="minorHAnsi"/>
                <w:bCs/>
                <w:sz w:val="20"/>
                <w:szCs w:val="20"/>
                <w:lang w:val="et-EE"/>
              </w:rPr>
              <w:lastRenderedPageBreak/>
              <w:t>tegevused, mis panustavad Läänemere strateegia eesmärkidesse (kaitsta Läänemerd, ühendada piirkonda, suurendada heaolu): jäätmetekke vähendamine ja ringmajanduse toetamine; halvas seisundis veekogumite tervendamine; jääkreostusobjektide ohutustamine;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KOVidele suunatud kliima- ja muud kohanemise meetmed; roheoskuste arendamine.</w:t>
            </w:r>
          </w:p>
          <w:p w14:paraId="0CF20E20" w14:textId="77777777" w:rsidR="009D6B67" w:rsidRDefault="00EE5F1F">
            <w:pPr>
              <w:shd w:val="clear" w:color="auto" w:fill="FFFFFF" w:themeFill="background1"/>
              <w:spacing w:line="240" w:lineRule="auto"/>
              <w:jc w:val="both"/>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5CBC74AE" w14:textId="77777777" w:rsidR="009D6B67" w:rsidRDefault="00EE5F1F">
      <w:pPr>
        <w:shd w:val="clear" w:color="auto" w:fill="FFFFFF" w:themeFill="background1"/>
        <w:spacing w:line="240" w:lineRule="auto"/>
        <w:rPr>
          <w:rFonts w:ascii="Cambria" w:hAnsi="Cambria" w:cstheme="minorHAnsi"/>
          <w:i/>
          <w:lang w:val="et-EE"/>
        </w:rPr>
      </w:pPr>
      <w:r>
        <w:rPr>
          <w:rFonts w:ascii="Cambria" w:hAnsi="Cambria" w:cstheme="minorHAnsi"/>
          <w:b/>
          <w:bCs/>
          <w:lang w:val="et-EE"/>
        </w:rPr>
        <w:lastRenderedPageBreak/>
        <w:t>Rahastamisvahendite kavandatav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402C4CAB" w14:textId="77777777">
        <w:tc>
          <w:tcPr>
            <w:tcW w:w="9634" w:type="dxa"/>
          </w:tcPr>
          <w:p w14:paraId="44D52654" w14:textId="77777777" w:rsidR="009D6B67" w:rsidRDefault="00EE5F1F">
            <w:pPr>
              <w:shd w:val="clear" w:color="auto" w:fill="FFFFFF" w:themeFill="background1"/>
              <w:spacing w:line="240" w:lineRule="auto"/>
              <w:rPr>
                <w:rFonts w:ascii="Cambria" w:eastAsia="Times New Roman" w:hAnsi="Cambria" w:cstheme="minorHAnsi"/>
                <w:bCs/>
                <w:lang w:val="et-EE"/>
              </w:rPr>
            </w:pPr>
            <w:r>
              <w:rPr>
                <w:rFonts w:asciiTheme="majorHAnsi" w:hAnsiTheme="majorHAnsi"/>
                <w:sz w:val="20"/>
                <w:szCs w:val="20"/>
                <w:lang w:val="et-EE"/>
              </w:rPr>
              <w:t>Ei kohaldu.</w:t>
            </w:r>
          </w:p>
        </w:tc>
      </w:tr>
    </w:tbl>
    <w:p w14:paraId="7E860207" w14:textId="77777777" w:rsidR="009D6B67" w:rsidRDefault="00EE5F1F">
      <w:pPr>
        <w:pStyle w:val="Pealkiri5"/>
        <w:numPr>
          <w:ilvl w:val="4"/>
          <w:numId w:val="82"/>
        </w:numPr>
        <w:shd w:val="clear" w:color="auto" w:fill="FFFFFF" w:themeFill="background1"/>
        <w:rPr>
          <w:rFonts w:cstheme="minorHAnsi"/>
          <w:lang w:val="et-EE"/>
        </w:rPr>
      </w:pPr>
      <w:r>
        <w:rPr>
          <w:rFonts w:cstheme="minorHAnsi"/>
          <w:lang w:val="et-EE"/>
        </w:rPr>
        <w:t>Näitajad</w:t>
      </w:r>
    </w:p>
    <w:p w14:paraId="7608B270" w14:textId="05146911" w:rsidR="009D6B67" w:rsidRDefault="00EE5F1F">
      <w:pPr>
        <w:pStyle w:val="Pealdis"/>
        <w:rPr>
          <w:lang w:val="et-EE"/>
        </w:rPr>
      </w:pPr>
      <w:r>
        <w:rPr>
          <w:lang w:val="et-EE"/>
        </w:rPr>
        <w:t xml:space="preserve">Tabel </w:t>
      </w:r>
      <w:del w:id="1639" w:author="Kaisa Tähe - RAM" w:date="2025-10-13T15:44:00Z" w16du:dateUtc="2025-10-13T12:44:00Z">
        <w:r w:rsidDel="00F35832">
          <w:rPr>
            <w:lang w:val="et-EE"/>
          </w:rPr>
          <w:fldChar w:fldCharType="begin"/>
        </w:r>
        <w:r w:rsidDel="00F35832">
          <w:rPr>
            <w:lang w:val="et-EE"/>
          </w:rPr>
          <w:delInstrText xml:space="preserve"> SEQ Tabel \* ARABIC </w:delInstrText>
        </w:r>
        <w:r w:rsidDel="00F35832">
          <w:rPr>
            <w:lang w:val="et-EE"/>
          </w:rPr>
          <w:fldChar w:fldCharType="separate"/>
        </w:r>
        <w:r w:rsidDel="00F35832">
          <w:rPr>
            <w:lang w:val="et-EE"/>
          </w:rPr>
          <w:delText>130</w:delText>
        </w:r>
        <w:r w:rsidDel="00F35832">
          <w:rPr>
            <w:lang w:val="et-EE"/>
          </w:rPr>
          <w:fldChar w:fldCharType="end"/>
        </w:r>
      </w:del>
      <w:ins w:id="1640" w:author="Kaisa Tähe - RAM" w:date="2025-10-13T15:44:00Z" w16du:dateUtc="2025-10-13T12:44:00Z">
        <w:r w:rsidR="00F35832">
          <w:rPr>
            <w:lang w:val="et-EE"/>
          </w:rPr>
          <w:t>142</w:t>
        </w:r>
      </w:ins>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FF" w:themeFill="background1"/>
        <w:tblLook w:val="01E0" w:firstRow="1" w:lastRow="1" w:firstColumn="1" w:lastColumn="1" w:noHBand="0" w:noVBand="0"/>
      </w:tblPr>
      <w:tblGrid>
        <w:gridCol w:w="463"/>
        <w:gridCol w:w="465"/>
        <w:gridCol w:w="563"/>
        <w:gridCol w:w="1144"/>
        <w:gridCol w:w="781"/>
        <w:gridCol w:w="3212"/>
        <w:gridCol w:w="702"/>
        <w:gridCol w:w="700"/>
        <w:gridCol w:w="1598"/>
      </w:tblGrid>
      <w:tr w:rsidR="009D6B67" w14:paraId="6E7D2C1C" w14:textId="77777777">
        <w:trPr>
          <w:trHeight w:val="1080"/>
        </w:trPr>
        <w:tc>
          <w:tcPr>
            <w:tcW w:w="237" w:type="pct"/>
            <w:shd w:val="clear" w:color="auto" w:fill="FFFFFF" w:themeFill="background1"/>
            <w:textDirection w:val="btLr"/>
            <w:vAlign w:val="center"/>
          </w:tcPr>
          <w:p w14:paraId="46B2621B"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Prioriteet</w:t>
            </w:r>
          </w:p>
        </w:tc>
        <w:tc>
          <w:tcPr>
            <w:tcW w:w="319" w:type="pct"/>
            <w:shd w:val="clear" w:color="auto" w:fill="FFFFFF" w:themeFill="background1"/>
            <w:textDirection w:val="btLr"/>
            <w:vAlign w:val="center"/>
          </w:tcPr>
          <w:p w14:paraId="446A838B"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Eri-eesmärk</w:t>
            </w:r>
          </w:p>
        </w:tc>
        <w:tc>
          <w:tcPr>
            <w:tcW w:w="274" w:type="pct"/>
            <w:shd w:val="clear" w:color="auto" w:fill="FFFFFF" w:themeFill="background1"/>
            <w:textDirection w:val="btLr"/>
            <w:vAlign w:val="center"/>
          </w:tcPr>
          <w:p w14:paraId="45454E40"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Fond</w:t>
            </w:r>
          </w:p>
        </w:tc>
        <w:tc>
          <w:tcPr>
            <w:tcW w:w="546" w:type="pct"/>
            <w:shd w:val="clear" w:color="auto" w:fill="FFFFFF" w:themeFill="background1"/>
            <w:textDirection w:val="btLr"/>
            <w:vAlign w:val="center"/>
          </w:tcPr>
          <w:p w14:paraId="0ED7D687"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Piirkonna kategooria</w:t>
            </w:r>
          </w:p>
        </w:tc>
        <w:tc>
          <w:tcPr>
            <w:tcW w:w="435" w:type="pct"/>
            <w:shd w:val="clear" w:color="auto" w:fill="FFFFFF" w:themeFill="background1"/>
            <w:textDirection w:val="btLr"/>
            <w:vAlign w:val="center"/>
          </w:tcPr>
          <w:p w14:paraId="094DB464"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ID</w:t>
            </w:r>
          </w:p>
        </w:tc>
        <w:tc>
          <w:tcPr>
            <w:tcW w:w="1793" w:type="pct"/>
            <w:shd w:val="clear" w:color="auto" w:fill="FFFFFF" w:themeFill="background1"/>
            <w:textDirection w:val="btLr"/>
            <w:vAlign w:val="center"/>
          </w:tcPr>
          <w:p w14:paraId="050E0E6A"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Näitaja</w:t>
            </w:r>
          </w:p>
        </w:tc>
        <w:tc>
          <w:tcPr>
            <w:tcW w:w="442" w:type="pct"/>
            <w:shd w:val="clear" w:color="auto" w:fill="FFFFFF" w:themeFill="background1"/>
            <w:textDirection w:val="btLr"/>
            <w:vAlign w:val="center"/>
          </w:tcPr>
          <w:p w14:paraId="074BA0D3"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Mõõtühik</w:t>
            </w:r>
          </w:p>
        </w:tc>
        <w:tc>
          <w:tcPr>
            <w:tcW w:w="441" w:type="pct"/>
            <w:shd w:val="clear" w:color="auto" w:fill="FFFFFF" w:themeFill="background1"/>
            <w:textDirection w:val="btLr"/>
            <w:vAlign w:val="center"/>
          </w:tcPr>
          <w:p w14:paraId="7B65677C" w14:textId="77777777" w:rsidR="009D6B67" w:rsidRDefault="00EE5F1F">
            <w:pPr>
              <w:pStyle w:val="Text1"/>
              <w:shd w:val="clear" w:color="auto" w:fill="FFFFFF" w:themeFill="background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7C400005" w14:textId="77777777" w:rsidR="009D6B67" w:rsidRDefault="009D6B67">
            <w:pPr>
              <w:pStyle w:val="Text1"/>
              <w:shd w:val="clear" w:color="auto" w:fill="FFFFFF" w:themeFill="background1"/>
              <w:spacing w:before="0" w:after="0" w:line="240" w:lineRule="auto"/>
              <w:ind w:left="0"/>
              <w:rPr>
                <w:rFonts w:ascii="Cambria" w:hAnsi="Cambria" w:cstheme="minorHAnsi"/>
                <w:b/>
                <w:bCs/>
                <w:sz w:val="18"/>
                <w:szCs w:val="18"/>
                <w:lang w:val="et-EE"/>
              </w:rPr>
            </w:pPr>
          </w:p>
        </w:tc>
        <w:tc>
          <w:tcPr>
            <w:tcW w:w="512" w:type="pct"/>
            <w:shd w:val="clear" w:color="auto" w:fill="FFFFFF" w:themeFill="background1"/>
            <w:textDirection w:val="btLr"/>
            <w:vAlign w:val="center"/>
          </w:tcPr>
          <w:p w14:paraId="3E4DC94F" w14:textId="77777777" w:rsidR="009D6B67" w:rsidRDefault="00EE5F1F">
            <w:pPr>
              <w:pStyle w:val="Text1"/>
              <w:shd w:val="clear" w:color="auto" w:fill="FFFFFF" w:themeFill="background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930C187" w14:textId="77777777" w:rsidR="009D6B67" w:rsidRDefault="009D6B67">
            <w:pPr>
              <w:pStyle w:val="Text1"/>
              <w:shd w:val="clear" w:color="auto" w:fill="FFFFFF" w:themeFill="background1"/>
              <w:spacing w:before="0" w:after="0" w:line="240" w:lineRule="auto"/>
              <w:ind w:left="0"/>
              <w:rPr>
                <w:rFonts w:ascii="Cambria" w:hAnsi="Cambria" w:cstheme="minorHAnsi"/>
                <w:b/>
                <w:bCs/>
                <w:sz w:val="18"/>
                <w:szCs w:val="18"/>
                <w:lang w:val="et-EE"/>
              </w:rPr>
            </w:pPr>
          </w:p>
        </w:tc>
      </w:tr>
      <w:tr w:rsidR="009D6B67" w14:paraId="38B4EDEB" w14:textId="77777777">
        <w:trPr>
          <w:trHeight w:val="332"/>
        </w:trPr>
        <w:tc>
          <w:tcPr>
            <w:tcW w:w="237" w:type="pct"/>
            <w:shd w:val="clear" w:color="auto" w:fill="FFFFFF" w:themeFill="background1"/>
          </w:tcPr>
          <w:p w14:paraId="531226BB"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6</w:t>
            </w:r>
          </w:p>
        </w:tc>
        <w:tc>
          <w:tcPr>
            <w:tcW w:w="319" w:type="pct"/>
            <w:shd w:val="clear" w:color="auto" w:fill="FFFFFF" w:themeFill="background1"/>
          </w:tcPr>
          <w:p w14:paraId="7A64B7CF"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iii</w:t>
            </w:r>
          </w:p>
        </w:tc>
        <w:tc>
          <w:tcPr>
            <w:tcW w:w="274" w:type="pct"/>
            <w:shd w:val="clear" w:color="auto" w:fill="FFFFFF" w:themeFill="background1"/>
          </w:tcPr>
          <w:p w14:paraId="04EC8547"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ERF</w:t>
            </w:r>
          </w:p>
        </w:tc>
        <w:tc>
          <w:tcPr>
            <w:tcW w:w="546" w:type="pct"/>
            <w:shd w:val="clear" w:color="auto" w:fill="FFFFFF" w:themeFill="background1"/>
          </w:tcPr>
          <w:p w14:paraId="00C198B0"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Ülemineku</w:t>
            </w:r>
          </w:p>
        </w:tc>
        <w:tc>
          <w:tcPr>
            <w:tcW w:w="435" w:type="pct"/>
            <w:shd w:val="clear" w:color="auto" w:fill="FFFFFF" w:themeFill="background1"/>
          </w:tcPr>
          <w:p w14:paraId="1E0B4BA4"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PSO19</w:t>
            </w:r>
          </w:p>
        </w:tc>
        <w:tc>
          <w:tcPr>
            <w:tcW w:w="1793" w:type="pct"/>
            <w:vAlign w:val="center"/>
          </w:tcPr>
          <w:p w14:paraId="326192CB"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Kaasajastatud heaolukeskuste arv</w:t>
            </w:r>
          </w:p>
        </w:tc>
        <w:tc>
          <w:tcPr>
            <w:tcW w:w="442" w:type="pct"/>
            <w:vAlign w:val="center"/>
          </w:tcPr>
          <w:p w14:paraId="64494E46"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arv</w:t>
            </w:r>
          </w:p>
        </w:tc>
        <w:tc>
          <w:tcPr>
            <w:tcW w:w="441" w:type="pct"/>
          </w:tcPr>
          <w:p w14:paraId="6B4CB16D"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0</w:t>
            </w:r>
          </w:p>
        </w:tc>
        <w:tc>
          <w:tcPr>
            <w:tcW w:w="512" w:type="pct"/>
          </w:tcPr>
          <w:p w14:paraId="783F8A98"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2</w:t>
            </w:r>
          </w:p>
        </w:tc>
      </w:tr>
      <w:tr w:rsidR="009D6B67" w14:paraId="786D350D" w14:textId="77777777">
        <w:trPr>
          <w:trHeight w:val="332"/>
        </w:trPr>
        <w:tc>
          <w:tcPr>
            <w:tcW w:w="237" w:type="pct"/>
            <w:shd w:val="clear" w:color="auto" w:fill="FFFFFF" w:themeFill="background1"/>
          </w:tcPr>
          <w:p w14:paraId="10181E3A"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6</w:t>
            </w:r>
          </w:p>
        </w:tc>
        <w:tc>
          <w:tcPr>
            <w:tcW w:w="319" w:type="pct"/>
            <w:shd w:val="clear" w:color="auto" w:fill="FFFFFF" w:themeFill="background1"/>
          </w:tcPr>
          <w:p w14:paraId="084C3FFC"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iii</w:t>
            </w:r>
          </w:p>
        </w:tc>
        <w:tc>
          <w:tcPr>
            <w:tcW w:w="274" w:type="pct"/>
            <w:shd w:val="clear" w:color="auto" w:fill="FFFFFF" w:themeFill="background1"/>
          </w:tcPr>
          <w:p w14:paraId="703F60C3"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ERF</w:t>
            </w:r>
          </w:p>
        </w:tc>
        <w:tc>
          <w:tcPr>
            <w:tcW w:w="546" w:type="pct"/>
            <w:shd w:val="clear" w:color="auto" w:fill="FFFFFF" w:themeFill="background1"/>
          </w:tcPr>
          <w:p w14:paraId="4A701E36"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Ülemineku</w:t>
            </w:r>
          </w:p>
        </w:tc>
        <w:tc>
          <w:tcPr>
            <w:tcW w:w="435" w:type="pct"/>
            <w:shd w:val="clear" w:color="auto" w:fill="FFFFFF" w:themeFill="background1"/>
          </w:tcPr>
          <w:p w14:paraId="4A43E3BF"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PSO18</w:t>
            </w:r>
          </w:p>
        </w:tc>
        <w:tc>
          <w:tcPr>
            <w:tcW w:w="1793" w:type="pct"/>
            <w:vAlign w:val="center"/>
          </w:tcPr>
          <w:p w14:paraId="2984DFF8"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Loodud või kohandatud elu- ja teenuskohtade arv</w:t>
            </w:r>
          </w:p>
        </w:tc>
        <w:tc>
          <w:tcPr>
            <w:tcW w:w="442" w:type="pct"/>
            <w:vAlign w:val="center"/>
          </w:tcPr>
          <w:p w14:paraId="6990EECE" w14:textId="77777777" w:rsidR="009D6B67" w:rsidRDefault="00EE5F1F">
            <w:pPr>
              <w:pStyle w:val="Text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arv</w:t>
            </w:r>
          </w:p>
        </w:tc>
        <w:tc>
          <w:tcPr>
            <w:tcW w:w="441" w:type="pct"/>
          </w:tcPr>
          <w:p w14:paraId="78263A23"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0</w:t>
            </w:r>
          </w:p>
        </w:tc>
        <w:tc>
          <w:tcPr>
            <w:tcW w:w="512" w:type="pct"/>
          </w:tcPr>
          <w:p w14:paraId="6D9140BB" w14:textId="05DA5A4B"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del w:id="1641" w:author="Kaisa Tähe - RAM" w:date="2025-07-21T09:16:00Z" w16du:dateUtc="2025-07-21T06:16:00Z">
              <w:r w:rsidDel="00DA41B7">
                <w:rPr>
                  <w:rFonts w:asciiTheme="majorHAnsi" w:eastAsia="Times New Roman" w:hAnsiTheme="majorHAnsi" w:cstheme="minorHAnsi"/>
                  <w:sz w:val="20"/>
                  <w:szCs w:val="20"/>
                  <w:lang w:val="et-EE"/>
                </w:rPr>
                <w:delText>3953</w:delText>
              </w:r>
            </w:del>
            <w:commentRangeStart w:id="1642"/>
            <w:ins w:id="1643" w:author="Kaisa Tähe - RAM" w:date="2025-07-25T09:00:00Z" w16du:dateUtc="2025-07-25T06:00:00Z">
              <w:r w:rsidR="00BF0B9E">
                <w:rPr>
                  <w:rFonts w:asciiTheme="majorHAnsi" w:eastAsia="Times New Roman" w:hAnsiTheme="majorHAnsi" w:cstheme="minorHAnsi"/>
                  <w:sz w:val="20"/>
                  <w:szCs w:val="20"/>
                  <w:lang w:val="et-EE"/>
                </w:rPr>
                <w:t>524</w:t>
              </w:r>
            </w:ins>
            <w:commentRangeEnd w:id="1642"/>
            <w:ins w:id="1644" w:author="Kaisa Tähe - RAM" w:date="2025-07-25T09:01:00Z" w16du:dateUtc="2025-07-25T06:01:00Z">
              <w:r w:rsidR="004F4D5D">
                <w:rPr>
                  <w:rStyle w:val="Kommentaariviide"/>
                  <w:rFonts w:asciiTheme="majorHAnsi" w:eastAsia="Times New Roman" w:hAnsiTheme="majorHAnsi" w:cstheme="minorHAnsi"/>
                  <w:sz w:val="20"/>
                  <w:szCs w:val="20"/>
                  <w:lang w:val="et-EE"/>
                </w:rPr>
                <w:commentReference w:id="1642"/>
              </w:r>
            </w:ins>
          </w:p>
        </w:tc>
      </w:tr>
    </w:tbl>
    <w:p w14:paraId="10991BF3" w14:textId="2798AB74" w:rsidR="009D6B67" w:rsidRDefault="00EE5F1F">
      <w:pPr>
        <w:pStyle w:val="Pealdis"/>
        <w:keepNext/>
        <w:jc w:val="left"/>
        <w:rPr>
          <w:rFonts w:asciiTheme="majorHAnsi" w:hAnsiTheme="majorHAnsi" w:cstheme="minorHAnsi"/>
          <w:b w:val="0"/>
          <w:szCs w:val="20"/>
          <w:lang w:val="et-EE"/>
        </w:rPr>
      </w:pPr>
      <w:r>
        <w:rPr>
          <w:rFonts w:asciiTheme="majorHAnsi" w:hAnsiTheme="majorHAnsi"/>
          <w:szCs w:val="20"/>
          <w:lang w:val="et-EE"/>
        </w:rPr>
        <w:t xml:space="preserve">Tabel </w:t>
      </w:r>
      <w:del w:id="1645" w:author="Kaisa Tähe - RAM" w:date="2025-10-13T15:44:00Z" w16du:dateUtc="2025-10-13T12:44:00Z">
        <w:r w:rsidDel="00F35832">
          <w:rPr>
            <w:rFonts w:asciiTheme="majorHAnsi" w:hAnsiTheme="majorHAnsi"/>
            <w:szCs w:val="20"/>
            <w:lang w:val="et-EE"/>
          </w:rPr>
          <w:fldChar w:fldCharType="begin"/>
        </w:r>
        <w:r w:rsidDel="00F35832">
          <w:rPr>
            <w:rFonts w:asciiTheme="majorHAnsi" w:hAnsiTheme="majorHAnsi"/>
            <w:szCs w:val="20"/>
            <w:lang w:val="et-EE"/>
          </w:rPr>
          <w:delInstrText xml:space="preserve"> SEQ Tabel \* ARABIC </w:delInstrText>
        </w:r>
        <w:r w:rsidDel="00F35832">
          <w:rPr>
            <w:rFonts w:asciiTheme="majorHAnsi" w:hAnsiTheme="majorHAnsi"/>
            <w:szCs w:val="20"/>
            <w:lang w:val="et-EE"/>
          </w:rPr>
          <w:fldChar w:fldCharType="separate"/>
        </w:r>
        <w:r w:rsidDel="00F35832">
          <w:rPr>
            <w:rFonts w:asciiTheme="majorHAnsi" w:hAnsiTheme="majorHAnsi"/>
            <w:szCs w:val="20"/>
            <w:lang w:val="et-EE"/>
          </w:rPr>
          <w:delText>131</w:delText>
        </w:r>
        <w:r w:rsidDel="00F35832">
          <w:rPr>
            <w:rFonts w:asciiTheme="majorHAnsi" w:hAnsiTheme="majorHAnsi"/>
            <w:szCs w:val="20"/>
            <w:lang w:val="et-EE"/>
          </w:rPr>
          <w:fldChar w:fldCharType="end"/>
        </w:r>
      </w:del>
      <w:ins w:id="1646" w:author="Kaisa Tähe - RAM" w:date="2025-10-13T15:44:00Z" w16du:dateUtc="2025-10-13T12:44:00Z">
        <w:r w:rsidR="00F35832">
          <w:rPr>
            <w:rFonts w:asciiTheme="majorHAnsi" w:hAnsiTheme="majorHAnsi"/>
            <w:szCs w:val="20"/>
            <w:lang w:val="et-EE"/>
          </w:rPr>
          <w:t>143</w:t>
        </w:r>
      </w:ins>
      <w:r>
        <w:rPr>
          <w:rFonts w:asciiTheme="majorHAnsi" w:hAnsiTheme="majorHAnsi"/>
          <w:szCs w:val="20"/>
          <w:lang w:val="et-EE"/>
        </w:rPr>
        <w:t>: Tulemusnäitajad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463"/>
        <w:gridCol w:w="463"/>
        <w:gridCol w:w="563"/>
        <w:gridCol w:w="1144"/>
        <w:gridCol w:w="775"/>
        <w:gridCol w:w="1721"/>
        <w:gridCol w:w="1217"/>
        <w:gridCol w:w="527"/>
        <w:gridCol w:w="659"/>
        <w:gridCol w:w="992"/>
        <w:gridCol w:w="1104"/>
      </w:tblGrid>
      <w:tr w:rsidR="009D6B67" w14:paraId="6A8DB282" w14:textId="77777777">
        <w:trPr>
          <w:trHeight w:val="1556"/>
        </w:trPr>
        <w:tc>
          <w:tcPr>
            <w:tcW w:w="240" w:type="pct"/>
            <w:textDirection w:val="btLr"/>
            <w:vAlign w:val="center"/>
          </w:tcPr>
          <w:p w14:paraId="5CD2063A"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Prioriteet</w:t>
            </w:r>
          </w:p>
        </w:tc>
        <w:tc>
          <w:tcPr>
            <w:tcW w:w="240" w:type="pct"/>
            <w:textDirection w:val="btLr"/>
            <w:vAlign w:val="center"/>
          </w:tcPr>
          <w:p w14:paraId="0045CDD2"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Erieesmärk</w:t>
            </w:r>
          </w:p>
        </w:tc>
        <w:tc>
          <w:tcPr>
            <w:tcW w:w="292" w:type="pct"/>
            <w:textDirection w:val="btLr"/>
            <w:vAlign w:val="center"/>
          </w:tcPr>
          <w:p w14:paraId="10F5903D"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Fond</w:t>
            </w:r>
          </w:p>
        </w:tc>
        <w:tc>
          <w:tcPr>
            <w:tcW w:w="594" w:type="pct"/>
            <w:textDirection w:val="btLr"/>
            <w:vAlign w:val="center"/>
          </w:tcPr>
          <w:p w14:paraId="37AB2850"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Piirkonna kategooria</w:t>
            </w:r>
          </w:p>
        </w:tc>
        <w:tc>
          <w:tcPr>
            <w:tcW w:w="402" w:type="pct"/>
            <w:textDirection w:val="btLr"/>
            <w:vAlign w:val="center"/>
          </w:tcPr>
          <w:p w14:paraId="3C365717"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ID</w:t>
            </w:r>
          </w:p>
        </w:tc>
        <w:tc>
          <w:tcPr>
            <w:tcW w:w="951" w:type="pct"/>
            <w:textDirection w:val="btLr"/>
            <w:vAlign w:val="center"/>
          </w:tcPr>
          <w:p w14:paraId="0BB7EB18"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Näitaja</w:t>
            </w:r>
          </w:p>
        </w:tc>
        <w:tc>
          <w:tcPr>
            <w:tcW w:w="663" w:type="pct"/>
            <w:textDirection w:val="btLr"/>
            <w:vAlign w:val="center"/>
          </w:tcPr>
          <w:p w14:paraId="29C2B41D"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Mõõtühik</w:t>
            </w:r>
          </w:p>
        </w:tc>
        <w:tc>
          <w:tcPr>
            <w:tcW w:w="358" w:type="pct"/>
            <w:textDirection w:val="btLr"/>
            <w:vAlign w:val="center"/>
          </w:tcPr>
          <w:p w14:paraId="2D847F73"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Lähtetase või võrdlusväärtus</w:t>
            </w:r>
          </w:p>
        </w:tc>
        <w:tc>
          <w:tcPr>
            <w:tcW w:w="342" w:type="pct"/>
            <w:textDirection w:val="btLr"/>
            <w:vAlign w:val="center"/>
          </w:tcPr>
          <w:p w14:paraId="4F1A1A1F"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Võrdlusaasta</w:t>
            </w:r>
          </w:p>
        </w:tc>
        <w:tc>
          <w:tcPr>
            <w:tcW w:w="342" w:type="pct"/>
            <w:textDirection w:val="btLr"/>
            <w:vAlign w:val="center"/>
          </w:tcPr>
          <w:p w14:paraId="3768EBB5" w14:textId="77777777" w:rsidR="009D6B67" w:rsidRDefault="00EE5F1F">
            <w:pPr>
              <w:pStyle w:val="Text1"/>
              <w:spacing w:before="0" w:after="0" w:line="240" w:lineRule="auto"/>
              <w:ind w:left="113" w:right="113"/>
              <w:jc w:val="center"/>
              <w:rPr>
                <w:rFonts w:asciiTheme="majorHAnsi" w:hAnsiTheme="majorHAnsi" w:cstheme="minorBidi"/>
                <w:b/>
                <w:bCs/>
                <w:sz w:val="20"/>
                <w:szCs w:val="20"/>
                <w:lang w:val="et-EE"/>
              </w:rPr>
            </w:pPr>
            <w:r>
              <w:rPr>
                <w:rFonts w:asciiTheme="majorHAnsi" w:hAnsiTheme="majorHAnsi" w:cstheme="minorBidi"/>
                <w:b/>
                <w:bCs/>
                <w:sz w:val="20"/>
                <w:szCs w:val="20"/>
                <w:lang w:val="et-EE"/>
              </w:rPr>
              <w:t>Sihtväärtus (2029)</w:t>
            </w:r>
          </w:p>
          <w:p w14:paraId="4F274D6E" w14:textId="77777777" w:rsidR="009D6B67" w:rsidRDefault="009D6B67">
            <w:pPr>
              <w:pStyle w:val="Text1"/>
              <w:shd w:val="clear" w:color="auto" w:fill="FFFFFF" w:themeFill="background1"/>
              <w:spacing w:before="0" w:after="0" w:line="240" w:lineRule="auto"/>
              <w:ind w:left="0"/>
              <w:rPr>
                <w:rFonts w:asciiTheme="majorHAnsi" w:hAnsiTheme="majorHAnsi" w:cstheme="minorHAnsi"/>
                <w:b/>
                <w:bCs/>
                <w:sz w:val="20"/>
                <w:szCs w:val="20"/>
                <w:lang w:val="et-EE"/>
              </w:rPr>
            </w:pPr>
          </w:p>
        </w:tc>
        <w:tc>
          <w:tcPr>
            <w:tcW w:w="573" w:type="pct"/>
            <w:textDirection w:val="btLr"/>
            <w:vAlign w:val="center"/>
          </w:tcPr>
          <w:p w14:paraId="31D24429"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Andmete allikas</w:t>
            </w:r>
          </w:p>
        </w:tc>
      </w:tr>
      <w:tr w:rsidR="009D6B67" w14:paraId="4E981F41" w14:textId="77777777">
        <w:trPr>
          <w:trHeight w:val="286"/>
        </w:trPr>
        <w:tc>
          <w:tcPr>
            <w:tcW w:w="240" w:type="pct"/>
          </w:tcPr>
          <w:p w14:paraId="5906085B"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6</w:t>
            </w:r>
          </w:p>
        </w:tc>
        <w:tc>
          <w:tcPr>
            <w:tcW w:w="240" w:type="pct"/>
          </w:tcPr>
          <w:p w14:paraId="577B70CF"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iii</w:t>
            </w:r>
          </w:p>
        </w:tc>
        <w:tc>
          <w:tcPr>
            <w:tcW w:w="292" w:type="pct"/>
          </w:tcPr>
          <w:p w14:paraId="35A3A8AA"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ERF</w:t>
            </w:r>
          </w:p>
        </w:tc>
        <w:tc>
          <w:tcPr>
            <w:tcW w:w="594" w:type="pct"/>
          </w:tcPr>
          <w:p w14:paraId="628A5813"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Ülemineku</w:t>
            </w:r>
          </w:p>
        </w:tc>
        <w:tc>
          <w:tcPr>
            <w:tcW w:w="402" w:type="pct"/>
          </w:tcPr>
          <w:p w14:paraId="7061B454"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PSR18</w:t>
            </w:r>
          </w:p>
        </w:tc>
        <w:tc>
          <w:tcPr>
            <w:tcW w:w="951" w:type="pct"/>
          </w:tcPr>
          <w:p w14:paraId="6F4FFC24" w14:textId="77777777" w:rsidR="009D6B67" w:rsidRDefault="00EE5F1F">
            <w:pPr>
              <w:pStyle w:val="Text1"/>
              <w:shd w:val="clear" w:color="auto" w:fill="FFFFFF" w:themeFill="background1"/>
              <w:spacing w:before="0" w:after="0" w:line="240" w:lineRule="auto"/>
              <w:ind w:left="0"/>
              <w:rPr>
                <w:rFonts w:asciiTheme="majorHAnsi" w:eastAsiaTheme="minorEastAsia" w:hAnsiTheme="majorHAnsi" w:cstheme="minorBidi"/>
                <w:sz w:val="20"/>
                <w:szCs w:val="20"/>
                <w:lang w:val="et-EE"/>
              </w:rPr>
            </w:pPr>
            <w:r>
              <w:rPr>
                <w:rFonts w:asciiTheme="majorHAnsi" w:eastAsiaTheme="minorEastAsia" w:hAnsiTheme="majorHAnsi" w:cstheme="minorBidi"/>
                <w:sz w:val="20"/>
                <w:szCs w:val="20"/>
                <w:lang w:val="et-EE"/>
              </w:rPr>
              <w:t>Uue või ajakohastatud elu- ja teenuskohtade kasutajate arv</w:t>
            </w:r>
          </w:p>
        </w:tc>
        <w:tc>
          <w:tcPr>
            <w:tcW w:w="663" w:type="pct"/>
          </w:tcPr>
          <w:p w14:paraId="6A88D435" w14:textId="77777777" w:rsidR="009D6B67" w:rsidRDefault="00EE5F1F">
            <w:pPr>
              <w:pStyle w:val="Text1"/>
              <w:shd w:val="clear" w:color="auto" w:fill="FFFFFF" w:themeFill="background1"/>
              <w:spacing w:before="0" w:after="0" w:line="240" w:lineRule="auto"/>
              <w:ind w:left="0"/>
              <w:rPr>
                <w:rFonts w:asciiTheme="majorHAnsi" w:eastAsiaTheme="minorEastAsia" w:hAnsiTheme="majorHAnsi" w:cstheme="minorBidi"/>
                <w:sz w:val="20"/>
                <w:szCs w:val="20"/>
                <w:lang w:val="et-EE"/>
              </w:rPr>
            </w:pPr>
            <w:r>
              <w:rPr>
                <w:rFonts w:asciiTheme="majorHAnsi" w:eastAsiaTheme="minorEastAsia" w:hAnsiTheme="majorHAnsi" w:cstheme="minorBidi"/>
                <w:sz w:val="20"/>
                <w:szCs w:val="20"/>
                <w:lang w:val="et-EE"/>
              </w:rPr>
              <w:t>Kasutajaid/</w:t>
            </w:r>
          </w:p>
          <w:p w14:paraId="1E41DB15" w14:textId="77777777" w:rsidR="009D6B67" w:rsidRDefault="00EE5F1F">
            <w:pPr>
              <w:pStyle w:val="Text1"/>
              <w:shd w:val="clear" w:color="auto" w:fill="FFFFFF" w:themeFill="background1"/>
              <w:spacing w:before="0" w:after="0" w:line="240" w:lineRule="auto"/>
              <w:ind w:left="0"/>
              <w:rPr>
                <w:rFonts w:asciiTheme="majorHAnsi" w:eastAsiaTheme="minorEastAsia" w:hAnsiTheme="majorHAnsi" w:cstheme="minorBidi"/>
                <w:sz w:val="20"/>
                <w:szCs w:val="20"/>
                <w:lang w:val="et-EE"/>
              </w:rPr>
            </w:pPr>
            <w:r>
              <w:rPr>
                <w:rFonts w:asciiTheme="majorHAnsi" w:eastAsiaTheme="minorEastAsia" w:hAnsiTheme="majorHAnsi" w:cstheme="minorBidi"/>
                <w:sz w:val="20"/>
                <w:szCs w:val="20"/>
                <w:lang w:val="et-EE"/>
              </w:rPr>
              <w:t>aastas</w:t>
            </w:r>
          </w:p>
        </w:tc>
        <w:tc>
          <w:tcPr>
            <w:tcW w:w="358" w:type="pct"/>
          </w:tcPr>
          <w:p w14:paraId="5F7E88B2"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42" w:type="pct"/>
          </w:tcPr>
          <w:p w14:paraId="144F0D3A"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2020</w:t>
            </w:r>
          </w:p>
        </w:tc>
        <w:tc>
          <w:tcPr>
            <w:tcW w:w="342" w:type="pct"/>
          </w:tcPr>
          <w:p w14:paraId="37BB2783" w14:textId="6269E9DD" w:rsidR="009D6B67" w:rsidRDefault="00EE5F1F">
            <w:pPr>
              <w:pStyle w:val="Text1"/>
              <w:shd w:val="clear" w:color="auto" w:fill="FFFFFF" w:themeFill="background1"/>
              <w:spacing w:before="0" w:after="0" w:line="240" w:lineRule="auto"/>
              <w:ind w:left="0"/>
              <w:jc w:val="center"/>
              <w:rPr>
                <w:rFonts w:asciiTheme="majorHAnsi" w:hAnsiTheme="majorHAnsi" w:cstheme="minorHAnsi"/>
                <w:sz w:val="20"/>
                <w:szCs w:val="20"/>
                <w:lang w:val="et-EE"/>
              </w:rPr>
            </w:pPr>
            <w:bookmarkStart w:id="1647" w:name="OLE_LINK2"/>
            <w:del w:id="1648" w:author="Kaisa Tähe - RAM" w:date="2025-07-21T09:16:00Z" w16du:dateUtc="2025-07-21T06:16:00Z">
              <w:r w:rsidDel="00DA41B7">
                <w:rPr>
                  <w:rFonts w:asciiTheme="majorHAnsi" w:hAnsiTheme="majorHAnsi" w:cstheme="minorHAnsi"/>
                  <w:sz w:val="20"/>
                  <w:szCs w:val="20"/>
                  <w:lang w:val="et-EE"/>
                </w:rPr>
                <w:delText>3162</w:delText>
              </w:r>
            </w:del>
            <w:bookmarkEnd w:id="1647"/>
            <w:ins w:id="1649" w:author="Kaisa Tähe - RAM" w:date="2025-07-25T09:00:00Z" w16du:dateUtc="2025-07-25T06:00:00Z">
              <w:r w:rsidR="00091074">
                <w:rPr>
                  <w:rFonts w:asciiTheme="majorHAnsi" w:hAnsiTheme="majorHAnsi" w:cstheme="minorHAnsi"/>
                  <w:sz w:val="20"/>
                  <w:szCs w:val="20"/>
                  <w:lang w:val="et-EE"/>
                </w:rPr>
                <w:t>557</w:t>
              </w:r>
            </w:ins>
          </w:p>
        </w:tc>
        <w:tc>
          <w:tcPr>
            <w:tcW w:w="573" w:type="pct"/>
          </w:tcPr>
          <w:p w14:paraId="21E7A455" w14:textId="77777777" w:rsidR="009D6B67" w:rsidRDefault="00EE5F1F">
            <w:pPr>
              <w:pStyle w:val="Text1"/>
              <w:shd w:val="clear" w:color="auto" w:fill="FFFFFF" w:themeFill="background1"/>
              <w:spacing w:before="0" w:after="0" w:line="240" w:lineRule="auto"/>
              <w:ind w:left="0"/>
              <w:rPr>
                <w:rFonts w:asciiTheme="majorHAnsi" w:hAnsiTheme="majorHAnsi" w:cstheme="minorHAnsi"/>
                <w:i/>
                <w:iCs/>
                <w:sz w:val="20"/>
                <w:szCs w:val="20"/>
                <w:lang w:val="et-EE"/>
              </w:rPr>
            </w:pPr>
            <w:r>
              <w:rPr>
                <w:rFonts w:asciiTheme="majorHAnsi" w:eastAsia="Times New Roman" w:hAnsiTheme="majorHAnsi" w:cstheme="minorBidi"/>
                <w:sz w:val="20"/>
                <w:szCs w:val="20"/>
                <w:lang w:val="et-EE"/>
              </w:rPr>
              <w:t>SFOS, projektide aruanded</w:t>
            </w:r>
          </w:p>
        </w:tc>
      </w:tr>
    </w:tbl>
    <w:p w14:paraId="3CF3DA4E" w14:textId="77777777" w:rsidR="009D6B67" w:rsidRDefault="009D6B67">
      <w:pPr>
        <w:spacing w:before="0" w:after="100" w:afterAutospacing="1" w:line="240" w:lineRule="auto"/>
        <w:rPr>
          <w:rFonts w:ascii="Cambria" w:eastAsia="Times New Roman" w:hAnsi="Cambria" w:cstheme="minorHAnsi"/>
          <w:b/>
          <w:bCs/>
          <w:lang w:val="et-EE"/>
        </w:rPr>
      </w:pPr>
    </w:p>
    <w:p w14:paraId="720AA612" w14:textId="77777777" w:rsidR="009D6B67" w:rsidRDefault="00EE5F1F">
      <w:pPr>
        <w:pStyle w:val="Pealkiri5"/>
        <w:numPr>
          <w:ilvl w:val="4"/>
          <w:numId w:val="82"/>
        </w:numPr>
        <w:rPr>
          <w:rFonts w:cstheme="minorHAnsi"/>
          <w:lang w:val="et-EE"/>
        </w:rPr>
      </w:pPr>
      <w:r>
        <w:rPr>
          <w:rFonts w:cstheme="minorBidi"/>
          <w:lang w:val="et-EE"/>
        </w:rPr>
        <w:t>Programmi rahaliste vahendite (EL) esialgne jaotus sekkumise liigi järgi</w:t>
      </w:r>
    </w:p>
    <w:p w14:paraId="1D91E22C" w14:textId="0CF9D895" w:rsidR="009D6B67" w:rsidRDefault="00EE5F1F">
      <w:pPr>
        <w:pStyle w:val="Pealdis"/>
        <w:keepNext/>
        <w:jc w:val="left"/>
        <w:rPr>
          <w:rFonts w:ascii="Cambria" w:hAnsi="Cambria" w:cstheme="minorHAnsi"/>
          <w:lang w:val="et-EE"/>
        </w:rPr>
      </w:pPr>
      <w:r>
        <w:rPr>
          <w:lang w:val="et-EE"/>
        </w:rPr>
        <w:t xml:space="preserve">Tabel </w:t>
      </w:r>
      <w:del w:id="1650" w:author="Kaisa Tähe - RAM" w:date="2025-10-13T15:44:00Z" w16du:dateUtc="2025-10-13T12:44:00Z">
        <w:r w:rsidDel="00F35832">
          <w:rPr>
            <w:lang w:val="et-EE"/>
          </w:rPr>
          <w:fldChar w:fldCharType="begin"/>
        </w:r>
        <w:r w:rsidDel="00F35832">
          <w:rPr>
            <w:lang w:val="et-EE"/>
          </w:rPr>
          <w:delInstrText xml:space="preserve"> SEQ Tabel \* ARABIC </w:delInstrText>
        </w:r>
        <w:r w:rsidDel="00F35832">
          <w:rPr>
            <w:lang w:val="et-EE"/>
          </w:rPr>
          <w:fldChar w:fldCharType="separate"/>
        </w:r>
        <w:r w:rsidDel="00F35832">
          <w:rPr>
            <w:lang w:val="et-EE"/>
          </w:rPr>
          <w:delText>132</w:delText>
        </w:r>
        <w:r w:rsidDel="00F35832">
          <w:rPr>
            <w:lang w:val="et-EE"/>
          </w:rPr>
          <w:fldChar w:fldCharType="end"/>
        </w:r>
      </w:del>
      <w:ins w:id="1651" w:author="Kaisa Tähe - RAM" w:date="2025-10-13T15:44:00Z" w16du:dateUtc="2025-10-13T12:44:00Z">
        <w:r w:rsidR="00F35832">
          <w:rPr>
            <w:lang w:val="et-EE"/>
          </w:rPr>
          <w:t>144</w:t>
        </w:r>
      </w:ins>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4D9F58A" w14:textId="77777777">
        <w:tc>
          <w:tcPr>
            <w:tcW w:w="775" w:type="pct"/>
          </w:tcPr>
          <w:p w14:paraId="009E7F8A" w14:textId="77777777" w:rsidR="009D6B67" w:rsidRDefault="00EE5F1F">
            <w:pPr>
              <w:spacing w:before="60" w:after="60" w:line="240" w:lineRule="auto"/>
              <w:jc w:val="center"/>
              <w:rPr>
                <w:rFonts w:ascii="Cambria" w:hAnsi="Cambria" w:cstheme="minorHAnsi"/>
                <w:b/>
                <w:lang w:val="et-EE"/>
              </w:rPr>
            </w:pPr>
            <w:r>
              <w:rPr>
                <w:rFonts w:ascii="Cambria" w:eastAsia="Times New Roman" w:hAnsi="Cambria" w:cstheme="minorHAnsi"/>
                <w:b/>
                <w:bCs/>
                <w:sz w:val="20"/>
                <w:szCs w:val="20"/>
                <w:lang w:val="et-EE"/>
              </w:rPr>
              <w:t>Prioriteedi number</w:t>
            </w:r>
          </w:p>
        </w:tc>
        <w:tc>
          <w:tcPr>
            <w:tcW w:w="422" w:type="pct"/>
          </w:tcPr>
          <w:p w14:paraId="5B8F8488" w14:textId="77777777" w:rsidR="009D6B67" w:rsidRDefault="00EE5F1F">
            <w:pPr>
              <w:spacing w:before="60" w:after="60" w:line="240" w:lineRule="auto"/>
              <w:jc w:val="center"/>
              <w:rPr>
                <w:rFonts w:ascii="Cambria" w:hAnsi="Cambria" w:cstheme="minorHAnsi"/>
                <w:b/>
                <w:lang w:val="et-EE"/>
              </w:rPr>
            </w:pPr>
            <w:r>
              <w:rPr>
                <w:rFonts w:ascii="Cambria" w:eastAsia="Times New Roman" w:hAnsi="Cambria" w:cstheme="minorBidi"/>
                <w:b/>
                <w:bCs/>
                <w:sz w:val="20"/>
                <w:szCs w:val="20"/>
                <w:lang w:val="et-EE"/>
              </w:rPr>
              <w:t>Fond</w:t>
            </w:r>
          </w:p>
        </w:tc>
        <w:tc>
          <w:tcPr>
            <w:tcW w:w="1206" w:type="pct"/>
          </w:tcPr>
          <w:p w14:paraId="2BDC467A" w14:textId="77777777" w:rsidR="009D6B67" w:rsidRDefault="00EE5F1F">
            <w:pPr>
              <w:spacing w:before="60" w:after="60" w:line="240" w:lineRule="auto"/>
              <w:jc w:val="center"/>
              <w:rPr>
                <w:rFonts w:ascii="Cambria" w:hAnsi="Cambria" w:cstheme="minorHAnsi"/>
                <w:b/>
                <w:lang w:val="et-EE"/>
              </w:rPr>
            </w:pPr>
            <w:r>
              <w:rPr>
                <w:rFonts w:ascii="Cambria" w:eastAsia="Times New Roman" w:hAnsi="Cambria" w:cstheme="minorBidi"/>
                <w:b/>
                <w:bCs/>
                <w:sz w:val="20"/>
                <w:szCs w:val="20"/>
                <w:lang w:val="et-EE"/>
              </w:rPr>
              <w:t>Piirkonna kategooria</w:t>
            </w:r>
          </w:p>
        </w:tc>
        <w:tc>
          <w:tcPr>
            <w:tcW w:w="1155" w:type="pct"/>
          </w:tcPr>
          <w:p w14:paraId="3C8878EF" w14:textId="77777777" w:rsidR="009D6B67" w:rsidRDefault="00EE5F1F">
            <w:pPr>
              <w:spacing w:before="60" w:after="60" w:line="240" w:lineRule="auto"/>
              <w:jc w:val="center"/>
              <w:rPr>
                <w:rFonts w:ascii="Cambria" w:hAnsi="Cambria" w:cstheme="minorHAnsi"/>
                <w:b/>
                <w:lang w:val="et-EE"/>
              </w:rPr>
            </w:pPr>
            <w:r>
              <w:rPr>
                <w:rFonts w:ascii="Cambria" w:eastAsia="Times New Roman" w:hAnsi="Cambria" w:cstheme="minorBidi"/>
                <w:b/>
                <w:bCs/>
                <w:sz w:val="20"/>
                <w:szCs w:val="20"/>
                <w:lang w:val="et-EE"/>
              </w:rPr>
              <w:t>Erieesmärk</w:t>
            </w:r>
          </w:p>
        </w:tc>
        <w:tc>
          <w:tcPr>
            <w:tcW w:w="430" w:type="pct"/>
          </w:tcPr>
          <w:p w14:paraId="5A942EA8" w14:textId="77777777" w:rsidR="009D6B67" w:rsidRDefault="00EE5F1F">
            <w:pPr>
              <w:spacing w:before="60" w:after="60" w:line="240" w:lineRule="auto"/>
              <w:jc w:val="center"/>
              <w:rPr>
                <w:rFonts w:ascii="Cambria" w:hAnsi="Cambria" w:cstheme="minorHAnsi"/>
                <w:b/>
                <w:lang w:val="et-EE"/>
              </w:rPr>
            </w:pPr>
            <w:r>
              <w:rPr>
                <w:rFonts w:ascii="Cambria" w:eastAsia="Times New Roman" w:hAnsi="Cambria" w:cstheme="minorBidi"/>
                <w:b/>
                <w:bCs/>
                <w:sz w:val="20"/>
                <w:szCs w:val="20"/>
                <w:lang w:val="et-EE"/>
              </w:rPr>
              <w:t>Kood</w:t>
            </w:r>
          </w:p>
        </w:tc>
        <w:tc>
          <w:tcPr>
            <w:tcW w:w="1012" w:type="pct"/>
          </w:tcPr>
          <w:p w14:paraId="01CEC7F7" w14:textId="77777777" w:rsidR="009D6B67" w:rsidRDefault="00EE5F1F">
            <w:pPr>
              <w:spacing w:before="60" w:after="60" w:line="240" w:lineRule="auto"/>
              <w:jc w:val="center"/>
              <w:rPr>
                <w:rFonts w:ascii="Cambria" w:hAnsi="Cambria" w:cstheme="minorHAnsi"/>
                <w:b/>
                <w:lang w:val="et-EE"/>
              </w:rPr>
            </w:pPr>
            <w:r>
              <w:rPr>
                <w:rFonts w:ascii="Cambria" w:eastAsia="Times New Roman" w:hAnsi="Cambria" w:cstheme="minorBidi"/>
                <w:b/>
                <w:bCs/>
                <w:sz w:val="20"/>
                <w:szCs w:val="20"/>
                <w:lang w:val="et-EE"/>
              </w:rPr>
              <w:t>Summa (eurodes)</w:t>
            </w:r>
          </w:p>
        </w:tc>
      </w:tr>
      <w:tr w:rsidR="009D6B67" w14:paraId="1349CB08" w14:textId="77777777">
        <w:trPr>
          <w:trHeight w:val="67"/>
        </w:trPr>
        <w:tc>
          <w:tcPr>
            <w:tcW w:w="775" w:type="pct"/>
          </w:tcPr>
          <w:p w14:paraId="68ADB2C8" w14:textId="77777777" w:rsidR="009D6B67" w:rsidRDefault="00EE5F1F">
            <w:pPr>
              <w:spacing w:before="60" w:after="60" w:line="240" w:lineRule="auto"/>
              <w:rPr>
                <w:rFonts w:ascii="Cambria" w:hAnsi="Cambria" w:cstheme="minorHAnsi"/>
                <w:sz w:val="20"/>
                <w:szCs w:val="18"/>
                <w:lang w:val="et-EE"/>
              </w:rPr>
            </w:pPr>
            <w:r>
              <w:rPr>
                <w:rFonts w:ascii="Cambria" w:hAnsi="Cambria" w:cstheme="minorHAnsi"/>
                <w:sz w:val="20"/>
                <w:szCs w:val="18"/>
                <w:lang w:val="et-EE"/>
              </w:rPr>
              <w:t>6</w:t>
            </w:r>
          </w:p>
        </w:tc>
        <w:tc>
          <w:tcPr>
            <w:tcW w:w="422" w:type="pct"/>
          </w:tcPr>
          <w:p w14:paraId="6AB098F7" w14:textId="77777777" w:rsidR="009D6B67" w:rsidRDefault="00EE5F1F">
            <w:pPr>
              <w:spacing w:before="60" w:after="60" w:line="240" w:lineRule="auto"/>
              <w:jc w:val="center"/>
              <w:rPr>
                <w:rFonts w:ascii="Cambria" w:hAnsi="Cambria" w:cstheme="minorHAnsi"/>
                <w:sz w:val="20"/>
                <w:szCs w:val="18"/>
                <w:lang w:val="et-EE"/>
              </w:rPr>
            </w:pPr>
            <w:r>
              <w:rPr>
                <w:rFonts w:ascii="Cambria" w:hAnsi="Cambria" w:cstheme="minorHAnsi"/>
                <w:sz w:val="20"/>
                <w:szCs w:val="18"/>
                <w:lang w:val="et-EE"/>
              </w:rPr>
              <w:t>ERF</w:t>
            </w:r>
          </w:p>
        </w:tc>
        <w:tc>
          <w:tcPr>
            <w:tcW w:w="1206" w:type="pct"/>
          </w:tcPr>
          <w:p w14:paraId="13E934AB" w14:textId="77777777" w:rsidR="009D6B67" w:rsidRDefault="00EE5F1F">
            <w:pPr>
              <w:spacing w:before="60" w:after="60" w:line="240" w:lineRule="auto"/>
              <w:jc w:val="center"/>
              <w:rPr>
                <w:rFonts w:ascii="Cambria" w:hAnsi="Cambria" w:cstheme="minorHAnsi"/>
                <w:sz w:val="20"/>
                <w:szCs w:val="18"/>
                <w:lang w:val="et-EE"/>
              </w:rPr>
            </w:pPr>
            <w:r>
              <w:rPr>
                <w:rFonts w:ascii="Cambria" w:eastAsia="Times New Roman" w:hAnsi="Cambria" w:cstheme="minorHAnsi"/>
                <w:sz w:val="20"/>
                <w:szCs w:val="18"/>
                <w:lang w:val="et-EE"/>
              </w:rPr>
              <w:t>Ülemineku</w:t>
            </w:r>
          </w:p>
        </w:tc>
        <w:tc>
          <w:tcPr>
            <w:tcW w:w="1155" w:type="pct"/>
          </w:tcPr>
          <w:p w14:paraId="74963E0A" w14:textId="77777777" w:rsidR="009D6B67" w:rsidRDefault="00EE5F1F">
            <w:pPr>
              <w:spacing w:before="60" w:after="60" w:line="240" w:lineRule="auto"/>
              <w:jc w:val="center"/>
              <w:rPr>
                <w:rFonts w:ascii="Cambria" w:hAnsi="Cambria" w:cstheme="minorHAnsi"/>
                <w:sz w:val="20"/>
                <w:szCs w:val="18"/>
                <w:lang w:val="et-EE"/>
              </w:rPr>
            </w:pPr>
            <w:r>
              <w:rPr>
                <w:rFonts w:ascii="Cambria" w:hAnsi="Cambria" w:cstheme="minorHAnsi"/>
                <w:sz w:val="20"/>
                <w:szCs w:val="18"/>
                <w:lang w:val="et-EE"/>
              </w:rPr>
              <w:t>iii</w:t>
            </w:r>
          </w:p>
        </w:tc>
        <w:tc>
          <w:tcPr>
            <w:tcW w:w="430" w:type="pct"/>
          </w:tcPr>
          <w:p w14:paraId="42D6EF22" w14:textId="77777777" w:rsidR="009D6B67" w:rsidRDefault="00EE5F1F">
            <w:pPr>
              <w:spacing w:before="60" w:after="60" w:line="240" w:lineRule="auto"/>
              <w:jc w:val="center"/>
              <w:rPr>
                <w:rFonts w:ascii="Cambria" w:hAnsi="Cambria" w:cstheme="minorHAnsi"/>
                <w:sz w:val="20"/>
                <w:szCs w:val="18"/>
                <w:lang w:val="et-EE"/>
              </w:rPr>
            </w:pPr>
            <w:r>
              <w:rPr>
                <w:rFonts w:ascii="Cambria" w:hAnsi="Cambria" w:cstheme="minorHAnsi"/>
                <w:sz w:val="20"/>
                <w:szCs w:val="18"/>
                <w:lang w:val="et-EE"/>
              </w:rPr>
              <w:t>127</w:t>
            </w:r>
          </w:p>
        </w:tc>
        <w:tc>
          <w:tcPr>
            <w:tcW w:w="1012" w:type="pct"/>
          </w:tcPr>
          <w:p w14:paraId="4AA0BB99" w14:textId="77777777" w:rsidR="009D6B67" w:rsidRDefault="00EE5F1F">
            <w:pPr>
              <w:spacing w:before="60" w:after="60" w:line="240" w:lineRule="auto"/>
              <w:jc w:val="center"/>
              <w:rPr>
                <w:rFonts w:ascii="Cambria" w:hAnsi="Cambria" w:cstheme="minorHAnsi"/>
                <w:sz w:val="20"/>
                <w:szCs w:val="18"/>
                <w:lang w:val="et-EE"/>
              </w:rPr>
            </w:pPr>
            <w:bookmarkStart w:id="1652" w:name="OLE_LINK23"/>
            <w:r>
              <w:rPr>
                <w:rFonts w:ascii="Cambria" w:hAnsi="Cambria" w:cstheme="minorHAnsi"/>
                <w:sz w:val="20"/>
                <w:szCs w:val="18"/>
                <w:lang w:val="et-EE"/>
              </w:rPr>
              <w:t>95 600 000</w:t>
            </w:r>
            <w:bookmarkEnd w:id="1652"/>
          </w:p>
        </w:tc>
      </w:tr>
    </w:tbl>
    <w:p w14:paraId="10FE9B58" w14:textId="4E16EB05" w:rsidR="009D6B67" w:rsidRDefault="00EE5F1F">
      <w:pPr>
        <w:pStyle w:val="Pealdis"/>
        <w:keepNext/>
        <w:jc w:val="left"/>
        <w:rPr>
          <w:rFonts w:ascii="Cambria" w:hAnsi="Cambria" w:cstheme="minorHAnsi"/>
          <w:lang w:val="et-EE"/>
        </w:rPr>
      </w:pPr>
      <w:r>
        <w:rPr>
          <w:lang w:val="et-EE"/>
        </w:rPr>
        <w:t xml:space="preserve">Tabel </w:t>
      </w:r>
      <w:del w:id="1653" w:author="Kaisa Tähe - RAM" w:date="2025-10-13T15:44:00Z" w16du:dateUtc="2025-10-13T12:44:00Z">
        <w:r w:rsidDel="00F35832">
          <w:rPr>
            <w:lang w:val="et-EE"/>
          </w:rPr>
          <w:fldChar w:fldCharType="begin"/>
        </w:r>
        <w:r w:rsidDel="00F35832">
          <w:rPr>
            <w:lang w:val="et-EE"/>
          </w:rPr>
          <w:delInstrText xml:space="preserve"> SEQ Tabel \* ARABIC </w:delInstrText>
        </w:r>
        <w:r w:rsidDel="00F35832">
          <w:rPr>
            <w:lang w:val="et-EE"/>
          </w:rPr>
          <w:fldChar w:fldCharType="separate"/>
        </w:r>
        <w:r w:rsidDel="00F35832">
          <w:rPr>
            <w:lang w:val="et-EE"/>
          </w:rPr>
          <w:delText>133</w:delText>
        </w:r>
        <w:r w:rsidDel="00F35832">
          <w:rPr>
            <w:lang w:val="et-EE"/>
          </w:rPr>
          <w:fldChar w:fldCharType="end"/>
        </w:r>
      </w:del>
      <w:ins w:id="1654" w:author="Kaisa Tähe - RAM" w:date="2025-10-13T15:44:00Z" w16du:dateUtc="2025-10-13T12:44:00Z">
        <w:r w:rsidR="00F35832">
          <w:rPr>
            <w:lang w:val="et-EE"/>
          </w:rPr>
          <w:t>145</w:t>
        </w:r>
      </w:ins>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6CA878D2" w14:textId="77777777">
        <w:tc>
          <w:tcPr>
            <w:tcW w:w="775" w:type="pct"/>
          </w:tcPr>
          <w:p w14:paraId="129A439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43205378"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4A2F0B58"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09D3064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FA4034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521E3A1E"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1080C545" w14:textId="77777777">
        <w:tc>
          <w:tcPr>
            <w:tcW w:w="775" w:type="pct"/>
          </w:tcPr>
          <w:p w14:paraId="16300E06"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18"/>
                <w:lang w:val="et-EE"/>
              </w:rPr>
              <w:t>6</w:t>
            </w:r>
          </w:p>
        </w:tc>
        <w:tc>
          <w:tcPr>
            <w:tcW w:w="422" w:type="pct"/>
          </w:tcPr>
          <w:p w14:paraId="4C96A7DD"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18"/>
                <w:lang w:val="et-EE"/>
              </w:rPr>
              <w:t>ERF</w:t>
            </w:r>
          </w:p>
        </w:tc>
        <w:tc>
          <w:tcPr>
            <w:tcW w:w="1206" w:type="pct"/>
          </w:tcPr>
          <w:p w14:paraId="4AB29F27" w14:textId="77777777" w:rsidR="009D6B67" w:rsidRDefault="00EE5F1F">
            <w:pPr>
              <w:spacing w:before="60" w:after="60" w:line="240" w:lineRule="auto"/>
              <w:rPr>
                <w:rFonts w:ascii="Cambria" w:hAnsi="Cambria" w:cstheme="minorHAnsi"/>
                <w:lang w:val="et-EE"/>
              </w:rPr>
            </w:pPr>
            <w:r>
              <w:rPr>
                <w:rFonts w:ascii="Cambria" w:eastAsia="Times New Roman" w:hAnsi="Cambria" w:cstheme="minorHAnsi"/>
                <w:sz w:val="20"/>
                <w:szCs w:val="18"/>
                <w:lang w:val="et-EE"/>
              </w:rPr>
              <w:t>Ülemineku</w:t>
            </w:r>
          </w:p>
        </w:tc>
        <w:tc>
          <w:tcPr>
            <w:tcW w:w="1155" w:type="pct"/>
          </w:tcPr>
          <w:p w14:paraId="41907B27" w14:textId="77777777" w:rsidR="009D6B67" w:rsidRDefault="00EE5F1F">
            <w:pPr>
              <w:spacing w:before="60" w:after="60" w:line="240" w:lineRule="auto"/>
              <w:jc w:val="center"/>
              <w:rPr>
                <w:rFonts w:ascii="Cambria" w:hAnsi="Cambria" w:cstheme="minorHAnsi"/>
                <w:lang w:val="et-EE"/>
              </w:rPr>
            </w:pPr>
            <w:r>
              <w:rPr>
                <w:rFonts w:ascii="Cambria" w:hAnsi="Cambria" w:cstheme="minorHAnsi"/>
                <w:sz w:val="20"/>
                <w:szCs w:val="18"/>
                <w:lang w:val="et-EE"/>
              </w:rPr>
              <w:t>iii</w:t>
            </w:r>
          </w:p>
        </w:tc>
        <w:tc>
          <w:tcPr>
            <w:tcW w:w="430" w:type="pct"/>
          </w:tcPr>
          <w:p w14:paraId="5ED154CB"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01</w:t>
            </w:r>
          </w:p>
        </w:tc>
        <w:tc>
          <w:tcPr>
            <w:tcW w:w="1012" w:type="pct"/>
          </w:tcPr>
          <w:p w14:paraId="1FAED07B" w14:textId="77777777" w:rsidR="009D6B67" w:rsidRDefault="00EE5F1F">
            <w:pPr>
              <w:spacing w:before="60" w:after="60" w:line="240" w:lineRule="auto"/>
              <w:jc w:val="center"/>
              <w:rPr>
                <w:rFonts w:ascii="Cambria" w:hAnsi="Cambria" w:cstheme="minorHAnsi"/>
                <w:lang w:val="et-EE"/>
              </w:rPr>
            </w:pPr>
            <w:r>
              <w:rPr>
                <w:rFonts w:ascii="Cambria" w:hAnsi="Cambria" w:cstheme="minorHAnsi"/>
                <w:sz w:val="20"/>
                <w:szCs w:val="18"/>
                <w:lang w:val="et-EE"/>
              </w:rPr>
              <w:t>95 600 000</w:t>
            </w:r>
          </w:p>
        </w:tc>
      </w:tr>
    </w:tbl>
    <w:p w14:paraId="371C9F97" w14:textId="645720DC" w:rsidR="009D6B67" w:rsidRDefault="00EE5F1F">
      <w:pPr>
        <w:pStyle w:val="Pealdis"/>
        <w:keepNext/>
        <w:jc w:val="left"/>
        <w:rPr>
          <w:rFonts w:ascii="Cambria" w:hAnsi="Cambria" w:cstheme="minorHAnsi"/>
          <w:lang w:val="et-EE"/>
        </w:rPr>
      </w:pPr>
      <w:r>
        <w:rPr>
          <w:lang w:val="et-EE"/>
        </w:rPr>
        <w:lastRenderedPageBreak/>
        <w:t xml:space="preserve">Tabel </w:t>
      </w:r>
      <w:del w:id="1655" w:author="Kaisa Tähe - RAM" w:date="2025-10-13T15:44:00Z" w16du:dateUtc="2025-10-13T12:44:00Z">
        <w:r w:rsidDel="00F35832">
          <w:rPr>
            <w:lang w:val="et-EE"/>
          </w:rPr>
          <w:fldChar w:fldCharType="begin"/>
        </w:r>
        <w:r w:rsidDel="00F35832">
          <w:rPr>
            <w:lang w:val="et-EE"/>
          </w:rPr>
          <w:delInstrText xml:space="preserve"> SEQ Tabel \* ARABIC </w:delInstrText>
        </w:r>
        <w:r w:rsidDel="00F35832">
          <w:rPr>
            <w:lang w:val="et-EE"/>
          </w:rPr>
          <w:fldChar w:fldCharType="separate"/>
        </w:r>
        <w:r w:rsidDel="00F35832">
          <w:rPr>
            <w:lang w:val="et-EE"/>
          </w:rPr>
          <w:delText>134</w:delText>
        </w:r>
        <w:r w:rsidDel="00F35832">
          <w:rPr>
            <w:lang w:val="et-EE"/>
          </w:rPr>
          <w:fldChar w:fldCharType="end"/>
        </w:r>
      </w:del>
      <w:ins w:id="1656" w:author="Kaisa Tähe - RAM" w:date="2025-10-13T15:44:00Z" w16du:dateUtc="2025-10-13T12:44:00Z">
        <w:r w:rsidR="00F35832">
          <w:rPr>
            <w:lang w:val="et-EE"/>
          </w:rPr>
          <w:t>146</w:t>
        </w:r>
      </w:ins>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11174EA9" w14:textId="77777777">
        <w:tc>
          <w:tcPr>
            <w:tcW w:w="775" w:type="pct"/>
          </w:tcPr>
          <w:p w14:paraId="60232E2F"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40AFA21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2CEAC84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4611A61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2E1E25A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5596B129"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5DEDCFC5" w14:textId="77777777">
        <w:tc>
          <w:tcPr>
            <w:tcW w:w="775" w:type="pct"/>
          </w:tcPr>
          <w:p w14:paraId="463157ED"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6</w:t>
            </w:r>
          </w:p>
        </w:tc>
        <w:tc>
          <w:tcPr>
            <w:tcW w:w="422" w:type="pct"/>
          </w:tcPr>
          <w:p w14:paraId="6E06F137"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ERF</w:t>
            </w:r>
          </w:p>
        </w:tc>
        <w:tc>
          <w:tcPr>
            <w:tcW w:w="1206" w:type="pct"/>
          </w:tcPr>
          <w:p w14:paraId="1B60CE2F" w14:textId="77777777" w:rsidR="009D6B67" w:rsidRDefault="00EE5F1F">
            <w:pPr>
              <w:spacing w:before="60" w:after="60" w:line="240" w:lineRule="auto"/>
              <w:rPr>
                <w:rFonts w:ascii="Cambria" w:hAnsi="Cambria" w:cstheme="minorHAnsi"/>
                <w:sz w:val="20"/>
                <w:lang w:val="et-EE"/>
              </w:rPr>
            </w:pPr>
            <w:r>
              <w:rPr>
                <w:rFonts w:ascii="Cambria" w:eastAsia="Times New Roman" w:hAnsi="Cambria" w:cstheme="minorHAnsi"/>
                <w:sz w:val="20"/>
                <w:szCs w:val="18"/>
                <w:lang w:val="et-EE"/>
              </w:rPr>
              <w:t>Ülemineku</w:t>
            </w:r>
          </w:p>
        </w:tc>
        <w:tc>
          <w:tcPr>
            <w:tcW w:w="1155" w:type="pct"/>
          </w:tcPr>
          <w:p w14:paraId="6BD296A5" w14:textId="77777777" w:rsidR="009D6B67" w:rsidRDefault="00EE5F1F">
            <w:pPr>
              <w:spacing w:before="60" w:after="60" w:line="240" w:lineRule="auto"/>
              <w:jc w:val="center"/>
              <w:rPr>
                <w:rFonts w:ascii="Cambria" w:hAnsi="Cambria" w:cstheme="minorHAnsi"/>
                <w:sz w:val="20"/>
                <w:lang w:val="et-EE"/>
              </w:rPr>
            </w:pPr>
            <w:r>
              <w:rPr>
                <w:rFonts w:ascii="Cambria" w:hAnsi="Cambria" w:cstheme="minorHAnsi"/>
                <w:sz w:val="20"/>
                <w:szCs w:val="18"/>
                <w:lang w:val="et-EE"/>
              </w:rPr>
              <w:t>iii</w:t>
            </w:r>
          </w:p>
        </w:tc>
        <w:tc>
          <w:tcPr>
            <w:tcW w:w="430" w:type="pct"/>
            <w:vAlign w:val="center"/>
          </w:tcPr>
          <w:p w14:paraId="08EA3347" w14:textId="77777777" w:rsidR="009D6B67" w:rsidRDefault="00EE5F1F">
            <w:pPr>
              <w:spacing w:before="60" w:after="60" w:line="240" w:lineRule="auto"/>
              <w:jc w:val="center"/>
              <w:rPr>
                <w:rFonts w:ascii="Cambria" w:hAnsi="Cambria" w:cstheme="minorHAnsi"/>
                <w:sz w:val="20"/>
                <w:lang w:val="et-EE"/>
              </w:rPr>
            </w:pPr>
            <w:r>
              <w:rPr>
                <w:rFonts w:ascii="Cambria" w:hAnsi="Cambria" w:cs="Calibri"/>
                <w:color w:val="000000"/>
                <w:sz w:val="20"/>
                <w:szCs w:val="20"/>
                <w:lang w:val="et-EE"/>
              </w:rPr>
              <w:t>33</w:t>
            </w:r>
          </w:p>
        </w:tc>
        <w:tc>
          <w:tcPr>
            <w:tcW w:w="1012" w:type="pct"/>
            <w:vAlign w:val="center"/>
          </w:tcPr>
          <w:p w14:paraId="1BBDDDAC"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95 600 000</w:t>
            </w:r>
          </w:p>
        </w:tc>
      </w:tr>
    </w:tbl>
    <w:p w14:paraId="0748B2EE" w14:textId="0D1CA697" w:rsidR="009D6B67" w:rsidRDefault="00EE5F1F">
      <w:pPr>
        <w:pStyle w:val="Pealdis"/>
        <w:keepNext/>
        <w:jc w:val="left"/>
        <w:rPr>
          <w:rFonts w:ascii="Cambria" w:hAnsi="Cambria" w:cstheme="minorHAnsi"/>
          <w:lang w:val="et-EE"/>
        </w:rPr>
      </w:pPr>
      <w:r>
        <w:rPr>
          <w:lang w:val="et-EE"/>
        </w:rPr>
        <w:t xml:space="preserve">Tabel </w:t>
      </w:r>
      <w:del w:id="1657" w:author="Kaisa Tähe - RAM" w:date="2025-10-13T15:44:00Z" w16du:dateUtc="2025-10-13T12:44:00Z">
        <w:r w:rsidDel="00F35832">
          <w:rPr>
            <w:lang w:val="et-EE"/>
          </w:rPr>
          <w:fldChar w:fldCharType="begin"/>
        </w:r>
        <w:r w:rsidDel="00F35832">
          <w:rPr>
            <w:lang w:val="et-EE"/>
          </w:rPr>
          <w:delInstrText xml:space="preserve"> SEQ Tabel \* ARABIC </w:delInstrText>
        </w:r>
        <w:r w:rsidDel="00F35832">
          <w:rPr>
            <w:lang w:val="et-EE"/>
          </w:rPr>
          <w:fldChar w:fldCharType="separate"/>
        </w:r>
        <w:r w:rsidDel="00F35832">
          <w:rPr>
            <w:lang w:val="et-EE"/>
          </w:rPr>
          <w:delText>135</w:delText>
        </w:r>
        <w:r w:rsidDel="00F35832">
          <w:rPr>
            <w:lang w:val="et-EE"/>
          </w:rPr>
          <w:fldChar w:fldCharType="end"/>
        </w:r>
      </w:del>
      <w:ins w:id="1658" w:author="Kaisa Tähe - RAM" w:date="2025-10-13T15:44:00Z" w16du:dateUtc="2025-10-13T12:44:00Z">
        <w:r w:rsidR="00F35832">
          <w:rPr>
            <w:lang w:val="et-EE"/>
          </w:rPr>
          <w:t>147</w:t>
        </w:r>
      </w:ins>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4A57090" w14:textId="77777777">
        <w:tc>
          <w:tcPr>
            <w:tcW w:w="775" w:type="pct"/>
          </w:tcPr>
          <w:p w14:paraId="0B04F95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58DDCD1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50114FA2"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4328CBC0"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0F1D4CAF"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7213976F"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64B809FF" w14:textId="77777777">
        <w:tc>
          <w:tcPr>
            <w:tcW w:w="775" w:type="pct"/>
          </w:tcPr>
          <w:p w14:paraId="09DC2C3E"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6</w:t>
            </w:r>
          </w:p>
        </w:tc>
        <w:tc>
          <w:tcPr>
            <w:tcW w:w="422" w:type="pct"/>
          </w:tcPr>
          <w:p w14:paraId="5E99F79A"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ERF</w:t>
            </w:r>
          </w:p>
        </w:tc>
        <w:tc>
          <w:tcPr>
            <w:tcW w:w="1206" w:type="pct"/>
          </w:tcPr>
          <w:p w14:paraId="53BCA7CF" w14:textId="77777777" w:rsidR="009D6B67" w:rsidRDefault="00EE5F1F">
            <w:pPr>
              <w:spacing w:before="60" w:after="60" w:line="240" w:lineRule="auto"/>
              <w:rPr>
                <w:rFonts w:ascii="Cambria" w:hAnsi="Cambria" w:cstheme="minorHAnsi"/>
                <w:sz w:val="20"/>
                <w:lang w:val="et-EE"/>
              </w:rPr>
            </w:pPr>
            <w:r>
              <w:rPr>
                <w:rFonts w:ascii="Cambria" w:eastAsia="Times New Roman" w:hAnsi="Cambria" w:cstheme="minorHAnsi"/>
                <w:sz w:val="20"/>
                <w:szCs w:val="18"/>
                <w:lang w:val="et-EE"/>
              </w:rPr>
              <w:t>Ülemineku</w:t>
            </w:r>
          </w:p>
        </w:tc>
        <w:tc>
          <w:tcPr>
            <w:tcW w:w="1155" w:type="pct"/>
          </w:tcPr>
          <w:p w14:paraId="077E9A60" w14:textId="77777777" w:rsidR="009D6B67" w:rsidRDefault="00EE5F1F">
            <w:pPr>
              <w:spacing w:before="60" w:after="60" w:line="240" w:lineRule="auto"/>
              <w:jc w:val="center"/>
              <w:rPr>
                <w:rFonts w:ascii="Cambria" w:hAnsi="Cambria" w:cstheme="minorHAnsi"/>
                <w:sz w:val="20"/>
                <w:lang w:val="et-EE"/>
              </w:rPr>
            </w:pPr>
            <w:r>
              <w:rPr>
                <w:rFonts w:ascii="Cambria" w:hAnsi="Cambria" w:cstheme="minorHAnsi"/>
                <w:sz w:val="20"/>
                <w:szCs w:val="18"/>
                <w:lang w:val="et-EE"/>
              </w:rPr>
              <w:t>iii</w:t>
            </w:r>
          </w:p>
        </w:tc>
        <w:tc>
          <w:tcPr>
            <w:tcW w:w="430" w:type="pct"/>
          </w:tcPr>
          <w:p w14:paraId="1EF5171D"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09</w:t>
            </w:r>
          </w:p>
        </w:tc>
        <w:tc>
          <w:tcPr>
            <w:tcW w:w="1012" w:type="pct"/>
          </w:tcPr>
          <w:p w14:paraId="3B847CE4"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N/A</w:t>
            </w:r>
          </w:p>
        </w:tc>
      </w:tr>
    </w:tbl>
    <w:p w14:paraId="03646D4F" w14:textId="6D2ECDBA" w:rsidR="009D6B67" w:rsidRDefault="00EE5F1F">
      <w:pPr>
        <w:pStyle w:val="Pealdis"/>
        <w:keepNext/>
        <w:jc w:val="left"/>
        <w:rPr>
          <w:rFonts w:ascii="Cambria" w:hAnsi="Cambria" w:cstheme="minorHAnsi"/>
          <w:lang w:val="et-EE"/>
        </w:rPr>
      </w:pPr>
      <w:r>
        <w:rPr>
          <w:lang w:val="et-EE"/>
        </w:rPr>
        <w:t xml:space="preserve">Tabel </w:t>
      </w:r>
      <w:del w:id="1659" w:author="Kaisa Tähe - RAM" w:date="2025-10-13T15:44:00Z" w16du:dateUtc="2025-10-13T12:44:00Z">
        <w:r w:rsidDel="00E94282">
          <w:rPr>
            <w:lang w:val="et-EE"/>
          </w:rPr>
          <w:fldChar w:fldCharType="begin"/>
        </w:r>
        <w:r w:rsidDel="00E94282">
          <w:rPr>
            <w:lang w:val="et-EE"/>
          </w:rPr>
          <w:delInstrText xml:space="preserve"> SEQ Tabel \* ARABIC </w:delInstrText>
        </w:r>
        <w:r w:rsidDel="00E94282">
          <w:rPr>
            <w:lang w:val="et-EE"/>
          </w:rPr>
          <w:fldChar w:fldCharType="separate"/>
        </w:r>
        <w:r w:rsidDel="00E94282">
          <w:rPr>
            <w:lang w:val="et-EE"/>
          </w:rPr>
          <w:delText>136</w:delText>
        </w:r>
        <w:r w:rsidDel="00E94282">
          <w:rPr>
            <w:lang w:val="et-EE"/>
          </w:rPr>
          <w:fldChar w:fldCharType="end"/>
        </w:r>
      </w:del>
      <w:ins w:id="1660" w:author="Kaisa Tähe - RAM" w:date="2025-10-13T15:44:00Z" w16du:dateUtc="2025-10-13T12:44:00Z">
        <w:r w:rsidR="00E94282">
          <w:rPr>
            <w:lang w:val="et-EE"/>
          </w:rPr>
          <w:t>148</w:t>
        </w:r>
      </w:ins>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1C04A3F7" w14:textId="77777777">
        <w:tc>
          <w:tcPr>
            <w:tcW w:w="775" w:type="pct"/>
          </w:tcPr>
          <w:p w14:paraId="3EC211DE"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363444E5"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0E43D77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5BADB4A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31F7CB3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0A3B3248"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7B0CD276" w14:textId="77777777">
        <w:tc>
          <w:tcPr>
            <w:tcW w:w="775" w:type="pct"/>
          </w:tcPr>
          <w:p w14:paraId="7912E9DB"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6</w:t>
            </w:r>
          </w:p>
        </w:tc>
        <w:tc>
          <w:tcPr>
            <w:tcW w:w="422" w:type="pct"/>
          </w:tcPr>
          <w:p w14:paraId="65A2806D"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ERF</w:t>
            </w:r>
          </w:p>
        </w:tc>
        <w:tc>
          <w:tcPr>
            <w:tcW w:w="1206" w:type="pct"/>
          </w:tcPr>
          <w:p w14:paraId="2625B7D5" w14:textId="77777777" w:rsidR="009D6B67" w:rsidRDefault="00EE5F1F">
            <w:pPr>
              <w:spacing w:before="60" w:after="60" w:line="240" w:lineRule="auto"/>
              <w:rPr>
                <w:rFonts w:ascii="Cambria" w:hAnsi="Cambria" w:cstheme="minorHAnsi"/>
                <w:sz w:val="20"/>
                <w:lang w:val="et-EE"/>
              </w:rPr>
            </w:pPr>
            <w:r>
              <w:rPr>
                <w:rFonts w:ascii="Cambria" w:eastAsia="Times New Roman" w:hAnsi="Cambria" w:cstheme="minorHAnsi"/>
                <w:sz w:val="20"/>
                <w:szCs w:val="18"/>
                <w:lang w:val="et-EE"/>
              </w:rPr>
              <w:t>Ülemineku</w:t>
            </w:r>
          </w:p>
        </w:tc>
        <w:tc>
          <w:tcPr>
            <w:tcW w:w="1155" w:type="pct"/>
          </w:tcPr>
          <w:p w14:paraId="100A1EE1" w14:textId="77777777" w:rsidR="009D6B67" w:rsidRDefault="00EE5F1F">
            <w:pPr>
              <w:spacing w:before="60" w:after="60" w:line="240" w:lineRule="auto"/>
              <w:jc w:val="center"/>
              <w:rPr>
                <w:rFonts w:ascii="Cambria" w:hAnsi="Cambria" w:cstheme="minorHAnsi"/>
                <w:sz w:val="20"/>
                <w:lang w:val="et-EE"/>
              </w:rPr>
            </w:pPr>
            <w:r>
              <w:rPr>
                <w:rFonts w:ascii="Cambria" w:hAnsi="Cambria" w:cstheme="minorHAnsi"/>
                <w:sz w:val="20"/>
                <w:szCs w:val="18"/>
                <w:lang w:val="et-EE"/>
              </w:rPr>
              <w:t>iii</w:t>
            </w:r>
          </w:p>
        </w:tc>
        <w:tc>
          <w:tcPr>
            <w:tcW w:w="430" w:type="pct"/>
          </w:tcPr>
          <w:p w14:paraId="6F4F4F90" w14:textId="77777777" w:rsidR="009D6B67" w:rsidRDefault="00EE5F1F">
            <w:pPr>
              <w:tabs>
                <w:tab w:val="left" w:pos="610"/>
              </w:tabs>
              <w:spacing w:before="60" w:after="60" w:line="240" w:lineRule="auto"/>
              <w:jc w:val="center"/>
              <w:rPr>
                <w:rFonts w:ascii="Cambria" w:hAnsi="Cambria" w:cstheme="minorHAnsi"/>
                <w:sz w:val="20"/>
                <w:lang w:val="et-EE"/>
              </w:rPr>
            </w:pPr>
            <w:r>
              <w:rPr>
                <w:rFonts w:ascii="Cambria" w:hAnsi="Cambria" w:cstheme="minorHAnsi"/>
                <w:sz w:val="20"/>
                <w:lang w:val="et-EE"/>
              </w:rPr>
              <w:t>03</w:t>
            </w:r>
          </w:p>
        </w:tc>
        <w:tc>
          <w:tcPr>
            <w:tcW w:w="1012" w:type="pct"/>
          </w:tcPr>
          <w:p w14:paraId="50AC3F7F"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95 600 000</w:t>
            </w:r>
          </w:p>
        </w:tc>
      </w:tr>
    </w:tbl>
    <w:p w14:paraId="35F2E537" w14:textId="77777777" w:rsidR="009D6B67" w:rsidRDefault="009D6B67">
      <w:pPr>
        <w:spacing w:before="0" w:after="100" w:afterAutospacing="1" w:line="240" w:lineRule="auto"/>
        <w:rPr>
          <w:rFonts w:ascii="Cambria" w:eastAsia="Times New Roman" w:hAnsi="Cambria" w:cstheme="minorHAnsi"/>
          <w:b/>
          <w:bCs/>
          <w:lang w:val="et-EE"/>
        </w:rPr>
      </w:pPr>
    </w:p>
    <w:p w14:paraId="42503BA2" w14:textId="77777777" w:rsidR="009D6B67" w:rsidRDefault="00EE5F1F">
      <w:pPr>
        <w:pStyle w:val="Pealkiri3"/>
        <w:numPr>
          <w:ilvl w:val="2"/>
          <w:numId w:val="82"/>
        </w:numPr>
        <w:rPr>
          <w:rFonts w:cstheme="minorBidi"/>
          <w:lang w:val="et-EE"/>
        </w:rPr>
      </w:pPr>
      <w:bookmarkStart w:id="1661" w:name="_Toc210486480"/>
      <w:r>
        <w:rPr>
          <w:rFonts w:cstheme="minorBidi"/>
          <w:lang w:val="et-EE"/>
        </w:rPr>
        <w:t>Prioriteet: Innovaatilised kogukondlikud lahendused sotsiaalhoolekandes</w:t>
      </w:r>
      <w:bookmarkEnd w:id="1661"/>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4AE5F700" w14:textId="77777777">
        <w:tc>
          <w:tcPr>
            <w:tcW w:w="0" w:type="auto"/>
          </w:tcPr>
          <w:p w14:paraId="1B0C88BA"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35D82F33" w14:textId="77777777">
        <w:tc>
          <w:tcPr>
            <w:tcW w:w="0" w:type="auto"/>
          </w:tcPr>
          <w:p w14:paraId="73419403"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color w:val="2B579A"/>
                <w:sz w:val="20"/>
                <w:szCs w:val="20"/>
                <w:highlight w:val="lightGray"/>
                <w:shd w:val="clear" w:color="auto" w:fill="E6E6E6"/>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6FAD8970" w14:textId="77777777">
        <w:tc>
          <w:tcPr>
            <w:tcW w:w="0" w:type="auto"/>
          </w:tcPr>
          <w:p w14:paraId="419797F6"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626A145A" w14:textId="77777777">
        <w:tc>
          <w:tcPr>
            <w:tcW w:w="0" w:type="auto"/>
          </w:tcPr>
          <w:p w14:paraId="6F7E7C0E"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62C2DA8E" w14:textId="77777777">
        <w:tc>
          <w:tcPr>
            <w:tcW w:w="0" w:type="auto"/>
          </w:tcPr>
          <w:p w14:paraId="1A9BB6DC"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ERFi ja Ühtekuuluvusfondi määruse artikli 3 lõike 1 punkti b alapunktis viii sätestatud linnalise liikumiskeskkonna erieesmärki</w:t>
            </w:r>
          </w:p>
        </w:tc>
      </w:tr>
      <w:tr w:rsidR="009D6B67" w14:paraId="158BB4ED" w14:textId="77777777">
        <w:tc>
          <w:tcPr>
            <w:tcW w:w="0" w:type="auto"/>
          </w:tcPr>
          <w:p w14:paraId="6847621C"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ERFi ja Ühtekuuluvusfondi määruse artikli 3 lõike 1 punkti b alapunktis v sätestatud digitaalse ühenduvuse erieesmärki</w:t>
            </w:r>
          </w:p>
        </w:tc>
      </w:tr>
    </w:tbl>
    <w:p w14:paraId="2BA89907" w14:textId="77777777" w:rsidR="009D6B67" w:rsidRDefault="009D6B67">
      <w:pPr>
        <w:spacing w:line="240" w:lineRule="auto"/>
        <w:jc w:val="both"/>
        <w:rPr>
          <w:rFonts w:cstheme="minorBidi"/>
          <w:bCs/>
          <w:szCs w:val="24"/>
          <w:lang w:val="et-EE"/>
        </w:rPr>
      </w:pPr>
    </w:p>
    <w:p w14:paraId="7E036C78" w14:textId="77777777" w:rsidR="009D6B67" w:rsidRDefault="00EE5F1F">
      <w:pPr>
        <w:pStyle w:val="Pealkiri4"/>
        <w:numPr>
          <w:ilvl w:val="3"/>
          <w:numId w:val="82"/>
        </w:numPr>
        <w:tabs>
          <w:tab w:val="clear" w:pos="850"/>
        </w:tabs>
        <w:spacing w:before="0" w:after="240"/>
        <w:rPr>
          <w:rFonts w:cstheme="minorBidi"/>
          <w:bCs/>
          <w:szCs w:val="24"/>
          <w:lang w:val="et-EE"/>
        </w:rPr>
      </w:pPr>
      <w:bookmarkStart w:id="1662" w:name="_Toc210486481"/>
      <w:r>
        <w:rPr>
          <w:rFonts w:cstheme="minorBidi"/>
          <w:bCs/>
          <w:szCs w:val="24"/>
          <w:lang w:val="et-EE"/>
        </w:rPr>
        <w:t>Erieesmärk (k) parandada võrdset ja õigeaegset juurdepääsu kvaliteetsetele, kestlikele ja taskukohastele teenustele, sealhulgas teenustele, millega parandatakse eluaseme ja isikukeskse hoolduse, sealhulgas tervishoiu kättesaadavust; ajakohastada sotsiaalkaitsesüsteeme, sealhulgas parandada juurdepääsu sotsiaalkaitsele, pöörates erilist tähelepanu lastele ja ebasoodsas olukorras olevatele rühmadele; parandada tervishoiusüsteemide ja pikaajalise hoolduse teenuste kättesaadavust (sealhulgas puuetega inimeste jaoks), tõhusust ja vastupanuvõimet</w:t>
      </w:r>
      <w:bookmarkEnd w:id="1662"/>
    </w:p>
    <w:p w14:paraId="64652A02" w14:textId="77777777" w:rsidR="009D6B67" w:rsidRDefault="00EE5F1F">
      <w:pPr>
        <w:pStyle w:val="Pealkiri5"/>
        <w:numPr>
          <w:ilvl w:val="4"/>
          <w:numId w:val="82"/>
        </w:numPr>
        <w:rPr>
          <w:rFonts w:cstheme="minorHAnsi"/>
          <w:lang w:val="et-EE"/>
        </w:rPr>
      </w:pPr>
      <w:r>
        <w:rPr>
          <w:rFonts w:cstheme="minorHAnsi"/>
          <w:lang w:val="et-EE"/>
        </w:rPr>
        <w:t>Fondide sekkumised</w:t>
      </w:r>
    </w:p>
    <w:p w14:paraId="180976A8" w14:textId="77777777" w:rsidR="009D6B67" w:rsidRDefault="00EE5F1F">
      <w:pPr>
        <w:spacing w:line="240" w:lineRule="auto"/>
        <w:rPr>
          <w:rFonts w:ascii="Cambria" w:eastAsia="Times New Roman" w:hAnsi="Cambria" w:cstheme="minorHAnsi"/>
          <w:b/>
          <w:b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A31A4DB" w14:textId="77777777">
        <w:tc>
          <w:tcPr>
            <w:tcW w:w="9634" w:type="dxa"/>
          </w:tcPr>
          <w:p w14:paraId="3E19BC09"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 xml:space="preserve">Sekkumise eesmärgiks on toetada kohalike tegevusrühmade kaudu kvaliteetsete, kestlike ja taskukohaste teenuste pakkumise suurendamist, uuenduslike lahenduste kasutuselevõtu edendamist jne, panustades seeläbi sotsiaalse heaolu suurendamisse. Kohalikud tegevusrühmad, kes saavad ESF+ toetust taotleda on samad rühmad, kes rakendavad Leader-lähenemist EAFRDst. EARFD ja ESF+ vahelised kohustused ja toimimisviis on </w:t>
            </w:r>
            <w:r>
              <w:rPr>
                <w:rFonts w:asciiTheme="majorHAnsi" w:eastAsia="Times New Roman" w:hAnsiTheme="majorHAnsi" w:cstheme="minorHAnsi"/>
                <w:sz w:val="20"/>
                <w:szCs w:val="20"/>
                <w:lang w:val="et-EE"/>
              </w:rPr>
              <w:lastRenderedPageBreak/>
              <w:t>täpsemalt kirjeldatud partnerlusleppes. Sekkumise üldeesmärgiks on maapiirkondades atraktiivse elu- ja ettevõtluskeskkonna ning aktiivsete ja ühtehoidvate kohalike kogukondade terviklik arendamine läbi LEADER põhimõtete. Strateegiate koostamisel, projektide valimisel ning nende rakendamisel lähtutakse LEADERi seitsmest põhielemendist: piirkonnapõhised kohaliku arengu strateegiad; altpoolt tulev algatus; avaliku ja erasektori partnerlus; kohalikud tegevusrühmad/grupid; innovatsiooni soodustamine; integreeritud ja mitut valdkonda hõlmavad meetmed; võrgustikutöö ning koostöö. Kogukonnapõhine sotsiaalprobleemide uuenduslik lahendamine lähtub lisaks ka sotsiaalse ettevõtluse põhimõtetest ning aitab tugevdada selle kuvandit ühiskonnas.</w:t>
            </w:r>
          </w:p>
          <w:p w14:paraId="7C4F772A"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Sekkumise raames toetatakse tegevusi, mis panustavad järgmistesse eesmärkidesse:</w:t>
            </w:r>
          </w:p>
          <w:p w14:paraId="0F9B748E" w14:textId="77777777" w:rsidR="009D6B67" w:rsidRDefault="00EE5F1F">
            <w:pPr>
              <w:pStyle w:val="Loendilik"/>
              <w:numPr>
                <w:ilvl w:val="0"/>
                <w:numId w:val="89"/>
              </w:numPr>
              <w:spacing w:line="240" w:lineRule="auto"/>
              <w:jc w:val="both"/>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pikaajalise hoolduse teenuste kättesaadavuse ja kvaliteedi parandamine ning hoolduskoormuse leevendamine;</w:t>
            </w:r>
          </w:p>
          <w:p w14:paraId="59D32D72" w14:textId="77777777" w:rsidR="009D6B67" w:rsidRDefault="00EE5F1F">
            <w:pPr>
              <w:pStyle w:val="Loendilik"/>
              <w:numPr>
                <w:ilvl w:val="0"/>
                <w:numId w:val="89"/>
              </w:numPr>
              <w:spacing w:line="240" w:lineRule="auto"/>
              <w:jc w:val="both"/>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inimväärikuse tagamine ning sotsiaalse kaasatuse suurendamine.</w:t>
            </w:r>
          </w:p>
          <w:p w14:paraId="158361A8" w14:textId="6C41F975" w:rsidR="009D6B67" w:rsidRDefault="00EE5F1F">
            <w:pPr>
              <w:spacing w:line="240" w:lineRule="auto"/>
              <w:jc w:val="both"/>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 xml:space="preserve">Sekkumise raames </w:t>
            </w:r>
            <w:commentRangeStart w:id="1663"/>
            <w:ins w:id="1664" w:author="Kaisa Tähe - RAM" w:date="2025-07-21T09:23:00Z" w16du:dateUtc="2025-07-21T06:23:00Z">
              <w:r w:rsidR="005A627C">
                <w:rPr>
                  <w:rFonts w:asciiTheme="majorHAnsi" w:eastAsia="Times New Roman" w:hAnsiTheme="majorHAnsi" w:cstheme="minorHAnsi"/>
                  <w:sz w:val="20"/>
                  <w:szCs w:val="20"/>
                  <w:lang w:val="et-EE"/>
                </w:rPr>
                <w:t xml:space="preserve">on võimalik toetada </w:t>
              </w:r>
            </w:ins>
            <w:del w:id="1665" w:author="Kaisa Tähe - RAM" w:date="2025-07-21T09:23:00Z" w16du:dateUtc="2025-07-21T06:23:00Z">
              <w:r w:rsidDel="00D470DE">
                <w:rPr>
                  <w:rFonts w:asciiTheme="majorHAnsi" w:eastAsia="Times New Roman" w:hAnsiTheme="majorHAnsi" w:cstheme="minorHAnsi"/>
                  <w:sz w:val="20"/>
                  <w:szCs w:val="20"/>
                  <w:lang w:val="et-EE"/>
                </w:rPr>
                <w:delText xml:space="preserve">toetatakse </w:delText>
              </w:r>
            </w:del>
            <w:commentRangeEnd w:id="1663"/>
            <w:r w:rsidR="00356D9D">
              <w:rPr>
                <w:rStyle w:val="Kommentaariviide"/>
                <w:rFonts w:asciiTheme="majorHAnsi" w:eastAsia="Times New Roman" w:hAnsiTheme="majorHAnsi" w:cstheme="minorHAnsi"/>
                <w:sz w:val="20"/>
                <w:szCs w:val="20"/>
                <w:lang w:val="et-EE"/>
              </w:rPr>
              <w:commentReference w:id="1663"/>
            </w:r>
            <w:r>
              <w:rPr>
                <w:rFonts w:asciiTheme="majorHAnsi" w:eastAsia="Times New Roman" w:hAnsiTheme="majorHAnsi" w:cstheme="minorHAnsi"/>
                <w:sz w:val="20"/>
                <w:szCs w:val="20"/>
                <w:lang w:val="et-EE"/>
              </w:rPr>
              <w:t>kohalikke algatusi, mis parandavad sotsiaalteenuste kättesaadavust ja kvaliteeti; toetavad teenuste integreerimist ja koordineerimist; panustavad isikukesksete teenuste osutamisse; suurendavad inimeste igapäevast toimetulekut ja heaolu nende kodus; uute toetusmeetme väljatöötamist eakatele, kes ei suuda üksi toime tulla, kuid vajavad hooldusasutustest vähem abi; uued meetmed uutele sihtrühmadele (nt vaimsete häiretega sõltlased, autismispektri häirega inimesed jne), mis võimaldavad eakatele, erivajadustega inimestele ja hoolduskoormusega inimestele paindlikke töötingimusi; toetavad tervena ja aktiivsena vananemist; aitavad kaasa keerukate probleemide tõhusamale lahendamisele ning suunavad täiendavaid vahendeid sotsiaalküsimustega tegelemiseks. Sekkumine on seotud esieesmärk (k) all kirjeldatud tegevustega, aga käesolevas peatükis kirjeldatud tegevusi viiakse ellu nö alt üles meetodil st et toetatavad projektid valitakse välja kohalike tegevusrühmade poolt lähtuvalt nende endi strateegiates seatud eesmärkidest.</w:t>
            </w:r>
          </w:p>
          <w:p w14:paraId="6C462B71"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Kõikide sekkumise raames tehtavate investeeringute tegemisel lähtutakse ÜRO Puuetega inimeste õiguste konventsioonist, Euroopa Liidu Põhiõiguste Hartast ja Laste Õiguste konventsioonist ning teistest vastavatest strateegiatest.</w:t>
            </w:r>
          </w:p>
          <w:p w14:paraId="5AFD7DD8"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49D1A19B" w14:textId="77777777" w:rsidR="009D6B67" w:rsidRDefault="00EE5F1F">
            <w:pPr>
              <w:spacing w:line="240" w:lineRule="auto"/>
              <w:jc w:val="both"/>
              <w:rPr>
                <w:rFonts w:ascii="Cambria" w:eastAsia="Times New Roman" w:hAnsi="Cambria" w:cstheme="minorHAnsi"/>
                <w:sz w:val="20"/>
                <w:szCs w:val="20"/>
                <w:lang w:val="et-EE"/>
              </w:rPr>
            </w:pPr>
            <w:r>
              <w:rPr>
                <w:rFonts w:asciiTheme="majorHAnsi" w:eastAsia="Times New Roman" w:hAnsiTheme="majorHAnsi"/>
                <w:sz w:val="20"/>
                <w:szCs w:val="20"/>
                <w:lang w:val="et-EE"/>
              </w:rPr>
              <w:t>Kuna tegemist ei ole tulutoovate tegevustega, siis rakendatakse meetmeid toetuste vormis.</w:t>
            </w:r>
          </w:p>
        </w:tc>
      </w:tr>
    </w:tbl>
    <w:p w14:paraId="2D8E2E77" w14:textId="77777777" w:rsidR="009D6B67" w:rsidRDefault="00EE5F1F">
      <w:pPr>
        <w:keepNext/>
        <w:spacing w:line="240" w:lineRule="auto"/>
        <w:rPr>
          <w:rFonts w:ascii="Cambria" w:eastAsia="Times New Roman" w:hAnsi="Cambria" w:cstheme="minorHAnsi"/>
          <w:b/>
          <w:bCs/>
          <w:lang w:val="et-EE"/>
        </w:rPr>
      </w:pPr>
      <w:r>
        <w:rPr>
          <w:rFonts w:ascii="Cambria" w:eastAsia="Times New Roman" w:hAnsi="Cambria" w:cstheme="minorHAnsi"/>
          <w:b/>
          <w:bCs/>
          <w:lang w:val="et-EE"/>
        </w:rPr>
        <w:lastRenderedPageBreak/>
        <w:t>Peamised sihtrühmad</w:t>
      </w:r>
    </w:p>
    <w:tbl>
      <w:tblPr>
        <w:tblStyle w:val="Kontuurtabel"/>
        <w:tblW w:w="963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8"/>
      </w:tblGrid>
      <w:tr w:rsidR="009D6B67" w:rsidRPr="008E5974" w14:paraId="104326AC" w14:textId="77777777">
        <w:tc>
          <w:tcPr>
            <w:tcW w:w="9638" w:type="dxa"/>
          </w:tcPr>
          <w:p w14:paraId="42995AF4" w14:textId="77777777" w:rsidR="009D6B67" w:rsidRDefault="00EE5F1F">
            <w:pPr>
              <w:spacing w:line="240" w:lineRule="auto"/>
              <w:jc w:val="both"/>
              <w:rPr>
                <w:rFonts w:ascii="Cambria" w:hAnsi="Cambria" w:cstheme="minorHAnsi"/>
                <w:sz w:val="20"/>
                <w:szCs w:val="20"/>
                <w:lang w:val="et-EE"/>
              </w:rPr>
            </w:pPr>
            <w:r>
              <w:rPr>
                <w:rFonts w:ascii="Cambria" w:hAnsi="Cambria" w:cstheme="minorHAnsi"/>
                <w:sz w:val="20"/>
                <w:szCs w:val="20"/>
                <w:lang w:val="et-EE"/>
              </w:rPr>
              <w:t>Kohalikud tegevusrühmad, kohaliku tasandi organisatsioonid (sh KOVid, ettevõtted, MTÜd, seltsid jne), mis panustavad kohalikul tasandil kvaliteetsete, kestlike ja taskukohaste sotsiaalset heaolu suurendavate teenuste kättesaadavuse parendamisse.</w:t>
            </w:r>
          </w:p>
        </w:tc>
      </w:tr>
    </w:tbl>
    <w:p w14:paraId="7B2F5AC4"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13A87DA8" w14:textId="77777777">
        <w:tc>
          <w:tcPr>
            <w:tcW w:w="9628" w:type="dxa"/>
          </w:tcPr>
          <w:p w14:paraId="62B9F994"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 Vajaduse korral võetakse meetmeid, et toetada spetsiifilisi rühmi (nt soopõhised sihipärased meetmed ja tegevused, haavatavatele sihtrühmadele või ebasoodsas olukorras piirkondadele suunatud meetmed), tuginedes konkreetsele olukorrale ja analüüsidele. Meetmete rakendamisel lähtutakse võrdõiguslikkuse, kaasatuse ja mittediskrimineerimise põhimõtetest, kehtestades osalejatele võrdsed nõuded ja tingimused (mittediskrimineeriv juurdepääs), valikuasutuste/-komisjonide koosseis (nt sooline tasakaal organite/komisjonide koosseisus), hindamis- ja valikumenetlused (mittediskrimineerivad põhimõtted projektide hindamisel ja valikul).</w:t>
            </w:r>
          </w:p>
        </w:tc>
      </w:tr>
    </w:tbl>
    <w:p w14:paraId="41E9562C"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7FBE2576" w14:textId="77777777">
        <w:tc>
          <w:tcPr>
            <w:tcW w:w="9628" w:type="dxa"/>
          </w:tcPr>
          <w:p w14:paraId="2F9B9C0B" w14:textId="77777777" w:rsidR="009D6B67" w:rsidRDefault="00EE5F1F">
            <w:pPr>
              <w:spacing w:line="240" w:lineRule="auto"/>
              <w:rPr>
                <w:rFonts w:ascii="Cambria" w:eastAsia="Times New Roman" w:hAnsi="Cambria" w:cstheme="minorHAnsi"/>
                <w:b/>
                <w:bCs/>
                <w:lang w:val="et-EE"/>
              </w:rPr>
            </w:pPr>
            <w:r>
              <w:rPr>
                <w:rFonts w:asciiTheme="majorHAnsi" w:hAnsiTheme="majorHAnsi"/>
                <w:sz w:val="20"/>
                <w:szCs w:val="20"/>
                <w:lang w:val="et-EE"/>
              </w:rPr>
              <w:t>Kogu Eesti, eri piirkonnad, võttes arvesse kogukondade erinevat võimekust.</w:t>
            </w:r>
          </w:p>
        </w:tc>
      </w:tr>
    </w:tbl>
    <w:p w14:paraId="3CB02D68" w14:textId="77777777" w:rsidR="009D6B67" w:rsidRDefault="00EE5F1F">
      <w:pPr>
        <w:keepNext/>
        <w:spacing w:line="240" w:lineRule="auto"/>
        <w:rPr>
          <w:sz w:val="22"/>
          <w:lang w:val="et-EE"/>
        </w:rPr>
      </w:pPr>
      <w:r>
        <w:rPr>
          <w:rFonts w:ascii="Cambria" w:eastAsia="Times New Roman" w:hAnsi="Cambria" w:cstheme="minorHAnsi"/>
          <w:b/>
          <w:bCs/>
          <w:lang w:val="et-EE"/>
        </w:rPr>
        <w:lastRenderedPageBreak/>
        <w:t>Piirkondadevahelised</w:t>
      </w:r>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6367CB5A" w14:textId="77777777">
        <w:tc>
          <w:tcPr>
            <w:tcW w:w="9628" w:type="dxa"/>
          </w:tcPr>
          <w:p w14:paraId="4DCACD44" w14:textId="77777777" w:rsidR="009D6B67" w:rsidRDefault="00EE5F1F">
            <w:pPr>
              <w:keepNext/>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Piiriülest, riikidevahelist ja piirkondadevahelist koostööd erieesmärgi tasandil kavandatud ei ole.</w:t>
            </w:r>
          </w:p>
          <w:p w14:paraId="7831856A"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Riigi tasandil toetavad sellist koostööd erinevad programmid, milles Eesti osaleb, nt Eesti-Läti programm 2021-2027, Kesk-Läänemere programm 2021-2027, Läänemere piirkonna programm 2021-2027, Interreg Euroopa programm 2021-2027, URBACT IV 2021-2027, ESPON 2030 ja Interact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ohutustamine;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KOVidele suunatud kliima- ja muud kohanemise meetmed; roheoskuste arendamine.</w:t>
            </w:r>
          </w:p>
          <w:p w14:paraId="1ED819F0" w14:textId="77777777" w:rsidR="009D6B67" w:rsidRDefault="00EE5F1F">
            <w:pPr>
              <w:keepNext/>
              <w:spacing w:line="240" w:lineRule="auto"/>
              <w:jc w:val="both"/>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1FF11A42" w14:textId="77777777" w:rsidR="009D6B67" w:rsidRDefault="00EE5F1F">
      <w:pPr>
        <w:spacing w:line="240" w:lineRule="auto"/>
        <w:rPr>
          <w:sz w:val="22"/>
          <w:lang w:val="et-EE"/>
        </w:rPr>
      </w:pPr>
      <w:r>
        <w:rPr>
          <w:rFonts w:ascii="Cambria" w:hAnsi="Cambria" w:cstheme="minorHAnsi"/>
          <w:b/>
          <w:bCs/>
          <w:lang w:val="et-EE"/>
        </w:rPr>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488FA98D" w14:textId="77777777">
        <w:tc>
          <w:tcPr>
            <w:tcW w:w="9628" w:type="dxa"/>
          </w:tcPr>
          <w:p w14:paraId="7F89124A" w14:textId="77777777" w:rsidR="009D6B67" w:rsidRDefault="00EE5F1F">
            <w:pPr>
              <w:spacing w:line="240" w:lineRule="auto"/>
              <w:jc w:val="both"/>
              <w:rPr>
                <w:rFonts w:ascii="Cambria" w:eastAsia="Times New Roman" w:hAnsi="Cambria" w:cstheme="minorHAnsi"/>
                <w:bCs/>
                <w:lang w:val="et-EE"/>
              </w:rPr>
            </w:pPr>
            <w:r>
              <w:rPr>
                <w:rFonts w:asciiTheme="majorHAnsi" w:hAnsiTheme="majorHAnsi"/>
                <w:sz w:val="20"/>
                <w:szCs w:val="20"/>
                <w:lang w:val="et-EE"/>
              </w:rPr>
              <w:t>Ei kohaldu.</w:t>
            </w:r>
          </w:p>
        </w:tc>
      </w:tr>
    </w:tbl>
    <w:p w14:paraId="4A686C0D" w14:textId="77777777" w:rsidR="009D6B67" w:rsidRDefault="00EE5F1F">
      <w:pPr>
        <w:pStyle w:val="Pealkiri5"/>
        <w:numPr>
          <w:ilvl w:val="4"/>
          <w:numId w:val="82"/>
        </w:numPr>
        <w:rPr>
          <w:rFonts w:cstheme="minorHAnsi"/>
          <w:lang w:val="et-EE"/>
        </w:rPr>
      </w:pPr>
      <w:r>
        <w:rPr>
          <w:rFonts w:cstheme="minorHAnsi"/>
          <w:lang w:val="et-EE"/>
        </w:rPr>
        <w:t>Näitajad</w:t>
      </w:r>
    </w:p>
    <w:p w14:paraId="230602CB" w14:textId="686C10E4" w:rsidR="009D6B67" w:rsidRDefault="00EE5F1F">
      <w:pPr>
        <w:pStyle w:val="Pealdis"/>
        <w:rPr>
          <w:lang w:val="et-EE"/>
        </w:rPr>
      </w:pPr>
      <w:r>
        <w:rPr>
          <w:lang w:val="et-EE"/>
        </w:rPr>
        <w:t xml:space="preserve">Tabel </w:t>
      </w:r>
      <w:del w:id="1666" w:author="Kaisa Tähe - RAM" w:date="2025-10-13T15:45:00Z" w16du:dateUtc="2025-10-13T12:45:00Z">
        <w:r w:rsidDel="00E94282">
          <w:rPr>
            <w:lang w:val="et-EE"/>
          </w:rPr>
          <w:fldChar w:fldCharType="begin"/>
        </w:r>
        <w:r w:rsidDel="00E94282">
          <w:rPr>
            <w:lang w:val="et-EE"/>
          </w:rPr>
          <w:delInstrText xml:space="preserve"> SEQ Tabel \* ARABIC </w:delInstrText>
        </w:r>
        <w:r w:rsidDel="00E94282">
          <w:rPr>
            <w:lang w:val="et-EE"/>
          </w:rPr>
          <w:fldChar w:fldCharType="separate"/>
        </w:r>
        <w:r w:rsidDel="00E94282">
          <w:rPr>
            <w:lang w:val="et-EE"/>
          </w:rPr>
          <w:delText>137</w:delText>
        </w:r>
        <w:r w:rsidDel="00E94282">
          <w:rPr>
            <w:lang w:val="et-EE"/>
          </w:rPr>
          <w:fldChar w:fldCharType="end"/>
        </w:r>
      </w:del>
      <w:ins w:id="1667" w:author="Kaisa Tähe - RAM" w:date="2025-10-13T15:45:00Z" w16du:dateUtc="2025-10-13T12:45:00Z">
        <w:r w:rsidR="00E94282">
          <w:rPr>
            <w:lang w:val="et-EE"/>
          </w:rPr>
          <w:t>149</w:t>
        </w:r>
      </w:ins>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63"/>
        <w:gridCol w:w="649"/>
        <w:gridCol w:w="1195"/>
        <w:gridCol w:w="994"/>
        <w:gridCol w:w="2128"/>
        <w:gridCol w:w="1560"/>
        <w:gridCol w:w="919"/>
        <w:gridCol w:w="1057"/>
      </w:tblGrid>
      <w:tr w:rsidR="009D6B67" w14:paraId="60999C5A" w14:textId="77777777">
        <w:trPr>
          <w:trHeight w:val="1030"/>
        </w:trPr>
        <w:tc>
          <w:tcPr>
            <w:tcW w:w="240" w:type="pct"/>
            <w:shd w:val="clear" w:color="auto" w:fill="FFFFFF" w:themeFill="background1"/>
            <w:textDirection w:val="btLr"/>
            <w:vAlign w:val="center"/>
          </w:tcPr>
          <w:p w14:paraId="38A5F7F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45" w:type="pct"/>
            <w:shd w:val="clear" w:color="auto" w:fill="FFFFFF" w:themeFill="background1"/>
            <w:textDirection w:val="btLr"/>
            <w:vAlign w:val="center"/>
          </w:tcPr>
          <w:p w14:paraId="5225BC5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0CB7C6C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621" w:type="pct"/>
            <w:shd w:val="clear" w:color="auto" w:fill="FFFFFF" w:themeFill="background1"/>
            <w:textDirection w:val="btLr"/>
            <w:vAlign w:val="center"/>
          </w:tcPr>
          <w:p w14:paraId="015274D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516" w:type="pct"/>
            <w:shd w:val="clear" w:color="auto" w:fill="FFFFFF" w:themeFill="background1"/>
            <w:textDirection w:val="btLr"/>
            <w:vAlign w:val="center"/>
          </w:tcPr>
          <w:p w14:paraId="5359828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105" w:type="pct"/>
            <w:shd w:val="clear" w:color="auto" w:fill="FFFFFF" w:themeFill="background1"/>
            <w:textDirection w:val="btLr"/>
            <w:vAlign w:val="center"/>
          </w:tcPr>
          <w:p w14:paraId="2BF1126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810" w:type="pct"/>
            <w:shd w:val="clear" w:color="auto" w:fill="FFFFFF" w:themeFill="background1"/>
            <w:textDirection w:val="btLr"/>
            <w:vAlign w:val="center"/>
          </w:tcPr>
          <w:p w14:paraId="5A5C599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477" w:type="pct"/>
            <w:shd w:val="clear" w:color="auto" w:fill="FFFFFF" w:themeFill="background1"/>
            <w:textDirection w:val="btLr"/>
            <w:vAlign w:val="center"/>
          </w:tcPr>
          <w:p w14:paraId="23E654C5"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564ECBA7"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50" w:type="pct"/>
            <w:shd w:val="clear" w:color="auto" w:fill="FFFFFF" w:themeFill="background1"/>
            <w:textDirection w:val="btLr"/>
            <w:vAlign w:val="center"/>
          </w:tcPr>
          <w:p w14:paraId="27E7A774"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D0FC230"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15E0E8DF" w14:textId="77777777">
        <w:trPr>
          <w:trHeight w:val="345"/>
        </w:trPr>
        <w:tc>
          <w:tcPr>
            <w:tcW w:w="240" w:type="pct"/>
            <w:shd w:val="clear" w:color="auto" w:fill="FFFFFF" w:themeFill="background1"/>
          </w:tcPr>
          <w:p w14:paraId="00101EB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w:t>
            </w:r>
          </w:p>
        </w:tc>
        <w:tc>
          <w:tcPr>
            <w:tcW w:w="345" w:type="pct"/>
            <w:shd w:val="clear" w:color="auto" w:fill="FFFFFF" w:themeFill="background1"/>
          </w:tcPr>
          <w:p w14:paraId="0576E2D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k</w:t>
            </w:r>
          </w:p>
        </w:tc>
        <w:tc>
          <w:tcPr>
            <w:tcW w:w="337" w:type="pct"/>
            <w:shd w:val="clear" w:color="auto" w:fill="FFFFFF" w:themeFill="background1"/>
          </w:tcPr>
          <w:p w14:paraId="3CE83655"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eastAsia="Times New Roman" w:hAnsi="Cambria" w:cstheme="minorHAnsi"/>
                <w:sz w:val="20"/>
                <w:szCs w:val="20"/>
                <w:lang w:val="et-EE"/>
              </w:rPr>
              <w:t>ESF+</w:t>
            </w:r>
          </w:p>
        </w:tc>
        <w:tc>
          <w:tcPr>
            <w:tcW w:w="621" w:type="pct"/>
            <w:shd w:val="clear" w:color="auto" w:fill="FFFFFF" w:themeFill="background1"/>
          </w:tcPr>
          <w:p w14:paraId="33792A2C"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eastAsia="Times New Roman" w:hAnsi="Cambria" w:cstheme="minorHAnsi"/>
                <w:sz w:val="20"/>
                <w:szCs w:val="20"/>
                <w:lang w:val="et-EE"/>
              </w:rPr>
              <w:t>Ülemineku</w:t>
            </w:r>
          </w:p>
        </w:tc>
        <w:tc>
          <w:tcPr>
            <w:tcW w:w="516" w:type="pct"/>
          </w:tcPr>
          <w:p w14:paraId="4A53B2B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PSO40</w:t>
            </w:r>
          </w:p>
        </w:tc>
        <w:tc>
          <w:tcPr>
            <w:tcW w:w="1105" w:type="pct"/>
            <w:vAlign w:val="center"/>
          </w:tcPr>
          <w:p w14:paraId="07FB5945" w14:textId="77777777" w:rsidR="009D6B67" w:rsidRDefault="00EE5F1F">
            <w:pPr>
              <w:pStyle w:val="Text1"/>
              <w:spacing w:before="0" w:after="0" w:line="240" w:lineRule="auto"/>
              <w:ind w:left="0"/>
              <w:rPr>
                <w:rFonts w:ascii="Cambria" w:hAnsi="Cambria" w:cstheme="minorBidi"/>
                <w:sz w:val="20"/>
                <w:szCs w:val="20"/>
                <w:lang w:val="et-EE"/>
              </w:rPr>
            </w:pPr>
            <w:bookmarkStart w:id="1668" w:name="OLE_LINK67"/>
            <w:r>
              <w:rPr>
                <w:rFonts w:ascii="Cambria" w:hAnsi="Cambria" w:cstheme="minorBidi"/>
                <w:sz w:val="20"/>
                <w:szCs w:val="20"/>
                <w:lang w:val="et-EE"/>
              </w:rPr>
              <w:t>Toetatud kohalike tegevusrühmade strateegiate arv</w:t>
            </w:r>
            <w:bookmarkEnd w:id="1668"/>
          </w:p>
        </w:tc>
        <w:tc>
          <w:tcPr>
            <w:tcW w:w="810" w:type="pct"/>
            <w:vAlign w:val="center"/>
          </w:tcPr>
          <w:p w14:paraId="509C502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arv</w:t>
            </w:r>
          </w:p>
          <w:p w14:paraId="17BCE3AF" w14:textId="77777777" w:rsidR="009D6B67" w:rsidRDefault="009D6B67">
            <w:pPr>
              <w:pStyle w:val="Text1"/>
              <w:spacing w:before="0" w:after="0" w:line="240" w:lineRule="auto"/>
              <w:ind w:left="0"/>
              <w:rPr>
                <w:rFonts w:ascii="Cambria" w:hAnsi="Cambria" w:cstheme="minorBidi"/>
                <w:sz w:val="20"/>
                <w:szCs w:val="20"/>
                <w:lang w:val="et-EE"/>
              </w:rPr>
            </w:pPr>
          </w:p>
          <w:p w14:paraId="4477646D" w14:textId="77777777" w:rsidR="009D6B67" w:rsidRDefault="009D6B67">
            <w:pPr>
              <w:pStyle w:val="Text1"/>
              <w:spacing w:before="0" w:after="0" w:line="240" w:lineRule="auto"/>
              <w:ind w:left="0"/>
              <w:rPr>
                <w:rFonts w:ascii="Cambria" w:hAnsi="Cambria" w:cstheme="minorBidi"/>
                <w:sz w:val="20"/>
                <w:szCs w:val="20"/>
                <w:lang w:val="et-EE"/>
              </w:rPr>
            </w:pPr>
          </w:p>
        </w:tc>
        <w:tc>
          <w:tcPr>
            <w:tcW w:w="477" w:type="pct"/>
          </w:tcPr>
          <w:p w14:paraId="335477C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22</w:t>
            </w:r>
          </w:p>
        </w:tc>
        <w:tc>
          <w:tcPr>
            <w:tcW w:w="550" w:type="pct"/>
          </w:tcPr>
          <w:p w14:paraId="4A82C58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22</w:t>
            </w:r>
          </w:p>
        </w:tc>
      </w:tr>
    </w:tbl>
    <w:p w14:paraId="70526D27" w14:textId="29AB7AD4" w:rsidR="009D6B67" w:rsidRDefault="00EE5F1F">
      <w:pPr>
        <w:pStyle w:val="Pealdis"/>
        <w:rPr>
          <w:lang w:val="et-EE"/>
        </w:rPr>
      </w:pPr>
      <w:r>
        <w:rPr>
          <w:lang w:val="et-EE"/>
        </w:rPr>
        <w:t xml:space="preserve">Tabel </w:t>
      </w:r>
      <w:del w:id="1669" w:author="Kaisa Tähe - RAM" w:date="2025-10-13T15:45:00Z" w16du:dateUtc="2025-10-13T12:45:00Z">
        <w:r w:rsidDel="00E94282">
          <w:rPr>
            <w:lang w:val="et-EE"/>
          </w:rPr>
          <w:fldChar w:fldCharType="begin"/>
        </w:r>
        <w:r w:rsidDel="00E94282">
          <w:rPr>
            <w:lang w:val="et-EE"/>
          </w:rPr>
          <w:delInstrText xml:space="preserve"> SEQ Tabel \* ARABIC </w:delInstrText>
        </w:r>
        <w:r w:rsidDel="00E94282">
          <w:rPr>
            <w:lang w:val="et-EE"/>
          </w:rPr>
          <w:fldChar w:fldCharType="separate"/>
        </w:r>
        <w:r w:rsidDel="00E94282">
          <w:rPr>
            <w:lang w:val="et-EE"/>
          </w:rPr>
          <w:delText>138</w:delText>
        </w:r>
        <w:r w:rsidDel="00E94282">
          <w:rPr>
            <w:lang w:val="et-EE"/>
          </w:rPr>
          <w:fldChar w:fldCharType="end"/>
        </w:r>
      </w:del>
      <w:ins w:id="1670" w:author="Kaisa Tähe - RAM" w:date="2025-10-13T15:45:00Z" w16du:dateUtc="2025-10-13T12:45:00Z">
        <w:r w:rsidR="00E94282">
          <w:rPr>
            <w:lang w:val="et-EE"/>
          </w:rPr>
          <w:t>150</w:t>
        </w:r>
      </w:ins>
      <w:r>
        <w:rPr>
          <w:lang w:val="et-EE"/>
        </w:rPr>
        <w:t>: Tulemusnäitajad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619"/>
        <w:gridCol w:w="619"/>
        <w:gridCol w:w="619"/>
        <w:gridCol w:w="1076"/>
        <w:gridCol w:w="890"/>
        <w:gridCol w:w="1843"/>
        <w:gridCol w:w="712"/>
        <w:gridCol w:w="618"/>
        <w:gridCol w:w="734"/>
        <w:gridCol w:w="770"/>
        <w:gridCol w:w="1128"/>
      </w:tblGrid>
      <w:tr w:rsidR="009D6B67" w14:paraId="472119D3" w14:textId="77777777">
        <w:trPr>
          <w:trHeight w:val="1623"/>
        </w:trPr>
        <w:tc>
          <w:tcPr>
            <w:tcW w:w="321" w:type="pct"/>
            <w:shd w:val="clear" w:color="auto" w:fill="FFFFFF" w:themeFill="background1"/>
            <w:textDirection w:val="btLr"/>
            <w:vAlign w:val="center"/>
          </w:tcPr>
          <w:p w14:paraId="25326F9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21" w:type="pct"/>
            <w:shd w:val="clear" w:color="auto" w:fill="FFFFFF" w:themeFill="background1"/>
            <w:textDirection w:val="btLr"/>
            <w:vAlign w:val="center"/>
          </w:tcPr>
          <w:p w14:paraId="1AEF1E5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21" w:type="pct"/>
            <w:shd w:val="clear" w:color="auto" w:fill="FFFFFF" w:themeFill="background1"/>
            <w:textDirection w:val="btLr"/>
            <w:vAlign w:val="center"/>
          </w:tcPr>
          <w:p w14:paraId="626CA5F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59" w:type="pct"/>
            <w:shd w:val="clear" w:color="auto" w:fill="FFFFFF" w:themeFill="background1"/>
            <w:textDirection w:val="btLr"/>
            <w:vAlign w:val="center"/>
          </w:tcPr>
          <w:p w14:paraId="7D278F7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62" w:type="pct"/>
            <w:shd w:val="clear" w:color="auto" w:fill="FFFFFF" w:themeFill="background1"/>
            <w:textDirection w:val="btLr"/>
            <w:vAlign w:val="center"/>
          </w:tcPr>
          <w:p w14:paraId="71B8359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957" w:type="pct"/>
            <w:shd w:val="clear" w:color="auto" w:fill="FFFFFF" w:themeFill="background1"/>
            <w:textDirection w:val="btLr"/>
            <w:vAlign w:val="center"/>
          </w:tcPr>
          <w:p w14:paraId="42ED3F9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370" w:type="pct"/>
            <w:shd w:val="clear" w:color="auto" w:fill="FFFFFF" w:themeFill="background1"/>
            <w:textDirection w:val="btLr"/>
            <w:vAlign w:val="center"/>
          </w:tcPr>
          <w:p w14:paraId="22AC89C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321" w:type="pct"/>
            <w:shd w:val="clear" w:color="auto" w:fill="FFFFFF" w:themeFill="background1"/>
            <w:textDirection w:val="btLr"/>
            <w:vAlign w:val="center"/>
          </w:tcPr>
          <w:p w14:paraId="502F351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381" w:type="pct"/>
            <w:shd w:val="clear" w:color="auto" w:fill="FFFFFF" w:themeFill="background1"/>
            <w:textDirection w:val="btLr"/>
            <w:vAlign w:val="center"/>
          </w:tcPr>
          <w:p w14:paraId="3E13C4D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400" w:type="pct"/>
            <w:shd w:val="clear" w:color="auto" w:fill="FFFFFF" w:themeFill="background1"/>
            <w:textDirection w:val="btLr"/>
            <w:vAlign w:val="center"/>
          </w:tcPr>
          <w:p w14:paraId="177322A8"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37054380"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86" w:type="pct"/>
            <w:shd w:val="clear" w:color="auto" w:fill="FFFFFF" w:themeFill="background1"/>
            <w:textDirection w:val="btLr"/>
            <w:vAlign w:val="center"/>
          </w:tcPr>
          <w:p w14:paraId="5FFB4F6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55846676" w14:textId="77777777">
        <w:trPr>
          <w:trHeight w:val="434"/>
        </w:trPr>
        <w:tc>
          <w:tcPr>
            <w:tcW w:w="321" w:type="pct"/>
            <w:shd w:val="clear" w:color="auto" w:fill="FFFFFF" w:themeFill="background1"/>
          </w:tcPr>
          <w:p w14:paraId="5BE8887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w:t>
            </w:r>
          </w:p>
        </w:tc>
        <w:tc>
          <w:tcPr>
            <w:tcW w:w="321" w:type="pct"/>
            <w:shd w:val="clear" w:color="auto" w:fill="FFFFFF" w:themeFill="background1"/>
          </w:tcPr>
          <w:p w14:paraId="02C8551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k</w:t>
            </w:r>
          </w:p>
        </w:tc>
        <w:tc>
          <w:tcPr>
            <w:tcW w:w="321" w:type="pct"/>
            <w:shd w:val="clear" w:color="auto" w:fill="FFFFFF" w:themeFill="background1"/>
          </w:tcPr>
          <w:p w14:paraId="5A75F421"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ESF+</w:t>
            </w:r>
          </w:p>
        </w:tc>
        <w:tc>
          <w:tcPr>
            <w:tcW w:w="559" w:type="pct"/>
            <w:shd w:val="clear" w:color="auto" w:fill="FFFFFF" w:themeFill="background1"/>
          </w:tcPr>
          <w:p w14:paraId="7A23717A"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Üle-mineku</w:t>
            </w:r>
          </w:p>
        </w:tc>
        <w:tc>
          <w:tcPr>
            <w:tcW w:w="462" w:type="pct"/>
          </w:tcPr>
          <w:p w14:paraId="3CC53DD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PSR35</w:t>
            </w:r>
          </w:p>
        </w:tc>
        <w:tc>
          <w:tcPr>
            <w:tcW w:w="957" w:type="pct"/>
          </w:tcPr>
          <w:p w14:paraId="75E2704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HAnsi"/>
                <w:sz w:val="20"/>
                <w:szCs w:val="20"/>
                <w:lang w:val="et-EE"/>
              </w:rPr>
              <w:t>Maaelanikkonna osakaal, kes on hõlmatud kohalike tegevusrühmade strateegiatega</w:t>
            </w:r>
          </w:p>
        </w:tc>
        <w:tc>
          <w:tcPr>
            <w:tcW w:w="370" w:type="pct"/>
          </w:tcPr>
          <w:p w14:paraId="0AFACB8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HAnsi"/>
                <w:sz w:val="20"/>
                <w:szCs w:val="20"/>
                <w:lang w:val="et-EE"/>
              </w:rPr>
              <w:t>%</w:t>
            </w:r>
          </w:p>
        </w:tc>
        <w:tc>
          <w:tcPr>
            <w:tcW w:w="321" w:type="pct"/>
          </w:tcPr>
          <w:p w14:paraId="525E012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64%</w:t>
            </w:r>
          </w:p>
        </w:tc>
        <w:tc>
          <w:tcPr>
            <w:tcW w:w="381" w:type="pct"/>
          </w:tcPr>
          <w:p w14:paraId="7B60426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400" w:type="pct"/>
          </w:tcPr>
          <w:p w14:paraId="36E19EC6" w14:textId="77777777" w:rsidR="009D6B67" w:rsidRDefault="00EE5F1F">
            <w:pPr>
              <w:pStyle w:val="Text1"/>
              <w:spacing w:before="0" w:after="0" w:line="240" w:lineRule="auto"/>
              <w:ind w:left="0"/>
              <w:jc w:val="center"/>
              <w:rPr>
                <w:rFonts w:ascii="Cambria" w:hAnsi="Cambria" w:cstheme="minorBidi"/>
                <w:sz w:val="20"/>
                <w:szCs w:val="20"/>
                <w:lang w:val="et-EE"/>
              </w:rPr>
            </w:pPr>
            <w:r>
              <w:rPr>
                <w:rFonts w:ascii="Cambria" w:hAnsi="Cambria" w:cstheme="minorBidi"/>
                <w:sz w:val="20"/>
                <w:szCs w:val="20"/>
                <w:lang w:val="et-EE"/>
              </w:rPr>
              <w:t>54%</w:t>
            </w:r>
          </w:p>
        </w:tc>
        <w:tc>
          <w:tcPr>
            <w:tcW w:w="586" w:type="pct"/>
          </w:tcPr>
          <w:p w14:paraId="0894F4E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Bidi"/>
                <w:sz w:val="20"/>
                <w:szCs w:val="20"/>
                <w:lang w:val="et-EE"/>
              </w:rPr>
              <w:t>SFOS, projektide aruanded</w:t>
            </w:r>
          </w:p>
        </w:tc>
      </w:tr>
    </w:tbl>
    <w:p w14:paraId="535B9236" w14:textId="77777777" w:rsidR="009D6B67" w:rsidRDefault="00EE5F1F">
      <w:pPr>
        <w:pStyle w:val="Pealkiri5"/>
        <w:keepNext/>
        <w:numPr>
          <w:ilvl w:val="4"/>
          <w:numId w:val="82"/>
        </w:numPr>
        <w:shd w:val="clear" w:color="auto" w:fill="FFFFFF" w:themeFill="background1"/>
        <w:rPr>
          <w:rFonts w:cstheme="minorHAnsi"/>
          <w:lang w:val="et-EE"/>
        </w:rPr>
      </w:pPr>
      <w:r>
        <w:rPr>
          <w:rFonts w:cstheme="minorBidi"/>
          <w:lang w:val="et-EE"/>
        </w:rPr>
        <w:t>Programmi rahaliste vahendite (EL) esialgne jaotus sekkumise liigi järgi</w:t>
      </w:r>
    </w:p>
    <w:p w14:paraId="7B04F72F" w14:textId="78831B87" w:rsidR="009D6B67" w:rsidRDefault="00EE5F1F">
      <w:pPr>
        <w:pStyle w:val="Pealdis"/>
        <w:keepNext/>
        <w:jc w:val="left"/>
        <w:rPr>
          <w:rFonts w:ascii="Cambria" w:hAnsi="Cambria" w:cstheme="minorHAnsi"/>
          <w:lang w:val="et-EE"/>
        </w:rPr>
      </w:pPr>
      <w:r>
        <w:rPr>
          <w:lang w:val="et-EE"/>
        </w:rPr>
        <w:t xml:space="preserve">Tabel </w:t>
      </w:r>
      <w:del w:id="1671" w:author="Kaisa Tähe - RAM" w:date="2025-10-13T15:45:00Z" w16du:dateUtc="2025-10-13T12:45:00Z">
        <w:r w:rsidDel="00E94282">
          <w:rPr>
            <w:lang w:val="et-EE"/>
          </w:rPr>
          <w:fldChar w:fldCharType="begin"/>
        </w:r>
        <w:r w:rsidDel="00E94282">
          <w:rPr>
            <w:lang w:val="et-EE"/>
          </w:rPr>
          <w:delInstrText xml:space="preserve"> SEQ Tabel \* ARABIC </w:delInstrText>
        </w:r>
        <w:r w:rsidDel="00E94282">
          <w:rPr>
            <w:lang w:val="et-EE"/>
          </w:rPr>
          <w:fldChar w:fldCharType="separate"/>
        </w:r>
        <w:r w:rsidDel="00E94282">
          <w:rPr>
            <w:lang w:val="et-EE"/>
          </w:rPr>
          <w:delText>139</w:delText>
        </w:r>
        <w:r w:rsidDel="00E94282">
          <w:rPr>
            <w:lang w:val="et-EE"/>
          </w:rPr>
          <w:fldChar w:fldCharType="end"/>
        </w:r>
      </w:del>
      <w:ins w:id="1672" w:author="Kaisa Tähe - RAM" w:date="2025-10-13T15:45:00Z" w16du:dateUtc="2025-10-13T12:45:00Z">
        <w:r w:rsidR="00E94282">
          <w:rPr>
            <w:lang w:val="et-EE"/>
          </w:rPr>
          <w:t>151</w:t>
        </w:r>
      </w:ins>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606"/>
        <w:gridCol w:w="1446"/>
        <w:gridCol w:w="1949"/>
      </w:tblGrid>
      <w:tr w:rsidR="009D6B67" w14:paraId="045AAB5F" w14:textId="77777777">
        <w:tc>
          <w:tcPr>
            <w:tcW w:w="775" w:type="pct"/>
          </w:tcPr>
          <w:p w14:paraId="088BB08D"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HAnsi"/>
                <w:b/>
                <w:bCs/>
                <w:sz w:val="20"/>
                <w:szCs w:val="20"/>
                <w:lang w:val="et-EE"/>
              </w:rPr>
              <w:t>Prioriteedi number</w:t>
            </w:r>
          </w:p>
        </w:tc>
        <w:tc>
          <w:tcPr>
            <w:tcW w:w="422" w:type="pct"/>
          </w:tcPr>
          <w:p w14:paraId="7200C90B"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Fond</w:t>
            </w:r>
          </w:p>
        </w:tc>
        <w:tc>
          <w:tcPr>
            <w:tcW w:w="1206" w:type="pct"/>
          </w:tcPr>
          <w:p w14:paraId="232D9133"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Piirkonna kategooria</w:t>
            </w:r>
          </w:p>
        </w:tc>
        <w:tc>
          <w:tcPr>
            <w:tcW w:w="834" w:type="pct"/>
          </w:tcPr>
          <w:p w14:paraId="26282214"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Erieesmärk</w:t>
            </w:r>
          </w:p>
        </w:tc>
        <w:tc>
          <w:tcPr>
            <w:tcW w:w="751" w:type="pct"/>
          </w:tcPr>
          <w:p w14:paraId="6CB016DB"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Kood</w:t>
            </w:r>
          </w:p>
        </w:tc>
        <w:tc>
          <w:tcPr>
            <w:tcW w:w="1012" w:type="pct"/>
          </w:tcPr>
          <w:p w14:paraId="3A69B53D"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Summa (eurodes)</w:t>
            </w:r>
          </w:p>
        </w:tc>
      </w:tr>
      <w:tr w:rsidR="009D6B67" w14:paraId="6447DE8D" w14:textId="77777777">
        <w:tc>
          <w:tcPr>
            <w:tcW w:w="775" w:type="pct"/>
          </w:tcPr>
          <w:p w14:paraId="256D168F"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lastRenderedPageBreak/>
              <w:t>7</w:t>
            </w:r>
          </w:p>
        </w:tc>
        <w:tc>
          <w:tcPr>
            <w:tcW w:w="422" w:type="pct"/>
          </w:tcPr>
          <w:p w14:paraId="65072485"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1206" w:type="pct"/>
          </w:tcPr>
          <w:p w14:paraId="5E10E179"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834" w:type="pct"/>
          </w:tcPr>
          <w:p w14:paraId="48A6D305"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k</w:t>
            </w:r>
          </w:p>
        </w:tc>
        <w:tc>
          <w:tcPr>
            <w:tcW w:w="751" w:type="pct"/>
          </w:tcPr>
          <w:p w14:paraId="42FA4E84" w14:textId="5236F15D" w:rsidR="009D6B67" w:rsidRDefault="00141B56">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152</w:t>
            </w:r>
          </w:p>
        </w:tc>
        <w:tc>
          <w:tcPr>
            <w:tcW w:w="1012" w:type="pct"/>
          </w:tcPr>
          <w:p w14:paraId="17A306C8" w14:textId="1C07409A" w:rsidR="009D6B67" w:rsidRDefault="00EB0441">
            <w:pPr>
              <w:shd w:val="clear" w:color="auto" w:fill="FFFFFF" w:themeFill="background1"/>
              <w:spacing w:before="60" w:after="60" w:line="240" w:lineRule="auto"/>
              <w:rPr>
                <w:rFonts w:ascii="Cambria" w:hAnsi="Cambria" w:cstheme="minorHAnsi"/>
                <w:sz w:val="20"/>
                <w:szCs w:val="20"/>
                <w:lang w:val="et-EE"/>
              </w:rPr>
            </w:pPr>
            <w:commentRangeStart w:id="1673"/>
            <w:ins w:id="1674" w:author="Kaisa Tähe - RAM" w:date="2025-07-21T09:24:00Z" w16du:dateUtc="2025-07-21T06:24:00Z">
              <w:r>
                <w:rPr>
                  <w:rFonts w:ascii="Cambria" w:hAnsi="Cambria"/>
                  <w:sz w:val="20"/>
                  <w:szCs w:val="20"/>
                  <w:lang w:val="et-EE"/>
                </w:rPr>
                <w:t>4 996 83</w:t>
              </w:r>
            </w:ins>
            <w:ins w:id="1675" w:author="Juhan Anupõld - RAM" w:date="2025-11-06T14:17:00Z" w16du:dateUtc="2025-11-06T12:17:00Z">
              <w:r w:rsidR="00E5470F">
                <w:rPr>
                  <w:rFonts w:ascii="Cambria" w:hAnsi="Cambria"/>
                  <w:sz w:val="20"/>
                  <w:szCs w:val="20"/>
                  <w:lang w:val="et-EE"/>
                </w:rPr>
                <w:t>7</w:t>
              </w:r>
            </w:ins>
            <w:del w:id="1676" w:author="Kaisa Tähe - RAM" w:date="2025-07-21T09:24:00Z" w16du:dateUtc="2025-07-21T06:24:00Z">
              <w:r w:rsidR="00EE5F1F" w:rsidDel="00EB0441">
                <w:rPr>
                  <w:rFonts w:ascii="Cambria" w:hAnsi="Cambria" w:cstheme="minorHAnsi"/>
                  <w:sz w:val="20"/>
                  <w:szCs w:val="20"/>
                  <w:lang w:val="et-EE"/>
                </w:rPr>
                <w:delText>5 000 000</w:delText>
              </w:r>
            </w:del>
            <w:commentRangeEnd w:id="1673"/>
            <w:r w:rsidR="009D5F31">
              <w:rPr>
                <w:rStyle w:val="Kommentaariviide"/>
                <w:rFonts w:ascii="Cambria" w:hAnsi="Cambria" w:cstheme="minorHAnsi"/>
                <w:sz w:val="20"/>
                <w:szCs w:val="20"/>
                <w:lang w:val="et-EE"/>
              </w:rPr>
              <w:commentReference w:id="1673"/>
            </w:r>
          </w:p>
        </w:tc>
      </w:tr>
    </w:tbl>
    <w:p w14:paraId="3431B465" w14:textId="1BA2BEA5" w:rsidR="009D6B67" w:rsidRDefault="00EE5F1F">
      <w:pPr>
        <w:pStyle w:val="Pealdis"/>
        <w:keepNext/>
        <w:jc w:val="left"/>
        <w:rPr>
          <w:rFonts w:ascii="Cambria" w:hAnsi="Cambria" w:cstheme="minorHAnsi"/>
          <w:lang w:val="et-EE"/>
        </w:rPr>
      </w:pPr>
      <w:r>
        <w:rPr>
          <w:lang w:val="et-EE"/>
        </w:rPr>
        <w:t xml:space="preserve">Tabel </w:t>
      </w:r>
      <w:del w:id="1677" w:author="Kaisa Tähe - RAM" w:date="2025-10-13T15:45:00Z" w16du:dateUtc="2025-10-13T12:45:00Z">
        <w:r w:rsidDel="00E94282">
          <w:rPr>
            <w:lang w:val="et-EE"/>
          </w:rPr>
          <w:fldChar w:fldCharType="begin"/>
        </w:r>
        <w:r w:rsidDel="00E94282">
          <w:rPr>
            <w:lang w:val="et-EE"/>
          </w:rPr>
          <w:delInstrText xml:space="preserve"> SEQ Tabel \* ARABIC </w:delInstrText>
        </w:r>
        <w:r w:rsidDel="00E94282">
          <w:rPr>
            <w:lang w:val="et-EE"/>
          </w:rPr>
          <w:fldChar w:fldCharType="separate"/>
        </w:r>
        <w:r w:rsidDel="00E94282">
          <w:rPr>
            <w:lang w:val="et-EE"/>
          </w:rPr>
          <w:delText>140</w:delText>
        </w:r>
        <w:r w:rsidDel="00E94282">
          <w:rPr>
            <w:lang w:val="et-EE"/>
          </w:rPr>
          <w:fldChar w:fldCharType="end"/>
        </w:r>
      </w:del>
      <w:ins w:id="1678" w:author="Kaisa Tähe - RAM" w:date="2025-10-13T15:45:00Z" w16du:dateUtc="2025-10-13T12:45:00Z">
        <w:r w:rsidR="00E94282">
          <w:rPr>
            <w:lang w:val="et-EE"/>
          </w:rPr>
          <w:t>152</w:t>
        </w:r>
      </w:ins>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231"/>
        <w:gridCol w:w="681"/>
        <w:gridCol w:w="1848"/>
        <w:gridCol w:w="1849"/>
        <w:gridCol w:w="1772"/>
        <w:gridCol w:w="701"/>
        <w:gridCol w:w="1546"/>
      </w:tblGrid>
      <w:tr w:rsidR="009D6B67" w14:paraId="6C550AA3" w14:textId="77777777">
        <w:tc>
          <w:tcPr>
            <w:tcW w:w="639" w:type="pct"/>
          </w:tcPr>
          <w:p w14:paraId="71E2531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354" w:type="pct"/>
          </w:tcPr>
          <w:p w14:paraId="129B8A3B"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960" w:type="pct"/>
          </w:tcPr>
          <w:p w14:paraId="7412B54C" w14:textId="77777777" w:rsidR="009D6B67" w:rsidRDefault="009D6B67">
            <w:pPr>
              <w:shd w:val="clear" w:color="auto" w:fill="FFFFFF" w:themeFill="background1"/>
              <w:spacing w:before="60" w:after="60" w:line="240" w:lineRule="auto"/>
              <w:jc w:val="center"/>
              <w:rPr>
                <w:rFonts w:ascii="Cambria" w:eastAsia="Times New Roman" w:hAnsi="Cambria" w:cstheme="minorBidi"/>
                <w:b/>
                <w:bCs/>
                <w:sz w:val="20"/>
                <w:szCs w:val="20"/>
                <w:lang w:val="et-EE"/>
              </w:rPr>
            </w:pPr>
          </w:p>
        </w:tc>
        <w:tc>
          <w:tcPr>
            <w:tcW w:w="960" w:type="pct"/>
          </w:tcPr>
          <w:p w14:paraId="0CC229D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920" w:type="pct"/>
          </w:tcPr>
          <w:p w14:paraId="0FCBA8B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364" w:type="pct"/>
          </w:tcPr>
          <w:p w14:paraId="13147A9B"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803" w:type="pct"/>
          </w:tcPr>
          <w:p w14:paraId="13B0450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0F9E7B68" w14:textId="77777777">
        <w:tc>
          <w:tcPr>
            <w:tcW w:w="639" w:type="pct"/>
          </w:tcPr>
          <w:p w14:paraId="1585FB0A"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7</w:t>
            </w:r>
          </w:p>
        </w:tc>
        <w:tc>
          <w:tcPr>
            <w:tcW w:w="354" w:type="pct"/>
          </w:tcPr>
          <w:p w14:paraId="4FFC70C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960" w:type="pct"/>
          </w:tcPr>
          <w:p w14:paraId="2280047F" w14:textId="77777777" w:rsidR="009D6B67" w:rsidRDefault="009D6B67">
            <w:pPr>
              <w:shd w:val="clear" w:color="auto" w:fill="FFFFFF" w:themeFill="background1"/>
              <w:spacing w:before="60" w:after="60" w:line="240" w:lineRule="auto"/>
              <w:rPr>
                <w:rFonts w:ascii="Cambria" w:eastAsia="Times New Roman" w:hAnsi="Cambria" w:cstheme="minorBidi"/>
                <w:sz w:val="20"/>
                <w:szCs w:val="20"/>
                <w:lang w:val="et-EE"/>
              </w:rPr>
            </w:pPr>
          </w:p>
        </w:tc>
        <w:tc>
          <w:tcPr>
            <w:tcW w:w="960" w:type="pct"/>
          </w:tcPr>
          <w:p w14:paraId="2439536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920" w:type="pct"/>
          </w:tcPr>
          <w:p w14:paraId="46426DE4"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k</w:t>
            </w:r>
          </w:p>
        </w:tc>
        <w:tc>
          <w:tcPr>
            <w:tcW w:w="364" w:type="pct"/>
          </w:tcPr>
          <w:p w14:paraId="7D7E8FE0"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01</w:t>
            </w:r>
          </w:p>
        </w:tc>
        <w:tc>
          <w:tcPr>
            <w:tcW w:w="803" w:type="pct"/>
          </w:tcPr>
          <w:p w14:paraId="7B629296" w14:textId="68EFFF29" w:rsidR="009D6B67" w:rsidRDefault="00EB0441">
            <w:pPr>
              <w:shd w:val="clear" w:color="auto" w:fill="FFFFFF" w:themeFill="background1"/>
              <w:spacing w:before="60" w:after="60" w:line="240" w:lineRule="auto"/>
              <w:rPr>
                <w:rFonts w:ascii="Cambria" w:hAnsi="Cambria" w:cstheme="minorBidi"/>
                <w:sz w:val="20"/>
                <w:szCs w:val="20"/>
                <w:lang w:val="et-EE"/>
              </w:rPr>
            </w:pPr>
            <w:ins w:id="1679" w:author="Kaisa Tähe - RAM" w:date="2025-07-21T09:24:00Z" w16du:dateUtc="2025-07-21T06:24:00Z">
              <w:r>
                <w:rPr>
                  <w:rFonts w:ascii="Cambria" w:hAnsi="Cambria"/>
                  <w:sz w:val="20"/>
                  <w:szCs w:val="20"/>
                  <w:lang w:val="et-EE"/>
                </w:rPr>
                <w:t>4 996 83</w:t>
              </w:r>
            </w:ins>
            <w:ins w:id="1680" w:author="Juhan Anupõld - RAM" w:date="2025-11-06T14:17:00Z" w16du:dateUtc="2025-11-06T12:17:00Z">
              <w:r w:rsidR="00E5470F">
                <w:rPr>
                  <w:rFonts w:ascii="Cambria" w:hAnsi="Cambria"/>
                  <w:sz w:val="20"/>
                  <w:szCs w:val="20"/>
                  <w:lang w:val="et-EE"/>
                </w:rPr>
                <w:t>7</w:t>
              </w:r>
            </w:ins>
            <w:del w:id="1681" w:author="Kaisa Tähe - RAM" w:date="2025-07-21T09:24:00Z" w16du:dateUtc="2025-07-21T06:24:00Z">
              <w:r w:rsidR="00EE5F1F" w:rsidDel="00EB0441">
                <w:rPr>
                  <w:rFonts w:ascii="Cambria" w:hAnsi="Cambria" w:cstheme="minorBidi"/>
                  <w:sz w:val="20"/>
                  <w:szCs w:val="20"/>
                  <w:lang w:val="et-EE"/>
                </w:rPr>
                <w:delText>5 000 000</w:delText>
              </w:r>
            </w:del>
          </w:p>
        </w:tc>
      </w:tr>
    </w:tbl>
    <w:p w14:paraId="4DF10272" w14:textId="3194CE06" w:rsidR="009D6B67" w:rsidRDefault="00EE5F1F">
      <w:pPr>
        <w:pStyle w:val="Pealdis"/>
        <w:keepNext/>
        <w:jc w:val="left"/>
        <w:rPr>
          <w:rFonts w:ascii="Cambria" w:hAnsi="Cambria" w:cstheme="minorHAnsi"/>
          <w:lang w:val="et-EE"/>
        </w:rPr>
      </w:pPr>
      <w:r>
        <w:rPr>
          <w:lang w:val="et-EE"/>
        </w:rPr>
        <w:t xml:space="preserve">Tabel </w:t>
      </w:r>
      <w:del w:id="1682" w:author="Kaisa Tähe - RAM" w:date="2025-10-13T15:45:00Z" w16du:dateUtc="2025-10-13T12:45:00Z">
        <w:r w:rsidDel="00E94282">
          <w:rPr>
            <w:lang w:val="et-EE"/>
          </w:rPr>
          <w:fldChar w:fldCharType="begin"/>
        </w:r>
        <w:r w:rsidDel="00E94282">
          <w:rPr>
            <w:lang w:val="et-EE"/>
          </w:rPr>
          <w:delInstrText xml:space="preserve"> SEQ Tabel \* ARABIC </w:delInstrText>
        </w:r>
        <w:r w:rsidDel="00E94282">
          <w:rPr>
            <w:lang w:val="et-EE"/>
          </w:rPr>
          <w:fldChar w:fldCharType="separate"/>
        </w:r>
        <w:r w:rsidDel="00E94282">
          <w:rPr>
            <w:lang w:val="et-EE"/>
          </w:rPr>
          <w:delText>141</w:delText>
        </w:r>
        <w:r w:rsidDel="00E94282">
          <w:rPr>
            <w:lang w:val="et-EE"/>
          </w:rPr>
          <w:fldChar w:fldCharType="end"/>
        </w:r>
      </w:del>
      <w:ins w:id="1683" w:author="Kaisa Tähe - RAM" w:date="2025-10-13T15:45:00Z" w16du:dateUtc="2025-10-13T12:45:00Z">
        <w:r w:rsidR="00E94282">
          <w:rPr>
            <w:lang w:val="et-EE"/>
          </w:rPr>
          <w:t>153</w:t>
        </w:r>
      </w:ins>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2EA4C670" w14:textId="77777777">
        <w:tc>
          <w:tcPr>
            <w:tcW w:w="775" w:type="pct"/>
          </w:tcPr>
          <w:p w14:paraId="31F7BC1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07F673D4"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14C6407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14A3F4C4"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0F1CD61"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0760FBB3"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2350B6DC" w14:textId="77777777">
        <w:tc>
          <w:tcPr>
            <w:tcW w:w="775" w:type="pct"/>
          </w:tcPr>
          <w:p w14:paraId="025D8A50"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7</w:t>
            </w:r>
          </w:p>
        </w:tc>
        <w:tc>
          <w:tcPr>
            <w:tcW w:w="422" w:type="pct"/>
          </w:tcPr>
          <w:p w14:paraId="598FC77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7BE35CF2"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5C719C69"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k</w:t>
            </w:r>
          </w:p>
        </w:tc>
        <w:tc>
          <w:tcPr>
            <w:tcW w:w="430" w:type="pct"/>
          </w:tcPr>
          <w:p w14:paraId="0D8A4296" w14:textId="20D65D25" w:rsidR="009D6B67" w:rsidRDefault="00141B56">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12</w:t>
            </w:r>
          </w:p>
        </w:tc>
        <w:tc>
          <w:tcPr>
            <w:tcW w:w="1012" w:type="pct"/>
          </w:tcPr>
          <w:p w14:paraId="0C293130" w14:textId="6F9E960E" w:rsidR="009D6B67" w:rsidRDefault="00EB0441">
            <w:pPr>
              <w:shd w:val="clear" w:color="auto" w:fill="FFFFFF" w:themeFill="background1"/>
              <w:spacing w:before="60" w:after="60" w:line="240" w:lineRule="auto"/>
              <w:rPr>
                <w:rFonts w:ascii="Cambria" w:hAnsi="Cambria" w:cstheme="minorBidi"/>
                <w:sz w:val="20"/>
                <w:szCs w:val="20"/>
                <w:lang w:val="et-EE"/>
              </w:rPr>
            </w:pPr>
            <w:ins w:id="1684" w:author="Kaisa Tähe - RAM" w:date="2025-07-21T09:24:00Z" w16du:dateUtc="2025-07-21T06:24:00Z">
              <w:r>
                <w:rPr>
                  <w:rFonts w:ascii="Cambria" w:hAnsi="Cambria"/>
                  <w:sz w:val="20"/>
                  <w:szCs w:val="20"/>
                  <w:lang w:val="et-EE"/>
                </w:rPr>
                <w:t>4 996 83</w:t>
              </w:r>
            </w:ins>
            <w:ins w:id="1685" w:author="Juhan Anupõld - RAM" w:date="2025-11-06T14:17:00Z" w16du:dateUtc="2025-11-06T12:17:00Z">
              <w:r w:rsidR="00E5470F">
                <w:rPr>
                  <w:rFonts w:ascii="Cambria" w:hAnsi="Cambria"/>
                  <w:sz w:val="20"/>
                  <w:szCs w:val="20"/>
                  <w:lang w:val="et-EE"/>
                </w:rPr>
                <w:t>7</w:t>
              </w:r>
            </w:ins>
            <w:del w:id="1686" w:author="Kaisa Tähe - RAM" w:date="2025-07-21T09:24:00Z" w16du:dateUtc="2025-07-21T06:24:00Z">
              <w:r w:rsidR="00EE5F1F" w:rsidDel="00EB0441">
                <w:rPr>
                  <w:rFonts w:ascii="Cambria" w:hAnsi="Cambria" w:cstheme="minorBidi"/>
                  <w:sz w:val="20"/>
                  <w:szCs w:val="20"/>
                  <w:lang w:val="et-EE"/>
                </w:rPr>
                <w:delText>5 000 000</w:delText>
              </w:r>
            </w:del>
          </w:p>
        </w:tc>
      </w:tr>
    </w:tbl>
    <w:p w14:paraId="6A83E724" w14:textId="24F1FF05" w:rsidR="009D6B67" w:rsidRDefault="00EE5F1F">
      <w:pPr>
        <w:pStyle w:val="Pealdis"/>
        <w:keepNext/>
        <w:jc w:val="left"/>
        <w:rPr>
          <w:rFonts w:ascii="Cambria" w:hAnsi="Cambria" w:cstheme="minorHAnsi"/>
          <w:lang w:val="et-EE"/>
        </w:rPr>
      </w:pPr>
      <w:r>
        <w:rPr>
          <w:lang w:val="et-EE"/>
        </w:rPr>
        <w:t xml:space="preserve">Tabel </w:t>
      </w:r>
      <w:del w:id="1687" w:author="Kaisa Tähe - RAM" w:date="2025-10-13T15:45:00Z" w16du:dateUtc="2025-10-13T12:45:00Z">
        <w:r w:rsidDel="00E94282">
          <w:rPr>
            <w:lang w:val="et-EE"/>
          </w:rPr>
          <w:fldChar w:fldCharType="begin"/>
        </w:r>
        <w:r w:rsidDel="00E94282">
          <w:rPr>
            <w:lang w:val="et-EE"/>
          </w:rPr>
          <w:delInstrText xml:space="preserve"> SEQ Tabel \* ARABIC </w:delInstrText>
        </w:r>
        <w:r w:rsidDel="00E94282">
          <w:rPr>
            <w:lang w:val="et-EE"/>
          </w:rPr>
          <w:fldChar w:fldCharType="separate"/>
        </w:r>
        <w:r w:rsidDel="00E94282">
          <w:rPr>
            <w:lang w:val="et-EE"/>
          </w:rPr>
          <w:delText>142</w:delText>
        </w:r>
        <w:r w:rsidDel="00E94282">
          <w:rPr>
            <w:lang w:val="et-EE"/>
          </w:rPr>
          <w:fldChar w:fldCharType="end"/>
        </w:r>
      </w:del>
      <w:ins w:id="1688" w:author="Kaisa Tähe - RAM" w:date="2025-10-13T15:45:00Z" w16du:dateUtc="2025-10-13T12:45:00Z">
        <w:r w:rsidR="00E94282">
          <w:rPr>
            <w:lang w:val="et-EE"/>
          </w:rPr>
          <w:t>154</w:t>
        </w:r>
      </w:ins>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3235573F" w14:textId="77777777">
        <w:tc>
          <w:tcPr>
            <w:tcW w:w="775" w:type="pct"/>
          </w:tcPr>
          <w:p w14:paraId="61474C62"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074A328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44823B1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5321C27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512E124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6F80908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36AF524C" w14:textId="77777777">
        <w:tc>
          <w:tcPr>
            <w:tcW w:w="775" w:type="pct"/>
          </w:tcPr>
          <w:p w14:paraId="4360DB6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7</w:t>
            </w:r>
          </w:p>
        </w:tc>
        <w:tc>
          <w:tcPr>
            <w:tcW w:w="422" w:type="pct"/>
          </w:tcPr>
          <w:p w14:paraId="75CD341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5C542900"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23B5CC54"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k</w:t>
            </w:r>
          </w:p>
        </w:tc>
        <w:tc>
          <w:tcPr>
            <w:tcW w:w="430" w:type="pct"/>
          </w:tcPr>
          <w:p w14:paraId="106C7880"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10</w:t>
            </w:r>
          </w:p>
        </w:tc>
        <w:tc>
          <w:tcPr>
            <w:tcW w:w="1012" w:type="pct"/>
          </w:tcPr>
          <w:p w14:paraId="2C579301" w14:textId="0383BBFE" w:rsidR="009D6B67" w:rsidRDefault="00EB0441">
            <w:pPr>
              <w:shd w:val="clear" w:color="auto" w:fill="FFFFFF" w:themeFill="background1"/>
              <w:spacing w:before="60" w:after="60" w:line="240" w:lineRule="auto"/>
              <w:rPr>
                <w:rFonts w:ascii="Cambria" w:hAnsi="Cambria" w:cstheme="minorBidi"/>
                <w:sz w:val="20"/>
                <w:szCs w:val="20"/>
                <w:lang w:val="et-EE"/>
              </w:rPr>
            </w:pPr>
            <w:ins w:id="1689" w:author="Kaisa Tähe - RAM" w:date="2025-07-21T09:24:00Z" w16du:dateUtc="2025-07-21T06:24:00Z">
              <w:r>
                <w:rPr>
                  <w:rFonts w:ascii="Cambria" w:hAnsi="Cambria"/>
                  <w:sz w:val="20"/>
                  <w:szCs w:val="20"/>
                  <w:lang w:val="et-EE"/>
                </w:rPr>
                <w:t>4 996 83</w:t>
              </w:r>
            </w:ins>
            <w:ins w:id="1690" w:author="Juhan Anupõld - RAM" w:date="2025-11-06T14:17:00Z" w16du:dateUtc="2025-11-06T12:17:00Z">
              <w:r w:rsidR="00E5470F">
                <w:rPr>
                  <w:rFonts w:ascii="Cambria" w:hAnsi="Cambria"/>
                  <w:sz w:val="20"/>
                  <w:szCs w:val="20"/>
                  <w:lang w:val="et-EE"/>
                </w:rPr>
                <w:t>7</w:t>
              </w:r>
            </w:ins>
            <w:del w:id="1691" w:author="Kaisa Tähe - RAM" w:date="2025-07-21T09:24:00Z" w16du:dateUtc="2025-07-21T06:24:00Z">
              <w:r w:rsidR="00EE5F1F" w:rsidDel="00EB0441">
                <w:rPr>
                  <w:rFonts w:ascii="Cambria" w:hAnsi="Cambria" w:cstheme="minorBidi"/>
                  <w:sz w:val="20"/>
                  <w:szCs w:val="20"/>
                  <w:lang w:val="et-EE"/>
                </w:rPr>
                <w:delText>5 000 000</w:delText>
              </w:r>
            </w:del>
          </w:p>
        </w:tc>
      </w:tr>
    </w:tbl>
    <w:p w14:paraId="7EF50BA4" w14:textId="348FE94E" w:rsidR="009D6B67" w:rsidRDefault="00EE5F1F">
      <w:pPr>
        <w:pStyle w:val="Pealdis"/>
        <w:keepNext/>
        <w:jc w:val="left"/>
        <w:rPr>
          <w:rFonts w:ascii="Cambria" w:hAnsi="Cambria" w:cstheme="minorHAnsi"/>
          <w:lang w:val="et-EE"/>
        </w:rPr>
      </w:pPr>
      <w:r>
        <w:rPr>
          <w:lang w:val="et-EE"/>
        </w:rPr>
        <w:t xml:space="preserve">Tabel </w:t>
      </w:r>
      <w:del w:id="1692" w:author="Kaisa Tähe - RAM" w:date="2025-10-13T15:45:00Z" w16du:dateUtc="2025-10-13T12:45:00Z">
        <w:r w:rsidDel="00E94282">
          <w:rPr>
            <w:lang w:val="et-EE"/>
          </w:rPr>
          <w:fldChar w:fldCharType="begin"/>
        </w:r>
        <w:r w:rsidDel="00E94282">
          <w:rPr>
            <w:lang w:val="et-EE"/>
          </w:rPr>
          <w:delInstrText xml:space="preserve"> SEQ Tabel \* ARABIC </w:delInstrText>
        </w:r>
        <w:r w:rsidDel="00E94282">
          <w:rPr>
            <w:lang w:val="et-EE"/>
          </w:rPr>
          <w:fldChar w:fldCharType="separate"/>
        </w:r>
        <w:r w:rsidDel="00E94282">
          <w:rPr>
            <w:lang w:val="et-EE"/>
          </w:rPr>
          <w:delText>143</w:delText>
        </w:r>
        <w:r w:rsidDel="00E94282">
          <w:rPr>
            <w:lang w:val="et-EE"/>
          </w:rPr>
          <w:fldChar w:fldCharType="end"/>
        </w:r>
      </w:del>
      <w:ins w:id="1693" w:author="Kaisa Tähe - RAM" w:date="2025-10-13T15:45:00Z" w16du:dateUtc="2025-10-13T12:45:00Z">
        <w:r w:rsidR="00E94282">
          <w:rPr>
            <w:lang w:val="et-EE"/>
          </w:rPr>
          <w:t>155</w:t>
        </w:r>
      </w:ins>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0570A3C" w14:textId="77777777">
        <w:tc>
          <w:tcPr>
            <w:tcW w:w="775" w:type="pct"/>
          </w:tcPr>
          <w:p w14:paraId="19CC913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57EB7731"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F4883F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1BFA990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7CD91B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245BC9BC"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26144F04" w14:textId="77777777">
        <w:tc>
          <w:tcPr>
            <w:tcW w:w="775" w:type="pct"/>
          </w:tcPr>
          <w:p w14:paraId="563090F0"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7</w:t>
            </w:r>
          </w:p>
        </w:tc>
        <w:tc>
          <w:tcPr>
            <w:tcW w:w="422" w:type="pct"/>
          </w:tcPr>
          <w:p w14:paraId="20352BD2"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32DEC898"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27C236A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k</w:t>
            </w:r>
          </w:p>
        </w:tc>
        <w:tc>
          <w:tcPr>
            <w:tcW w:w="430" w:type="pct"/>
          </w:tcPr>
          <w:p w14:paraId="60B675EF"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02</w:t>
            </w:r>
          </w:p>
        </w:tc>
        <w:tc>
          <w:tcPr>
            <w:tcW w:w="1012" w:type="pct"/>
          </w:tcPr>
          <w:p w14:paraId="52D73B8C" w14:textId="7347375C" w:rsidR="009D6B67" w:rsidRDefault="00EB0441">
            <w:pPr>
              <w:shd w:val="clear" w:color="auto" w:fill="FFFFFF" w:themeFill="background1"/>
              <w:spacing w:before="60" w:after="60" w:line="240" w:lineRule="auto"/>
              <w:rPr>
                <w:rFonts w:ascii="Cambria" w:hAnsi="Cambria" w:cstheme="minorBidi"/>
                <w:sz w:val="20"/>
                <w:szCs w:val="20"/>
                <w:lang w:val="et-EE"/>
              </w:rPr>
            </w:pPr>
            <w:ins w:id="1694" w:author="Kaisa Tähe - RAM" w:date="2025-07-21T09:24:00Z" w16du:dateUtc="2025-07-21T06:24:00Z">
              <w:r>
                <w:rPr>
                  <w:rFonts w:ascii="Cambria" w:hAnsi="Cambria"/>
                  <w:sz w:val="20"/>
                  <w:szCs w:val="20"/>
                  <w:lang w:val="et-EE"/>
                </w:rPr>
                <w:t>4 996 83</w:t>
              </w:r>
            </w:ins>
            <w:ins w:id="1695" w:author="Juhan Anupõld - RAM" w:date="2025-11-06T14:17:00Z" w16du:dateUtc="2025-11-06T12:17:00Z">
              <w:r w:rsidR="00E5470F">
                <w:rPr>
                  <w:rFonts w:ascii="Cambria" w:hAnsi="Cambria"/>
                  <w:sz w:val="20"/>
                  <w:szCs w:val="20"/>
                  <w:lang w:val="et-EE"/>
                </w:rPr>
                <w:t>7</w:t>
              </w:r>
            </w:ins>
            <w:del w:id="1696" w:author="Kaisa Tähe - RAM" w:date="2025-07-21T09:24:00Z" w16du:dateUtc="2025-07-21T06:24:00Z">
              <w:r w:rsidR="00EE5F1F" w:rsidDel="00EB0441">
                <w:rPr>
                  <w:rFonts w:ascii="Cambria" w:hAnsi="Cambria" w:cstheme="minorBidi"/>
                  <w:sz w:val="20"/>
                  <w:szCs w:val="20"/>
                  <w:lang w:val="et-EE"/>
                </w:rPr>
                <w:delText>5 000 000</w:delText>
              </w:r>
            </w:del>
          </w:p>
        </w:tc>
      </w:tr>
    </w:tbl>
    <w:p w14:paraId="7428082B" w14:textId="77777777" w:rsidR="009D6B67" w:rsidRDefault="009D6B67">
      <w:pPr>
        <w:pStyle w:val="Loendilik"/>
        <w:spacing w:after="120" w:line="240" w:lineRule="auto"/>
        <w:ind w:left="0"/>
        <w:contextualSpacing w:val="0"/>
        <w:jc w:val="both"/>
        <w:rPr>
          <w:lang w:val="et-EE"/>
        </w:rPr>
      </w:pPr>
    </w:p>
    <w:p w14:paraId="3ECE50E8" w14:textId="77777777" w:rsidR="009D6B67" w:rsidRDefault="00EE5F1F">
      <w:pPr>
        <w:pStyle w:val="Pealkiri3"/>
        <w:numPr>
          <w:ilvl w:val="2"/>
          <w:numId w:val="82"/>
        </w:numPr>
        <w:rPr>
          <w:rFonts w:cstheme="minorBidi"/>
          <w:lang w:val="et-EE"/>
        </w:rPr>
      </w:pPr>
      <w:bookmarkStart w:id="1697" w:name="_Toc210486482"/>
      <w:r>
        <w:rPr>
          <w:lang w:val="et-EE"/>
        </w:rPr>
        <w:t>Prioriteet: Materiaalse</w:t>
      </w:r>
      <w:r>
        <w:rPr>
          <w:rFonts w:cstheme="minorBidi"/>
          <w:lang w:val="et-EE"/>
        </w:rPr>
        <w:t xml:space="preserve"> puuduse vähendamine</w:t>
      </w:r>
      <w:bookmarkEnd w:id="1697"/>
    </w:p>
    <w:tbl>
      <w:tblPr>
        <w:tblW w:w="977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76"/>
      </w:tblGrid>
      <w:tr w:rsidR="009D6B67" w14:paraId="5EDBA18D" w14:textId="77777777">
        <w:tc>
          <w:tcPr>
            <w:tcW w:w="9776" w:type="dxa"/>
          </w:tcPr>
          <w:p w14:paraId="0C02B4B8"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440B6C0D" w14:textId="77777777">
        <w:trPr>
          <w:trHeight w:val="300"/>
        </w:trPr>
        <w:tc>
          <w:tcPr>
            <w:tcW w:w="9776" w:type="dxa"/>
          </w:tcPr>
          <w:p w14:paraId="2AD18C98"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0EEEEB79" w14:textId="77777777">
        <w:tc>
          <w:tcPr>
            <w:tcW w:w="9776" w:type="dxa"/>
          </w:tcPr>
          <w:p w14:paraId="053CF77B"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7DC7782E" w14:textId="77777777">
        <w:tc>
          <w:tcPr>
            <w:tcW w:w="9776" w:type="dxa"/>
          </w:tcPr>
          <w:p w14:paraId="7ECC46DD"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6FF30BB9" w14:textId="77777777">
        <w:tc>
          <w:tcPr>
            <w:tcW w:w="9776" w:type="dxa"/>
          </w:tcPr>
          <w:p w14:paraId="685A6C21"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ERFi ja Ühtekuuluvusfondi määruse artikli 3 lõike 1 punkti b alapunktis viii sätestatud linnalise liikumiskeskkonna erieesmärki</w:t>
            </w:r>
          </w:p>
        </w:tc>
      </w:tr>
      <w:tr w:rsidR="009D6B67" w14:paraId="09E6B8CB" w14:textId="77777777">
        <w:tc>
          <w:tcPr>
            <w:tcW w:w="9776" w:type="dxa"/>
          </w:tcPr>
          <w:p w14:paraId="5A159AF6"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ERFi ja Ühtekuuluvusfondi määruse artikli 3 lõike 1 punkti b alapunktis v sätestatud digitaalse ühenduvuse erieesmärki</w:t>
            </w:r>
          </w:p>
        </w:tc>
      </w:tr>
    </w:tbl>
    <w:p w14:paraId="734C0D06" w14:textId="77777777" w:rsidR="009D6B67" w:rsidRDefault="009D6B67">
      <w:pPr>
        <w:spacing w:before="0" w:after="100" w:afterAutospacing="1" w:line="240" w:lineRule="auto"/>
        <w:rPr>
          <w:rFonts w:ascii="Cambria" w:eastAsia="Times New Roman" w:hAnsi="Cambria" w:cstheme="minorHAnsi"/>
          <w:b/>
          <w:bCs/>
          <w:lang w:val="et-EE"/>
        </w:rPr>
      </w:pPr>
    </w:p>
    <w:p w14:paraId="479C91BF" w14:textId="77777777" w:rsidR="009D6B67" w:rsidRDefault="00EE5F1F">
      <w:pPr>
        <w:pStyle w:val="Pealkiri4"/>
        <w:keepLines/>
        <w:numPr>
          <w:ilvl w:val="3"/>
          <w:numId w:val="82"/>
        </w:numPr>
        <w:tabs>
          <w:tab w:val="clear" w:pos="850"/>
        </w:tabs>
        <w:spacing w:before="0" w:after="240"/>
        <w:ind w:left="1077" w:hanging="1077"/>
        <w:rPr>
          <w:rFonts w:asciiTheme="minorHAnsi" w:eastAsiaTheme="minorEastAsia" w:hAnsiTheme="minorHAnsi" w:cstheme="minorBidi"/>
          <w:bCs/>
          <w:szCs w:val="24"/>
          <w:lang w:val="et-EE"/>
        </w:rPr>
      </w:pPr>
      <w:bookmarkStart w:id="1698" w:name="_Toc210486483"/>
      <w:r>
        <w:rPr>
          <w:rFonts w:cstheme="minorBidi"/>
          <w:lang w:val="et-EE"/>
        </w:rPr>
        <w:lastRenderedPageBreak/>
        <w:t>Erieesmärk: (m)</w:t>
      </w:r>
      <w:r>
        <w:rPr>
          <w:rFonts w:cstheme="minorBidi"/>
          <w:bCs/>
          <w:szCs w:val="24"/>
          <w:lang w:val="et-EE"/>
        </w:rPr>
        <w:t xml:space="preserve"> vähendada materiaalset puudust, andes toidu- ja/või esmast materiaalset abi enim puudust kannatavatele isikutele, sealhulgas lastele, ning võtta kaasnevaid meetmeid, mis toetavad nende isikute sotsiaalset kaasamist</w:t>
      </w:r>
      <w:bookmarkEnd w:id="1698"/>
    </w:p>
    <w:p w14:paraId="5C901BE2" w14:textId="77777777" w:rsidR="009D6B67" w:rsidRDefault="00EE5F1F">
      <w:pPr>
        <w:pStyle w:val="Pealkiri5"/>
        <w:keepNext/>
        <w:numPr>
          <w:ilvl w:val="4"/>
          <w:numId w:val="82"/>
        </w:numPr>
        <w:shd w:val="clear" w:color="auto" w:fill="FFFFFF" w:themeFill="background1"/>
        <w:ind w:left="1077" w:hanging="1077"/>
        <w:rPr>
          <w:rFonts w:cstheme="minorHAnsi"/>
          <w:lang w:val="et-EE"/>
        </w:rPr>
      </w:pPr>
      <w:r>
        <w:rPr>
          <w:rFonts w:cstheme="minorHAnsi"/>
          <w:lang w:val="et-EE"/>
        </w:rPr>
        <w:t>Fondide sekkumine</w:t>
      </w:r>
    </w:p>
    <w:p w14:paraId="1F8AA297" w14:textId="77777777" w:rsidR="009D6B67" w:rsidRDefault="00EE5F1F">
      <w:pPr>
        <w:pStyle w:val="Text1"/>
        <w:keepNext/>
        <w:ind w:left="0"/>
        <w:rPr>
          <w:rFonts w:ascii="Cambria" w:hAnsi="Cambria" w:cstheme="minorHAnsi"/>
          <w:i/>
          <w:lang w:val="et-EE"/>
        </w:rPr>
      </w:pPr>
      <w:r>
        <w:rPr>
          <w:rFonts w:ascii="Cambria" w:hAnsi="Cambria" w:cstheme="minorHAnsi"/>
          <w:b/>
          <w:lang w:val="et-EE"/>
        </w:rPr>
        <w:t>Toetuse liigid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0CFE2D33" w14:textId="77777777">
        <w:tc>
          <w:tcPr>
            <w:tcW w:w="9628" w:type="dxa"/>
          </w:tcPr>
          <w:p w14:paraId="248C4D81"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Vaesus püsib Eestis üldiselt ühtlasel tasemel ja on väikeses languses, samas on teatud sihtrühmade (töötud, vanemaealised, üksikvanemad) vaesus ja vaesuse risk suur. Abi toimetulekuks on vaja nii lühiajalisemalt ootamatute raskuste tõttu kui ka pikemaajaliselt.</w:t>
            </w:r>
          </w:p>
          <w:p w14:paraId="35860EC1"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Seetõttu kasutatakse rahalisi vahendeid sihtrühmale toidu ja esmase materiaalse abi andmiseks ning kaasnevate meetmete pakkumiseks. </w:t>
            </w:r>
          </w:p>
          <w:p w14:paraId="72F0C120"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Selle eesmärgi saavutamiseks on kavandatud järgmised tegevused:  </w:t>
            </w:r>
          </w:p>
          <w:p w14:paraId="192DDF9D"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1)</w:t>
            </w:r>
            <w:r>
              <w:rPr>
                <w:rFonts w:asciiTheme="majorHAnsi" w:hAnsiTheme="majorHAnsi"/>
                <w:sz w:val="20"/>
                <w:szCs w:val="20"/>
                <w:lang w:val="et-EE"/>
              </w:rPr>
              <w:tab/>
              <w:t xml:space="preserve">toidu ja esmase materiaalse abi kättesaadavaks tegemine abivajavale sihtrühmale;  </w:t>
            </w:r>
          </w:p>
          <w:p w14:paraId="0FE84E99"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2)</w:t>
            </w:r>
            <w:r>
              <w:rPr>
                <w:rFonts w:asciiTheme="majorHAnsi" w:hAnsiTheme="majorHAnsi"/>
                <w:sz w:val="20"/>
                <w:szCs w:val="20"/>
                <w:lang w:val="et-EE"/>
              </w:rPr>
              <w:tab/>
              <w:t xml:space="preserve">toiduannetuste kogumine ja jaotamine, mis vähendab ka toidu raiskamist; </w:t>
            </w:r>
          </w:p>
          <w:p w14:paraId="5E1BFEC6"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3)</w:t>
            </w:r>
            <w:r>
              <w:rPr>
                <w:rFonts w:asciiTheme="majorHAnsi" w:hAnsiTheme="majorHAnsi"/>
                <w:sz w:val="20"/>
                <w:szCs w:val="20"/>
                <w:lang w:val="et-EE"/>
              </w:rPr>
              <w:tab/>
              <w:t xml:space="preserve">kaasnevate meetmete pakkumine. </w:t>
            </w:r>
          </w:p>
          <w:p w14:paraId="7309DECC"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Esimeses punktis osutatud tegevus hõlmab toidu ja/või esmase materiaalse abi ostmist keskselt toetuse saaja poolt ja jaotamist kohalikul tasandil või sihtrühmale voucherite pakkumist, mis võimaldab neil otse osta/saada esmast toiduabi ja materiaalset abi. Voucherite puhul leiab toetuse saaja hankega partneri(d) (kauplused) ja vouchereid jagavad määratud sihtrühmale kohalikud omavalitsused või muud toetuse saaja poolt määratud partnerid. Voucherite kasutuselevõtt suurendab ka kliimaeesmärkidega seotud ja keskkonna-alaste-aspektidega arvestamist. Toiduabi korraldus voucherite kaudu soodustab üleminekut ringmajandusele (aitab vähendada pakendeid jne) ning aitab kaasa kliimamuutustega kohanemisele.</w:t>
            </w:r>
          </w:p>
          <w:p w14:paraId="5CB53563"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Teise tegevuse puhul leiab toetuse saaja toiduannetusi koguva(d) ja jagava(d) partneri(d) hankega.  </w:t>
            </w:r>
          </w:p>
          <w:p w14:paraId="2ECE0BC8"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Partner(id) teeb järgmiseid tegevusi:</w:t>
            </w:r>
          </w:p>
          <w:p w14:paraId="31A6B1F4"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o</w:t>
            </w:r>
            <w:r>
              <w:rPr>
                <w:rFonts w:asciiTheme="majorHAnsi" w:hAnsiTheme="majorHAnsi"/>
                <w:sz w:val="20"/>
                <w:szCs w:val="20"/>
                <w:lang w:val="et-EE"/>
              </w:rPr>
              <w:tab/>
              <w:t>kogub üle-eestiliselt annetatavat toitu (kauplustelt, talunikelt jt annetajatelt);</w:t>
            </w:r>
          </w:p>
          <w:p w14:paraId="63059D41"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o</w:t>
            </w:r>
            <w:r>
              <w:rPr>
                <w:rFonts w:asciiTheme="majorHAnsi" w:hAnsiTheme="majorHAnsi"/>
                <w:sz w:val="20"/>
                <w:szCs w:val="20"/>
                <w:lang w:val="et-EE"/>
              </w:rPr>
              <w:tab/>
              <w:t xml:space="preserve">korraldab toiduabi jõudmise (regionaalsete) ladustamiskohtadeni; </w:t>
            </w:r>
          </w:p>
          <w:p w14:paraId="696EA89E"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o</w:t>
            </w:r>
            <w:r>
              <w:rPr>
                <w:rFonts w:asciiTheme="majorHAnsi" w:hAnsiTheme="majorHAnsi"/>
                <w:sz w:val="20"/>
                <w:szCs w:val="20"/>
                <w:lang w:val="et-EE"/>
              </w:rPr>
              <w:tab/>
              <w:t>ladustab ja jagab toitu (ise või muu partneri abil) üldjuhul oma või nende poolt selleks otstarbeks renditud nõuetele vastavates ruumides;</w:t>
            </w:r>
          </w:p>
          <w:p w14:paraId="5547A5B7"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o</w:t>
            </w:r>
            <w:r>
              <w:rPr>
                <w:rFonts w:asciiTheme="majorHAnsi" w:hAnsiTheme="majorHAnsi"/>
                <w:sz w:val="20"/>
                <w:szCs w:val="20"/>
                <w:lang w:val="et-EE"/>
              </w:rPr>
              <w:tab/>
              <w:t>tagab, et abi jõuab sihtrühmani ka juhul, kui sihtrühma kuuluval inimesel puudub võimalus toidupakile ise järgi tulla (transpordi puudumise, füüsilise puude vms tõttu), et tagada sealjuures inimese võimalus osaleda kaasnevates meetmetes;</w:t>
            </w:r>
          </w:p>
          <w:p w14:paraId="38AD4209"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o</w:t>
            </w:r>
            <w:r>
              <w:rPr>
                <w:rFonts w:asciiTheme="majorHAnsi" w:hAnsiTheme="majorHAnsi"/>
                <w:sz w:val="20"/>
                <w:szCs w:val="20"/>
                <w:lang w:val="et-EE"/>
              </w:rPr>
              <w:tab/>
              <w:t>tagab sellise abi jagamise vähemalt kaks korda aastas.</w:t>
            </w:r>
          </w:p>
          <w:p w14:paraId="69CB23F7" w14:textId="77777777" w:rsidR="009D6B67" w:rsidRDefault="009D6B67">
            <w:pPr>
              <w:pStyle w:val="Loendilik"/>
              <w:spacing w:line="240" w:lineRule="auto"/>
              <w:jc w:val="both"/>
              <w:rPr>
                <w:rFonts w:asciiTheme="majorHAnsi" w:hAnsiTheme="majorHAnsi"/>
                <w:sz w:val="20"/>
                <w:szCs w:val="20"/>
                <w:lang w:val="et-EE"/>
              </w:rPr>
            </w:pPr>
          </w:p>
          <w:p w14:paraId="312FAC9F" w14:textId="77777777" w:rsidR="009D6B67" w:rsidRDefault="00EE5F1F">
            <w:pPr>
              <w:pStyle w:val="Loendilik"/>
              <w:spacing w:after="120" w:line="240" w:lineRule="auto"/>
              <w:ind w:left="0"/>
              <w:contextualSpacing w:val="0"/>
              <w:jc w:val="both"/>
              <w:rPr>
                <w:rFonts w:ascii="Cambria" w:hAnsi="Cambria" w:cstheme="minorHAnsi"/>
                <w:i/>
                <w:lang w:val="et-EE"/>
              </w:rPr>
            </w:pPr>
            <w:r>
              <w:rPr>
                <w:rFonts w:asciiTheme="majorHAnsi" w:hAnsiTheme="majorHAnsi"/>
                <w:sz w:val="20"/>
                <w:szCs w:val="20"/>
                <w:lang w:val="et-EE"/>
              </w:rPr>
              <w:t>Mõlemat tegevust täiendab kaasnevate meetmete pakkumine, mille eesmärk on leevendada enim puudustkannatavate isikute sotsiaalset tõrjutust ja toetada toimetulekut.</w:t>
            </w:r>
          </w:p>
        </w:tc>
      </w:tr>
    </w:tbl>
    <w:p w14:paraId="0E18C46A" w14:textId="77777777" w:rsidR="009D6B67" w:rsidRDefault="00EE5F1F">
      <w:pPr>
        <w:pStyle w:val="Text1"/>
        <w:ind w:left="0"/>
        <w:rPr>
          <w:rFonts w:ascii="Cambria" w:hAnsi="Cambria" w:cstheme="minorHAnsi"/>
          <w:i/>
          <w:lang w:val="et-EE"/>
        </w:rPr>
      </w:pPr>
      <w:r>
        <w:rPr>
          <w:rFonts w:ascii="Cambria" w:eastAsia="Times New Roman" w:hAnsi="Cambria" w:cstheme="minorHAnsi"/>
          <w:b/>
          <w:bCs/>
          <w:lang w:val="et-EE"/>
        </w:rPr>
        <w:t>Peamised sihtrühmad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5D86D594" w14:textId="77777777">
        <w:tc>
          <w:tcPr>
            <w:tcW w:w="9628" w:type="dxa"/>
          </w:tcPr>
          <w:p w14:paraId="6733C38A"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Sihtgrupp on objektiivsete kriteeriumite alusel määratud enim puudust kannatavad isikud – peamiselt absoluutses vaesuses elavad inimesed, kodutud ja vaesuse ohus olevad inimesed. </w:t>
            </w:r>
          </w:p>
          <w:p w14:paraId="47E16557"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Täpsemad sihtrühma kriteeriumid määrab ja kinnitab Sotsiaalministeerium toetuse andmise tingimustes. Ühtsete kriteeriumide määratlemiseks tehakse koostööd KOV-dega (valla- ja linnavalitsused omavad parimat ülevaadet abi vajavatest isikutest), erinevate riigiasutuste (sh asjakohaste ministeeriumide) ning kolmanda sektori vastava valdkonna organisatsioonidega, võttes arvesse perioodi 2014-2020 toiduabi jagamise kogemusi, koostatud analüüse ja kehtivat seadusandlust. Kindlasti on abi saama õigustatud toimetulekutoetuse saajad. Toimetulekutoetuse arvestamise aluseks on üksi elava inimese või perekonna kõigi liikmete eelmise kuu netosissetulek, jooksval kuul tasumisele kuuluvad eluasemekulud ning toimetulekupiir. 2022. aasta 1. juunist on toimetulekupiir üksi elavale inimesele või perekonna esimesele liikmele 200 eurot kuus. Iga alaealise liikme toimetulekupiir on 240 eurot kuus. Perekonna teise ja iga järgmise täisealise liikme toimetulekupiir on 160 eurot kuus.  Seega on toimetulekupiir absoluutse vaesuse piiri lähedal, mille puhul on õigustatud nii toiduabi ja esmase materiaalse abi, kui ka kaasnevate meetmete pakkumine. </w:t>
            </w:r>
          </w:p>
          <w:p w14:paraId="2CF99D23"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lastRenderedPageBreak/>
              <w:t>Enim puudust kannatavate isikute kriteeriumide määratlemine toimub järgnevalt:</w:t>
            </w:r>
          </w:p>
          <w:p w14:paraId="7F0E1C15"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w:t>
            </w:r>
            <w:r>
              <w:rPr>
                <w:rFonts w:asciiTheme="majorHAnsi" w:hAnsiTheme="majorHAnsi"/>
                <w:sz w:val="20"/>
                <w:szCs w:val="20"/>
                <w:lang w:val="et-EE"/>
              </w:rPr>
              <w:tab/>
              <w:t>võttes aluseks koostatud analüüsid, kehtiva seadusandluse ning varasema perioodi kogemuse, esitab Sotsiaalministeerium ettepaneku enim puudust kannatavate isikute kriteeriumite määratluse kohta toetuse andmise tingimustes;</w:t>
            </w:r>
          </w:p>
          <w:p w14:paraId="5B583FB2"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w:t>
            </w:r>
            <w:r>
              <w:rPr>
                <w:rFonts w:asciiTheme="majorHAnsi" w:hAnsiTheme="majorHAnsi"/>
                <w:sz w:val="20"/>
                <w:szCs w:val="20"/>
                <w:lang w:val="et-EE"/>
              </w:rPr>
              <w:tab/>
              <w:t>enim puudust kannatavate isikute määratlemise kriteeriumid kooskõlastatakse asjakohaste ministeeriumide, KOV-ide ning kolmanda sektori vastavate organisatsioonidega;</w:t>
            </w:r>
          </w:p>
          <w:p w14:paraId="6390896C"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w:t>
            </w:r>
            <w:r>
              <w:rPr>
                <w:rFonts w:asciiTheme="majorHAnsi" w:hAnsiTheme="majorHAnsi"/>
                <w:sz w:val="20"/>
                <w:szCs w:val="20"/>
                <w:lang w:val="et-EE"/>
              </w:rPr>
              <w:tab/>
              <w:t>kokkulepitavad kriteeriumid enim puudust kannatavate isikute määratlemiseks kinnitab Sotsiaalministeerium.</w:t>
            </w:r>
          </w:p>
          <w:p w14:paraId="3AF4D471" w14:textId="77777777" w:rsidR="009D6B67" w:rsidRDefault="009D6B67">
            <w:pPr>
              <w:pStyle w:val="Loendilik"/>
              <w:spacing w:line="240" w:lineRule="auto"/>
              <w:jc w:val="both"/>
              <w:rPr>
                <w:rFonts w:ascii="Cambria" w:eastAsia="Times New Roman" w:hAnsi="Cambria" w:cstheme="minorHAnsi"/>
                <w:b/>
                <w:bCs/>
                <w:i/>
                <w:lang w:val="et-EE"/>
              </w:rPr>
            </w:pPr>
          </w:p>
        </w:tc>
      </w:tr>
    </w:tbl>
    <w:p w14:paraId="18BC8980" w14:textId="77777777" w:rsidR="009D6B67" w:rsidRDefault="00EE5F1F">
      <w:pPr>
        <w:pStyle w:val="Text1"/>
        <w:keepNext/>
        <w:ind w:left="0"/>
        <w:rPr>
          <w:rFonts w:ascii="Cambria" w:eastAsia="Times New Roman" w:hAnsi="Cambria" w:cstheme="minorHAnsi"/>
          <w:b/>
          <w:bCs/>
          <w:lang w:val="et-EE"/>
        </w:rPr>
      </w:pPr>
      <w:r>
        <w:rPr>
          <w:rFonts w:ascii="Cambria" w:eastAsia="Times New Roman" w:hAnsi="Cambria" w:cstheme="minorHAnsi"/>
          <w:b/>
          <w:bCs/>
          <w:lang w:val="et-EE"/>
        </w:rPr>
        <w:lastRenderedPageBreak/>
        <w:t>Riiklike või piirkondlike toetuskavade kirjeldus</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3C515C6E" w14:textId="77777777">
        <w:tc>
          <w:tcPr>
            <w:tcW w:w="9628" w:type="dxa"/>
          </w:tcPr>
          <w:p w14:paraId="13F3BB36"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Sekkumise eesmärk on suurendada sotsiaalset kaasatust ja aidata kaasa vaesuse, sealhulgas laste vaesuse vähendamisele Eestis. Täpsemalt pakutakse enim puudustkannatavatele isikutele toitu ja esmast materiaalset abi ning pakutakse sotsiaalse kaasamise meetmeid. </w:t>
            </w:r>
          </w:p>
          <w:p w14:paraId="0861B394"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Toidu jagamine võimaldab luua paremat kontakti abivajava isikuga ja seeläbi kaasata ta muudesse teenustesse ja/või tugiteenustesse, näiteks tööturuteenustesse, sotsiaalhoolekandeteenustesse, haridusele ja koolitusele juurdepääsule, mis pikemas perspektiivis võiks aidata parandada isiku sotsiaal-majanduslikku olukorda ja vähendada abivajadust. </w:t>
            </w:r>
          </w:p>
          <w:p w14:paraId="2732E7A5"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Sihtgrupis olev inimene suunatakse temale asjakohaste kaasnevate meetmeteni, mida rahastatakse riigi või KOV eelarvest, teatud juhtudel ka ESFist. Rakendamise eelduseks on koostöö KOVidega, kellel on parim ülevaade enim puudust kannatavatest isikutest oma piirkonnas, et tagada igale abisaajale juurdepääs KOV-poolsetele kaasnevatele meetmetele. Vastavalt sotsiaalhoolekande seadusele on sotsiaalnõustamine ja teiste sotsiaalteenuste pakkumine KOV-i ülesanne. Seega on olemas kogu riiki kattev struktuur nende meetmete pakkumiseks ning dubleerimine ei ole otstarbekas, seda enam, et enamus enim puudust kannatavatest isikutest tuvastatakse KOV-i poolt. Kodutute varjupaikades pakutakse täiendavaid suunatud teenuseid, nt resotsialiseerimisteenust. Lisaks sotsiaalnõustamisele ja teistele KOV teenustele suunatakse abisaajaid võimalusel sobivatesse ESF meetmetesse, parandamaks toimetulekut pikas perspektiivis.</w:t>
            </w:r>
          </w:p>
          <w:p w14:paraId="66ED653A"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Kaasnevad indikatiivsed KOV meetmed sihtgrupile (sotsiaalteenused) on sotsiaalnõustamine; rehabilitatsiooni-, lapsehoiu-, töötamise toetamise-, toetatud elamise-, hooldamine perekonnas-, eluasemeteenus, jms teenused (sh võlanõustamine).</w:t>
            </w:r>
          </w:p>
        </w:tc>
      </w:tr>
    </w:tbl>
    <w:p w14:paraId="1853B331" w14:textId="77777777" w:rsidR="009D6B67" w:rsidRDefault="00EE5F1F">
      <w:pPr>
        <w:rPr>
          <w:rFonts w:ascii="Cambria" w:hAnsi="Cambria" w:cstheme="minorHAnsi"/>
          <w:i/>
          <w:lang w:val="et-EE"/>
        </w:rPr>
      </w:pPr>
      <w:r>
        <w:rPr>
          <w:rFonts w:ascii="Cambria" w:eastAsia="Times New Roman" w:hAnsi="Cambria" w:cstheme="minorHAnsi"/>
          <w:b/>
          <w:bCs/>
          <w:lang w:val="et-EE"/>
        </w:rPr>
        <w:t>Tegevuste valimise kriteeriumid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402F7E17" w14:textId="77777777">
        <w:tc>
          <w:tcPr>
            <w:tcW w:w="9628" w:type="dxa"/>
          </w:tcPr>
          <w:p w14:paraId="5E0E205D"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Rakendamise kavandamise lähtepunkt on jõuda võimalikult laia sihtrühmani, pöörates samal ajal tähelepanu toidu toiteväärtusele ja kvaliteedile ning toetusesaajate väärikusele. </w:t>
            </w:r>
            <w:r>
              <w:rPr>
                <w:rFonts w:ascii="Cambria" w:eastAsia="Calibri" w:hAnsi="Cambria" w:cstheme="minorHAnsi"/>
                <w:sz w:val="20"/>
                <w:szCs w:val="20"/>
                <w:lang w:val="et-EE"/>
              </w:rPr>
              <w:tab/>
            </w:r>
          </w:p>
          <w:p w14:paraId="5EFC6726"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Kõiki tegevusi viiakse ellu eelkõige kohalikul tasandil koostöös kohalike omavalitsuste ja mittetulundusühingute, kaupluste jm partneritega, partnerid on kaasatud ka tegevuste välja töötamisel. Vastastikune õppimine, kohalike koostöövõrgustike loomine ja sotsiaalse vastutuse edendamine toiduainesektoris aitab kaasa sekkumise tõhususele. Toetuse saaja teeb regulaarselt koostööd maakondade ja kohalike omavalitsuste sotsiaalosakondadega arutamaks kitsaskohti ja jagamaks parimaid praktikaid. Korraldatakse arenguseminare toidupankade ja kohalike omavalitsuste esindajatega, kus jagatakse edulugusid toidupäästmisel ja annetajate kaasamisel. KOVide ja lokaalsete toidupanga filiaalide koostöö aitab muutuvas süsteemis teenindada abivajajaid ning tagada nende väärikus ja võimalikult lihtne toidu kättesaamine. </w:t>
            </w:r>
          </w:p>
          <w:p w14:paraId="140E1511"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Kõikidele abisaajatele jagatakse retseptiraamatuid, kus on soovitused toiduraiskamise vältimiseks ja muud olulised toitu puudutavad soovitused.</w:t>
            </w:r>
          </w:p>
          <w:p w14:paraId="7B4AF51B"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Täpsed rakendusskeemid igale tegevusele kinnitatakse Sotsiaalministeeriumi koostatud toetuse andmise tingimustes. </w:t>
            </w:r>
          </w:p>
          <w:p w14:paraId="05A9F50A"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Kõikide sekkumise raames tehtavate investeeringute tegemisel lähtutakse ÜRO Puuetega inimeste õiguste konventsioonist, Euroopa Liidu Põhiõiguste Hartast ja Laste Õiguste konventsioonist ning teistest vastavatest strateegiatest. </w:t>
            </w:r>
          </w:p>
          <w:p w14:paraId="642A2738"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tc>
      </w:tr>
    </w:tbl>
    <w:p w14:paraId="7904FDA9" w14:textId="77777777" w:rsidR="009D6B67" w:rsidRDefault="00EE5F1F">
      <w:pPr>
        <w:pStyle w:val="Pealkiri5"/>
        <w:keepNext/>
        <w:shd w:val="clear" w:color="auto" w:fill="FFFFFF" w:themeFill="background1"/>
        <w:ind w:left="0" w:firstLine="0"/>
        <w:rPr>
          <w:rFonts w:cstheme="minorHAnsi"/>
          <w:lang w:val="et-EE"/>
        </w:rPr>
      </w:pPr>
      <w:r>
        <w:rPr>
          <w:rFonts w:cstheme="minorHAnsi"/>
          <w:lang w:val="et-EE"/>
        </w:rPr>
        <w:lastRenderedPageBreak/>
        <w:t>2.1.8.1.2. Näitajad</w:t>
      </w:r>
    </w:p>
    <w:p w14:paraId="4F843D45" w14:textId="7FD9A048" w:rsidR="009D6B67" w:rsidRDefault="00EE5F1F">
      <w:pPr>
        <w:pStyle w:val="Pealdis"/>
        <w:keepNext/>
        <w:jc w:val="left"/>
        <w:rPr>
          <w:rFonts w:ascii="Cambria" w:hAnsi="Cambria" w:cstheme="minorHAnsi"/>
          <w:b w:val="0"/>
          <w:iCs/>
          <w:lang w:val="et-EE"/>
        </w:rPr>
      </w:pPr>
      <w:r>
        <w:rPr>
          <w:lang w:val="et-EE"/>
        </w:rPr>
        <w:t xml:space="preserve">Tabel </w:t>
      </w:r>
      <w:del w:id="1699" w:author="Kaisa Tähe - RAM" w:date="2025-10-13T15:46:00Z" w16du:dateUtc="2025-10-13T12:46:00Z">
        <w:r w:rsidDel="001F325B">
          <w:rPr>
            <w:lang w:val="et-EE"/>
          </w:rPr>
          <w:fldChar w:fldCharType="begin"/>
        </w:r>
        <w:r w:rsidDel="001F325B">
          <w:rPr>
            <w:lang w:val="et-EE"/>
          </w:rPr>
          <w:delInstrText xml:space="preserve"> SEQ Tabel \* ARABIC </w:delInstrText>
        </w:r>
        <w:r w:rsidDel="001F325B">
          <w:rPr>
            <w:lang w:val="et-EE"/>
          </w:rPr>
          <w:fldChar w:fldCharType="separate"/>
        </w:r>
        <w:r w:rsidDel="001F325B">
          <w:rPr>
            <w:lang w:val="et-EE"/>
          </w:rPr>
          <w:delText>144</w:delText>
        </w:r>
        <w:r w:rsidDel="001F325B">
          <w:rPr>
            <w:lang w:val="et-EE"/>
          </w:rPr>
          <w:fldChar w:fldCharType="end"/>
        </w:r>
      </w:del>
      <w:ins w:id="1700" w:author="Kaisa Tähe - RAM" w:date="2025-10-13T15:46:00Z" w16du:dateUtc="2025-10-13T12:46:00Z">
        <w:r w:rsidR="001F325B">
          <w:rPr>
            <w:lang w:val="et-EE"/>
          </w:rPr>
          <w:t>156</w:t>
        </w:r>
      </w:ins>
      <w:r>
        <w:rPr>
          <w:lang w:val="et-EE"/>
        </w:rPr>
        <w:t xml:space="preserve">: </w:t>
      </w:r>
      <w:r>
        <w:rPr>
          <w:rFonts w:ascii="Cambria" w:hAnsi="Cambria" w:cstheme="minorHAnsi"/>
          <w:lang w:val="et-EE"/>
        </w:rPr>
        <w:t>Väljundnäitajad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122"/>
        <w:gridCol w:w="1468"/>
        <w:gridCol w:w="771"/>
        <w:gridCol w:w="1608"/>
        <w:gridCol w:w="714"/>
        <w:gridCol w:w="2636"/>
        <w:gridCol w:w="1309"/>
      </w:tblGrid>
      <w:tr w:rsidR="009D6B67" w14:paraId="00B83467" w14:textId="77777777">
        <w:tc>
          <w:tcPr>
            <w:tcW w:w="418" w:type="pct"/>
          </w:tcPr>
          <w:p w14:paraId="1F2F6A18"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Prioriteet</w:t>
            </w:r>
          </w:p>
        </w:tc>
        <w:tc>
          <w:tcPr>
            <w:tcW w:w="797" w:type="pct"/>
          </w:tcPr>
          <w:p w14:paraId="7905CF04"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Erieesmärk</w:t>
            </w:r>
          </w:p>
        </w:tc>
        <w:tc>
          <w:tcPr>
            <w:tcW w:w="435" w:type="pct"/>
          </w:tcPr>
          <w:p w14:paraId="6EE3C469"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Fond</w:t>
            </w:r>
          </w:p>
        </w:tc>
        <w:tc>
          <w:tcPr>
            <w:tcW w:w="870" w:type="pct"/>
          </w:tcPr>
          <w:p w14:paraId="32F2E901"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Piirkonna-kategooria</w:t>
            </w:r>
          </w:p>
        </w:tc>
        <w:tc>
          <w:tcPr>
            <w:tcW w:w="363" w:type="pct"/>
          </w:tcPr>
          <w:p w14:paraId="2BE1A4C1"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ID</w:t>
            </w:r>
          </w:p>
        </w:tc>
        <w:tc>
          <w:tcPr>
            <w:tcW w:w="1403" w:type="pct"/>
          </w:tcPr>
          <w:p w14:paraId="0A7A4E58"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Näitaja</w:t>
            </w:r>
          </w:p>
        </w:tc>
        <w:tc>
          <w:tcPr>
            <w:tcW w:w="714" w:type="pct"/>
          </w:tcPr>
          <w:p w14:paraId="111C2B5C"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Mõõtühik</w:t>
            </w:r>
          </w:p>
        </w:tc>
      </w:tr>
      <w:tr w:rsidR="009D6B67" w14:paraId="2A1EC485" w14:textId="77777777">
        <w:trPr>
          <w:trHeight w:val="555"/>
        </w:trPr>
        <w:tc>
          <w:tcPr>
            <w:tcW w:w="418" w:type="pct"/>
          </w:tcPr>
          <w:p w14:paraId="35BF0DF0"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8</w:t>
            </w:r>
          </w:p>
        </w:tc>
        <w:tc>
          <w:tcPr>
            <w:tcW w:w="797" w:type="pct"/>
          </w:tcPr>
          <w:p w14:paraId="7D8684B4"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m</w:t>
            </w:r>
          </w:p>
        </w:tc>
        <w:tc>
          <w:tcPr>
            <w:tcW w:w="435" w:type="pct"/>
          </w:tcPr>
          <w:p w14:paraId="2C9DF4DD"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ESF+</w:t>
            </w:r>
          </w:p>
        </w:tc>
        <w:tc>
          <w:tcPr>
            <w:tcW w:w="870" w:type="pct"/>
          </w:tcPr>
          <w:p w14:paraId="42C78559"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Ülemineku</w:t>
            </w:r>
          </w:p>
        </w:tc>
        <w:tc>
          <w:tcPr>
            <w:tcW w:w="363" w:type="pct"/>
          </w:tcPr>
          <w:p w14:paraId="7B53709C"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MC01</w:t>
            </w:r>
          </w:p>
        </w:tc>
        <w:tc>
          <w:tcPr>
            <w:tcW w:w="1403" w:type="pct"/>
          </w:tcPr>
          <w:p w14:paraId="4B14033D" w14:textId="77777777" w:rsidR="009D6B67" w:rsidRDefault="00EE5F1F">
            <w:pPr>
              <w:spacing w:before="0" w:after="0" w:line="276" w:lineRule="auto"/>
              <w:rPr>
                <w:rFonts w:asciiTheme="majorHAnsi" w:hAnsiTheme="majorHAnsi"/>
                <w:sz w:val="20"/>
                <w:szCs w:val="20"/>
                <w:lang w:val="et-EE"/>
              </w:rPr>
            </w:pPr>
            <w:r>
              <w:rPr>
                <w:rFonts w:asciiTheme="majorHAnsi" w:eastAsia="Times New Roman" w:hAnsiTheme="majorHAnsi"/>
                <w:sz w:val="20"/>
                <w:szCs w:val="20"/>
                <w:lang w:val="et-EE"/>
              </w:rPr>
              <w:t>Jagatud toidu ja kauba rahaline koguväärtus</w:t>
            </w:r>
          </w:p>
        </w:tc>
        <w:tc>
          <w:tcPr>
            <w:tcW w:w="714" w:type="pct"/>
          </w:tcPr>
          <w:p w14:paraId="59CD0AA8" w14:textId="77777777" w:rsidR="009D6B67" w:rsidRDefault="00EE5F1F">
            <w:pPr>
              <w:spacing w:before="0" w:after="0" w:line="276" w:lineRule="auto"/>
              <w:rPr>
                <w:rFonts w:asciiTheme="majorHAnsi" w:hAnsiTheme="majorHAnsi" w:cstheme="minorBidi"/>
                <w:sz w:val="20"/>
                <w:szCs w:val="20"/>
                <w:lang w:val="et-EE"/>
              </w:rPr>
            </w:pPr>
            <w:r>
              <w:rPr>
                <w:rFonts w:asciiTheme="majorHAnsi" w:hAnsiTheme="majorHAnsi" w:cstheme="minorBidi"/>
                <w:sz w:val="20"/>
                <w:szCs w:val="20"/>
                <w:lang w:val="et-EE"/>
              </w:rPr>
              <w:t>eur</w:t>
            </w:r>
          </w:p>
        </w:tc>
      </w:tr>
    </w:tbl>
    <w:p w14:paraId="7965F4F6" w14:textId="730AD268" w:rsidR="009D6B67" w:rsidRDefault="00EE5F1F">
      <w:pPr>
        <w:pStyle w:val="Pealdis"/>
        <w:keepNext/>
        <w:jc w:val="left"/>
        <w:rPr>
          <w:rFonts w:ascii="Cambria" w:hAnsi="Cambria" w:cstheme="minorHAnsi"/>
          <w:lang w:val="et-EE"/>
        </w:rPr>
      </w:pPr>
      <w:r>
        <w:rPr>
          <w:lang w:val="et-EE"/>
        </w:rPr>
        <w:t xml:space="preserve">Tabel </w:t>
      </w:r>
      <w:del w:id="1701" w:author="Kaisa Tähe - RAM" w:date="2025-10-13T15:46:00Z" w16du:dateUtc="2025-10-13T12:46:00Z">
        <w:r w:rsidDel="001F325B">
          <w:rPr>
            <w:lang w:val="et-EE"/>
          </w:rPr>
          <w:fldChar w:fldCharType="begin"/>
        </w:r>
        <w:r w:rsidDel="001F325B">
          <w:rPr>
            <w:lang w:val="et-EE"/>
          </w:rPr>
          <w:delInstrText xml:space="preserve"> SEQ Tabel \* ARABIC </w:delInstrText>
        </w:r>
        <w:r w:rsidDel="001F325B">
          <w:rPr>
            <w:lang w:val="et-EE"/>
          </w:rPr>
          <w:fldChar w:fldCharType="separate"/>
        </w:r>
        <w:r w:rsidDel="001F325B">
          <w:rPr>
            <w:lang w:val="et-EE"/>
          </w:rPr>
          <w:delText>145</w:delText>
        </w:r>
        <w:r w:rsidDel="001F325B">
          <w:rPr>
            <w:lang w:val="et-EE"/>
          </w:rPr>
          <w:fldChar w:fldCharType="end"/>
        </w:r>
      </w:del>
      <w:ins w:id="1702" w:author="Kaisa Tähe - RAM" w:date="2025-10-13T15:46:00Z" w16du:dateUtc="2025-10-13T12:46:00Z">
        <w:r w:rsidR="001F325B">
          <w:rPr>
            <w:lang w:val="et-EE"/>
          </w:rPr>
          <w:t>157</w:t>
        </w:r>
      </w:ins>
      <w:r>
        <w:rPr>
          <w:lang w:val="et-EE"/>
        </w:rPr>
        <w:t xml:space="preserve">: </w:t>
      </w:r>
      <w:r>
        <w:rPr>
          <w:rFonts w:ascii="Cambria" w:hAnsi="Cambria" w:cstheme="minorHAnsi"/>
          <w:lang w:val="et-EE"/>
        </w:rPr>
        <w:t xml:space="preserve">Tulemusnäitajad </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99"/>
        <w:gridCol w:w="499"/>
        <w:gridCol w:w="649"/>
        <w:gridCol w:w="1203"/>
        <w:gridCol w:w="834"/>
        <w:gridCol w:w="2548"/>
        <w:gridCol w:w="709"/>
        <w:gridCol w:w="924"/>
        <w:gridCol w:w="659"/>
        <w:gridCol w:w="1104"/>
      </w:tblGrid>
      <w:tr w:rsidR="009D6B67" w14:paraId="4D6AF23D" w14:textId="77777777">
        <w:trPr>
          <w:cantSplit/>
          <w:trHeight w:val="1719"/>
        </w:trPr>
        <w:tc>
          <w:tcPr>
            <w:tcW w:w="259" w:type="pct"/>
            <w:textDirection w:val="btLr"/>
          </w:tcPr>
          <w:p w14:paraId="5773689E"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Prioriteet</w:t>
            </w:r>
          </w:p>
        </w:tc>
        <w:tc>
          <w:tcPr>
            <w:tcW w:w="259" w:type="pct"/>
            <w:textDirection w:val="btLr"/>
          </w:tcPr>
          <w:p w14:paraId="01815AEE"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Erieesmärk</w:t>
            </w:r>
          </w:p>
        </w:tc>
        <w:tc>
          <w:tcPr>
            <w:tcW w:w="337" w:type="pct"/>
            <w:textDirection w:val="btLr"/>
          </w:tcPr>
          <w:p w14:paraId="5A8A14A8"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Fond</w:t>
            </w:r>
          </w:p>
        </w:tc>
        <w:tc>
          <w:tcPr>
            <w:tcW w:w="625" w:type="pct"/>
            <w:textDirection w:val="btLr"/>
          </w:tcPr>
          <w:p w14:paraId="7E4753B6"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Piirkonna-kategooria</w:t>
            </w:r>
          </w:p>
        </w:tc>
        <w:tc>
          <w:tcPr>
            <w:tcW w:w="433" w:type="pct"/>
            <w:textDirection w:val="btLr"/>
          </w:tcPr>
          <w:p w14:paraId="11635AE4"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 xml:space="preserve">ID </w:t>
            </w:r>
          </w:p>
        </w:tc>
        <w:tc>
          <w:tcPr>
            <w:tcW w:w="1323" w:type="pct"/>
            <w:textDirection w:val="btLr"/>
          </w:tcPr>
          <w:p w14:paraId="2BA2945A"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Näitaja</w:t>
            </w:r>
          </w:p>
        </w:tc>
        <w:tc>
          <w:tcPr>
            <w:tcW w:w="368" w:type="pct"/>
            <w:textDirection w:val="btLr"/>
          </w:tcPr>
          <w:p w14:paraId="17220B07"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Mõõtühik</w:t>
            </w:r>
          </w:p>
        </w:tc>
        <w:tc>
          <w:tcPr>
            <w:tcW w:w="480" w:type="pct"/>
            <w:textDirection w:val="btLr"/>
          </w:tcPr>
          <w:p w14:paraId="100DC637"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Võrdlusväärtus</w:t>
            </w:r>
          </w:p>
        </w:tc>
        <w:tc>
          <w:tcPr>
            <w:tcW w:w="342" w:type="pct"/>
            <w:textDirection w:val="btLr"/>
          </w:tcPr>
          <w:p w14:paraId="7B79E812"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Võrdlusaasta</w:t>
            </w:r>
          </w:p>
        </w:tc>
        <w:tc>
          <w:tcPr>
            <w:tcW w:w="573" w:type="pct"/>
            <w:textDirection w:val="btLr"/>
          </w:tcPr>
          <w:p w14:paraId="0EC8EE4E"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Andmete allikas</w:t>
            </w:r>
          </w:p>
        </w:tc>
      </w:tr>
      <w:tr w:rsidR="009D6B67" w14:paraId="14A7A37A" w14:textId="77777777">
        <w:tc>
          <w:tcPr>
            <w:tcW w:w="259" w:type="pct"/>
          </w:tcPr>
          <w:p w14:paraId="1ADBE814"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8</w:t>
            </w:r>
          </w:p>
        </w:tc>
        <w:tc>
          <w:tcPr>
            <w:tcW w:w="259" w:type="pct"/>
          </w:tcPr>
          <w:p w14:paraId="0162F98C"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m</w:t>
            </w:r>
          </w:p>
        </w:tc>
        <w:tc>
          <w:tcPr>
            <w:tcW w:w="337" w:type="pct"/>
          </w:tcPr>
          <w:p w14:paraId="4D0C1EC4"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ESF+</w:t>
            </w:r>
          </w:p>
        </w:tc>
        <w:tc>
          <w:tcPr>
            <w:tcW w:w="625" w:type="pct"/>
          </w:tcPr>
          <w:p w14:paraId="650513CD"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Ülemineku</w:t>
            </w:r>
          </w:p>
        </w:tc>
        <w:tc>
          <w:tcPr>
            <w:tcW w:w="433" w:type="pct"/>
          </w:tcPr>
          <w:p w14:paraId="0ED59989" w14:textId="77777777" w:rsidR="009D6B67" w:rsidRDefault="00EE5F1F">
            <w:pPr>
              <w:spacing w:before="0" w:after="0" w:line="276" w:lineRule="auto"/>
              <w:rPr>
                <w:rFonts w:asciiTheme="majorHAnsi" w:hAnsiTheme="majorHAnsi" w:cstheme="minorBidi"/>
                <w:sz w:val="20"/>
                <w:szCs w:val="20"/>
                <w:lang w:val="et-EE"/>
              </w:rPr>
            </w:pPr>
            <w:r>
              <w:rPr>
                <w:rFonts w:asciiTheme="majorHAnsi" w:hAnsiTheme="majorHAnsi" w:cstheme="minorBidi"/>
                <w:sz w:val="20"/>
                <w:szCs w:val="20"/>
                <w:lang w:val="et-EE"/>
              </w:rPr>
              <w:t>MCR1</w:t>
            </w:r>
          </w:p>
        </w:tc>
        <w:tc>
          <w:tcPr>
            <w:tcW w:w="1323" w:type="pct"/>
          </w:tcPr>
          <w:p w14:paraId="336FCC20" w14:textId="77777777" w:rsidR="009D6B67" w:rsidRDefault="00EE5F1F">
            <w:pPr>
              <w:spacing w:before="0" w:after="0" w:line="276" w:lineRule="auto"/>
              <w:rPr>
                <w:rFonts w:asciiTheme="majorHAnsi" w:hAnsiTheme="majorHAnsi"/>
                <w:sz w:val="20"/>
                <w:szCs w:val="20"/>
                <w:lang w:val="et-EE"/>
              </w:rPr>
            </w:pPr>
            <w:r>
              <w:rPr>
                <w:rFonts w:asciiTheme="majorHAnsi" w:eastAsia="Times New Roman" w:hAnsiTheme="majorHAnsi"/>
                <w:sz w:val="20"/>
                <w:szCs w:val="20"/>
                <w:lang w:val="et-EE"/>
              </w:rPr>
              <w:t>Toiduabi lõppsaajate arv</w:t>
            </w:r>
          </w:p>
        </w:tc>
        <w:tc>
          <w:tcPr>
            <w:tcW w:w="368" w:type="pct"/>
          </w:tcPr>
          <w:p w14:paraId="62F6B9AB" w14:textId="77777777" w:rsidR="009D6B67" w:rsidRDefault="00EE5F1F">
            <w:pPr>
              <w:spacing w:before="0" w:after="0" w:line="276" w:lineRule="auto"/>
              <w:rPr>
                <w:rFonts w:asciiTheme="majorHAnsi" w:hAnsiTheme="majorHAnsi" w:cstheme="minorBidi"/>
                <w:sz w:val="20"/>
                <w:szCs w:val="20"/>
                <w:lang w:val="et-EE"/>
              </w:rPr>
            </w:pPr>
            <w:r>
              <w:rPr>
                <w:rFonts w:asciiTheme="majorHAnsi" w:hAnsiTheme="majorHAnsi" w:cstheme="minorBidi"/>
                <w:sz w:val="20"/>
                <w:szCs w:val="20"/>
                <w:lang w:val="et-EE"/>
              </w:rPr>
              <w:t>arv</w:t>
            </w:r>
          </w:p>
        </w:tc>
        <w:tc>
          <w:tcPr>
            <w:tcW w:w="480" w:type="pct"/>
          </w:tcPr>
          <w:p w14:paraId="2E3DD15B"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24 113</w:t>
            </w:r>
          </w:p>
        </w:tc>
        <w:tc>
          <w:tcPr>
            <w:tcW w:w="342" w:type="pct"/>
          </w:tcPr>
          <w:p w14:paraId="149549AE" w14:textId="77777777" w:rsidR="009D6B67" w:rsidRDefault="00EE5F1F">
            <w:pPr>
              <w:spacing w:before="0" w:after="0" w:line="276" w:lineRule="auto"/>
              <w:rPr>
                <w:rFonts w:asciiTheme="majorHAnsi" w:hAnsiTheme="majorHAnsi" w:cstheme="minorBidi"/>
                <w:sz w:val="20"/>
                <w:szCs w:val="20"/>
                <w:lang w:val="et-EE"/>
              </w:rPr>
            </w:pPr>
            <w:r>
              <w:rPr>
                <w:rFonts w:asciiTheme="majorHAnsi" w:hAnsiTheme="majorHAnsi" w:cstheme="minorBidi"/>
                <w:sz w:val="20"/>
                <w:szCs w:val="20"/>
                <w:lang w:val="et-EE"/>
              </w:rPr>
              <w:t>2021</w:t>
            </w:r>
          </w:p>
        </w:tc>
        <w:tc>
          <w:tcPr>
            <w:tcW w:w="573" w:type="pct"/>
          </w:tcPr>
          <w:p w14:paraId="3E3865D6" w14:textId="77777777" w:rsidR="009D6B67" w:rsidRDefault="00EE5F1F">
            <w:pPr>
              <w:spacing w:before="0" w:after="0" w:line="276" w:lineRule="auto"/>
              <w:rPr>
                <w:rFonts w:asciiTheme="majorHAnsi" w:hAnsiTheme="majorHAnsi" w:cstheme="minorHAnsi"/>
                <w:bCs/>
                <w:iCs/>
                <w:sz w:val="20"/>
                <w:szCs w:val="20"/>
                <w:lang w:val="et-EE"/>
              </w:rPr>
            </w:pPr>
            <w:r>
              <w:rPr>
                <w:rFonts w:ascii="Cambria" w:eastAsia="Times New Roman" w:hAnsi="Cambria" w:cstheme="minorBidi"/>
                <w:sz w:val="20"/>
                <w:szCs w:val="20"/>
                <w:lang w:val="et-EE"/>
              </w:rPr>
              <w:t>SFOS, projektide aruanded</w:t>
            </w:r>
          </w:p>
        </w:tc>
      </w:tr>
    </w:tbl>
    <w:p w14:paraId="7E3745E6" w14:textId="77777777" w:rsidR="009D6B67" w:rsidRDefault="00EE5F1F">
      <w:pPr>
        <w:pStyle w:val="Pealkiri3"/>
        <w:numPr>
          <w:ilvl w:val="2"/>
          <w:numId w:val="82"/>
        </w:numPr>
        <w:rPr>
          <w:rFonts w:cstheme="minorBidi"/>
          <w:lang w:val="et-EE"/>
        </w:rPr>
      </w:pPr>
      <w:bookmarkStart w:id="1703" w:name="_Toc210486484"/>
      <w:r>
        <w:rPr>
          <w:rFonts w:cstheme="minorBidi"/>
          <w:lang w:val="et-EE"/>
        </w:rPr>
        <w:t>Prioriteet: Inimestele lähedasem Eesti</w:t>
      </w:r>
      <w:bookmarkEnd w:id="1703"/>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6A03853D" w14:textId="77777777">
        <w:tc>
          <w:tcPr>
            <w:tcW w:w="0" w:type="auto"/>
          </w:tcPr>
          <w:p w14:paraId="29818CCE"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48D1CC3B" w14:textId="77777777">
        <w:tc>
          <w:tcPr>
            <w:tcW w:w="0" w:type="auto"/>
          </w:tcPr>
          <w:p w14:paraId="241B5D2A"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6CC4FCEC" w14:textId="77777777">
        <w:tc>
          <w:tcPr>
            <w:tcW w:w="0" w:type="auto"/>
          </w:tcPr>
          <w:p w14:paraId="3394C136"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7E277D52" w14:textId="77777777">
        <w:tc>
          <w:tcPr>
            <w:tcW w:w="0" w:type="auto"/>
          </w:tcPr>
          <w:p w14:paraId="5C27CE70"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28215306" w14:textId="77777777">
        <w:tc>
          <w:tcPr>
            <w:tcW w:w="0" w:type="auto"/>
          </w:tcPr>
          <w:p w14:paraId="4BFF9C70"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ERFi ja Ühtekuuluvusfondi määruse artikli 3 lõike 1 punkti b alapunktis viii sätestatud linnalise liikumiskeskkonna erieesmärki</w:t>
            </w:r>
          </w:p>
        </w:tc>
      </w:tr>
      <w:tr w:rsidR="009D6B67" w14:paraId="012EB150" w14:textId="77777777">
        <w:tc>
          <w:tcPr>
            <w:tcW w:w="0" w:type="auto"/>
          </w:tcPr>
          <w:p w14:paraId="217ADAF5"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ERFi ja Ühtekuuluvusfondi määruse artikli 3 lõike 1 punkti b alapunktis v sätestatud digitaalse ühenduvuse erieesmärki</w:t>
            </w:r>
          </w:p>
        </w:tc>
      </w:tr>
    </w:tbl>
    <w:p w14:paraId="77550866" w14:textId="77777777" w:rsidR="009D6B67" w:rsidRDefault="009D6B67">
      <w:pPr>
        <w:spacing w:line="240" w:lineRule="auto"/>
        <w:jc w:val="both"/>
        <w:rPr>
          <w:rFonts w:cstheme="minorBidi"/>
          <w:bCs/>
          <w:color w:val="FF9933"/>
          <w:szCs w:val="24"/>
          <w:lang w:val="et-EE"/>
        </w:rPr>
      </w:pPr>
      <w:bookmarkStart w:id="1704" w:name="_Hlk28958805"/>
    </w:p>
    <w:p w14:paraId="1430360E" w14:textId="77777777" w:rsidR="009D6B67" w:rsidRDefault="00EE5F1F">
      <w:pPr>
        <w:pStyle w:val="Pealkiri4"/>
        <w:numPr>
          <w:ilvl w:val="3"/>
          <w:numId w:val="82"/>
        </w:numPr>
        <w:tabs>
          <w:tab w:val="clear" w:pos="850"/>
        </w:tabs>
        <w:spacing w:before="0" w:after="240"/>
        <w:ind w:left="958" w:hanging="958"/>
        <w:rPr>
          <w:rFonts w:cstheme="minorBidi"/>
          <w:bCs/>
          <w:color w:val="FF9933"/>
          <w:szCs w:val="24"/>
          <w:lang w:val="et-EE"/>
        </w:rPr>
      </w:pPr>
      <w:bookmarkStart w:id="1705" w:name="_Toc210486485"/>
      <w:r>
        <w:rPr>
          <w:rFonts w:cstheme="minorBidi"/>
          <w:bCs/>
          <w:szCs w:val="24"/>
          <w:lang w:val="et-EE"/>
        </w:rPr>
        <w:t>Erieesmärk: (i) tervikliku ja kaasava sotsiaalse, majandusliku ja keskkonnaalase arengu, kultuuri, looduspärandi, säästva turismi ja julgeoleku soodustamine linnapiirkondades</w:t>
      </w:r>
      <w:bookmarkEnd w:id="1705"/>
    </w:p>
    <w:p w14:paraId="189685FD" w14:textId="77777777" w:rsidR="009D6B67" w:rsidRDefault="00EE5F1F">
      <w:pPr>
        <w:pStyle w:val="Pealkiri5"/>
        <w:numPr>
          <w:ilvl w:val="4"/>
          <w:numId w:val="82"/>
        </w:numPr>
        <w:rPr>
          <w:rFonts w:cstheme="minorHAnsi"/>
          <w:lang w:val="et-EE"/>
        </w:rPr>
      </w:pPr>
      <w:r>
        <w:rPr>
          <w:rFonts w:cstheme="minorHAnsi"/>
          <w:lang w:val="et-EE"/>
        </w:rPr>
        <w:t xml:space="preserve"> Fondide sekkumised</w:t>
      </w:r>
    </w:p>
    <w:p w14:paraId="619EF8A6" w14:textId="77777777" w:rsidR="009D6B67" w:rsidRDefault="00EE5F1F">
      <w:pPr>
        <w:keepNext/>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p>
    <w:tbl>
      <w:tblPr>
        <w:tblStyle w:val="Kontuurtabel1"/>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4F7C5F8D" w14:textId="77777777">
        <w:tc>
          <w:tcPr>
            <w:tcW w:w="9634" w:type="dxa"/>
          </w:tcPr>
          <w:p w14:paraId="2AB5EBEC"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Suurematelt funktsionaalsetelt linnapiirkondadelt oodatakse sekkumiste valikul keskendumist piiratud arvule arenguprobleemidele, mis vajavad oodatud tulemuste saavutamiseks kompleksseid ja lõimitud tegevusi. Projektide suurema mõju saavutamiseks luuakse integreeritum lähenemisviis, laiendades toetusõiguslike organisatsioonide (erasektor, valitsusvälised organisatsioonid ja ettevõtjad, eraisikud) ringi</w:t>
            </w:r>
            <w:r>
              <w:rPr>
                <w:rFonts w:asciiTheme="majorHAnsi" w:hAnsiTheme="majorHAnsi"/>
                <w:szCs w:val="20"/>
                <w:lang w:val="et-EE"/>
              </w:rPr>
              <w:t>.</w:t>
            </w:r>
          </w:p>
          <w:p w14:paraId="20287AA1" w14:textId="77777777" w:rsidR="009D6B67" w:rsidRDefault="00EE5F1F">
            <w:pPr>
              <w:spacing w:line="240" w:lineRule="auto"/>
              <w:jc w:val="both"/>
              <w:rPr>
                <w:rFonts w:asciiTheme="majorHAnsi" w:eastAsia="Times New Roman" w:hAnsiTheme="majorHAnsi" w:cstheme="minorHAnsi"/>
                <w:szCs w:val="20"/>
                <w:lang w:val="et-EE"/>
              </w:rPr>
            </w:pPr>
            <w:r>
              <w:rPr>
                <w:rFonts w:asciiTheme="majorHAnsi" w:hAnsiTheme="majorHAnsi"/>
                <w:sz w:val="20"/>
                <w:szCs w:val="20"/>
                <w:lang w:val="et-EE"/>
              </w:rPr>
              <w:t xml:space="preserve">Konkreetsed tegevused valitakse välja linnapiirkonna strateegia ja tegevuskava koostamise käigus. Linnapiirkonna strateegia koostatakse maakonna strateegia iseseisva osana koostöös kohalike omavalitsuste ja asutustega, kasutades nn alt-üles lähenemisviisi. Võtmeroll linnapiirkonna strateegia ettevalmistamisel, koostamisel ja kinnitamisel on asjaomastel linnalistel omavalitsustel. Strateegia koostamise protsessi kaasatakse ka teised linnapiirkonna sidusrühmad. Projektiettepanekute kogumiseks korraldatakse avatud </w:t>
            </w:r>
            <w:r>
              <w:rPr>
                <w:rFonts w:asciiTheme="majorHAnsi" w:hAnsiTheme="majorHAnsi"/>
                <w:sz w:val="20"/>
                <w:szCs w:val="20"/>
                <w:lang w:val="et-EE"/>
              </w:rPr>
              <w:lastRenderedPageBreak/>
              <w:t>konkursid, kus peale linnapiirkonna kohalike omavalitsuste saavad osaleda ka ettevõtted ja kolmanda sektori esindajad. Projektide valimise eest vastutavad linnapiirkonna kohalike omavalitsuste ja sidusrühmade esindajad piirkondlike valikukomisjonide vormis. Kõik projektid peavad olema kooskõlas linnapiirkonna strateegiaga. Hindamise tulemusena koostatakse projektide nimekirja sisaldavad linnapiirkondade tegevuskavad. Linnapiirkonna strateegia esitatakse korraldusasutusele arvamuse saamiseks, et tagada vastavus ühissätete määruse artiklis 29 sätestatud miinimumnõuetele.</w:t>
            </w:r>
          </w:p>
          <w:p w14:paraId="4BF52750"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Projektide valikule kaasa aitamiseks ja linnapiirkondade tegevuskavade koostamiseks antakse üksikasjalikud suunised ja luuakse infovõrgustikud. Et suurendada kohalike omavalitsuste projektide väljatöötamise võimekust, koordineeritakse ja toetatakse nõustamist ning koolitust keskselt.</w:t>
            </w:r>
          </w:p>
          <w:p w14:paraId="16F20414"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Poliitikaeesmärkide nr 2 ja 5 meetmed, mis on suunatud suurematele funktsionaalsetele linnapiirkondadele, on kavandatud integreeritud viisil, ühendades sekkumised iga funktsionaalse linnapiirkonna konkreetsete probleemide lahendamiseks meetmetega, mis on mõeldud keskkonna ja säästva liikuvuse kitsaskohtadega tegelemiseks suuremates linnapiirkondades. Sünergia teiste poliitika- ja erieesmärkidega saavutatakse maakondlike strateegiate rakendamisega. </w:t>
            </w:r>
            <w:r>
              <w:rPr>
                <w:rFonts w:asciiTheme="majorHAnsi" w:hAnsiTheme="majorHAnsi"/>
                <w:i/>
                <w:iCs/>
                <w:sz w:val="20"/>
                <w:szCs w:val="20"/>
                <w:lang w:val="et-EE"/>
              </w:rPr>
              <w:t>Säästva mitmeliigilise linnalise liikumiskeskkonna</w:t>
            </w:r>
            <w:r>
              <w:rPr>
                <w:rFonts w:asciiTheme="majorHAnsi" w:hAnsiTheme="majorHAnsi"/>
                <w:sz w:val="20"/>
                <w:szCs w:val="20"/>
                <w:lang w:val="et-EE"/>
              </w:rPr>
              <w:t xml:space="preserve"> edendamisega seotud sekkumismeetmeid kavandatakse poliitikaeesmärgi nr 2</w:t>
            </w:r>
            <w:r>
              <w:rPr>
                <w:rFonts w:asciiTheme="majorHAnsi" w:hAnsiTheme="majorHAnsi"/>
                <w:iCs/>
                <w:sz w:val="20"/>
                <w:szCs w:val="20"/>
                <w:lang w:val="et-EE"/>
              </w:rPr>
              <w:t xml:space="preserve"> </w:t>
            </w:r>
            <w:r>
              <w:rPr>
                <w:rFonts w:asciiTheme="majorHAnsi" w:hAnsiTheme="majorHAnsi"/>
                <w:sz w:val="20"/>
                <w:szCs w:val="20"/>
                <w:lang w:val="et-EE"/>
              </w:rPr>
              <w:t>raames. Poliitikaeesmärgi nr 5 kohane linnapiirkondade erieesmärk keskendub üldistele elukeskkonnaga seotud takistustele ja arenguvõimalustele, mis on kindlaks määratud linnapiirkonna strateegiate koostamise käigus. Suur osa vahenditest fokuseeritakse Ida-Virumaa linnapiirkondade elukeskkonna arenguprobleemidega tegelemiseks ja need täiendavad õiglasele üleminekule suunatud meetmeid.</w:t>
            </w:r>
          </w:p>
          <w:p w14:paraId="5D9328D6" w14:textId="77777777" w:rsidR="009D6B67" w:rsidRDefault="00EE5F1F">
            <w:pPr>
              <w:spacing w:line="240" w:lineRule="auto"/>
              <w:jc w:val="both"/>
              <w:rPr>
                <w:rFonts w:asciiTheme="majorHAnsi" w:hAnsiTheme="majorHAnsi"/>
                <w:sz w:val="20"/>
                <w:szCs w:val="20"/>
                <w:u w:val="single"/>
                <w:lang w:val="et-EE"/>
              </w:rPr>
            </w:pPr>
            <w:r>
              <w:rPr>
                <w:rFonts w:asciiTheme="majorHAnsi" w:hAnsiTheme="majorHAnsi"/>
                <w:sz w:val="20"/>
                <w:szCs w:val="20"/>
                <w:u w:val="single"/>
                <w:lang w:val="et-EE"/>
              </w:rPr>
              <w:t>Nutikad lahendused (sh rohelahendused)</w:t>
            </w:r>
          </w:p>
          <w:p w14:paraId="71929512" w14:textId="3BF28636"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Seni ei ole suured funktsionaalsed Eesti linnapiirkonnad teenuste osutamiseks, transpordikorralduse muutmiseks ega linnaruumi atraktiivsemaks muutmiseks piisavalt digitaalseid ja muid nutikaid lahendusi kasutanud. Tänu uuenduslike ettevõt</w:t>
            </w:r>
            <w:r w:rsidR="00A73D96">
              <w:rPr>
                <w:rFonts w:asciiTheme="majorHAnsi" w:hAnsiTheme="majorHAnsi"/>
                <w:sz w:val="20"/>
                <w:szCs w:val="20"/>
                <w:lang w:val="et-EE"/>
              </w:rPr>
              <w:t>ja</w:t>
            </w:r>
            <w:r>
              <w:rPr>
                <w:rFonts w:asciiTheme="majorHAnsi" w:hAnsiTheme="majorHAnsi"/>
                <w:sz w:val="20"/>
                <w:szCs w:val="20"/>
                <w:lang w:val="et-EE"/>
              </w:rPr>
              <w:t xml:space="preserve">te ning teadus- ja arendusasutuste olemasolule on linnad hea keskkond uuenduslike lahenduste katsetamiseks ja rakendamiseks. Selliste lahenduste katsetamine võimaldaks lahendada linnade jaoks aktuaalseid arenguprobleeme, toetades samal ajal nende rahvusvahelist konkurentsivõimet. Toetust antakse linnades pakutavate nutikate teenuste ja lahenduste arendamiseks, katsetamiseks ja rakendamiseks (nt </w:t>
            </w:r>
            <w:r>
              <w:rPr>
                <w:rFonts w:asciiTheme="majorHAnsi" w:hAnsiTheme="majorHAnsi"/>
                <w:color w:val="222222"/>
                <w:sz w:val="20"/>
                <w:szCs w:val="20"/>
                <w:lang w:val="et-EE"/>
              </w:rPr>
              <w:t xml:space="preserve">uued e-teenused, suur- ja avaandmete kasutatavus, e-demokraatia/kaasamislahendused, intelligentsed süsteemid (sh seireks) ja nutivõrgud (liiklus, valgustus jne)). </w:t>
            </w:r>
            <w:r>
              <w:rPr>
                <w:rFonts w:asciiTheme="majorHAnsi" w:hAnsiTheme="majorHAnsi"/>
                <w:sz w:val="20"/>
                <w:szCs w:val="20"/>
                <w:lang w:val="et-EE"/>
              </w:rPr>
              <w:t>Neid sekkumisi täiendab ka poliitikaeesmärgi nr 1 sekkumisloogika, mille kohaselt toetatakse ettevõtteid teadus- ja arendustegevusse ning innovatsiooni tehtavates investeeringutes, samuti toetatakse innovatsiooni ning teadus- ja arendusasutuste, ülikoolide ja ettevõt</w:t>
            </w:r>
            <w:r w:rsidR="00A73D96">
              <w:rPr>
                <w:rFonts w:asciiTheme="majorHAnsi" w:hAnsiTheme="majorHAnsi"/>
                <w:sz w:val="20"/>
                <w:szCs w:val="20"/>
                <w:lang w:val="et-EE"/>
              </w:rPr>
              <w:t>ja</w:t>
            </w:r>
            <w:r>
              <w:rPr>
                <w:rFonts w:asciiTheme="majorHAnsi" w:hAnsiTheme="majorHAnsi"/>
                <w:sz w:val="20"/>
                <w:szCs w:val="20"/>
                <w:lang w:val="et-EE"/>
              </w:rPr>
              <w:t>te vahelist koostoimet. Rohelahenduste projektide eesmärk on suurendada linnaruumi elurikkust, muutes linnakeskkonda kliimamuutustele vastupanuvõimelisemaks ja inimestele elamisväärseks. Tegevused hõlmavad elurikkust suurendavate elementide ja projekteerimistehnikate kasutamist linnaplaneerimises, liigirikaste alade loomist, looduslike veekogude rajamist jne. Need sekkumised on suunatud kõigile suurematele linnapiirkondadele.</w:t>
            </w:r>
          </w:p>
          <w:p w14:paraId="1F6DD2FF" w14:textId="77777777" w:rsidR="009D6B67" w:rsidRDefault="00EE5F1F">
            <w:pPr>
              <w:spacing w:line="240" w:lineRule="auto"/>
              <w:jc w:val="both"/>
              <w:rPr>
                <w:rFonts w:asciiTheme="majorHAnsi" w:eastAsia="Times New Roman" w:hAnsiTheme="majorHAnsi" w:cstheme="minorHAnsi"/>
                <w:sz w:val="20"/>
                <w:szCs w:val="20"/>
                <w:u w:val="single"/>
                <w:lang w:val="et-EE"/>
              </w:rPr>
            </w:pPr>
            <w:r>
              <w:rPr>
                <w:rFonts w:asciiTheme="majorHAnsi" w:hAnsiTheme="majorHAnsi"/>
                <w:sz w:val="20"/>
                <w:szCs w:val="20"/>
                <w:u w:val="single"/>
                <w:lang w:val="et-EE"/>
              </w:rPr>
              <w:t>Ida-Viru linnapiirkondade taaselustamine</w:t>
            </w:r>
          </w:p>
          <w:p w14:paraId="53443310"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Ida-Viru linnapiirkondades tuleb erilist tähelepanu pöörata alakasutatud linnaaladele. Nagu on märgitud vahehindamise aruandes, ei ole säästvate linnameetmete raames võetavad sekkumised Ida-Viru maakonna mahajäänud ja alakasutatud linnapiirkondade uuendamiseks olnud piisavad. Ida-Viru maakonna puhul on oluline jätkata linnakeskkonna arendamise toetamist, investeerides linnaruumi kasutamisse ja avaliku taristu (sh jalgrattataristu) renoveerimisse, et muuta linnapiirkondade elukeskkond atraktiivsemaks kvalifitseeritud tööjõule ja kohaneda rahvastiku vähenemisega. Lisatähelepanu tuleb pöörata eluasemete tühjenemisega seotud probleemidele, mis toovad endaga kaasa vajaduse linna kompaktsemaks muuta. Need sekkumised on suunatud ainult Ida-Virumaal asuvatele linnapiirkondadele.</w:t>
            </w:r>
          </w:p>
          <w:p w14:paraId="7A67D004" w14:textId="77777777" w:rsidR="009D6B67" w:rsidRDefault="00EE5F1F">
            <w:pPr>
              <w:spacing w:line="240" w:lineRule="auto"/>
              <w:jc w:val="both"/>
              <w:rPr>
                <w:rFonts w:asciiTheme="majorHAnsi" w:eastAsia="Times New Roman" w:hAnsiTheme="majorHAnsi" w:cstheme="minorHAnsi"/>
                <w:sz w:val="20"/>
                <w:szCs w:val="20"/>
                <w:u w:val="single"/>
                <w:lang w:val="et-EE"/>
              </w:rPr>
            </w:pPr>
            <w:r>
              <w:rPr>
                <w:rFonts w:asciiTheme="majorHAnsi" w:hAnsiTheme="majorHAnsi"/>
                <w:sz w:val="20"/>
                <w:szCs w:val="20"/>
                <w:u w:val="single"/>
                <w:lang w:val="et-EE"/>
              </w:rPr>
              <w:t>Kättesaadavad kvaliteetsed avalikud teenused</w:t>
            </w:r>
          </w:p>
          <w:p w14:paraId="7BA4162C"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Need meetmed on suunatud Ida-Virumaa ja Pärnu linnapiirkondadele, et lahendada maapiirkondadega ühiseid probleeme (vt kirjeldus peatükis 2.1.9.2).</w:t>
            </w:r>
          </w:p>
          <w:p w14:paraId="60F38567"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u w:val="single"/>
                <w:lang w:val="et-EE"/>
              </w:rPr>
              <w:t>Kohalike omavalitsuste parem suutlikkus</w:t>
            </w:r>
          </w:p>
          <w:p w14:paraId="79519E26"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Need meetmed on suunatud kõigile suurematele linnapiirkondadele, et lahendada maapiirkondadega ühiseid probleeme ning linnapiirkondade spetsiifilisi probleeme (vt kirjeldus peatükis 2.1.9.2).</w:t>
            </w:r>
          </w:p>
          <w:p w14:paraId="4B2D20EC"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Meetmete mõju kodanikele ja ettevõtjatele on peamiselt seotud linnakeskkonna paranemisega, muutes suuremad linnapiirkonnad elu- või majandustegevuse jaoks atraktiivsemaks ja mugavamaks.</w:t>
            </w:r>
          </w:p>
          <w:p w14:paraId="1D54E729"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Planeeritud tegevused on hinnatud RRF DNSH juhendi alusel "ei kahjusta oluliselt" printsiibiga kooskõlas olevaks.</w:t>
            </w:r>
          </w:p>
          <w:p w14:paraId="5D34D92C"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lastRenderedPageBreak/>
              <w:t>Meetmeid rakendatakse toetuse vormis, sest tegevused ei ole üldjuhul majanduslikult tuluteenivad ja rahastamisvahendite kasutamine pole tegevuste sihtgruppi, elluviimise piirkonda ja sisu arvestades asjakohane. Toetustel on regionaalse arengu tasakaalustamisele efektiivsem mõju.</w:t>
            </w:r>
          </w:p>
        </w:tc>
      </w:tr>
    </w:tbl>
    <w:p w14:paraId="716A73A5" w14:textId="77777777" w:rsidR="009D6B67" w:rsidRDefault="00EE5F1F">
      <w:pPr>
        <w:keepNext/>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7F37D8B5" w14:textId="77777777">
        <w:tc>
          <w:tcPr>
            <w:tcW w:w="9634" w:type="dxa"/>
          </w:tcPr>
          <w:p w14:paraId="1BE36F77" w14:textId="77777777" w:rsidR="009D6B67" w:rsidRDefault="00EE5F1F">
            <w:pPr>
              <w:spacing w:line="240" w:lineRule="auto"/>
              <w:jc w:val="both"/>
              <w:rPr>
                <w:lang w:val="et-EE"/>
              </w:rPr>
            </w:pPr>
            <w:r>
              <w:rPr>
                <w:rFonts w:ascii="Cambria" w:eastAsia="Cambria" w:hAnsi="Cambria" w:cs="Cambria"/>
                <w:sz w:val="20"/>
                <w:szCs w:val="20"/>
                <w:lang w:val="et-EE"/>
              </w:rPr>
              <w:t>Kohalikud omavalitsused, ühistranspordikeskused, ettevõtted, mittetulundusühendused, teadus- ja arendusasutused.</w:t>
            </w:r>
          </w:p>
        </w:tc>
      </w:tr>
    </w:tbl>
    <w:p w14:paraId="1C81859A"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2A0F73B8" w14:textId="77777777">
        <w:tc>
          <w:tcPr>
            <w:tcW w:w="9634" w:type="dxa"/>
          </w:tcPr>
          <w:p w14:paraId="2FEF2383"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 Linnataristusse või nutikate lahenduste arendustesse tehtavate investeeringute rakendamisel võetakse arvesse juurdepääsetavuse ja universaalse disaini põhimõtteid.</w:t>
            </w:r>
          </w:p>
          <w:p w14:paraId="043225C5" w14:textId="77777777" w:rsidR="009D6B67" w:rsidRDefault="00EE5F1F">
            <w:pPr>
              <w:spacing w:line="240" w:lineRule="auto"/>
              <w:jc w:val="both"/>
              <w:rPr>
                <w:lang w:val="et-EE"/>
              </w:rPr>
            </w:pPr>
            <w:r>
              <w:rPr>
                <w:rFonts w:asciiTheme="majorHAnsi" w:hAnsiTheme="majorHAnsi"/>
                <w:sz w:val="20"/>
                <w:szCs w:val="20"/>
                <w:lang w:val="et-EE"/>
              </w:rPr>
              <w:t>Funktsionaalset linnapiirkonna puudutava strateegia osa ettevalmistamisel kaasatakse asjakohased linnapiirkonna partnerid, sh kodanikuorganisatsioonid. Koostöös Sotsiaalministeeriumiga kavandatakse projektide valikukriteeriumid võrdõiguslikkuse, kaasatuse ja mittediskrimineerimise tagamiseks.</w:t>
            </w:r>
          </w:p>
          <w:p w14:paraId="12DFAD7E" w14:textId="77777777" w:rsidR="009D6B67" w:rsidRDefault="00EE5F1F">
            <w:pPr>
              <w:spacing w:line="240" w:lineRule="auto"/>
              <w:jc w:val="both"/>
              <w:rPr>
                <w:lang w:val="et-EE"/>
              </w:rPr>
            </w:pPr>
            <w:r>
              <w:rPr>
                <w:rFonts w:asciiTheme="majorHAnsi" w:hAnsiTheme="majorHAnsi"/>
                <w:sz w:val="20"/>
                <w:szCs w:val="20"/>
                <w:lang w:val="et-EE"/>
              </w:rPr>
              <w:t>Linnataristusse või nutikate lahenduste arendamisse tehtavate investeeringute rakendamisel tuleb arvesse võtta juurdepääsetavuse ja universaalse disaini põhimõtteid. Taotlejale peavad olema kättesaadavad suunised ja parimad tavad. Kõik toetatud avaliku ruumi arendused peavad olema kergesti ligipääsetavad 8–80 põhimõtte tähenduses</w:t>
            </w:r>
            <w:r>
              <w:rPr>
                <w:rFonts w:ascii="Cambria" w:eastAsia="Cambria" w:hAnsi="Cambria" w:cs="Cambria"/>
                <w:sz w:val="20"/>
                <w:szCs w:val="20"/>
                <w:lang w:val="et-EE"/>
              </w:rPr>
              <w:t>, nii et igas vanuses inimesed saaksid seal iseseisvalt ja turvaliselt liikuda.</w:t>
            </w:r>
            <w:r>
              <w:rPr>
                <w:rFonts w:asciiTheme="majorHAnsi" w:hAnsiTheme="majorHAnsi"/>
                <w:sz w:val="20"/>
                <w:szCs w:val="20"/>
                <w:lang w:val="et-EE"/>
              </w:rPr>
              <w:t xml:space="preserve"> Toetuse andmise otsuses tuleb selgelt sätestada vajalikud rakendamis- või järelevalvekohustused.</w:t>
            </w:r>
          </w:p>
        </w:tc>
      </w:tr>
    </w:tbl>
    <w:p w14:paraId="2DD7357C"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77451A6C" w14:textId="77777777">
        <w:tc>
          <w:tcPr>
            <w:tcW w:w="9634" w:type="dxa"/>
          </w:tcPr>
          <w:p w14:paraId="342B8F25"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Nii poliitikaeesmärgi 2 (SO viii) kui ka poliitikaeesmärgi 5 (SO i) meetmete kaudu eraldatakse väh. 8% ERFi vahenditest säästvale linnaarengule.</w:t>
            </w:r>
          </w:p>
          <w:p w14:paraId="061F41A8" w14:textId="77777777" w:rsidR="009D6B67" w:rsidRDefault="00EE5F1F">
            <w:pPr>
              <w:spacing w:line="240" w:lineRule="auto"/>
              <w:jc w:val="both"/>
              <w:rPr>
                <w:lang w:val="et-EE"/>
              </w:rPr>
            </w:pPr>
            <w:r>
              <w:rPr>
                <w:rFonts w:asciiTheme="majorHAnsi" w:hAnsiTheme="majorHAnsi"/>
                <w:sz w:val="20"/>
                <w:szCs w:val="20"/>
                <w:lang w:val="et-EE"/>
              </w:rPr>
              <w:t xml:space="preserve">SO-d rakendatakse vormis „muu territoriaalne vahend, millega toetatakse liikmesriikide kavandatud algatusi“ vastavalt ÜSM art. 28 punktile c. Eelmise perioodi õppetundide näitel on leitud, et säästva linnaarengu küsimuste lõimimisel olemasolevasse strateegilisse raamistikku on lisaväärtus funktsionaalsete piirkondade tervikliku planeerimise tähenduses. Seetõttu lisatakse olemasolevatele maakondlikele strateegiatele eraldi </w:t>
            </w:r>
            <w:r>
              <w:rPr>
                <w:rFonts w:ascii="Cambria" w:eastAsia="Cambria" w:hAnsi="Cambria" w:cs="Cambria"/>
                <w:sz w:val="20"/>
                <w:szCs w:val="20"/>
                <w:lang w:val="et-EE"/>
              </w:rPr>
              <w:t>linnapiirkonna strateegia</w:t>
            </w:r>
            <w:r>
              <w:rPr>
                <w:rFonts w:asciiTheme="majorHAnsi" w:hAnsiTheme="majorHAnsi"/>
                <w:sz w:val="20"/>
                <w:szCs w:val="20"/>
                <w:lang w:val="et-EE"/>
              </w:rPr>
              <w:t xml:space="preserve">, kus keskendutakse konkreetse linnapiirkonna arenguprobleemidele ja vajadustele </w:t>
            </w:r>
            <w:r>
              <w:rPr>
                <w:rFonts w:ascii="Cambria" w:eastAsia="Cambria" w:hAnsi="Cambria" w:cs="Cambria"/>
                <w:sz w:val="20"/>
                <w:szCs w:val="20"/>
                <w:lang w:val="et-EE"/>
              </w:rPr>
              <w:t xml:space="preserve">ning tuuakse välja arengueesmärgid ning lahendused. Ministri määrusega kehtestatakse toetatavate tegevuste rakendamise tingimused, mh sätestatakse linnapiirkonna tegevuskava koostamise põhimõtted, linnapiirkonna asjaomaste osapoolte roll ja ülesanded tegevuste valikuks. </w:t>
            </w:r>
            <w:r>
              <w:rPr>
                <w:rFonts w:asciiTheme="majorHAnsi" w:hAnsiTheme="majorHAnsi"/>
                <w:sz w:val="20"/>
                <w:szCs w:val="20"/>
                <w:lang w:val="et-EE"/>
              </w:rPr>
              <w:t>Projektide rahastamist haldab keskne rakendusüksus.</w:t>
            </w:r>
          </w:p>
          <w:p w14:paraId="78267AE2" w14:textId="77777777" w:rsidR="009D6B67" w:rsidRDefault="00EE5F1F">
            <w:pPr>
              <w:spacing w:line="240" w:lineRule="auto"/>
              <w:jc w:val="both"/>
              <w:rPr>
                <w:lang w:val="et-EE"/>
              </w:rPr>
            </w:pPr>
            <w:r>
              <w:rPr>
                <w:rFonts w:asciiTheme="majorHAnsi" w:hAnsiTheme="majorHAnsi"/>
                <w:sz w:val="20"/>
                <w:szCs w:val="20"/>
                <w:lang w:val="et-EE"/>
              </w:rPr>
              <w:t>Funktsionaalne linnapiirkond (käesoleva SO sihtpiirkond) hõlmab nii keskuslinna ja sellega lähedalt seotud tiheasustusega ala. Lähitagamaad defineeritakse kui keskuslinna ümbritsevat katkematu asustusega valglinnastunud ala, mida seob keskuslinnaga igapäevane pendelränne. Toetus on suunatud funktsionaalsetele linnapiirkondadele, mille elanikkond ületab 50 000 inimest – suuremad funktsionaalsed linnapiirkonnad Tallinnas, Tartus, Pärnus ja Ida-Viru maakonnas (Narva, Kohtla-Järve, Jõhvi, Sillamäe linnastud). Suuremates linnapiirkondades (kõik teised Eesti linnad on alla 18 000 elaniku) on tihedamast rahvastiku kontsentreerumisest võimendunud liikuvuse, linnaruumi ning teenustega seotud väljakutsed, mt nõuvad need eritähelepanu ja on valitud sekkumissuuna objektiks. Linnapiirkondade geograafiline mõõde on kooskõlas metoodikaga, mille on välja töötanud Statistikaamet, kasutades sarnase rahvastikutihedusega asustusklastreid ja kohandades laialdaselt kasutatavat OECD linnapiirkonna määratlust, arvestades Eesti territooriumi suurust. Linnapiirkonna täpsema määratlemise üle võivad otsustada omavalitsused, võttes arvesse funktsionaalseid seoseid (nt igapäevane pendelränne, ühiselt korraldatavad teenused).</w:t>
            </w:r>
          </w:p>
        </w:tc>
      </w:tr>
    </w:tbl>
    <w:p w14:paraId="311397D9" w14:textId="77777777" w:rsidR="009D6B67" w:rsidRDefault="00EE5F1F">
      <w:pPr>
        <w:spacing w:line="240" w:lineRule="auto"/>
        <w:rPr>
          <w:rFonts w:ascii="Cambria" w:eastAsia="Times New Roman" w:hAnsi="Cambria" w:cstheme="minorHAnsi"/>
          <w:b/>
          <w:bCs/>
          <w:lang w:val="et-EE"/>
        </w:rPr>
      </w:pPr>
      <w:r>
        <w:rPr>
          <w:rFonts w:ascii="Cambria" w:eastAsia="Times New Roman" w:hAnsi="Cambria" w:cstheme="minorHAnsi"/>
          <w:b/>
          <w:bCs/>
          <w:lang w:val="et-EE"/>
        </w:rPr>
        <w:t>Piirkondadevahelised</w:t>
      </w:r>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5BCBEBAD" w14:textId="77777777">
        <w:tc>
          <w:tcPr>
            <w:tcW w:w="9628" w:type="dxa"/>
          </w:tcPr>
          <w:p w14:paraId="57B527FD" w14:textId="77777777" w:rsidR="009D6B67" w:rsidRDefault="00EE5F1F">
            <w:pPr>
              <w:spacing w:line="240" w:lineRule="auto"/>
              <w:jc w:val="both"/>
              <w:rPr>
                <w:lang w:val="et-EE"/>
              </w:rPr>
            </w:pPr>
            <w:r>
              <w:rPr>
                <w:rFonts w:ascii="Cambria" w:eastAsia="Cambria" w:hAnsi="Cambria" w:cs="Cambria"/>
                <w:sz w:val="20"/>
                <w:szCs w:val="20"/>
                <w:lang w:val="et-EE"/>
              </w:rPr>
              <w:t xml:space="preserve">Võimalikud seosed linnaarengu erinevate sekkumismeetmete vahel tehakse kindlaks linnapiirkonna strateegiates, piirkondade- ja riikidevaheliste meetmete puutumus ja ulatus sõltub konkreetse linnapiirkonna strateegiast ja tegevuste valikust. Potentsiaalselt võivad kõik sekkumised täiendada Interregi programmide tegevusi, kuna linnapiirkondade arenguprobleemid on olulised nii riiklikul kui ka piiriülesel tasandil. Eesti-Läti programmi puhul võib ilmneda koosmõju projektidel Tartu ja Pärnu linnapiirkonnas, sest ühisosana toetatakse </w:t>
            </w:r>
            <w:r>
              <w:rPr>
                <w:rFonts w:ascii="Cambria" w:eastAsia="Cambria" w:hAnsi="Cambria" w:cs="Cambria"/>
                <w:sz w:val="20"/>
                <w:szCs w:val="20"/>
                <w:lang w:val="et-EE"/>
              </w:rPr>
              <w:lastRenderedPageBreak/>
              <w:t>rohelist taristut ja bioloogilist mitmekesisust. Kesk-Läänemere programmist, kus sihtpiirkonda mahuvad kõik linnapiirkonnad, toetatakse ühisosana CO2 heitme vähendamist ja avalike teenuste arendamist.</w:t>
            </w:r>
          </w:p>
        </w:tc>
      </w:tr>
    </w:tbl>
    <w:p w14:paraId="391D32BA" w14:textId="77777777" w:rsidR="009D6B67" w:rsidRDefault="00EE5F1F">
      <w:pPr>
        <w:keepNext/>
        <w:spacing w:line="240" w:lineRule="auto"/>
        <w:rPr>
          <w:sz w:val="22"/>
          <w:lang w:val="et-EE"/>
        </w:rPr>
      </w:pPr>
      <w:r>
        <w:rPr>
          <w:rFonts w:ascii="Cambria" w:hAnsi="Cambria" w:cstheme="minorHAnsi"/>
          <w:b/>
          <w:bCs/>
          <w:lang w:val="et-EE"/>
        </w:rPr>
        <w:lastRenderedPageBreak/>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34B60D0A" w14:textId="77777777">
        <w:tc>
          <w:tcPr>
            <w:tcW w:w="9628" w:type="dxa"/>
          </w:tcPr>
          <w:p w14:paraId="302FCC1C" w14:textId="77777777" w:rsidR="009D6B67" w:rsidRDefault="00EE5F1F">
            <w:pPr>
              <w:spacing w:line="240" w:lineRule="auto"/>
              <w:rPr>
                <w:rFonts w:ascii="Cambria" w:eastAsia="Times New Roman" w:hAnsi="Cambria" w:cstheme="minorHAnsi"/>
                <w:bCs/>
                <w:lang w:val="et-EE"/>
              </w:rPr>
            </w:pPr>
            <w:r>
              <w:rPr>
                <w:rFonts w:asciiTheme="majorHAnsi" w:hAnsiTheme="majorHAnsi"/>
                <w:sz w:val="20"/>
                <w:szCs w:val="20"/>
                <w:lang w:val="et-EE"/>
              </w:rPr>
              <w:t>Ei kohaldu.</w:t>
            </w:r>
            <w:bookmarkEnd w:id="1704"/>
          </w:p>
        </w:tc>
      </w:tr>
    </w:tbl>
    <w:p w14:paraId="471EFB52" w14:textId="77777777" w:rsidR="009D6B67" w:rsidRDefault="00EE5F1F">
      <w:pPr>
        <w:pStyle w:val="Pealkiri5"/>
        <w:numPr>
          <w:ilvl w:val="4"/>
          <w:numId w:val="82"/>
        </w:numPr>
        <w:rPr>
          <w:rFonts w:cstheme="minorHAnsi"/>
          <w:lang w:val="et-EE"/>
        </w:rPr>
      </w:pPr>
      <w:r>
        <w:rPr>
          <w:rFonts w:cstheme="minorHAnsi"/>
          <w:lang w:val="et-EE"/>
        </w:rPr>
        <w:t xml:space="preserve"> Näitajad</w:t>
      </w:r>
    </w:p>
    <w:p w14:paraId="0A9C4598" w14:textId="54B9868F" w:rsidR="009D6B67" w:rsidRDefault="00EE5F1F">
      <w:pPr>
        <w:pStyle w:val="Pealdis"/>
        <w:rPr>
          <w:lang w:val="et-EE"/>
        </w:rPr>
      </w:pPr>
      <w:r>
        <w:rPr>
          <w:lang w:val="et-EE"/>
        </w:rPr>
        <w:t xml:space="preserve">Tabel </w:t>
      </w:r>
      <w:del w:id="1706" w:author="Kaisa Tähe - RAM" w:date="2025-10-13T15:47:00Z" w16du:dateUtc="2025-10-13T12:47:00Z">
        <w:r w:rsidDel="0049278E">
          <w:rPr>
            <w:lang w:val="et-EE"/>
          </w:rPr>
          <w:fldChar w:fldCharType="begin"/>
        </w:r>
        <w:r w:rsidDel="0049278E">
          <w:rPr>
            <w:lang w:val="et-EE"/>
          </w:rPr>
          <w:delInstrText xml:space="preserve"> SEQ Tabel \* ARABIC </w:delInstrText>
        </w:r>
        <w:r w:rsidDel="0049278E">
          <w:rPr>
            <w:lang w:val="et-EE"/>
          </w:rPr>
          <w:fldChar w:fldCharType="separate"/>
        </w:r>
        <w:r w:rsidDel="0049278E">
          <w:rPr>
            <w:lang w:val="et-EE"/>
          </w:rPr>
          <w:delText>146</w:delText>
        </w:r>
        <w:r w:rsidDel="0049278E">
          <w:rPr>
            <w:lang w:val="et-EE"/>
          </w:rPr>
          <w:fldChar w:fldCharType="end"/>
        </w:r>
      </w:del>
      <w:ins w:id="1707" w:author="Kaisa Tähe - RAM" w:date="2025-10-13T15:47:00Z" w16du:dateUtc="2025-10-13T12:47:00Z">
        <w:r w:rsidR="0049278E">
          <w:rPr>
            <w:lang w:val="et-EE"/>
          </w:rPr>
          <w:t>158</w:t>
        </w:r>
      </w:ins>
      <w:r>
        <w:rPr>
          <w:lang w:val="et-EE"/>
        </w:rPr>
        <w:t>: Väljundnäitajad</w:t>
      </w:r>
    </w:p>
    <w:tbl>
      <w:tblPr>
        <w:tblW w:w="987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464"/>
        <w:gridCol w:w="602"/>
        <w:gridCol w:w="660"/>
        <w:gridCol w:w="1144"/>
        <w:gridCol w:w="916"/>
        <w:gridCol w:w="2584"/>
        <w:gridCol w:w="1500"/>
        <w:gridCol w:w="914"/>
        <w:gridCol w:w="1086"/>
      </w:tblGrid>
      <w:tr w:rsidR="009D6B67" w14:paraId="3BABB02E" w14:textId="77777777">
        <w:trPr>
          <w:trHeight w:val="1082"/>
        </w:trPr>
        <w:tc>
          <w:tcPr>
            <w:tcW w:w="464" w:type="dxa"/>
            <w:textDirection w:val="btLr"/>
            <w:vAlign w:val="center"/>
          </w:tcPr>
          <w:p w14:paraId="282692A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602" w:type="dxa"/>
            <w:textDirection w:val="btLr"/>
            <w:vAlign w:val="center"/>
          </w:tcPr>
          <w:p w14:paraId="6AD5514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660" w:type="dxa"/>
            <w:textDirection w:val="btLr"/>
            <w:vAlign w:val="center"/>
          </w:tcPr>
          <w:p w14:paraId="149D1D7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44" w:type="dxa"/>
            <w:textDirection w:val="btLr"/>
            <w:vAlign w:val="center"/>
          </w:tcPr>
          <w:p w14:paraId="6A80291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916" w:type="dxa"/>
            <w:textDirection w:val="btLr"/>
            <w:vAlign w:val="center"/>
          </w:tcPr>
          <w:p w14:paraId="51B4F61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2584" w:type="dxa"/>
            <w:textDirection w:val="btLr"/>
            <w:vAlign w:val="center"/>
          </w:tcPr>
          <w:p w14:paraId="265122E0"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1500" w:type="dxa"/>
            <w:textDirection w:val="btLr"/>
            <w:vAlign w:val="center"/>
          </w:tcPr>
          <w:p w14:paraId="11B3BB6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914" w:type="dxa"/>
            <w:textDirection w:val="btLr"/>
            <w:vAlign w:val="center"/>
          </w:tcPr>
          <w:p w14:paraId="37291198"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3D94D062"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1086" w:type="dxa"/>
            <w:textDirection w:val="btLr"/>
            <w:vAlign w:val="center"/>
          </w:tcPr>
          <w:p w14:paraId="110B031D"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E833C42"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5DBC6E11" w14:textId="77777777">
        <w:trPr>
          <w:trHeight w:val="340"/>
        </w:trPr>
        <w:tc>
          <w:tcPr>
            <w:tcW w:w="464" w:type="dxa"/>
            <w:shd w:val="clear" w:color="auto" w:fill="FFFFFF" w:themeFill="background1"/>
          </w:tcPr>
          <w:p w14:paraId="4492A67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02" w:type="dxa"/>
            <w:shd w:val="clear" w:color="auto" w:fill="FFFFFF" w:themeFill="background1"/>
          </w:tcPr>
          <w:p w14:paraId="4908B6D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60" w:type="dxa"/>
            <w:shd w:val="clear" w:color="auto" w:fill="FFFFFF" w:themeFill="background1"/>
          </w:tcPr>
          <w:p w14:paraId="6E5C066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44" w:type="dxa"/>
            <w:shd w:val="clear" w:color="auto" w:fill="FFFFFF" w:themeFill="background1"/>
          </w:tcPr>
          <w:p w14:paraId="5B6DF67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2494AEF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RCO114</w:t>
            </w:r>
          </w:p>
        </w:tc>
        <w:tc>
          <w:tcPr>
            <w:tcW w:w="2584" w:type="dxa"/>
            <w:shd w:val="clear" w:color="auto" w:fill="FFFFFF" w:themeFill="background1"/>
          </w:tcPr>
          <w:p w14:paraId="7708DFA4"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Avalik ruum, mis on linnapiirkondades loodud või taastatud</w:t>
            </w:r>
          </w:p>
        </w:tc>
        <w:tc>
          <w:tcPr>
            <w:tcW w:w="1500" w:type="dxa"/>
            <w:shd w:val="clear" w:color="auto" w:fill="FFFFFF" w:themeFill="background1"/>
          </w:tcPr>
          <w:p w14:paraId="2A789356" w14:textId="77777777" w:rsidR="009D6B67" w:rsidRDefault="00EE5F1F">
            <w:pPr>
              <w:pStyle w:val="Text1"/>
              <w:spacing w:before="0" w:after="0" w:line="240" w:lineRule="auto"/>
              <w:ind w:left="0"/>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m2</w:t>
            </w:r>
          </w:p>
        </w:tc>
        <w:tc>
          <w:tcPr>
            <w:tcW w:w="914" w:type="dxa"/>
            <w:shd w:val="clear" w:color="auto" w:fill="FFFFFF" w:themeFill="background1"/>
          </w:tcPr>
          <w:p w14:paraId="6EB90E5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1086" w:type="dxa"/>
            <w:shd w:val="clear" w:color="auto" w:fill="FFFFFF" w:themeFill="background1"/>
          </w:tcPr>
          <w:p w14:paraId="4C6870C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80 000</w:t>
            </w:r>
          </w:p>
        </w:tc>
      </w:tr>
      <w:tr w:rsidR="009D6B67" w14:paraId="0EFD782E" w14:textId="77777777">
        <w:trPr>
          <w:trHeight w:val="340"/>
        </w:trPr>
        <w:tc>
          <w:tcPr>
            <w:tcW w:w="464" w:type="dxa"/>
            <w:shd w:val="clear" w:color="auto" w:fill="FFFFFF" w:themeFill="background1"/>
          </w:tcPr>
          <w:p w14:paraId="20D77D3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02" w:type="dxa"/>
            <w:shd w:val="clear" w:color="auto" w:fill="FFFFFF" w:themeFill="background1"/>
          </w:tcPr>
          <w:p w14:paraId="05EB3DD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60" w:type="dxa"/>
            <w:shd w:val="clear" w:color="auto" w:fill="FFFFFF" w:themeFill="background1"/>
          </w:tcPr>
          <w:p w14:paraId="2CAFFD9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44" w:type="dxa"/>
            <w:shd w:val="clear" w:color="auto" w:fill="FFFFFF" w:themeFill="background1"/>
          </w:tcPr>
          <w:p w14:paraId="769FF18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7100BA6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RCO36</w:t>
            </w:r>
          </w:p>
        </w:tc>
        <w:tc>
          <w:tcPr>
            <w:tcW w:w="2584" w:type="dxa"/>
            <w:shd w:val="clear" w:color="auto" w:fill="FFFFFF" w:themeFill="background1"/>
          </w:tcPr>
          <w:p w14:paraId="43FCDC69"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Roheline taristu, mida toetatakse muudel eesmärkidel kui kliimamuutustega kohanemine</w:t>
            </w:r>
          </w:p>
        </w:tc>
        <w:tc>
          <w:tcPr>
            <w:tcW w:w="1500" w:type="dxa"/>
            <w:shd w:val="clear" w:color="auto" w:fill="FFFFFF" w:themeFill="background1"/>
          </w:tcPr>
          <w:p w14:paraId="56A088E0"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ha</w:t>
            </w:r>
          </w:p>
        </w:tc>
        <w:tc>
          <w:tcPr>
            <w:tcW w:w="914" w:type="dxa"/>
            <w:shd w:val="clear" w:color="auto" w:fill="FFFFFF" w:themeFill="background1"/>
          </w:tcPr>
          <w:p w14:paraId="67AFE652"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10</w:t>
            </w:r>
          </w:p>
        </w:tc>
        <w:tc>
          <w:tcPr>
            <w:tcW w:w="1086" w:type="dxa"/>
            <w:shd w:val="clear" w:color="auto" w:fill="FFFFFF" w:themeFill="background1"/>
          </w:tcPr>
          <w:p w14:paraId="6223B5A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40</w:t>
            </w:r>
          </w:p>
        </w:tc>
      </w:tr>
      <w:tr w:rsidR="009D6B67" w14:paraId="586709C0" w14:textId="77777777">
        <w:trPr>
          <w:trHeight w:val="332"/>
        </w:trPr>
        <w:tc>
          <w:tcPr>
            <w:tcW w:w="464" w:type="dxa"/>
            <w:shd w:val="clear" w:color="auto" w:fill="FFFFFF" w:themeFill="background1"/>
          </w:tcPr>
          <w:p w14:paraId="2CF83762"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02" w:type="dxa"/>
            <w:shd w:val="clear" w:color="auto" w:fill="FFFFFF" w:themeFill="background1"/>
          </w:tcPr>
          <w:p w14:paraId="497166B2"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60" w:type="dxa"/>
            <w:shd w:val="clear" w:color="auto" w:fill="FFFFFF" w:themeFill="background1"/>
          </w:tcPr>
          <w:p w14:paraId="1E7D881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44" w:type="dxa"/>
            <w:shd w:val="clear" w:color="auto" w:fill="FFFFFF" w:themeFill="background1"/>
          </w:tcPr>
          <w:p w14:paraId="50D9C00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4CA7B94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RCO76</w:t>
            </w:r>
          </w:p>
        </w:tc>
        <w:tc>
          <w:tcPr>
            <w:tcW w:w="2584" w:type="dxa"/>
            <w:shd w:val="clear" w:color="auto" w:fill="FFFFFF" w:themeFill="background1"/>
          </w:tcPr>
          <w:p w14:paraId="597CE876"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Integreeritud territoriaalse arengu projektid</w:t>
            </w:r>
          </w:p>
        </w:tc>
        <w:tc>
          <w:tcPr>
            <w:tcW w:w="1500" w:type="dxa"/>
            <w:shd w:val="clear" w:color="auto" w:fill="FFFFFF" w:themeFill="background1"/>
          </w:tcPr>
          <w:p w14:paraId="27EECBC3" w14:textId="77777777" w:rsidR="009D6B67" w:rsidRDefault="00EE5F1F">
            <w:pPr>
              <w:pStyle w:val="Text1"/>
              <w:spacing w:before="0" w:after="0" w:line="240" w:lineRule="auto"/>
              <w:ind w:left="0"/>
              <w:rPr>
                <w:sz w:val="20"/>
                <w:szCs w:val="20"/>
                <w:lang w:val="et-EE"/>
              </w:rPr>
            </w:pPr>
            <w:r>
              <w:rPr>
                <w:rFonts w:ascii="Cambria" w:eastAsia="Times New Roman" w:hAnsi="Cambria" w:cstheme="minorBidi"/>
                <w:color w:val="000000" w:themeColor="text1"/>
                <w:sz w:val="20"/>
                <w:szCs w:val="20"/>
                <w:lang w:val="et-EE"/>
              </w:rPr>
              <w:t>Projektid</w:t>
            </w:r>
          </w:p>
        </w:tc>
        <w:tc>
          <w:tcPr>
            <w:tcW w:w="914" w:type="dxa"/>
            <w:shd w:val="clear" w:color="auto" w:fill="FFFFFF" w:themeFill="background1"/>
          </w:tcPr>
          <w:p w14:paraId="0F0BC9F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6</w:t>
            </w:r>
          </w:p>
        </w:tc>
        <w:tc>
          <w:tcPr>
            <w:tcW w:w="1086" w:type="dxa"/>
            <w:shd w:val="clear" w:color="auto" w:fill="FFFFFF" w:themeFill="background1"/>
          </w:tcPr>
          <w:p w14:paraId="524FBF3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26</w:t>
            </w:r>
          </w:p>
        </w:tc>
      </w:tr>
      <w:tr w:rsidR="009D6B67" w14:paraId="51AE5AB3" w14:textId="77777777">
        <w:trPr>
          <w:trHeight w:val="332"/>
        </w:trPr>
        <w:tc>
          <w:tcPr>
            <w:tcW w:w="464" w:type="dxa"/>
            <w:shd w:val="clear" w:color="auto" w:fill="FFFFFF" w:themeFill="background1"/>
          </w:tcPr>
          <w:p w14:paraId="03EDFF1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02" w:type="dxa"/>
            <w:shd w:val="clear" w:color="auto" w:fill="FFFFFF" w:themeFill="background1"/>
          </w:tcPr>
          <w:p w14:paraId="5C60D8B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60" w:type="dxa"/>
            <w:shd w:val="clear" w:color="auto" w:fill="FFFFFF" w:themeFill="background1"/>
          </w:tcPr>
          <w:p w14:paraId="0A67EFBB"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44" w:type="dxa"/>
            <w:shd w:val="clear" w:color="auto" w:fill="FFFFFF" w:themeFill="background1"/>
          </w:tcPr>
          <w:p w14:paraId="50649254"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3D4E7F9A" w14:textId="77777777" w:rsidR="009D6B67" w:rsidRDefault="00EE5F1F">
            <w:pPr>
              <w:pStyle w:val="Text1"/>
              <w:spacing w:before="0" w:after="0" w:line="240" w:lineRule="auto"/>
              <w:ind w:left="0"/>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RCO75</w:t>
            </w:r>
          </w:p>
        </w:tc>
        <w:tc>
          <w:tcPr>
            <w:tcW w:w="2584" w:type="dxa"/>
            <w:shd w:val="clear" w:color="auto" w:fill="FFFFFF" w:themeFill="background1"/>
          </w:tcPr>
          <w:p w14:paraId="0781FDAE"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Toetatavad integreeritud territoriaalse arengu strateegiad</w:t>
            </w:r>
          </w:p>
        </w:tc>
        <w:tc>
          <w:tcPr>
            <w:tcW w:w="1500" w:type="dxa"/>
            <w:shd w:val="clear" w:color="auto" w:fill="FFFFFF" w:themeFill="background1"/>
          </w:tcPr>
          <w:p w14:paraId="20EDC1AC"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Panused strateegiatesse</w:t>
            </w:r>
          </w:p>
        </w:tc>
        <w:tc>
          <w:tcPr>
            <w:tcW w:w="914" w:type="dxa"/>
            <w:shd w:val="clear" w:color="auto" w:fill="FFFFFF" w:themeFill="background1"/>
          </w:tcPr>
          <w:p w14:paraId="5C2BA592"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1086" w:type="dxa"/>
            <w:shd w:val="clear" w:color="auto" w:fill="FFFFFF" w:themeFill="background1"/>
          </w:tcPr>
          <w:p w14:paraId="117BB3D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4</w:t>
            </w:r>
          </w:p>
        </w:tc>
      </w:tr>
      <w:tr w:rsidR="009D6B67" w14:paraId="1DDEE61F" w14:textId="77777777">
        <w:trPr>
          <w:trHeight w:val="332"/>
        </w:trPr>
        <w:tc>
          <w:tcPr>
            <w:tcW w:w="464" w:type="dxa"/>
            <w:shd w:val="clear" w:color="auto" w:fill="FFFFFF" w:themeFill="background1"/>
          </w:tcPr>
          <w:p w14:paraId="28DA75F2"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02" w:type="dxa"/>
            <w:shd w:val="clear" w:color="auto" w:fill="FFFFFF" w:themeFill="background1"/>
          </w:tcPr>
          <w:p w14:paraId="5FEB947C"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i</w:t>
            </w:r>
          </w:p>
        </w:tc>
        <w:tc>
          <w:tcPr>
            <w:tcW w:w="660" w:type="dxa"/>
            <w:shd w:val="clear" w:color="auto" w:fill="FFFFFF" w:themeFill="background1"/>
          </w:tcPr>
          <w:p w14:paraId="6BAC5580"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ERF</w:t>
            </w:r>
          </w:p>
        </w:tc>
        <w:tc>
          <w:tcPr>
            <w:tcW w:w="1144" w:type="dxa"/>
            <w:shd w:val="clear" w:color="auto" w:fill="FFFFFF" w:themeFill="background1"/>
          </w:tcPr>
          <w:p w14:paraId="4D590463" w14:textId="77777777" w:rsidR="009D6B67" w:rsidRDefault="00EE5F1F">
            <w:pPr>
              <w:pStyle w:val="Text1"/>
              <w:spacing w:before="0" w:after="0" w:line="240" w:lineRule="auto"/>
              <w:ind w:left="0"/>
              <w:rPr>
                <w:rFonts w:ascii="Cambria" w:eastAsia="Calibri"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6B0A3197"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RCO74</w:t>
            </w:r>
          </w:p>
        </w:tc>
        <w:tc>
          <w:tcPr>
            <w:tcW w:w="2584" w:type="dxa"/>
            <w:shd w:val="clear" w:color="auto" w:fill="FFFFFF" w:themeFill="background1"/>
          </w:tcPr>
          <w:p w14:paraId="011D4FB7"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Integreeritud territoriaalse arengu strateegiate raamistikku kuuluvate projektidega hõlmatud elanikkond</w:t>
            </w:r>
          </w:p>
        </w:tc>
        <w:tc>
          <w:tcPr>
            <w:tcW w:w="1500" w:type="dxa"/>
            <w:shd w:val="clear" w:color="auto" w:fill="FFFFFF" w:themeFill="background1"/>
          </w:tcPr>
          <w:p w14:paraId="5C87DBA5" w14:textId="77777777" w:rsidR="009D6B67" w:rsidRDefault="00EE5F1F">
            <w:pPr>
              <w:pStyle w:val="Text1"/>
              <w:spacing w:before="0" w:after="0" w:line="240" w:lineRule="auto"/>
              <w:ind w:left="0"/>
              <w:rPr>
                <w:sz w:val="20"/>
                <w:szCs w:val="20"/>
                <w:lang w:val="et-EE"/>
              </w:rPr>
            </w:pPr>
            <w:r>
              <w:rPr>
                <w:rFonts w:ascii="Cambria" w:eastAsia="Calibri" w:hAnsi="Cambria" w:cstheme="minorBidi"/>
                <w:color w:val="000000" w:themeColor="text1"/>
                <w:sz w:val="20"/>
                <w:szCs w:val="20"/>
                <w:lang w:val="et-EE"/>
              </w:rPr>
              <w:t>Isikute arv</w:t>
            </w:r>
          </w:p>
        </w:tc>
        <w:tc>
          <w:tcPr>
            <w:tcW w:w="914" w:type="dxa"/>
            <w:shd w:val="clear" w:color="auto" w:fill="FFFFFF" w:themeFill="background1"/>
          </w:tcPr>
          <w:p w14:paraId="630243AC"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0</w:t>
            </w:r>
          </w:p>
        </w:tc>
        <w:tc>
          <w:tcPr>
            <w:tcW w:w="1086" w:type="dxa"/>
            <w:shd w:val="clear" w:color="auto" w:fill="FFFFFF" w:themeFill="background1"/>
          </w:tcPr>
          <w:p w14:paraId="68EB1704"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678 588</w:t>
            </w:r>
          </w:p>
        </w:tc>
      </w:tr>
      <w:tr w:rsidR="009D6B67" w14:paraId="42B75C34" w14:textId="77777777">
        <w:trPr>
          <w:trHeight w:val="332"/>
        </w:trPr>
        <w:tc>
          <w:tcPr>
            <w:tcW w:w="464" w:type="dxa"/>
            <w:shd w:val="clear" w:color="auto" w:fill="FFFFFF" w:themeFill="background1"/>
          </w:tcPr>
          <w:p w14:paraId="0B2EFBC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02" w:type="dxa"/>
            <w:shd w:val="clear" w:color="auto" w:fill="FFFFFF" w:themeFill="background1"/>
          </w:tcPr>
          <w:p w14:paraId="247E6DFE"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i</w:t>
            </w:r>
          </w:p>
        </w:tc>
        <w:tc>
          <w:tcPr>
            <w:tcW w:w="660" w:type="dxa"/>
            <w:shd w:val="clear" w:color="auto" w:fill="FFFFFF" w:themeFill="background1"/>
          </w:tcPr>
          <w:p w14:paraId="214E7B8C"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ERF</w:t>
            </w:r>
          </w:p>
        </w:tc>
        <w:tc>
          <w:tcPr>
            <w:tcW w:w="1144" w:type="dxa"/>
            <w:shd w:val="clear" w:color="auto" w:fill="FFFFFF" w:themeFill="background1"/>
          </w:tcPr>
          <w:p w14:paraId="5AE66E45" w14:textId="77777777" w:rsidR="009D6B67" w:rsidRDefault="00EE5F1F">
            <w:pPr>
              <w:pStyle w:val="Text1"/>
              <w:spacing w:before="0" w:after="0" w:line="240" w:lineRule="auto"/>
              <w:ind w:left="0"/>
              <w:rPr>
                <w:rFonts w:ascii="Cambria" w:eastAsia="Calibri"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552120AF"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PSO41</w:t>
            </w:r>
          </w:p>
        </w:tc>
        <w:tc>
          <w:tcPr>
            <w:tcW w:w="2584" w:type="dxa"/>
            <w:shd w:val="clear" w:color="auto" w:fill="FFFFFF" w:themeFill="background1"/>
          </w:tcPr>
          <w:p w14:paraId="72EFCEAF"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Uute ja uuendatud korraldusega teenuste arv</w:t>
            </w:r>
          </w:p>
        </w:tc>
        <w:tc>
          <w:tcPr>
            <w:tcW w:w="1500" w:type="dxa"/>
            <w:shd w:val="clear" w:color="auto" w:fill="FFFFFF" w:themeFill="background1"/>
          </w:tcPr>
          <w:p w14:paraId="74D90C1A" w14:textId="77777777" w:rsidR="009D6B67" w:rsidRDefault="00EE5F1F">
            <w:pPr>
              <w:pStyle w:val="Text1"/>
              <w:spacing w:before="0" w:after="0" w:line="240" w:lineRule="auto"/>
              <w:ind w:left="0"/>
              <w:rPr>
                <w:sz w:val="20"/>
                <w:szCs w:val="20"/>
                <w:lang w:val="et-EE"/>
              </w:rPr>
            </w:pPr>
            <w:r>
              <w:rPr>
                <w:rFonts w:ascii="Cambria" w:eastAsia="Calibri" w:hAnsi="Cambria" w:cstheme="minorBidi"/>
                <w:color w:val="000000" w:themeColor="text1"/>
                <w:sz w:val="20"/>
                <w:szCs w:val="20"/>
                <w:lang w:val="et-EE"/>
              </w:rPr>
              <w:t>Teenuste arv</w:t>
            </w:r>
          </w:p>
        </w:tc>
        <w:tc>
          <w:tcPr>
            <w:tcW w:w="914" w:type="dxa"/>
            <w:shd w:val="clear" w:color="auto" w:fill="FFFFFF" w:themeFill="background1"/>
          </w:tcPr>
          <w:p w14:paraId="45B23D74"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0</w:t>
            </w:r>
          </w:p>
        </w:tc>
        <w:tc>
          <w:tcPr>
            <w:tcW w:w="1086" w:type="dxa"/>
            <w:shd w:val="clear" w:color="auto" w:fill="FFFFFF" w:themeFill="background1"/>
          </w:tcPr>
          <w:p w14:paraId="61EC564B"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6</w:t>
            </w:r>
          </w:p>
        </w:tc>
      </w:tr>
    </w:tbl>
    <w:p w14:paraId="0F591262" w14:textId="208A8E33" w:rsidR="009D6B67" w:rsidRDefault="00EE5F1F">
      <w:pPr>
        <w:pStyle w:val="Pealdis"/>
        <w:keepNext/>
        <w:rPr>
          <w:lang w:val="et-EE"/>
        </w:rPr>
      </w:pPr>
      <w:r>
        <w:rPr>
          <w:lang w:val="et-EE"/>
        </w:rPr>
        <w:t xml:space="preserve">Tabel </w:t>
      </w:r>
      <w:del w:id="1708" w:author="Kaisa Tähe - RAM" w:date="2025-10-13T15:47:00Z" w16du:dateUtc="2025-10-13T12:47:00Z">
        <w:r w:rsidDel="0049278E">
          <w:rPr>
            <w:lang w:val="et-EE"/>
          </w:rPr>
          <w:fldChar w:fldCharType="begin"/>
        </w:r>
        <w:r w:rsidDel="0049278E">
          <w:rPr>
            <w:lang w:val="et-EE"/>
          </w:rPr>
          <w:delInstrText xml:space="preserve"> SEQ Tabel \* ARABIC </w:delInstrText>
        </w:r>
        <w:r w:rsidDel="0049278E">
          <w:rPr>
            <w:lang w:val="et-EE"/>
          </w:rPr>
          <w:fldChar w:fldCharType="separate"/>
        </w:r>
        <w:r w:rsidDel="0049278E">
          <w:rPr>
            <w:lang w:val="et-EE"/>
          </w:rPr>
          <w:delText>147</w:delText>
        </w:r>
        <w:r w:rsidDel="0049278E">
          <w:rPr>
            <w:lang w:val="et-EE"/>
          </w:rPr>
          <w:fldChar w:fldCharType="end"/>
        </w:r>
      </w:del>
      <w:ins w:id="1709" w:author="Kaisa Tähe - RAM" w:date="2025-10-13T15:47:00Z" w16du:dateUtc="2025-10-13T12:47:00Z">
        <w:r w:rsidR="0049278E">
          <w:rPr>
            <w:lang w:val="et-EE"/>
          </w:rPr>
          <w:t>159</w:t>
        </w:r>
      </w:ins>
      <w:r>
        <w:rPr>
          <w:lang w:val="et-EE"/>
        </w:rPr>
        <w:t>: Tulemusnäitajad</w:t>
      </w:r>
    </w:p>
    <w:tbl>
      <w:tblPr>
        <w:tblpPr w:leftFromText="141" w:rightFromText="141" w:vertAnchor="text" w:horzAnchor="margin" w:tblpY="-39"/>
        <w:tblW w:w="1006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1E0" w:firstRow="1" w:lastRow="1" w:firstColumn="1" w:lastColumn="1" w:noHBand="0" w:noVBand="0"/>
      </w:tblPr>
      <w:tblGrid>
        <w:gridCol w:w="457"/>
        <w:gridCol w:w="457"/>
        <w:gridCol w:w="639"/>
        <w:gridCol w:w="994"/>
        <w:gridCol w:w="850"/>
        <w:gridCol w:w="2457"/>
        <w:gridCol w:w="1229"/>
        <w:gridCol w:w="567"/>
        <w:gridCol w:w="709"/>
        <w:gridCol w:w="708"/>
        <w:gridCol w:w="993"/>
      </w:tblGrid>
      <w:tr w:rsidR="009D6B67" w14:paraId="78453795" w14:textId="77777777">
        <w:trPr>
          <w:trHeight w:val="1556"/>
        </w:trPr>
        <w:tc>
          <w:tcPr>
            <w:tcW w:w="457" w:type="dxa"/>
            <w:textDirection w:val="btLr"/>
            <w:vAlign w:val="center"/>
          </w:tcPr>
          <w:p w14:paraId="6722E4C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457" w:type="dxa"/>
            <w:textDirection w:val="btLr"/>
            <w:vAlign w:val="center"/>
          </w:tcPr>
          <w:p w14:paraId="40AED84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639" w:type="dxa"/>
            <w:textDirection w:val="btLr"/>
            <w:vAlign w:val="center"/>
          </w:tcPr>
          <w:p w14:paraId="0EAC8BB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994" w:type="dxa"/>
            <w:textDirection w:val="btLr"/>
            <w:vAlign w:val="center"/>
          </w:tcPr>
          <w:p w14:paraId="0C78B67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0" w:type="dxa"/>
            <w:textDirection w:val="btLr"/>
            <w:vAlign w:val="center"/>
          </w:tcPr>
          <w:p w14:paraId="0DFD861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2457" w:type="dxa"/>
            <w:textDirection w:val="btLr"/>
            <w:vAlign w:val="center"/>
          </w:tcPr>
          <w:p w14:paraId="520D1DE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1229" w:type="dxa"/>
            <w:textDirection w:val="btLr"/>
            <w:vAlign w:val="center"/>
          </w:tcPr>
          <w:p w14:paraId="5C411E0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67" w:type="dxa"/>
            <w:textDirection w:val="btLr"/>
            <w:vAlign w:val="center"/>
          </w:tcPr>
          <w:p w14:paraId="492AD19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09" w:type="dxa"/>
            <w:textDirection w:val="btLr"/>
            <w:vAlign w:val="center"/>
          </w:tcPr>
          <w:p w14:paraId="0AB71A7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708" w:type="dxa"/>
            <w:textDirection w:val="btLr"/>
            <w:vAlign w:val="center"/>
          </w:tcPr>
          <w:p w14:paraId="2D7E4EAC"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19CEC5B"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993" w:type="dxa"/>
            <w:textDirection w:val="btLr"/>
            <w:vAlign w:val="center"/>
          </w:tcPr>
          <w:p w14:paraId="5C24510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684286A7" w14:textId="77777777">
        <w:trPr>
          <w:trHeight w:val="434"/>
        </w:trPr>
        <w:tc>
          <w:tcPr>
            <w:tcW w:w="457" w:type="dxa"/>
            <w:shd w:val="clear" w:color="auto" w:fill="FFFFFF" w:themeFill="background1"/>
          </w:tcPr>
          <w:p w14:paraId="12723842"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457" w:type="dxa"/>
            <w:shd w:val="clear" w:color="auto" w:fill="FFFFFF" w:themeFill="background1"/>
          </w:tcPr>
          <w:p w14:paraId="42E4E97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39" w:type="dxa"/>
            <w:shd w:val="clear" w:color="auto" w:fill="FFFFFF" w:themeFill="background1"/>
          </w:tcPr>
          <w:p w14:paraId="62DD112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994" w:type="dxa"/>
            <w:shd w:val="clear" w:color="auto" w:fill="FFFFFF" w:themeFill="background1"/>
          </w:tcPr>
          <w:p w14:paraId="55E81BB3"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447B78A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mineku</w:t>
            </w:r>
          </w:p>
        </w:tc>
        <w:tc>
          <w:tcPr>
            <w:tcW w:w="850" w:type="dxa"/>
            <w:shd w:val="clear" w:color="auto" w:fill="FFFFFF" w:themeFill="background1"/>
          </w:tcPr>
          <w:p w14:paraId="4FD02AE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PSR36</w:t>
            </w:r>
          </w:p>
        </w:tc>
        <w:tc>
          <w:tcPr>
            <w:tcW w:w="2457" w:type="dxa"/>
            <w:shd w:val="clear" w:color="auto" w:fill="FFFFFF" w:themeFill="background1"/>
          </w:tcPr>
          <w:p w14:paraId="0009EAE2"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Arendatud avalikust linnaruumist kasu saanud elanike arv</w:t>
            </w:r>
          </w:p>
        </w:tc>
        <w:tc>
          <w:tcPr>
            <w:tcW w:w="1229" w:type="dxa"/>
            <w:shd w:val="clear" w:color="auto" w:fill="FFFFFF" w:themeFill="background1"/>
          </w:tcPr>
          <w:p w14:paraId="17849E38"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Inimeste</w:t>
            </w:r>
          </w:p>
          <w:p w14:paraId="55B69413"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 xml:space="preserve"> arv</w:t>
            </w:r>
          </w:p>
        </w:tc>
        <w:tc>
          <w:tcPr>
            <w:tcW w:w="567" w:type="dxa"/>
            <w:shd w:val="clear" w:color="auto" w:fill="FFFFFF" w:themeFill="background1"/>
          </w:tcPr>
          <w:p w14:paraId="585B7A3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486C1AB2"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708" w:type="dxa"/>
            <w:shd w:val="clear" w:color="auto" w:fill="FFFFFF" w:themeFill="background1"/>
          </w:tcPr>
          <w:p w14:paraId="7648F78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232 000</w:t>
            </w:r>
          </w:p>
        </w:tc>
        <w:tc>
          <w:tcPr>
            <w:tcW w:w="993" w:type="dxa"/>
            <w:shd w:val="clear" w:color="auto" w:fill="FFFFFF" w:themeFill="background1"/>
          </w:tcPr>
          <w:p w14:paraId="684CE037"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Statisti-kaamet</w:t>
            </w:r>
          </w:p>
        </w:tc>
      </w:tr>
      <w:tr w:rsidR="009D6B67" w14:paraId="1C213DEB" w14:textId="77777777">
        <w:trPr>
          <w:trHeight w:val="286"/>
        </w:trPr>
        <w:tc>
          <w:tcPr>
            <w:tcW w:w="457" w:type="dxa"/>
            <w:shd w:val="clear" w:color="auto" w:fill="FFFFFF" w:themeFill="background1"/>
          </w:tcPr>
          <w:p w14:paraId="5B34AB5A"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457" w:type="dxa"/>
            <w:shd w:val="clear" w:color="auto" w:fill="FFFFFF" w:themeFill="background1"/>
          </w:tcPr>
          <w:p w14:paraId="0E9E911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39" w:type="dxa"/>
            <w:shd w:val="clear" w:color="auto" w:fill="FFFFFF" w:themeFill="background1"/>
          </w:tcPr>
          <w:p w14:paraId="7431AAD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30743235" w14:textId="77777777" w:rsidR="009D6B67" w:rsidRDefault="009D6B67">
            <w:pPr>
              <w:pStyle w:val="Text1"/>
              <w:spacing w:before="0" w:after="0" w:line="240" w:lineRule="auto"/>
              <w:rPr>
                <w:rFonts w:ascii="Cambria" w:hAnsi="Cambria" w:cstheme="minorHAnsi"/>
                <w:color w:val="000000" w:themeColor="text1"/>
                <w:sz w:val="20"/>
                <w:szCs w:val="20"/>
                <w:lang w:val="et-EE"/>
              </w:rPr>
            </w:pPr>
          </w:p>
        </w:tc>
        <w:tc>
          <w:tcPr>
            <w:tcW w:w="994" w:type="dxa"/>
            <w:shd w:val="clear" w:color="auto" w:fill="FFFFFF" w:themeFill="background1"/>
          </w:tcPr>
          <w:p w14:paraId="74B6D9F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25D4DA3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mineku</w:t>
            </w:r>
          </w:p>
        </w:tc>
        <w:tc>
          <w:tcPr>
            <w:tcW w:w="850" w:type="dxa"/>
            <w:shd w:val="clear" w:color="auto" w:fill="FFFFFF" w:themeFill="background1"/>
          </w:tcPr>
          <w:p w14:paraId="71C3F84B"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RCR11</w:t>
            </w:r>
          </w:p>
        </w:tc>
        <w:tc>
          <w:tcPr>
            <w:tcW w:w="2457" w:type="dxa"/>
            <w:shd w:val="clear" w:color="auto" w:fill="FFFFFF" w:themeFill="background1"/>
          </w:tcPr>
          <w:p w14:paraId="06195BAC"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Uute ja uuendatud avalike digiteenuste, -toodete ja -protsesside kasutajad</w:t>
            </w:r>
          </w:p>
        </w:tc>
        <w:tc>
          <w:tcPr>
            <w:tcW w:w="1229" w:type="dxa"/>
            <w:shd w:val="clear" w:color="auto" w:fill="FFFFFF" w:themeFill="background1"/>
          </w:tcPr>
          <w:p w14:paraId="15DE83DE"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Kasutajate arv</w:t>
            </w:r>
          </w:p>
          <w:p w14:paraId="14759FD6"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aastas</w:t>
            </w:r>
          </w:p>
        </w:tc>
        <w:tc>
          <w:tcPr>
            <w:tcW w:w="567" w:type="dxa"/>
            <w:shd w:val="clear" w:color="auto" w:fill="FFFFFF" w:themeFill="background1"/>
          </w:tcPr>
          <w:p w14:paraId="7F81937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2902CA9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708" w:type="dxa"/>
            <w:shd w:val="clear" w:color="auto" w:fill="FFFFFF" w:themeFill="background1"/>
          </w:tcPr>
          <w:p w14:paraId="6B23E47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128 000</w:t>
            </w:r>
          </w:p>
        </w:tc>
        <w:tc>
          <w:tcPr>
            <w:tcW w:w="993" w:type="dxa"/>
            <w:shd w:val="clear" w:color="auto" w:fill="FFFFFF" w:themeFill="background1"/>
          </w:tcPr>
          <w:p w14:paraId="5AFFA31C"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r w:rsidR="009D6B67" w14:paraId="33A3E27C" w14:textId="77777777">
        <w:trPr>
          <w:trHeight w:val="286"/>
        </w:trPr>
        <w:tc>
          <w:tcPr>
            <w:tcW w:w="457" w:type="dxa"/>
            <w:shd w:val="clear" w:color="auto" w:fill="FFFFFF" w:themeFill="background1"/>
          </w:tcPr>
          <w:p w14:paraId="4251248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457" w:type="dxa"/>
            <w:shd w:val="clear" w:color="auto" w:fill="FFFFFF" w:themeFill="background1"/>
          </w:tcPr>
          <w:p w14:paraId="3DF440AA"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39" w:type="dxa"/>
            <w:shd w:val="clear" w:color="auto" w:fill="FFFFFF" w:themeFill="background1"/>
          </w:tcPr>
          <w:p w14:paraId="5E6194D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994" w:type="dxa"/>
            <w:shd w:val="clear" w:color="auto" w:fill="FFFFFF" w:themeFill="background1"/>
          </w:tcPr>
          <w:p w14:paraId="6099040E"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50" w:type="dxa"/>
            <w:shd w:val="clear" w:color="auto" w:fill="FFFFFF" w:themeFill="background1"/>
          </w:tcPr>
          <w:p w14:paraId="693D6D2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PSR38</w:t>
            </w:r>
          </w:p>
        </w:tc>
        <w:tc>
          <w:tcPr>
            <w:tcW w:w="2457" w:type="dxa"/>
            <w:shd w:val="clear" w:color="auto" w:fill="FFFFFF" w:themeFill="background1"/>
          </w:tcPr>
          <w:p w14:paraId="7490F908"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Projektide arv, milles uuendatud korraldusega teenustega seotud pinnakasutus või halduskulud vähenevad vähemalt 20%</w:t>
            </w:r>
          </w:p>
        </w:tc>
        <w:tc>
          <w:tcPr>
            <w:tcW w:w="1229" w:type="dxa"/>
            <w:shd w:val="clear" w:color="auto" w:fill="FFFFFF" w:themeFill="background1"/>
          </w:tcPr>
          <w:p w14:paraId="78AEAAE1" w14:textId="77777777" w:rsidR="009D6B67" w:rsidRDefault="00EE5F1F">
            <w:pPr>
              <w:pStyle w:val="Text1"/>
              <w:spacing w:before="0" w:after="0" w:line="240" w:lineRule="auto"/>
              <w:ind w:left="0"/>
              <w:rPr>
                <w:lang w:val="et-EE"/>
              </w:rPr>
            </w:pPr>
            <w:r>
              <w:rPr>
                <w:rFonts w:ascii="Cambria" w:hAnsi="Cambria" w:cstheme="minorBidi"/>
                <w:color w:val="000000" w:themeColor="text1"/>
                <w:sz w:val="20"/>
                <w:szCs w:val="20"/>
                <w:lang w:val="et-EE"/>
              </w:rPr>
              <w:t>Projektide arv</w:t>
            </w:r>
          </w:p>
        </w:tc>
        <w:tc>
          <w:tcPr>
            <w:tcW w:w="567" w:type="dxa"/>
            <w:shd w:val="clear" w:color="auto" w:fill="FFFFFF" w:themeFill="background1"/>
          </w:tcPr>
          <w:p w14:paraId="5FDE670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722484E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708" w:type="dxa"/>
            <w:shd w:val="clear" w:color="auto" w:fill="FFFFFF" w:themeFill="background1"/>
          </w:tcPr>
          <w:p w14:paraId="7E0ADB8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6</w:t>
            </w:r>
          </w:p>
        </w:tc>
        <w:tc>
          <w:tcPr>
            <w:tcW w:w="993" w:type="dxa"/>
            <w:shd w:val="clear" w:color="auto" w:fill="FFFFFF" w:themeFill="background1"/>
          </w:tcPr>
          <w:p w14:paraId="01945C41"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r w:rsidR="009D6B67" w14:paraId="12C34EC4" w14:textId="77777777">
        <w:trPr>
          <w:trHeight w:val="286"/>
        </w:trPr>
        <w:tc>
          <w:tcPr>
            <w:tcW w:w="457" w:type="dxa"/>
            <w:shd w:val="clear" w:color="auto" w:fill="FFFFFF" w:themeFill="background1"/>
          </w:tcPr>
          <w:p w14:paraId="313483B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457" w:type="dxa"/>
            <w:shd w:val="clear" w:color="auto" w:fill="FFFFFF" w:themeFill="background1"/>
          </w:tcPr>
          <w:p w14:paraId="46ADF29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39" w:type="dxa"/>
            <w:shd w:val="clear" w:color="auto" w:fill="FFFFFF" w:themeFill="background1"/>
          </w:tcPr>
          <w:p w14:paraId="1A3F4FC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09E5203A"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994" w:type="dxa"/>
            <w:shd w:val="clear" w:color="auto" w:fill="FFFFFF" w:themeFill="background1"/>
          </w:tcPr>
          <w:p w14:paraId="3611FFC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50" w:type="dxa"/>
            <w:shd w:val="clear" w:color="auto" w:fill="FFFFFF" w:themeFill="background1"/>
          </w:tcPr>
          <w:p w14:paraId="6B8D48C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PSR37</w:t>
            </w:r>
          </w:p>
        </w:tc>
        <w:tc>
          <w:tcPr>
            <w:tcW w:w="2457" w:type="dxa"/>
            <w:shd w:val="clear" w:color="auto" w:fill="FFFFFF" w:themeFill="background1"/>
          </w:tcPr>
          <w:p w14:paraId="262F01CC"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Integreeritud projektidest kasu saanud organisatsioonide arv</w:t>
            </w:r>
          </w:p>
          <w:p w14:paraId="7464A56E" w14:textId="77777777" w:rsidR="009D6B67" w:rsidRDefault="009D6B67">
            <w:pPr>
              <w:pStyle w:val="Text1"/>
              <w:spacing w:before="0" w:after="0" w:line="240" w:lineRule="auto"/>
              <w:ind w:left="0"/>
              <w:rPr>
                <w:rFonts w:ascii="Cambria" w:eastAsia="Times New Roman" w:hAnsi="Cambria" w:cstheme="minorHAnsi"/>
                <w:color w:val="000000" w:themeColor="text1"/>
                <w:sz w:val="20"/>
                <w:szCs w:val="20"/>
                <w:lang w:val="et-EE"/>
              </w:rPr>
            </w:pPr>
          </w:p>
        </w:tc>
        <w:tc>
          <w:tcPr>
            <w:tcW w:w="1229" w:type="dxa"/>
            <w:shd w:val="clear" w:color="auto" w:fill="FFFFFF" w:themeFill="background1"/>
          </w:tcPr>
          <w:p w14:paraId="542B6140" w14:textId="77777777" w:rsidR="009D6B67" w:rsidRDefault="00EE5F1F">
            <w:pPr>
              <w:pStyle w:val="Text1"/>
              <w:spacing w:before="0" w:after="0" w:line="240" w:lineRule="auto"/>
              <w:ind w:left="0"/>
              <w:rPr>
                <w:lang w:val="et-EE"/>
              </w:rPr>
            </w:pPr>
            <w:r>
              <w:rPr>
                <w:rFonts w:ascii="Cambria" w:hAnsi="Cambria" w:cstheme="minorBidi"/>
                <w:color w:val="000000" w:themeColor="text1"/>
                <w:sz w:val="20"/>
                <w:szCs w:val="20"/>
                <w:lang w:val="et-EE"/>
              </w:rPr>
              <w:t>Organisat-sioonide arv</w:t>
            </w:r>
          </w:p>
        </w:tc>
        <w:tc>
          <w:tcPr>
            <w:tcW w:w="567" w:type="dxa"/>
            <w:shd w:val="clear" w:color="auto" w:fill="FFFFFF" w:themeFill="background1"/>
          </w:tcPr>
          <w:p w14:paraId="1F3EAA7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421F803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708" w:type="dxa"/>
            <w:shd w:val="clear" w:color="auto" w:fill="FFFFFF" w:themeFill="background1"/>
          </w:tcPr>
          <w:p w14:paraId="4D875D2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16</w:t>
            </w:r>
          </w:p>
        </w:tc>
        <w:tc>
          <w:tcPr>
            <w:tcW w:w="993" w:type="dxa"/>
            <w:shd w:val="clear" w:color="auto" w:fill="FFFFFF" w:themeFill="background1"/>
          </w:tcPr>
          <w:p w14:paraId="5D0E9051"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bl>
    <w:p w14:paraId="69B178C9" w14:textId="77777777" w:rsidR="009D6B67" w:rsidRDefault="009D6B67">
      <w:pPr>
        <w:rPr>
          <w:lang w:val="et-EE" w:eastAsia="en-GB"/>
        </w:rPr>
      </w:pPr>
    </w:p>
    <w:p w14:paraId="5873B114" w14:textId="77777777" w:rsidR="009D6B67" w:rsidRDefault="00EE5F1F">
      <w:pPr>
        <w:pStyle w:val="Pealkiri5"/>
        <w:keepNext/>
        <w:numPr>
          <w:ilvl w:val="4"/>
          <w:numId w:val="82"/>
        </w:numPr>
        <w:spacing w:before="0"/>
        <w:rPr>
          <w:rFonts w:cstheme="minorHAnsi"/>
          <w:lang w:val="et-EE"/>
        </w:rPr>
      </w:pPr>
      <w:r>
        <w:rPr>
          <w:rFonts w:cstheme="minorBidi"/>
          <w:lang w:val="et-EE"/>
        </w:rPr>
        <w:t>Programmi rahaliste vahendite (EL) esialgne jaotus sekkumise liigi järgi</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34ED9298" w14:textId="77777777" w:rsidTr="3992A286">
        <w:tc>
          <w:tcPr>
            <w:tcW w:w="9634" w:type="dxa"/>
            <w:gridSpan w:val="6"/>
          </w:tcPr>
          <w:p w14:paraId="695D21FB" w14:textId="162739BB" w:rsidR="009D6B67" w:rsidRDefault="00EE5F1F">
            <w:pPr>
              <w:pStyle w:val="Pealdis"/>
              <w:keepNext/>
              <w:rPr>
                <w:rFonts w:ascii="Cambria" w:hAnsi="Cambria" w:cstheme="minorHAnsi"/>
                <w:lang w:val="et-EE"/>
              </w:rPr>
            </w:pPr>
            <w:r>
              <w:rPr>
                <w:lang w:val="et-EE"/>
              </w:rPr>
              <w:t xml:space="preserve">Tabel </w:t>
            </w:r>
            <w:del w:id="1710" w:author="Kaisa Tähe - RAM" w:date="2025-10-13T15:47:00Z" w16du:dateUtc="2025-10-13T12:47:00Z">
              <w:r w:rsidDel="0049278E">
                <w:rPr>
                  <w:lang w:val="et-EE"/>
                </w:rPr>
                <w:fldChar w:fldCharType="begin"/>
              </w:r>
              <w:r w:rsidDel="0049278E">
                <w:rPr>
                  <w:lang w:val="et-EE"/>
                </w:rPr>
                <w:delInstrText xml:space="preserve"> SEQ Tabel \* ARABIC </w:delInstrText>
              </w:r>
              <w:r w:rsidDel="0049278E">
                <w:rPr>
                  <w:lang w:val="et-EE"/>
                </w:rPr>
                <w:fldChar w:fldCharType="separate"/>
              </w:r>
              <w:r w:rsidDel="0049278E">
                <w:rPr>
                  <w:lang w:val="et-EE"/>
                </w:rPr>
                <w:delText>148</w:delText>
              </w:r>
              <w:r w:rsidDel="0049278E">
                <w:rPr>
                  <w:lang w:val="et-EE"/>
                </w:rPr>
                <w:fldChar w:fldCharType="end"/>
              </w:r>
            </w:del>
            <w:ins w:id="1711" w:author="Kaisa Tähe - RAM" w:date="2025-10-13T15:47:00Z" w16du:dateUtc="2025-10-13T12:47:00Z">
              <w:r w:rsidR="0049278E">
                <w:rPr>
                  <w:lang w:val="et-EE"/>
                </w:rPr>
                <w:t>160</w:t>
              </w:r>
            </w:ins>
            <w:r>
              <w:rPr>
                <w:lang w:val="et-EE"/>
              </w:rPr>
              <w:t xml:space="preserve">: </w:t>
            </w:r>
            <w:r>
              <w:rPr>
                <w:rFonts w:ascii="Cambria" w:hAnsi="Cambria" w:cstheme="minorHAnsi"/>
                <w:bCs/>
                <w:szCs w:val="20"/>
                <w:lang w:val="et-EE"/>
              </w:rPr>
              <w:t>Mõõde 1 – sekkumise valdkond</w:t>
            </w:r>
          </w:p>
        </w:tc>
      </w:tr>
      <w:tr w:rsidR="009D6B67" w14:paraId="12342487" w14:textId="77777777" w:rsidTr="3992A286">
        <w:tc>
          <w:tcPr>
            <w:tcW w:w="1599" w:type="dxa"/>
          </w:tcPr>
          <w:p w14:paraId="191DA71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219FD6FA"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0C07027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03F5B02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0373686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7D787BD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3F1CD590" w14:textId="77777777" w:rsidTr="3992A286">
        <w:tc>
          <w:tcPr>
            <w:tcW w:w="1599" w:type="dxa"/>
          </w:tcPr>
          <w:p w14:paraId="756A09B5"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00036D9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1E8F6DF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7F7A036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06E1855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168</w:t>
            </w:r>
          </w:p>
        </w:tc>
        <w:tc>
          <w:tcPr>
            <w:tcW w:w="2521" w:type="dxa"/>
          </w:tcPr>
          <w:p w14:paraId="14C405B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21 516 000</w:t>
            </w:r>
          </w:p>
        </w:tc>
      </w:tr>
      <w:tr w:rsidR="009D6B67" w14:paraId="71EB50C2" w14:textId="77777777" w:rsidTr="3992A286">
        <w:tc>
          <w:tcPr>
            <w:tcW w:w="1599" w:type="dxa"/>
          </w:tcPr>
          <w:p w14:paraId="5039CE1A"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54A49EA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4A67330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741D5C8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2573576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083</w:t>
            </w:r>
          </w:p>
        </w:tc>
        <w:tc>
          <w:tcPr>
            <w:tcW w:w="2521" w:type="dxa"/>
          </w:tcPr>
          <w:p w14:paraId="54EBB77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2 000 000</w:t>
            </w:r>
          </w:p>
        </w:tc>
      </w:tr>
      <w:tr w:rsidR="009D6B67" w14:paraId="5EFBF3B9" w14:textId="77777777" w:rsidTr="3992A286">
        <w:tc>
          <w:tcPr>
            <w:tcW w:w="1599" w:type="dxa"/>
          </w:tcPr>
          <w:p w14:paraId="6B862992"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14F5B31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0E32B6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1603F56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30EAC0C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079</w:t>
            </w:r>
          </w:p>
        </w:tc>
        <w:tc>
          <w:tcPr>
            <w:tcW w:w="2521" w:type="dxa"/>
          </w:tcPr>
          <w:p w14:paraId="38F30B0E" w14:textId="1CFD05A7" w:rsidR="009D6B67" w:rsidRDefault="16C6CF9C" w:rsidP="42443374">
            <w:pPr>
              <w:spacing w:before="0" w:after="0" w:line="240" w:lineRule="auto"/>
              <w:rPr>
                <w:rFonts w:ascii="Cambria" w:eastAsia="Times New Roman" w:hAnsi="Cambria" w:cstheme="minorBidi"/>
                <w:sz w:val="20"/>
                <w:szCs w:val="20"/>
                <w:lang w:val="et-EE"/>
              </w:rPr>
            </w:pPr>
            <w:r w:rsidRPr="3992A286">
              <w:rPr>
                <w:rFonts w:ascii="Cambria" w:eastAsia="Times New Roman" w:hAnsi="Cambria" w:cstheme="minorBidi"/>
                <w:sz w:val="20"/>
                <w:szCs w:val="20"/>
                <w:lang w:val="et-EE"/>
              </w:rPr>
              <w:t>8</w:t>
            </w:r>
            <w:r w:rsidR="00EE5F1F" w:rsidRPr="3992A286">
              <w:rPr>
                <w:rFonts w:ascii="Cambria" w:eastAsia="Times New Roman" w:hAnsi="Cambria" w:cstheme="minorBidi"/>
                <w:sz w:val="20"/>
                <w:szCs w:val="20"/>
                <w:lang w:val="et-EE"/>
              </w:rPr>
              <w:t xml:space="preserve"> 000 000</w:t>
            </w:r>
          </w:p>
        </w:tc>
      </w:tr>
      <w:tr w:rsidR="009D6B67" w14:paraId="4DBF8D40" w14:textId="77777777" w:rsidTr="3992A286">
        <w:tc>
          <w:tcPr>
            <w:tcW w:w="1599" w:type="dxa"/>
          </w:tcPr>
          <w:p w14:paraId="02C1DFAB"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62AE665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5798A21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158F740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3B63B77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018</w:t>
            </w:r>
          </w:p>
        </w:tc>
        <w:tc>
          <w:tcPr>
            <w:tcW w:w="2521" w:type="dxa"/>
          </w:tcPr>
          <w:p w14:paraId="7B823887" w14:textId="554A255A" w:rsidR="009D6B67" w:rsidRDefault="008E4589" w:rsidP="42443374">
            <w:pPr>
              <w:spacing w:before="0" w:after="0" w:line="240" w:lineRule="auto"/>
              <w:rPr>
                <w:rFonts w:ascii="Cambria" w:eastAsia="Times New Roman" w:hAnsi="Cambria" w:cstheme="minorBidi"/>
                <w:sz w:val="20"/>
                <w:szCs w:val="20"/>
                <w:lang w:val="et-EE"/>
              </w:rPr>
            </w:pPr>
            <w:r w:rsidRPr="42443374">
              <w:rPr>
                <w:rFonts w:ascii="Cambria" w:eastAsia="Times New Roman" w:hAnsi="Cambria" w:cstheme="minorBidi"/>
                <w:sz w:val="20"/>
                <w:szCs w:val="20"/>
                <w:lang w:val="et-EE"/>
              </w:rPr>
              <w:t>4</w:t>
            </w:r>
            <w:r w:rsidR="00EE5F1F" w:rsidRPr="42443374">
              <w:rPr>
                <w:rFonts w:ascii="Cambria" w:eastAsia="Times New Roman" w:hAnsi="Cambria" w:cstheme="minorBidi"/>
                <w:sz w:val="20"/>
                <w:szCs w:val="20"/>
                <w:lang w:val="et-EE"/>
              </w:rPr>
              <w:t xml:space="preserve"> 000 000</w:t>
            </w:r>
          </w:p>
        </w:tc>
      </w:tr>
      <w:tr w:rsidR="009D6B67" w14:paraId="1912B916" w14:textId="77777777" w:rsidTr="3992A286">
        <w:tc>
          <w:tcPr>
            <w:tcW w:w="1599" w:type="dxa"/>
          </w:tcPr>
          <w:p w14:paraId="489AB3FB" w14:textId="77777777" w:rsidR="009D6B67" w:rsidRDefault="00EE5F1F">
            <w:pPr>
              <w:spacing w:before="0" w:after="0" w:line="240" w:lineRule="auto"/>
              <w:rPr>
                <w:rFonts w:ascii="Cambria" w:hAnsi="Cambria" w:cstheme="minorHAnsi"/>
                <w:color w:val="000000" w:themeColor="text1"/>
                <w:sz w:val="18"/>
                <w:szCs w:val="18"/>
                <w:lang w:val="et-EE"/>
              </w:rPr>
            </w:pPr>
            <w:r>
              <w:rPr>
                <w:rFonts w:ascii="Cambria" w:hAnsi="Cambria" w:cstheme="minorHAnsi"/>
                <w:color w:val="000000" w:themeColor="text1"/>
                <w:sz w:val="18"/>
                <w:szCs w:val="18"/>
                <w:lang w:val="et-EE"/>
              </w:rPr>
              <w:t>9</w:t>
            </w:r>
          </w:p>
        </w:tc>
        <w:tc>
          <w:tcPr>
            <w:tcW w:w="1384" w:type="dxa"/>
          </w:tcPr>
          <w:p w14:paraId="71F774F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D4EAD8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0E62E0E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025A590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158</w:t>
            </w:r>
          </w:p>
        </w:tc>
        <w:tc>
          <w:tcPr>
            <w:tcW w:w="2521" w:type="dxa"/>
          </w:tcPr>
          <w:p w14:paraId="5F1739D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6 000 000</w:t>
            </w:r>
          </w:p>
        </w:tc>
      </w:tr>
      <w:tr w:rsidR="009D6B67" w14:paraId="510E7D45" w14:textId="77777777" w:rsidTr="3992A286">
        <w:tc>
          <w:tcPr>
            <w:tcW w:w="1599" w:type="dxa"/>
          </w:tcPr>
          <w:p w14:paraId="7E535283" w14:textId="77777777" w:rsidR="009D6B67" w:rsidRDefault="00EE5F1F">
            <w:pPr>
              <w:spacing w:before="0" w:after="0" w:line="240" w:lineRule="auto"/>
              <w:rPr>
                <w:rFonts w:ascii="Cambria" w:hAnsi="Cambria" w:cstheme="minorHAnsi"/>
                <w:color w:val="000000" w:themeColor="text1"/>
                <w:sz w:val="18"/>
                <w:szCs w:val="18"/>
                <w:lang w:val="et-EE"/>
              </w:rPr>
            </w:pPr>
            <w:r>
              <w:rPr>
                <w:rFonts w:ascii="Cambria" w:hAnsi="Cambria" w:cstheme="minorHAnsi"/>
                <w:color w:val="000000" w:themeColor="text1"/>
                <w:sz w:val="18"/>
                <w:szCs w:val="18"/>
                <w:lang w:val="et-EE"/>
              </w:rPr>
              <w:t>9</w:t>
            </w:r>
          </w:p>
        </w:tc>
        <w:tc>
          <w:tcPr>
            <w:tcW w:w="1384" w:type="dxa"/>
          </w:tcPr>
          <w:p w14:paraId="5D915D6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2CB9355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583F831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1796318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170</w:t>
            </w:r>
          </w:p>
        </w:tc>
        <w:tc>
          <w:tcPr>
            <w:tcW w:w="2521" w:type="dxa"/>
          </w:tcPr>
          <w:p w14:paraId="77F6C5C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200 000</w:t>
            </w:r>
          </w:p>
        </w:tc>
      </w:tr>
    </w:tbl>
    <w:p w14:paraId="33E8A465" w14:textId="77777777" w:rsidR="009D6B67" w:rsidRDefault="009D6B67">
      <w:pPr>
        <w:spacing w:after="0"/>
        <w:rPr>
          <w:rFonts w:ascii="Cambria" w:eastAsia="Times New Roman" w:hAnsi="Cambria" w:cstheme="minorHAnsi"/>
          <w:b/>
          <w:bCs/>
          <w:lang w:val="et-EE"/>
        </w:rPr>
      </w:pP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7BAF94B8" w14:textId="77777777">
        <w:tc>
          <w:tcPr>
            <w:tcW w:w="9634" w:type="dxa"/>
            <w:gridSpan w:val="6"/>
          </w:tcPr>
          <w:p w14:paraId="7EF798D8" w14:textId="54670CD4" w:rsidR="009D6B67" w:rsidRDefault="00EE5F1F">
            <w:pPr>
              <w:pStyle w:val="Pealdis"/>
              <w:keepNext/>
              <w:rPr>
                <w:rFonts w:ascii="Cambria" w:hAnsi="Cambria" w:cstheme="minorHAnsi"/>
                <w:lang w:val="et-EE"/>
              </w:rPr>
            </w:pPr>
            <w:r>
              <w:rPr>
                <w:lang w:val="et-EE"/>
              </w:rPr>
              <w:t xml:space="preserve">Tabel </w:t>
            </w:r>
            <w:del w:id="1712" w:author="Kaisa Tähe - RAM" w:date="2025-10-13T15:47:00Z" w16du:dateUtc="2025-10-13T12:47:00Z">
              <w:r w:rsidDel="0049278E">
                <w:rPr>
                  <w:lang w:val="et-EE"/>
                </w:rPr>
                <w:fldChar w:fldCharType="begin"/>
              </w:r>
              <w:r w:rsidDel="0049278E">
                <w:rPr>
                  <w:lang w:val="et-EE"/>
                </w:rPr>
                <w:delInstrText xml:space="preserve"> SEQ Tabel \* ARABIC </w:delInstrText>
              </w:r>
              <w:r w:rsidDel="0049278E">
                <w:rPr>
                  <w:lang w:val="et-EE"/>
                </w:rPr>
                <w:fldChar w:fldCharType="separate"/>
              </w:r>
              <w:r w:rsidDel="0049278E">
                <w:rPr>
                  <w:lang w:val="et-EE"/>
                </w:rPr>
                <w:delText>149</w:delText>
              </w:r>
              <w:r w:rsidDel="0049278E">
                <w:rPr>
                  <w:lang w:val="et-EE"/>
                </w:rPr>
                <w:fldChar w:fldCharType="end"/>
              </w:r>
            </w:del>
            <w:ins w:id="1713" w:author="Kaisa Tähe - RAM" w:date="2025-10-13T15:47:00Z" w16du:dateUtc="2025-10-13T12:47:00Z">
              <w:r w:rsidR="0049278E">
                <w:rPr>
                  <w:lang w:val="et-EE"/>
                </w:rPr>
                <w:t>161</w:t>
              </w:r>
            </w:ins>
            <w:r>
              <w:rPr>
                <w:lang w:val="et-EE"/>
              </w:rPr>
              <w:t xml:space="preserve">: </w:t>
            </w:r>
            <w:r>
              <w:rPr>
                <w:rFonts w:ascii="Cambria" w:hAnsi="Cambria" w:cstheme="minorHAnsi"/>
                <w:szCs w:val="20"/>
                <w:lang w:val="et-EE"/>
              </w:rPr>
              <w:t>Mõõde 2 – rahastamise vorm</w:t>
            </w:r>
          </w:p>
        </w:tc>
      </w:tr>
      <w:tr w:rsidR="009D6B67" w14:paraId="34BA1094" w14:textId="77777777">
        <w:tc>
          <w:tcPr>
            <w:tcW w:w="1599" w:type="dxa"/>
          </w:tcPr>
          <w:p w14:paraId="19E9599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281EF4B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469EB17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510A5F9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16031E3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10AC154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554BCF65" w14:textId="77777777">
        <w:tc>
          <w:tcPr>
            <w:tcW w:w="1599" w:type="dxa"/>
          </w:tcPr>
          <w:p w14:paraId="611ABCE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9</w:t>
            </w:r>
          </w:p>
        </w:tc>
        <w:tc>
          <w:tcPr>
            <w:tcW w:w="1384" w:type="dxa"/>
          </w:tcPr>
          <w:p w14:paraId="59CED50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6ECF037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16C6017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453231E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w:t>
            </w:r>
          </w:p>
        </w:tc>
        <w:tc>
          <w:tcPr>
            <w:tcW w:w="2521" w:type="dxa"/>
          </w:tcPr>
          <w:p w14:paraId="31B058C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41 716 000</w:t>
            </w:r>
          </w:p>
        </w:tc>
      </w:tr>
    </w:tbl>
    <w:p w14:paraId="5860397F" w14:textId="77777777" w:rsidR="009D6B67" w:rsidRDefault="009D6B67">
      <w:pPr>
        <w:spacing w:after="0"/>
        <w:rPr>
          <w:rFonts w:ascii="Cambria" w:eastAsia="Times New Roman" w:hAnsi="Cambria" w:cstheme="minorHAnsi"/>
          <w:b/>
          <w:bCs/>
          <w:lang w:val="et-EE"/>
        </w:rPr>
      </w:pP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257E4A1E" w14:textId="77777777">
        <w:tc>
          <w:tcPr>
            <w:tcW w:w="9634" w:type="dxa"/>
            <w:gridSpan w:val="6"/>
          </w:tcPr>
          <w:p w14:paraId="7E8A94E0" w14:textId="7014FB75" w:rsidR="009D6B67" w:rsidRDefault="00EE5F1F">
            <w:pPr>
              <w:pStyle w:val="Pealdis"/>
              <w:keepNext/>
              <w:rPr>
                <w:rFonts w:ascii="Cambria" w:hAnsi="Cambria" w:cstheme="minorHAnsi"/>
                <w:lang w:val="et-EE"/>
              </w:rPr>
            </w:pPr>
            <w:r>
              <w:rPr>
                <w:lang w:val="et-EE"/>
              </w:rPr>
              <w:t xml:space="preserve">Tabel </w:t>
            </w:r>
            <w:del w:id="1714" w:author="Kaisa Tähe - RAM" w:date="2025-10-13T15:47:00Z" w16du:dateUtc="2025-10-13T12:47:00Z">
              <w:r w:rsidDel="0049278E">
                <w:rPr>
                  <w:lang w:val="et-EE"/>
                </w:rPr>
                <w:fldChar w:fldCharType="begin"/>
              </w:r>
              <w:r w:rsidDel="0049278E">
                <w:rPr>
                  <w:lang w:val="et-EE"/>
                </w:rPr>
                <w:delInstrText xml:space="preserve"> SEQ Tabel \* ARABIC </w:delInstrText>
              </w:r>
              <w:r w:rsidDel="0049278E">
                <w:rPr>
                  <w:lang w:val="et-EE"/>
                </w:rPr>
                <w:fldChar w:fldCharType="separate"/>
              </w:r>
              <w:r w:rsidDel="0049278E">
                <w:rPr>
                  <w:lang w:val="et-EE"/>
                </w:rPr>
                <w:delText>150</w:delText>
              </w:r>
              <w:r w:rsidDel="0049278E">
                <w:rPr>
                  <w:lang w:val="et-EE"/>
                </w:rPr>
                <w:fldChar w:fldCharType="end"/>
              </w:r>
            </w:del>
            <w:ins w:id="1715" w:author="Kaisa Tähe - RAM" w:date="2025-10-13T15:47:00Z" w16du:dateUtc="2025-10-13T12:47:00Z">
              <w:r w:rsidR="0049278E">
                <w:rPr>
                  <w:lang w:val="et-EE"/>
                </w:rPr>
                <w:t>162</w:t>
              </w:r>
            </w:ins>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0EC5943C" w14:textId="77777777">
        <w:tc>
          <w:tcPr>
            <w:tcW w:w="1599" w:type="dxa"/>
          </w:tcPr>
          <w:p w14:paraId="78EE145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6090788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216D6C6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7DE4613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3D7264D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6893F25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27EE42E7" w14:textId="77777777">
        <w:tc>
          <w:tcPr>
            <w:tcW w:w="1599" w:type="dxa"/>
          </w:tcPr>
          <w:p w14:paraId="4CD468F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9</w:t>
            </w:r>
          </w:p>
        </w:tc>
        <w:tc>
          <w:tcPr>
            <w:tcW w:w="1384" w:type="dxa"/>
          </w:tcPr>
          <w:p w14:paraId="0BCC655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B5778C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25C0D4B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71AD3E5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19</w:t>
            </w:r>
          </w:p>
        </w:tc>
        <w:tc>
          <w:tcPr>
            <w:tcW w:w="2521" w:type="dxa"/>
          </w:tcPr>
          <w:p w14:paraId="1E3D1228" w14:textId="77777777" w:rsidR="009D6B67" w:rsidRDefault="00EE5F1F">
            <w:pPr>
              <w:spacing w:before="0" w:after="0" w:line="240" w:lineRule="auto"/>
              <w:rPr>
                <w:rFonts w:ascii="Cambria" w:eastAsia="Calibri" w:hAnsi="Cambria" w:cstheme="minorHAnsi"/>
                <w:szCs w:val="24"/>
                <w:lang w:val="et-EE"/>
              </w:rPr>
            </w:pPr>
            <w:r>
              <w:rPr>
                <w:rFonts w:ascii="Cambria" w:eastAsia="Times New Roman" w:hAnsi="Cambria" w:cstheme="minorHAnsi"/>
                <w:sz w:val="20"/>
                <w:szCs w:val="20"/>
                <w:lang w:val="et-EE"/>
              </w:rPr>
              <w:t>41 716 000</w:t>
            </w:r>
          </w:p>
        </w:tc>
      </w:tr>
    </w:tbl>
    <w:p w14:paraId="7A895E7F" w14:textId="77777777" w:rsidR="009D6B67" w:rsidRDefault="009D6B67">
      <w:pPr>
        <w:spacing w:after="0"/>
        <w:rPr>
          <w:rFonts w:ascii="Cambria" w:eastAsia="Times New Roman" w:hAnsi="Cambria" w:cstheme="minorHAnsi"/>
          <w:b/>
          <w:bCs/>
          <w:lang w:val="et-EE"/>
        </w:rPr>
      </w:pP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89"/>
        <w:gridCol w:w="811"/>
        <w:gridCol w:w="2322"/>
        <w:gridCol w:w="2224"/>
        <w:gridCol w:w="828"/>
        <w:gridCol w:w="1954"/>
      </w:tblGrid>
      <w:tr w:rsidR="009D6B67" w:rsidRPr="00EF1C29" w14:paraId="79C8CA5E" w14:textId="77777777">
        <w:tc>
          <w:tcPr>
            <w:tcW w:w="5000" w:type="pct"/>
            <w:gridSpan w:val="6"/>
          </w:tcPr>
          <w:p w14:paraId="02FB3264" w14:textId="5594C13B" w:rsidR="009D6B67" w:rsidRDefault="00EE5F1F">
            <w:pPr>
              <w:pStyle w:val="Pealdis"/>
              <w:keepNext/>
              <w:rPr>
                <w:rFonts w:ascii="Cambria" w:hAnsi="Cambria" w:cstheme="minorBidi"/>
                <w:b w:val="0"/>
                <w:bCs/>
                <w:szCs w:val="20"/>
                <w:lang w:val="et-EE"/>
              </w:rPr>
            </w:pPr>
            <w:r>
              <w:rPr>
                <w:lang w:val="et-EE"/>
              </w:rPr>
              <w:t xml:space="preserve">Tabel </w:t>
            </w:r>
            <w:del w:id="1716" w:author="Kaisa Tähe - RAM" w:date="2025-10-13T15:48:00Z" w16du:dateUtc="2025-10-13T12:48:00Z">
              <w:r w:rsidDel="0051240B">
                <w:rPr>
                  <w:lang w:val="et-EE"/>
                </w:rPr>
                <w:fldChar w:fldCharType="begin"/>
              </w:r>
              <w:r w:rsidDel="0051240B">
                <w:rPr>
                  <w:lang w:val="et-EE"/>
                </w:rPr>
                <w:delInstrText xml:space="preserve"> SEQ Tabel \* ARABIC </w:delInstrText>
              </w:r>
              <w:r w:rsidDel="0051240B">
                <w:rPr>
                  <w:lang w:val="et-EE"/>
                </w:rPr>
                <w:fldChar w:fldCharType="separate"/>
              </w:r>
              <w:r w:rsidDel="0051240B">
                <w:rPr>
                  <w:lang w:val="et-EE"/>
                </w:rPr>
                <w:delText>151</w:delText>
              </w:r>
              <w:r w:rsidDel="0051240B">
                <w:rPr>
                  <w:lang w:val="et-EE"/>
                </w:rPr>
                <w:fldChar w:fldCharType="end"/>
              </w:r>
            </w:del>
            <w:ins w:id="1717" w:author="Kaisa Tähe - RAM" w:date="2025-10-13T15:48:00Z" w16du:dateUtc="2025-10-13T12:48:00Z">
              <w:r w:rsidR="0051240B">
                <w:rPr>
                  <w:lang w:val="et-EE"/>
                </w:rPr>
                <w:t>163</w:t>
              </w:r>
            </w:ins>
            <w:r>
              <w:rPr>
                <w:lang w:val="et-EE"/>
              </w:rPr>
              <w:t>: Mõõde 5 – ESF+, ERF, ÜF ja JTF soolise võrdõiguslikkuse valdkond</w:t>
            </w:r>
          </w:p>
        </w:tc>
      </w:tr>
      <w:tr w:rsidR="009D6B67" w14:paraId="6C0BF654" w14:textId="77777777">
        <w:tc>
          <w:tcPr>
            <w:tcW w:w="773" w:type="pct"/>
          </w:tcPr>
          <w:p w14:paraId="2708602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1" w:type="pct"/>
          </w:tcPr>
          <w:p w14:paraId="075D8739"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2A193B0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24FA1A3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29CB887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5" w:type="pct"/>
          </w:tcPr>
          <w:p w14:paraId="003E2B3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03301C21" w14:textId="77777777">
        <w:tc>
          <w:tcPr>
            <w:tcW w:w="773" w:type="pct"/>
            <w:vAlign w:val="center"/>
          </w:tcPr>
          <w:p w14:paraId="21F5D434"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9</w:t>
            </w:r>
          </w:p>
        </w:tc>
        <w:tc>
          <w:tcPr>
            <w:tcW w:w="421" w:type="pct"/>
            <w:vAlign w:val="center"/>
          </w:tcPr>
          <w:p w14:paraId="6EDA8F1A"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ERF</w:t>
            </w:r>
          </w:p>
        </w:tc>
        <w:tc>
          <w:tcPr>
            <w:tcW w:w="1206" w:type="pct"/>
            <w:vAlign w:val="center"/>
          </w:tcPr>
          <w:p w14:paraId="51B0CBD6"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Ülemineku</w:t>
            </w:r>
          </w:p>
        </w:tc>
        <w:tc>
          <w:tcPr>
            <w:tcW w:w="1155" w:type="pct"/>
            <w:vAlign w:val="center"/>
          </w:tcPr>
          <w:p w14:paraId="0688A018"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i</w:t>
            </w:r>
          </w:p>
        </w:tc>
        <w:tc>
          <w:tcPr>
            <w:tcW w:w="430" w:type="pct"/>
            <w:vAlign w:val="center"/>
          </w:tcPr>
          <w:p w14:paraId="427279E8"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3</w:t>
            </w:r>
          </w:p>
        </w:tc>
        <w:tc>
          <w:tcPr>
            <w:tcW w:w="1015" w:type="pct"/>
            <w:vAlign w:val="center"/>
          </w:tcPr>
          <w:p w14:paraId="3CBB942B"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41 716 000</w:t>
            </w:r>
          </w:p>
        </w:tc>
      </w:tr>
    </w:tbl>
    <w:p w14:paraId="67B3BDAE" w14:textId="77777777" w:rsidR="009D6B67" w:rsidRDefault="009D6B67">
      <w:pPr>
        <w:spacing w:line="256" w:lineRule="auto"/>
        <w:jc w:val="both"/>
        <w:rPr>
          <w:rFonts w:ascii="Cambria" w:hAnsi="Cambria" w:cstheme="minorHAnsi"/>
          <w:color w:val="FF9933"/>
          <w:lang w:val="et-EE"/>
        </w:rPr>
      </w:pPr>
    </w:p>
    <w:p w14:paraId="7580B60B" w14:textId="77777777" w:rsidR="009D6B67" w:rsidRDefault="00EE5F1F">
      <w:pPr>
        <w:pStyle w:val="Pealkiri4"/>
        <w:numPr>
          <w:ilvl w:val="3"/>
          <w:numId w:val="82"/>
        </w:numPr>
        <w:tabs>
          <w:tab w:val="clear" w:pos="850"/>
        </w:tabs>
        <w:spacing w:before="0" w:after="240"/>
        <w:rPr>
          <w:rFonts w:asciiTheme="minorHAnsi" w:eastAsiaTheme="minorEastAsia" w:hAnsiTheme="minorHAnsi" w:cstheme="minorBidi"/>
          <w:bCs/>
          <w:color w:val="FF9900"/>
          <w:szCs w:val="24"/>
          <w:u w:val="single"/>
          <w:lang w:val="et-EE"/>
        </w:rPr>
      </w:pPr>
      <w:bookmarkStart w:id="1718" w:name="_Toc210486486"/>
      <w:r>
        <w:rPr>
          <w:rFonts w:cstheme="minorBidi"/>
          <w:bCs/>
          <w:szCs w:val="24"/>
          <w:lang w:val="et-EE"/>
        </w:rPr>
        <w:t>Erieesmärk: (ii) tervikliku ja kaasava sotsiaalse, majandusliku ja keskkonnaalase kohaliku arengu, kultuuri, looduspärandi, säästva turismi ja julgeoleku soodustamine mujal kui linnapiirkondades</w:t>
      </w:r>
      <w:bookmarkEnd w:id="1718"/>
    </w:p>
    <w:p w14:paraId="65D4C22C" w14:textId="77777777" w:rsidR="009D6B67" w:rsidRDefault="00EE5F1F">
      <w:pPr>
        <w:pStyle w:val="Pealkiri5"/>
        <w:numPr>
          <w:ilvl w:val="4"/>
          <w:numId w:val="82"/>
        </w:numPr>
        <w:rPr>
          <w:rFonts w:cstheme="minorHAnsi"/>
          <w:lang w:val="et-EE"/>
        </w:rPr>
      </w:pPr>
      <w:r>
        <w:rPr>
          <w:rFonts w:cstheme="minorHAnsi"/>
          <w:lang w:val="et-EE"/>
        </w:rPr>
        <w:t>Fondide sekkumised</w:t>
      </w:r>
    </w:p>
    <w:p w14:paraId="2E2A0DB1" w14:textId="77777777" w:rsidR="009D6B67" w:rsidRDefault="00EE5F1F">
      <w:pPr>
        <w:spacing w:line="240" w:lineRule="auto"/>
        <w:rPr>
          <w:rFonts w:ascii="Cambria" w:eastAsia="Times New Roman" w:hAnsi="Cambria" w:cstheme="minorBidi"/>
          <w:b/>
          <w:bCs/>
          <w:lang w:val="et-EE"/>
        </w:rPr>
      </w:pPr>
      <w:r>
        <w:rPr>
          <w:rFonts w:ascii="Cambria" w:eastAsia="Times New Roman" w:hAnsi="Cambria" w:cstheme="minorBidi"/>
          <w:b/>
          <w:bCs/>
          <w:lang w:val="et-EE"/>
        </w:rPr>
        <w:t>Seonduvate meetmete liigid</w:t>
      </w:r>
    </w:p>
    <w:tbl>
      <w:tblPr>
        <w:tblStyle w:val="Kontuurtabel1"/>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94062FE" w14:textId="77777777">
        <w:tc>
          <w:tcPr>
            <w:tcW w:w="9634" w:type="dxa"/>
          </w:tcPr>
          <w:p w14:paraId="1E5C14DF"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Projektid valitakse välja avatud taotlusvoorudes, kus projektivaliku protsessi on kaasatud erinevad kohaliku tasandi osapooled. Integreeritud territoriaalse arengu projektid peavad tulenema maakonna arengustrateegiast. Toetuse saajad peavad oma tegevused fokuseerima kõige olulisematele maakonna arengustrateegiast tulenevatele väljakutsetele ning tulemuste saavutamiseks rakendama kompleksseid ja integreeritud tegevusi.</w:t>
            </w:r>
          </w:p>
          <w:p w14:paraId="4D99731F" w14:textId="77777777" w:rsidR="009D6B67" w:rsidRDefault="00EE5F1F">
            <w:pPr>
              <w:spacing w:line="240" w:lineRule="auto"/>
              <w:jc w:val="both"/>
              <w:rPr>
                <w:lang w:val="et-EE"/>
              </w:rPr>
            </w:pPr>
            <w:r>
              <w:rPr>
                <w:rFonts w:asciiTheme="majorHAnsi" w:hAnsiTheme="majorHAnsi"/>
                <w:sz w:val="20"/>
                <w:szCs w:val="20"/>
                <w:lang w:val="et-EE"/>
              </w:rPr>
              <w:t xml:space="preserve">Positiivne näide territoriaalse ja integreeritud lähenemisviisi kasutamisest perioodil 2014–2020 on piirkondlikud algatused tööhõive ja ettevõtluse edendamiseks. Selle tegevuse jaoks koostati kõigi oluliste kohalike ja regionaalsete organisatsioonide koostöös maakondlikud pikaajalised tööhõive ja ettevõtlikkuse edendamise kavad. Sama lähenemist kasutati ka investeeringumeetme puhul, kus projektid valiti välja maakonnas, kaasates erinevaid osalisi. Eelmisest perioodist saadud positiivne õppetund on, et piirkonna probleemid ja integreeritud lahendused oli võimalik läbi mõelda maakonnas kohapeal ja seetõttu on nimetatud meetmed olnud tõhusad. Selleks et tugevdada kohalike omavalitsuste suutlikkust projekte koostada ja ellu viia </w:t>
            </w:r>
            <w:r>
              <w:rPr>
                <w:rFonts w:asciiTheme="majorHAnsi" w:hAnsiTheme="majorHAnsi"/>
                <w:sz w:val="20"/>
                <w:szCs w:val="20"/>
                <w:lang w:val="et-EE"/>
              </w:rPr>
              <w:lastRenderedPageBreak/>
              <w:t>ning kaasata kõiki vajalikke osalisi, koordineeritakse keskselt nõustamised ja koolitused käesoleva erieesmärgi osana.</w:t>
            </w:r>
          </w:p>
          <w:p w14:paraId="12E24A60" w14:textId="77777777" w:rsidR="009D6B67" w:rsidRDefault="00EE5F1F">
            <w:pPr>
              <w:spacing w:line="240" w:lineRule="auto"/>
              <w:jc w:val="both"/>
              <w:rPr>
                <w:lang w:val="et-EE"/>
              </w:rPr>
            </w:pPr>
            <w:r>
              <w:rPr>
                <w:rFonts w:asciiTheme="majorHAnsi" w:hAnsiTheme="majorHAnsi"/>
                <w:sz w:val="20"/>
                <w:szCs w:val="20"/>
                <w:lang w:val="et-EE"/>
              </w:rPr>
              <w:t>Kuna paljudes Eesti piirkondades rahvastik väheneb ja vananeb, tuleks kohalikes omavalitsustes arendada tänapäevaste ja sihtgrupist lähtuvate teenuste arendamise suutlikkust, sh suutlikkust arendada tarkasid teenuseid ja digilahendusi. Vähene kohaliku tasandi arengusuutlikkus takistab toetusmeetmete, reformide ja poliitikameetmete edukat rakendamist. Territoriaalse haldusreformiga on loodud eeldused arenguhüppeks kohaliku omavalitsuse tasandil, kuid ilma suutlikkuse suurendamiseta kohalike omavalitsuste arengutempo ei muutu.</w:t>
            </w:r>
          </w:p>
          <w:p w14:paraId="0E4BFDC0" w14:textId="77777777" w:rsidR="009D6B67" w:rsidRDefault="00EE5F1F">
            <w:pPr>
              <w:spacing w:line="240" w:lineRule="auto"/>
              <w:jc w:val="both"/>
              <w:rPr>
                <w:lang w:val="et-EE"/>
              </w:rPr>
            </w:pPr>
            <w:r>
              <w:rPr>
                <w:rFonts w:asciiTheme="majorHAnsi" w:hAnsiTheme="majorHAnsi"/>
                <w:sz w:val="20"/>
                <w:szCs w:val="20"/>
                <w:lang w:val="et-EE"/>
              </w:rPr>
              <w:t>Kui veel 2010. aastal tuli 69,9% riigi sisemajanduse kogutoodangust Harju- ja Tartumaalt, siis 2019. aastal juba 75,6%. Elaniku kohta ületab SKP riigi keskmist taset ainult Harju maakonnas (143%) ja küündib selle lähedale ka Tartumaal (91%), kuid viies maakonnas jääb see alla 50% riigi keskmisest (kõige madalam Põlvamaal 39%). Kuigi ettevõtlustegevus on kõigis maakondades alates majanduskriisist pidevalt kasvanud, on see olnud kiireim Tallinna ja Tartu linnapiirkondades ning aeglasem kõige väiksema ettevõtlusaktiivsusega piirkondades. Samuti esineb märkimisväärseid piirkondlikke erinevusi juurdepääsul kapitalile ja kvalifitseeritud töötajatele. Endiselt on kõige aeglasem kasv ja madalam ettevõtlusaktiivsuse tase Hiiumaal ja Ida-Viru maakonnas.</w:t>
            </w:r>
          </w:p>
          <w:p w14:paraId="14525D0F" w14:textId="0C47E30B"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Analüüsid on näidanud, et ekspordi kasv toob kaasa brutopalga tõusu. Seepärast on oluline, et innovatsiooni, majanduskasvu ja konkurentsivõime toetamine ning muu ettevõtluse arendamist toetav tegevus (sh poliitikaeesmärgi nr 1 raames) aitaks piirkondlikel ettevõt</w:t>
            </w:r>
            <w:r w:rsidR="00A73D96">
              <w:rPr>
                <w:rFonts w:asciiTheme="majorHAnsi" w:hAnsiTheme="majorHAnsi"/>
                <w:sz w:val="20"/>
                <w:szCs w:val="20"/>
                <w:lang w:val="et-EE"/>
              </w:rPr>
              <w:t>ja</w:t>
            </w:r>
            <w:r>
              <w:rPr>
                <w:rFonts w:asciiTheme="majorHAnsi" w:hAnsiTheme="majorHAnsi"/>
                <w:sz w:val="20"/>
                <w:szCs w:val="20"/>
                <w:lang w:val="et-EE"/>
              </w:rPr>
              <w:t>tel muutuda ekspordile orienteeritumaks ning liikuda edasi väärtusahelas ja tõhususes. Ida-Viru maakond erineb ülejäänud Eestist, sest töötuse määr on jätkuvalt kõrgem, baasitaristut ei ole piisavalt arendatud, piirkonnas on suur hulk kasutuseta hooneid ja tööstuslikku tühermaad ning elamukinnisvara väärtus on väike. Õiglase ülemineku fond täiendab selles piirkonnas investeeringuid, mida on juba kavandatud teiste poliitikaeesmärkide ja riiklike toetusmeetmetega. Planeeritud tegevused on hinnatud RRF DNSH juhendi alusel "ei kahjusta oluliselt" printsiibiga kooskõlas olevaks.</w:t>
            </w:r>
          </w:p>
          <w:p w14:paraId="36C8C5AB" w14:textId="77777777" w:rsidR="009D6B67" w:rsidRDefault="00EE5F1F">
            <w:pPr>
              <w:spacing w:line="240" w:lineRule="auto"/>
              <w:jc w:val="both"/>
              <w:rPr>
                <w:rFonts w:asciiTheme="majorHAnsi" w:hAnsiTheme="majorHAnsi"/>
                <w:sz w:val="20"/>
                <w:szCs w:val="20"/>
                <w:u w:val="single"/>
                <w:lang w:val="et-EE"/>
              </w:rPr>
            </w:pPr>
            <w:r>
              <w:rPr>
                <w:rFonts w:asciiTheme="majorHAnsi" w:hAnsiTheme="majorHAnsi"/>
                <w:sz w:val="20"/>
                <w:szCs w:val="20"/>
                <w:u w:val="single"/>
                <w:lang w:val="et-EE"/>
              </w:rPr>
              <w:t>Atraktiivne piirkondlik ettevõtlus- ja elukeskkond</w:t>
            </w:r>
          </w:p>
          <w:p w14:paraId="4F53F3F5" w14:textId="24F81F1B" w:rsidR="009D6B67" w:rsidRDefault="00EE5F1F">
            <w:pPr>
              <w:spacing w:line="240" w:lineRule="auto"/>
              <w:jc w:val="both"/>
              <w:rPr>
                <w:lang w:val="et-EE"/>
              </w:rPr>
            </w:pPr>
            <w:r>
              <w:rPr>
                <w:rFonts w:asciiTheme="majorHAnsi" w:hAnsiTheme="majorHAnsi"/>
                <w:sz w:val="20"/>
                <w:szCs w:val="20"/>
                <w:lang w:val="et-EE"/>
              </w:rPr>
              <w:t>Ettevõtluskeskkonna atraktiivsus on piirkonniti väga erinev: väljaspool pealinnapiirkonda elanikkond vananeb ja väheneb. See tendents toob kaasa kvalifitseeritud tööjõu puuduse ja kinnisvara väikese väärtuse ning takistab selliste kohalike ettevõt</w:t>
            </w:r>
            <w:r w:rsidR="00A73D96">
              <w:rPr>
                <w:rFonts w:asciiTheme="majorHAnsi" w:hAnsiTheme="majorHAnsi"/>
                <w:sz w:val="20"/>
                <w:szCs w:val="20"/>
                <w:lang w:val="et-EE"/>
              </w:rPr>
              <w:t>ja</w:t>
            </w:r>
            <w:r>
              <w:rPr>
                <w:rFonts w:asciiTheme="majorHAnsi" w:hAnsiTheme="majorHAnsi"/>
                <w:sz w:val="20"/>
                <w:szCs w:val="20"/>
                <w:lang w:val="et-EE"/>
              </w:rPr>
              <w:t>te juurdepääsu kapitalile, kes sooviksid investeerida toodete/teenuste lisandväärtuse suurendamisse. Kohalike omavalitsuste potentsiaali on atraktiivse ettevõtluskeskkonna arendamisel alakasutatud. Avaliku sektori toetus ettevõtluskeskkonna soodustamisel, arendus- ja innovatsioonivõimekuse arendamisel ning piirkonnaspetsiifiliste tugiteenuste pakkumisel muudab ettevõtted väljaspool pealinnapiirkonda konkurentsivõimelisemaks ja võimaldab saada poliitikaeesmärgist nr 1 rohkem kasu. Et tugevdada kohalike omavalitsuste rolli ettevõtluskeskkonna arendamisel ning suurendada piirkondliku ettevõtluskeskkonna atraktiivsust, on vaja toetada erinevaid tegevusi integreeritult. Sellised tegevused võivad olla jätkusuutliku turismi edendus ja kohaturundus, ettevõtlusvõrgustike, piirkonnaspetsiifiliste kompetentsikeskuste ja klastrite arendamine, ettevõtlikkuse ja kaugtöö edendamine, ettevõt</w:t>
            </w:r>
            <w:r w:rsidR="00A73D96">
              <w:rPr>
                <w:rFonts w:asciiTheme="majorHAnsi" w:hAnsiTheme="majorHAnsi"/>
                <w:sz w:val="20"/>
                <w:szCs w:val="20"/>
                <w:lang w:val="et-EE"/>
              </w:rPr>
              <w:t>ja</w:t>
            </w:r>
            <w:r>
              <w:rPr>
                <w:rFonts w:asciiTheme="majorHAnsi" w:hAnsiTheme="majorHAnsi"/>
                <w:sz w:val="20"/>
                <w:szCs w:val="20"/>
                <w:lang w:val="et-EE"/>
              </w:rPr>
              <w:t>te diagnostika, koolitused ja muud maakonna arengustrateegias kavandatud tegevused. Tegevusi võib kombineerida vajadusel sihistatud investeeringutega (külastusobjektid, tööstusalade jm ettevõtluseks vajaliku tehnilise taristu (nt juurdepääsuteed) parem kasutamine, tootearendus- ja koostöökeskused või inkubaatorid).</w:t>
            </w:r>
          </w:p>
          <w:p w14:paraId="62C2D8BE" w14:textId="77777777" w:rsidR="009D6B67" w:rsidRDefault="00EE5F1F">
            <w:pPr>
              <w:spacing w:line="240" w:lineRule="auto"/>
              <w:jc w:val="both"/>
              <w:rPr>
                <w:rFonts w:asciiTheme="majorHAnsi" w:hAnsiTheme="majorHAnsi"/>
                <w:sz w:val="20"/>
                <w:szCs w:val="20"/>
                <w:u w:val="single"/>
                <w:lang w:val="et-EE"/>
              </w:rPr>
            </w:pPr>
            <w:r>
              <w:rPr>
                <w:rFonts w:asciiTheme="majorHAnsi" w:hAnsiTheme="majorHAnsi"/>
                <w:sz w:val="20"/>
                <w:szCs w:val="20"/>
                <w:u w:val="single"/>
                <w:lang w:val="et-EE"/>
              </w:rPr>
              <w:t>Kättesaadavad kvaliteetsed avalikud teenused</w:t>
            </w:r>
          </w:p>
          <w:p w14:paraId="6801C996" w14:textId="77777777" w:rsidR="009D6B67" w:rsidRDefault="00EE5F1F">
            <w:pPr>
              <w:spacing w:line="240" w:lineRule="auto"/>
              <w:jc w:val="both"/>
              <w:rPr>
                <w:lang w:val="et-EE"/>
              </w:rPr>
            </w:pPr>
            <w:r>
              <w:rPr>
                <w:rFonts w:asciiTheme="majorHAnsi" w:hAnsiTheme="majorHAnsi"/>
                <w:sz w:val="20"/>
                <w:szCs w:val="20"/>
                <w:lang w:val="et-EE"/>
              </w:rPr>
              <w:t>Et tagada ligipääs kvaliteetsetele avalikele teenustele, pakub meede piirkonnas tegutsevatele teenuseosutajatele võimaluse kavandada oodatavate tulemuste saavutamiseks vajalikke tegevusi integreeritult. Sellised tegevused võivad hõlmata avalike teenuste arendamist (paranenud teenusekvaliteet ja uuenduslikud viisid teenuste osutamiseks, nt e-teenused, mobiilsed teenused, kohalike omavalitsusega koostöös osutatavad teenused, kogukonnateenused, mitmesugused pilootprojektid) ning avalike teenuste taristu kohandamisega seotud tegevusi (multifunktsionaalsed teenusekeskused või taristuvõrgustiku terviklik väljaarendamine, säästva veemajanduse edendamine), avaliku linnaruumi arendamist, sh linnakeskuste elavdamine ja ehituspärandi taaskasutuselevõtt.</w:t>
            </w:r>
          </w:p>
          <w:p w14:paraId="279F7428" w14:textId="77777777" w:rsidR="009D6B67" w:rsidRDefault="00EE5F1F">
            <w:pPr>
              <w:spacing w:line="240" w:lineRule="auto"/>
              <w:jc w:val="both"/>
              <w:rPr>
                <w:rFonts w:asciiTheme="majorHAnsi" w:hAnsiTheme="majorHAnsi"/>
                <w:sz w:val="20"/>
                <w:szCs w:val="20"/>
                <w:u w:val="single"/>
                <w:lang w:val="et-EE"/>
              </w:rPr>
            </w:pPr>
            <w:r>
              <w:rPr>
                <w:rFonts w:asciiTheme="majorHAnsi" w:hAnsiTheme="majorHAnsi"/>
                <w:sz w:val="20"/>
                <w:szCs w:val="20"/>
                <w:u w:val="single"/>
                <w:lang w:val="et-EE"/>
              </w:rPr>
              <w:t>Kohalike omavalitsuste parem suutlikkus</w:t>
            </w:r>
          </w:p>
          <w:p w14:paraId="2B37F541" w14:textId="77777777" w:rsidR="009D6B67" w:rsidRDefault="00EE5F1F">
            <w:pPr>
              <w:spacing w:line="240" w:lineRule="auto"/>
              <w:jc w:val="both"/>
              <w:rPr>
                <w:lang w:val="et-EE"/>
              </w:rPr>
            </w:pPr>
            <w:r>
              <w:rPr>
                <w:rFonts w:asciiTheme="majorHAnsi" w:hAnsiTheme="majorHAnsi"/>
                <w:sz w:val="20"/>
                <w:szCs w:val="20"/>
                <w:lang w:val="et-EE"/>
              </w:rPr>
              <w:t>On vaja arendada kohaliku ja piirkondliku tasandi (kohalikud omavalitsused, kohalike omavalitsuste liidud, maakondlikud arenduskeskused jne) suutlikkust rakendada maakonna arengustrateegiaid ja koostada suure mõjuga projekte. Vajalikud sekkumised hõlmavad järgmist:</w:t>
            </w:r>
          </w:p>
          <w:p w14:paraId="1CC88679" w14:textId="77777777" w:rsidR="009D6B67" w:rsidRDefault="00EE5F1F">
            <w:pPr>
              <w:pStyle w:val="Loendilik"/>
              <w:numPr>
                <w:ilvl w:val="0"/>
                <w:numId w:val="1"/>
              </w:numPr>
              <w:spacing w:line="240" w:lineRule="auto"/>
              <w:jc w:val="both"/>
              <w:rPr>
                <w:lang w:val="et-EE"/>
              </w:rPr>
            </w:pPr>
            <w:r>
              <w:rPr>
                <w:rFonts w:asciiTheme="majorHAnsi" w:hAnsiTheme="majorHAnsi"/>
                <w:sz w:val="20"/>
                <w:szCs w:val="20"/>
                <w:lang w:val="et-EE"/>
              </w:rPr>
              <w:t>majandusarengut ning teenusekorralduse ja teenusvõrgustike kavandamist toetavad uuringud, analüüsid, ekspertiisid, nõustamised;</w:t>
            </w:r>
          </w:p>
          <w:p w14:paraId="53DB8ADA" w14:textId="77777777" w:rsidR="009D6B67" w:rsidRDefault="00EE5F1F">
            <w:pPr>
              <w:pStyle w:val="Loendilik"/>
              <w:numPr>
                <w:ilvl w:val="0"/>
                <w:numId w:val="1"/>
              </w:numPr>
              <w:spacing w:line="240" w:lineRule="auto"/>
              <w:jc w:val="both"/>
              <w:rPr>
                <w:lang w:val="et-EE"/>
              </w:rPr>
            </w:pPr>
            <w:r>
              <w:rPr>
                <w:rFonts w:asciiTheme="majorHAnsi" w:hAnsiTheme="majorHAnsi"/>
                <w:sz w:val="20"/>
                <w:szCs w:val="20"/>
                <w:lang w:val="et-EE"/>
              </w:rPr>
              <w:lastRenderedPageBreak/>
              <w:t>arendussuutlikkust toetavad ja suurendavad arendus- ja koolitustegevused olulistele kohalikele ja piirkondlikele osalistele (keskendudes teenustele, ettevõtlusele, tööturule, oskustele ja majandusarengule);</w:t>
            </w:r>
          </w:p>
          <w:p w14:paraId="286A9E32" w14:textId="77777777" w:rsidR="009D6B67" w:rsidRDefault="00EE5F1F">
            <w:pPr>
              <w:pStyle w:val="Loendilik"/>
              <w:numPr>
                <w:ilvl w:val="0"/>
                <w:numId w:val="1"/>
              </w:numPr>
              <w:spacing w:line="240" w:lineRule="auto"/>
              <w:jc w:val="both"/>
              <w:rPr>
                <w:lang w:val="et-EE"/>
              </w:rPr>
            </w:pPr>
            <w:r>
              <w:rPr>
                <w:rFonts w:asciiTheme="majorHAnsi" w:hAnsiTheme="majorHAnsi"/>
                <w:sz w:val="20"/>
                <w:szCs w:val="20"/>
                <w:lang w:val="et-EE"/>
              </w:rPr>
              <w:t>võrgustike töö toetamine (oluliste piirkondlike osaliste esindajaid hõlmavad rakke- ja eksperdirühmad kindla eesmärgi saavutamiseks).</w:t>
            </w:r>
          </w:p>
          <w:p w14:paraId="1D43A534" w14:textId="77777777" w:rsidR="009D6B67" w:rsidRDefault="00EE5F1F">
            <w:pPr>
              <w:spacing w:line="240" w:lineRule="auto"/>
              <w:jc w:val="both"/>
              <w:rPr>
                <w:lang w:val="et-EE"/>
              </w:rPr>
            </w:pPr>
            <w:r>
              <w:rPr>
                <w:rFonts w:asciiTheme="majorHAnsi" w:hAnsiTheme="majorHAnsi"/>
                <w:sz w:val="20"/>
                <w:szCs w:val="20"/>
                <w:lang w:val="et-EE"/>
              </w:rPr>
              <w:t>Uuringute, analüüside ja ekspertiiside kasutamise eesmärk on aidata ette valmistada teisi projekte ja parandada projektide kvaliteeti. Koolitused ja toetav võrgustikutöö koordineeritakse keskselt ja on kättesaadav kõigile olulistele osalistele kohalikul ja piirkondlikul tasandil.</w:t>
            </w:r>
          </w:p>
          <w:p w14:paraId="472588D8" w14:textId="77777777" w:rsidR="009D6B67" w:rsidRDefault="00EE5F1F">
            <w:pPr>
              <w:spacing w:line="240" w:lineRule="auto"/>
              <w:jc w:val="both"/>
              <w:rPr>
                <w:lang w:val="et-EE"/>
              </w:rPr>
            </w:pPr>
            <w:r>
              <w:rPr>
                <w:rFonts w:asciiTheme="majorHAnsi" w:hAnsiTheme="majorHAnsi"/>
                <w:sz w:val="20"/>
                <w:szCs w:val="20"/>
                <w:lang w:val="et-EE"/>
              </w:rPr>
              <w:t>Toetatud tegevused tagavad elanikele kättesaadavad ja kvaliteetsed teenused ning paremad tööhõive ja ettevõtluse arendamise võimalused väljaspool pealinnapiirkonda.</w:t>
            </w:r>
          </w:p>
          <w:p w14:paraId="05FF8EDA" w14:textId="77777777" w:rsidR="009D6B67" w:rsidRDefault="00EE5F1F">
            <w:pPr>
              <w:spacing w:line="240" w:lineRule="auto"/>
              <w:jc w:val="both"/>
              <w:rPr>
                <w:lang w:val="et-EE"/>
              </w:rPr>
            </w:pPr>
            <w:r>
              <w:rPr>
                <w:rFonts w:asciiTheme="majorHAnsi" w:hAnsiTheme="majorHAnsi"/>
                <w:sz w:val="20"/>
                <w:szCs w:val="20"/>
                <w:lang w:val="et-EE"/>
              </w:rPr>
              <w:t>Oodatavad tulemused:</w:t>
            </w:r>
          </w:p>
          <w:p w14:paraId="38180681" w14:textId="5DCE0B0D"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piirkondlike ettevõt</w:t>
            </w:r>
            <w:r w:rsidR="00A73D96">
              <w:rPr>
                <w:rFonts w:asciiTheme="majorHAnsi" w:hAnsiTheme="majorHAnsi"/>
                <w:sz w:val="20"/>
                <w:szCs w:val="20"/>
                <w:lang w:val="et-EE"/>
              </w:rPr>
              <w:t>ja</w:t>
            </w:r>
            <w:r>
              <w:rPr>
                <w:rFonts w:asciiTheme="majorHAnsi" w:hAnsiTheme="majorHAnsi"/>
                <w:sz w:val="20"/>
                <w:szCs w:val="20"/>
                <w:lang w:val="et-EE"/>
              </w:rPr>
              <w:t>te teadus- ja arendustegevuse suutlikkuse suurendamine ning parem koostöö teadus- ja arendusorganisatsioonidega;</w:t>
            </w:r>
          </w:p>
          <w:p w14:paraId="0CBE5D61"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piirkondliku ettevõtluse suurem lisandväärtus;</w:t>
            </w:r>
          </w:p>
          <w:p w14:paraId="7E1115E5"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hästi tasustatud töökohtade lisandumine;</w:t>
            </w:r>
          </w:p>
          <w:p w14:paraId="7081F337"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parem juurdepääs kvaliteetsetele avalikele teenustele;</w:t>
            </w:r>
          </w:p>
          <w:p w14:paraId="445C7D17"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alakasutatud hoonete ja alade pindala vähenemine linnakeskustes;</w:t>
            </w:r>
          </w:p>
          <w:p w14:paraId="2B37BBCA"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kohalike omavalitsuste suurem suutlikkus pakkuda kvaliteetseid avalikke teenuseid;</w:t>
            </w:r>
          </w:p>
          <w:p w14:paraId="142C0575"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kohalike omavalitsuste suurem suutlikkus rakendada strateegiaid, koostada ja rakendada projekte;</w:t>
            </w:r>
          </w:p>
          <w:p w14:paraId="77DA2182"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teenuste võrgustik ja korraldus vastavad kahaneva elanikkonna vajadustele.</w:t>
            </w:r>
            <w:r>
              <w:rPr>
                <w:rFonts w:asciiTheme="majorHAnsi" w:hAnsiTheme="majorHAnsi"/>
                <w:sz w:val="20"/>
                <w:szCs w:val="20"/>
                <w:lang w:val="et-EE"/>
              </w:rPr>
              <w:br/>
            </w:r>
          </w:p>
          <w:p w14:paraId="0644676D" w14:textId="77777777" w:rsidR="009D6B67" w:rsidRDefault="00EE5F1F">
            <w:pPr>
              <w:spacing w:line="240" w:lineRule="auto"/>
              <w:jc w:val="both"/>
              <w:rPr>
                <w:lang w:val="et-EE"/>
              </w:rPr>
            </w:pPr>
            <w:r>
              <w:rPr>
                <w:rFonts w:asciiTheme="majorHAnsi" w:hAnsiTheme="majorHAnsi"/>
                <w:sz w:val="20"/>
                <w:szCs w:val="20"/>
                <w:lang w:val="et-EE"/>
              </w:rPr>
              <w:t xml:space="preserve">Meetmeid rakendatakse toetuse vormis, sest tegevused ei ole üldjuhul majanduslikult tuluteenivad ja rahastamisvahendite kasutamine pole tegevuste sihtgruppi, elluviimise piirkonda ja sisu arvestades asjakohane. Toetustel on regionaalse arengu tasakaalustamisele efektiivsem mõju. </w:t>
            </w:r>
          </w:p>
        </w:tc>
      </w:tr>
    </w:tbl>
    <w:p w14:paraId="06226C10"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7ECFE9BD" w14:textId="77777777">
        <w:tc>
          <w:tcPr>
            <w:tcW w:w="9628" w:type="dxa"/>
          </w:tcPr>
          <w:p w14:paraId="719867B8" w14:textId="77777777" w:rsidR="009D6B67" w:rsidRDefault="00EE5F1F">
            <w:pPr>
              <w:spacing w:line="240" w:lineRule="auto"/>
              <w:jc w:val="both"/>
              <w:rPr>
                <w:lang w:val="et-EE"/>
              </w:rPr>
            </w:pPr>
            <w:r>
              <w:rPr>
                <w:rFonts w:ascii="Cambria" w:eastAsia="Cambria" w:hAnsi="Cambria" w:cs="Cambria"/>
                <w:sz w:val="20"/>
                <w:szCs w:val="20"/>
                <w:lang w:val="et-EE"/>
              </w:rPr>
              <w:t>Kohalikud omavalitsused, maakondlikud arenduskeskused ja muud piirkondlikud organisatsioonid, VKEd, mittetulundusühendused, piirkondlikud vee-ettevõtted.</w:t>
            </w:r>
          </w:p>
        </w:tc>
      </w:tr>
    </w:tbl>
    <w:p w14:paraId="0946E715"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19AE810F" w14:textId="77777777">
        <w:tc>
          <w:tcPr>
            <w:tcW w:w="9628" w:type="dxa"/>
          </w:tcPr>
          <w:p w14:paraId="001BC801"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p w14:paraId="44D48AC1" w14:textId="77777777" w:rsidR="009D6B67" w:rsidRDefault="00EE5F1F">
            <w:pPr>
              <w:spacing w:line="240" w:lineRule="auto"/>
              <w:jc w:val="both"/>
              <w:rPr>
                <w:lang w:val="et-EE"/>
              </w:rPr>
            </w:pPr>
            <w:r>
              <w:rPr>
                <w:rFonts w:asciiTheme="majorHAnsi" w:hAnsiTheme="majorHAnsi"/>
                <w:sz w:val="20"/>
                <w:szCs w:val="20"/>
                <w:lang w:val="et-EE"/>
              </w:rPr>
              <w:t>Taristusse tehtavate investeeringute rakendamisel võetakse arvesse juurdepääsetavuse ja universaalse disaini põhimõtteid. Teenuste arendamisel võetakse arvesse mittediskrimineerimist ja juurdepääsetavuse põhimõtteid. Kohalike omavalitsuste suutlikkuse suurendamisel võetakse arvesse võrdsuse ja mittediskrimineerimise põhimõtteid.</w:t>
            </w:r>
          </w:p>
          <w:p w14:paraId="28DBF764" w14:textId="77777777" w:rsidR="009D6B67" w:rsidRDefault="00EE5F1F">
            <w:pPr>
              <w:spacing w:line="240" w:lineRule="auto"/>
              <w:jc w:val="both"/>
              <w:rPr>
                <w:lang w:val="et-EE"/>
              </w:rPr>
            </w:pPr>
            <w:r>
              <w:rPr>
                <w:rFonts w:asciiTheme="majorHAnsi" w:hAnsiTheme="majorHAnsi"/>
                <w:sz w:val="20"/>
                <w:szCs w:val="20"/>
                <w:lang w:val="et-EE"/>
              </w:rPr>
              <w:t>Sekkumise kavandamise ettevalmistamisse tuleks kaasata asjakohased sotsiaalpartnerid, sh kodanikuorganisatsioonid. Koostöös Sotsiaalministeeriumiga (https://kompetentsikeskus.sm.ee/vorgustik/) kavandatakse projektide valiku kriteeriumid, täpsustatakse ja vajadusel kohaldatakse võrdõiguslikkuse, kaasatuse ja mittediskrimineerimise tagamiseks. Erieesmärgi nr 2 „kohalike omavalitsuste paremat suutlikkust“ käsitlev meede integreerib võrdõiguslikkuse, kaasamise ja mittediskrimineerimise lähenemisviisi koolitusteemadesse, õpetades, kuidas tagada võrdõiguslikkus, kaasamine ja mittediskrimineerimine projekti eri valdkondades. Taristusse või arukate lahenduste arendamisse tehtavate investeeringute rakendamisel tuleb arvesse võtta juurdepääsetavuse ja universaalse disaini põhimõtteid. Taotlejale peaksid olema kättesaadavad suunised ja parimad tavad. Kõik toetatud avaliku ruumi arendused peaksid olema kergesti ligipääsetavad 8–80 põhimõtte tähenduses. Toetuse andmise otsuses tuleks selgelt sätestada vajalikud rakendamis- või järelevalvekohustused.</w:t>
            </w:r>
          </w:p>
        </w:tc>
      </w:tr>
    </w:tbl>
    <w:p w14:paraId="5699EC19" w14:textId="77777777" w:rsidR="009D6B67" w:rsidRDefault="00EE5F1F">
      <w:pPr>
        <w:keepNext/>
        <w:spacing w:line="240" w:lineRule="auto"/>
        <w:rPr>
          <w:rFonts w:ascii="Cambria" w:hAnsi="Cambria" w:cstheme="minorHAnsi"/>
          <w:lang w:val="et-EE"/>
        </w:rPr>
      </w:pPr>
      <w:r>
        <w:rPr>
          <w:rFonts w:ascii="Cambria" w:eastAsia="Times New Roman" w:hAnsi="Cambria" w:cstheme="minorHAnsi"/>
          <w:b/>
          <w:bCs/>
          <w:lang w:val="et-EE"/>
        </w:rPr>
        <w:lastRenderedPageBreak/>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54BBC43C" w14:textId="77777777">
        <w:tc>
          <w:tcPr>
            <w:tcW w:w="9628" w:type="dxa"/>
          </w:tcPr>
          <w:p w14:paraId="6A035824"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Erieesmärki rakendatakse „muu territoriaalse vahendi“ vormis ja see põhineb maakondlikel arengustrateegiatel, milles kirjeldatakse piirkonnale omaseid väljakutseid ja arenguvajadusi erinevates valdkondades.</w:t>
            </w:r>
          </w:p>
          <w:p w14:paraId="1D594DD9" w14:textId="448ACD0F" w:rsidR="009D6B67" w:rsidRDefault="00EE5F1F">
            <w:pPr>
              <w:spacing w:line="240" w:lineRule="auto"/>
              <w:jc w:val="both"/>
              <w:rPr>
                <w:lang w:val="et-EE"/>
              </w:rPr>
            </w:pPr>
            <w:r>
              <w:rPr>
                <w:rFonts w:asciiTheme="majorHAnsi" w:hAnsiTheme="majorHAnsi"/>
                <w:sz w:val="20"/>
                <w:szCs w:val="20"/>
                <w:lang w:val="et-EE"/>
              </w:rPr>
              <w:t>Eesti puhul on funktsionaalsed piirkonnad arenenud linnade võrgustiku alusel. Iga selline linn tegutseb ümbritsevate maapiirkondade keskusena, pakkudes teatud teenuseid, töökohti (kui tööjõuareaali keskus) ja transpordiühendusi teiste linnadega. Eesti funktsionaalsed piirkonnad (pendelrände andmetel) kattuvad suuresti maakonnapiiridega. Maakonnad on Eestis kõige levinum koostööpiirkond avalike teenuste osutamisel, ühistranspordi korraldamisel ja ettevõt</w:t>
            </w:r>
            <w:r w:rsidR="00A73D96">
              <w:rPr>
                <w:rFonts w:asciiTheme="majorHAnsi" w:hAnsiTheme="majorHAnsi"/>
                <w:sz w:val="20"/>
                <w:szCs w:val="20"/>
                <w:lang w:val="et-EE"/>
              </w:rPr>
              <w:t>ja</w:t>
            </w:r>
            <w:r>
              <w:rPr>
                <w:rFonts w:asciiTheme="majorHAnsi" w:hAnsiTheme="majorHAnsi"/>
                <w:sz w:val="20"/>
                <w:szCs w:val="20"/>
                <w:lang w:val="et-EE"/>
              </w:rPr>
              <w:t>tele tugiteenuste osutamisel. Pärast haldusreformi koostati kõigis Eesti maakondades arengustrateegiad.</w:t>
            </w:r>
          </w:p>
          <w:p w14:paraId="060C3F79"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Erieesmärk on suunatud kõikidele funktsionaalsetele piirkondadele Eestis, kuid toetuse saajatena on välistatud erieesmärgi 1 sihtpiirkonnaks olevad suuremad linnad oma linnalise territooriumi ulatuses.</w:t>
            </w:r>
          </w:p>
          <w:p w14:paraId="1EEBBCEE" w14:textId="77777777" w:rsidR="009D6B67" w:rsidRDefault="00EE5F1F">
            <w:pPr>
              <w:spacing w:line="240" w:lineRule="auto"/>
              <w:jc w:val="both"/>
              <w:rPr>
                <w:lang w:val="et-EE"/>
              </w:rPr>
            </w:pPr>
            <w:r>
              <w:rPr>
                <w:rFonts w:asciiTheme="majorHAnsi" w:hAnsiTheme="majorHAnsi"/>
                <w:sz w:val="20"/>
                <w:szCs w:val="20"/>
                <w:lang w:val="et-EE"/>
              </w:rPr>
              <w:t>Erilist tähelepanu pööratakse Kagu-Eestile ja Ida-Viru piirkonnale, et toetada järelejõudmist ülejäänud riigile. Väiksemate linnakeskuste elavdamisel pööratakse erilist tähelepanu muinsuskaitse alla jäävatele keskustele.</w:t>
            </w:r>
          </w:p>
        </w:tc>
      </w:tr>
    </w:tbl>
    <w:p w14:paraId="42642077" w14:textId="77777777" w:rsidR="009D6B67" w:rsidRDefault="00EE5F1F">
      <w:pPr>
        <w:spacing w:line="240" w:lineRule="auto"/>
        <w:rPr>
          <w:sz w:val="22"/>
          <w:lang w:val="et-EE"/>
        </w:rPr>
      </w:pPr>
      <w:r>
        <w:rPr>
          <w:rFonts w:ascii="Cambria" w:eastAsia="Times New Roman" w:hAnsi="Cambria" w:cstheme="minorHAnsi"/>
          <w:b/>
          <w:bCs/>
          <w:lang w:val="et-EE"/>
        </w:rPr>
        <w:t>Piirkondadevahelised</w:t>
      </w:r>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710D0475" w14:textId="77777777">
        <w:tc>
          <w:tcPr>
            <w:tcW w:w="9628" w:type="dxa"/>
          </w:tcPr>
          <w:p w14:paraId="163E59F0"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Piirkondade- ja riikidevaheliste meetmete olemasolu ja ulatus sõltub arengustrateegiatest ja valitud tegevustest. Piirialad teevad koostööd naaberpiirkondadega (nt Valga-Valka kaksiklinnad), et lahendada vastastikuseid probleeme, eelkõige osalemisega Interregi programmides, nagu Kesk-Läänemere programm, Läänemere piirkonna programm, Eesti-Läti programm.</w:t>
            </w:r>
          </w:p>
        </w:tc>
      </w:tr>
    </w:tbl>
    <w:p w14:paraId="1B70E628" w14:textId="77777777" w:rsidR="009D6B67" w:rsidRDefault="00EE5F1F">
      <w:pPr>
        <w:spacing w:line="240" w:lineRule="auto"/>
        <w:rPr>
          <w:sz w:val="22"/>
          <w:lang w:val="et-EE"/>
        </w:rPr>
      </w:pPr>
      <w:r>
        <w:rPr>
          <w:rFonts w:ascii="Cambria" w:hAnsi="Cambria" w:cstheme="minorHAnsi"/>
          <w:b/>
          <w:bCs/>
          <w:lang w:val="et-EE"/>
        </w:rPr>
        <w:t>Rahastamisvahendite kavandatav kasutamine</w:t>
      </w:r>
    </w:p>
    <w:p w14:paraId="553A4480" w14:textId="77777777" w:rsidR="009D6B67" w:rsidRDefault="009D6B67">
      <w:pPr>
        <w:spacing w:line="240" w:lineRule="auto"/>
        <w:rPr>
          <w:rFonts w:ascii="Cambria" w:eastAsia="Times New Roman" w:hAnsi="Cambria"/>
          <w:bCs/>
          <w:sz w:val="20"/>
          <w:szCs w:val="18"/>
          <w:lang w:val="et-EE"/>
        </w:rPr>
        <w:sectPr w:rsidR="009D6B67">
          <w:footerReference w:type="default" r:id="rId16"/>
          <w:footerReference w:type="first" r:id="rId17"/>
          <w:pgSz w:w="11906" w:h="16838"/>
          <w:pgMar w:top="1134" w:right="1134" w:bottom="1134" w:left="1134" w:header="567" w:footer="567" w:gutter="0"/>
          <w:cols w:space="708"/>
          <w:titlePg/>
          <w:docGrid w:linePitch="360"/>
        </w:sectPr>
      </w:pP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65D119E2" w14:textId="77777777">
        <w:tc>
          <w:tcPr>
            <w:tcW w:w="9628" w:type="dxa"/>
          </w:tcPr>
          <w:p w14:paraId="3762D6A4" w14:textId="77777777" w:rsidR="009D6B67" w:rsidRDefault="00EE5F1F">
            <w:pPr>
              <w:spacing w:line="240" w:lineRule="auto"/>
              <w:rPr>
                <w:rFonts w:ascii="Cambria" w:eastAsia="Times New Roman" w:hAnsi="Cambria" w:cstheme="minorHAnsi"/>
                <w:bCs/>
                <w:lang w:val="et-EE"/>
              </w:rPr>
            </w:pPr>
            <w:r>
              <w:rPr>
                <w:rFonts w:ascii="Cambria" w:eastAsia="Times New Roman" w:hAnsi="Cambria"/>
                <w:bCs/>
                <w:sz w:val="20"/>
                <w:szCs w:val="18"/>
                <w:lang w:val="et-EE"/>
              </w:rPr>
              <w:t>Ei kohaldu.</w:t>
            </w:r>
          </w:p>
        </w:tc>
      </w:tr>
    </w:tbl>
    <w:p w14:paraId="21DAD7CF" w14:textId="77777777" w:rsidR="009D6B67" w:rsidRDefault="00EE5F1F">
      <w:pPr>
        <w:pStyle w:val="Pealkiri5"/>
        <w:pageBreakBefore/>
        <w:numPr>
          <w:ilvl w:val="4"/>
          <w:numId w:val="82"/>
        </w:numPr>
        <w:ind w:left="1077" w:hanging="1077"/>
        <w:rPr>
          <w:rFonts w:cstheme="minorHAnsi"/>
          <w:lang w:val="et-EE"/>
        </w:rPr>
      </w:pPr>
      <w:r>
        <w:rPr>
          <w:rFonts w:cstheme="minorHAnsi"/>
          <w:lang w:val="et-EE"/>
        </w:rPr>
        <w:lastRenderedPageBreak/>
        <w:t>Näitajad</w:t>
      </w:r>
    </w:p>
    <w:p w14:paraId="6395D878" w14:textId="5A765F8E" w:rsidR="009D6B67" w:rsidRDefault="00EE5F1F">
      <w:pPr>
        <w:pStyle w:val="Pealdis"/>
        <w:rPr>
          <w:lang w:val="et-EE"/>
        </w:rPr>
      </w:pPr>
      <w:r>
        <w:rPr>
          <w:lang w:val="et-EE"/>
        </w:rPr>
        <w:t xml:space="preserve">Tabel </w:t>
      </w:r>
      <w:del w:id="1719" w:author="Kaisa Tähe - RAM" w:date="2025-10-13T15:48:00Z" w16du:dateUtc="2025-10-13T12:48:00Z">
        <w:r w:rsidDel="0051240B">
          <w:rPr>
            <w:lang w:val="et-EE"/>
          </w:rPr>
          <w:fldChar w:fldCharType="begin"/>
        </w:r>
        <w:r w:rsidDel="0051240B">
          <w:rPr>
            <w:lang w:val="et-EE"/>
          </w:rPr>
          <w:delInstrText xml:space="preserve"> SEQ Tabel \* ARABIC </w:delInstrText>
        </w:r>
        <w:r w:rsidDel="0051240B">
          <w:rPr>
            <w:lang w:val="et-EE"/>
          </w:rPr>
          <w:fldChar w:fldCharType="separate"/>
        </w:r>
        <w:r w:rsidDel="0051240B">
          <w:rPr>
            <w:lang w:val="et-EE"/>
          </w:rPr>
          <w:delText>152</w:delText>
        </w:r>
        <w:r w:rsidDel="0051240B">
          <w:rPr>
            <w:lang w:val="et-EE"/>
          </w:rPr>
          <w:fldChar w:fldCharType="end"/>
        </w:r>
      </w:del>
      <w:ins w:id="1720" w:author="Kaisa Tähe - RAM" w:date="2025-10-13T15:48:00Z" w16du:dateUtc="2025-10-13T12:48:00Z">
        <w:r w:rsidR="0051240B">
          <w:rPr>
            <w:lang w:val="et-EE"/>
          </w:rPr>
          <w:t>164</w:t>
        </w:r>
      </w:ins>
      <w:r>
        <w:rPr>
          <w:lang w:val="et-EE"/>
        </w:rPr>
        <w:t>: Väljundnäitajad</w:t>
      </w:r>
    </w:p>
    <w:tbl>
      <w:tblPr>
        <w:tblpPr w:leftFromText="141" w:rightFromText="141" w:vertAnchor="text" w:horzAnchor="margin" w:tblpY="186"/>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33"/>
        <w:gridCol w:w="684"/>
        <w:gridCol w:w="1144"/>
        <w:gridCol w:w="805"/>
        <w:gridCol w:w="2695"/>
        <w:gridCol w:w="1500"/>
        <w:gridCol w:w="910"/>
        <w:gridCol w:w="800"/>
      </w:tblGrid>
      <w:tr w:rsidR="009D6B67" w14:paraId="33775A3F" w14:textId="77777777" w:rsidTr="3992A286">
        <w:trPr>
          <w:trHeight w:val="1123"/>
        </w:trPr>
        <w:tc>
          <w:tcPr>
            <w:tcW w:w="463" w:type="dxa"/>
            <w:shd w:val="clear" w:color="auto" w:fill="FFFFFF" w:themeFill="background1"/>
            <w:textDirection w:val="btLr"/>
            <w:vAlign w:val="center"/>
          </w:tcPr>
          <w:p w14:paraId="069E5D3F"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Prioriteet</w:t>
            </w:r>
          </w:p>
        </w:tc>
        <w:tc>
          <w:tcPr>
            <w:tcW w:w="657" w:type="dxa"/>
            <w:shd w:val="clear" w:color="auto" w:fill="FFFFFF" w:themeFill="background1"/>
            <w:textDirection w:val="btLr"/>
            <w:vAlign w:val="center"/>
          </w:tcPr>
          <w:p w14:paraId="046BF1B6"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Eri-eesmärk</w:t>
            </w:r>
          </w:p>
        </w:tc>
        <w:tc>
          <w:tcPr>
            <w:tcW w:w="700" w:type="dxa"/>
            <w:shd w:val="clear" w:color="auto" w:fill="FFFFFF" w:themeFill="background1"/>
            <w:textDirection w:val="btLr"/>
            <w:vAlign w:val="center"/>
          </w:tcPr>
          <w:p w14:paraId="3C2492F5"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Fond</w:t>
            </w:r>
          </w:p>
        </w:tc>
        <w:tc>
          <w:tcPr>
            <w:tcW w:w="1052" w:type="dxa"/>
            <w:shd w:val="clear" w:color="auto" w:fill="FFFFFF" w:themeFill="background1"/>
            <w:textDirection w:val="btLr"/>
            <w:vAlign w:val="center"/>
          </w:tcPr>
          <w:p w14:paraId="6226918D"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796" w:type="dxa"/>
            <w:shd w:val="clear" w:color="auto" w:fill="FFFFFF" w:themeFill="background1"/>
            <w:textDirection w:val="btLr"/>
            <w:vAlign w:val="center"/>
          </w:tcPr>
          <w:p w14:paraId="7CAAB22C"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ID</w:t>
            </w:r>
          </w:p>
        </w:tc>
        <w:tc>
          <w:tcPr>
            <w:tcW w:w="2790" w:type="dxa"/>
            <w:shd w:val="clear" w:color="auto" w:fill="FFFFFF" w:themeFill="background1"/>
            <w:textDirection w:val="btLr"/>
            <w:vAlign w:val="center"/>
          </w:tcPr>
          <w:p w14:paraId="3B824E07"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Näitaja</w:t>
            </w:r>
          </w:p>
        </w:tc>
        <w:tc>
          <w:tcPr>
            <w:tcW w:w="1372" w:type="dxa"/>
            <w:shd w:val="clear" w:color="auto" w:fill="FFFFFF" w:themeFill="background1"/>
            <w:textDirection w:val="btLr"/>
            <w:vAlign w:val="center"/>
          </w:tcPr>
          <w:p w14:paraId="10F828C1"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Mõõtühik</w:t>
            </w:r>
          </w:p>
        </w:tc>
        <w:tc>
          <w:tcPr>
            <w:tcW w:w="970" w:type="dxa"/>
            <w:shd w:val="clear" w:color="auto" w:fill="FFFFFF" w:themeFill="background1"/>
            <w:textDirection w:val="btLr"/>
            <w:vAlign w:val="center"/>
          </w:tcPr>
          <w:p w14:paraId="1B402F29"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085DF078" w14:textId="77777777" w:rsidR="009D6B67" w:rsidRDefault="009D6B67">
            <w:pPr>
              <w:pStyle w:val="Text1"/>
              <w:spacing w:before="0" w:after="0" w:line="240" w:lineRule="auto"/>
              <w:ind w:left="0"/>
              <w:rPr>
                <w:rFonts w:ascii="Cambria" w:hAnsi="Cambria" w:cstheme="minorHAnsi"/>
                <w:b/>
                <w:bCs/>
                <w:sz w:val="20"/>
                <w:szCs w:val="20"/>
                <w:lang w:val="et-EE"/>
              </w:rPr>
            </w:pPr>
          </w:p>
        </w:tc>
        <w:tc>
          <w:tcPr>
            <w:tcW w:w="834" w:type="dxa"/>
            <w:shd w:val="clear" w:color="auto" w:fill="FFFFFF" w:themeFill="background1"/>
            <w:textDirection w:val="btLr"/>
            <w:vAlign w:val="center"/>
          </w:tcPr>
          <w:p w14:paraId="16DEE464"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FEC9E06" w14:textId="77777777" w:rsidR="009D6B67" w:rsidRDefault="009D6B67">
            <w:pPr>
              <w:pStyle w:val="Text1"/>
              <w:spacing w:before="0" w:after="0" w:line="240" w:lineRule="auto"/>
              <w:ind w:left="0"/>
              <w:rPr>
                <w:rFonts w:ascii="Cambria" w:hAnsi="Cambria" w:cstheme="minorHAnsi"/>
                <w:b/>
                <w:bCs/>
                <w:sz w:val="20"/>
                <w:szCs w:val="20"/>
                <w:lang w:val="et-EE"/>
              </w:rPr>
            </w:pPr>
          </w:p>
        </w:tc>
      </w:tr>
      <w:tr w:rsidR="009D6B67" w14:paraId="725DF73E" w14:textId="77777777" w:rsidTr="3992A286">
        <w:trPr>
          <w:trHeight w:val="332"/>
        </w:trPr>
        <w:tc>
          <w:tcPr>
            <w:tcW w:w="463" w:type="dxa"/>
            <w:shd w:val="clear" w:color="auto" w:fill="FFFFFF" w:themeFill="background1"/>
          </w:tcPr>
          <w:p w14:paraId="04CDE55A"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69E4659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7A1A3F0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052" w:type="dxa"/>
            <w:shd w:val="clear" w:color="auto" w:fill="FFFFFF" w:themeFill="background1"/>
          </w:tcPr>
          <w:p w14:paraId="5BF0BBF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3D67FD6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RCO01</w:t>
            </w:r>
          </w:p>
        </w:tc>
        <w:tc>
          <w:tcPr>
            <w:tcW w:w="2790" w:type="dxa"/>
            <w:shd w:val="clear" w:color="auto" w:fill="FFFFFF" w:themeFill="background1"/>
          </w:tcPr>
          <w:p w14:paraId="5971FA64"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Toetatavad ettevõtjad (millest: mikro-, väikesed, keskmise suurusega ja suured ettevõtjad)</w:t>
            </w:r>
          </w:p>
        </w:tc>
        <w:tc>
          <w:tcPr>
            <w:tcW w:w="1372" w:type="dxa"/>
            <w:shd w:val="clear" w:color="auto" w:fill="FFFFFF" w:themeFill="background1"/>
          </w:tcPr>
          <w:p w14:paraId="049FA639" w14:textId="77777777" w:rsidR="009D6B67" w:rsidRDefault="00EE5F1F">
            <w:pPr>
              <w:pStyle w:val="Text1"/>
              <w:spacing w:before="0" w:after="0" w:line="240" w:lineRule="auto"/>
              <w:ind w:left="0"/>
              <w:rPr>
                <w:sz w:val="20"/>
                <w:szCs w:val="20"/>
                <w:lang w:val="et-EE"/>
              </w:rPr>
            </w:pPr>
            <w:r>
              <w:rPr>
                <w:rFonts w:ascii="Cambria" w:eastAsia="Times New Roman" w:hAnsi="Cambria" w:cstheme="minorBidi"/>
                <w:color w:val="000000" w:themeColor="text1"/>
                <w:sz w:val="20"/>
                <w:szCs w:val="20"/>
                <w:lang w:val="et-EE"/>
              </w:rPr>
              <w:t>Ettevõtjad</w:t>
            </w:r>
          </w:p>
        </w:tc>
        <w:tc>
          <w:tcPr>
            <w:tcW w:w="970" w:type="dxa"/>
            <w:shd w:val="clear" w:color="auto" w:fill="FFFFFF" w:themeFill="background1"/>
          </w:tcPr>
          <w:p w14:paraId="7BB88EA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15</w:t>
            </w:r>
          </w:p>
        </w:tc>
        <w:tc>
          <w:tcPr>
            <w:tcW w:w="834" w:type="dxa"/>
            <w:shd w:val="clear" w:color="auto" w:fill="FFFFFF" w:themeFill="background1"/>
          </w:tcPr>
          <w:p w14:paraId="303FB6C3" w14:textId="6BFF5BAA" w:rsidR="009D6B67" w:rsidRDefault="009D6B67" w:rsidP="42443374">
            <w:pPr>
              <w:pStyle w:val="Text1"/>
              <w:spacing w:before="0" w:after="0" w:line="240" w:lineRule="auto"/>
              <w:ind w:left="0"/>
              <w:rPr>
                <w:rFonts w:ascii="Cambria" w:hAnsi="Cambria" w:cstheme="minorBidi"/>
                <w:color w:val="000000" w:themeColor="text1"/>
                <w:sz w:val="20"/>
                <w:szCs w:val="20"/>
                <w:lang w:val="et-EE"/>
              </w:rPr>
            </w:pPr>
          </w:p>
          <w:p w14:paraId="7245947A" w14:textId="415DEF9F" w:rsidR="00B75D0C" w:rsidRDefault="7AF91784" w:rsidP="42443374">
            <w:pPr>
              <w:pStyle w:val="Text1"/>
              <w:spacing w:before="0" w:after="0" w:line="240" w:lineRule="auto"/>
              <w:ind w:left="0"/>
              <w:rPr>
                <w:rFonts w:ascii="Cambria" w:hAnsi="Cambria" w:cstheme="minorBidi"/>
                <w:color w:val="000000" w:themeColor="text1"/>
                <w:sz w:val="20"/>
                <w:szCs w:val="20"/>
                <w:lang w:val="et-EE"/>
              </w:rPr>
            </w:pPr>
            <w:r w:rsidRPr="3992A286">
              <w:rPr>
                <w:rFonts w:ascii="Cambria" w:hAnsi="Cambria" w:cstheme="minorBidi"/>
                <w:color w:val="000000" w:themeColor="text1"/>
                <w:sz w:val="20"/>
                <w:szCs w:val="20"/>
                <w:lang w:val="et-EE"/>
              </w:rPr>
              <w:t>1 010</w:t>
            </w:r>
          </w:p>
        </w:tc>
      </w:tr>
      <w:tr w:rsidR="009D6B67" w14:paraId="4C51D73C" w14:textId="77777777" w:rsidTr="3992A286">
        <w:trPr>
          <w:trHeight w:val="332"/>
        </w:trPr>
        <w:tc>
          <w:tcPr>
            <w:tcW w:w="463" w:type="dxa"/>
            <w:shd w:val="clear" w:color="auto" w:fill="FFFFFF" w:themeFill="background1"/>
          </w:tcPr>
          <w:p w14:paraId="19E2E72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30CAB71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6BDE7A6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052" w:type="dxa"/>
            <w:shd w:val="clear" w:color="auto" w:fill="FFFFFF" w:themeFill="background1"/>
          </w:tcPr>
          <w:p w14:paraId="510A3F65"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112EE34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RCO02</w:t>
            </w:r>
          </w:p>
        </w:tc>
        <w:tc>
          <w:tcPr>
            <w:tcW w:w="2790" w:type="dxa"/>
            <w:shd w:val="clear" w:color="auto" w:fill="FFFFFF" w:themeFill="background1"/>
          </w:tcPr>
          <w:p w14:paraId="4ED1EF9C"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Toetustega toetatavad ettevõtjad</w:t>
            </w:r>
          </w:p>
        </w:tc>
        <w:tc>
          <w:tcPr>
            <w:tcW w:w="1372" w:type="dxa"/>
            <w:shd w:val="clear" w:color="auto" w:fill="FFFFFF" w:themeFill="background1"/>
          </w:tcPr>
          <w:p w14:paraId="66E22530" w14:textId="77777777" w:rsidR="009D6B67" w:rsidRDefault="00EE5F1F">
            <w:pPr>
              <w:pStyle w:val="Text1"/>
              <w:spacing w:before="0" w:after="0" w:line="240" w:lineRule="auto"/>
              <w:ind w:left="0"/>
              <w:rPr>
                <w:sz w:val="20"/>
                <w:szCs w:val="20"/>
                <w:lang w:val="et-EE"/>
              </w:rPr>
            </w:pPr>
            <w:r>
              <w:rPr>
                <w:rFonts w:ascii="Cambria" w:eastAsia="Times New Roman" w:hAnsi="Cambria" w:cstheme="minorBidi"/>
                <w:color w:val="000000" w:themeColor="text1"/>
                <w:sz w:val="20"/>
                <w:szCs w:val="20"/>
                <w:lang w:val="et-EE"/>
              </w:rPr>
              <w:t>Ettevõtjad</w:t>
            </w:r>
          </w:p>
        </w:tc>
        <w:tc>
          <w:tcPr>
            <w:tcW w:w="970" w:type="dxa"/>
            <w:shd w:val="clear" w:color="auto" w:fill="FFFFFF" w:themeFill="background1"/>
          </w:tcPr>
          <w:p w14:paraId="0CB9836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834" w:type="dxa"/>
            <w:shd w:val="clear" w:color="auto" w:fill="FFFFFF" w:themeFill="background1"/>
          </w:tcPr>
          <w:p w14:paraId="43F2952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10</w:t>
            </w:r>
          </w:p>
        </w:tc>
      </w:tr>
      <w:tr w:rsidR="009D6B67" w14:paraId="637CC5EB" w14:textId="77777777" w:rsidTr="3992A286">
        <w:trPr>
          <w:trHeight w:val="332"/>
        </w:trPr>
        <w:tc>
          <w:tcPr>
            <w:tcW w:w="463" w:type="dxa"/>
            <w:shd w:val="clear" w:color="auto" w:fill="FFFFFF" w:themeFill="background1"/>
          </w:tcPr>
          <w:p w14:paraId="7ABAE43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6ED341B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398CFAF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7085E9AB"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1052" w:type="dxa"/>
            <w:shd w:val="clear" w:color="auto" w:fill="FFFFFF" w:themeFill="background1"/>
          </w:tcPr>
          <w:p w14:paraId="5C62279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3C95265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RCO04</w:t>
            </w:r>
          </w:p>
        </w:tc>
        <w:tc>
          <w:tcPr>
            <w:tcW w:w="2790" w:type="dxa"/>
            <w:shd w:val="clear" w:color="auto" w:fill="FFFFFF" w:themeFill="background1"/>
          </w:tcPr>
          <w:p w14:paraId="40EBCB31"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Mitterahalist toetust saavad ettevõtjad</w:t>
            </w:r>
          </w:p>
        </w:tc>
        <w:tc>
          <w:tcPr>
            <w:tcW w:w="1372" w:type="dxa"/>
            <w:shd w:val="clear" w:color="auto" w:fill="FFFFFF" w:themeFill="background1"/>
          </w:tcPr>
          <w:p w14:paraId="30DEE181" w14:textId="77777777" w:rsidR="009D6B67" w:rsidRDefault="00EE5F1F">
            <w:pPr>
              <w:spacing w:before="0" w:after="0" w:line="240" w:lineRule="auto"/>
              <w:rPr>
                <w:sz w:val="20"/>
                <w:szCs w:val="20"/>
                <w:lang w:val="et-EE"/>
              </w:rPr>
            </w:pPr>
            <w:r>
              <w:rPr>
                <w:rFonts w:ascii="Cambria" w:eastAsia="Times New Roman" w:hAnsi="Cambria" w:cstheme="minorBidi"/>
                <w:color w:val="000000" w:themeColor="text1"/>
                <w:sz w:val="20"/>
                <w:szCs w:val="20"/>
                <w:lang w:val="et-EE"/>
              </w:rPr>
              <w:t>Ettevõtjad</w:t>
            </w:r>
          </w:p>
        </w:tc>
        <w:tc>
          <w:tcPr>
            <w:tcW w:w="970" w:type="dxa"/>
            <w:shd w:val="clear" w:color="auto" w:fill="FFFFFF" w:themeFill="background1"/>
          </w:tcPr>
          <w:p w14:paraId="717DEF5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15</w:t>
            </w:r>
          </w:p>
        </w:tc>
        <w:tc>
          <w:tcPr>
            <w:tcW w:w="834" w:type="dxa"/>
            <w:shd w:val="clear" w:color="auto" w:fill="FFFFFF" w:themeFill="background1"/>
          </w:tcPr>
          <w:p w14:paraId="433EE778" w14:textId="1418E8CE" w:rsidR="009D6B67" w:rsidRDefault="009D6B67" w:rsidP="42443374">
            <w:pPr>
              <w:pStyle w:val="Text1"/>
              <w:spacing w:before="0" w:after="0" w:line="240" w:lineRule="auto"/>
              <w:ind w:left="0"/>
              <w:rPr>
                <w:rFonts w:ascii="Cambria" w:hAnsi="Cambria" w:cstheme="minorBidi"/>
                <w:color w:val="000000" w:themeColor="text1"/>
                <w:sz w:val="20"/>
                <w:szCs w:val="20"/>
                <w:lang w:val="et-EE"/>
              </w:rPr>
            </w:pPr>
          </w:p>
          <w:p w14:paraId="075503BB" w14:textId="001E1A89" w:rsidR="005F52F3" w:rsidRDefault="68699C05" w:rsidP="42443374">
            <w:pPr>
              <w:pStyle w:val="Text1"/>
              <w:spacing w:before="0" w:after="0" w:line="240" w:lineRule="auto"/>
              <w:ind w:left="0"/>
              <w:rPr>
                <w:rFonts w:ascii="Cambria" w:hAnsi="Cambria" w:cstheme="minorBidi"/>
                <w:color w:val="000000" w:themeColor="text1"/>
                <w:sz w:val="20"/>
                <w:szCs w:val="20"/>
                <w:lang w:val="et-EE"/>
              </w:rPr>
            </w:pPr>
            <w:r w:rsidRPr="3992A286">
              <w:rPr>
                <w:rFonts w:ascii="Cambria" w:hAnsi="Cambria" w:cstheme="minorBidi"/>
                <w:color w:val="000000" w:themeColor="text1"/>
                <w:sz w:val="20"/>
                <w:szCs w:val="20"/>
                <w:lang w:val="et-EE"/>
              </w:rPr>
              <w:t>1 000</w:t>
            </w:r>
          </w:p>
        </w:tc>
      </w:tr>
      <w:tr w:rsidR="009D6B67" w14:paraId="01EBCF8C" w14:textId="77777777" w:rsidTr="3992A286">
        <w:trPr>
          <w:trHeight w:val="332"/>
        </w:trPr>
        <w:tc>
          <w:tcPr>
            <w:tcW w:w="463" w:type="dxa"/>
            <w:shd w:val="clear" w:color="auto" w:fill="FFFFFF" w:themeFill="background1"/>
          </w:tcPr>
          <w:p w14:paraId="44C1AFE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5586CB9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2F3E794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052" w:type="dxa"/>
            <w:shd w:val="clear" w:color="auto" w:fill="FFFFFF" w:themeFill="background1"/>
          </w:tcPr>
          <w:p w14:paraId="0ABEEBC4"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59676B4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PSO41</w:t>
            </w:r>
          </w:p>
        </w:tc>
        <w:tc>
          <w:tcPr>
            <w:tcW w:w="2790" w:type="dxa"/>
            <w:shd w:val="clear" w:color="auto" w:fill="FFFFFF" w:themeFill="background1"/>
          </w:tcPr>
          <w:p w14:paraId="6F8C9CDF"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Uute ja uuendatud korraldusega teenuste arv</w:t>
            </w:r>
          </w:p>
        </w:tc>
        <w:tc>
          <w:tcPr>
            <w:tcW w:w="1372" w:type="dxa"/>
            <w:shd w:val="clear" w:color="auto" w:fill="FFFFFF" w:themeFill="background1"/>
          </w:tcPr>
          <w:p w14:paraId="006B1BCA"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Teenuste arv</w:t>
            </w:r>
          </w:p>
        </w:tc>
        <w:tc>
          <w:tcPr>
            <w:tcW w:w="970" w:type="dxa"/>
            <w:shd w:val="clear" w:color="auto" w:fill="FFFFFF" w:themeFill="background1"/>
          </w:tcPr>
          <w:p w14:paraId="2815C2C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834" w:type="dxa"/>
            <w:shd w:val="clear" w:color="auto" w:fill="FFFFFF" w:themeFill="background1"/>
          </w:tcPr>
          <w:p w14:paraId="65DD9D6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64</w:t>
            </w:r>
          </w:p>
        </w:tc>
      </w:tr>
      <w:tr w:rsidR="009D6B67" w14:paraId="09083E43" w14:textId="77777777" w:rsidTr="3992A286">
        <w:trPr>
          <w:trHeight w:val="332"/>
        </w:trPr>
        <w:tc>
          <w:tcPr>
            <w:tcW w:w="463" w:type="dxa"/>
            <w:shd w:val="clear" w:color="auto" w:fill="FFFFFF" w:themeFill="background1"/>
          </w:tcPr>
          <w:p w14:paraId="4E85F14B"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0386B66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620F291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7AA905C3"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1052" w:type="dxa"/>
            <w:shd w:val="clear" w:color="auto" w:fill="FFFFFF" w:themeFill="background1"/>
          </w:tcPr>
          <w:p w14:paraId="414F0DF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10D6930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PSO42</w:t>
            </w:r>
          </w:p>
        </w:tc>
        <w:tc>
          <w:tcPr>
            <w:tcW w:w="2790" w:type="dxa"/>
            <w:shd w:val="clear" w:color="auto" w:fill="FFFFFF" w:themeFill="background1"/>
          </w:tcPr>
          <w:p w14:paraId="12D2F0B3"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Uute arenguprogrammide arv</w:t>
            </w:r>
          </w:p>
        </w:tc>
        <w:tc>
          <w:tcPr>
            <w:tcW w:w="1372" w:type="dxa"/>
            <w:shd w:val="clear" w:color="auto" w:fill="FFFFFF" w:themeFill="background1"/>
          </w:tcPr>
          <w:p w14:paraId="4168BA40" w14:textId="77777777" w:rsidR="009D6B67" w:rsidRDefault="00EE5F1F">
            <w:pPr>
              <w:pStyle w:val="Text1"/>
              <w:spacing w:before="0" w:after="0" w:line="240" w:lineRule="auto"/>
              <w:ind w:left="0"/>
              <w:rPr>
                <w:sz w:val="20"/>
                <w:szCs w:val="20"/>
                <w:lang w:val="et-EE"/>
              </w:rPr>
            </w:pPr>
            <w:r>
              <w:rPr>
                <w:rFonts w:ascii="Cambria" w:eastAsia="Times New Roman" w:hAnsi="Cambria" w:cstheme="minorBidi"/>
                <w:color w:val="000000" w:themeColor="text1"/>
                <w:sz w:val="20"/>
                <w:szCs w:val="20"/>
                <w:lang w:val="et-EE"/>
              </w:rPr>
              <w:t>Programmid</w:t>
            </w:r>
          </w:p>
        </w:tc>
        <w:tc>
          <w:tcPr>
            <w:tcW w:w="970" w:type="dxa"/>
            <w:shd w:val="clear" w:color="auto" w:fill="FFFFFF" w:themeFill="background1"/>
          </w:tcPr>
          <w:p w14:paraId="69BDFE1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8</w:t>
            </w:r>
          </w:p>
        </w:tc>
        <w:tc>
          <w:tcPr>
            <w:tcW w:w="834" w:type="dxa"/>
            <w:shd w:val="clear" w:color="auto" w:fill="FFFFFF" w:themeFill="background1"/>
          </w:tcPr>
          <w:p w14:paraId="38C8C3B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w:t>
            </w:r>
          </w:p>
        </w:tc>
      </w:tr>
      <w:tr w:rsidR="009D6B67" w14:paraId="62C71C2F" w14:textId="77777777" w:rsidTr="3992A286">
        <w:trPr>
          <w:trHeight w:val="332"/>
        </w:trPr>
        <w:tc>
          <w:tcPr>
            <w:tcW w:w="463" w:type="dxa"/>
            <w:shd w:val="clear" w:color="auto" w:fill="FFFFFF" w:themeFill="background1"/>
          </w:tcPr>
          <w:p w14:paraId="1C49457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41FAB7C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Calibri" w:hAnsi="Cambria" w:cstheme="minorHAnsi"/>
                <w:color w:val="000000" w:themeColor="text1"/>
                <w:sz w:val="20"/>
                <w:szCs w:val="20"/>
                <w:lang w:val="et-EE"/>
              </w:rPr>
              <w:t>ii</w:t>
            </w:r>
          </w:p>
        </w:tc>
        <w:tc>
          <w:tcPr>
            <w:tcW w:w="700" w:type="dxa"/>
            <w:shd w:val="clear" w:color="auto" w:fill="FFFFFF" w:themeFill="background1"/>
          </w:tcPr>
          <w:p w14:paraId="4A68329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Calibri" w:hAnsi="Cambria" w:cstheme="minorHAnsi"/>
                <w:color w:val="000000" w:themeColor="text1"/>
                <w:sz w:val="20"/>
                <w:szCs w:val="20"/>
                <w:lang w:val="et-EE"/>
              </w:rPr>
              <w:t>ERF</w:t>
            </w:r>
          </w:p>
        </w:tc>
        <w:tc>
          <w:tcPr>
            <w:tcW w:w="1052" w:type="dxa"/>
            <w:shd w:val="clear" w:color="auto" w:fill="FFFFFF" w:themeFill="background1"/>
          </w:tcPr>
          <w:p w14:paraId="1A68BB25"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3EE04572" w14:textId="77777777" w:rsidR="009D6B67" w:rsidRDefault="00EE5F1F">
            <w:pPr>
              <w:pStyle w:val="Text1"/>
              <w:spacing w:before="0" w:after="0" w:line="240" w:lineRule="auto"/>
              <w:ind w:left="0"/>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RCO74</w:t>
            </w:r>
          </w:p>
        </w:tc>
        <w:tc>
          <w:tcPr>
            <w:tcW w:w="2790" w:type="dxa"/>
            <w:shd w:val="clear" w:color="auto" w:fill="FFFFFF" w:themeFill="background1"/>
          </w:tcPr>
          <w:p w14:paraId="3CD4F96F"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Calibri" w:hAnsi="Cambria" w:cstheme="minorBidi"/>
                <w:color w:val="000000" w:themeColor="text1"/>
                <w:sz w:val="20"/>
                <w:szCs w:val="20"/>
                <w:lang w:val="et-EE"/>
              </w:rPr>
              <w:t>Integreeritud territoriaalse arengu strateegiate raamistikku kuuluvate projektidega hõlmatud elanikkond</w:t>
            </w:r>
          </w:p>
        </w:tc>
        <w:tc>
          <w:tcPr>
            <w:tcW w:w="1372" w:type="dxa"/>
            <w:shd w:val="clear" w:color="auto" w:fill="FFFFFF" w:themeFill="background1"/>
          </w:tcPr>
          <w:p w14:paraId="5171FB0E"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Isikute arv</w:t>
            </w:r>
          </w:p>
        </w:tc>
        <w:tc>
          <w:tcPr>
            <w:tcW w:w="970" w:type="dxa"/>
            <w:shd w:val="clear" w:color="auto" w:fill="FFFFFF" w:themeFill="background1"/>
          </w:tcPr>
          <w:p w14:paraId="1CB918D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Calibri" w:hAnsi="Cambria" w:cstheme="minorHAnsi"/>
                <w:color w:val="000000" w:themeColor="text1"/>
                <w:sz w:val="20"/>
                <w:szCs w:val="20"/>
                <w:lang w:val="et-EE"/>
              </w:rPr>
              <w:t>0</w:t>
            </w:r>
          </w:p>
        </w:tc>
        <w:tc>
          <w:tcPr>
            <w:tcW w:w="834" w:type="dxa"/>
            <w:shd w:val="clear" w:color="auto" w:fill="FFFFFF" w:themeFill="background1"/>
          </w:tcPr>
          <w:p w14:paraId="03FB826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Calibri" w:hAnsi="Cambria" w:cstheme="minorHAnsi"/>
                <w:color w:val="000000" w:themeColor="text1"/>
                <w:sz w:val="20"/>
                <w:szCs w:val="20"/>
                <w:lang w:val="et-EE"/>
              </w:rPr>
              <w:t>475 000</w:t>
            </w:r>
          </w:p>
        </w:tc>
      </w:tr>
      <w:tr w:rsidR="009D6B67" w14:paraId="0C152296" w14:textId="77777777" w:rsidTr="3992A286">
        <w:trPr>
          <w:trHeight w:val="332"/>
        </w:trPr>
        <w:tc>
          <w:tcPr>
            <w:tcW w:w="463" w:type="dxa"/>
            <w:shd w:val="clear" w:color="auto" w:fill="FFFFFF" w:themeFill="background1"/>
          </w:tcPr>
          <w:p w14:paraId="0B9124B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5A39908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6D6AC9B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34CA15B4"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1052" w:type="dxa"/>
            <w:shd w:val="clear" w:color="auto" w:fill="FFFFFF" w:themeFill="background1"/>
          </w:tcPr>
          <w:p w14:paraId="47AF5D2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2D9574F0" w14:textId="77777777" w:rsidR="009D6B67" w:rsidRDefault="00EE5F1F">
            <w:pPr>
              <w:pStyle w:val="Text1"/>
              <w:spacing w:before="0" w:after="0" w:line="240" w:lineRule="auto"/>
              <w:ind w:left="0"/>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RCO75</w:t>
            </w:r>
          </w:p>
        </w:tc>
        <w:tc>
          <w:tcPr>
            <w:tcW w:w="2790" w:type="dxa"/>
            <w:shd w:val="clear" w:color="auto" w:fill="FFFFFF" w:themeFill="background1"/>
          </w:tcPr>
          <w:p w14:paraId="59B3F7DF"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Integreeritud piirkondliku arengu strateegiad</w:t>
            </w:r>
          </w:p>
        </w:tc>
        <w:tc>
          <w:tcPr>
            <w:tcW w:w="1372" w:type="dxa"/>
            <w:shd w:val="clear" w:color="auto" w:fill="FFFFFF" w:themeFill="background1"/>
          </w:tcPr>
          <w:p w14:paraId="68391A4C"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Panused strateegiatesse</w:t>
            </w:r>
          </w:p>
        </w:tc>
        <w:tc>
          <w:tcPr>
            <w:tcW w:w="970" w:type="dxa"/>
            <w:shd w:val="clear" w:color="auto" w:fill="FFFFFF" w:themeFill="background1"/>
          </w:tcPr>
          <w:p w14:paraId="71B2D23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834" w:type="dxa"/>
            <w:shd w:val="clear" w:color="auto" w:fill="FFFFFF" w:themeFill="background1"/>
          </w:tcPr>
          <w:p w14:paraId="7437647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15</w:t>
            </w:r>
          </w:p>
        </w:tc>
      </w:tr>
      <w:tr w:rsidR="009D6B67" w14:paraId="1B7EF2A6" w14:textId="77777777" w:rsidTr="3992A286">
        <w:trPr>
          <w:trHeight w:val="332"/>
        </w:trPr>
        <w:tc>
          <w:tcPr>
            <w:tcW w:w="463" w:type="dxa"/>
            <w:shd w:val="clear" w:color="auto" w:fill="FFFFFF" w:themeFill="background1"/>
          </w:tcPr>
          <w:p w14:paraId="21DC9EC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27C2DF7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7A03255A"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65BCE115"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1052" w:type="dxa"/>
            <w:shd w:val="clear" w:color="auto" w:fill="FFFFFF" w:themeFill="background1"/>
          </w:tcPr>
          <w:p w14:paraId="1A13D85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065F692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RCO76</w:t>
            </w:r>
          </w:p>
        </w:tc>
        <w:tc>
          <w:tcPr>
            <w:tcW w:w="2790" w:type="dxa"/>
            <w:shd w:val="clear" w:color="auto" w:fill="FFFFFF" w:themeFill="background1"/>
          </w:tcPr>
          <w:p w14:paraId="1551FE6C"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Integreeritud territoriaalse arengu projektid</w:t>
            </w:r>
          </w:p>
        </w:tc>
        <w:tc>
          <w:tcPr>
            <w:tcW w:w="1372" w:type="dxa"/>
            <w:shd w:val="clear" w:color="auto" w:fill="FFFFFF" w:themeFill="background1"/>
          </w:tcPr>
          <w:p w14:paraId="059A3560" w14:textId="77777777" w:rsidR="009D6B67" w:rsidRDefault="00EE5F1F">
            <w:pPr>
              <w:pStyle w:val="Text1"/>
              <w:spacing w:before="0" w:after="0" w:line="240" w:lineRule="auto"/>
              <w:ind w:left="0"/>
              <w:rPr>
                <w:sz w:val="20"/>
                <w:szCs w:val="20"/>
                <w:lang w:val="et-EE"/>
              </w:rPr>
            </w:pPr>
            <w:r>
              <w:rPr>
                <w:rFonts w:ascii="Cambria" w:eastAsia="Times New Roman" w:hAnsi="Cambria" w:cstheme="minorBidi"/>
                <w:color w:val="000000" w:themeColor="text1"/>
                <w:sz w:val="20"/>
                <w:szCs w:val="20"/>
                <w:lang w:val="et-EE"/>
              </w:rPr>
              <w:t>Projektid</w:t>
            </w:r>
          </w:p>
          <w:p w14:paraId="07FE69F0"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970" w:type="dxa"/>
            <w:shd w:val="clear" w:color="auto" w:fill="FFFFFF" w:themeFill="background1"/>
          </w:tcPr>
          <w:p w14:paraId="4632C94B"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38</w:t>
            </w:r>
          </w:p>
        </w:tc>
        <w:tc>
          <w:tcPr>
            <w:tcW w:w="834" w:type="dxa"/>
            <w:shd w:val="clear" w:color="auto" w:fill="FFFFFF" w:themeFill="background1"/>
          </w:tcPr>
          <w:p w14:paraId="2561296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127</w:t>
            </w:r>
          </w:p>
        </w:tc>
      </w:tr>
    </w:tbl>
    <w:p w14:paraId="702F78AF" w14:textId="358E12DB" w:rsidR="009D6B67" w:rsidRDefault="00EE5F1F">
      <w:pPr>
        <w:pStyle w:val="Pealdis"/>
        <w:keepNext/>
        <w:rPr>
          <w:lang w:val="et-EE"/>
        </w:rPr>
      </w:pPr>
      <w:r>
        <w:rPr>
          <w:lang w:val="et-EE"/>
        </w:rPr>
        <w:lastRenderedPageBreak/>
        <w:t xml:space="preserve">Tabel </w:t>
      </w:r>
      <w:del w:id="1721" w:author="Kaisa Tähe - RAM" w:date="2025-10-13T15:48:00Z" w16du:dateUtc="2025-10-13T12:48:00Z">
        <w:r w:rsidDel="002B4E62">
          <w:rPr>
            <w:lang w:val="et-EE"/>
          </w:rPr>
          <w:fldChar w:fldCharType="begin"/>
        </w:r>
        <w:r w:rsidDel="002B4E62">
          <w:rPr>
            <w:lang w:val="et-EE"/>
          </w:rPr>
          <w:delInstrText xml:space="preserve"> SEQ Tabel \* ARABIC </w:delInstrText>
        </w:r>
        <w:r w:rsidDel="002B4E62">
          <w:rPr>
            <w:lang w:val="et-EE"/>
          </w:rPr>
          <w:fldChar w:fldCharType="separate"/>
        </w:r>
        <w:r w:rsidDel="002B4E62">
          <w:rPr>
            <w:lang w:val="et-EE"/>
          </w:rPr>
          <w:delText>153</w:delText>
        </w:r>
        <w:r w:rsidDel="002B4E62">
          <w:rPr>
            <w:lang w:val="et-EE"/>
          </w:rPr>
          <w:fldChar w:fldCharType="end"/>
        </w:r>
      </w:del>
      <w:ins w:id="1722" w:author="Kaisa Tähe - RAM" w:date="2025-10-13T15:48:00Z" w16du:dateUtc="2025-10-13T12:48:00Z">
        <w:r w:rsidR="002B4E62">
          <w:rPr>
            <w:lang w:val="et-EE"/>
          </w:rPr>
          <w:t>165</w:t>
        </w:r>
      </w:ins>
      <w:r>
        <w:rPr>
          <w:lang w:val="et-EE"/>
        </w:rPr>
        <w:t>: Tulemusnäitajad</w:t>
      </w:r>
    </w:p>
    <w:tbl>
      <w:tblPr>
        <w:tblpPr w:leftFromText="141" w:rightFromText="141" w:vertAnchor="text" w:horzAnchor="margin" w:tblpY="-42"/>
        <w:tblW w:w="993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1E0" w:firstRow="1" w:lastRow="1" w:firstColumn="1" w:lastColumn="1" w:noHBand="0" w:noVBand="0"/>
      </w:tblPr>
      <w:tblGrid>
        <w:gridCol w:w="421"/>
        <w:gridCol w:w="567"/>
        <w:gridCol w:w="567"/>
        <w:gridCol w:w="1134"/>
        <w:gridCol w:w="850"/>
        <w:gridCol w:w="1985"/>
        <w:gridCol w:w="1275"/>
        <w:gridCol w:w="567"/>
        <w:gridCol w:w="709"/>
        <w:gridCol w:w="803"/>
        <w:gridCol w:w="1057"/>
      </w:tblGrid>
      <w:tr w:rsidR="009D6B67" w14:paraId="3D895D49" w14:textId="77777777" w:rsidTr="3992A286">
        <w:trPr>
          <w:trHeight w:val="1545"/>
        </w:trPr>
        <w:tc>
          <w:tcPr>
            <w:tcW w:w="421" w:type="dxa"/>
            <w:textDirection w:val="btLr"/>
            <w:vAlign w:val="center"/>
          </w:tcPr>
          <w:p w14:paraId="6835BC1F"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Prioriteet</w:t>
            </w:r>
          </w:p>
        </w:tc>
        <w:tc>
          <w:tcPr>
            <w:tcW w:w="567" w:type="dxa"/>
            <w:textDirection w:val="btLr"/>
            <w:vAlign w:val="center"/>
          </w:tcPr>
          <w:p w14:paraId="707ED67D"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Erieesmärk</w:t>
            </w:r>
          </w:p>
        </w:tc>
        <w:tc>
          <w:tcPr>
            <w:tcW w:w="567" w:type="dxa"/>
            <w:textDirection w:val="btLr"/>
            <w:vAlign w:val="center"/>
          </w:tcPr>
          <w:p w14:paraId="4CF76276"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Fond</w:t>
            </w:r>
          </w:p>
        </w:tc>
        <w:tc>
          <w:tcPr>
            <w:tcW w:w="1134" w:type="dxa"/>
            <w:textDirection w:val="btLr"/>
            <w:vAlign w:val="center"/>
          </w:tcPr>
          <w:p w14:paraId="498915D1"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0" w:type="dxa"/>
            <w:textDirection w:val="btLr"/>
            <w:vAlign w:val="center"/>
          </w:tcPr>
          <w:p w14:paraId="2B16E1AC"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ID</w:t>
            </w:r>
          </w:p>
        </w:tc>
        <w:tc>
          <w:tcPr>
            <w:tcW w:w="1985" w:type="dxa"/>
            <w:textDirection w:val="btLr"/>
            <w:vAlign w:val="center"/>
          </w:tcPr>
          <w:p w14:paraId="27DC48CB"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Näitaja</w:t>
            </w:r>
          </w:p>
        </w:tc>
        <w:tc>
          <w:tcPr>
            <w:tcW w:w="1275" w:type="dxa"/>
            <w:textDirection w:val="btLr"/>
            <w:vAlign w:val="center"/>
          </w:tcPr>
          <w:p w14:paraId="48E16E42"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Mõõtühik</w:t>
            </w:r>
          </w:p>
        </w:tc>
        <w:tc>
          <w:tcPr>
            <w:tcW w:w="567" w:type="dxa"/>
            <w:textDirection w:val="btLr"/>
            <w:vAlign w:val="center"/>
          </w:tcPr>
          <w:p w14:paraId="0B4FC401"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09" w:type="dxa"/>
            <w:textDirection w:val="btLr"/>
            <w:vAlign w:val="center"/>
          </w:tcPr>
          <w:p w14:paraId="0E1F0EAB"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Võrdlusaasta</w:t>
            </w:r>
          </w:p>
        </w:tc>
        <w:tc>
          <w:tcPr>
            <w:tcW w:w="803" w:type="dxa"/>
            <w:textDirection w:val="btLr"/>
            <w:vAlign w:val="center"/>
          </w:tcPr>
          <w:p w14:paraId="5882615B"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1CDDB27B" w14:textId="77777777" w:rsidR="009D6B67" w:rsidRDefault="009D6B67">
            <w:pPr>
              <w:pStyle w:val="Text1"/>
              <w:spacing w:before="0" w:after="0" w:line="240" w:lineRule="auto"/>
              <w:ind w:left="0"/>
              <w:rPr>
                <w:rFonts w:ascii="Cambria" w:hAnsi="Cambria" w:cstheme="minorHAnsi"/>
                <w:b/>
                <w:bCs/>
                <w:sz w:val="20"/>
                <w:szCs w:val="20"/>
                <w:lang w:val="et-EE"/>
              </w:rPr>
            </w:pPr>
          </w:p>
        </w:tc>
        <w:tc>
          <w:tcPr>
            <w:tcW w:w="1057" w:type="dxa"/>
            <w:textDirection w:val="btLr"/>
            <w:vAlign w:val="center"/>
          </w:tcPr>
          <w:p w14:paraId="0014EB09"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0A30DFEA" w14:textId="77777777" w:rsidTr="3992A286">
        <w:trPr>
          <w:trHeight w:val="286"/>
        </w:trPr>
        <w:tc>
          <w:tcPr>
            <w:tcW w:w="421" w:type="dxa"/>
            <w:shd w:val="clear" w:color="auto" w:fill="FFFFFF" w:themeFill="background1"/>
          </w:tcPr>
          <w:p w14:paraId="59CC890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567" w:type="dxa"/>
            <w:shd w:val="clear" w:color="auto" w:fill="FFFFFF" w:themeFill="background1"/>
          </w:tcPr>
          <w:p w14:paraId="16B1619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567" w:type="dxa"/>
            <w:shd w:val="clear" w:color="auto" w:fill="FFFFFF" w:themeFill="background1"/>
          </w:tcPr>
          <w:p w14:paraId="2DF93FA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4E0C0884" w14:textId="77777777" w:rsidR="009D6B67" w:rsidRDefault="009D6B67">
            <w:pPr>
              <w:pStyle w:val="Text1"/>
              <w:spacing w:before="0" w:after="0" w:line="240" w:lineRule="auto"/>
              <w:rPr>
                <w:rFonts w:ascii="Cambria" w:hAnsi="Cambria" w:cstheme="minorHAnsi"/>
                <w:color w:val="000000" w:themeColor="text1"/>
                <w:sz w:val="20"/>
                <w:szCs w:val="20"/>
                <w:lang w:val="et-EE"/>
              </w:rPr>
            </w:pPr>
          </w:p>
        </w:tc>
        <w:tc>
          <w:tcPr>
            <w:tcW w:w="1134" w:type="dxa"/>
            <w:shd w:val="clear" w:color="auto" w:fill="FFFFFF" w:themeFill="background1"/>
          </w:tcPr>
          <w:p w14:paraId="3EAF8CCA"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850" w:type="dxa"/>
            <w:shd w:val="clear" w:color="auto" w:fill="FFFFFF" w:themeFill="background1"/>
          </w:tcPr>
          <w:p w14:paraId="6FB8FD3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RCR02</w:t>
            </w:r>
          </w:p>
        </w:tc>
        <w:tc>
          <w:tcPr>
            <w:tcW w:w="1985" w:type="dxa"/>
            <w:shd w:val="clear" w:color="auto" w:fill="FFFFFF" w:themeFill="background1"/>
          </w:tcPr>
          <w:p w14:paraId="26D827E4"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Erasektori investeeringud, mis täiendavad avaliku sektori toetust (sellest: toetused)</w:t>
            </w:r>
          </w:p>
        </w:tc>
        <w:tc>
          <w:tcPr>
            <w:tcW w:w="1275" w:type="dxa"/>
            <w:shd w:val="clear" w:color="auto" w:fill="FFFFFF" w:themeFill="background1"/>
          </w:tcPr>
          <w:p w14:paraId="4D7F0CC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Euro</w:t>
            </w:r>
          </w:p>
        </w:tc>
        <w:tc>
          <w:tcPr>
            <w:tcW w:w="567" w:type="dxa"/>
            <w:shd w:val="clear" w:color="auto" w:fill="FFFFFF" w:themeFill="background1"/>
          </w:tcPr>
          <w:p w14:paraId="1E19011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404A781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803" w:type="dxa"/>
            <w:shd w:val="clear" w:color="auto" w:fill="FFFFFF" w:themeFill="background1"/>
          </w:tcPr>
          <w:p w14:paraId="7DCD9F34" w14:textId="55E30CDD" w:rsidR="009D6B67" w:rsidRDefault="6D054645" w:rsidP="42443374">
            <w:pPr>
              <w:pStyle w:val="Text1"/>
              <w:spacing w:before="0" w:after="0" w:line="240" w:lineRule="auto"/>
              <w:ind w:left="0"/>
              <w:rPr>
                <w:rFonts w:ascii="Cambria" w:hAnsi="Cambria" w:cstheme="minorBidi"/>
                <w:color w:val="000000" w:themeColor="text1"/>
                <w:sz w:val="20"/>
                <w:szCs w:val="20"/>
                <w:lang w:val="et-EE"/>
              </w:rPr>
            </w:pPr>
            <w:r w:rsidRPr="3992A286">
              <w:rPr>
                <w:rFonts w:ascii="Cambria" w:hAnsi="Cambria" w:cstheme="minorBidi"/>
                <w:color w:val="000000" w:themeColor="text1"/>
                <w:sz w:val="20"/>
                <w:szCs w:val="20"/>
                <w:lang w:val="et-EE"/>
              </w:rPr>
              <w:t> </w:t>
            </w:r>
          </w:p>
          <w:p w14:paraId="03EDC374" w14:textId="2E2314CE" w:rsidR="00E0555D" w:rsidRDefault="6D054645" w:rsidP="42443374">
            <w:pPr>
              <w:pStyle w:val="Text1"/>
              <w:spacing w:before="0" w:after="0" w:line="240" w:lineRule="auto"/>
              <w:ind w:left="0"/>
              <w:rPr>
                <w:rFonts w:ascii="Cambria" w:hAnsi="Cambria" w:cstheme="minorBidi"/>
                <w:color w:val="000000" w:themeColor="text1"/>
                <w:sz w:val="20"/>
                <w:szCs w:val="20"/>
                <w:lang w:val="et-EE"/>
              </w:rPr>
            </w:pPr>
            <w:r w:rsidRPr="3992A286">
              <w:rPr>
                <w:rFonts w:ascii="Cambria" w:hAnsi="Cambria" w:cstheme="minorBidi"/>
                <w:color w:val="000000" w:themeColor="text1"/>
                <w:sz w:val="20"/>
                <w:szCs w:val="20"/>
                <w:lang w:val="et-EE"/>
              </w:rPr>
              <w:t>5 000 000</w:t>
            </w:r>
          </w:p>
        </w:tc>
        <w:tc>
          <w:tcPr>
            <w:tcW w:w="1057" w:type="dxa"/>
            <w:shd w:val="clear" w:color="auto" w:fill="FFFFFF" w:themeFill="background1"/>
          </w:tcPr>
          <w:p w14:paraId="536FFC5A"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taotluse rahulda-mise otsused</w:t>
            </w:r>
          </w:p>
        </w:tc>
      </w:tr>
      <w:tr w:rsidR="009D6B67" w14:paraId="62A4B562" w14:textId="77777777" w:rsidTr="3992A286">
        <w:trPr>
          <w:trHeight w:val="286"/>
        </w:trPr>
        <w:tc>
          <w:tcPr>
            <w:tcW w:w="421" w:type="dxa"/>
            <w:shd w:val="clear" w:color="auto" w:fill="FFFFFF" w:themeFill="background1"/>
          </w:tcPr>
          <w:p w14:paraId="100AD7F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567" w:type="dxa"/>
            <w:shd w:val="clear" w:color="auto" w:fill="FFFFFF" w:themeFill="background1"/>
          </w:tcPr>
          <w:p w14:paraId="0B0C154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567" w:type="dxa"/>
            <w:shd w:val="clear" w:color="auto" w:fill="FFFFFF" w:themeFill="background1"/>
          </w:tcPr>
          <w:p w14:paraId="6998B92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34" w:type="dxa"/>
            <w:shd w:val="clear" w:color="auto" w:fill="FFFFFF" w:themeFill="background1"/>
          </w:tcPr>
          <w:p w14:paraId="2304EDA2"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50" w:type="dxa"/>
            <w:shd w:val="clear" w:color="auto" w:fill="FFFFFF" w:themeFill="background1"/>
          </w:tcPr>
          <w:p w14:paraId="0F1D241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PSR38</w:t>
            </w:r>
          </w:p>
        </w:tc>
        <w:tc>
          <w:tcPr>
            <w:tcW w:w="1985" w:type="dxa"/>
            <w:shd w:val="clear" w:color="auto" w:fill="FFFFFF" w:themeFill="background1"/>
          </w:tcPr>
          <w:p w14:paraId="6BFF3237"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Projektide arv, milles uuendatud korraldusega teenustega seotud pinnakasutus või halduskulud on vähenevad vähemalt 20%</w:t>
            </w:r>
          </w:p>
        </w:tc>
        <w:tc>
          <w:tcPr>
            <w:tcW w:w="1275" w:type="dxa"/>
            <w:shd w:val="clear" w:color="auto" w:fill="FFFFFF" w:themeFill="background1"/>
          </w:tcPr>
          <w:p w14:paraId="38366556" w14:textId="77777777" w:rsidR="009D6B67" w:rsidRDefault="00EE5F1F">
            <w:pPr>
              <w:pStyle w:val="Text1"/>
              <w:spacing w:before="0" w:after="0" w:line="240" w:lineRule="auto"/>
              <w:ind w:left="0"/>
              <w:rPr>
                <w:sz w:val="20"/>
                <w:szCs w:val="20"/>
                <w:lang w:val="et-EE"/>
              </w:rPr>
            </w:pPr>
            <w:r>
              <w:rPr>
                <w:rFonts w:ascii="Cambria" w:hAnsi="Cambria" w:cstheme="minorBidi"/>
                <w:color w:val="000000" w:themeColor="text1"/>
                <w:sz w:val="20"/>
                <w:szCs w:val="20"/>
                <w:lang w:val="et-EE"/>
              </w:rPr>
              <w:t>Projektide arv</w:t>
            </w:r>
          </w:p>
        </w:tc>
        <w:tc>
          <w:tcPr>
            <w:tcW w:w="567" w:type="dxa"/>
            <w:shd w:val="clear" w:color="auto" w:fill="FFFFFF" w:themeFill="background1"/>
          </w:tcPr>
          <w:p w14:paraId="19DA69B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6B1734C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803" w:type="dxa"/>
            <w:shd w:val="clear" w:color="auto" w:fill="FFFFFF" w:themeFill="background1"/>
          </w:tcPr>
          <w:p w14:paraId="74517EB3" w14:textId="375722FB" w:rsidR="009D6B67" w:rsidRDefault="00EE5F1F" w:rsidP="42443374">
            <w:pPr>
              <w:pStyle w:val="Text1"/>
              <w:spacing w:before="0" w:after="0" w:line="240" w:lineRule="auto"/>
              <w:ind w:left="0"/>
              <w:rPr>
                <w:rFonts w:ascii="Cambria" w:hAnsi="Cambria" w:cstheme="minorBidi"/>
                <w:color w:val="000000" w:themeColor="text1"/>
                <w:sz w:val="20"/>
                <w:szCs w:val="20"/>
                <w:lang w:val="et-EE"/>
              </w:rPr>
            </w:pPr>
            <w:r>
              <w:br/>
            </w:r>
            <w:r w:rsidR="0E2BD867" w:rsidRPr="3992A286">
              <w:rPr>
                <w:rFonts w:ascii="Cambria" w:hAnsi="Cambria" w:cstheme="minorBidi"/>
                <w:color w:val="000000" w:themeColor="text1"/>
                <w:sz w:val="20"/>
                <w:szCs w:val="20"/>
                <w:lang w:val="et-EE"/>
              </w:rPr>
              <w:t>9</w:t>
            </w:r>
          </w:p>
        </w:tc>
        <w:tc>
          <w:tcPr>
            <w:tcW w:w="1057" w:type="dxa"/>
            <w:shd w:val="clear" w:color="auto" w:fill="FFFFFF" w:themeFill="background1"/>
          </w:tcPr>
          <w:p w14:paraId="75769E52"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r w:rsidR="009D6B67" w14:paraId="17DBE566" w14:textId="77777777" w:rsidTr="3992A286">
        <w:trPr>
          <w:trHeight w:val="286"/>
        </w:trPr>
        <w:tc>
          <w:tcPr>
            <w:tcW w:w="421" w:type="dxa"/>
            <w:shd w:val="clear" w:color="auto" w:fill="FFFFFF" w:themeFill="background1"/>
          </w:tcPr>
          <w:p w14:paraId="63CF6BB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567" w:type="dxa"/>
            <w:shd w:val="clear" w:color="auto" w:fill="FFFFFF" w:themeFill="background1"/>
          </w:tcPr>
          <w:p w14:paraId="2763E94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567" w:type="dxa"/>
            <w:shd w:val="clear" w:color="auto" w:fill="FFFFFF" w:themeFill="background1"/>
          </w:tcPr>
          <w:p w14:paraId="3EFA140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1AE011D7"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1134" w:type="dxa"/>
            <w:shd w:val="clear" w:color="auto" w:fill="FFFFFF" w:themeFill="background1"/>
          </w:tcPr>
          <w:p w14:paraId="211913CA"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50" w:type="dxa"/>
            <w:shd w:val="clear" w:color="auto" w:fill="FFFFFF" w:themeFill="background1"/>
          </w:tcPr>
          <w:p w14:paraId="5A18E61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PSR39</w:t>
            </w:r>
          </w:p>
        </w:tc>
        <w:tc>
          <w:tcPr>
            <w:tcW w:w="1985" w:type="dxa"/>
            <w:shd w:val="clear" w:color="auto" w:fill="FFFFFF" w:themeFill="background1"/>
          </w:tcPr>
          <w:p w14:paraId="083F61DD"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Terviklikult arendatud teenusvõrgustike arv</w:t>
            </w:r>
          </w:p>
        </w:tc>
        <w:tc>
          <w:tcPr>
            <w:tcW w:w="1275" w:type="dxa"/>
            <w:shd w:val="clear" w:color="auto" w:fill="FFFFFF" w:themeFill="background1"/>
          </w:tcPr>
          <w:p w14:paraId="029A118A" w14:textId="77777777" w:rsidR="009D6B67" w:rsidRDefault="00EE5F1F">
            <w:pPr>
              <w:pStyle w:val="Text1"/>
              <w:spacing w:before="0" w:after="0" w:line="240" w:lineRule="auto"/>
              <w:ind w:left="0"/>
              <w:rPr>
                <w:sz w:val="20"/>
                <w:szCs w:val="20"/>
                <w:lang w:val="et-EE"/>
              </w:rPr>
            </w:pPr>
            <w:r>
              <w:rPr>
                <w:rFonts w:ascii="Cambria" w:hAnsi="Cambria" w:cstheme="minorBidi"/>
                <w:color w:val="000000" w:themeColor="text1"/>
                <w:sz w:val="20"/>
                <w:szCs w:val="20"/>
                <w:lang w:val="et-EE"/>
              </w:rPr>
              <w:t>Teenus-võrgustikud</w:t>
            </w:r>
          </w:p>
        </w:tc>
        <w:tc>
          <w:tcPr>
            <w:tcW w:w="567" w:type="dxa"/>
            <w:shd w:val="clear" w:color="auto" w:fill="FFFFFF" w:themeFill="background1"/>
          </w:tcPr>
          <w:p w14:paraId="6B9F7BB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605A68E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803" w:type="dxa"/>
            <w:shd w:val="clear" w:color="auto" w:fill="FFFFFF" w:themeFill="background1"/>
          </w:tcPr>
          <w:p w14:paraId="07788BF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w:t>
            </w:r>
          </w:p>
        </w:tc>
        <w:tc>
          <w:tcPr>
            <w:tcW w:w="1057" w:type="dxa"/>
            <w:shd w:val="clear" w:color="auto" w:fill="FFFFFF" w:themeFill="background1"/>
          </w:tcPr>
          <w:p w14:paraId="369F49B8"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r w:rsidR="009D6B67" w14:paraId="0C381B9E" w14:textId="77777777" w:rsidTr="3992A286">
        <w:trPr>
          <w:trHeight w:val="1123"/>
        </w:trPr>
        <w:tc>
          <w:tcPr>
            <w:tcW w:w="421" w:type="dxa"/>
            <w:shd w:val="clear" w:color="auto" w:fill="FFFFFF" w:themeFill="background1"/>
          </w:tcPr>
          <w:p w14:paraId="69FC2D7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567" w:type="dxa"/>
            <w:shd w:val="clear" w:color="auto" w:fill="FFFFFF" w:themeFill="background1"/>
          </w:tcPr>
          <w:p w14:paraId="0A68AC3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567" w:type="dxa"/>
            <w:shd w:val="clear" w:color="auto" w:fill="FFFFFF" w:themeFill="background1"/>
          </w:tcPr>
          <w:p w14:paraId="6CA34AC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34" w:type="dxa"/>
            <w:shd w:val="clear" w:color="auto" w:fill="FFFFFF" w:themeFill="background1"/>
          </w:tcPr>
          <w:p w14:paraId="4F780F0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850" w:type="dxa"/>
            <w:shd w:val="clear" w:color="auto" w:fill="FFFFFF" w:themeFill="background1"/>
          </w:tcPr>
          <w:p w14:paraId="4BE65B6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PSR37</w:t>
            </w:r>
          </w:p>
        </w:tc>
        <w:tc>
          <w:tcPr>
            <w:tcW w:w="1985" w:type="dxa"/>
            <w:shd w:val="clear" w:color="auto" w:fill="FFFFFF" w:themeFill="background1"/>
          </w:tcPr>
          <w:p w14:paraId="5F4E98E0"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Bidi"/>
                <w:color w:val="000000" w:themeColor="text1"/>
                <w:sz w:val="20"/>
                <w:szCs w:val="20"/>
                <w:lang w:val="et-EE"/>
              </w:rPr>
              <w:t>Integreeritud projektidest kasu saanud organisatsioonide arv</w:t>
            </w:r>
          </w:p>
        </w:tc>
        <w:tc>
          <w:tcPr>
            <w:tcW w:w="1275" w:type="dxa"/>
            <w:shd w:val="clear" w:color="auto" w:fill="FFFFFF" w:themeFill="background1"/>
          </w:tcPr>
          <w:p w14:paraId="654BA443" w14:textId="77777777" w:rsidR="009D6B67" w:rsidRDefault="00EE5F1F">
            <w:pPr>
              <w:pStyle w:val="Text1"/>
              <w:spacing w:before="0" w:after="0" w:line="240" w:lineRule="auto"/>
              <w:ind w:left="0"/>
              <w:rPr>
                <w:sz w:val="20"/>
                <w:szCs w:val="20"/>
                <w:lang w:val="et-EE"/>
              </w:rPr>
            </w:pPr>
            <w:r>
              <w:rPr>
                <w:rFonts w:ascii="Cambria" w:hAnsi="Cambria" w:cstheme="minorBidi"/>
                <w:color w:val="000000" w:themeColor="text1"/>
                <w:sz w:val="20"/>
                <w:szCs w:val="20"/>
                <w:lang w:val="et-EE"/>
              </w:rPr>
              <w:t>Organisat-sioonide arv</w:t>
            </w:r>
          </w:p>
        </w:tc>
        <w:tc>
          <w:tcPr>
            <w:tcW w:w="567" w:type="dxa"/>
            <w:shd w:val="clear" w:color="auto" w:fill="FFFFFF" w:themeFill="background1"/>
          </w:tcPr>
          <w:p w14:paraId="21E984D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169A188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803" w:type="dxa"/>
            <w:shd w:val="clear" w:color="auto" w:fill="FFFFFF" w:themeFill="background1"/>
          </w:tcPr>
          <w:p w14:paraId="0F58E3EB" w14:textId="725CA43A" w:rsidR="009D6B67" w:rsidRDefault="009D6B67" w:rsidP="42443374">
            <w:pPr>
              <w:pStyle w:val="Text1"/>
              <w:spacing w:before="0" w:after="0" w:line="240" w:lineRule="auto"/>
              <w:ind w:left="0"/>
              <w:rPr>
                <w:rFonts w:ascii="Cambria" w:hAnsi="Cambria" w:cstheme="minorBidi"/>
                <w:color w:val="000000" w:themeColor="text1"/>
                <w:sz w:val="20"/>
                <w:szCs w:val="20"/>
                <w:lang w:val="et-EE"/>
              </w:rPr>
            </w:pPr>
          </w:p>
          <w:p w14:paraId="30ABC684" w14:textId="6EBB290C" w:rsidR="00E55C2B" w:rsidRDefault="0AA712C2" w:rsidP="42443374">
            <w:pPr>
              <w:pStyle w:val="Text1"/>
              <w:spacing w:before="0" w:after="0" w:line="240" w:lineRule="auto"/>
              <w:ind w:left="0"/>
              <w:rPr>
                <w:rFonts w:ascii="Cambria" w:hAnsi="Cambria" w:cstheme="minorBidi"/>
                <w:color w:val="000000" w:themeColor="text1"/>
                <w:sz w:val="20"/>
                <w:szCs w:val="20"/>
                <w:lang w:val="et-EE"/>
              </w:rPr>
            </w:pPr>
            <w:r w:rsidRPr="3992A286">
              <w:rPr>
                <w:rFonts w:ascii="Cambria" w:hAnsi="Cambria" w:cstheme="minorBidi"/>
                <w:color w:val="000000" w:themeColor="text1"/>
                <w:sz w:val="20"/>
                <w:szCs w:val="20"/>
                <w:lang w:val="et-EE"/>
              </w:rPr>
              <w:t>644</w:t>
            </w:r>
          </w:p>
        </w:tc>
        <w:tc>
          <w:tcPr>
            <w:tcW w:w="1057" w:type="dxa"/>
            <w:shd w:val="clear" w:color="auto" w:fill="FFFFFF" w:themeFill="background1"/>
          </w:tcPr>
          <w:p w14:paraId="48EB76C4"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r w:rsidR="009D6B67" w14:paraId="3E3AB42D" w14:textId="77777777" w:rsidTr="3992A286">
        <w:trPr>
          <w:trHeight w:val="286"/>
        </w:trPr>
        <w:tc>
          <w:tcPr>
            <w:tcW w:w="421" w:type="dxa"/>
            <w:shd w:val="clear" w:color="auto" w:fill="FFFFFF" w:themeFill="background1"/>
          </w:tcPr>
          <w:p w14:paraId="5F882AC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567" w:type="dxa"/>
            <w:shd w:val="clear" w:color="auto" w:fill="FFFFFF" w:themeFill="background1"/>
          </w:tcPr>
          <w:p w14:paraId="05DDFED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567" w:type="dxa"/>
            <w:shd w:val="clear" w:color="auto" w:fill="FFFFFF" w:themeFill="background1"/>
          </w:tcPr>
          <w:p w14:paraId="3086632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34" w:type="dxa"/>
            <w:shd w:val="clear" w:color="auto" w:fill="FFFFFF" w:themeFill="background1"/>
          </w:tcPr>
          <w:p w14:paraId="2E97DD3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850" w:type="dxa"/>
            <w:shd w:val="clear" w:color="auto" w:fill="FFFFFF" w:themeFill="background1"/>
          </w:tcPr>
          <w:p w14:paraId="130D4F7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PSR40</w:t>
            </w:r>
          </w:p>
        </w:tc>
        <w:tc>
          <w:tcPr>
            <w:tcW w:w="1985" w:type="dxa"/>
            <w:shd w:val="clear" w:color="auto" w:fill="FFFFFF" w:themeFill="background1"/>
          </w:tcPr>
          <w:p w14:paraId="00AF01BF"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Arenguprogrammi läbinud osalejate arv (ametialase kompetentsi tõstmiseks)</w:t>
            </w:r>
          </w:p>
        </w:tc>
        <w:tc>
          <w:tcPr>
            <w:tcW w:w="1275" w:type="dxa"/>
            <w:shd w:val="clear" w:color="auto" w:fill="FFFFFF" w:themeFill="background1"/>
          </w:tcPr>
          <w:p w14:paraId="54E2AA9E" w14:textId="77777777" w:rsidR="009D6B67" w:rsidRDefault="00EE5F1F">
            <w:pPr>
              <w:pStyle w:val="Text1"/>
              <w:spacing w:before="0" w:after="0" w:line="240" w:lineRule="auto"/>
              <w:ind w:left="0"/>
              <w:rPr>
                <w:sz w:val="20"/>
                <w:szCs w:val="20"/>
                <w:lang w:val="et-EE"/>
              </w:rPr>
            </w:pPr>
            <w:r>
              <w:rPr>
                <w:rFonts w:ascii="Cambria" w:hAnsi="Cambria" w:cstheme="minorBidi"/>
                <w:color w:val="000000" w:themeColor="text1"/>
                <w:sz w:val="20"/>
                <w:szCs w:val="20"/>
                <w:lang w:val="et-EE"/>
              </w:rPr>
              <w:t>Osalejate arv</w:t>
            </w:r>
          </w:p>
        </w:tc>
        <w:tc>
          <w:tcPr>
            <w:tcW w:w="567" w:type="dxa"/>
            <w:shd w:val="clear" w:color="auto" w:fill="FFFFFF" w:themeFill="background1"/>
          </w:tcPr>
          <w:p w14:paraId="16B84C0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3748E18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803" w:type="dxa"/>
            <w:shd w:val="clear" w:color="auto" w:fill="FFFFFF" w:themeFill="background1"/>
          </w:tcPr>
          <w:p w14:paraId="020030F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2 000</w:t>
            </w:r>
          </w:p>
        </w:tc>
        <w:tc>
          <w:tcPr>
            <w:tcW w:w="1057" w:type="dxa"/>
            <w:shd w:val="clear" w:color="auto" w:fill="FFFFFF" w:themeFill="background1"/>
          </w:tcPr>
          <w:p w14:paraId="5C623290"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bl>
    <w:p w14:paraId="6D1F0879" w14:textId="77777777" w:rsidR="009D6B67" w:rsidRDefault="00EE5F1F">
      <w:pPr>
        <w:pStyle w:val="Pealkiri5"/>
        <w:numPr>
          <w:ilvl w:val="4"/>
          <w:numId w:val="82"/>
        </w:numPr>
        <w:rPr>
          <w:rFonts w:cstheme="minorHAnsi"/>
          <w:lang w:val="et-EE"/>
        </w:rPr>
      </w:pPr>
      <w:r>
        <w:rPr>
          <w:rFonts w:cstheme="minorBidi"/>
          <w:lang w:val="et-EE"/>
        </w:rPr>
        <w:t>Programmi rahaliste vahendite (EL) esialgne jaotus sekkumise liigi järgi</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2043D4C8" w14:textId="77777777" w:rsidTr="3992A286">
        <w:tc>
          <w:tcPr>
            <w:tcW w:w="9634" w:type="dxa"/>
            <w:gridSpan w:val="6"/>
          </w:tcPr>
          <w:p w14:paraId="5A94F9E6" w14:textId="524DE80E" w:rsidR="009D6B67" w:rsidRDefault="00EE5F1F">
            <w:pPr>
              <w:pStyle w:val="Pealdis"/>
              <w:keepNext/>
              <w:rPr>
                <w:rFonts w:ascii="Cambria" w:hAnsi="Cambria" w:cstheme="minorHAnsi"/>
                <w:lang w:val="et-EE"/>
              </w:rPr>
            </w:pPr>
            <w:r>
              <w:rPr>
                <w:lang w:val="et-EE"/>
              </w:rPr>
              <w:t xml:space="preserve">Tabel </w:t>
            </w:r>
            <w:del w:id="1723" w:author="Kaisa Tähe - RAM" w:date="2025-10-13T15:49:00Z" w16du:dateUtc="2025-10-13T12:49:00Z">
              <w:r w:rsidDel="002B4E62">
                <w:rPr>
                  <w:lang w:val="et-EE"/>
                </w:rPr>
                <w:fldChar w:fldCharType="begin"/>
              </w:r>
              <w:r w:rsidDel="002B4E62">
                <w:rPr>
                  <w:lang w:val="et-EE"/>
                </w:rPr>
                <w:delInstrText xml:space="preserve"> SEQ Tabel \* ARABIC </w:delInstrText>
              </w:r>
              <w:r w:rsidDel="002B4E62">
                <w:rPr>
                  <w:lang w:val="et-EE"/>
                </w:rPr>
                <w:fldChar w:fldCharType="separate"/>
              </w:r>
              <w:r w:rsidDel="002B4E62">
                <w:rPr>
                  <w:lang w:val="et-EE"/>
                </w:rPr>
                <w:delText>154</w:delText>
              </w:r>
              <w:r w:rsidDel="002B4E62">
                <w:rPr>
                  <w:lang w:val="et-EE"/>
                </w:rPr>
                <w:fldChar w:fldCharType="end"/>
              </w:r>
            </w:del>
            <w:ins w:id="1724" w:author="Kaisa Tähe - RAM" w:date="2025-10-13T15:49:00Z" w16du:dateUtc="2025-10-13T12:49:00Z">
              <w:r w:rsidR="002B4E62">
                <w:rPr>
                  <w:lang w:val="et-EE"/>
                </w:rPr>
                <w:t>166</w:t>
              </w:r>
            </w:ins>
            <w:r>
              <w:rPr>
                <w:lang w:val="et-EE"/>
              </w:rPr>
              <w:t xml:space="preserve">: </w:t>
            </w:r>
            <w:r>
              <w:rPr>
                <w:rFonts w:ascii="Cambria" w:hAnsi="Cambria" w:cstheme="minorHAnsi"/>
                <w:bCs/>
                <w:szCs w:val="20"/>
                <w:lang w:val="et-EE"/>
              </w:rPr>
              <w:t>Mõõde 1 – sekkumise valdkond</w:t>
            </w:r>
          </w:p>
        </w:tc>
      </w:tr>
      <w:tr w:rsidR="009D6B67" w14:paraId="14FA4FEE" w14:textId="77777777" w:rsidTr="3992A286">
        <w:tc>
          <w:tcPr>
            <w:tcW w:w="1599" w:type="dxa"/>
          </w:tcPr>
          <w:p w14:paraId="6546C98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Prioriteedi number</w:t>
            </w:r>
          </w:p>
        </w:tc>
        <w:tc>
          <w:tcPr>
            <w:tcW w:w="1384" w:type="dxa"/>
          </w:tcPr>
          <w:p w14:paraId="67AE4E2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24FA2A8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2C3D710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4C24FA8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41AC95C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077EC4D8" w14:textId="77777777" w:rsidTr="3992A286">
        <w:tc>
          <w:tcPr>
            <w:tcW w:w="1599" w:type="dxa"/>
          </w:tcPr>
          <w:p w14:paraId="61D91B20"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60F2874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533C4A7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18"/>
                <w:szCs w:val="18"/>
                <w:lang w:val="et-EE"/>
              </w:rPr>
              <w:t>Ülemineku</w:t>
            </w:r>
          </w:p>
        </w:tc>
        <w:tc>
          <w:tcPr>
            <w:tcW w:w="1644" w:type="dxa"/>
          </w:tcPr>
          <w:p w14:paraId="4B00ABDD" w14:textId="77777777" w:rsidR="009D6B67" w:rsidRDefault="00EE5F1F">
            <w:pPr>
              <w:spacing w:before="0" w:after="0" w:line="240" w:lineRule="auto"/>
              <w:rPr>
                <w:rFonts w:ascii="Cambria" w:eastAsia="Times New Roman" w:hAnsi="Cambria" w:cstheme="minorHAnsi"/>
                <w:i/>
                <w:iCs/>
                <w:sz w:val="20"/>
                <w:szCs w:val="20"/>
                <w:lang w:val="et-EE"/>
              </w:rPr>
            </w:pPr>
            <w:r>
              <w:rPr>
                <w:rFonts w:ascii="Cambria" w:eastAsia="Times New Roman" w:hAnsi="Cambria" w:cstheme="minorHAnsi"/>
                <w:sz w:val="20"/>
                <w:szCs w:val="20"/>
                <w:lang w:val="et-EE"/>
              </w:rPr>
              <w:t>ii</w:t>
            </w:r>
          </w:p>
        </w:tc>
        <w:tc>
          <w:tcPr>
            <w:tcW w:w="1053" w:type="dxa"/>
          </w:tcPr>
          <w:p w14:paraId="73CE1CD1" w14:textId="77777777" w:rsidR="009D6B67" w:rsidRDefault="00EE5F1F" w:rsidP="3992A286">
            <w:pPr>
              <w:spacing w:before="0" w:after="0" w:line="240" w:lineRule="auto"/>
              <w:rPr>
                <w:rFonts w:ascii="Cambria" w:eastAsia="Times New Roman" w:hAnsi="Cambria" w:cstheme="minorBidi"/>
                <w:sz w:val="20"/>
                <w:szCs w:val="20"/>
                <w:lang w:val="et-EE"/>
              </w:rPr>
            </w:pPr>
            <w:r w:rsidRPr="3992A286">
              <w:rPr>
                <w:rFonts w:ascii="Cambria" w:eastAsia="Times New Roman" w:hAnsi="Cambria" w:cstheme="minorBidi"/>
                <w:sz w:val="20"/>
                <w:szCs w:val="20"/>
                <w:lang w:val="et-EE"/>
              </w:rPr>
              <w:t>169</w:t>
            </w:r>
          </w:p>
        </w:tc>
        <w:tc>
          <w:tcPr>
            <w:tcW w:w="2521" w:type="dxa"/>
          </w:tcPr>
          <w:p w14:paraId="45346E78" w14:textId="4E943D87" w:rsidR="009D6B67" w:rsidRDefault="00DC7EE1" w:rsidP="42443374">
            <w:pPr>
              <w:spacing w:before="0" w:after="0" w:line="240" w:lineRule="auto"/>
              <w:rPr>
                <w:rFonts w:ascii="Cambria" w:eastAsia="Times New Roman" w:hAnsi="Cambria" w:cstheme="minorBidi"/>
                <w:b/>
                <w:bCs/>
                <w:sz w:val="20"/>
                <w:szCs w:val="20"/>
                <w:lang w:val="et-EE"/>
              </w:rPr>
            </w:pPr>
            <w:commentRangeStart w:id="1725"/>
            <w:ins w:id="1726" w:author="Kaisa Tähe - RAM" w:date="2025-07-17T16:25:00Z" w16du:dateUtc="2025-07-17T13:25:00Z">
              <w:r>
                <w:rPr>
                  <w:rFonts w:ascii="Cambria" w:eastAsia="Times New Roman" w:hAnsi="Cambria" w:cstheme="minorBidi"/>
                  <w:sz w:val="20"/>
                  <w:szCs w:val="20"/>
                  <w:lang w:val="et-EE"/>
                </w:rPr>
                <w:t>39 000 000</w:t>
              </w:r>
            </w:ins>
            <w:del w:id="1727" w:author="Kaisa Tähe - RAM" w:date="2025-07-17T16:25:00Z" w16du:dateUtc="2025-07-17T13:25:00Z">
              <w:r w:rsidR="009B5877" w:rsidRPr="42443374" w:rsidDel="00DC7EE1">
                <w:rPr>
                  <w:rFonts w:ascii="Cambria" w:eastAsia="Times New Roman" w:hAnsi="Cambria" w:cstheme="minorBidi"/>
                  <w:sz w:val="20"/>
                  <w:szCs w:val="20"/>
                  <w:lang w:val="et-EE"/>
                </w:rPr>
                <w:delText>4</w:delText>
              </w:r>
              <w:r w:rsidR="00C601EA" w:rsidRPr="42443374" w:rsidDel="00DC7EE1">
                <w:rPr>
                  <w:rFonts w:ascii="Cambria" w:eastAsia="Times New Roman" w:hAnsi="Cambria" w:cstheme="minorBidi"/>
                  <w:sz w:val="20"/>
                  <w:szCs w:val="20"/>
                  <w:lang w:val="et-EE"/>
                </w:rPr>
                <w:delText xml:space="preserve">0 000 </w:delText>
              </w:r>
              <w:r w:rsidR="00EE5F1F" w:rsidRPr="42443374" w:rsidDel="00DC7EE1">
                <w:rPr>
                  <w:rFonts w:ascii="Cambria" w:eastAsia="Times New Roman" w:hAnsi="Cambria" w:cstheme="minorBidi"/>
                  <w:sz w:val="20"/>
                  <w:szCs w:val="20"/>
                  <w:lang w:val="et-EE"/>
                </w:rPr>
                <w:delText>000</w:delText>
              </w:r>
            </w:del>
            <w:commentRangeEnd w:id="1725"/>
            <w:r w:rsidR="006F3538">
              <w:rPr>
                <w:rStyle w:val="Kommentaariviide"/>
                <w:rFonts w:ascii="Cambria" w:eastAsia="Times New Roman" w:hAnsi="Cambria" w:cstheme="minorBidi"/>
                <w:b/>
                <w:bCs/>
                <w:sz w:val="20"/>
                <w:szCs w:val="20"/>
                <w:lang w:val="et-EE"/>
              </w:rPr>
              <w:commentReference w:id="1725"/>
            </w:r>
          </w:p>
        </w:tc>
      </w:tr>
      <w:tr w:rsidR="009D6B67" w14:paraId="493AAD5A" w14:textId="77777777" w:rsidTr="3992A286">
        <w:tc>
          <w:tcPr>
            <w:tcW w:w="1599" w:type="dxa"/>
          </w:tcPr>
          <w:p w14:paraId="25523E61"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5F2FD3A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48D75AE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18"/>
                <w:szCs w:val="18"/>
                <w:lang w:val="et-EE"/>
              </w:rPr>
              <w:t>Ülemineku</w:t>
            </w:r>
          </w:p>
        </w:tc>
        <w:tc>
          <w:tcPr>
            <w:tcW w:w="1644" w:type="dxa"/>
          </w:tcPr>
          <w:p w14:paraId="08C804DA" w14:textId="77777777" w:rsidR="009D6B67" w:rsidRDefault="00EE5F1F">
            <w:pPr>
              <w:spacing w:before="0" w:after="0" w:line="240" w:lineRule="auto"/>
              <w:rPr>
                <w:rFonts w:ascii="Cambria" w:eastAsia="Times New Roman" w:hAnsi="Cambria" w:cstheme="minorHAnsi"/>
                <w:i/>
                <w:iCs/>
                <w:sz w:val="20"/>
                <w:szCs w:val="20"/>
                <w:lang w:val="et-EE"/>
              </w:rPr>
            </w:pPr>
            <w:r>
              <w:rPr>
                <w:rFonts w:ascii="Cambria" w:eastAsia="Times New Roman" w:hAnsi="Cambria" w:cstheme="minorHAnsi"/>
                <w:sz w:val="20"/>
                <w:szCs w:val="20"/>
                <w:lang w:val="et-EE"/>
              </w:rPr>
              <w:t>ii</w:t>
            </w:r>
          </w:p>
        </w:tc>
        <w:tc>
          <w:tcPr>
            <w:tcW w:w="1053" w:type="dxa"/>
          </w:tcPr>
          <w:p w14:paraId="7C6ECEF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158</w:t>
            </w:r>
          </w:p>
        </w:tc>
        <w:tc>
          <w:tcPr>
            <w:tcW w:w="2521" w:type="dxa"/>
          </w:tcPr>
          <w:p w14:paraId="4208087E" w14:textId="58EAA904" w:rsidR="009D6B67" w:rsidRDefault="009E1DD2" w:rsidP="42443374">
            <w:pPr>
              <w:spacing w:before="0" w:after="0" w:line="240" w:lineRule="auto"/>
              <w:rPr>
                <w:rFonts w:ascii="Cambria" w:eastAsia="Times New Roman" w:hAnsi="Cambria" w:cstheme="minorBidi"/>
                <w:sz w:val="20"/>
                <w:szCs w:val="20"/>
                <w:lang w:val="et-EE"/>
              </w:rPr>
            </w:pPr>
            <w:ins w:id="1728" w:author="Kaisa Tähe - RAM" w:date="2025-07-17T16:25:00Z" w16du:dateUtc="2025-07-17T13:25:00Z">
              <w:r>
                <w:rPr>
                  <w:rFonts w:ascii="Cambria" w:eastAsia="Times New Roman" w:hAnsi="Cambria" w:cstheme="minorBidi"/>
                  <w:sz w:val="20"/>
                  <w:szCs w:val="20"/>
                  <w:lang w:val="et-EE"/>
                </w:rPr>
                <w:t>60 000 000</w:t>
              </w:r>
            </w:ins>
            <w:del w:id="1729" w:author="Kaisa Tähe - RAM" w:date="2025-07-17T16:25:00Z" w16du:dateUtc="2025-07-17T13:25:00Z">
              <w:r w:rsidR="00656927" w:rsidRPr="42443374" w:rsidDel="009E1DD2">
                <w:rPr>
                  <w:rFonts w:ascii="Cambria" w:eastAsia="Times New Roman" w:hAnsi="Cambria" w:cstheme="minorBidi"/>
                  <w:sz w:val="20"/>
                  <w:szCs w:val="20"/>
                  <w:lang w:val="et-EE"/>
                </w:rPr>
                <w:delText xml:space="preserve">70 </w:delText>
              </w:r>
              <w:r w:rsidR="00EE5F1F" w:rsidRPr="42443374" w:rsidDel="009E1DD2">
                <w:rPr>
                  <w:rFonts w:ascii="Cambria" w:eastAsia="Times New Roman" w:hAnsi="Cambria" w:cstheme="minorBidi"/>
                  <w:sz w:val="20"/>
                  <w:szCs w:val="20"/>
                  <w:lang w:val="et-EE"/>
                </w:rPr>
                <w:delText>000 000</w:delText>
              </w:r>
            </w:del>
          </w:p>
        </w:tc>
      </w:tr>
      <w:tr w:rsidR="009D6B67" w14:paraId="68E08796" w14:textId="77777777" w:rsidTr="3992A286">
        <w:tc>
          <w:tcPr>
            <w:tcW w:w="1599" w:type="dxa"/>
          </w:tcPr>
          <w:p w14:paraId="6B193EE4"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428EB1E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774CD01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18"/>
                <w:szCs w:val="18"/>
                <w:lang w:val="et-EE"/>
              </w:rPr>
              <w:t>Ülemineku</w:t>
            </w:r>
          </w:p>
        </w:tc>
        <w:tc>
          <w:tcPr>
            <w:tcW w:w="1644" w:type="dxa"/>
          </w:tcPr>
          <w:p w14:paraId="58D84AB6" w14:textId="77777777" w:rsidR="009D6B67" w:rsidRDefault="00EE5F1F">
            <w:pPr>
              <w:spacing w:before="0" w:after="0" w:line="240" w:lineRule="auto"/>
              <w:rPr>
                <w:rFonts w:ascii="Cambria" w:eastAsia="Times New Roman" w:hAnsi="Cambria" w:cstheme="minorHAnsi"/>
                <w:i/>
                <w:iCs/>
                <w:sz w:val="20"/>
                <w:szCs w:val="20"/>
                <w:lang w:val="et-EE"/>
              </w:rPr>
            </w:pPr>
            <w:r>
              <w:rPr>
                <w:rFonts w:ascii="Cambria" w:eastAsia="Times New Roman" w:hAnsi="Cambria" w:cstheme="minorHAnsi"/>
                <w:sz w:val="20"/>
                <w:szCs w:val="20"/>
                <w:lang w:val="et-EE"/>
              </w:rPr>
              <w:t>ii</w:t>
            </w:r>
          </w:p>
        </w:tc>
        <w:tc>
          <w:tcPr>
            <w:tcW w:w="1053" w:type="dxa"/>
          </w:tcPr>
          <w:p w14:paraId="7CB71D3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170</w:t>
            </w:r>
          </w:p>
        </w:tc>
        <w:tc>
          <w:tcPr>
            <w:tcW w:w="2521" w:type="dxa"/>
          </w:tcPr>
          <w:p w14:paraId="17E9369B" w14:textId="768E6237" w:rsidR="009D6B67" w:rsidRDefault="00CD0836">
            <w:pPr>
              <w:spacing w:before="0" w:after="0" w:line="240" w:lineRule="auto"/>
              <w:rPr>
                <w:rFonts w:ascii="Cambria" w:eastAsia="Times New Roman" w:hAnsi="Cambria" w:cstheme="minorHAnsi"/>
                <w:sz w:val="20"/>
                <w:szCs w:val="20"/>
                <w:lang w:val="et-EE"/>
              </w:rPr>
            </w:pPr>
            <w:ins w:id="1730" w:author="Kaisa Tähe - RAM" w:date="2025-07-17T16:25:00Z" w16du:dateUtc="2025-07-17T13:25:00Z">
              <w:r>
                <w:rPr>
                  <w:rFonts w:ascii="Cambria" w:eastAsia="Times New Roman" w:hAnsi="Cambria" w:cstheme="minorHAnsi"/>
                  <w:sz w:val="20"/>
                  <w:szCs w:val="20"/>
                  <w:lang w:val="et-EE"/>
                </w:rPr>
                <w:t>3 161 000</w:t>
              </w:r>
            </w:ins>
            <w:del w:id="1731" w:author="Kaisa Tähe - RAM" w:date="2025-07-17T16:25:00Z" w16du:dateUtc="2025-07-17T13:25:00Z">
              <w:r w:rsidR="00EE5F1F" w:rsidDel="00CD0836">
                <w:rPr>
                  <w:rFonts w:ascii="Cambria" w:eastAsia="Times New Roman" w:hAnsi="Cambria" w:cstheme="minorHAnsi"/>
                  <w:sz w:val="20"/>
                  <w:szCs w:val="20"/>
                  <w:lang w:val="et-EE"/>
                </w:rPr>
                <w:delText>3 300 000</w:delText>
              </w:r>
            </w:del>
          </w:p>
        </w:tc>
      </w:tr>
      <w:tr w:rsidR="007A5BBB" w14:paraId="0453B4B4" w14:textId="77777777" w:rsidTr="3992A286">
        <w:trPr>
          <w:trHeight w:val="300"/>
        </w:trPr>
        <w:tc>
          <w:tcPr>
            <w:tcW w:w="1599" w:type="dxa"/>
          </w:tcPr>
          <w:p w14:paraId="52E02772" w14:textId="31CF52E5" w:rsidR="007A5BBB" w:rsidRDefault="007A5BBB" w:rsidP="42443374">
            <w:pPr>
              <w:spacing w:before="0" w:after="0" w:line="240" w:lineRule="auto"/>
              <w:rPr>
                <w:rFonts w:ascii="Cambria" w:hAnsi="Cambria" w:cstheme="minorBidi"/>
                <w:color w:val="000000" w:themeColor="text1"/>
                <w:sz w:val="18"/>
                <w:szCs w:val="18"/>
                <w:lang w:val="et-EE"/>
              </w:rPr>
            </w:pPr>
            <w:r w:rsidRPr="42443374">
              <w:rPr>
                <w:rFonts w:ascii="Cambria" w:hAnsi="Cambria" w:cstheme="minorBidi"/>
                <w:color w:val="000000" w:themeColor="text1"/>
                <w:sz w:val="18"/>
                <w:szCs w:val="18"/>
                <w:lang w:val="et-EE"/>
              </w:rPr>
              <w:t>9</w:t>
            </w:r>
          </w:p>
        </w:tc>
        <w:tc>
          <w:tcPr>
            <w:tcW w:w="1384" w:type="dxa"/>
          </w:tcPr>
          <w:p w14:paraId="7C562869" w14:textId="1EC6A344" w:rsidR="007A5BBB" w:rsidRDefault="007A5BBB" w:rsidP="42443374">
            <w:pPr>
              <w:spacing w:before="0" w:after="0" w:line="240" w:lineRule="auto"/>
              <w:rPr>
                <w:rFonts w:ascii="Cambria" w:eastAsia="Times New Roman" w:hAnsi="Cambria" w:cstheme="minorBidi"/>
                <w:sz w:val="20"/>
                <w:szCs w:val="20"/>
                <w:lang w:val="et-EE"/>
              </w:rPr>
            </w:pPr>
            <w:r w:rsidRPr="42443374">
              <w:rPr>
                <w:rFonts w:ascii="Cambria" w:eastAsia="Times New Roman" w:hAnsi="Cambria" w:cstheme="minorBidi"/>
                <w:sz w:val="20"/>
                <w:szCs w:val="20"/>
                <w:lang w:val="et-EE"/>
              </w:rPr>
              <w:t>ERF</w:t>
            </w:r>
          </w:p>
        </w:tc>
        <w:tc>
          <w:tcPr>
            <w:tcW w:w="1433" w:type="dxa"/>
          </w:tcPr>
          <w:p w14:paraId="105948D9" w14:textId="45722B70" w:rsidR="007A5BBB" w:rsidRDefault="007A5BBB" w:rsidP="42443374">
            <w:pPr>
              <w:spacing w:before="0" w:after="0" w:line="240" w:lineRule="auto"/>
              <w:rPr>
                <w:rFonts w:ascii="Cambria" w:eastAsia="Times New Roman" w:hAnsi="Cambria" w:cstheme="minorBidi"/>
                <w:sz w:val="18"/>
                <w:szCs w:val="18"/>
                <w:lang w:val="et-EE"/>
              </w:rPr>
            </w:pPr>
            <w:r w:rsidRPr="42443374">
              <w:rPr>
                <w:rFonts w:ascii="Cambria" w:eastAsia="Times New Roman" w:hAnsi="Cambria" w:cstheme="minorBidi"/>
                <w:sz w:val="18"/>
                <w:szCs w:val="18"/>
                <w:lang w:val="et-EE"/>
              </w:rPr>
              <w:t>Ülemineku</w:t>
            </w:r>
          </w:p>
        </w:tc>
        <w:tc>
          <w:tcPr>
            <w:tcW w:w="1644" w:type="dxa"/>
          </w:tcPr>
          <w:p w14:paraId="4C4C5452" w14:textId="47F94952" w:rsidR="007A5BBB" w:rsidRDefault="007A5BBB" w:rsidP="42443374">
            <w:pPr>
              <w:spacing w:before="0" w:after="0" w:line="240" w:lineRule="auto"/>
              <w:rPr>
                <w:rFonts w:ascii="Cambria" w:eastAsia="Times New Roman" w:hAnsi="Cambria" w:cstheme="minorBidi"/>
                <w:sz w:val="20"/>
                <w:szCs w:val="20"/>
                <w:lang w:val="et-EE"/>
              </w:rPr>
            </w:pPr>
            <w:r w:rsidRPr="42443374">
              <w:rPr>
                <w:rFonts w:ascii="Cambria" w:eastAsia="Times New Roman" w:hAnsi="Cambria" w:cstheme="minorBidi"/>
                <w:sz w:val="20"/>
                <w:szCs w:val="20"/>
                <w:lang w:val="et-EE"/>
              </w:rPr>
              <w:t>ii</w:t>
            </w:r>
          </w:p>
        </w:tc>
        <w:tc>
          <w:tcPr>
            <w:tcW w:w="1053" w:type="dxa"/>
          </w:tcPr>
          <w:p w14:paraId="274B9D11" w14:textId="6C285CEA" w:rsidR="007A5BBB" w:rsidRDefault="007A5BBB" w:rsidP="42443374">
            <w:pPr>
              <w:spacing w:before="0" w:after="0" w:line="240" w:lineRule="auto"/>
              <w:rPr>
                <w:rFonts w:ascii="Cambria" w:eastAsia="Times New Roman" w:hAnsi="Cambria" w:cstheme="minorBidi"/>
                <w:sz w:val="20"/>
                <w:szCs w:val="20"/>
                <w:lang w:val="et-EE"/>
              </w:rPr>
            </w:pPr>
            <w:r w:rsidRPr="42443374">
              <w:rPr>
                <w:rFonts w:ascii="Cambria" w:eastAsia="Times New Roman" w:hAnsi="Cambria" w:cstheme="minorBidi"/>
                <w:sz w:val="20"/>
                <w:szCs w:val="20"/>
                <w:lang w:val="et-EE"/>
              </w:rPr>
              <w:t>024</w:t>
            </w:r>
          </w:p>
        </w:tc>
        <w:tc>
          <w:tcPr>
            <w:tcW w:w="2521" w:type="dxa"/>
          </w:tcPr>
          <w:p w14:paraId="1AD54F66" w14:textId="01CA67C9" w:rsidR="007A5BBB" w:rsidRDefault="006B2050" w:rsidP="42443374">
            <w:pPr>
              <w:spacing w:before="0" w:after="0" w:line="240" w:lineRule="auto"/>
              <w:rPr>
                <w:rFonts w:ascii="Cambria" w:eastAsia="Times New Roman" w:hAnsi="Cambria" w:cstheme="minorBidi"/>
                <w:sz w:val="20"/>
                <w:szCs w:val="20"/>
                <w:lang w:val="et-EE"/>
              </w:rPr>
            </w:pPr>
            <w:ins w:id="1732" w:author="Kaisa Tähe - RAM" w:date="2025-07-17T16:25:00Z" w16du:dateUtc="2025-07-17T13:25:00Z">
              <w:r>
                <w:rPr>
                  <w:rFonts w:ascii="Cambria" w:eastAsia="Times New Roman" w:hAnsi="Cambria" w:cstheme="minorBidi"/>
                  <w:sz w:val="20"/>
                  <w:szCs w:val="20"/>
                  <w:lang w:val="et-EE"/>
                </w:rPr>
                <w:t>24 700 000</w:t>
              </w:r>
            </w:ins>
            <w:del w:id="1733" w:author="Kaisa Tähe - RAM" w:date="2025-07-17T16:25:00Z" w16du:dateUtc="2025-07-17T13:25:00Z">
              <w:r w:rsidR="007A5BBB" w:rsidRPr="42443374" w:rsidDel="006B2050">
                <w:rPr>
                  <w:rFonts w:ascii="Cambria" w:eastAsia="Times New Roman" w:hAnsi="Cambria" w:cstheme="minorBidi"/>
                  <w:sz w:val="20"/>
                  <w:szCs w:val="20"/>
                  <w:lang w:val="et-EE"/>
                </w:rPr>
                <w:delText>26 000 000</w:delText>
              </w:r>
            </w:del>
          </w:p>
        </w:tc>
      </w:tr>
      <w:tr w:rsidR="007A5BBB" w14:paraId="60189A52" w14:textId="77777777" w:rsidTr="3992A286">
        <w:trPr>
          <w:trHeight w:val="300"/>
        </w:trPr>
        <w:tc>
          <w:tcPr>
            <w:tcW w:w="1599" w:type="dxa"/>
          </w:tcPr>
          <w:p w14:paraId="7FE6019E" w14:textId="28C65711" w:rsidR="007A5BBB" w:rsidRDefault="007A5BBB" w:rsidP="42443374">
            <w:pPr>
              <w:spacing w:before="0" w:after="0" w:line="240" w:lineRule="auto"/>
              <w:rPr>
                <w:rFonts w:ascii="Cambria" w:hAnsi="Cambria" w:cstheme="minorBidi"/>
                <w:color w:val="000000" w:themeColor="text1"/>
                <w:sz w:val="18"/>
                <w:szCs w:val="18"/>
                <w:lang w:val="et-EE"/>
              </w:rPr>
            </w:pPr>
            <w:r w:rsidRPr="42443374">
              <w:rPr>
                <w:rFonts w:ascii="Cambria" w:hAnsi="Cambria" w:cstheme="minorBidi"/>
                <w:color w:val="000000" w:themeColor="text1"/>
                <w:sz w:val="18"/>
                <w:szCs w:val="18"/>
                <w:lang w:val="et-EE"/>
              </w:rPr>
              <w:t>9</w:t>
            </w:r>
          </w:p>
        </w:tc>
        <w:tc>
          <w:tcPr>
            <w:tcW w:w="1384" w:type="dxa"/>
          </w:tcPr>
          <w:p w14:paraId="35D919D0" w14:textId="57970BA0" w:rsidR="007A5BBB" w:rsidRDefault="007A5BBB" w:rsidP="42443374">
            <w:pPr>
              <w:spacing w:before="0" w:after="0" w:line="240" w:lineRule="auto"/>
              <w:rPr>
                <w:rFonts w:ascii="Cambria" w:eastAsia="Times New Roman" w:hAnsi="Cambria" w:cstheme="minorBidi"/>
                <w:sz w:val="20"/>
                <w:szCs w:val="20"/>
                <w:lang w:val="et-EE"/>
              </w:rPr>
            </w:pPr>
            <w:r w:rsidRPr="42443374">
              <w:rPr>
                <w:rFonts w:ascii="Cambria" w:eastAsia="Times New Roman" w:hAnsi="Cambria" w:cstheme="minorBidi"/>
                <w:sz w:val="20"/>
                <w:szCs w:val="20"/>
                <w:lang w:val="et-EE"/>
              </w:rPr>
              <w:t>ERF</w:t>
            </w:r>
          </w:p>
        </w:tc>
        <w:tc>
          <w:tcPr>
            <w:tcW w:w="1433" w:type="dxa"/>
          </w:tcPr>
          <w:p w14:paraId="64C00D83" w14:textId="58A5E77E" w:rsidR="007A5BBB" w:rsidRDefault="007A5BBB" w:rsidP="42443374">
            <w:pPr>
              <w:spacing w:before="0" w:after="0" w:line="240" w:lineRule="auto"/>
              <w:rPr>
                <w:rFonts w:ascii="Cambria" w:eastAsia="Times New Roman" w:hAnsi="Cambria" w:cstheme="minorBidi"/>
                <w:sz w:val="18"/>
                <w:szCs w:val="18"/>
                <w:lang w:val="et-EE"/>
              </w:rPr>
            </w:pPr>
            <w:r w:rsidRPr="42443374">
              <w:rPr>
                <w:rFonts w:ascii="Cambria" w:eastAsia="Times New Roman" w:hAnsi="Cambria" w:cstheme="minorBidi"/>
                <w:sz w:val="18"/>
                <w:szCs w:val="18"/>
                <w:lang w:val="et-EE"/>
              </w:rPr>
              <w:t>Ülemineku</w:t>
            </w:r>
          </w:p>
        </w:tc>
        <w:tc>
          <w:tcPr>
            <w:tcW w:w="1644" w:type="dxa"/>
          </w:tcPr>
          <w:p w14:paraId="36D34956" w14:textId="6FAEBBF7" w:rsidR="007A5BBB" w:rsidRDefault="007A5BBB" w:rsidP="42443374">
            <w:pPr>
              <w:spacing w:before="0" w:after="0" w:line="240" w:lineRule="auto"/>
              <w:rPr>
                <w:rFonts w:ascii="Cambria" w:eastAsia="Times New Roman" w:hAnsi="Cambria" w:cstheme="minorBidi"/>
                <w:sz w:val="20"/>
                <w:szCs w:val="20"/>
                <w:lang w:val="et-EE"/>
              </w:rPr>
            </w:pPr>
            <w:r w:rsidRPr="42443374">
              <w:rPr>
                <w:rFonts w:ascii="Cambria" w:eastAsia="Times New Roman" w:hAnsi="Cambria" w:cstheme="minorBidi"/>
                <w:sz w:val="20"/>
                <w:szCs w:val="20"/>
                <w:lang w:val="et-EE"/>
              </w:rPr>
              <w:t>ii</w:t>
            </w:r>
          </w:p>
        </w:tc>
        <w:tc>
          <w:tcPr>
            <w:tcW w:w="1053" w:type="dxa"/>
          </w:tcPr>
          <w:p w14:paraId="62B12D8D" w14:textId="5EB8E204" w:rsidR="007A5BBB" w:rsidRDefault="007A5BBB" w:rsidP="42443374">
            <w:pPr>
              <w:spacing w:before="0" w:after="0" w:line="240" w:lineRule="auto"/>
              <w:rPr>
                <w:rFonts w:ascii="Cambria" w:eastAsia="Times New Roman" w:hAnsi="Cambria" w:cstheme="minorBidi"/>
                <w:sz w:val="20"/>
                <w:szCs w:val="20"/>
                <w:lang w:val="et-EE"/>
              </w:rPr>
            </w:pPr>
            <w:r w:rsidRPr="42443374">
              <w:rPr>
                <w:rFonts w:ascii="Cambria" w:eastAsia="Times New Roman" w:hAnsi="Cambria" w:cstheme="minorBidi"/>
                <w:sz w:val="20"/>
                <w:szCs w:val="20"/>
                <w:lang w:val="et-EE"/>
              </w:rPr>
              <w:t>026</w:t>
            </w:r>
          </w:p>
        </w:tc>
        <w:tc>
          <w:tcPr>
            <w:tcW w:w="2521" w:type="dxa"/>
          </w:tcPr>
          <w:p w14:paraId="422D54BC" w14:textId="5C86BF62" w:rsidR="007A5BBB" w:rsidRDefault="00C15DA3" w:rsidP="42443374">
            <w:pPr>
              <w:spacing w:before="0" w:after="0" w:line="240" w:lineRule="auto"/>
              <w:rPr>
                <w:rFonts w:ascii="Cambria" w:eastAsia="Times New Roman" w:hAnsi="Cambria" w:cstheme="minorBidi"/>
                <w:sz w:val="20"/>
                <w:szCs w:val="20"/>
                <w:lang w:val="et-EE"/>
              </w:rPr>
            </w:pPr>
            <w:ins w:id="1734" w:author="Kaisa Tähe - RAM" w:date="2025-07-17T16:25:00Z" w16du:dateUtc="2025-07-17T13:25:00Z">
              <w:r>
                <w:rPr>
                  <w:rFonts w:ascii="Cambria" w:eastAsia="Times New Roman" w:hAnsi="Cambria" w:cstheme="minorBidi"/>
                  <w:sz w:val="20"/>
                  <w:szCs w:val="20"/>
                  <w:lang w:val="et-EE"/>
                </w:rPr>
                <w:t>11 746 90</w:t>
              </w:r>
              <w:del w:id="1735" w:author="Juhan Anupõld - RAM" w:date="2025-11-06T13:13:00Z" w16du:dateUtc="2025-11-06T11:13:00Z">
                <w:r w:rsidDel="005A6C87">
                  <w:rPr>
                    <w:rFonts w:ascii="Cambria" w:eastAsia="Times New Roman" w:hAnsi="Cambria" w:cstheme="minorBidi"/>
                    <w:sz w:val="20"/>
                    <w:szCs w:val="20"/>
                    <w:lang w:val="et-EE"/>
                  </w:rPr>
                  <w:delText>4</w:delText>
                </w:r>
              </w:del>
            </w:ins>
            <w:ins w:id="1736" w:author="Juhan Anupõld - RAM" w:date="2025-11-06T13:13:00Z" w16du:dateUtc="2025-11-06T11:13:00Z">
              <w:r w:rsidR="005A6C87">
                <w:rPr>
                  <w:rFonts w:ascii="Cambria" w:eastAsia="Times New Roman" w:hAnsi="Cambria" w:cstheme="minorBidi"/>
                  <w:sz w:val="20"/>
                  <w:szCs w:val="20"/>
                  <w:lang w:val="et-EE"/>
                </w:rPr>
                <w:t>5</w:t>
              </w:r>
            </w:ins>
            <w:del w:id="1737" w:author="Kaisa Tähe - RAM" w:date="2025-07-17T16:25:00Z" w16du:dateUtc="2025-07-17T13:25:00Z">
              <w:r w:rsidR="007A5BBB" w:rsidRPr="42443374" w:rsidDel="00C15DA3">
                <w:rPr>
                  <w:rFonts w:ascii="Cambria" w:eastAsia="Times New Roman" w:hAnsi="Cambria" w:cstheme="minorBidi"/>
                  <w:sz w:val="20"/>
                  <w:szCs w:val="20"/>
                  <w:lang w:val="et-EE"/>
                </w:rPr>
                <w:delText>11 890 000</w:delText>
              </w:r>
            </w:del>
          </w:p>
        </w:tc>
      </w:tr>
    </w:tbl>
    <w:p w14:paraId="08BE76F0" w14:textId="77777777" w:rsidR="009D6B67" w:rsidRDefault="009D6B67">
      <w:pPr>
        <w:spacing w:after="0"/>
        <w:rPr>
          <w:rFonts w:ascii="Cambria" w:eastAsia="Times New Roman" w:hAnsi="Cambria" w:cstheme="minorHAnsi"/>
          <w:b/>
          <w:bCs/>
          <w:lang w:val="et-EE"/>
        </w:rPr>
      </w:pP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39BE732C" w14:textId="77777777">
        <w:tc>
          <w:tcPr>
            <w:tcW w:w="9634" w:type="dxa"/>
            <w:gridSpan w:val="6"/>
          </w:tcPr>
          <w:p w14:paraId="0DE588D1" w14:textId="78BD9E67" w:rsidR="009D6B67" w:rsidRDefault="00EE5F1F">
            <w:pPr>
              <w:pStyle w:val="Pealdis"/>
              <w:keepNext/>
              <w:rPr>
                <w:rFonts w:ascii="Cambria" w:hAnsi="Cambria" w:cstheme="minorHAnsi"/>
                <w:lang w:val="et-EE"/>
              </w:rPr>
            </w:pPr>
            <w:r>
              <w:rPr>
                <w:lang w:val="et-EE"/>
              </w:rPr>
              <w:t xml:space="preserve">Tabel </w:t>
            </w:r>
            <w:del w:id="1738" w:author="Kaisa Tähe - RAM" w:date="2025-10-13T15:49:00Z" w16du:dateUtc="2025-10-13T12:49:00Z">
              <w:r w:rsidDel="002B4E62">
                <w:rPr>
                  <w:lang w:val="et-EE"/>
                </w:rPr>
                <w:fldChar w:fldCharType="begin"/>
              </w:r>
              <w:r w:rsidDel="002B4E62">
                <w:rPr>
                  <w:lang w:val="et-EE"/>
                </w:rPr>
                <w:delInstrText xml:space="preserve"> SEQ Tabel \* ARABIC </w:delInstrText>
              </w:r>
              <w:r w:rsidDel="002B4E62">
                <w:rPr>
                  <w:lang w:val="et-EE"/>
                </w:rPr>
                <w:fldChar w:fldCharType="separate"/>
              </w:r>
              <w:r w:rsidDel="002B4E62">
                <w:rPr>
                  <w:lang w:val="et-EE"/>
                </w:rPr>
                <w:delText>155</w:delText>
              </w:r>
              <w:r w:rsidDel="002B4E62">
                <w:rPr>
                  <w:lang w:val="et-EE"/>
                </w:rPr>
                <w:fldChar w:fldCharType="end"/>
              </w:r>
            </w:del>
            <w:ins w:id="1739" w:author="Kaisa Tähe - RAM" w:date="2025-10-13T15:49:00Z" w16du:dateUtc="2025-10-13T12:49:00Z">
              <w:r w:rsidR="002B4E62">
                <w:rPr>
                  <w:lang w:val="et-EE"/>
                </w:rPr>
                <w:t>167</w:t>
              </w:r>
            </w:ins>
            <w:r>
              <w:rPr>
                <w:lang w:val="et-EE"/>
              </w:rPr>
              <w:t xml:space="preserve">: </w:t>
            </w:r>
            <w:r>
              <w:rPr>
                <w:rFonts w:ascii="Cambria" w:hAnsi="Cambria" w:cstheme="minorHAnsi"/>
                <w:szCs w:val="20"/>
                <w:lang w:val="et-EE"/>
              </w:rPr>
              <w:t>Mõõde 2 – rahastamise vorm</w:t>
            </w:r>
          </w:p>
        </w:tc>
      </w:tr>
      <w:tr w:rsidR="009D6B67" w14:paraId="2088F316" w14:textId="77777777">
        <w:tc>
          <w:tcPr>
            <w:tcW w:w="1599" w:type="dxa"/>
          </w:tcPr>
          <w:p w14:paraId="5A55302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Prioriteedi number</w:t>
            </w:r>
          </w:p>
        </w:tc>
        <w:tc>
          <w:tcPr>
            <w:tcW w:w="1384" w:type="dxa"/>
          </w:tcPr>
          <w:p w14:paraId="1124575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3A36F63A"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6990D83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74C3012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7810333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7AF98F08" w14:textId="77777777">
        <w:tc>
          <w:tcPr>
            <w:tcW w:w="1599" w:type="dxa"/>
          </w:tcPr>
          <w:p w14:paraId="40E2587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9</w:t>
            </w:r>
          </w:p>
        </w:tc>
        <w:tc>
          <w:tcPr>
            <w:tcW w:w="1384" w:type="dxa"/>
          </w:tcPr>
          <w:p w14:paraId="46681C3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230FBED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18"/>
                <w:szCs w:val="18"/>
                <w:lang w:val="et-EE"/>
              </w:rPr>
              <w:t>Ülemineku</w:t>
            </w:r>
          </w:p>
        </w:tc>
        <w:tc>
          <w:tcPr>
            <w:tcW w:w="1644" w:type="dxa"/>
          </w:tcPr>
          <w:p w14:paraId="2E198C9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053" w:type="dxa"/>
          </w:tcPr>
          <w:p w14:paraId="2534073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w:t>
            </w:r>
          </w:p>
        </w:tc>
        <w:tc>
          <w:tcPr>
            <w:tcW w:w="2521" w:type="dxa"/>
          </w:tcPr>
          <w:p w14:paraId="58060BA5" w14:textId="6D4194D1" w:rsidR="009D6B67" w:rsidRDefault="00732F95">
            <w:pPr>
              <w:spacing w:before="0" w:after="0" w:line="240" w:lineRule="auto"/>
              <w:rPr>
                <w:rFonts w:ascii="Cambria" w:eastAsia="Times New Roman" w:hAnsi="Cambria" w:cstheme="minorHAnsi"/>
                <w:sz w:val="20"/>
                <w:szCs w:val="20"/>
                <w:lang w:val="et-EE"/>
              </w:rPr>
            </w:pPr>
            <w:ins w:id="1740" w:author="Kaisa Tähe - RAM" w:date="2025-07-17T16:25:00Z" w16du:dateUtc="2025-07-17T13:25:00Z">
              <w:r>
                <w:rPr>
                  <w:rFonts w:ascii="Cambria" w:eastAsia="Times New Roman" w:hAnsi="Cambria" w:cstheme="minorHAnsi"/>
                  <w:sz w:val="20"/>
                  <w:szCs w:val="20"/>
                  <w:lang w:val="et-EE"/>
                </w:rPr>
                <w:t>138 607 90</w:t>
              </w:r>
              <w:del w:id="1741" w:author="Juhan Anupõld - RAM" w:date="2025-11-06T13:13:00Z" w16du:dateUtc="2025-11-06T11:13:00Z">
                <w:r w:rsidDel="005A6C87">
                  <w:rPr>
                    <w:rFonts w:ascii="Cambria" w:eastAsia="Times New Roman" w:hAnsi="Cambria" w:cstheme="minorHAnsi"/>
                    <w:sz w:val="20"/>
                    <w:szCs w:val="20"/>
                    <w:lang w:val="et-EE"/>
                  </w:rPr>
                  <w:delText>4</w:delText>
                </w:r>
              </w:del>
            </w:ins>
            <w:ins w:id="1742" w:author="Juhan Anupõld - RAM" w:date="2025-11-06T13:13:00Z" w16du:dateUtc="2025-11-06T11:13:00Z">
              <w:r w:rsidR="005A6C87">
                <w:rPr>
                  <w:rFonts w:ascii="Cambria" w:eastAsia="Times New Roman" w:hAnsi="Cambria" w:cstheme="minorHAnsi"/>
                  <w:sz w:val="20"/>
                  <w:szCs w:val="20"/>
                  <w:lang w:val="et-EE"/>
                </w:rPr>
                <w:t>5</w:t>
              </w:r>
            </w:ins>
            <w:del w:id="1743" w:author="Kaisa Tähe - RAM" w:date="2025-07-17T16:25:00Z" w16du:dateUtc="2025-07-17T13:25:00Z">
              <w:r w:rsidR="00EE5F1F" w:rsidDel="00732F95">
                <w:rPr>
                  <w:rFonts w:ascii="Cambria" w:eastAsia="Times New Roman" w:hAnsi="Cambria" w:cstheme="minorHAnsi"/>
                  <w:sz w:val="20"/>
                  <w:szCs w:val="20"/>
                  <w:lang w:val="et-EE"/>
                </w:rPr>
                <w:delText>151 190 000</w:delText>
              </w:r>
            </w:del>
          </w:p>
        </w:tc>
      </w:tr>
    </w:tbl>
    <w:p w14:paraId="52F11ACB" w14:textId="77777777" w:rsidR="009D6B67" w:rsidRDefault="009D6B67">
      <w:pPr>
        <w:spacing w:after="0"/>
        <w:rPr>
          <w:rFonts w:ascii="Cambria" w:eastAsia="Times New Roman" w:hAnsi="Cambria" w:cstheme="minorHAnsi"/>
          <w:b/>
          <w:bCs/>
          <w:lang w:val="et-EE"/>
        </w:rPr>
      </w:pP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6DA9AF5E" w14:textId="77777777">
        <w:tc>
          <w:tcPr>
            <w:tcW w:w="9634" w:type="dxa"/>
            <w:gridSpan w:val="6"/>
          </w:tcPr>
          <w:p w14:paraId="069DC560" w14:textId="7EA2AF08" w:rsidR="009D6B67" w:rsidRDefault="00EE5F1F">
            <w:pPr>
              <w:pStyle w:val="Pealdis"/>
              <w:keepNext/>
              <w:rPr>
                <w:rFonts w:ascii="Cambria" w:hAnsi="Cambria" w:cstheme="minorHAnsi"/>
                <w:lang w:val="et-EE"/>
              </w:rPr>
            </w:pPr>
            <w:r>
              <w:rPr>
                <w:lang w:val="et-EE"/>
              </w:rPr>
              <w:t xml:space="preserve">Tabel </w:t>
            </w:r>
            <w:del w:id="1744" w:author="Kaisa Tähe - RAM" w:date="2025-10-13T15:49:00Z" w16du:dateUtc="2025-10-13T12:49:00Z">
              <w:r w:rsidDel="002B4E62">
                <w:rPr>
                  <w:lang w:val="et-EE"/>
                </w:rPr>
                <w:fldChar w:fldCharType="begin"/>
              </w:r>
              <w:r w:rsidDel="002B4E62">
                <w:rPr>
                  <w:lang w:val="et-EE"/>
                </w:rPr>
                <w:delInstrText xml:space="preserve"> SEQ Tabel \* ARABIC </w:delInstrText>
              </w:r>
              <w:r w:rsidDel="002B4E62">
                <w:rPr>
                  <w:lang w:val="et-EE"/>
                </w:rPr>
                <w:fldChar w:fldCharType="separate"/>
              </w:r>
              <w:r w:rsidDel="002B4E62">
                <w:rPr>
                  <w:lang w:val="et-EE"/>
                </w:rPr>
                <w:delText>156</w:delText>
              </w:r>
              <w:r w:rsidDel="002B4E62">
                <w:rPr>
                  <w:lang w:val="et-EE"/>
                </w:rPr>
                <w:fldChar w:fldCharType="end"/>
              </w:r>
            </w:del>
            <w:ins w:id="1745" w:author="Kaisa Tähe - RAM" w:date="2025-10-13T15:49:00Z" w16du:dateUtc="2025-10-13T12:49:00Z">
              <w:r w:rsidR="002B4E62">
                <w:rPr>
                  <w:lang w:val="et-EE"/>
                </w:rPr>
                <w:t>168</w:t>
              </w:r>
            </w:ins>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72733777" w14:textId="77777777">
        <w:tc>
          <w:tcPr>
            <w:tcW w:w="1599" w:type="dxa"/>
          </w:tcPr>
          <w:p w14:paraId="21B98B8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Prioriteedi number</w:t>
            </w:r>
          </w:p>
        </w:tc>
        <w:tc>
          <w:tcPr>
            <w:tcW w:w="1384" w:type="dxa"/>
          </w:tcPr>
          <w:p w14:paraId="662AA6E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0D5235E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25EB938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5988428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5B6CA7E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092D1579" w14:textId="77777777">
        <w:tc>
          <w:tcPr>
            <w:tcW w:w="1599" w:type="dxa"/>
          </w:tcPr>
          <w:p w14:paraId="4923C08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lastRenderedPageBreak/>
              <w:t>9</w:t>
            </w:r>
          </w:p>
        </w:tc>
        <w:tc>
          <w:tcPr>
            <w:tcW w:w="1384" w:type="dxa"/>
          </w:tcPr>
          <w:p w14:paraId="7B9E9F7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0F59561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18"/>
                <w:szCs w:val="18"/>
                <w:lang w:val="et-EE"/>
              </w:rPr>
              <w:t>Ülemineku</w:t>
            </w:r>
          </w:p>
        </w:tc>
        <w:tc>
          <w:tcPr>
            <w:tcW w:w="1644" w:type="dxa"/>
          </w:tcPr>
          <w:p w14:paraId="714804D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053" w:type="dxa"/>
          </w:tcPr>
          <w:p w14:paraId="72EDD80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24</w:t>
            </w:r>
          </w:p>
        </w:tc>
        <w:tc>
          <w:tcPr>
            <w:tcW w:w="2521" w:type="dxa"/>
          </w:tcPr>
          <w:p w14:paraId="2985B2E7" w14:textId="119B398C" w:rsidR="009D6B67" w:rsidRDefault="00556351">
            <w:pPr>
              <w:spacing w:before="0" w:after="0" w:line="240" w:lineRule="auto"/>
              <w:rPr>
                <w:rFonts w:ascii="Cambria" w:eastAsia="Times New Roman" w:hAnsi="Cambria" w:cstheme="minorHAnsi"/>
                <w:sz w:val="20"/>
                <w:szCs w:val="20"/>
                <w:lang w:val="et-EE"/>
              </w:rPr>
            </w:pPr>
            <w:ins w:id="1746" w:author="Kaisa Tähe - RAM" w:date="2025-07-17T16:26:00Z" w16du:dateUtc="2025-07-17T13:26:00Z">
              <w:r>
                <w:rPr>
                  <w:rFonts w:ascii="Cambria" w:eastAsia="Times New Roman" w:hAnsi="Cambria" w:cstheme="minorHAnsi"/>
                  <w:sz w:val="20"/>
                  <w:szCs w:val="20"/>
                  <w:lang w:val="et-EE"/>
                </w:rPr>
                <w:t>138 607 90</w:t>
              </w:r>
              <w:del w:id="1747" w:author="Juhan Anupõld - RAM" w:date="2025-11-06T13:13:00Z" w16du:dateUtc="2025-11-06T11:13:00Z">
                <w:r w:rsidDel="005A6C87">
                  <w:rPr>
                    <w:rFonts w:ascii="Cambria" w:eastAsia="Times New Roman" w:hAnsi="Cambria" w:cstheme="minorHAnsi"/>
                    <w:sz w:val="20"/>
                    <w:szCs w:val="20"/>
                    <w:lang w:val="et-EE"/>
                  </w:rPr>
                  <w:delText>4</w:delText>
                </w:r>
              </w:del>
            </w:ins>
            <w:ins w:id="1748" w:author="Juhan Anupõld - RAM" w:date="2025-11-06T13:13:00Z" w16du:dateUtc="2025-11-06T11:13:00Z">
              <w:r w:rsidR="005A6C87">
                <w:rPr>
                  <w:rFonts w:ascii="Cambria" w:eastAsia="Times New Roman" w:hAnsi="Cambria" w:cstheme="minorHAnsi"/>
                  <w:sz w:val="20"/>
                  <w:szCs w:val="20"/>
                  <w:lang w:val="et-EE"/>
                </w:rPr>
                <w:t>5</w:t>
              </w:r>
            </w:ins>
            <w:del w:id="1749" w:author="Kaisa Tähe - RAM" w:date="2025-07-17T16:26:00Z" w16du:dateUtc="2025-07-17T13:26:00Z">
              <w:r w:rsidR="00EE5F1F" w:rsidDel="00556351">
                <w:rPr>
                  <w:rFonts w:ascii="Cambria" w:eastAsia="Times New Roman" w:hAnsi="Cambria" w:cstheme="minorHAnsi"/>
                  <w:sz w:val="20"/>
                  <w:szCs w:val="20"/>
                  <w:lang w:val="et-EE"/>
                </w:rPr>
                <w:delText>151 190 000</w:delText>
              </w:r>
            </w:del>
          </w:p>
        </w:tc>
      </w:tr>
    </w:tbl>
    <w:p w14:paraId="219D765C" w14:textId="77777777" w:rsidR="009D6B67" w:rsidRDefault="009D6B67">
      <w:pPr>
        <w:spacing w:after="0"/>
        <w:rPr>
          <w:rFonts w:ascii="Cambria" w:eastAsia="Times New Roman" w:hAnsi="Cambria" w:cstheme="minorHAnsi"/>
          <w:b/>
          <w:bCs/>
          <w:lang w:val="et-EE"/>
        </w:rPr>
      </w:pPr>
    </w:p>
    <w:p w14:paraId="30D27220" w14:textId="4437DCE0" w:rsidR="009D6B67" w:rsidRDefault="00EE5F1F">
      <w:pPr>
        <w:pStyle w:val="Pealdis"/>
        <w:keepNext/>
        <w:jc w:val="left"/>
        <w:rPr>
          <w:rFonts w:ascii="Cambria" w:hAnsi="Cambria" w:cstheme="minorHAnsi"/>
          <w:lang w:val="et-EE"/>
        </w:rPr>
      </w:pPr>
      <w:r>
        <w:rPr>
          <w:lang w:val="et-EE"/>
        </w:rPr>
        <w:t xml:space="preserve">Tabel </w:t>
      </w:r>
      <w:del w:id="1750" w:author="Kaisa Tähe - RAM" w:date="2025-10-13T15:49:00Z" w16du:dateUtc="2025-10-13T12:49:00Z">
        <w:r w:rsidDel="002B4E62">
          <w:rPr>
            <w:lang w:val="et-EE"/>
          </w:rPr>
          <w:fldChar w:fldCharType="begin"/>
        </w:r>
        <w:r w:rsidDel="002B4E62">
          <w:rPr>
            <w:lang w:val="et-EE"/>
          </w:rPr>
          <w:delInstrText xml:space="preserve"> SEQ Tabel \* ARABIC </w:delInstrText>
        </w:r>
        <w:r w:rsidDel="002B4E62">
          <w:rPr>
            <w:lang w:val="et-EE"/>
          </w:rPr>
          <w:fldChar w:fldCharType="separate"/>
        </w:r>
        <w:r w:rsidDel="002B4E62">
          <w:rPr>
            <w:lang w:val="et-EE"/>
          </w:rPr>
          <w:delText>157</w:delText>
        </w:r>
        <w:r w:rsidDel="002B4E62">
          <w:rPr>
            <w:lang w:val="et-EE"/>
          </w:rPr>
          <w:fldChar w:fldCharType="end"/>
        </w:r>
      </w:del>
      <w:ins w:id="1751" w:author="Kaisa Tähe - RAM" w:date="2025-10-13T15:49:00Z" w16du:dateUtc="2025-10-13T12:49:00Z">
        <w:r w:rsidR="002B4E62">
          <w:rPr>
            <w:lang w:val="et-EE"/>
          </w:rPr>
          <w:t>169</w:t>
        </w:r>
      </w:ins>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89"/>
        <w:gridCol w:w="811"/>
        <w:gridCol w:w="2322"/>
        <w:gridCol w:w="2224"/>
        <w:gridCol w:w="828"/>
        <w:gridCol w:w="1954"/>
      </w:tblGrid>
      <w:tr w:rsidR="009D6B67" w14:paraId="733A026F" w14:textId="77777777">
        <w:tc>
          <w:tcPr>
            <w:tcW w:w="773" w:type="pct"/>
          </w:tcPr>
          <w:p w14:paraId="1471132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Prioriteedi number</w:t>
            </w:r>
          </w:p>
        </w:tc>
        <w:tc>
          <w:tcPr>
            <w:tcW w:w="421" w:type="pct"/>
          </w:tcPr>
          <w:p w14:paraId="50F7F39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5347D0F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0527DADD"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650408EE"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5" w:type="pct"/>
          </w:tcPr>
          <w:p w14:paraId="66D7789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3C95529A" w14:textId="77777777">
        <w:tc>
          <w:tcPr>
            <w:tcW w:w="773" w:type="pct"/>
            <w:vAlign w:val="center"/>
          </w:tcPr>
          <w:p w14:paraId="137C4467"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9</w:t>
            </w:r>
          </w:p>
        </w:tc>
        <w:tc>
          <w:tcPr>
            <w:tcW w:w="421" w:type="pct"/>
            <w:vAlign w:val="center"/>
          </w:tcPr>
          <w:p w14:paraId="2158E26F"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ERF</w:t>
            </w:r>
          </w:p>
        </w:tc>
        <w:tc>
          <w:tcPr>
            <w:tcW w:w="1206" w:type="pct"/>
            <w:vAlign w:val="center"/>
          </w:tcPr>
          <w:p w14:paraId="69F38CF2"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18"/>
                <w:szCs w:val="18"/>
                <w:lang w:val="et-EE"/>
              </w:rPr>
              <w:t>Ülemineku</w:t>
            </w:r>
          </w:p>
        </w:tc>
        <w:tc>
          <w:tcPr>
            <w:tcW w:w="1155" w:type="pct"/>
            <w:vAlign w:val="center"/>
          </w:tcPr>
          <w:p w14:paraId="3F730AD6"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ii</w:t>
            </w:r>
          </w:p>
        </w:tc>
        <w:tc>
          <w:tcPr>
            <w:tcW w:w="430" w:type="pct"/>
            <w:vAlign w:val="center"/>
          </w:tcPr>
          <w:p w14:paraId="3B73954D"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3</w:t>
            </w:r>
          </w:p>
        </w:tc>
        <w:tc>
          <w:tcPr>
            <w:tcW w:w="1015" w:type="pct"/>
            <w:vAlign w:val="center"/>
          </w:tcPr>
          <w:p w14:paraId="5C33717B" w14:textId="4462B3F6" w:rsidR="009D6B67" w:rsidRDefault="002E61D8">
            <w:pPr>
              <w:spacing w:before="60" w:after="60" w:line="240" w:lineRule="auto"/>
              <w:rPr>
                <w:rFonts w:ascii="Cambria" w:hAnsi="Cambria" w:cstheme="minorHAnsi"/>
                <w:sz w:val="20"/>
                <w:lang w:val="et-EE"/>
              </w:rPr>
            </w:pPr>
            <w:ins w:id="1752" w:author="Kaisa Tähe - RAM" w:date="2025-07-17T16:26:00Z" w16du:dateUtc="2025-07-17T13:26:00Z">
              <w:r>
                <w:rPr>
                  <w:rFonts w:ascii="Cambria" w:hAnsi="Cambria" w:cs="Calibri"/>
                  <w:color w:val="000000"/>
                  <w:sz w:val="20"/>
                  <w:szCs w:val="20"/>
                  <w:lang w:val="et-EE"/>
                </w:rPr>
                <w:t>138 607 90</w:t>
              </w:r>
              <w:del w:id="1753" w:author="Juhan Anupõld - RAM" w:date="2025-11-06T13:13:00Z" w16du:dateUtc="2025-11-06T11:13:00Z">
                <w:r w:rsidDel="005A6C87">
                  <w:rPr>
                    <w:rFonts w:ascii="Cambria" w:hAnsi="Cambria" w:cs="Calibri"/>
                    <w:color w:val="000000"/>
                    <w:sz w:val="20"/>
                    <w:szCs w:val="20"/>
                    <w:lang w:val="et-EE"/>
                  </w:rPr>
                  <w:delText>4</w:delText>
                </w:r>
              </w:del>
            </w:ins>
            <w:ins w:id="1754" w:author="Juhan Anupõld - RAM" w:date="2025-11-06T13:13:00Z" w16du:dateUtc="2025-11-06T11:13:00Z">
              <w:r w:rsidR="005A6C87">
                <w:rPr>
                  <w:rFonts w:ascii="Cambria" w:hAnsi="Cambria" w:cs="Calibri"/>
                  <w:color w:val="000000"/>
                  <w:sz w:val="20"/>
                  <w:szCs w:val="20"/>
                  <w:lang w:val="et-EE"/>
                </w:rPr>
                <w:t>5</w:t>
              </w:r>
            </w:ins>
            <w:del w:id="1755" w:author="Kaisa Tähe - RAM" w:date="2025-07-17T16:26:00Z" w16du:dateUtc="2025-07-17T13:26:00Z">
              <w:r w:rsidR="00EE5F1F" w:rsidDel="002E61D8">
                <w:rPr>
                  <w:rFonts w:ascii="Cambria" w:hAnsi="Cambria" w:cs="Calibri"/>
                  <w:color w:val="000000"/>
                  <w:sz w:val="20"/>
                  <w:szCs w:val="20"/>
                  <w:lang w:val="et-EE"/>
                </w:rPr>
                <w:delText>151 190 000</w:delText>
              </w:r>
            </w:del>
          </w:p>
        </w:tc>
      </w:tr>
    </w:tbl>
    <w:p w14:paraId="478EAC65" w14:textId="77777777" w:rsidR="009D6B67" w:rsidRDefault="00EE5F1F">
      <w:pPr>
        <w:pStyle w:val="Pealkiri3"/>
        <w:numPr>
          <w:ilvl w:val="2"/>
          <w:numId w:val="82"/>
        </w:numPr>
        <w:rPr>
          <w:rFonts w:cstheme="minorBidi"/>
          <w:lang w:val="et-EE"/>
        </w:rPr>
      </w:pPr>
      <w:bookmarkStart w:id="1756" w:name="_Toc210486487"/>
      <w:bookmarkStart w:id="1757" w:name="_Hlk28853734"/>
      <w:r>
        <w:rPr>
          <w:rFonts w:cstheme="minorBidi"/>
          <w:lang w:val="et-EE"/>
        </w:rPr>
        <w:t>Prioriteet: Õiglane üleminek</w:t>
      </w:r>
      <w:bookmarkEnd w:id="1756"/>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74BA5F4E" w14:textId="77777777">
        <w:tc>
          <w:tcPr>
            <w:tcW w:w="0" w:type="auto"/>
          </w:tcPr>
          <w:p w14:paraId="47787F59"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noorte tööhõivet käsitlev spetsiaalne prioriteet</w:t>
            </w:r>
          </w:p>
        </w:tc>
      </w:tr>
      <w:tr w:rsidR="009D6B67" w14:paraId="3DEA58B5" w14:textId="77777777">
        <w:tc>
          <w:tcPr>
            <w:tcW w:w="0" w:type="auto"/>
          </w:tcPr>
          <w:p w14:paraId="2CE73BB5"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31313366" w14:textId="77777777">
        <w:tc>
          <w:tcPr>
            <w:tcW w:w="0" w:type="auto"/>
          </w:tcPr>
          <w:p w14:paraId="6259FC4E"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1E968091" w14:textId="77777777">
        <w:tc>
          <w:tcPr>
            <w:tcW w:w="0" w:type="auto"/>
          </w:tcPr>
          <w:p w14:paraId="478D9B95"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367B9E58" w14:textId="77777777">
        <w:tc>
          <w:tcPr>
            <w:tcW w:w="0" w:type="auto"/>
          </w:tcPr>
          <w:p w14:paraId="0ECF0190"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ERFi ja Ühtekuuluvusfondi määruse artikli 3 lõike 1 punkti b alapunktis viii sätestatud linnalise liikumiskeskkonna erieesmärki</w:t>
            </w:r>
          </w:p>
        </w:tc>
      </w:tr>
      <w:tr w:rsidR="009D6B67" w14:paraId="3EA07EE1" w14:textId="77777777">
        <w:tc>
          <w:tcPr>
            <w:tcW w:w="0" w:type="auto"/>
          </w:tcPr>
          <w:p w14:paraId="3F76762D"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ERFi ja Ühtekuuluvusfondi määruse artikli 3 lõike 1 punkti b alapunktis v sätestatud digitaalse ühenduvuse erieesmärki</w:t>
            </w:r>
          </w:p>
        </w:tc>
      </w:tr>
    </w:tbl>
    <w:p w14:paraId="2E30521C" w14:textId="77777777" w:rsidR="009D6B67" w:rsidRDefault="009D6B67">
      <w:pPr>
        <w:rPr>
          <w:lang w:val="et-EE"/>
        </w:rPr>
      </w:pPr>
    </w:p>
    <w:p w14:paraId="0ECAC3E2" w14:textId="77777777" w:rsidR="009D6B67" w:rsidRDefault="00EE5F1F">
      <w:pPr>
        <w:pStyle w:val="Pealkiri4"/>
        <w:numPr>
          <w:ilvl w:val="3"/>
          <w:numId w:val="82"/>
        </w:numPr>
        <w:tabs>
          <w:tab w:val="clear" w:pos="850"/>
        </w:tabs>
        <w:spacing w:before="0" w:after="240"/>
        <w:rPr>
          <w:rFonts w:cstheme="minorBidi"/>
          <w:lang w:val="et-EE"/>
        </w:rPr>
      </w:pPr>
      <w:bookmarkStart w:id="1758" w:name="_Toc210486488"/>
      <w:r>
        <w:rPr>
          <w:rFonts w:cstheme="minorBidi"/>
          <w:lang w:val="et-EE"/>
        </w:rPr>
        <w:t>Erieesmär</w:t>
      </w:r>
      <w:r>
        <w:rPr>
          <w:rFonts w:cstheme="minorBidi"/>
          <w:bCs/>
          <w:szCs w:val="24"/>
          <w:lang w:val="et-EE"/>
        </w:rPr>
        <w:t>k: võimaldada piirkondadel ja inimestel tegeleda liidu 2030. aasta energia- ja kliimaeesmärkide saavutamise ja Pariisi kokkuleppe alusel 2050. aastaks liidu kliimaneutraalsele majandusele ülemineku sotsiaalsete, tööhõivealaste, majanduslike ja keskkonnamõjudega</w:t>
      </w:r>
      <w:bookmarkEnd w:id="1758"/>
    </w:p>
    <w:p w14:paraId="13C96210" w14:textId="77777777" w:rsidR="009D6B67" w:rsidRDefault="00EE5F1F">
      <w:pPr>
        <w:pStyle w:val="Pealkiri5"/>
        <w:numPr>
          <w:ilvl w:val="4"/>
          <w:numId w:val="82"/>
        </w:numPr>
        <w:rPr>
          <w:rFonts w:cstheme="minorHAnsi"/>
          <w:lang w:val="et-EE"/>
        </w:rPr>
      </w:pPr>
      <w:r>
        <w:rPr>
          <w:rFonts w:cstheme="minorHAnsi"/>
          <w:lang w:val="et-EE"/>
        </w:rPr>
        <w:t xml:space="preserve"> Fondide sekkumised</w:t>
      </w:r>
    </w:p>
    <w:p w14:paraId="2FC3B2B1" w14:textId="77777777" w:rsidR="009D6B67" w:rsidRDefault="00EE5F1F">
      <w:pPr>
        <w:rPr>
          <w:rFonts w:ascii="Cambria" w:eastAsia="Times New Roman" w:hAnsi="Cambria" w:cstheme="minorHAnsi"/>
          <w:b/>
          <w:iCs/>
          <w:szCs w:val="24"/>
          <w:lang w:val="et-EE"/>
        </w:rPr>
      </w:pPr>
      <w:r>
        <w:rPr>
          <w:rFonts w:ascii="Cambria" w:eastAsia="Times New Roman" w:hAnsi="Cambria" w:cstheme="minorHAnsi"/>
          <w:b/>
          <w:bCs/>
          <w:lang w:val="et-EE"/>
        </w:rPr>
        <w:t>Seonduvate meetmete liigid</w:t>
      </w:r>
    </w:p>
    <w:tbl>
      <w:tblPr>
        <w:tblStyle w:val="Kontuurtabel"/>
        <w:tblW w:w="9781" w:type="dxa"/>
        <w:tblInd w:w="-14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81"/>
      </w:tblGrid>
      <w:tr w:rsidR="009D6B67" w:rsidRPr="00EF1C29" w14:paraId="0F3A643B" w14:textId="77777777" w:rsidTr="42443374">
        <w:tc>
          <w:tcPr>
            <w:tcW w:w="9781" w:type="dxa"/>
          </w:tcPr>
          <w:p w14:paraId="01AAF098" w14:textId="77777777"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sz w:val="20"/>
                <w:szCs w:val="24"/>
                <w:lang w:val="et-EE"/>
              </w:rPr>
              <w:t xml:space="preserve">Üleminekuprobleemide lahendamiseks ja õiglase ülemineku territoriaalses kavas kirjeldatud arenguvajadustega tegelemiseks on õiglase ülemineku fondi rakendamisel Ida-Virumaal valitud </w:t>
            </w:r>
            <w:r>
              <w:rPr>
                <w:rFonts w:asciiTheme="majorHAnsi" w:hAnsiTheme="majorHAnsi"/>
                <w:b/>
                <w:sz w:val="20"/>
                <w:szCs w:val="24"/>
                <w:lang w:val="et-EE"/>
              </w:rPr>
              <w:t>kaks tegevussuunda</w:t>
            </w:r>
            <w:r>
              <w:rPr>
                <w:rFonts w:asciiTheme="majorHAnsi" w:hAnsiTheme="majorHAnsi"/>
                <w:sz w:val="20"/>
                <w:szCs w:val="24"/>
                <w:lang w:val="et-EE"/>
              </w:rPr>
              <w:t>. Valitud lähenemisviis aitab kõige tõhusamalt leevendada Ida-Viru maakonna ainulaadseid probleeme seoses üleminekuga CO</w:t>
            </w:r>
            <w:r>
              <w:rPr>
                <w:rFonts w:asciiTheme="majorHAnsi" w:hAnsiTheme="majorHAnsi"/>
                <w:sz w:val="20"/>
                <w:szCs w:val="24"/>
                <w:vertAlign w:val="subscript"/>
                <w:lang w:val="et-EE"/>
              </w:rPr>
              <w:t>2</w:t>
            </w:r>
            <w:r>
              <w:rPr>
                <w:rFonts w:asciiTheme="majorHAnsi" w:hAnsiTheme="majorHAnsi"/>
                <w:sz w:val="20"/>
                <w:szCs w:val="24"/>
                <w:lang w:val="et-EE"/>
              </w:rPr>
              <w:t xml:space="preserve">-neutraalsele majandusele 2050. aastaks. Fondi rakendamisel tuleb tõhusalt tegeleda nii ülemineku </w:t>
            </w:r>
            <w:r>
              <w:rPr>
                <w:rFonts w:asciiTheme="majorHAnsi" w:hAnsiTheme="majorHAnsi"/>
                <w:b/>
                <w:bCs/>
                <w:sz w:val="20"/>
                <w:szCs w:val="24"/>
                <w:lang w:val="et-EE"/>
              </w:rPr>
              <w:t>otseste mõjudega</w:t>
            </w:r>
            <w:r>
              <w:rPr>
                <w:rFonts w:asciiTheme="majorHAnsi" w:hAnsiTheme="majorHAnsi"/>
                <w:sz w:val="20"/>
                <w:szCs w:val="24"/>
                <w:lang w:val="et-EE"/>
              </w:rPr>
              <w:t xml:space="preserve"> kui ka Ida-Viru maakonnas vajalike </w:t>
            </w:r>
            <w:r>
              <w:rPr>
                <w:rFonts w:asciiTheme="majorHAnsi" w:hAnsiTheme="majorHAnsi"/>
                <w:b/>
                <w:bCs/>
                <w:sz w:val="20"/>
                <w:szCs w:val="24"/>
                <w:lang w:val="et-EE"/>
              </w:rPr>
              <w:t>pikaajaliste struktuursete muutustega</w:t>
            </w:r>
            <w:r>
              <w:rPr>
                <w:rFonts w:asciiTheme="majorHAnsi" w:hAnsiTheme="majorHAnsi"/>
                <w:sz w:val="20"/>
                <w:szCs w:val="24"/>
                <w:lang w:val="et-EE"/>
              </w:rPr>
              <w:t>.</w:t>
            </w:r>
          </w:p>
          <w:p w14:paraId="15DCA4DA" w14:textId="77777777"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b/>
                <w:sz w:val="20"/>
                <w:szCs w:val="24"/>
                <w:lang w:val="et-EE"/>
              </w:rPr>
              <w:t>Esimene tegevussuund</w:t>
            </w:r>
            <w:r>
              <w:rPr>
                <w:rFonts w:asciiTheme="majorHAnsi" w:hAnsiTheme="majorHAnsi"/>
                <w:sz w:val="20"/>
                <w:szCs w:val="24"/>
                <w:lang w:val="et-EE"/>
              </w:rPr>
              <w:t xml:space="preserve"> on „Majandus ja tööjõud“ ning selle eesmärk on lahendada see, mida enamik kohalikke sidusrühmi ja Ida-Viru elanikkond tajub ülemineku peamise raskusena: vajadus mitmekesistada kohalikku majandust ja korraldada ümber tööjõudu. Selle tegevussuuna osana kavandatud meetmed vastavad suures osas õiglase ülemineku fondi asutamise määruse artikli 8 lõike 2 punktides a, b, c, d, k, l ja m kirjeldatud meetmetele.</w:t>
            </w:r>
          </w:p>
          <w:p w14:paraId="4CAD0A6D" w14:textId="4713C363" w:rsidR="009D6B67" w:rsidRDefault="00EE5F1F">
            <w:pPr>
              <w:spacing w:before="0" w:line="240" w:lineRule="auto"/>
              <w:jc w:val="both"/>
              <w:rPr>
                <w:rFonts w:asciiTheme="majorHAnsi" w:hAnsiTheme="majorHAnsi"/>
                <w:sz w:val="20"/>
                <w:szCs w:val="24"/>
                <w:lang w:val="et-EE"/>
              </w:rPr>
            </w:pPr>
            <w:r>
              <w:rPr>
                <w:rFonts w:asciiTheme="majorHAnsi" w:hAnsiTheme="majorHAnsi"/>
                <w:sz w:val="20"/>
                <w:szCs w:val="24"/>
                <w:lang w:val="et-EE"/>
              </w:rPr>
              <w:t xml:space="preserve">Lõviosa esimese tegevussuuna mahust on suunatud Ida-Viru peamise probleemi lahendamisele, milleks on maakonna </w:t>
            </w:r>
            <w:r>
              <w:rPr>
                <w:rFonts w:asciiTheme="majorHAnsi" w:hAnsiTheme="majorHAnsi"/>
                <w:b/>
                <w:bCs/>
                <w:sz w:val="20"/>
                <w:szCs w:val="24"/>
                <w:lang w:val="et-EE"/>
              </w:rPr>
              <w:t>majanduse ümberkujundamine</w:t>
            </w:r>
            <w:r>
              <w:rPr>
                <w:rFonts w:asciiTheme="majorHAnsi" w:hAnsiTheme="majorHAnsi"/>
                <w:b/>
                <w:sz w:val="20"/>
                <w:szCs w:val="24"/>
                <w:lang w:val="et-EE"/>
              </w:rPr>
              <w:t>, et seda mitmekesistada ja luua uusi suure lisandväärtusega töökohti</w:t>
            </w:r>
            <w:r>
              <w:rPr>
                <w:rFonts w:asciiTheme="majorHAnsi" w:hAnsiTheme="majorHAnsi"/>
                <w:sz w:val="20"/>
                <w:szCs w:val="24"/>
                <w:lang w:val="et-EE"/>
              </w:rPr>
              <w:t>. Seetõttu on esimese tegevussuuna põhirõhk suurte ettevõtlusinvesteeringute toetamisel, suhteliselt suurte tööstusarenduste ligimeelitamisel ja uute, suurema lisandväärtusega töökohtadega ettevõt</w:t>
            </w:r>
            <w:r w:rsidR="00857BE1">
              <w:rPr>
                <w:rFonts w:asciiTheme="majorHAnsi" w:hAnsiTheme="majorHAnsi"/>
                <w:sz w:val="20"/>
                <w:szCs w:val="24"/>
                <w:lang w:val="et-EE"/>
              </w:rPr>
              <w:t>e</w:t>
            </w:r>
            <w:r>
              <w:rPr>
                <w:rFonts w:asciiTheme="majorHAnsi" w:hAnsiTheme="majorHAnsi"/>
                <w:sz w:val="20"/>
                <w:szCs w:val="24"/>
                <w:lang w:val="et-EE"/>
              </w:rPr>
              <w:t>te loomisel. Põhivarasse tehtavate investeeringute kõrval on ette nähtud ka toetus ettevõt</w:t>
            </w:r>
            <w:r w:rsidR="00A73D96">
              <w:rPr>
                <w:rFonts w:asciiTheme="majorHAnsi" w:hAnsiTheme="majorHAnsi"/>
                <w:sz w:val="20"/>
                <w:szCs w:val="24"/>
                <w:lang w:val="et-EE"/>
              </w:rPr>
              <w:t>ja</w:t>
            </w:r>
            <w:r>
              <w:rPr>
                <w:rFonts w:asciiTheme="majorHAnsi" w:hAnsiTheme="majorHAnsi"/>
                <w:sz w:val="20"/>
                <w:szCs w:val="24"/>
                <w:lang w:val="et-EE"/>
              </w:rPr>
              <w:t>te teadmusmahukuse suurendamiseks. See ei hõlma üksnes ettevõt</w:t>
            </w:r>
            <w:r w:rsidR="000E3144">
              <w:rPr>
                <w:rFonts w:asciiTheme="majorHAnsi" w:hAnsiTheme="majorHAnsi"/>
                <w:sz w:val="20"/>
                <w:szCs w:val="24"/>
                <w:lang w:val="et-EE"/>
              </w:rPr>
              <w:t>e</w:t>
            </w:r>
            <w:r>
              <w:rPr>
                <w:rFonts w:asciiTheme="majorHAnsi" w:hAnsiTheme="majorHAnsi"/>
                <w:sz w:val="20"/>
                <w:szCs w:val="24"/>
                <w:lang w:val="et-EE"/>
              </w:rPr>
              <w:t xml:space="preserve">tesisest teadus-, arendus- ja innovatsioonitegevust, vaid ka kohalike haridus- ja teadusasutuste võimekuse suurendamist, et saavutada piirkonnas pikaajaline positiivne mõju. Kuna majanduse mitmekesistamist peetakse üleminekuprotsessis oluliseks arenguvajaduseks, on piirkonna majanduse terviklikuks ümberkujundamiseks ülimalt oluline spetsiaalse tugitaristu loomine </w:t>
            </w:r>
            <w:r>
              <w:rPr>
                <w:rFonts w:asciiTheme="majorHAnsi" w:hAnsiTheme="majorHAnsi"/>
                <w:sz w:val="20"/>
                <w:szCs w:val="24"/>
                <w:lang w:val="et-EE"/>
              </w:rPr>
              <w:lastRenderedPageBreak/>
              <w:t>mikroettevõt</w:t>
            </w:r>
            <w:r w:rsidR="00A73D96">
              <w:rPr>
                <w:rFonts w:asciiTheme="majorHAnsi" w:hAnsiTheme="majorHAnsi"/>
                <w:sz w:val="20"/>
                <w:szCs w:val="24"/>
                <w:lang w:val="et-EE"/>
              </w:rPr>
              <w:t>ja</w:t>
            </w:r>
            <w:r>
              <w:rPr>
                <w:rFonts w:asciiTheme="majorHAnsi" w:hAnsiTheme="majorHAnsi"/>
                <w:sz w:val="20"/>
                <w:szCs w:val="24"/>
                <w:lang w:val="et-EE"/>
              </w:rPr>
              <w:t xml:space="preserve">te, idufirmade, loomemajanduse, IKT ja muude </w:t>
            </w:r>
            <w:r>
              <w:rPr>
                <w:rFonts w:asciiTheme="majorHAnsi" w:hAnsiTheme="majorHAnsi"/>
                <w:b/>
                <w:sz w:val="20"/>
                <w:szCs w:val="24"/>
                <w:lang w:val="et-EE"/>
              </w:rPr>
              <w:t xml:space="preserve">abivaldkondade aktiivse </w:t>
            </w:r>
            <w:r>
              <w:rPr>
                <w:rFonts w:asciiTheme="majorHAnsi" w:hAnsiTheme="majorHAnsi"/>
                <w:b/>
                <w:bCs/>
                <w:sz w:val="20"/>
                <w:szCs w:val="24"/>
                <w:lang w:val="et-EE"/>
              </w:rPr>
              <w:t>ökosüsteemi</w:t>
            </w:r>
            <w:r>
              <w:rPr>
                <w:rFonts w:asciiTheme="majorHAnsi" w:hAnsiTheme="majorHAnsi"/>
                <w:sz w:val="20"/>
                <w:szCs w:val="24"/>
                <w:lang w:val="et-EE"/>
              </w:rPr>
              <w:t xml:space="preserve"> tekkeks. Sel põhjusel on plaanis pakkuda majanduse mitmekesistamist toetavaid lisateenuseid ja VKEde investeerimistoetusi.</w:t>
            </w:r>
            <w:r w:rsidR="009F3831" w:rsidDel="009F3831">
              <w:rPr>
                <w:rFonts w:asciiTheme="majorHAnsi" w:hAnsiTheme="majorHAnsi"/>
                <w:sz w:val="20"/>
                <w:szCs w:val="24"/>
                <w:lang w:val="et-EE"/>
              </w:rPr>
              <w:t xml:space="preserve"> </w:t>
            </w:r>
          </w:p>
          <w:p w14:paraId="2575D02A" w14:textId="035DD2AF"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sz w:val="20"/>
                <w:szCs w:val="24"/>
                <w:lang w:val="et-EE"/>
              </w:rPr>
              <w:t xml:space="preserve">Teine suurem üleminekuga seotud probleem, mille lahendame samuti õiglase ülemineku fondi esimese tegevussuuna raames on </w:t>
            </w:r>
            <w:r>
              <w:rPr>
                <w:rFonts w:asciiTheme="majorHAnsi" w:hAnsiTheme="majorHAnsi"/>
                <w:b/>
                <w:bCs/>
                <w:sz w:val="20"/>
                <w:szCs w:val="24"/>
                <w:lang w:val="et-EE"/>
              </w:rPr>
              <w:t>maakonna tööjõu ümberkorraldamine ja arendamine</w:t>
            </w:r>
            <w:r>
              <w:rPr>
                <w:rFonts w:asciiTheme="majorHAnsi" w:hAnsiTheme="majorHAnsi"/>
                <w:sz w:val="20"/>
                <w:szCs w:val="24"/>
                <w:lang w:val="et-EE"/>
              </w:rPr>
              <w:t>. Õiglase ülemineku fondi kaudu peame tagama turvavõrgustiku</w:t>
            </w:r>
            <w:r>
              <w:rPr>
                <w:rFonts w:asciiTheme="majorHAnsi" w:hAnsiTheme="majorHAnsi"/>
                <w:b/>
                <w:sz w:val="20"/>
                <w:szCs w:val="24"/>
                <w:lang w:val="et-EE"/>
              </w:rPr>
              <w:t xml:space="preserve"> </w:t>
            </w:r>
            <w:r>
              <w:rPr>
                <w:rFonts w:asciiTheme="majorHAnsi" w:hAnsiTheme="majorHAnsi"/>
                <w:sz w:val="20"/>
                <w:szCs w:val="24"/>
                <w:lang w:val="et-EE"/>
              </w:rPr>
              <w:t xml:space="preserve">neile, kelle jaoks üleminek saab alguse töökoha kaotamisega. Kui soovime vältida pikaajalist töötust ja vaesust, peame soodustama tõhusat </w:t>
            </w:r>
            <w:r>
              <w:rPr>
                <w:rFonts w:asciiTheme="majorHAnsi" w:hAnsiTheme="majorHAnsi"/>
                <w:b/>
                <w:bCs/>
                <w:sz w:val="20"/>
                <w:szCs w:val="24"/>
                <w:lang w:val="et-EE"/>
              </w:rPr>
              <w:t>ümberprofileerimist</w:t>
            </w:r>
            <w:r>
              <w:rPr>
                <w:rFonts w:asciiTheme="majorHAnsi" w:hAnsiTheme="majorHAnsi"/>
                <w:sz w:val="20"/>
                <w:szCs w:val="24"/>
                <w:lang w:val="et-EE"/>
              </w:rPr>
              <w:t xml:space="preserve"> ning pakkuma põlevkivisektori töötajatele ulatuslikke tööturul liikuvust soosivaid lahendusi. Ette on nähtud tööturumeetmed, näiteks ajutine sissetulekutoetus töötajatele, kes lähevad üle uuele tööle, ning põlevkivitööstuse töötajate ümber- ja täiendõppeprogrammid. Selleks et vastata piirkondade uute ettevõt</w:t>
            </w:r>
            <w:r w:rsidR="00A73D96">
              <w:rPr>
                <w:rFonts w:asciiTheme="majorHAnsi" w:hAnsiTheme="majorHAnsi"/>
                <w:sz w:val="20"/>
                <w:szCs w:val="24"/>
                <w:lang w:val="et-EE"/>
              </w:rPr>
              <w:t>ja</w:t>
            </w:r>
            <w:r>
              <w:rPr>
                <w:rFonts w:asciiTheme="majorHAnsi" w:hAnsiTheme="majorHAnsi"/>
                <w:sz w:val="20"/>
                <w:szCs w:val="24"/>
                <w:lang w:val="et-EE"/>
              </w:rPr>
              <w:t>te ja uusi ärimudeleid viljelevate ettevõt</w:t>
            </w:r>
            <w:r w:rsidR="00A73D96">
              <w:rPr>
                <w:rFonts w:asciiTheme="majorHAnsi" w:hAnsiTheme="majorHAnsi"/>
                <w:sz w:val="20"/>
                <w:szCs w:val="24"/>
                <w:lang w:val="et-EE"/>
              </w:rPr>
              <w:t>ja</w:t>
            </w:r>
            <w:r>
              <w:rPr>
                <w:rFonts w:asciiTheme="majorHAnsi" w:hAnsiTheme="majorHAnsi"/>
                <w:sz w:val="20"/>
                <w:szCs w:val="24"/>
                <w:lang w:val="et-EE"/>
              </w:rPr>
              <w:t xml:space="preserve">te vajadustele, vajab piirkond ka ulatuslikumat </w:t>
            </w:r>
            <w:r>
              <w:rPr>
                <w:rFonts w:asciiTheme="majorHAnsi" w:hAnsiTheme="majorHAnsi"/>
                <w:b/>
                <w:sz w:val="20"/>
                <w:szCs w:val="24"/>
                <w:lang w:val="et-EE"/>
              </w:rPr>
              <w:t>koolituspakkumist</w:t>
            </w:r>
            <w:r>
              <w:rPr>
                <w:rFonts w:asciiTheme="majorHAnsi" w:hAnsiTheme="majorHAnsi"/>
                <w:sz w:val="20"/>
                <w:szCs w:val="24"/>
                <w:lang w:val="et-EE"/>
              </w:rPr>
              <w:t>, mis tagab kasvuvaldkondades tegelevatele ettevõt</w:t>
            </w:r>
            <w:r w:rsidR="00A73D96">
              <w:rPr>
                <w:rFonts w:asciiTheme="majorHAnsi" w:hAnsiTheme="majorHAnsi"/>
                <w:sz w:val="20"/>
                <w:szCs w:val="24"/>
                <w:lang w:val="et-EE"/>
              </w:rPr>
              <w:t>ja</w:t>
            </w:r>
            <w:r>
              <w:rPr>
                <w:rFonts w:asciiTheme="majorHAnsi" w:hAnsiTheme="majorHAnsi"/>
                <w:sz w:val="20"/>
                <w:szCs w:val="24"/>
                <w:lang w:val="et-EE"/>
              </w:rPr>
              <w:t>tele nende vajadustele vastava oskuste profiiliga tööjõu, pöörates sh tähelepanu roheoskuste arendamisele. Seepärast on üleminekuprotsessi positiivsete tulemuste saavutamiseks vaja suurendada ka täiendõppe ning kutse- ja kõrghariduse pakkumist.</w:t>
            </w:r>
          </w:p>
          <w:p w14:paraId="33BFA98F" w14:textId="77777777"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b/>
                <w:sz w:val="20"/>
                <w:szCs w:val="24"/>
                <w:lang w:val="et-EE"/>
              </w:rPr>
              <w:t>Teine tegevussuund</w:t>
            </w:r>
            <w:r>
              <w:rPr>
                <w:rFonts w:asciiTheme="majorHAnsi" w:hAnsiTheme="majorHAnsi"/>
                <w:sz w:val="20"/>
                <w:szCs w:val="24"/>
                <w:lang w:val="et-EE"/>
              </w:rPr>
              <w:t xml:space="preserve"> kannab nimetust „Keskkond ja sotsiaalne kaasatus“ ning käsitleb ülemineku sotsiaalseid, keskkonnaalaseid ja kogukondlikke aspekte. Selle tegevussuuna osana kavandatud meetmed vastavad suures osas õiglase ülemineku fondi asutamise määruse artikli 8 lõike 2 punktides d, e, f, g, h, i, j ja o kirjeldatud meetmetele.</w:t>
            </w:r>
          </w:p>
          <w:p w14:paraId="44587F57" w14:textId="749A322C" w:rsidR="009D6B67" w:rsidRDefault="005B3C89" w:rsidP="42443374">
            <w:pPr>
              <w:spacing w:before="0" w:line="240" w:lineRule="auto"/>
              <w:jc w:val="both"/>
              <w:rPr>
                <w:rFonts w:asciiTheme="majorHAnsi" w:eastAsia="Calibri" w:hAnsiTheme="majorHAnsi" w:cstheme="minorBidi"/>
                <w:sz w:val="20"/>
                <w:szCs w:val="20"/>
                <w:lang w:val="et-EE"/>
              </w:rPr>
            </w:pPr>
            <w:r w:rsidRPr="42443374">
              <w:rPr>
                <w:rFonts w:asciiTheme="majorHAnsi" w:hAnsiTheme="majorHAnsi"/>
                <w:sz w:val="20"/>
                <w:szCs w:val="20"/>
                <w:lang w:val="et-EE"/>
              </w:rPr>
              <w:t>Energiaostuvõimetuse ohu vältimiseks, kohalike hoonete energiat</w:t>
            </w:r>
            <w:r w:rsidR="008E5974" w:rsidRPr="42443374">
              <w:rPr>
                <w:rFonts w:asciiTheme="majorHAnsi" w:hAnsiTheme="majorHAnsi"/>
                <w:sz w:val="20"/>
                <w:szCs w:val="20"/>
                <w:lang w:val="et-EE"/>
              </w:rPr>
              <w:t>õhusamateks</w:t>
            </w:r>
            <w:r w:rsidRPr="42443374">
              <w:rPr>
                <w:rFonts w:asciiTheme="majorHAnsi" w:hAnsiTheme="majorHAnsi"/>
                <w:sz w:val="20"/>
                <w:szCs w:val="20"/>
                <w:lang w:val="et-EE"/>
              </w:rPr>
              <w:t xml:space="preserve"> </w:t>
            </w:r>
            <w:r w:rsidR="008E5974" w:rsidRPr="42443374">
              <w:rPr>
                <w:rFonts w:asciiTheme="majorHAnsi" w:hAnsiTheme="majorHAnsi"/>
                <w:sz w:val="20"/>
                <w:szCs w:val="20"/>
                <w:lang w:val="et-EE"/>
              </w:rPr>
              <w:t>muut</w:t>
            </w:r>
            <w:r w:rsidRPr="42443374">
              <w:rPr>
                <w:rFonts w:asciiTheme="majorHAnsi" w:hAnsiTheme="majorHAnsi"/>
                <w:sz w:val="20"/>
                <w:szCs w:val="20"/>
                <w:lang w:val="et-EE"/>
              </w:rPr>
              <w:t xml:space="preserve">miseks ning kohalike elanike elutingimuste parandamiseks on põhjendatud </w:t>
            </w:r>
            <w:r w:rsidRPr="42443374">
              <w:rPr>
                <w:rFonts w:asciiTheme="majorHAnsi" w:hAnsiTheme="majorHAnsi"/>
                <w:b/>
                <w:bCs/>
                <w:sz w:val="20"/>
                <w:szCs w:val="20"/>
                <w:lang w:val="et-EE"/>
              </w:rPr>
              <w:t>korterelamute rekonstrueerimise</w:t>
            </w:r>
            <w:r w:rsidRPr="42443374">
              <w:rPr>
                <w:rFonts w:asciiTheme="majorHAnsi" w:hAnsiTheme="majorHAnsi"/>
                <w:sz w:val="20"/>
                <w:szCs w:val="20"/>
                <w:lang w:val="et-EE"/>
              </w:rPr>
              <w:t xml:space="preserve"> toetamine. </w:t>
            </w:r>
            <w:r w:rsidR="00EE5F1F" w:rsidRPr="42443374">
              <w:rPr>
                <w:rFonts w:asciiTheme="majorHAnsi" w:hAnsiTheme="majorHAnsi"/>
                <w:sz w:val="20"/>
                <w:szCs w:val="20"/>
                <w:lang w:val="et-EE"/>
              </w:rPr>
              <w:t xml:space="preserve">Ülemineku ajal peame </w:t>
            </w:r>
            <w:r w:rsidR="00EE5F1F" w:rsidRPr="42443374">
              <w:rPr>
                <w:rFonts w:asciiTheme="majorHAnsi" w:hAnsiTheme="majorHAnsi"/>
                <w:b/>
                <w:bCs/>
                <w:sz w:val="20"/>
                <w:szCs w:val="20"/>
                <w:lang w:val="et-EE"/>
              </w:rPr>
              <w:t>tegelema põlevkivi kaevandamise järelmõjuga keskkonnale ja tervisele</w:t>
            </w:r>
            <w:r w:rsidR="00EE5F1F" w:rsidRPr="42443374">
              <w:rPr>
                <w:rFonts w:asciiTheme="majorHAnsi" w:hAnsiTheme="majorHAnsi"/>
                <w:sz w:val="20"/>
                <w:szCs w:val="20"/>
                <w:lang w:val="et-EE"/>
              </w:rPr>
              <w:t>, taastades ja ennistades saastunud mahajäetud tööstusalade looduslikkust</w:t>
            </w:r>
            <w:commentRangeStart w:id="1759"/>
            <w:del w:id="1760" w:author="Kaisa Tähe - RAM" w:date="2025-08-07T16:20:00Z" w16du:dateUtc="2025-08-07T13:20:00Z">
              <w:r w:rsidR="00EE5F1F" w:rsidRPr="42443374" w:rsidDel="00604F04">
                <w:rPr>
                  <w:rFonts w:asciiTheme="majorHAnsi" w:hAnsiTheme="majorHAnsi"/>
                  <w:sz w:val="20"/>
                  <w:szCs w:val="20"/>
                  <w:lang w:val="et-EE"/>
                </w:rPr>
                <w:delText>, suurendades piirkonna ringmajandussuutlikkust (arendades seda majanduse ümberkorraldamise osana)</w:delText>
              </w:r>
            </w:del>
            <w:r w:rsidR="00EE5F1F" w:rsidRPr="42443374">
              <w:rPr>
                <w:rFonts w:asciiTheme="majorHAnsi" w:hAnsiTheme="majorHAnsi"/>
                <w:sz w:val="20"/>
                <w:szCs w:val="20"/>
                <w:lang w:val="et-EE"/>
              </w:rPr>
              <w:t xml:space="preserve"> </w:t>
            </w:r>
            <w:commentRangeEnd w:id="1759"/>
            <w:r w:rsidR="006674B2" w:rsidRPr="42443374">
              <w:rPr>
                <w:rStyle w:val="Kommentaariviide"/>
                <w:rFonts w:asciiTheme="majorHAnsi" w:hAnsiTheme="majorHAnsi"/>
                <w:sz w:val="20"/>
                <w:szCs w:val="20"/>
                <w:lang w:val="et-EE"/>
              </w:rPr>
              <w:commentReference w:id="1759"/>
            </w:r>
            <w:r w:rsidR="00EE5F1F" w:rsidRPr="42443374">
              <w:rPr>
                <w:rFonts w:asciiTheme="majorHAnsi" w:hAnsiTheme="majorHAnsi"/>
                <w:sz w:val="20"/>
                <w:szCs w:val="20"/>
                <w:lang w:val="et-EE"/>
              </w:rPr>
              <w:t>ja mõistes paremini põlevkivi töötlemise mõju tervisele. Toetatakse põlevkivi kaevandamise ja töötlemise keskkonna- ja tervisemõju leevendamist, et luua eeltingimused saastunud alade taaskasutamiseks teiste sektorite, nt metsanduse, tööstusalade arendamise jm vajadusteks. Põlevkivi töötlemise tervisemõjude paremaks mõistmiseks tehakse biomonitooring, mis on üks tõhusamaid meetodeid inimeste kokkupuute hindamiseks looduslike ja sünteetiliste ühenditega elu- ja töökeskkonnas.</w:t>
            </w:r>
          </w:p>
          <w:p w14:paraId="121A0DDE" w14:textId="77777777"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bCs/>
                <w:sz w:val="20"/>
                <w:szCs w:val="24"/>
                <w:lang w:val="et-EE"/>
              </w:rPr>
              <w:t xml:space="preserve">Üleminekuprotsessi jaoks on samuti oluline </w:t>
            </w:r>
            <w:r>
              <w:rPr>
                <w:rFonts w:asciiTheme="majorHAnsi" w:hAnsiTheme="majorHAnsi"/>
                <w:b/>
                <w:bCs/>
                <w:sz w:val="20"/>
                <w:szCs w:val="24"/>
                <w:lang w:val="et-EE"/>
              </w:rPr>
              <w:t xml:space="preserve">tagada inimeste heaolu </w:t>
            </w:r>
            <w:r>
              <w:rPr>
                <w:rFonts w:asciiTheme="majorHAnsi" w:hAnsiTheme="majorHAnsi"/>
                <w:bCs/>
                <w:sz w:val="20"/>
                <w:szCs w:val="24"/>
                <w:lang w:val="et-EE"/>
              </w:rPr>
              <w:t xml:space="preserve">Ida-Virumaal. </w:t>
            </w:r>
            <w:r>
              <w:rPr>
                <w:rFonts w:asciiTheme="majorHAnsi" w:hAnsiTheme="majorHAnsi"/>
                <w:sz w:val="20"/>
                <w:szCs w:val="24"/>
                <w:lang w:val="et-EE"/>
              </w:rPr>
              <w:t xml:space="preserve">Sellepärast töötatakse fondi raames välja sotsiaalset muutust toetavate sotsiaal- ja tervishoiuteenuste arendamise </w:t>
            </w:r>
            <w:r>
              <w:rPr>
                <w:rFonts w:asciiTheme="majorHAnsi" w:hAnsiTheme="majorHAnsi"/>
                <w:bCs/>
                <w:sz w:val="20"/>
                <w:szCs w:val="24"/>
                <w:lang w:val="et-EE"/>
              </w:rPr>
              <w:t>meede</w:t>
            </w:r>
            <w:r>
              <w:rPr>
                <w:rFonts w:asciiTheme="majorHAnsi" w:hAnsiTheme="majorHAnsi"/>
                <w:sz w:val="20"/>
                <w:szCs w:val="24"/>
                <w:lang w:val="et-EE"/>
              </w:rPr>
              <w:t>, et tagada sotsiaal- ja tervishoiusektori areng, luua piirkonnas ühtne ja kergesti juurdepääsetav teenuste võrgustik, arendada paremaid sidemeid tervishoiu- ja sotsiaalhoolekandesüsteemides ning toetada sotsiaal-majanduslikku arengut, aidates seeläbi kaasa õiglase ülemineku protsessile Ida-Virumaal.</w:t>
            </w:r>
          </w:p>
          <w:p w14:paraId="0C92A849" w14:textId="77777777" w:rsidR="009D6B67" w:rsidRDefault="00EE5F1F">
            <w:pPr>
              <w:spacing w:before="0" w:line="240" w:lineRule="auto"/>
              <w:jc w:val="both"/>
              <w:rPr>
                <w:rFonts w:asciiTheme="majorHAnsi" w:hAnsiTheme="majorHAnsi"/>
                <w:sz w:val="20"/>
                <w:szCs w:val="24"/>
                <w:lang w:val="et-EE"/>
              </w:rPr>
            </w:pPr>
            <w:r>
              <w:rPr>
                <w:rFonts w:asciiTheme="majorHAnsi" w:hAnsiTheme="majorHAnsi"/>
                <w:sz w:val="20"/>
                <w:szCs w:val="24"/>
                <w:lang w:val="et-EE"/>
              </w:rPr>
              <w:t>Kohalikel omavalitsustel on piirkonnas oluline roll üleminekumõju leevendamisel ja üleminekuprotsessi kiirendamisel. Samal ajal peavad omavalitsused toime tulema survega oma eelarvetele, mis on tingitud põlevkivisektori vähenemisest. Seega on õiglase ülemineku fondist vaja toetada investeeringuid, mis</w:t>
            </w:r>
            <w:r>
              <w:rPr>
                <w:rFonts w:asciiTheme="majorHAnsi" w:hAnsiTheme="majorHAnsi"/>
                <w:b/>
                <w:sz w:val="20"/>
                <w:szCs w:val="24"/>
                <w:lang w:val="et-EE"/>
              </w:rPr>
              <w:t xml:space="preserve"> leevendavad ülemineku mõjusid kohalikele omavalitsustele</w:t>
            </w:r>
            <w:r>
              <w:rPr>
                <w:rFonts w:asciiTheme="majorHAnsi" w:hAnsiTheme="majorHAnsi"/>
                <w:sz w:val="20"/>
                <w:szCs w:val="24"/>
                <w:lang w:val="et-EE"/>
              </w:rPr>
              <w:t xml:space="preserve">. Näiteks on plaanis toetada omavalitsusi </w:t>
            </w:r>
            <w:r>
              <w:rPr>
                <w:rFonts w:asciiTheme="majorHAnsi" w:hAnsiTheme="majorHAnsi"/>
                <w:bCs/>
                <w:sz w:val="20"/>
                <w:szCs w:val="24"/>
                <w:lang w:val="et-EE"/>
              </w:rPr>
              <w:t>sotsiaal- ja hooldusteenuste</w:t>
            </w:r>
            <w:r>
              <w:rPr>
                <w:rFonts w:asciiTheme="majorHAnsi" w:hAnsiTheme="majorHAnsi"/>
                <w:sz w:val="20"/>
                <w:szCs w:val="24"/>
                <w:lang w:val="et-EE"/>
              </w:rPr>
              <w:t xml:space="preserve"> arendamisel ning </w:t>
            </w:r>
            <w:r>
              <w:rPr>
                <w:rFonts w:asciiTheme="majorHAnsi" w:hAnsiTheme="majorHAnsi"/>
                <w:bCs/>
                <w:sz w:val="20"/>
                <w:szCs w:val="24"/>
                <w:lang w:val="et-EE"/>
              </w:rPr>
              <w:t>energiatõhususe</w:t>
            </w:r>
            <w:r>
              <w:rPr>
                <w:rFonts w:asciiTheme="majorHAnsi" w:hAnsiTheme="majorHAnsi"/>
                <w:sz w:val="20"/>
                <w:szCs w:val="24"/>
                <w:lang w:val="et-EE"/>
              </w:rPr>
              <w:t xml:space="preserve"> valdkonnas, mis võimaldab neil vähendada oma püsikulusid.</w:t>
            </w:r>
          </w:p>
          <w:p w14:paraId="714EB98E" w14:textId="77777777" w:rsidR="009D6B67" w:rsidRDefault="00EE5F1F">
            <w:pPr>
              <w:spacing w:before="0" w:line="240" w:lineRule="auto"/>
              <w:jc w:val="both"/>
              <w:rPr>
                <w:lang w:val="et-EE"/>
              </w:rPr>
            </w:pPr>
            <w:r>
              <w:rPr>
                <w:rFonts w:asciiTheme="majorHAnsi" w:hAnsiTheme="majorHAnsi"/>
                <w:sz w:val="20"/>
                <w:szCs w:val="24"/>
                <w:lang w:val="et-EE"/>
              </w:rPr>
              <w:t xml:space="preserve">Samuti on oluline meeles pidada, et inimesed ei ole pelgalt üleminekuprotsessi subjektid, vaid selle </w:t>
            </w:r>
            <w:r>
              <w:rPr>
                <w:rFonts w:asciiTheme="majorHAnsi" w:hAnsiTheme="majorHAnsi"/>
                <w:b/>
                <w:bCs/>
                <w:sz w:val="20"/>
                <w:szCs w:val="24"/>
                <w:lang w:val="et-EE"/>
              </w:rPr>
              <w:t>aktiivsed osalejad ja kujundajad</w:t>
            </w:r>
            <w:r>
              <w:rPr>
                <w:rFonts w:asciiTheme="majorHAnsi" w:hAnsiTheme="majorHAnsi"/>
                <w:sz w:val="20"/>
                <w:szCs w:val="24"/>
                <w:lang w:val="et-EE"/>
              </w:rPr>
              <w:t>. Tähtis on tagada, et kohalik kogukond tunneks oma kaasvastutust kliimaneutraalsusele ülemineku eest. Seega peab julgustama inimeste individuaalseid ja ka kogukondlikke pingutusi selles protsessis. Kogukondadele ja mittetulundusorganisatsioonidele antakse toetust selliste piirkondlike algatuste elluviimiseks, mis võimendavad õiglast üleminekut, ehk tulenevad kliimaneutraalsusele üleminekust või aitavad sellele kaasa, ning arendavad sotsiaalset ettevõtlust. Sellisteks tegevusteks võivad olla nt kogukonnapõhised haridus- ja sotsiaalse kaasamise projektid; keskkonnateadlikkuse ja ringmajanduse edendamine; sotsiaalne või muu innovatsioon; kohaliku tööstuspärandi ja identiteedi säilitamine, arendamine ja tõlgendamine; noortele mõeldud ja noorte algatatud tegevused jne.</w:t>
            </w:r>
          </w:p>
          <w:p w14:paraId="74316FE6" w14:textId="77777777" w:rsidR="009D6B67" w:rsidRDefault="00EE5F1F">
            <w:pPr>
              <w:spacing w:before="0" w:line="240" w:lineRule="auto"/>
              <w:jc w:val="both"/>
              <w:rPr>
                <w:rFonts w:asciiTheme="majorHAnsi" w:hAnsiTheme="majorHAnsi"/>
                <w:sz w:val="20"/>
                <w:szCs w:val="24"/>
                <w:lang w:val="et-EE"/>
              </w:rPr>
            </w:pPr>
            <w:r>
              <w:rPr>
                <w:rFonts w:asciiTheme="majorHAnsi" w:hAnsiTheme="majorHAnsi"/>
                <w:sz w:val="20"/>
                <w:szCs w:val="24"/>
                <w:lang w:val="et-EE"/>
              </w:rPr>
              <w:t>Kõik õiglase ülemineku raames Ida-Virumaal elluviidavad sekkumised peavad vastama taksonoomiamääruse (EL) 2020/852 artiklis 17 sätestatud põhimõttele „ei kahjusta oluliselt“ (DNSH). Eesti õiglase ülemineku kavale teostati osana ühtekuuluvuspoliitika vahendite rakenduskavast 2022. a alguses DNSH analüüs.“ DNSH analüüs leidis, et õiglase ülemineku protsess toetab Ida-Virumaa maakonna üleminekuprotsessi üldlevinud põlevkivi kasutuselt taastuvenergiaallikatele ning leevendab üleminekust tulenevaid sotsiaalseid, tööalaseid, majanduslikke ja keskkonnaga seonduvad mõjusid. DNSH analüüs järeldas, et kavaga ettenähtud sekkumistel hinnanguliselt olulist kahjulikku mõju DNSH printsiibi alusel ei ole.</w:t>
            </w:r>
          </w:p>
          <w:p w14:paraId="279EB960" w14:textId="77777777" w:rsidR="009D6B67" w:rsidRDefault="00EE5F1F">
            <w:pPr>
              <w:spacing w:before="0" w:line="240" w:lineRule="auto"/>
              <w:jc w:val="both"/>
              <w:rPr>
                <w:rFonts w:asciiTheme="majorHAnsi" w:hAnsiTheme="majorHAnsi"/>
                <w:sz w:val="20"/>
                <w:szCs w:val="24"/>
                <w:lang w:val="et-EE"/>
              </w:rPr>
            </w:pPr>
            <w:r>
              <w:rPr>
                <w:rFonts w:asciiTheme="majorHAnsi" w:hAnsiTheme="majorHAnsi"/>
                <w:sz w:val="20"/>
                <w:szCs w:val="24"/>
                <w:lang w:val="et-EE"/>
              </w:rPr>
              <w:t>Meetmeid rakendatakse toetuse vormis. Vastastikune täiendavus õiglase ülemineku mehhanismi sammaste vahel on selgitatud õiglase ülemineku territoriaalses kavas.</w:t>
            </w:r>
          </w:p>
        </w:tc>
      </w:tr>
    </w:tbl>
    <w:p w14:paraId="4E23E26E" w14:textId="77777777" w:rsidR="009D6B67" w:rsidRDefault="00EE5F1F">
      <w:pPr>
        <w:keepNext/>
        <w:rPr>
          <w:rFonts w:ascii="Cambria" w:eastAsia="Times New Roman" w:hAnsi="Cambria" w:cstheme="minorHAnsi"/>
          <w:b/>
          <w:szCs w:val="24"/>
          <w:lang w:val="et-EE"/>
        </w:rPr>
      </w:pPr>
      <w:r>
        <w:rPr>
          <w:rFonts w:ascii="Cambria" w:eastAsia="Times New Roman" w:hAnsi="Cambria" w:cstheme="minorHAnsi"/>
          <w:b/>
          <w:bCs/>
          <w:lang w:val="et-EE"/>
        </w:rPr>
        <w:lastRenderedPageBreak/>
        <w:t>Peamised sihtrühmad</w:t>
      </w:r>
    </w:p>
    <w:tbl>
      <w:tblPr>
        <w:tblStyle w:val="Kontuurtabel"/>
        <w:tblW w:w="0" w:type="auto"/>
        <w:tblInd w:w="-14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75"/>
      </w:tblGrid>
      <w:tr w:rsidR="009D6B67" w:rsidRPr="008E5974" w14:paraId="475507AD" w14:textId="77777777">
        <w:tc>
          <w:tcPr>
            <w:tcW w:w="9775" w:type="dxa"/>
          </w:tcPr>
          <w:p w14:paraId="51B27C3D" w14:textId="1D18C2CF" w:rsidR="009D6B67" w:rsidRDefault="00EE5F1F">
            <w:pPr>
              <w:spacing w:before="0" w:line="240" w:lineRule="auto"/>
              <w:jc w:val="both"/>
              <w:rPr>
                <w:rFonts w:ascii="Cambria" w:eastAsia="Times New Roman" w:hAnsi="Cambria" w:cstheme="minorHAnsi"/>
                <w:b/>
                <w:iCs/>
                <w:szCs w:val="24"/>
                <w:lang w:val="et-EE"/>
              </w:rPr>
            </w:pPr>
            <w:r>
              <w:rPr>
                <w:rFonts w:asciiTheme="majorHAnsi" w:hAnsiTheme="majorHAnsi"/>
                <w:sz w:val="20"/>
                <w:szCs w:val="24"/>
                <w:lang w:val="et-EE"/>
              </w:rPr>
              <w:t xml:space="preserve">Nii uued kui ka olemasolevad ettevõtted (peamiselt VKEd), kes on huvitatud töökohtade loomisest ning tulevikukindlate teadmus- ja tehnoloogiamahukate ärimudelite arendamisest Ida-Viru maakonnas, teadus- ja arendusasutused, kõrgharidusasutused, piirkondlikud organisatsioonid, omavalitsused, kogukonnad, mittetulundusühendused, kaugkütte pakkujad, </w:t>
            </w:r>
            <w:r w:rsidR="00606354">
              <w:rPr>
                <w:rFonts w:asciiTheme="majorHAnsi" w:hAnsiTheme="majorHAnsi"/>
                <w:sz w:val="20"/>
                <w:szCs w:val="24"/>
                <w:lang w:val="et-EE"/>
              </w:rPr>
              <w:t xml:space="preserve">korteriühistud, </w:t>
            </w:r>
            <w:r>
              <w:rPr>
                <w:rFonts w:asciiTheme="majorHAnsi" w:hAnsiTheme="majorHAnsi"/>
                <w:sz w:val="20"/>
                <w:szCs w:val="24"/>
                <w:lang w:val="et-EE"/>
              </w:rPr>
              <w:t>üleminekuprotsessi keskkonna- ja sotsiaalsetest mõjudest mõjutatud elanikkond, põlevkivisektori töötajad, täiskasvanuhariduse omandajad.</w:t>
            </w:r>
          </w:p>
        </w:tc>
      </w:tr>
    </w:tbl>
    <w:p w14:paraId="241457AF" w14:textId="77777777" w:rsidR="009D6B67" w:rsidRDefault="00EE5F1F">
      <w:pPr>
        <w:keepNext/>
        <w:spacing w:line="240" w:lineRule="auto"/>
        <w:rPr>
          <w:sz w:val="22"/>
          <w:lang w:val="et-EE"/>
        </w:rPr>
      </w:pPr>
      <w:bookmarkStart w:id="1761" w:name="_Hlk92135499"/>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bookmarkEnd w:id="1761"/>
    </w:p>
    <w:tbl>
      <w:tblPr>
        <w:tblStyle w:val="Kontuurtabel"/>
        <w:tblW w:w="0" w:type="auto"/>
        <w:tblInd w:w="-14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75"/>
      </w:tblGrid>
      <w:tr w:rsidR="009D6B67" w:rsidRPr="008E5974" w14:paraId="620C1CE8" w14:textId="77777777">
        <w:tc>
          <w:tcPr>
            <w:tcW w:w="9775" w:type="dxa"/>
          </w:tcPr>
          <w:p w14:paraId="3B749444"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p w14:paraId="0268B752" w14:textId="77777777" w:rsidR="009D6B67" w:rsidRDefault="00EE5F1F">
            <w:pPr>
              <w:spacing w:before="0" w:line="240" w:lineRule="auto"/>
              <w:jc w:val="both"/>
              <w:rPr>
                <w:rFonts w:asciiTheme="majorHAnsi" w:hAnsiTheme="majorHAnsi"/>
                <w:sz w:val="20"/>
                <w:szCs w:val="24"/>
                <w:lang w:val="et-EE"/>
              </w:rPr>
            </w:pPr>
            <w:r>
              <w:rPr>
                <w:rFonts w:asciiTheme="majorHAnsi" w:hAnsiTheme="majorHAnsi"/>
                <w:sz w:val="20"/>
                <w:szCs w:val="24"/>
                <w:lang w:val="et-EE"/>
              </w:rPr>
              <w:t>Teave õiglase ülemineku protsessi ja toetusmeetmete kohta tehakse kättesaadavaks eesti ja vene keeles kogu rakendamisprotsessi vältel.</w:t>
            </w:r>
          </w:p>
          <w:p w14:paraId="064D6443" w14:textId="77777777" w:rsidR="009D6B67" w:rsidRDefault="00EE5F1F">
            <w:pPr>
              <w:spacing w:before="0" w:line="240" w:lineRule="auto"/>
              <w:jc w:val="both"/>
              <w:rPr>
                <w:rFonts w:ascii="Cambria" w:eastAsia="Calibri" w:hAnsi="Cambria" w:cstheme="minorHAnsi"/>
                <w:sz w:val="20"/>
                <w:szCs w:val="24"/>
                <w:lang w:val="et-EE"/>
              </w:rPr>
            </w:pPr>
            <w:r>
              <w:rPr>
                <w:rFonts w:asciiTheme="majorHAnsi" w:hAnsiTheme="majorHAnsi"/>
                <w:sz w:val="20"/>
                <w:szCs w:val="24"/>
                <w:lang w:val="et-EE"/>
              </w:rPr>
              <w:t>Ida-Virumaal on Eesti suurim sooline palgalõhe ning eestlaste ja mitte-eestlaste vahel on märkimisväärne tööhõive lõhe viimaste ebapiisava eesti keele oskuse tõttu. Selleks et toetada täiskasvanud õppijate valmisolekut õppida ja koolitustegevustes osaleda, on oluline tagada venekeelsed õppekavad koos põhjaliku eesti keele õppega. See pakub ühelt poolt võimalust õppida tuttavas keelekeskkonnas, kuid samal ajal kindlustada õppijate laiemad karjäärivõimalused eestikeelses keskkonnas.</w:t>
            </w:r>
          </w:p>
        </w:tc>
      </w:tr>
    </w:tbl>
    <w:p w14:paraId="05BDD474"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Ind w:w="-14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75"/>
      </w:tblGrid>
      <w:tr w:rsidR="009D6B67" w:rsidRPr="008E5974" w14:paraId="11B6B075" w14:textId="77777777">
        <w:tc>
          <w:tcPr>
            <w:tcW w:w="9775" w:type="dxa"/>
          </w:tcPr>
          <w:p w14:paraId="5E8C2B13" w14:textId="77777777"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sz w:val="20"/>
                <w:szCs w:val="24"/>
                <w:lang w:val="et-EE"/>
              </w:rPr>
              <w:t>Õiglase ülemineku sihtpiirkond on Ida-Viru maakond, kuna kliimaneutraalsele majandusele üleminek mõjutab seda piirkonda Eestis kõige rohkem.</w:t>
            </w:r>
          </w:p>
          <w:p w14:paraId="425D55F0" w14:textId="77777777" w:rsidR="009D6B67" w:rsidRDefault="00EE5F1F">
            <w:pPr>
              <w:spacing w:before="0" w:line="240" w:lineRule="auto"/>
              <w:jc w:val="both"/>
              <w:rPr>
                <w:rFonts w:ascii="Cambria" w:eastAsia="Times New Roman" w:hAnsi="Cambria" w:cstheme="minorHAnsi"/>
                <w:b/>
                <w:szCs w:val="24"/>
                <w:lang w:val="et-EE"/>
              </w:rPr>
            </w:pPr>
            <w:r>
              <w:rPr>
                <w:rFonts w:asciiTheme="majorHAnsi" w:hAnsiTheme="majorHAnsi"/>
                <w:sz w:val="20"/>
                <w:szCs w:val="24"/>
                <w:lang w:val="et-EE"/>
              </w:rPr>
              <w:t>Territoriaalsete vahendite kasutamist õiglase ülemineku fondi raames ei kavandata, kuid kõik sekkumised töötatakse välja tihedas koostöös piirkondlike organisatsioonidega.</w:t>
            </w:r>
          </w:p>
        </w:tc>
      </w:tr>
    </w:tbl>
    <w:p w14:paraId="289C2AEF" w14:textId="77777777" w:rsidR="009D6B67" w:rsidRDefault="00EE5F1F">
      <w:pPr>
        <w:spacing w:line="240" w:lineRule="auto"/>
        <w:rPr>
          <w:sz w:val="22"/>
          <w:lang w:val="et-EE"/>
        </w:rPr>
      </w:pPr>
      <w:r>
        <w:rPr>
          <w:rFonts w:ascii="Cambria" w:eastAsia="Times New Roman" w:hAnsi="Cambria" w:cstheme="minorHAnsi"/>
          <w:b/>
          <w:bCs/>
          <w:lang w:val="et-EE"/>
        </w:rPr>
        <w:t>Piirkondadevahelised</w:t>
      </w:r>
      <w:r>
        <w:rPr>
          <w:rFonts w:ascii="Cambria" w:hAnsi="Cambria" w:cstheme="minorHAnsi"/>
          <w:b/>
          <w:bCs/>
          <w:lang w:val="et-EE"/>
        </w:rPr>
        <w:t>, piiriülesed ja riikidevahelised meetmed</w:t>
      </w:r>
    </w:p>
    <w:tbl>
      <w:tblPr>
        <w:tblStyle w:val="Kontuurtabel"/>
        <w:tblW w:w="0" w:type="auto"/>
        <w:tblInd w:w="-14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75"/>
      </w:tblGrid>
      <w:tr w:rsidR="009D6B67" w:rsidRPr="008E5974" w14:paraId="794ACCA9" w14:textId="77777777">
        <w:tc>
          <w:tcPr>
            <w:tcW w:w="9775" w:type="dxa"/>
          </w:tcPr>
          <w:p w14:paraId="0A27CFAB" w14:textId="77777777"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sz w:val="20"/>
                <w:szCs w:val="24"/>
                <w:lang w:val="et-EE"/>
              </w:rPr>
              <w:t>Piirkondade- ja riikidevahelised meetmed ei ole sekkumistega otseselt hõlmatud, kuid plaanis on toetada Ida-Virumaa Omavalitsuste Liidu osalemist üleeuroopalise õiglase ülemineku platvormi töös, et hõlbustada teadmiste omandamist üleminekuprotsessist ja kogemuste vahetamist teiste samasugust üleminekut läbivate ELi piirkondadega.</w:t>
            </w:r>
          </w:p>
          <w:p w14:paraId="3456997B" w14:textId="77777777" w:rsidR="009D6B67" w:rsidRDefault="00EE5F1F">
            <w:pPr>
              <w:spacing w:before="0" w:line="240" w:lineRule="auto"/>
              <w:jc w:val="both"/>
              <w:rPr>
                <w:rFonts w:ascii="Cambria" w:eastAsia="Times New Roman" w:hAnsi="Cambria" w:cstheme="minorHAnsi"/>
                <w:b/>
                <w:iCs/>
                <w:szCs w:val="24"/>
                <w:lang w:val="et-EE"/>
              </w:rPr>
            </w:pPr>
            <w:r>
              <w:rPr>
                <w:rFonts w:asciiTheme="majorHAnsi" w:hAnsiTheme="majorHAnsi"/>
                <w:sz w:val="20"/>
                <w:szCs w:val="24"/>
                <w:lang w:val="et-EE"/>
              </w:rPr>
              <w:t>Ida-Viru maakond on piiriala, mis teeb koostööd naaberpiirkondadega (näiteks Soome rannikualad üle Soome lahe), et lahendada vastastikuseid probleeme, eelkõige osalemisega Interregi programmides, nagu Kesk-Läänemere programm, Läänemere piirkonna programm.</w:t>
            </w:r>
          </w:p>
        </w:tc>
      </w:tr>
    </w:tbl>
    <w:p w14:paraId="459A6C73" w14:textId="77777777" w:rsidR="009D6B67" w:rsidRDefault="00EE5F1F">
      <w:pPr>
        <w:keepNext/>
        <w:spacing w:line="240" w:lineRule="auto"/>
        <w:rPr>
          <w:sz w:val="22"/>
          <w:lang w:val="et-EE"/>
        </w:rPr>
      </w:pPr>
      <w:r>
        <w:rPr>
          <w:rFonts w:ascii="Cambria" w:hAnsi="Cambria" w:cstheme="minorHAnsi"/>
          <w:b/>
          <w:bCs/>
          <w:lang w:val="et-EE"/>
        </w:rPr>
        <w:t>Rahastamisvahendite kavandatav kasutamine</w:t>
      </w:r>
    </w:p>
    <w:tbl>
      <w:tblPr>
        <w:tblStyle w:val="Kontuurtabel"/>
        <w:tblW w:w="0" w:type="auto"/>
        <w:tblInd w:w="-14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75"/>
      </w:tblGrid>
      <w:tr w:rsidR="009D6B67" w14:paraId="2916A178" w14:textId="77777777">
        <w:tc>
          <w:tcPr>
            <w:tcW w:w="9775" w:type="dxa"/>
          </w:tcPr>
          <w:p w14:paraId="503F57C3" w14:textId="77777777" w:rsidR="009D6B67" w:rsidRDefault="00EE5F1F">
            <w:pPr>
              <w:spacing w:before="0" w:line="240" w:lineRule="auto"/>
              <w:jc w:val="both"/>
              <w:rPr>
                <w:rFonts w:ascii="Cambria" w:eastAsia="Times New Roman" w:hAnsi="Cambria" w:cstheme="minorHAnsi"/>
                <w:bCs/>
                <w:iCs/>
                <w:sz w:val="20"/>
                <w:szCs w:val="20"/>
                <w:lang w:val="et-EE"/>
              </w:rPr>
            </w:pPr>
            <w:r>
              <w:rPr>
                <w:rFonts w:ascii="Cambria" w:eastAsia="Times New Roman" w:hAnsi="Cambria" w:cstheme="minorHAnsi"/>
                <w:bCs/>
                <w:iCs/>
                <w:sz w:val="20"/>
                <w:szCs w:val="20"/>
                <w:lang w:val="et-EE"/>
              </w:rPr>
              <w:t>Ei kohaldu.</w:t>
            </w:r>
          </w:p>
        </w:tc>
      </w:tr>
    </w:tbl>
    <w:p w14:paraId="643D32F6" w14:textId="77777777" w:rsidR="009D6B67" w:rsidRDefault="00EE5F1F">
      <w:pPr>
        <w:pStyle w:val="Pealkiri5"/>
        <w:numPr>
          <w:ilvl w:val="4"/>
          <w:numId w:val="82"/>
        </w:numPr>
        <w:rPr>
          <w:rFonts w:cstheme="minorHAnsi"/>
          <w:lang w:val="et-EE"/>
        </w:rPr>
      </w:pPr>
      <w:r>
        <w:rPr>
          <w:rFonts w:cstheme="minorHAnsi"/>
          <w:lang w:val="et-EE"/>
        </w:rPr>
        <w:t xml:space="preserve"> Näitajad</w:t>
      </w:r>
    </w:p>
    <w:p w14:paraId="1AD8F451" w14:textId="44807478" w:rsidR="009D6B67" w:rsidRDefault="00EE5F1F">
      <w:pPr>
        <w:pStyle w:val="Pealdis"/>
        <w:rPr>
          <w:lang w:val="et-EE"/>
        </w:rPr>
      </w:pPr>
      <w:r>
        <w:rPr>
          <w:lang w:val="et-EE"/>
        </w:rPr>
        <w:t xml:space="preserve">Tabel </w:t>
      </w:r>
      <w:del w:id="1762" w:author="Kaisa Tähe - RAM" w:date="2025-10-13T15:49:00Z" w16du:dateUtc="2025-10-13T12:49:00Z">
        <w:r w:rsidDel="00CD6692">
          <w:rPr>
            <w:lang w:val="et-EE"/>
          </w:rPr>
          <w:fldChar w:fldCharType="begin"/>
        </w:r>
        <w:r w:rsidDel="00CD6692">
          <w:rPr>
            <w:lang w:val="et-EE"/>
          </w:rPr>
          <w:delInstrText xml:space="preserve"> SEQ Tabel \* ARABIC </w:delInstrText>
        </w:r>
        <w:r w:rsidDel="00CD6692">
          <w:rPr>
            <w:lang w:val="et-EE"/>
          </w:rPr>
          <w:fldChar w:fldCharType="separate"/>
        </w:r>
        <w:r w:rsidDel="00CD6692">
          <w:rPr>
            <w:lang w:val="et-EE"/>
          </w:rPr>
          <w:delText>158</w:delText>
        </w:r>
        <w:r w:rsidDel="00CD6692">
          <w:rPr>
            <w:lang w:val="et-EE"/>
          </w:rPr>
          <w:fldChar w:fldCharType="end"/>
        </w:r>
      </w:del>
      <w:ins w:id="1763" w:author="Kaisa Tähe - RAM" w:date="2025-10-13T15:49:00Z" w16du:dateUtc="2025-10-13T12:49:00Z">
        <w:r w:rsidR="00CD6692">
          <w:rPr>
            <w:lang w:val="et-EE"/>
          </w:rPr>
          <w:t>170</w:t>
        </w:r>
      </w:ins>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1E0" w:firstRow="1" w:lastRow="1" w:firstColumn="1" w:lastColumn="1" w:noHBand="0" w:noVBand="0"/>
      </w:tblPr>
      <w:tblGrid>
        <w:gridCol w:w="446"/>
        <w:gridCol w:w="683"/>
        <w:gridCol w:w="851"/>
        <w:gridCol w:w="1275"/>
        <w:gridCol w:w="994"/>
        <w:gridCol w:w="2467"/>
        <w:gridCol w:w="1406"/>
        <w:gridCol w:w="670"/>
        <w:gridCol w:w="836"/>
      </w:tblGrid>
      <w:tr w:rsidR="00200FB0" w14:paraId="667CB889" w14:textId="77777777" w:rsidTr="009557A6">
        <w:trPr>
          <w:trHeight w:val="1072"/>
        </w:trPr>
        <w:tc>
          <w:tcPr>
            <w:tcW w:w="232" w:type="pct"/>
            <w:textDirection w:val="btLr"/>
            <w:vAlign w:val="center"/>
          </w:tcPr>
          <w:p w14:paraId="10217EF3"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Prioriteet</w:t>
            </w:r>
          </w:p>
        </w:tc>
        <w:tc>
          <w:tcPr>
            <w:tcW w:w="355" w:type="pct"/>
            <w:textDirection w:val="btLr"/>
            <w:vAlign w:val="center"/>
          </w:tcPr>
          <w:p w14:paraId="700FFA9B"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Eri-eesmärk</w:t>
            </w:r>
          </w:p>
        </w:tc>
        <w:tc>
          <w:tcPr>
            <w:tcW w:w="442" w:type="pct"/>
            <w:textDirection w:val="btLr"/>
            <w:vAlign w:val="center"/>
          </w:tcPr>
          <w:p w14:paraId="300DED58"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Fond</w:t>
            </w:r>
          </w:p>
        </w:tc>
        <w:tc>
          <w:tcPr>
            <w:tcW w:w="662" w:type="pct"/>
            <w:textDirection w:val="btLr"/>
            <w:vAlign w:val="center"/>
          </w:tcPr>
          <w:p w14:paraId="21570523"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Piirkonna kategooria</w:t>
            </w:r>
          </w:p>
        </w:tc>
        <w:tc>
          <w:tcPr>
            <w:tcW w:w="516" w:type="pct"/>
            <w:textDirection w:val="btLr"/>
            <w:vAlign w:val="center"/>
          </w:tcPr>
          <w:p w14:paraId="226CE416"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ID</w:t>
            </w:r>
          </w:p>
        </w:tc>
        <w:tc>
          <w:tcPr>
            <w:tcW w:w="1281" w:type="pct"/>
            <w:textDirection w:val="btLr"/>
            <w:vAlign w:val="center"/>
          </w:tcPr>
          <w:p w14:paraId="4676E7B3"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Näitaja</w:t>
            </w:r>
          </w:p>
        </w:tc>
        <w:tc>
          <w:tcPr>
            <w:tcW w:w="730" w:type="pct"/>
            <w:textDirection w:val="btLr"/>
            <w:vAlign w:val="center"/>
          </w:tcPr>
          <w:p w14:paraId="5AA39159"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Mõõtühik</w:t>
            </w:r>
          </w:p>
        </w:tc>
        <w:tc>
          <w:tcPr>
            <w:tcW w:w="348" w:type="pct"/>
            <w:textDirection w:val="btLr"/>
            <w:vAlign w:val="center"/>
          </w:tcPr>
          <w:p w14:paraId="500BDC92"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7219B3B0" w14:textId="77777777" w:rsidR="009D6B67" w:rsidRDefault="009D6B67">
            <w:pPr>
              <w:spacing w:before="0" w:after="0" w:line="240" w:lineRule="auto"/>
              <w:jc w:val="center"/>
              <w:rPr>
                <w:rFonts w:ascii="Cambria" w:hAnsi="Cambria" w:cstheme="minorHAnsi"/>
                <w:b/>
                <w:bCs/>
                <w:color w:val="000000"/>
                <w:sz w:val="20"/>
                <w:szCs w:val="20"/>
                <w:lang w:val="et-EE"/>
              </w:rPr>
            </w:pPr>
          </w:p>
        </w:tc>
        <w:tc>
          <w:tcPr>
            <w:tcW w:w="434" w:type="pct"/>
            <w:textDirection w:val="btLr"/>
            <w:vAlign w:val="center"/>
          </w:tcPr>
          <w:p w14:paraId="5F0F614B"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C146BE9" w14:textId="77777777" w:rsidR="009D6B67" w:rsidRDefault="009D6B67">
            <w:pPr>
              <w:spacing w:before="0" w:after="0" w:line="240" w:lineRule="auto"/>
              <w:jc w:val="center"/>
              <w:rPr>
                <w:rFonts w:ascii="Cambria" w:hAnsi="Cambria" w:cstheme="minorHAnsi"/>
                <w:b/>
                <w:bCs/>
                <w:color w:val="000000"/>
                <w:sz w:val="20"/>
                <w:szCs w:val="20"/>
                <w:lang w:val="et-EE"/>
              </w:rPr>
            </w:pPr>
          </w:p>
        </w:tc>
      </w:tr>
      <w:tr w:rsidR="00200FB0" w14:paraId="71EDBF6B" w14:textId="77777777" w:rsidTr="009557A6">
        <w:trPr>
          <w:trHeight w:val="340"/>
        </w:trPr>
        <w:tc>
          <w:tcPr>
            <w:tcW w:w="232" w:type="pct"/>
          </w:tcPr>
          <w:p w14:paraId="59C05960"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16"/>
                <w:lang w:val="et-EE"/>
              </w:rPr>
              <w:t>10</w:t>
            </w:r>
          </w:p>
        </w:tc>
        <w:tc>
          <w:tcPr>
            <w:tcW w:w="355" w:type="pct"/>
          </w:tcPr>
          <w:p w14:paraId="4331B082"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42" w:type="pct"/>
          </w:tcPr>
          <w:p w14:paraId="644D55FF"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662" w:type="pct"/>
          </w:tcPr>
          <w:p w14:paraId="05E911A0"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516" w:type="pct"/>
          </w:tcPr>
          <w:p w14:paraId="5955CF83"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RCO01</w:t>
            </w:r>
            <w:r>
              <w:rPr>
                <w:rStyle w:val="eop"/>
                <w:rFonts w:ascii="Cambria" w:hAnsi="Cambria" w:cs="Segoe UI"/>
                <w:color w:val="000000"/>
                <w:sz w:val="20"/>
                <w:szCs w:val="20"/>
                <w:lang w:val="et-EE"/>
              </w:rPr>
              <w:t> </w:t>
            </w:r>
          </w:p>
        </w:tc>
        <w:tc>
          <w:tcPr>
            <w:tcW w:w="1281" w:type="pct"/>
          </w:tcPr>
          <w:p w14:paraId="4C06AAC2"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Toetatavad ettevõtjad</w:t>
            </w:r>
            <w:r>
              <w:rPr>
                <w:rStyle w:val="eop"/>
                <w:rFonts w:ascii="Cambria" w:hAnsi="Cambria" w:cs="Segoe UI"/>
                <w:color w:val="000000"/>
                <w:sz w:val="20"/>
                <w:szCs w:val="20"/>
                <w:lang w:val="et-EE"/>
              </w:rPr>
              <w:t> (millest</w:t>
            </w:r>
            <w:r>
              <w:rPr>
                <w:rFonts w:ascii="Cambria" w:eastAsia="Times New Roman" w:hAnsi="Cambria" w:cstheme="minorBidi"/>
                <w:color w:val="000000" w:themeColor="text1"/>
                <w:sz w:val="20"/>
                <w:szCs w:val="20"/>
                <w:lang w:val="et-EE"/>
              </w:rPr>
              <w:t>: mikro-, väikesed, keskmise suurusega ja suured ettevõtjad)</w:t>
            </w:r>
          </w:p>
        </w:tc>
        <w:tc>
          <w:tcPr>
            <w:tcW w:w="730" w:type="pct"/>
          </w:tcPr>
          <w:p w14:paraId="36D1A9F8"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ettevõtjad</w:t>
            </w:r>
            <w:r>
              <w:rPr>
                <w:rStyle w:val="eop"/>
                <w:rFonts w:ascii="Cambria" w:hAnsi="Cambria" w:cs="Segoe UI"/>
                <w:color w:val="000000"/>
                <w:sz w:val="20"/>
                <w:szCs w:val="20"/>
                <w:lang w:val="et-EE"/>
              </w:rPr>
              <w:t> </w:t>
            </w:r>
          </w:p>
        </w:tc>
        <w:tc>
          <w:tcPr>
            <w:tcW w:w="348" w:type="pct"/>
          </w:tcPr>
          <w:p w14:paraId="2472729A" w14:textId="334B873B" w:rsidR="009D6B67" w:rsidRPr="003579AF" w:rsidRDefault="00EE5F1F">
            <w:pPr>
              <w:spacing w:before="0" w:after="0" w:line="240" w:lineRule="auto"/>
              <w:jc w:val="right"/>
              <w:rPr>
                <w:rFonts w:asciiTheme="majorHAnsi" w:hAnsiTheme="majorHAnsi" w:cstheme="minorHAnsi"/>
                <w:color w:val="000000"/>
                <w:sz w:val="20"/>
                <w:szCs w:val="20"/>
                <w:lang w:val="et-EE"/>
              </w:rPr>
            </w:pPr>
            <w:r w:rsidRPr="003579AF">
              <w:rPr>
                <w:rStyle w:val="normaltextrun"/>
                <w:rFonts w:asciiTheme="majorHAnsi" w:hAnsiTheme="majorHAnsi"/>
                <w:sz w:val="20"/>
                <w:szCs w:val="20"/>
                <w:lang w:val="et-EE"/>
              </w:rPr>
              <w:t>8</w:t>
            </w:r>
            <w:r w:rsidRPr="003579AF">
              <w:rPr>
                <w:rStyle w:val="normaltextrun"/>
                <w:rFonts w:asciiTheme="majorHAnsi" w:hAnsiTheme="majorHAnsi" w:cs="Segoe UI"/>
                <w:color w:val="000000"/>
                <w:sz w:val="20"/>
                <w:szCs w:val="20"/>
                <w:lang w:val="et-EE"/>
              </w:rPr>
              <w:t>0</w:t>
            </w:r>
            <w:r w:rsidRPr="003579AF">
              <w:rPr>
                <w:rStyle w:val="eop"/>
                <w:rFonts w:asciiTheme="majorHAnsi" w:hAnsiTheme="majorHAnsi" w:cs="Segoe UI"/>
                <w:color w:val="000000"/>
                <w:sz w:val="20"/>
                <w:szCs w:val="20"/>
                <w:lang w:val="et-EE"/>
              </w:rPr>
              <w:t> </w:t>
            </w:r>
          </w:p>
        </w:tc>
        <w:tc>
          <w:tcPr>
            <w:tcW w:w="434" w:type="pct"/>
          </w:tcPr>
          <w:p w14:paraId="55A339D0" w14:textId="19B3C548" w:rsidR="009D6B67" w:rsidRPr="003579AF" w:rsidRDefault="0D400F37" w:rsidP="42443374">
            <w:pPr>
              <w:spacing w:before="0" w:after="0" w:line="240" w:lineRule="auto"/>
              <w:jc w:val="right"/>
              <w:rPr>
                <w:rFonts w:asciiTheme="majorHAnsi" w:hAnsiTheme="majorHAnsi" w:cstheme="minorBidi"/>
                <w:color w:val="000000"/>
                <w:sz w:val="20"/>
                <w:szCs w:val="20"/>
                <w:lang w:val="et-EE"/>
              </w:rPr>
            </w:pPr>
            <w:r w:rsidRPr="3992A286">
              <w:rPr>
                <w:rStyle w:val="normaltextrun"/>
                <w:rFonts w:asciiTheme="majorHAnsi" w:hAnsiTheme="majorHAnsi"/>
                <w:sz w:val="20"/>
                <w:szCs w:val="20"/>
                <w:lang w:val="et-EE"/>
              </w:rPr>
              <w:t>318</w:t>
            </w:r>
            <w:r w:rsidR="00EE5F1F" w:rsidRPr="3992A286">
              <w:rPr>
                <w:rStyle w:val="eop"/>
                <w:rFonts w:asciiTheme="majorHAnsi" w:hAnsiTheme="majorHAnsi" w:cs="Segoe UI"/>
                <w:color w:val="000000" w:themeColor="text1"/>
                <w:sz w:val="20"/>
                <w:szCs w:val="20"/>
                <w:lang w:val="et-EE"/>
              </w:rPr>
              <w:t> </w:t>
            </w:r>
          </w:p>
        </w:tc>
      </w:tr>
      <w:tr w:rsidR="00200FB0" w14:paraId="6809B54A" w14:textId="77777777" w:rsidTr="009557A6">
        <w:trPr>
          <w:trHeight w:val="332"/>
        </w:trPr>
        <w:tc>
          <w:tcPr>
            <w:tcW w:w="232" w:type="pct"/>
          </w:tcPr>
          <w:p w14:paraId="48D56A6D"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16"/>
                <w:lang w:val="et-EE"/>
              </w:rPr>
              <w:t>10</w:t>
            </w:r>
          </w:p>
        </w:tc>
        <w:tc>
          <w:tcPr>
            <w:tcW w:w="355" w:type="pct"/>
          </w:tcPr>
          <w:p w14:paraId="3E60A97F"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42" w:type="pct"/>
          </w:tcPr>
          <w:p w14:paraId="1D533512"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662" w:type="pct"/>
          </w:tcPr>
          <w:p w14:paraId="1C27B567"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516" w:type="pct"/>
          </w:tcPr>
          <w:p w14:paraId="3A66FD4C"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RCO02</w:t>
            </w:r>
            <w:r>
              <w:rPr>
                <w:rStyle w:val="eop"/>
                <w:rFonts w:ascii="Cambria" w:hAnsi="Cambria" w:cs="Segoe UI"/>
                <w:color w:val="000000"/>
                <w:sz w:val="20"/>
                <w:szCs w:val="20"/>
                <w:lang w:val="et-EE"/>
              </w:rPr>
              <w:t> </w:t>
            </w:r>
          </w:p>
        </w:tc>
        <w:tc>
          <w:tcPr>
            <w:tcW w:w="1281" w:type="pct"/>
          </w:tcPr>
          <w:p w14:paraId="1C100E06"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Toetuste</w:t>
            </w:r>
            <w:r>
              <w:rPr>
                <w:rStyle w:val="normaltextrun"/>
                <w:rFonts w:cs="Segoe UI"/>
                <w:color w:val="000000"/>
                <w:sz w:val="20"/>
                <w:szCs w:val="20"/>
                <w:lang w:val="et-EE"/>
              </w:rPr>
              <w:t>ga toetatavad</w:t>
            </w:r>
            <w:r>
              <w:rPr>
                <w:rStyle w:val="normaltextrun"/>
                <w:rFonts w:ascii="Cambria" w:hAnsi="Cambria" w:cs="Segoe UI"/>
                <w:color w:val="000000"/>
                <w:sz w:val="20"/>
                <w:szCs w:val="20"/>
                <w:lang w:val="et-EE"/>
              </w:rPr>
              <w:t xml:space="preserve"> ettevõtjad</w:t>
            </w:r>
            <w:r>
              <w:rPr>
                <w:rStyle w:val="eop"/>
                <w:rFonts w:ascii="Cambria" w:hAnsi="Cambria" w:cs="Segoe UI"/>
                <w:color w:val="000000"/>
                <w:sz w:val="20"/>
                <w:szCs w:val="20"/>
                <w:lang w:val="et-EE"/>
              </w:rPr>
              <w:t> </w:t>
            </w:r>
          </w:p>
        </w:tc>
        <w:tc>
          <w:tcPr>
            <w:tcW w:w="730" w:type="pct"/>
          </w:tcPr>
          <w:p w14:paraId="2EF6C59C"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ettevõtjad</w:t>
            </w:r>
            <w:r>
              <w:rPr>
                <w:rStyle w:val="eop"/>
                <w:rFonts w:ascii="Cambria" w:hAnsi="Cambria" w:cs="Segoe UI"/>
                <w:color w:val="000000"/>
                <w:sz w:val="20"/>
                <w:szCs w:val="20"/>
                <w:lang w:val="et-EE"/>
              </w:rPr>
              <w:t> </w:t>
            </w:r>
          </w:p>
        </w:tc>
        <w:tc>
          <w:tcPr>
            <w:tcW w:w="348" w:type="pct"/>
          </w:tcPr>
          <w:p w14:paraId="4C07CBCF" w14:textId="4D01EB12" w:rsidR="009D6B67" w:rsidRPr="003579AF" w:rsidRDefault="00EE5F1F">
            <w:pPr>
              <w:spacing w:before="0" w:after="0" w:line="240" w:lineRule="auto"/>
              <w:jc w:val="right"/>
              <w:rPr>
                <w:rFonts w:asciiTheme="majorHAnsi" w:hAnsiTheme="majorHAnsi" w:cstheme="minorHAnsi"/>
                <w:color w:val="000000"/>
                <w:sz w:val="20"/>
                <w:szCs w:val="20"/>
                <w:lang w:val="et-EE"/>
              </w:rPr>
            </w:pPr>
            <w:r w:rsidRPr="003579AF">
              <w:rPr>
                <w:rStyle w:val="normaltextrun"/>
                <w:rFonts w:asciiTheme="majorHAnsi" w:hAnsiTheme="majorHAnsi" w:cs="Segoe UI"/>
                <w:color w:val="000000"/>
                <w:sz w:val="20"/>
                <w:szCs w:val="20"/>
                <w:lang w:val="et-EE"/>
              </w:rPr>
              <w:t>20</w:t>
            </w:r>
            <w:r w:rsidRPr="003579AF">
              <w:rPr>
                <w:rStyle w:val="eop"/>
                <w:rFonts w:asciiTheme="majorHAnsi" w:hAnsiTheme="majorHAnsi" w:cs="Segoe UI"/>
                <w:color w:val="000000"/>
                <w:sz w:val="20"/>
                <w:szCs w:val="20"/>
                <w:lang w:val="et-EE"/>
              </w:rPr>
              <w:t> </w:t>
            </w:r>
          </w:p>
        </w:tc>
        <w:tc>
          <w:tcPr>
            <w:tcW w:w="434" w:type="pct"/>
          </w:tcPr>
          <w:p w14:paraId="6222B1BE" w14:textId="2CF0C2B9" w:rsidR="009D6B67" w:rsidRPr="003579AF" w:rsidRDefault="00EE5F1F">
            <w:pPr>
              <w:spacing w:before="0" w:after="0" w:line="240" w:lineRule="auto"/>
              <w:jc w:val="right"/>
              <w:rPr>
                <w:rFonts w:asciiTheme="majorHAnsi" w:hAnsiTheme="majorHAnsi" w:cstheme="minorHAnsi"/>
                <w:color w:val="000000"/>
                <w:sz w:val="20"/>
                <w:szCs w:val="20"/>
                <w:lang w:val="et-EE"/>
              </w:rPr>
            </w:pPr>
            <w:r w:rsidRPr="003579AF">
              <w:rPr>
                <w:rStyle w:val="normaltextrun"/>
                <w:rFonts w:asciiTheme="majorHAnsi" w:hAnsiTheme="majorHAnsi"/>
                <w:sz w:val="20"/>
                <w:szCs w:val="20"/>
                <w:lang w:val="et-EE"/>
              </w:rPr>
              <w:t>78</w:t>
            </w:r>
            <w:r w:rsidRPr="003579AF">
              <w:rPr>
                <w:rStyle w:val="eop"/>
                <w:rFonts w:asciiTheme="majorHAnsi" w:hAnsiTheme="majorHAnsi" w:cs="Segoe UI"/>
                <w:color w:val="000000"/>
                <w:sz w:val="20"/>
                <w:szCs w:val="20"/>
                <w:lang w:val="et-EE"/>
              </w:rPr>
              <w:t> </w:t>
            </w:r>
          </w:p>
        </w:tc>
      </w:tr>
      <w:tr w:rsidR="00200FB0" w14:paraId="5CEA133C" w14:textId="77777777" w:rsidTr="009557A6">
        <w:trPr>
          <w:trHeight w:val="332"/>
        </w:trPr>
        <w:tc>
          <w:tcPr>
            <w:tcW w:w="232" w:type="pct"/>
          </w:tcPr>
          <w:p w14:paraId="577CCDF8"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16"/>
                <w:lang w:val="et-EE"/>
              </w:rPr>
              <w:t>10</w:t>
            </w:r>
          </w:p>
        </w:tc>
        <w:tc>
          <w:tcPr>
            <w:tcW w:w="355" w:type="pct"/>
          </w:tcPr>
          <w:p w14:paraId="69F6871F"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42" w:type="pct"/>
          </w:tcPr>
          <w:p w14:paraId="31AA9CE9"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662" w:type="pct"/>
          </w:tcPr>
          <w:p w14:paraId="795258A7"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516" w:type="pct"/>
          </w:tcPr>
          <w:p w14:paraId="671FFFD8"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RCO04</w:t>
            </w:r>
            <w:r>
              <w:rPr>
                <w:rStyle w:val="eop"/>
                <w:rFonts w:ascii="Cambria" w:hAnsi="Cambria" w:cs="Segoe UI"/>
                <w:color w:val="000000"/>
                <w:sz w:val="20"/>
                <w:szCs w:val="20"/>
                <w:lang w:val="et-EE"/>
              </w:rPr>
              <w:t> </w:t>
            </w:r>
          </w:p>
        </w:tc>
        <w:tc>
          <w:tcPr>
            <w:tcW w:w="1281" w:type="pct"/>
          </w:tcPr>
          <w:p w14:paraId="51A6E100"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Mitterahalist toetust saavad ettevõtjad</w:t>
            </w:r>
            <w:r>
              <w:rPr>
                <w:rStyle w:val="eop"/>
                <w:rFonts w:ascii="Cambria" w:hAnsi="Cambria" w:cs="Segoe UI"/>
                <w:color w:val="000000"/>
                <w:sz w:val="20"/>
                <w:szCs w:val="20"/>
                <w:lang w:val="et-EE"/>
              </w:rPr>
              <w:t> </w:t>
            </w:r>
          </w:p>
        </w:tc>
        <w:tc>
          <w:tcPr>
            <w:tcW w:w="730" w:type="pct"/>
          </w:tcPr>
          <w:p w14:paraId="0A12AD8C"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ettevõtjad</w:t>
            </w:r>
            <w:r>
              <w:rPr>
                <w:rStyle w:val="eop"/>
                <w:rFonts w:ascii="Cambria" w:hAnsi="Cambria" w:cs="Segoe UI"/>
                <w:color w:val="000000"/>
                <w:sz w:val="20"/>
                <w:szCs w:val="20"/>
                <w:lang w:val="et-EE"/>
              </w:rPr>
              <w:t> </w:t>
            </w:r>
          </w:p>
        </w:tc>
        <w:tc>
          <w:tcPr>
            <w:tcW w:w="348" w:type="pct"/>
          </w:tcPr>
          <w:p w14:paraId="09988098" w14:textId="77777777" w:rsidR="009D6B67" w:rsidRPr="003579AF" w:rsidRDefault="00EE5F1F">
            <w:pPr>
              <w:spacing w:before="0" w:after="0" w:line="240" w:lineRule="auto"/>
              <w:jc w:val="right"/>
              <w:rPr>
                <w:rFonts w:asciiTheme="majorHAnsi" w:hAnsiTheme="majorHAnsi" w:cstheme="minorHAnsi"/>
                <w:color w:val="000000"/>
                <w:sz w:val="20"/>
                <w:szCs w:val="20"/>
                <w:lang w:val="et-EE"/>
              </w:rPr>
            </w:pPr>
            <w:r w:rsidRPr="003579AF">
              <w:rPr>
                <w:rStyle w:val="normaltextrun"/>
                <w:rFonts w:asciiTheme="majorHAnsi" w:hAnsiTheme="majorHAnsi" w:cs="Segoe UI"/>
                <w:color w:val="000000"/>
                <w:sz w:val="20"/>
                <w:szCs w:val="20"/>
                <w:lang w:val="et-EE"/>
              </w:rPr>
              <w:t>60</w:t>
            </w:r>
            <w:r w:rsidRPr="003579AF">
              <w:rPr>
                <w:rStyle w:val="eop"/>
                <w:rFonts w:asciiTheme="majorHAnsi" w:hAnsiTheme="majorHAnsi" w:cs="Segoe UI"/>
                <w:color w:val="000000"/>
                <w:sz w:val="20"/>
                <w:szCs w:val="20"/>
                <w:lang w:val="et-EE"/>
              </w:rPr>
              <w:t> </w:t>
            </w:r>
          </w:p>
        </w:tc>
        <w:tc>
          <w:tcPr>
            <w:tcW w:w="434" w:type="pct"/>
          </w:tcPr>
          <w:p w14:paraId="3A8A0B8E" w14:textId="025025E8" w:rsidR="009D6B67" w:rsidRPr="003579AF" w:rsidRDefault="0D400F37" w:rsidP="42443374">
            <w:pPr>
              <w:spacing w:before="0" w:after="0" w:line="240" w:lineRule="auto"/>
              <w:jc w:val="right"/>
              <w:rPr>
                <w:rFonts w:asciiTheme="majorHAnsi" w:hAnsiTheme="majorHAnsi" w:cstheme="minorBidi"/>
                <w:color w:val="000000"/>
                <w:sz w:val="20"/>
                <w:szCs w:val="20"/>
                <w:lang w:val="et-EE"/>
              </w:rPr>
            </w:pPr>
            <w:r w:rsidRPr="3992A286">
              <w:rPr>
                <w:rStyle w:val="normaltextrun"/>
                <w:rFonts w:asciiTheme="majorHAnsi" w:hAnsiTheme="majorHAnsi" w:cs="Segoe UI"/>
                <w:color w:val="000000" w:themeColor="text1"/>
                <w:sz w:val="20"/>
                <w:szCs w:val="20"/>
                <w:lang w:val="et-EE"/>
              </w:rPr>
              <w:t>240</w:t>
            </w:r>
            <w:r w:rsidR="00EE5F1F" w:rsidRPr="3992A286">
              <w:rPr>
                <w:rStyle w:val="eop"/>
                <w:rFonts w:asciiTheme="majorHAnsi" w:hAnsiTheme="majorHAnsi" w:cs="Segoe UI"/>
                <w:color w:val="000000" w:themeColor="text1"/>
                <w:sz w:val="20"/>
                <w:szCs w:val="20"/>
                <w:lang w:val="et-EE"/>
              </w:rPr>
              <w:t> </w:t>
            </w:r>
          </w:p>
        </w:tc>
      </w:tr>
      <w:tr w:rsidR="00200FB0" w14:paraId="6DDCDD76" w14:textId="77777777" w:rsidTr="009557A6">
        <w:trPr>
          <w:trHeight w:val="332"/>
        </w:trPr>
        <w:tc>
          <w:tcPr>
            <w:tcW w:w="232" w:type="pct"/>
          </w:tcPr>
          <w:p w14:paraId="1AF0DE09"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16"/>
                <w:lang w:val="et-EE"/>
              </w:rPr>
              <w:lastRenderedPageBreak/>
              <w:t>10</w:t>
            </w:r>
          </w:p>
        </w:tc>
        <w:tc>
          <w:tcPr>
            <w:tcW w:w="355" w:type="pct"/>
          </w:tcPr>
          <w:p w14:paraId="2582AEB3"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42" w:type="pct"/>
          </w:tcPr>
          <w:p w14:paraId="2174E20B"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662" w:type="pct"/>
          </w:tcPr>
          <w:p w14:paraId="1C1091BF"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516" w:type="pct"/>
          </w:tcPr>
          <w:p w14:paraId="42B40662"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RCO15</w:t>
            </w:r>
            <w:r>
              <w:rPr>
                <w:rStyle w:val="eop"/>
                <w:rFonts w:ascii="Cambria" w:hAnsi="Cambria" w:cs="Segoe UI"/>
                <w:color w:val="000000"/>
                <w:sz w:val="20"/>
                <w:szCs w:val="20"/>
                <w:lang w:val="et-EE"/>
              </w:rPr>
              <w:t> </w:t>
            </w:r>
          </w:p>
        </w:tc>
        <w:tc>
          <w:tcPr>
            <w:tcW w:w="1281" w:type="pct"/>
          </w:tcPr>
          <w:p w14:paraId="0F65A7B5" w14:textId="77777777" w:rsidR="009D6B67" w:rsidRDefault="00EE5F1F">
            <w:pPr>
              <w:pStyle w:val="Default"/>
              <w:rPr>
                <w:rFonts w:ascii="Cambria" w:hAnsi="Cambria" w:cstheme="minorHAnsi"/>
                <w:sz w:val="20"/>
                <w:szCs w:val="20"/>
                <w:lang w:val="et-EE"/>
              </w:rPr>
            </w:pPr>
            <w:r>
              <w:rPr>
                <w:rStyle w:val="normaltextrun"/>
                <w:rFonts w:ascii="Cambria" w:hAnsi="Cambria" w:cs="Segoe UI"/>
                <w:sz w:val="20"/>
                <w:szCs w:val="20"/>
                <w:lang w:val="et-EE"/>
              </w:rPr>
              <w:t xml:space="preserve">Loodud ettevõtlusinkubatsiooni </w:t>
            </w:r>
            <w:r>
              <w:rPr>
                <w:rStyle w:val="normaltextrun"/>
                <w:sz w:val="20"/>
                <w:szCs w:val="20"/>
                <w:lang w:val="et-EE"/>
              </w:rPr>
              <w:t>võime</w:t>
            </w:r>
            <w:r>
              <w:rPr>
                <w:rStyle w:val="eop"/>
                <w:rFonts w:ascii="Cambria" w:hAnsi="Cambria" w:cs="Segoe UI"/>
                <w:sz w:val="20"/>
                <w:szCs w:val="20"/>
                <w:lang w:val="et-EE"/>
              </w:rPr>
              <w:t> </w:t>
            </w:r>
          </w:p>
        </w:tc>
        <w:tc>
          <w:tcPr>
            <w:tcW w:w="730" w:type="pct"/>
          </w:tcPr>
          <w:p w14:paraId="49DF96E1"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ettevõtjad</w:t>
            </w:r>
            <w:r>
              <w:rPr>
                <w:rStyle w:val="eop"/>
                <w:rFonts w:ascii="Cambria" w:hAnsi="Cambria" w:cs="Segoe UI"/>
                <w:color w:val="000000"/>
                <w:sz w:val="20"/>
                <w:szCs w:val="20"/>
                <w:lang w:val="et-EE"/>
              </w:rPr>
              <w:t> </w:t>
            </w:r>
          </w:p>
        </w:tc>
        <w:tc>
          <w:tcPr>
            <w:tcW w:w="348" w:type="pct"/>
          </w:tcPr>
          <w:p w14:paraId="21AC248F"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10</w:t>
            </w:r>
            <w:r>
              <w:rPr>
                <w:rStyle w:val="eop"/>
                <w:rFonts w:ascii="Cambria" w:hAnsi="Cambria" w:cs="Segoe UI"/>
                <w:color w:val="000000"/>
                <w:sz w:val="20"/>
                <w:szCs w:val="20"/>
                <w:lang w:val="et-EE"/>
              </w:rPr>
              <w:t> </w:t>
            </w:r>
          </w:p>
        </w:tc>
        <w:tc>
          <w:tcPr>
            <w:tcW w:w="434" w:type="pct"/>
          </w:tcPr>
          <w:p w14:paraId="64034E39" w14:textId="2F45DCA4" w:rsidR="009D6B67" w:rsidRDefault="3F2FD2FB" w:rsidP="42443374">
            <w:pPr>
              <w:spacing w:before="0" w:after="0" w:line="240" w:lineRule="auto"/>
              <w:jc w:val="right"/>
              <w:rPr>
                <w:rStyle w:val="eop"/>
                <w:rFonts w:ascii="Cambria" w:hAnsi="Cambria" w:cs="Segoe UI"/>
                <w:color w:val="000000"/>
                <w:sz w:val="20"/>
                <w:szCs w:val="20"/>
                <w:lang w:val="et-EE"/>
              </w:rPr>
            </w:pPr>
            <w:r w:rsidRPr="3992A286">
              <w:rPr>
                <w:rStyle w:val="normaltextrun"/>
                <w:rFonts w:ascii="Cambria" w:hAnsi="Cambria" w:cs="Segoe UI"/>
                <w:color w:val="000000" w:themeColor="text1"/>
                <w:sz w:val="20"/>
                <w:szCs w:val="20"/>
                <w:lang w:val="et-EE"/>
              </w:rPr>
              <w:t>85</w:t>
            </w:r>
          </w:p>
        </w:tc>
      </w:tr>
      <w:tr w:rsidR="00200FB0" w14:paraId="23D6B71F" w14:textId="77777777" w:rsidTr="009557A6">
        <w:trPr>
          <w:trHeight w:val="332"/>
        </w:trPr>
        <w:tc>
          <w:tcPr>
            <w:tcW w:w="232" w:type="pct"/>
          </w:tcPr>
          <w:p w14:paraId="4D28E244"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16"/>
                <w:lang w:val="et-EE"/>
              </w:rPr>
              <w:t>10</w:t>
            </w:r>
          </w:p>
        </w:tc>
        <w:tc>
          <w:tcPr>
            <w:tcW w:w="355" w:type="pct"/>
          </w:tcPr>
          <w:p w14:paraId="347D21D9"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42" w:type="pct"/>
          </w:tcPr>
          <w:p w14:paraId="3F883ED3"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662" w:type="pct"/>
          </w:tcPr>
          <w:p w14:paraId="68DEF8F2"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516" w:type="pct"/>
          </w:tcPr>
          <w:p w14:paraId="4D014304" w14:textId="77777777" w:rsidR="009D6B67" w:rsidRDefault="00EE5F1F">
            <w:pPr>
              <w:spacing w:before="0" w:after="0" w:line="240" w:lineRule="auto"/>
              <w:rPr>
                <w:rFonts w:ascii="Cambria" w:hAnsi="Cambria" w:cstheme="minorHAnsi"/>
                <w:color w:val="000000"/>
                <w:sz w:val="20"/>
                <w:szCs w:val="20"/>
                <w:lang w:val="et-EE"/>
              </w:rPr>
            </w:pPr>
            <w:commentRangeStart w:id="1764"/>
            <w:r>
              <w:rPr>
                <w:rStyle w:val="normaltextrun"/>
                <w:sz w:val="20"/>
                <w:szCs w:val="20"/>
                <w:lang w:val="et-EE"/>
              </w:rPr>
              <w:t>PSO43</w:t>
            </w:r>
            <w:r>
              <w:rPr>
                <w:rStyle w:val="eop"/>
                <w:rFonts w:ascii="Cambria" w:hAnsi="Cambria" w:cs="Segoe UI"/>
                <w:color w:val="000000"/>
                <w:sz w:val="20"/>
                <w:szCs w:val="20"/>
                <w:lang w:val="et-EE"/>
              </w:rPr>
              <w:t> </w:t>
            </w:r>
            <w:commentRangeEnd w:id="1764"/>
            <w:r w:rsidR="00A30BCE">
              <w:rPr>
                <w:rStyle w:val="Kommentaariviide"/>
                <w:rFonts w:ascii="Cambria" w:hAnsi="Cambria" w:cstheme="minorHAnsi"/>
                <w:color w:val="000000"/>
                <w:sz w:val="20"/>
                <w:szCs w:val="20"/>
                <w:lang w:val="et-EE"/>
              </w:rPr>
              <w:commentReference w:id="1764"/>
            </w:r>
          </w:p>
        </w:tc>
        <w:tc>
          <w:tcPr>
            <w:tcW w:w="1281" w:type="pct"/>
          </w:tcPr>
          <w:p w14:paraId="4474C7E5"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Osaluskordade arv</w:t>
            </w:r>
            <w:r>
              <w:rPr>
                <w:rStyle w:val="eop"/>
                <w:rFonts w:ascii="Cambria" w:hAnsi="Cambria" w:cs="Segoe UI"/>
                <w:color w:val="000000"/>
                <w:sz w:val="20"/>
                <w:szCs w:val="20"/>
                <w:lang w:val="et-EE"/>
              </w:rPr>
              <w:t> </w:t>
            </w:r>
          </w:p>
        </w:tc>
        <w:tc>
          <w:tcPr>
            <w:tcW w:w="730" w:type="pct"/>
          </w:tcPr>
          <w:p w14:paraId="4F25750E"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sz w:val="20"/>
                <w:szCs w:val="20"/>
                <w:lang w:val="et-EE"/>
              </w:rPr>
              <w:t>Osaluskordade arv</w:t>
            </w:r>
            <w:r>
              <w:rPr>
                <w:rStyle w:val="eop"/>
                <w:rFonts w:ascii="Cambria" w:hAnsi="Cambria" w:cs="Segoe UI"/>
                <w:sz w:val="20"/>
                <w:szCs w:val="20"/>
                <w:lang w:val="et-EE"/>
              </w:rPr>
              <w:t> </w:t>
            </w:r>
          </w:p>
        </w:tc>
        <w:tc>
          <w:tcPr>
            <w:tcW w:w="348" w:type="pct"/>
          </w:tcPr>
          <w:p w14:paraId="6B088442" w14:textId="618CE029" w:rsidR="009D6B67" w:rsidRDefault="00777D06">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4</w:t>
            </w:r>
            <w:r w:rsidR="00EF1B1F">
              <w:rPr>
                <w:rStyle w:val="normaltextrun"/>
                <w:rFonts w:ascii="Cambria" w:hAnsi="Cambria" w:cs="Segoe UI"/>
                <w:color w:val="000000"/>
                <w:sz w:val="20"/>
                <w:szCs w:val="20"/>
                <w:lang w:val="et-EE"/>
              </w:rPr>
              <w:t>0</w:t>
            </w:r>
            <w:r>
              <w:rPr>
                <w:rStyle w:val="normaltextrun"/>
                <w:rFonts w:ascii="Cambria" w:hAnsi="Cambria" w:cs="Segoe UI"/>
                <w:color w:val="000000"/>
                <w:sz w:val="20"/>
                <w:szCs w:val="20"/>
                <w:lang w:val="et-EE"/>
              </w:rPr>
              <w:t>03</w:t>
            </w:r>
            <w:r>
              <w:rPr>
                <w:rStyle w:val="eop"/>
                <w:rFonts w:ascii="Cambria" w:hAnsi="Cambria" w:cs="Segoe UI"/>
                <w:color w:val="000000"/>
                <w:sz w:val="20"/>
                <w:szCs w:val="20"/>
                <w:lang w:val="et-EE"/>
              </w:rPr>
              <w:t> </w:t>
            </w:r>
          </w:p>
        </w:tc>
        <w:tc>
          <w:tcPr>
            <w:tcW w:w="434" w:type="pct"/>
          </w:tcPr>
          <w:p w14:paraId="40C6C094" w14:textId="48660B39"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 xml:space="preserve">14 </w:t>
            </w:r>
            <w:del w:id="1765" w:author="Kaisa Tähe - RAM" w:date="2025-09-26T15:17:00Z" w16du:dateUtc="2025-09-26T12:17:00Z">
              <w:r w:rsidR="002A0B1D" w:rsidRPr="002A0B1D" w:rsidDel="00A1350A">
                <w:rPr>
                  <w:rStyle w:val="normaltextrun"/>
                  <w:rFonts w:ascii="Cambria" w:hAnsi="Cambria" w:cs="Segoe UI"/>
                  <w:color w:val="000000"/>
                  <w:sz w:val="20"/>
                  <w:szCs w:val="20"/>
                  <w:lang w:val="et-EE"/>
                </w:rPr>
                <w:delText>766</w:delText>
              </w:r>
            </w:del>
            <w:ins w:id="1766" w:author="Kaisa Tähe - RAM" w:date="2025-09-26T15:17:00Z" w16du:dateUtc="2025-09-26T12:17:00Z">
              <w:r w:rsidR="00A1350A">
                <w:rPr>
                  <w:rStyle w:val="normaltextrun"/>
                  <w:rFonts w:ascii="Cambria" w:hAnsi="Cambria" w:cs="Segoe UI"/>
                  <w:color w:val="000000"/>
                  <w:sz w:val="20"/>
                  <w:szCs w:val="20"/>
                  <w:lang w:val="et-EE"/>
                </w:rPr>
                <w:t>564</w:t>
              </w:r>
            </w:ins>
          </w:p>
        </w:tc>
      </w:tr>
      <w:tr w:rsidR="00200FB0" w14:paraId="199B766B" w14:textId="77777777" w:rsidTr="009557A6">
        <w:trPr>
          <w:trHeight w:val="332"/>
        </w:trPr>
        <w:tc>
          <w:tcPr>
            <w:tcW w:w="232" w:type="pct"/>
          </w:tcPr>
          <w:p w14:paraId="7F3BF36E" w14:textId="71CA10F2" w:rsidR="00EF26B1" w:rsidRDefault="00EF26B1" w:rsidP="42443374">
            <w:pPr>
              <w:spacing w:before="0" w:after="0" w:line="240" w:lineRule="auto"/>
              <w:jc w:val="center"/>
              <w:rPr>
                <w:rFonts w:ascii="Cambria" w:hAnsi="Cambria" w:cstheme="minorBidi"/>
                <w:color w:val="000000"/>
                <w:sz w:val="20"/>
                <w:szCs w:val="20"/>
                <w:lang w:val="et-EE"/>
              </w:rPr>
            </w:pPr>
            <w:del w:id="1767" w:author="Kaisa Tähe - RAM" w:date="2025-11-06T12:46:00Z" w16du:dateUtc="2025-11-06T10:46:00Z">
              <w:r w:rsidDel="009557A6">
                <w:rPr>
                  <w:rFonts w:ascii="Cambria" w:hAnsi="Cambria" w:cstheme="minorHAnsi"/>
                  <w:color w:val="000000"/>
                  <w:sz w:val="20"/>
                  <w:szCs w:val="16"/>
                  <w:lang w:val="et-EE"/>
                </w:rPr>
                <w:delText>10</w:delText>
              </w:r>
            </w:del>
          </w:p>
        </w:tc>
        <w:tc>
          <w:tcPr>
            <w:tcW w:w="355" w:type="pct"/>
          </w:tcPr>
          <w:p w14:paraId="39F6B4A1" w14:textId="49FAB7A2" w:rsidR="00EF26B1" w:rsidRDefault="00EF26B1" w:rsidP="42443374">
            <w:pPr>
              <w:spacing w:before="0" w:after="0" w:line="240" w:lineRule="auto"/>
              <w:jc w:val="center"/>
              <w:rPr>
                <w:rFonts w:ascii="Cambria" w:hAnsi="Cambria" w:cstheme="minorBidi"/>
                <w:color w:val="000000"/>
                <w:sz w:val="20"/>
                <w:szCs w:val="20"/>
                <w:lang w:val="et-EE"/>
              </w:rPr>
            </w:pPr>
            <w:del w:id="1768" w:author="Kaisa Tähe - RAM" w:date="2025-11-06T12:46:00Z" w16du:dateUtc="2025-11-06T10:46:00Z">
              <w:r w:rsidDel="009557A6">
                <w:rPr>
                  <w:rFonts w:ascii="Cambria" w:hAnsi="Cambria" w:cstheme="minorHAnsi"/>
                  <w:color w:val="000000"/>
                  <w:sz w:val="20"/>
                  <w:szCs w:val="20"/>
                  <w:lang w:val="et-EE"/>
                </w:rPr>
                <w:delText>JTF</w:delText>
              </w:r>
            </w:del>
          </w:p>
        </w:tc>
        <w:tc>
          <w:tcPr>
            <w:tcW w:w="442" w:type="pct"/>
          </w:tcPr>
          <w:p w14:paraId="487C4D18" w14:textId="68F49F82" w:rsidR="00EF26B1" w:rsidRDefault="00EF26B1" w:rsidP="42443374">
            <w:pPr>
              <w:spacing w:before="0" w:after="0" w:line="240" w:lineRule="auto"/>
              <w:jc w:val="center"/>
              <w:rPr>
                <w:rFonts w:ascii="Cambria" w:hAnsi="Cambria" w:cstheme="minorBidi"/>
                <w:color w:val="000000"/>
                <w:sz w:val="20"/>
                <w:szCs w:val="20"/>
                <w:lang w:val="et-EE"/>
              </w:rPr>
            </w:pPr>
            <w:del w:id="1769" w:author="Kaisa Tähe - RAM" w:date="2025-11-06T12:46:00Z" w16du:dateUtc="2025-11-06T10:46:00Z">
              <w:r w:rsidDel="009557A6">
                <w:rPr>
                  <w:rFonts w:ascii="Cambria" w:hAnsi="Cambria" w:cstheme="minorHAnsi"/>
                  <w:color w:val="000000"/>
                  <w:sz w:val="20"/>
                  <w:szCs w:val="20"/>
                  <w:lang w:val="et-EE"/>
                </w:rPr>
                <w:delText>JTF</w:delText>
              </w:r>
            </w:del>
          </w:p>
        </w:tc>
        <w:tc>
          <w:tcPr>
            <w:tcW w:w="662" w:type="pct"/>
          </w:tcPr>
          <w:p w14:paraId="63A66BEE" w14:textId="3997BF99" w:rsidR="00EF26B1" w:rsidRDefault="00EF26B1" w:rsidP="42443374">
            <w:pPr>
              <w:spacing w:before="0" w:after="0" w:line="240" w:lineRule="auto"/>
              <w:jc w:val="center"/>
              <w:rPr>
                <w:rFonts w:ascii="Cambria" w:hAnsi="Cambria" w:cstheme="minorBidi"/>
                <w:color w:val="000000"/>
                <w:sz w:val="20"/>
                <w:szCs w:val="20"/>
                <w:lang w:val="et-EE"/>
              </w:rPr>
            </w:pPr>
            <w:del w:id="1770" w:author="Kaisa Tähe - RAM" w:date="2025-11-06T12:46:00Z" w16du:dateUtc="2025-11-06T10:46:00Z">
              <w:r w:rsidDel="009557A6">
                <w:rPr>
                  <w:rFonts w:ascii="Cambria" w:hAnsi="Cambria" w:cstheme="minorHAnsi"/>
                  <w:color w:val="000000"/>
                  <w:sz w:val="20"/>
                  <w:szCs w:val="20"/>
                  <w:lang w:val="et-EE"/>
                </w:rPr>
                <w:delText>Ülemineku</w:delText>
              </w:r>
            </w:del>
          </w:p>
        </w:tc>
        <w:tc>
          <w:tcPr>
            <w:tcW w:w="516" w:type="pct"/>
          </w:tcPr>
          <w:p w14:paraId="02877DFA" w14:textId="0C5F6058" w:rsidR="00EF26B1" w:rsidRDefault="00EF26B1" w:rsidP="42443374">
            <w:pPr>
              <w:spacing w:before="0" w:after="0" w:line="240" w:lineRule="auto"/>
              <w:rPr>
                <w:rFonts w:ascii="Cambria" w:hAnsi="Cambria" w:cstheme="minorBidi"/>
                <w:color w:val="000000"/>
                <w:sz w:val="20"/>
                <w:szCs w:val="20"/>
                <w:lang w:val="et-EE"/>
              </w:rPr>
            </w:pPr>
            <w:commentRangeStart w:id="1771"/>
            <w:del w:id="1772" w:author="Kaisa Tähe - RAM" w:date="2025-11-06T12:46:00Z" w16du:dateUtc="2025-11-06T10:46:00Z">
              <w:r w:rsidDel="009557A6">
                <w:rPr>
                  <w:rStyle w:val="normaltextrun"/>
                  <w:rFonts w:ascii="Cambria" w:hAnsi="Cambria" w:cs="Segoe UI"/>
                  <w:color w:val="000000"/>
                  <w:sz w:val="20"/>
                  <w:szCs w:val="20"/>
                  <w:lang w:val="et-EE"/>
                </w:rPr>
                <w:delText>RCO34 </w:delText>
              </w:r>
              <w:r w:rsidDel="009557A6">
                <w:rPr>
                  <w:rStyle w:val="eop"/>
                  <w:rFonts w:ascii="Cambria" w:hAnsi="Cambria" w:cs="Segoe UI"/>
                  <w:color w:val="000000"/>
                  <w:sz w:val="20"/>
                  <w:szCs w:val="20"/>
                  <w:lang w:val="et-EE"/>
                </w:rPr>
                <w:delText> </w:delText>
              </w:r>
              <w:commentRangeEnd w:id="1771"/>
              <w:r w:rsidRPr="42443374" w:rsidDel="009557A6">
                <w:rPr>
                  <w:rStyle w:val="Kommentaariviide"/>
                  <w:rFonts w:ascii="Cambria" w:hAnsi="Cambria" w:cs="Segoe UI"/>
                  <w:color w:val="000000" w:themeColor="text1"/>
                  <w:sz w:val="20"/>
                  <w:szCs w:val="20"/>
                  <w:lang w:val="et-EE"/>
                </w:rPr>
                <w:commentReference w:id="1771"/>
              </w:r>
            </w:del>
            <w:del w:id="1773" w:author="Kaisa Tähe - RAM" w:date="2025-11-06T11:30:00Z" w16du:dateUtc="2025-11-06T09:30:00Z">
              <w:r w:rsidRPr="42443374" w:rsidDel="00185599">
                <w:rPr>
                  <w:rStyle w:val="eop"/>
                  <w:rFonts w:ascii="Cambria" w:hAnsi="Cambria" w:cs="Segoe UI"/>
                  <w:color w:val="000000" w:themeColor="text1"/>
                  <w:sz w:val="20"/>
                  <w:szCs w:val="20"/>
                  <w:lang w:val="et-EE"/>
                </w:rPr>
                <w:delText> </w:delText>
              </w:r>
            </w:del>
          </w:p>
        </w:tc>
        <w:tc>
          <w:tcPr>
            <w:tcW w:w="1281" w:type="pct"/>
          </w:tcPr>
          <w:p w14:paraId="22F8A49B" w14:textId="1157B50D" w:rsidR="00EF26B1" w:rsidRDefault="00EF26B1" w:rsidP="42443374">
            <w:pPr>
              <w:pStyle w:val="Default"/>
              <w:rPr>
                <w:rStyle w:val="eop"/>
                <w:rFonts w:ascii="Cambria" w:hAnsi="Cambria" w:cs="Segoe UI"/>
                <w:sz w:val="20"/>
                <w:szCs w:val="20"/>
                <w:lang w:val="et-EE"/>
              </w:rPr>
            </w:pPr>
            <w:del w:id="1774" w:author="Kaisa Tähe - RAM" w:date="2025-11-06T12:46:00Z" w16du:dateUtc="2025-11-06T10:46:00Z">
              <w:r w:rsidDel="009557A6">
                <w:rPr>
                  <w:rStyle w:val="normaltextrun"/>
                  <w:rFonts w:ascii="Cambria" w:hAnsi="Cambria" w:cs="Segoe UI"/>
                  <w:sz w:val="20"/>
                  <w:szCs w:val="20"/>
                  <w:lang w:val="et-EE"/>
                </w:rPr>
                <w:delText>Täiendav jäätmete ringlussevõtu suutlikkus</w:delText>
              </w:r>
              <w:r w:rsidDel="009557A6">
                <w:rPr>
                  <w:rStyle w:val="eop"/>
                  <w:rFonts w:ascii="Cambria" w:hAnsi="Cambria" w:cs="Segoe UI"/>
                  <w:sz w:val="20"/>
                  <w:szCs w:val="20"/>
                  <w:lang w:val="et-EE"/>
                </w:rPr>
                <w:delText> </w:delText>
              </w:r>
            </w:del>
          </w:p>
        </w:tc>
        <w:tc>
          <w:tcPr>
            <w:tcW w:w="730" w:type="pct"/>
          </w:tcPr>
          <w:p w14:paraId="37CF9E69" w14:textId="34A065C6" w:rsidR="00EF26B1" w:rsidRDefault="00EF26B1" w:rsidP="42443374">
            <w:pPr>
              <w:spacing w:before="0" w:after="0" w:line="240" w:lineRule="auto"/>
              <w:rPr>
                <w:rStyle w:val="eop"/>
                <w:rFonts w:ascii="Cambria" w:hAnsi="Cambria" w:cs="Segoe UI"/>
                <w:color w:val="000000"/>
                <w:sz w:val="20"/>
                <w:szCs w:val="20"/>
                <w:lang w:val="et-EE"/>
              </w:rPr>
            </w:pPr>
            <w:del w:id="1775" w:author="Kaisa Tähe - RAM" w:date="2025-11-06T12:46:00Z" w16du:dateUtc="2025-11-06T10:46:00Z">
              <w:r w:rsidDel="009557A6">
                <w:rPr>
                  <w:rStyle w:val="normaltextrun"/>
                  <w:rFonts w:ascii="Cambria" w:hAnsi="Cambria" w:cs="Segoe UI"/>
                  <w:color w:val="000000"/>
                  <w:sz w:val="20"/>
                  <w:szCs w:val="20"/>
                  <w:lang w:val="et-EE"/>
                </w:rPr>
                <w:delText>tonne/aastas</w:delText>
              </w:r>
              <w:r w:rsidDel="009557A6">
                <w:rPr>
                  <w:rStyle w:val="eop"/>
                  <w:rFonts w:ascii="Cambria" w:hAnsi="Cambria" w:cs="Segoe UI"/>
                  <w:color w:val="000000"/>
                  <w:sz w:val="20"/>
                  <w:szCs w:val="20"/>
                  <w:lang w:val="et-EE"/>
                </w:rPr>
                <w:delText> </w:delText>
              </w:r>
            </w:del>
          </w:p>
        </w:tc>
        <w:tc>
          <w:tcPr>
            <w:tcW w:w="348" w:type="pct"/>
          </w:tcPr>
          <w:p w14:paraId="32FCF34B" w14:textId="47C47050" w:rsidR="00EF26B1" w:rsidRDefault="00EF26B1" w:rsidP="42443374">
            <w:pPr>
              <w:spacing w:before="0" w:after="0" w:line="240" w:lineRule="auto"/>
              <w:jc w:val="right"/>
              <w:rPr>
                <w:rFonts w:ascii="Cambria" w:hAnsi="Cambria" w:cstheme="minorBidi"/>
                <w:color w:val="000000"/>
                <w:sz w:val="20"/>
                <w:szCs w:val="20"/>
                <w:lang w:val="et-EE"/>
              </w:rPr>
            </w:pPr>
            <w:del w:id="1776" w:author="Kaisa Tähe - RAM" w:date="2025-11-06T12:46:00Z" w16du:dateUtc="2025-11-06T10:46:00Z">
              <w:r w:rsidDel="009557A6">
                <w:rPr>
                  <w:rStyle w:val="normaltextrun"/>
                  <w:rFonts w:ascii="Cambria" w:hAnsi="Cambria" w:cs="Segoe UI"/>
                  <w:color w:val="000000"/>
                  <w:sz w:val="20"/>
                  <w:szCs w:val="20"/>
                  <w:lang w:val="et-EE"/>
                </w:rPr>
                <w:delText>0</w:delText>
              </w:r>
            </w:del>
            <w:r>
              <w:rPr>
                <w:rStyle w:val="eop"/>
                <w:rFonts w:ascii="Cambria" w:hAnsi="Cambria" w:cs="Segoe UI"/>
                <w:color w:val="000000"/>
                <w:sz w:val="20"/>
                <w:szCs w:val="20"/>
                <w:lang w:val="et-EE"/>
              </w:rPr>
              <w:t> </w:t>
            </w:r>
            <w:del w:id="1777" w:author="Kaisa Tähe - RAM" w:date="2025-11-06T11:30:00Z" w16du:dateUtc="2025-11-06T09:30:00Z">
              <w:r w:rsidRPr="42443374" w:rsidDel="00185599">
                <w:rPr>
                  <w:rStyle w:val="eop"/>
                  <w:rFonts w:ascii="Cambria" w:hAnsi="Cambria" w:cs="Segoe UI"/>
                  <w:color w:val="000000" w:themeColor="text1"/>
                  <w:sz w:val="20"/>
                  <w:szCs w:val="20"/>
                  <w:lang w:val="et-EE"/>
                </w:rPr>
                <w:delText> </w:delText>
              </w:r>
            </w:del>
          </w:p>
        </w:tc>
        <w:tc>
          <w:tcPr>
            <w:tcW w:w="434" w:type="pct"/>
          </w:tcPr>
          <w:p w14:paraId="2D0E5339" w14:textId="533A1B76" w:rsidR="00EF26B1" w:rsidRDefault="00EF26B1" w:rsidP="42443374">
            <w:pPr>
              <w:spacing w:before="0" w:after="0" w:line="240" w:lineRule="auto"/>
              <w:jc w:val="right"/>
              <w:rPr>
                <w:rStyle w:val="eop"/>
                <w:rFonts w:ascii="Cambria" w:hAnsi="Cambria" w:cs="Segoe UI"/>
                <w:color w:val="000000"/>
                <w:sz w:val="20"/>
                <w:szCs w:val="20"/>
                <w:lang w:val="et-EE"/>
              </w:rPr>
            </w:pPr>
            <w:del w:id="1778" w:author="Kaisa Tähe - RAM" w:date="2025-11-06T12:46:00Z" w16du:dateUtc="2025-11-06T10:46:00Z">
              <w:r w:rsidDel="009557A6">
                <w:rPr>
                  <w:rStyle w:val="normaltextrun"/>
                  <w:rFonts w:ascii="Cambria" w:hAnsi="Cambria" w:cs="Segoe UI"/>
                  <w:color w:val="000000"/>
                  <w:sz w:val="20"/>
                  <w:szCs w:val="20"/>
                  <w:lang w:val="et-EE"/>
                </w:rPr>
                <w:delText>10 000</w:delText>
              </w:r>
              <w:r w:rsidDel="009557A6">
                <w:rPr>
                  <w:rStyle w:val="eop"/>
                  <w:rFonts w:ascii="Cambria" w:hAnsi="Cambria" w:cs="Segoe UI"/>
                  <w:color w:val="000000"/>
                  <w:sz w:val="20"/>
                  <w:szCs w:val="20"/>
                  <w:lang w:val="et-EE"/>
                </w:rPr>
                <w:delText> </w:delText>
              </w:r>
            </w:del>
          </w:p>
        </w:tc>
      </w:tr>
      <w:tr w:rsidR="00200FB0" w14:paraId="0E8ACC32" w14:textId="77777777" w:rsidTr="009557A6">
        <w:trPr>
          <w:trHeight w:val="332"/>
        </w:trPr>
        <w:tc>
          <w:tcPr>
            <w:tcW w:w="232" w:type="pct"/>
          </w:tcPr>
          <w:p w14:paraId="7C1AAFFF" w14:textId="04AB146A" w:rsidR="00EF26B1" w:rsidRDefault="00EF26B1">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16"/>
                <w:lang w:val="et-EE"/>
              </w:rPr>
              <w:t>10</w:t>
            </w:r>
          </w:p>
        </w:tc>
        <w:tc>
          <w:tcPr>
            <w:tcW w:w="355" w:type="pct"/>
          </w:tcPr>
          <w:p w14:paraId="26DED4A1" w14:textId="76C82976" w:rsidR="00EF26B1" w:rsidRDefault="00EF26B1">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42" w:type="pct"/>
          </w:tcPr>
          <w:p w14:paraId="4D8FFC3B" w14:textId="4F85CA1F" w:rsidR="00EF26B1" w:rsidRDefault="00EF26B1">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662" w:type="pct"/>
          </w:tcPr>
          <w:p w14:paraId="27CC31CF" w14:textId="023E626B" w:rsidR="00EF26B1" w:rsidRDefault="00EF26B1">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516" w:type="pct"/>
          </w:tcPr>
          <w:p w14:paraId="5F9FABE3" w14:textId="1BC55DA1" w:rsidR="00EF26B1" w:rsidRDefault="00EF26B1">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RCO38</w:t>
            </w:r>
            <w:r>
              <w:rPr>
                <w:rStyle w:val="eop"/>
                <w:rFonts w:ascii="Cambria" w:hAnsi="Cambria" w:cs="Segoe UI"/>
                <w:color w:val="000000"/>
                <w:sz w:val="20"/>
                <w:szCs w:val="20"/>
                <w:lang w:val="et-EE"/>
              </w:rPr>
              <w:t> </w:t>
            </w:r>
          </w:p>
        </w:tc>
        <w:tc>
          <w:tcPr>
            <w:tcW w:w="1281" w:type="pct"/>
          </w:tcPr>
          <w:p w14:paraId="0B920D91" w14:textId="4DAAB313" w:rsidR="00EF26B1" w:rsidRDefault="00EF26B1">
            <w:pPr>
              <w:pStyle w:val="Default"/>
              <w:rPr>
                <w:rFonts w:ascii="Cambria" w:hAnsi="Cambria" w:cstheme="minorHAnsi"/>
                <w:sz w:val="20"/>
                <w:szCs w:val="20"/>
                <w:lang w:val="et-EE"/>
              </w:rPr>
            </w:pPr>
            <w:r>
              <w:rPr>
                <w:rStyle w:val="normaltextrun"/>
                <w:rFonts w:ascii="Cambria" w:hAnsi="Cambria" w:cs="Segoe UI"/>
                <w:sz w:val="20"/>
                <w:szCs w:val="20"/>
                <w:lang w:val="et-EE"/>
              </w:rPr>
              <w:t>Toetatava taastatud maa pindala</w:t>
            </w:r>
            <w:r>
              <w:rPr>
                <w:rStyle w:val="eop"/>
                <w:rFonts w:ascii="Cambria" w:hAnsi="Cambria" w:cs="Segoe UI"/>
                <w:sz w:val="20"/>
                <w:szCs w:val="20"/>
                <w:lang w:val="et-EE"/>
              </w:rPr>
              <w:t> </w:t>
            </w:r>
          </w:p>
        </w:tc>
        <w:tc>
          <w:tcPr>
            <w:tcW w:w="730" w:type="pct"/>
          </w:tcPr>
          <w:p w14:paraId="7D1F2EF1" w14:textId="2DC59B81" w:rsidR="00EF26B1" w:rsidRDefault="00EF26B1">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he</w:t>
            </w:r>
            <w:r>
              <w:rPr>
                <w:rStyle w:val="normaltextrun"/>
                <w:rFonts w:cs="Segoe UI"/>
                <w:color w:val="000000"/>
                <w:sz w:val="20"/>
                <w:szCs w:val="20"/>
                <w:lang w:val="et-EE"/>
              </w:rPr>
              <w:t>ktarid</w:t>
            </w:r>
            <w:r>
              <w:rPr>
                <w:rStyle w:val="eop"/>
                <w:rFonts w:ascii="Cambria" w:hAnsi="Cambria" w:cs="Segoe UI"/>
                <w:color w:val="000000"/>
                <w:sz w:val="20"/>
                <w:szCs w:val="20"/>
                <w:lang w:val="et-EE"/>
              </w:rPr>
              <w:t> </w:t>
            </w:r>
          </w:p>
        </w:tc>
        <w:tc>
          <w:tcPr>
            <w:tcW w:w="348" w:type="pct"/>
          </w:tcPr>
          <w:p w14:paraId="3058C764" w14:textId="342215BA" w:rsidR="00EF26B1" w:rsidRDefault="00EF26B1">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w:t>
            </w:r>
            <w:r>
              <w:rPr>
                <w:rStyle w:val="eop"/>
                <w:rFonts w:ascii="Cambria" w:hAnsi="Cambria" w:cs="Segoe UI"/>
                <w:color w:val="000000"/>
                <w:sz w:val="20"/>
                <w:szCs w:val="20"/>
                <w:lang w:val="et-EE"/>
              </w:rPr>
              <w:t> </w:t>
            </w:r>
          </w:p>
        </w:tc>
        <w:tc>
          <w:tcPr>
            <w:tcW w:w="434" w:type="pct"/>
          </w:tcPr>
          <w:p w14:paraId="58E61A46" w14:textId="378035A3" w:rsidR="00EF26B1" w:rsidRDefault="00EF26B1">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100</w:t>
            </w:r>
            <w:r>
              <w:rPr>
                <w:rStyle w:val="eop"/>
                <w:rFonts w:ascii="Cambria" w:hAnsi="Cambria" w:cs="Segoe UI"/>
                <w:color w:val="000000"/>
                <w:sz w:val="20"/>
                <w:szCs w:val="20"/>
                <w:lang w:val="et-EE"/>
              </w:rPr>
              <w:t> </w:t>
            </w:r>
          </w:p>
        </w:tc>
      </w:tr>
      <w:tr w:rsidR="00200FB0" w14:paraId="5D6CA61E" w14:textId="77777777" w:rsidTr="009557A6">
        <w:trPr>
          <w:trHeight w:val="332"/>
        </w:trPr>
        <w:tc>
          <w:tcPr>
            <w:tcW w:w="232" w:type="pct"/>
          </w:tcPr>
          <w:p w14:paraId="7DC848B1" w14:textId="166775BB" w:rsidR="00EF26B1" w:rsidRDefault="00EF26B1">
            <w:pPr>
              <w:spacing w:before="0" w:after="0" w:line="240" w:lineRule="auto"/>
              <w:jc w:val="center"/>
              <w:rPr>
                <w:rFonts w:ascii="Cambria" w:hAnsi="Cambria" w:cstheme="minorHAnsi"/>
                <w:color w:val="000000"/>
                <w:sz w:val="20"/>
                <w:szCs w:val="20"/>
                <w:lang w:val="et-EE"/>
              </w:rPr>
            </w:pPr>
            <w:r w:rsidRPr="000C43F4">
              <w:rPr>
                <w:rFonts w:asciiTheme="majorHAnsi" w:hAnsiTheme="majorHAnsi" w:cstheme="minorHAnsi"/>
                <w:color w:val="000000"/>
                <w:sz w:val="20"/>
                <w:szCs w:val="20"/>
                <w:lang w:val="et-EE"/>
              </w:rPr>
              <w:t>10</w:t>
            </w:r>
          </w:p>
        </w:tc>
        <w:tc>
          <w:tcPr>
            <w:tcW w:w="355" w:type="pct"/>
          </w:tcPr>
          <w:p w14:paraId="0799A6CA" w14:textId="3461AE12" w:rsidR="00EF26B1" w:rsidRDefault="00EF26B1">
            <w:pPr>
              <w:spacing w:before="0" w:after="0" w:line="240" w:lineRule="auto"/>
              <w:jc w:val="center"/>
              <w:rPr>
                <w:rFonts w:ascii="Cambria" w:hAnsi="Cambria" w:cstheme="minorHAnsi"/>
                <w:color w:val="000000"/>
                <w:sz w:val="20"/>
                <w:szCs w:val="20"/>
                <w:lang w:val="et-EE"/>
              </w:rPr>
            </w:pPr>
            <w:r w:rsidRPr="000C43F4">
              <w:rPr>
                <w:rFonts w:asciiTheme="majorHAnsi" w:hAnsiTheme="majorHAnsi" w:cstheme="minorHAnsi"/>
                <w:color w:val="000000"/>
                <w:sz w:val="20"/>
                <w:szCs w:val="20"/>
                <w:lang w:val="et-EE"/>
              </w:rPr>
              <w:t>JTF</w:t>
            </w:r>
          </w:p>
        </w:tc>
        <w:tc>
          <w:tcPr>
            <w:tcW w:w="442" w:type="pct"/>
          </w:tcPr>
          <w:p w14:paraId="2CA049DB" w14:textId="5D37F458" w:rsidR="00EF26B1" w:rsidRDefault="00EF26B1">
            <w:pPr>
              <w:spacing w:before="0" w:after="0" w:line="240" w:lineRule="auto"/>
              <w:jc w:val="center"/>
              <w:rPr>
                <w:rFonts w:ascii="Cambria" w:hAnsi="Cambria" w:cstheme="minorHAnsi"/>
                <w:color w:val="000000"/>
                <w:sz w:val="20"/>
                <w:szCs w:val="20"/>
                <w:lang w:val="et-EE"/>
              </w:rPr>
            </w:pPr>
            <w:r w:rsidRPr="000C43F4">
              <w:rPr>
                <w:rFonts w:asciiTheme="majorHAnsi" w:hAnsiTheme="majorHAnsi" w:cstheme="minorHAnsi"/>
                <w:color w:val="000000"/>
                <w:sz w:val="20"/>
                <w:szCs w:val="20"/>
                <w:lang w:val="et-EE"/>
              </w:rPr>
              <w:t>JTF</w:t>
            </w:r>
          </w:p>
        </w:tc>
        <w:tc>
          <w:tcPr>
            <w:tcW w:w="662" w:type="pct"/>
          </w:tcPr>
          <w:p w14:paraId="1C3E326C" w14:textId="590F8A45" w:rsidR="00EF26B1" w:rsidRDefault="00EF26B1">
            <w:pPr>
              <w:spacing w:before="0" w:after="0" w:line="240" w:lineRule="auto"/>
              <w:jc w:val="center"/>
              <w:rPr>
                <w:rFonts w:ascii="Cambria" w:hAnsi="Cambria" w:cstheme="minorHAnsi"/>
                <w:color w:val="000000"/>
                <w:sz w:val="20"/>
                <w:szCs w:val="20"/>
                <w:lang w:val="et-EE"/>
              </w:rPr>
            </w:pPr>
            <w:r w:rsidRPr="000C43F4">
              <w:rPr>
                <w:rFonts w:asciiTheme="majorHAnsi" w:hAnsiTheme="majorHAnsi" w:cstheme="minorHAnsi"/>
                <w:color w:val="000000"/>
                <w:sz w:val="20"/>
                <w:szCs w:val="20"/>
                <w:lang w:val="et-EE"/>
              </w:rPr>
              <w:t>Ü</w:t>
            </w:r>
            <w:r w:rsidRPr="000C43F4">
              <w:rPr>
                <w:rFonts w:asciiTheme="majorHAnsi" w:hAnsiTheme="majorHAnsi" w:cstheme="minorHAnsi"/>
                <w:sz w:val="20"/>
                <w:szCs w:val="20"/>
              </w:rPr>
              <w:t>lemineku</w:t>
            </w:r>
          </w:p>
        </w:tc>
        <w:tc>
          <w:tcPr>
            <w:tcW w:w="516" w:type="pct"/>
          </w:tcPr>
          <w:p w14:paraId="1921273D" w14:textId="646F0A4E" w:rsidR="00EF26B1" w:rsidRDefault="00EF26B1">
            <w:pPr>
              <w:spacing w:before="0" w:after="0" w:line="240" w:lineRule="auto"/>
              <w:rPr>
                <w:rFonts w:ascii="Cambria" w:hAnsi="Cambria" w:cstheme="minorHAnsi"/>
                <w:color w:val="000000"/>
                <w:sz w:val="20"/>
                <w:szCs w:val="20"/>
                <w:lang w:val="et-EE"/>
              </w:rPr>
            </w:pPr>
            <w:r>
              <w:rPr>
                <w:rFonts w:ascii="Cambria" w:eastAsia="Times New Roman" w:hAnsi="Cambria" w:cstheme="minorBidi"/>
                <w:color w:val="000000" w:themeColor="text1"/>
                <w:sz w:val="20"/>
                <w:szCs w:val="20"/>
                <w:lang w:val="et-EE"/>
              </w:rPr>
              <w:t xml:space="preserve">RCO18 </w:t>
            </w:r>
          </w:p>
        </w:tc>
        <w:tc>
          <w:tcPr>
            <w:tcW w:w="1281" w:type="pct"/>
          </w:tcPr>
          <w:p w14:paraId="27EB0602" w14:textId="22C938CC" w:rsidR="00EF26B1" w:rsidRDefault="00EF26B1">
            <w:pPr>
              <w:spacing w:before="0" w:after="0" w:line="240" w:lineRule="auto"/>
              <w:rPr>
                <w:rFonts w:ascii="Cambria" w:hAnsi="Cambria" w:cstheme="minorHAnsi"/>
                <w:color w:val="000000"/>
                <w:sz w:val="20"/>
                <w:szCs w:val="20"/>
                <w:lang w:val="et-EE"/>
              </w:rPr>
            </w:pPr>
            <w:r>
              <w:rPr>
                <w:rFonts w:ascii="Cambria" w:hAnsi="Cambria" w:cstheme="minorBidi"/>
                <w:color w:val="000000" w:themeColor="text1"/>
                <w:sz w:val="20"/>
                <w:szCs w:val="20"/>
                <w:lang w:val="et-EE"/>
              </w:rPr>
              <w:t xml:space="preserve">Suurema energiatõhususega eluruumid </w:t>
            </w:r>
          </w:p>
        </w:tc>
        <w:tc>
          <w:tcPr>
            <w:tcW w:w="730" w:type="pct"/>
          </w:tcPr>
          <w:p w14:paraId="7E525310" w14:textId="153DD86C" w:rsidR="00EF26B1" w:rsidRDefault="00EF26B1">
            <w:pPr>
              <w:spacing w:before="0" w:after="0" w:line="240" w:lineRule="auto"/>
              <w:rPr>
                <w:rFonts w:ascii="Cambria" w:hAnsi="Cambria" w:cstheme="minorHAnsi"/>
                <w:color w:val="000000"/>
                <w:sz w:val="20"/>
                <w:szCs w:val="20"/>
                <w:lang w:val="et-EE"/>
              </w:rPr>
            </w:pPr>
            <w:r>
              <w:rPr>
                <w:rFonts w:ascii="Cambria" w:hAnsi="Cambria" w:cstheme="minorBidi"/>
                <w:color w:val="000000" w:themeColor="text1"/>
                <w:sz w:val="20"/>
                <w:szCs w:val="20"/>
                <w:lang w:val="et-EE"/>
              </w:rPr>
              <w:t xml:space="preserve">eluruumid </w:t>
            </w:r>
          </w:p>
        </w:tc>
        <w:tc>
          <w:tcPr>
            <w:tcW w:w="348" w:type="pct"/>
          </w:tcPr>
          <w:p w14:paraId="374992EF" w14:textId="17F60BB0" w:rsidR="00EF26B1" w:rsidRDefault="00EF26B1">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p>
        </w:tc>
        <w:tc>
          <w:tcPr>
            <w:tcW w:w="434" w:type="pct"/>
          </w:tcPr>
          <w:p w14:paraId="1C96BA10" w14:textId="50E38790" w:rsidR="00EF26B1" w:rsidRDefault="00EF26B1">
            <w:pPr>
              <w:spacing w:before="0" w:after="0" w:line="240" w:lineRule="auto"/>
              <w:jc w:val="right"/>
              <w:rPr>
                <w:rFonts w:ascii="Cambria" w:hAnsi="Cambria" w:cstheme="minorHAnsi"/>
                <w:color w:val="000000"/>
                <w:sz w:val="20"/>
                <w:szCs w:val="20"/>
                <w:lang w:val="et-EE"/>
              </w:rPr>
            </w:pPr>
            <w:r w:rsidRPr="000C43F4">
              <w:rPr>
                <w:rStyle w:val="normaltextrun"/>
                <w:rFonts w:asciiTheme="majorHAnsi" w:hAnsiTheme="majorHAnsi" w:cs="Segoe UI"/>
                <w:color w:val="000000"/>
                <w:sz w:val="20"/>
                <w:szCs w:val="20"/>
                <w:lang w:val="et-EE"/>
              </w:rPr>
              <w:t>4</w:t>
            </w:r>
            <w:r w:rsidRPr="000C43F4">
              <w:rPr>
                <w:rStyle w:val="normaltextrun"/>
                <w:rFonts w:asciiTheme="majorHAnsi" w:hAnsiTheme="majorHAnsi" w:cs="Segoe UI"/>
                <w:color w:val="000000"/>
                <w:sz w:val="20"/>
                <w:szCs w:val="20"/>
              </w:rPr>
              <w:t>00</w:t>
            </w:r>
          </w:p>
        </w:tc>
      </w:tr>
    </w:tbl>
    <w:p w14:paraId="2C2DB07B" w14:textId="08DCE49E" w:rsidR="009D6B67" w:rsidRDefault="00EE5F1F">
      <w:pPr>
        <w:pStyle w:val="Pealdis"/>
        <w:keepNext/>
        <w:rPr>
          <w:lang w:val="et-EE"/>
        </w:rPr>
      </w:pPr>
      <w:r>
        <w:rPr>
          <w:lang w:val="et-EE"/>
        </w:rPr>
        <w:t xml:space="preserve">Tabel </w:t>
      </w:r>
      <w:del w:id="1779" w:author="Kaisa Tähe - RAM" w:date="2025-10-13T15:49:00Z" w16du:dateUtc="2025-10-13T12:49:00Z">
        <w:r w:rsidDel="00CD6692">
          <w:rPr>
            <w:lang w:val="et-EE"/>
          </w:rPr>
          <w:fldChar w:fldCharType="begin"/>
        </w:r>
        <w:r w:rsidDel="00CD6692">
          <w:rPr>
            <w:lang w:val="et-EE"/>
          </w:rPr>
          <w:delInstrText xml:space="preserve"> SEQ Tabel \* ARABIC </w:delInstrText>
        </w:r>
        <w:r w:rsidDel="00CD6692">
          <w:rPr>
            <w:lang w:val="et-EE"/>
          </w:rPr>
          <w:fldChar w:fldCharType="separate"/>
        </w:r>
        <w:r w:rsidDel="00CD6692">
          <w:rPr>
            <w:lang w:val="et-EE"/>
          </w:rPr>
          <w:delText>159</w:delText>
        </w:r>
        <w:r w:rsidDel="00CD6692">
          <w:rPr>
            <w:lang w:val="et-EE"/>
          </w:rPr>
          <w:fldChar w:fldCharType="end"/>
        </w:r>
      </w:del>
      <w:ins w:id="1780" w:author="Kaisa Tähe - RAM" w:date="2025-10-13T15:49:00Z" w16du:dateUtc="2025-10-13T12:49:00Z">
        <w:r w:rsidR="00CD6692">
          <w:rPr>
            <w:lang w:val="et-EE"/>
          </w:rPr>
          <w:t>171</w:t>
        </w:r>
      </w:ins>
      <w:r>
        <w:rPr>
          <w:lang w:val="et-EE"/>
        </w:rPr>
        <w:t>: Tulemusnäitajad</w:t>
      </w:r>
    </w:p>
    <w:tbl>
      <w:tblPr>
        <w:tblW w:w="5377"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1E0" w:firstRow="1" w:lastRow="1" w:firstColumn="1" w:lastColumn="1" w:noHBand="0" w:noVBand="0"/>
      </w:tblPr>
      <w:tblGrid>
        <w:gridCol w:w="469"/>
        <w:gridCol w:w="530"/>
        <w:gridCol w:w="563"/>
        <w:gridCol w:w="992"/>
        <w:gridCol w:w="990"/>
        <w:gridCol w:w="2408"/>
        <w:gridCol w:w="1276"/>
        <w:gridCol w:w="567"/>
        <w:gridCol w:w="708"/>
        <w:gridCol w:w="849"/>
        <w:gridCol w:w="1002"/>
      </w:tblGrid>
      <w:tr w:rsidR="009D6B67" w14:paraId="703EF2F1" w14:textId="77777777" w:rsidTr="3992A286">
        <w:trPr>
          <w:trHeight w:val="1581"/>
        </w:trPr>
        <w:tc>
          <w:tcPr>
            <w:tcW w:w="226" w:type="pct"/>
            <w:textDirection w:val="btLr"/>
            <w:vAlign w:val="center"/>
          </w:tcPr>
          <w:p w14:paraId="6FD82184"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Prioriteet</w:t>
            </w:r>
          </w:p>
        </w:tc>
        <w:tc>
          <w:tcPr>
            <w:tcW w:w="256" w:type="pct"/>
            <w:textDirection w:val="btLr"/>
            <w:vAlign w:val="center"/>
          </w:tcPr>
          <w:p w14:paraId="518AC60E"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Erieesmärk</w:t>
            </w:r>
          </w:p>
        </w:tc>
        <w:tc>
          <w:tcPr>
            <w:tcW w:w="272" w:type="pct"/>
            <w:textDirection w:val="btLr"/>
            <w:vAlign w:val="center"/>
          </w:tcPr>
          <w:p w14:paraId="53DCDFBA"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Fond</w:t>
            </w:r>
          </w:p>
        </w:tc>
        <w:tc>
          <w:tcPr>
            <w:tcW w:w="479" w:type="pct"/>
            <w:textDirection w:val="btLr"/>
            <w:vAlign w:val="center"/>
          </w:tcPr>
          <w:p w14:paraId="5B7FB7D6"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Piirkonna kategooria</w:t>
            </w:r>
          </w:p>
        </w:tc>
        <w:tc>
          <w:tcPr>
            <w:tcW w:w="478" w:type="pct"/>
            <w:textDirection w:val="btLr"/>
            <w:vAlign w:val="center"/>
          </w:tcPr>
          <w:p w14:paraId="4DBC81B4"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ID</w:t>
            </w:r>
          </w:p>
        </w:tc>
        <w:tc>
          <w:tcPr>
            <w:tcW w:w="1163" w:type="pct"/>
            <w:textDirection w:val="btLr"/>
            <w:vAlign w:val="center"/>
          </w:tcPr>
          <w:p w14:paraId="53C8C4FC"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Näitaja</w:t>
            </w:r>
          </w:p>
        </w:tc>
        <w:tc>
          <w:tcPr>
            <w:tcW w:w="616" w:type="pct"/>
            <w:textDirection w:val="btLr"/>
            <w:vAlign w:val="center"/>
          </w:tcPr>
          <w:p w14:paraId="5839D548"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Mõõtühik</w:t>
            </w:r>
          </w:p>
        </w:tc>
        <w:tc>
          <w:tcPr>
            <w:tcW w:w="274" w:type="pct"/>
            <w:textDirection w:val="btLr"/>
            <w:vAlign w:val="center"/>
          </w:tcPr>
          <w:p w14:paraId="3DB80DEA"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Lähtetase või võrdlusväärtus</w:t>
            </w:r>
          </w:p>
        </w:tc>
        <w:tc>
          <w:tcPr>
            <w:tcW w:w="342" w:type="pct"/>
            <w:textDirection w:val="btLr"/>
            <w:vAlign w:val="center"/>
          </w:tcPr>
          <w:p w14:paraId="58FA8CEB"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Võrdlusaasta</w:t>
            </w:r>
          </w:p>
        </w:tc>
        <w:tc>
          <w:tcPr>
            <w:tcW w:w="410" w:type="pct"/>
            <w:textDirection w:val="btLr"/>
            <w:vAlign w:val="center"/>
          </w:tcPr>
          <w:p w14:paraId="1EFCF514"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952D4B5" w14:textId="77777777" w:rsidR="009D6B67" w:rsidRDefault="009D6B67">
            <w:pPr>
              <w:pStyle w:val="Text1"/>
              <w:spacing w:before="0" w:after="0" w:line="240" w:lineRule="auto"/>
              <w:ind w:left="0"/>
              <w:rPr>
                <w:rFonts w:ascii="Cambria" w:hAnsi="Cambria" w:cstheme="minorHAnsi"/>
                <w:b/>
                <w:sz w:val="20"/>
                <w:szCs w:val="20"/>
                <w:lang w:val="et-EE"/>
              </w:rPr>
            </w:pPr>
          </w:p>
        </w:tc>
        <w:tc>
          <w:tcPr>
            <w:tcW w:w="484" w:type="pct"/>
            <w:textDirection w:val="btLr"/>
            <w:vAlign w:val="center"/>
          </w:tcPr>
          <w:p w14:paraId="29B718CB"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Andmete allikas</w:t>
            </w:r>
          </w:p>
        </w:tc>
      </w:tr>
      <w:tr w:rsidR="009D6B67" w14:paraId="61DD76F3" w14:textId="77777777" w:rsidTr="3992A286">
        <w:trPr>
          <w:trHeight w:val="434"/>
        </w:trPr>
        <w:tc>
          <w:tcPr>
            <w:tcW w:w="226" w:type="pct"/>
          </w:tcPr>
          <w:p w14:paraId="39FB078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tcPr>
          <w:p w14:paraId="6E5CA92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tcPr>
          <w:p w14:paraId="73D2E2B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tcPr>
          <w:p w14:paraId="7C5139E8"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478" w:type="pct"/>
          </w:tcPr>
          <w:p w14:paraId="532783F9" w14:textId="77777777" w:rsidR="009D6B67" w:rsidRDefault="00EE5F1F">
            <w:pPr>
              <w:spacing w:before="0" w:after="0" w:line="240" w:lineRule="auto"/>
              <w:rPr>
                <w:rFonts w:ascii="Cambria" w:hAnsi="Cambria" w:cstheme="minorHAnsi"/>
                <w:color w:val="000000"/>
                <w:sz w:val="20"/>
                <w:szCs w:val="20"/>
                <w:lang w:val="et-EE"/>
              </w:rPr>
            </w:pPr>
            <w:commentRangeStart w:id="1781"/>
            <w:r>
              <w:rPr>
                <w:rStyle w:val="normaltextrun"/>
                <w:rFonts w:ascii="Cambria" w:hAnsi="Cambria" w:cs="Segoe UI"/>
                <w:color w:val="000000"/>
                <w:sz w:val="20"/>
                <w:szCs w:val="20"/>
                <w:lang w:val="et-EE"/>
              </w:rPr>
              <w:t>RCR01</w:t>
            </w:r>
            <w:commentRangeEnd w:id="1781"/>
            <w:r w:rsidR="007E19A7">
              <w:rPr>
                <w:rStyle w:val="Kommentaariviide"/>
                <w:rFonts w:ascii="Cambria" w:hAnsi="Cambria" w:cs="Segoe UI"/>
                <w:color w:val="000000"/>
                <w:sz w:val="20"/>
                <w:szCs w:val="20"/>
                <w:lang w:val="et-EE"/>
              </w:rPr>
              <w:commentReference w:id="1781"/>
            </w:r>
            <w:r>
              <w:rPr>
                <w:rStyle w:val="eop"/>
                <w:rFonts w:ascii="Cambria" w:hAnsi="Cambria" w:cs="Segoe UI"/>
                <w:color w:val="000000"/>
                <w:sz w:val="20"/>
                <w:szCs w:val="20"/>
                <w:lang w:val="et-EE"/>
              </w:rPr>
              <w:t> </w:t>
            </w:r>
          </w:p>
        </w:tc>
        <w:tc>
          <w:tcPr>
            <w:tcW w:w="1163" w:type="pct"/>
          </w:tcPr>
          <w:p w14:paraId="2DFEC9B0" w14:textId="767CE141" w:rsidR="009D6B67" w:rsidRDefault="00EE5F1F">
            <w:pPr>
              <w:pStyle w:val="Default"/>
              <w:rPr>
                <w:rFonts w:asciiTheme="majorHAnsi" w:hAnsiTheme="majorHAnsi" w:cstheme="minorHAnsi"/>
                <w:sz w:val="20"/>
                <w:szCs w:val="20"/>
                <w:lang w:val="et-EE"/>
              </w:rPr>
            </w:pPr>
            <w:r>
              <w:rPr>
                <w:rStyle w:val="normaltextrun"/>
                <w:rFonts w:asciiTheme="majorHAnsi" w:hAnsiTheme="majorHAnsi" w:cs="Segoe UI"/>
                <w:sz w:val="20"/>
                <w:szCs w:val="20"/>
                <w:lang w:val="et-EE"/>
              </w:rPr>
              <w:t>Toetatavates </w:t>
            </w:r>
            <w:r w:rsidR="004741B1">
              <w:rPr>
                <w:rStyle w:val="normaltextrun"/>
                <w:rFonts w:asciiTheme="majorHAnsi" w:hAnsiTheme="majorHAnsi" w:cs="Segoe UI"/>
                <w:sz w:val="20"/>
                <w:szCs w:val="20"/>
                <w:lang w:val="et-EE"/>
              </w:rPr>
              <w:t>üksustes</w:t>
            </w:r>
            <w:r>
              <w:rPr>
                <w:rStyle w:val="normaltextrun"/>
                <w:rFonts w:asciiTheme="majorHAnsi" w:hAnsiTheme="majorHAnsi" w:cs="Segoe UI"/>
                <w:sz w:val="20"/>
                <w:szCs w:val="20"/>
                <w:lang w:val="et-EE"/>
              </w:rPr>
              <w:t> loodud töökohad</w:t>
            </w:r>
            <w:r>
              <w:rPr>
                <w:rStyle w:val="eop"/>
                <w:rFonts w:asciiTheme="majorHAnsi" w:hAnsiTheme="majorHAnsi" w:cs="Segoe UI"/>
                <w:sz w:val="20"/>
                <w:szCs w:val="20"/>
                <w:lang w:val="et-EE"/>
              </w:rPr>
              <w:t> </w:t>
            </w:r>
          </w:p>
        </w:tc>
        <w:tc>
          <w:tcPr>
            <w:tcW w:w="616" w:type="pct"/>
          </w:tcPr>
          <w:p w14:paraId="228C43CD"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täistööaja ekvivalenti aastas</w:t>
            </w:r>
            <w:r>
              <w:rPr>
                <w:rStyle w:val="eop"/>
                <w:rFonts w:ascii="Cambria" w:hAnsi="Cambria" w:cs="Segoe UI"/>
                <w:color w:val="000000"/>
                <w:sz w:val="20"/>
                <w:szCs w:val="20"/>
                <w:lang w:val="et-EE"/>
              </w:rPr>
              <w:t> </w:t>
            </w:r>
          </w:p>
        </w:tc>
        <w:tc>
          <w:tcPr>
            <w:tcW w:w="274" w:type="pct"/>
          </w:tcPr>
          <w:p w14:paraId="7A11C14C"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tcPr>
          <w:p w14:paraId="163178CC"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tcPr>
          <w:p w14:paraId="02F3EB14" w14:textId="7FA6F75C" w:rsidR="009D6B67" w:rsidRDefault="00EE5F1F">
            <w:pPr>
              <w:spacing w:before="0" w:after="0" w:line="240" w:lineRule="auto"/>
              <w:jc w:val="right"/>
              <w:rPr>
                <w:rFonts w:ascii="Cambria" w:hAnsi="Cambria" w:cstheme="minorHAnsi"/>
                <w:color w:val="000000"/>
                <w:sz w:val="20"/>
                <w:szCs w:val="20"/>
                <w:lang w:val="et-EE"/>
              </w:rPr>
            </w:pPr>
            <w:del w:id="1782" w:author="Kaisa Tähe - RAM" w:date="2025-07-18T16:26:00Z" w16du:dateUtc="2025-07-18T13:26:00Z">
              <w:r w:rsidDel="00C86D7C">
                <w:rPr>
                  <w:rStyle w:val="normaltextrun"/>
                  <w:rFonts w:ascii="Cambria" w:hAnsi="Cambria" w:cs="Segoe UI"/>
                  <w:color w:val="000000"/>
                  <w:sz w:val="20"/>
                  <w:szCs w:val="20"/>
                  <w:lang w:val="et-EE"/>
                </w:rPr>
                <w:delText>1 085</w:delText>
              </w:r>
            </w:del>
            <w:ins w:id="1783" w:author="Kaisa Tähe - RAM" w:date="2025-07-18T16:26:00Z" w16du:dateUtc="2025-07-18T13:26:00Z">
              <w:r w:rsidR="00C86D7C">
                <w:rPr>
                  <w:rStyle w:val="normaltextrun"/>
                  <w:rFonts w:ascii="Cambria" w:hAnsi="Cambria" w:cs="Segoe UI"/>
                  <w:color w:val="000000"/>
                  <w:sz w:val="20"/>
                  <w:szCs w:val="20"/>
                  <w:lang w:val="et-EE"/>
                </w:rPr>
                <w:t>1075</w:t>
              </w:r>
            </w:ins>
            <w:r>
              <w:rPr>
                <w:rStyle w:val="eop"/>
                <w:rFonts w:ascii="Cambria" w:hAnsi="Cambria" w:cs="Segoe UI"/>
                <w:color w:val="000000"/>
                <w:sz w:val="20"/>
                <w:szCs w:val="20"/>
                <w:lang w:val="et-EE"/>
              </w:rPr>
              <w:t> </w:t>
            </w:r>
          </w:p>
        </w:tc>
        <w:tc>
          <w:tcPr>
            <w:tcW w:w="484" w:type="pct"/>
          </w:tcPr>
          <w:p w14:paraId="628DFDE2"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SFOS / p</w:t>
            </w:r>
            <w:r>
              <w:rPr>
                <w:rFonts w:ascii="Cambria" w:hAnsi="Cambria" w:cs="Segoe UI"/>
                <w:color w:val="000000"/>
                <w:sz w:val="20"/>
                <w:szCs w:val="20"/>
                <w:lang w:val="et-EE"/>
              </w:rPr>
              <w:t>rojekti aru-</w:t>
            </w:r>
          </w:p>
          <w:p w14:paraId="7C51B9F7" w14:textId="77777777" w:rsidR="009D6B67" w:rsidRDefault="00EE5F1F">
            <w:pPr>
              <w:spacing w:before="0" w:after="0" w:line="240" w:lineRule="auto"/>
              <w:rPr>
                <w:rFonts w:ascii="Cambria" w:hAnsi="Cambria" w:cs="Segoe UI"/>
                <w:color w:val="000000"/>
                <w:sz w:val="20"/>
                <w:szCs w:val="20"/>
                <w:lang w:val="et-EE"/>
              </w:rPr>
            </w:pPr>
            <w:r>
              <w:rPr>
                <w:rFonts w:ascii="Cambria" w:hAnsi="Cambria" w:cs="Segoe UI"/>
                <w:color w:val="000000"/>
                <w:sz w:val="20"/>
                <w:szCs w:val="20"/>
                <w:lang w:val="et-EE"/>
              </w:rPr>
              <w:t>anded</w:t>
            </w:r>
          </w:p>
          <w:p w14:paraId="66583B07" w14:textId="77777777" w:rsidR="009D6B67" w:rsidRDefault="009D6B67">
            <w:pPr>
              <w:spacing w:before="0" w:after="0" w:line="240" w:lineRule="auto"/>
              <w:rPr>
                <w:rFonts w:ascii="Cambria" w:hAnsi="Cambria" w:cstheme="minorHAnsi"/>
                <w:color w:val="000000"/>
                <w:sz w:val="20"/>
                <w:szCs w:val="20"/>
                <w:lang w:val="et-EE"/>
              </w:rPr>
            </w:pPr>
          </w:p>
        </w:tc>
      </w:tr>
      <w:tr w:rsidR="009D6B67" w14:paraId="2EAF1B6C" w14:textId="77777777" w:rsidTr="3992A286">
        <w:trPr>
          <w:trHeight w:val="434"/>
        </w:trPr>
        <w:tc>
          <w:tcPr>
            <w:tcW w:w="226" w:type="pct"/>
          </w:tcPr>
          <w:p w14:paraId="0829285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tcPr>
          <w:p w14:paraId="2DFD3FD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tcPr>
          <w:p w14:paraId="6786D15A"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tcPr>
          <w:p w14:paraId="3A1A570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478" w:type="pct"/>
          </w:tcPr>
          <w:p w14:paraId="1F890ED2"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RCR102</w:t>
            </w:r>
            <w:r>
              <w:rPr>
                <w:rStyle w:val="eop"/>
                <w:rFonts w:ascii="Cambria" w:hAnsi="Cambria" w:cs="Segoe UI"/>
                <w:color w:val="000000"/>
                <w:sz w:val="20"/>
                <w:szCs w:val="20"/>
                <w:lang w:val="et-EE"/>
              </w:rPr>
              <w:t> </w:t>
            </w:r>
          </w:p>
        </w:tc>
        <w:tc>
          <w:tcPr>
            <w:tcW w:w="1163" w:type="pct"/>
          </w:tcPr>
          <w:p w14:paraId="680A4403" w14:textId="2FDA836F" w:rsidR="009D6B67" w:rsidRDefault="00EE5F1F">
            <w:pPr>
              <w:pStyle w:val="Default"/>
              <w:rPr>
                <w:rFonts w:asciiTheme="majorHAnsi" w:hAnsiTheme="majorHAnsi" w:cstheme="minorHAnsi"/>
                <w:sz w:val="20"/>
                <w:szCs w:val="20"/>
                <w:lang w:val="et-EE"/>
              </w:rPr>
            </w:pPr>
            <w:r>
              <w:rPr>
                <w:rStyle w:val="normaltextrun"/>
                <w:rFonts w:asciiTheme="majorHAnsi" w:hAnsiTheme="majorHAnsi" w:cs="Segoe UI"/>
                <w:sz w:val="20"/>
                <w:szCs w:val="20"/>
                <w:lang w:val="et-EE"/>
              </w:rPr>
              <w:t xml:space="preserve">Toetatavates </w:t>
            </w:r>
            <w:r w:rsidR="00531A1F">
              <w:rPr>
                <w:rStyle w:val="normaltextrun"/>
                <w:rFonts w:asciiTheme="majorHAnsi" w:hAnsiTheme="majorHAnsi" w:cs="Segoe UI"/>
                <w:sz w:val="20"/>
                <w:szCs w:val="20"/>
                <w:lang w:val="et-EE"/>
              </w:rPr>
              <w:t xml:space="preserve">üksustes </w:t>
            </w:r>
            <w:r>
              <w:rPr>
                <w:rStyle w:val="normaltextrun"/>
                <w:rFonts w:asciiTheme="majorHAnsi" w:hAnsiTheme="majorHAnsi" w:cs="Segoe UI"/>
                <w:sz w:val="20"/>
                <w:szCs w:val="20"/>
                <w:lang w:val="et-EE"/>
              </w:rPr>
              <w:t>loodud teadusuuringute valdkonna töökohad</w:t>
            </w:r>
          </w:p>
        </w:tc>
        <w:tc>
          <w:tcPr>
            <w:tcW w:w="616" w:type="pct"/>
          </w:tcPr>
          <w:p w14:paraId="6CE009FE"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täistööaja ekvivalenti aastas</w:t>
            </w:r>
            <w:r>
              <w:rPr>
                <w:rStyle w:val="eop"/>
                <w:rFonts w:ascii="Cambria" w:hAnsi="Cambria" w:cs="Segoe UI"/>
                <w:color w:val="000000"/>
                <w:sz w:val="20"/>
                <w:szCs w:val="20"/>
                <w:lang w:val="et-EE"/>
              </w:rPr>
              <w:t> </w:t>
            </w:r>
          </w:p>
        </w:tc>
        <w:tc>
          <w:tcPr>
            <w:tcW w:w="274" w:type="pct"/>
          </w:tcPr>
          <w:p w14:paraId="69EC4C7B"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tcPr>
          <w:p w14:paraId="293F0A97"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tcPr>
          <w:p w14:paraId="7285F8A7"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40</w:t>
            </w:r>
            <w:r>
              <w:rPr>
                <w:rStyle w:val="eop"/>
                <w:rFonts w:ascii="Cambria" w:hAnsi="Cambria" w:cs="Segoe UI"/>
                <w:color w:val="000000"/>
                <w:sz w:val="20"/>
                <w:szCs w:val="20"/>
                <w:lang w:val="et-EE"/>
              </w:rPr>
              <w:t> </w:t>
            </w:r>
          </w:p>
        </w:tc>
        <w:tc>
          <w:tcPr>
            <w:tcW w:w="484" w:type="pct"/>
          </w:tcPr>
          <w:p w14:paraId="18A1088B"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projekti aru-</w:t>
            </w:r>
          </w:p>
          <w:p w14:paraId="74D1894B" w14:textId="77777777" w:rsidR="009D6B67" w:rsidRDefault="00EE5F1F">
            <w:pPr>
              <w:spacing w:before="0" w:after="0" w:line="240" w:lineRule="auto"/>
              <w:rPr>
                <w:rFonts w:ascii="Cambria" w:hAnsi="Cambria" w:cs="Segoe UI"/>
                <w:color w:val="000000"/>
                <w:sz w:val="20"/>
                <w:szCs w:val="20"/>
                <w:lang w:val="et-EE"/>
              </w:rPr>
            </w:pPr>
            <w:r>
              <w:rPr>
                <w:rFonts w:ascii="Cambria" w:hAnsi="Cambria" w:cs="Segoe UI"/>
                <w:color w:val="000000"/>
                <w:sz w:val="20"/>
                <w:szCs w:val="20"/>
                <w:lang w:val="et-EE"/>
              </w:rPr>
              <w:t>anded</w:t>
            </w:r>
          </w:p>
          <w:p w14:paraId="258D096B" w14:textId="77777777" w:rsidR="009D6B67" w:rsidRDefault="009D6B67">
            <w:pPr>
              <w:spacing w:before="0" w:after="0" w:line="240" w:lineRule="auto"/>
              <w:rPr>
                <w:rFonts w:ascii="Cambria" w:hAnsi="Cambria" w:cstheme="minorHAnsi"/>
                <w:color w:val="000000"/>
                <w:sz w:val="20"/>
                <w:szCs w:val="20"/>
                <w:lang w:val="et-EE"/>
              </w:rPr>
            </w:pPr>
          </w:p>
        </w:tc>
      </w:tr>
      <w:tr w:rsidR="009D6B67" w14:paraId="4681B5C8" w14:textId="77777777" w:rsidTr="3992A286">
        <w:trPr>
          <w:trHeight w:val="434"/>
        </w:trPr>
        <w:tc>
          <w:tcPr>
            <w:tcW w:w="226" w:type="pct"/>
          </w:tcPr>
          <w:p w14:paraId="0EBBD80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tcPr>
          <w:p w14:paraId="575A42B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tcPr>
          <w:p w14:paraId="3CBDD0E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tcPr>
          <w:p w14:paraId="5903FBC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478" w:type="pct"/>
          </w:tcPr>
          <w:p w14:paraId="08DE83D8"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RCR02</w:t>
            </w:r>
            <w:r>
              <w:rPr>
                <w:rStyle w:val="eop"/>
                <w:rFonts w:ascii="Cambria" w:hAnsi="Cambria" w:cs="Segoe UI"/>
                <w:color w:val="000000"/>
                <w:sz w:val="20"/>
                <w:szCs w:val="20"/>
                <w:lang w:val="et-EE"/>
              </w:rPr>
              <w:t> </w:t>
            </w:r>
          </w:p>
        </w:tc>
        <w:tc>
          <w:tcPr>
            <w:tcW w:w="1163" w:type="pct"/>
          </w:tcPr>
          <w:p w14:paraId="5B74AFB0" w14:textId="77777777" w:rsidR="009D6B67" w:rsidRDefault="00EE5F1F">
            <w:pPr>
              <w:pStyle w:val="Default"/>
              <w:rPr>
                <w:rFonts w:asciiTheme="majorHAnsi" w:hAnsiTheme="majorHAnsi" w:cstheme="minorHAnsi"/>
                <w:sz w:val="20"/>
                <w:szCs w:val="20"/>
                <w:lang w:val="et-EE"/>
              </w:rPr>
            </w:pPr>
            <w:r>
              <w:rPr>
                <w:rStyle w:val="normaltextrun"/>
                <w:rFonts w:asciiTheme="majorHAnsi" w:hAnsiTheme="majorHAnsi" w:cs="Segoe UI"/>
                <w:sz w:val="20"/>
                <w:szCs w:val="20"/>
                <w:lang w:val="et-EE"/>
              </w:rPr>
              <w:t>Erasektori inves-teeringud, mis täiendavad avaliku sektori toetust</w:t>
            </w:r>
            <w:r>
              <w:rPr>
                <w:rStyle w:val="eop"/>
                <w:rFonts w:asciiTheme="majorHAnsi" w:hAnsiTheme="majorHAnsi" w:cs="Segoe UI"/>
                <w:sz w:val="20"/>
                <w:szCs w:val="20"/>
                <w:lang w:val="et-EE"/>
              </w:rPr>
              <w:t> </w:t>
            </w:r>
          </w:p>
        </w:tc>
        <w:tc>
          <w:tcPr>
            <w:tcW w:w="616" w:type="pct"/>
          </w:tcPr>
          <w:p w14:paraId="2684D1F3"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euro</w:t>
            </w:r>
            <w:r>
              <w:rPr>
                <w:rStyle w:val="eop"/>
                <w:rFonts w:ascii="Cambria" w:hAnsi="Cambria" w:cs="Segoe UI"/>
                <w:color w:val="000000"/>
                <w:sz w:val="20"/>
                <w:szCs w:val="20"/>
                <w:lang w:val="et-EE"/>
              </w:rPr>
              <w:t> </w:t>
            </w:r>
          </w:p>
        </w:tc>
        <w:tc>
          <w:tcPr>
            <w:tcW w:w="274" w:type="pct"/>
          </w:tcPr>
          <w:p w14:paraId="5077170A"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tcPr>
          <w:p w14:paraId="03BBCA9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tcPr>
          <w:p w14:paraId="5657517A" w14:textId="4D52FEB8" w:rsidR="009D6B67" w:rsidRDefault="599292FF" w:rsidP="42443374">
            <w:pPr>
              <w:spacing w:before="0" w:after="0" w:line="240" w:lineRule="auto"/>
              <w:jc w:val="right"/>
              <w:rPr>
                <w:rStyle w:val="normaltextrun"/>
              </w:rPr>
            </w:pPr>
            <w:r w:rsidRPr="3992A286">
              <w:rPr>
                <w:rStyle w:val="normaltextrun"/>
                <w:rFonts w:ascii="Cambria" w:hAnsi="Cambria" w:cs="Segoe UI"/>
                <w:color w:val="000000" w:themeColor="text1"/>
                <w:sz w:val="20"/>
                <w:szCs w:val="20"/>
                <w:lang w:val="et-EE"/>
              </w:rPr>
              <w:t xml:space="preserve">340 000 000 </w:t>
            </w:r>
          </w:p>
        </w:tc>
        <w:tc>
          <w:tcPr>
            <w:tcW w:w="484" w:type="pct"/>
          </w:tcPr>
          <w:p w14:paraId="6EDD9A9F"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projekti aru-anded</w:t>
            </w:r>
          </w:p>
        </w:tc>
      </w:tr>
      <w:tr w:rsidR="009D6B67" w14:paraId="09ECA753" w14:textId="77777777" w:rsidTr="3992A286">
        <w:trPr>
          <w:trHeight w:val="286"/>
        </w:trPr>
        <w:tc>
          <w:tcPr>
            <w:tcW w:w="226" w:type="pct"/>
          </w:tcPr>
          <w:p w14:paraId="79278269"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tcPr>
          <w:p w14:paraId="7BC2DE4B"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tcPr>
          <w:p w14:paraId="7DD6CFAA"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tcPr>
          <w:p w14:paraId="34E9A6AB"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478" w:type="pct"/>
          </w:tcPr>
          <w:p w14:paraId="02ABB5FB"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RCR03</w:t>
            </w:r>
            <w:r>
              <w:rPr>
                <w:rStyle w:val="eop"/>
                <w:rFonts w:ascii="Cambria" w:hAnsi="Cambria" w:cs="Segoe UI"/>
                <w:color w:val="000000"/>
                <w:sz w:val="20"/>
                <w:szCs w:val="20"/>
                <w:lang w:val="et-EE"/>
              </w:rPr>
              <w:t> </w:t>
            </w:r>
          </w:p>
        </w:tc>
        <w:tc>
          <w:tcPr>
            <w:tcW w:w="1163" w:type="pct"/>
          </w:tcPr>
          <w:p w14:paraId="10711915"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Toote- või protsessi-innovatsiooni kasutusele võtvad VKEd</w:t>
            </w:r>
            <w:r>
              <w:rPr>
                <w:rStyle w:val="eop"/>
                <w:rFonts w:ascii="Cambria" w:hAnsi="Cambria" w:cs="Segoe UI"/>
                <w:color w:val="000000"/>
                <w:sz w:val="20"/>
                <w:szCs w:val="20"/>
                <w:lang w:val="et-EE"/>
              </w:rPr>
              <w:t> </w:t>
            </w:r>
          </w:p>
        </w:tc>
        <w:tc>
          <w:tcPr>
            <w:tcW w:w="616" w:type="pct"/>
          </w:tcPr>
          <w:p w14:paraId="5DDBE544" w14:textId="6D4C8A82" w:rsidR="009D6B67" w:rsidRDefault="00EF0D8B">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w:t>
            </w:r>
            <w:r w:rsidR="00EE5F1F">
              <w:rPr>
                <w:rStyle w:val="normaltextrun"/>
                <w:rFonts w:ascii="Cambria" w:hAnsi="Cambria" w:cs="Segoe UI"/>
                <w:color w:val="000000"/>
                <w:sz w:val="20"/>
                <w:szCs w:val="20"/>
                <w:lang w:val="et-EE"/>
              </w:rPr>
              <w:t>ttevõtjad</w:t>
            </w:r>
            <w:r w:rsidR="00EE5F1F">
              <w:rPr>
                <w:rStyle w:val="eop"/>
                <w:rFonts w:ascii="Cambria" w:hAnsi="Cambria" w:cs="Segoe UI"/>
                <w:color w:val="000000"/>
                <w:sz w:val="20"/>
                <w:szCs w:val="20"/>
                <w:lang w:val="et-EE"/>
              </w:rPr>
              <w:t> </w:t>
            </w:r>
          </w:p>
        </w:tc>
        <w:tc>
          <w:tcPr>
            <w:tcW w:w="274" w:type="pct"/>
          </w:tcPr>
          <w:p w14:paraId="57F739BE"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tcPr>
          <w:p w14:paraId="426F1846"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tcPr>
          <w:p w14:paraId="3B02FEA3"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30</w:t>
            </w:r>
            <w:r>
              <w:rPr>
                <w:rStyle w:val="eop"/>
                <w:rFonts w:ascii="Cambria" w:hAnsi="Cambria" w:cs="Segoe UI"/>
                <w:color w:val="000000"/>
                <w:sz w:val="20"/>
                <w:szCs w:val="20"/>
                <w:lang w:val="et-EE"/>
              </w:rPr>
              <w:t> </w:t>
            </w:r>
          </w:p>
        </w:tc>
        <w:tc>
          <w:tcPr>
            <w:tcW w:w="484" w:type="pct"/>
          </w:tcPr>
          <w:p w14:paraId="7CEF7872"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FOS / </w:t>
            </w:r>
            <w:r>
              <w:rPr>
                <w:rFonts w:ascii="Cambria" w:hAnsi="Cambria" w:cs="Segoe UI"/>
                <w:color w:val="000000"/>
                <w:sz w:val="20"/>
                <w:szCs w:val="20"/>
                <w:lang w:val="et-EE"/>
              </w:rPr>
              <w:t>projekti aru-anded</w:t>
            </w:r>
          </w:p>
        </w:tc>
      </w:tr>
      <w:tr w:rsidR="009D6B67" w14:paraId="7B71C19F" w14:textId="77777777" w:rsidTr="3992A286">
        <w:trPr>
          <w:trHeight w:val="286"/>
        </w:trPr>
        <w:tc>
          <w:tcPr>
            <w:tcW w:w="226" w:type="pct"/>
          </w:tcPr>
          <w:p w14:paraId="56DBE30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tcPr>
          <w:p w14:paraId="4CA0A4F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tcPr>
          <w:p w14:paraId="49E6288B"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tcPr>
          <w:p w14:paraId="1DAE43E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478" w:type="pct"/>
          </w:tcPr>
          <w:p w14:paraId="416F9B82"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RCR04</w:t>
            </w:r>
            <w:r>
              <w:rPr>
                <w:rStyle w:val="eop"/>
                <w:rFonts w:ascii="Cambria" w:hAnsi="Cambria" w:cs="Segoe UI"/>
                <w:color w:val="000000"/>
                <w:sz w:val="20"/>
                <w:szCs w:val="20"/>
                <w:lang w:val="et-EE"/>
              </w:rPr>
              <w:t> </w:t>
            </w:r>
          </w:p>
        </w:tc>
        <w:tc>
          <w:tcPr>
            <w:tcW w:w="1163" w:type="pct"/>
          </w:tcPr>
          <w:p w14:paraId="71AD929B" w14:textId="77777777" w:rsidR="009D6B67" w:rsidRDefault="00EE5F1F">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Turundus- või organisat-siooniinnovatsiooni </w:t>
            </w:r>
          </w:p>
          <w:p w14:paraId="2ADE2FFB"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kasutusele võtvad VKEd</w:t>
            </w:r>
            <w:r>
              <w:rPr>
                <w:rStyle w:val="eop"/>
                <w:rFonts w:ascii="Cambria" w:hAnsi="Cambria" w:cs="Segoe UI"/>
                <w:color w:val="000000"/>
                <w:sz w:val="20"/>
                <w:szCs w:val="20"/>
                <w:lang w:val="et-EE"/>
              </w:rPr>
              <w:t> </w:t>
            </w:r>
          </w:p>
        </w:tc>
        <w:tc>
          <w:tcPr>
            <w:tcW w:w="616" w:type="pct"/>
          </w:tcPr>
          <w:p w14:paraId="28E38AC6"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ettevõtjad</w:t>
            </w:r>
            <w:r>
              <w:rPr>
                <w:rStyle w:val="eop"/>
                <w:rFonts w:ascii="Cambria" w:hAnsi="Cambria" w:cs="Segoe UI"/>
                <w:color w:val="000000"/>
                <w:sz w:val="20"/>
                <w:szCs w:val="20"/>
                <w:lang w:val="et-EE"/>
              </w:rPr>
              <w:t> </w:t>
            </w:r>
          </w:p>
        </w:tc>
        <w:tc>
          <w:tcPr>
            <w:tcW w:w="274" w:type="pct"/>
          </w:tcPr>
          <w:p w14:paraId="3C4F988F"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tcPr>
          <w:p w14:paraId="549C7C7E"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tcPr>
          <w:p w14:paraId="1260BFC0"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w:t>
            </w:r>
            <w:r>
              <w:rPr>
                <w:rStyle w:val="eop"/>
                <w:rFonts w:ascii="Cambria" w:hAnsi="Cambria" w:cs="Segoe UI"/>
                <w:color w:val="000000"/>
                <w:sz w:val="20"/>
                <w:szCs w:val="20"/>
                <w:lang w:val="et-EE"/>
              </w:rPr>
              <w:t> </w:t>
            </w:r>
          </w:p>
        </w:tc>
        <w:tc>
          <w:tcPr>
            <w:tcW w:w="484" w:type="pct"/>
          </w:tcPr>
          <w:p w14:paraId="24A8D14A"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projekti aru-anded</w:t>
            </w:r>
          </w:p>
        </w:tc>
      </w:tr>
      <w:tr w:rsidR="009D6B67" w14:paraId="6A04DADE" w14:textId="77777777" w:rsidTr="3992A286">
        <w:trPr>
          <w:trHeight w:val="286"/>
        </w:trPr>
        <w:tc>
          <w:tcPr>
            <w:tcW w:w="226" w:type="pct"/>
          </w:tcPr>
          <w:p w14:paraId="561DE46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tcPr>
          <w:p w14:paraId="53CF1B3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tcPr>
          <w:p w14:paraId="4B537C0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tcPr>
          <w:p w14:paraId="5CCAB04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478" w:type="pct"/>
          </w:tcPr>
          <w:p w14:paraId="66D8638F" w14:textId="77777777" w:rsidR="009D6B67" w:rsidRDefault="00EE5F1F">
            <w:pPr>
              <w:spacing w:before="0" w:after="0" w:line="240" w:lineRule="auto"/>
              <w:rPr>
                <w:rFonts w:ascii="Cambria" w:hAnsi="Cambria" w:cstheme="minorHAnsi"/>
                <w:color w:val="000000"/>
                <w:sz w:val="20"/>
                <w:szCs w:val="20"/>
                <w:lang w:val="et-EE"/>
              </w:rPr>
            </w:pPr>
            <w:r>
              <w:rPr>
                <w:rStyle w:val="eop"/>
                <w:rFonts w:ascii="Cambria" w:hAnsi="Cambria" w:cs="Segoe UI"/>
                <w:color w:val="000000"/>
                <w:sz w:val="20"/>
                <w:szCs w:val="20"/>
                <w:lang w:val="et-EE"/>
              </w:rPr>
              <w:t>PSR41 </w:t>
            </w:r>
          </w:p>
        </w:tc>
        <w:tc>
          <w:tcPr>
            <w:tcW w:w="1163" w:type="pct"/>
          </w:tcPr>
          <w:p w14:paraId="16705CC3" w14:textId="77777777" w:rsidR="009D6B67" w:rsidRDefault="00EE5F1F">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Osalejad, kes said </w:t>
            </w:r>
          </w:p>
          <w:p w14:paraId="6FA36952"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lahkudes kvalifikatsiooni</w:t>
            </w:r>
            <w:r>
              <w:rPr>
                <w:rStyle w:val="eop"/>
                <w:rFonts w:ascii="Cambria" w:hAnsi="Cambria" w:cs="Segoe UI"/>
                <w:color w:val="000000"/>
                <w:sz w:val="20"/>
                <w:szCs w:val="20"/>
                <w:lang w:val="et-EE"/>
              </w:rPr>
              <w:t> </w:t>
            </w:r>
          </w:p>
        </w:tc>
        <w:tc>
          <w:tcPr>
            <w:tcW w:w="616" w:type="pct"/>
          </w:tcPr>
          <w:p w14:paraId="6B0C6FBD" w14:textId="77777777" w:rsidR="009D6B67" w:rsidRDefault="00EE5F1F">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osalejate </w:t>
            </w:r>
          </w:p>
          <w:p w14:paraId="572796BA"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arv</w:t>
            </w:r>
            <w:r>
              <w:rPr>
                <w:rStyle w:val="eop"/>
                <w:rFonts w:ascii="Cambria" w:hAnsi="Cambria" w:cs="Segoe UI"/>
                <w:color w:val="000000"/>
                <w:sz w:val="20"/>
                <w:szCs w:val="20"/>
                <w:lang w:val="et-EE"/>
              </w:rPr>
              <w:t> </w:t>
            </w:r>
          </w:p>
        </w:tc>
        <w:tc>
          <w:tcPr>
            <w:tcW w:w="274" w:type="pct"/>
          </w:tcPr>
          <w:p w14:paraId="24CE3B28"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tcPr>
          <w:p w14:paraId="16C0425A"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tcPr>
          <w:p w14:paraId="68BE41D9"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11 475</w:t>
            </w:r>
            <w:r>
              <w:rPr>
                <w:rStyle w:val="eop"/>
                <w:rFonts w:ascii="Cambria" w:hAnsi="Cambria" w:cs="Segoe UI"/>
                <w:color w:val="000000"/>
                <w:sz w:val="20"/>
                <w:szCs w:val="20"/>
                <w:lang w:val="et-EE"/>
              </w:rPr>
              <w:t> </w:t>
            </w:r>
          </w:p>
        </w:tc>
        <w:tc>
          <w:tcPr>
            <w:tcW w:w="484" w:type="pct"/>
          </w:tcPr>
          <w:p w14:paraId="65F102CA"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projekti aru-anded</w:t>
            </w:r>
          </w:p>
        </w:tc>
      </w:tr>
      <w:tr w:rsidR="009D6B67" w14:paraId="2FDE8378" w14:textId="77777777" w:rsidTr="3992A286">
        <w:trPr>
          <w:trHeight w:val="286"/>
        </w:trPr>
        <w:tc>
          <w:tcPr>
            <w:tcW w:w="226" w:type="pct"/>
          </w:tcPr>
          <w:p w14:paraId="574D6E88"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tcPr>
          <w:p w14:paraId="50964939"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tcPr>
          <w:p w14:paraId="3083E62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tcPr>
          <w:p w14:paraId="4F22175A"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478" w:type="pct"/>
          </w:tcPr>
          <w:p w14:paraId="69E6AAB7" w14:textId="75A19923" w:rsidR="009D6B67" w:rsidRDefault="00114922">
            <w:pPr>
              <w:spacing w:before="0" w:after="0" w:line="240" w:lineRule="auto"/>
              <w:rPr>
                <w:rFonts w:ascii="Cambria" w:hAnsi="Cambria" w:cstheme="minorHAnsi"/>
                <w:color w:val="000000"/>
                <w:sz w:val="20"/>
                <w:szCs w:val="20"/>
                <w:lang w:val="et-EE"/>
              </w:rPr>
            </w:pPr>
            <w:r w:rsidRPr="00114922">
              <w:rPr>
                <w:rStyle w:val="normaltextrun"/>
                <w:rFonts w:ascii="Cambria" w:hAnsi="Cambria" w:cs="Segoe UI"/>
                <w:color w:val="000000"/>
                <w:sz w:val="20"/>
                <w:szCs w:val="20"/>
                <w:lang w:val="et-EE"/>
              </w:rPr>
              <w:t>PSR</w:t>
            </w:r>
            <w:r w:rsidR="00CE0BF1">
              <w:rPr>
                <w:rStyle w:val="normaltextrun"/>
                <w:rFonts w:ascii="Cambria" w:hAnsi="Cambria" w:cs="Segoe UI"/>
                <w:color w:val="000000"/>
                <w:sz w:val="20"/>
                <w:szCs w:val="20"/>
                <w:lang w:val="et-EE"/>
              </w:rPr>
              <w:t xml:space="preserve">43 </w:t>
            </w:r>
          </w:p>
        </w:tc>
        <w:tc>
          <w:tcPr>
            <w:tcW w:w="1163" w:type="pct"/>
          </w:tcPr>
          <w:p w14:paraId="598CCFF7" w14:textId="530AACB3" w:rsidR="009D6B67" w:rsidRDefault="00D476FB">
            <w:pPr>
              <w:spacing w:before="0" w:after="0" w:line="240" w:lineRule="auto"/>
              <w:rPr>
                <w:rFonts w:ascii="Cambria" w:hAnsi="Cambria" w:cstheme="minorHAnsi"/>
                <w:color w:val="000000"/>
                <w:sz w:val="20"/>
                <w:szCs w:val="20"/>
                <w:lang w:val="et-EE"/>
              </w:rPr>
            </w:pPr>
            <w:r>
              <w:rPr>
                <w:rStyle w:val="eop"/>
                <w:rFonts w:ascii="Cambria" w:hAnsi="Cambria" w:cs="Segoe UI"/>
                <w:color w:val="000000"/>
                <w:sz w:val="20"/>
                <w:szCs w:val="20"/>
                <w:lang w:val="et-EE"/>
              </w:rPr>
              <w:t xml:space="preserve"> </w:t>
            </w:r>
            <w:r w:rsidRPr="00EE4E41">
              <w:rPr>
                <w:rFonts w:asciiTheme="majorHAnsi" w:hAnsiTheme="majorHAnsi"/>
                <w:sz w:val="20"/>
                <w:szCs w:val="18"/>
                <w:u w:val="single"/>
              </w:rPr>
              <w:t>Peale teenuse saamist tööhõives olev tööealine elanikkond</w:t>
            </w:r>
          </w:p>
        </w:tc>
        <w:tc>
          <w:tcPr>
            <w:tcW w:w="616" w:type="pct"/>
          </w:tcPr>
          <w:p w14:paraId="0A13245B"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i</w:t>
            </w:r>
            <w:r>
              <w:rPr>
                <w:rStyle w:val="normaltextrun"/>
                <w:rFonts w:cs="Segoe UI"/>
                <w:color w:val="000000"/>
                <w:sz w:val="20"/>
                <w:szCs w:val="20"/>
                <w:lang w:val="et-EE"/>
              </w:rPr>
              <w:t>sikute</w:t>
            </w:r>
            <w:r>
              <w:rPr>
                <w:rStyle w:val="normaltextrun"/>
                <w:rFonts w:ascii="Cambria" w:hAnsi="Cambria" w:cs="Segoe UI"/>
                <w:color w:val="000000"/>
                <w:sz w:val="20"/>
                <w:szCs w:val="20"/>
                <w:lang w:val="et-EE"/>
              </w:rPr>
              <w:t> arv</w:t>
            </w:r>
            <w:r>
              <w:rPr>
                <w:rStyle w:val="eop"/>
                <w:rFonts w:ascii="Cambria" w:hAnsi="Cambria" w:cs="Segoe UI"/>
                <w:color w:val="000000"/>
                <w:sz w:val="20"/>
                <w:szCs w:val="20"/>
                <w:lang w:val="et-EE"/>
              </w:rPr>
              <w:t> </w:t>
            </w:r>
          </w:p>
        </w:tc>
        <w:tc>
          <w:tcPr>
            <w:tcW w:w="274" w:type="pct"/>
          </w:tcPr>
          <w:p w14:paraId="1B666092"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tcPr>
          <w:p w14:paraId="41938CA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tcPr>
          <w:p w14:paraId="548753FB" w14:textId="43126E9E" w:rsidR="009D6B67" w:rsidRDefault="007E0FE7">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8</w:t>
            </w:r>
            <w:r w:rsidR="005927E7">
              <w:rPr>
                <w:rStyle w:val="normaltextrun"/>
                <w:rFonts w:ascii="Cambria" w:hAnsi="Cambria" w:cs="Segoe UI"/>
                <w:color w:val="000000"/>
                <w:sz w:val="20"/>
                <w:szCs w:val="20"/>
                <w:lang w:val="et-EE"/>
              </w:rPr>
              <w:t>45</w:t>
            </w:r>
          </w:p>
        </w:tc>
        <w:tc>
          <w:tcPr>
            <w:tcW w:w="484" w:type="pct"/>
          </w:tcPr>
          <w:p w14:paraId="66ADAD4E"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SFOS / Statistikaamet</w:t>
            </w:r>
          </w:p>
        </w:tc>
      </w:tr>
      <w:tr w:rsidR="009D6B67" w14:paraId="3E408650" w14:textId="77777777" w:rsidTr="3992A286">
        <w:trPr>
          <w:trHeight w:val="286"/>
        </w:trPr>
        <w:tc>
          <w:tcPr>
            <w:tcW w:w="226" w:type="pct"/>
          </w:tcPr>
          <w:p w14:paraId="06666F49"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tcPr>
          <w:p w14:paraId="22C7EB15"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tcPr>
          <w:p w14:paraId="6A925ADE"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tcPr>
          <w:p w14:paraId="0BB4F97A"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478" w:type="pct"/>
          </w:tcPr>
          <w:p w14:paraId="38D37657"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RCR18 </w:t>
            </w:r>
            <w:r>
              <w:rPr>
                <w:rStyle w:val="eop"/>
                <w:rFonts w:ascii="Cambria" w:hAnsi="Cambria" w:cs="Segoe UI"/>
                <w:color w:val="000000"/>
                <w:sz w:val="20"/>
                <w:szCs w:val="20"/>
                <w:lang w:val="et-EE"/>
              </w:rPr>
              <w:t> </w:t>
            </w:r>
          </w:p>
        </w:tc>
        <w:tc>
          <w:tcPr>
            <w:tcW w:w="1163" w:type="pct"/>
          </w:tcPr>
          <w:p w14:paraId="7D0C3995" w14:textId="77777777" w:rsidR="00FA4E24" w:rsidRDefault="00EE5F1F">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VKEd, kes kasutavad </w:t>
            </w:r>
          </w:p>
          <w:p w14:paraId="236FCA37" w14:textId="39DD0094" w:rsidR="009D6B67" w:rsidRDefault="00EE5F1F">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ettevõtlusinkubaatori </w:t>
            </w:r>
          </w:p>
          <w:p w14:paraId="12AD54F5" w14:textId="7F21409E" w:rsidR="009D6B67" w:rsidRDefault="00FA4E24">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t</w:t>
            </w:r>
            <w:r w:rsidR="00EE5F1F">
              <w:rPr>
                <w:rStyle w:val="normaltextrun"/>
                <w:rFonts w:ascii="Cambria" w:hAnsi="Cambria" w:cs="Segoe UI"/>
                <w:color w:val="000000"/>
                <w:sz w:val="20"/>
                <w:szCs w:val="20"/>
                <w:lang w:val="et-EE"/>
              </w:rPr>
              <w:t>eenuseid pärast inkubaatori </w:t>
            </w:r>
          </w:p>
          <w:p w14:paraId="1EA0FE97"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asutamist</w:t>
            </w:r>
            <w:r>
              <w:rPr>
                <w:rStyle w:val="eop"/>
                <w:rFonts w:ascii="Cambria" w:hAnsi="Cambria" w:cs="Segoe UI"/>
                <w:color w:val="000000"/>
                <w:sz w:val="20"/>
                <w:szCs w:val="20"/>
                <w:lang w:val="et-EE"/>
              </w:rPr>
              <w:t> </w:t>
            </w:r>
          </w:p>
        </w:tc>
        <w:tc>
          <w:tcPr>
            <w:tcW w:w="616" w:type="pct"/>
          </w:tcPr>
          <w:p w14:paraId="2153BA8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ettevõtjat aastas</w:t>
            </w:r>
          </w:p>
          <w:p w14:paraId="242888F1" w14:textId="77777777" w:rsidR="009D6B67" w:rsidRDefault="009D6B67">
            <w:pPr>
              <w:spacing w:before="0" w:after="0" w:line="240" w:lineRule="auto"/>
              <w:rPr>
                <w:rFonts w:ascii="Cambria" w:hAnsi="Cambria" w:cstheme="minorHAnsi"/>
                <w:color w:val="000000"/>
                <w:sz w:val="20"/>
                <w:szCs w:val="20"/>
                <w:lang w:val="et-EE"/>
              </w:rPr>
            </w:pPr>
          </w:p>
        </w:tc>
        <w:tc>
          <w:tcPr>
            <w:tcW w:w="274" w:type="pct"/>
          </w:tcPr>
          <w:p w14:paraId="421A5799"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tcPr>
          <w:p w14:paraId="079F5E7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tcPr>
          <w:p w14:paraId="07F741C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40</w:t>
            </w:r>
            <w:r>
              <w:rPr>
                <w:rStyle w:val="eop"/>
                <w:rFonts w:ascii="Cambria" w:hAnsi="Cambria" w:cs="Segoe UI"/>
                <w:color w:val="000000"/>
                <w:sz w:val="20"/>
                <w:szCs w:val="20"/>
                <w:lang w:val="et-EE"/>
              </w:rPr>
              <w:t> </w:t>
            </w:r>
          </w:p>
        </w:tc>
        <w:tc>
          <w:tcPr>
            <w:tcW w:w="484" w:type="pct"/>
          </w:tcPr>
          <w:p w14:paraId="33A2A377"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projekti aru-anded</w:t>
            </w:r>
          </w:p>
          <w:p w14:paraId="0165ECF8" w14:textId="77777777" w:rsidR="009D6B67" w:rsidRDefault="009D6B67">
            <w:pPr>
              <w:spacing w:before="0" w:after="0" w:line="240" w:lineRule="auto"/>
              <w:rPr>
                <w:rFonts w:ascii="Cambria" w:hAnsi="Cambria" w:cstheme="minorHAnsi"/>
                <w:color w:val="000000"/>
                <w:sz w:val="20"/>
                <w:szCs w:val="20"/>
                <w:lang w:val="et-EE"/>
              </w:rPr>
            </w:pPr>
          </w:p>
        </w:tc>
      </w:tr>
      <w:tr w:rsidR="009D6B67" w14:paraId="5E921DCB" w14:textId="77777777" w:rsidTr="3992A286">
        <w:trPr>
          <w:trHeight w:val="286"/>
        </w:trPr>
        <w:tc>
          <w:tcPr>
            <w:tcW w:w="226" w:type="pct"/>
          </w:tcPr>
          <w:p w14:paraId="4C6D88F3"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lastRenderedPageBreak/>
              <w:t>10</w:t>
            </w:r>
          </w:p>
        </w:tc>
        <w:tc>
          <w:tcPr>
            <w:tcW w:w="256" w:type="pct"/>
          </w:tcPr>
          <w:p w14:paraId="212BA813"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tcPr>
          <w:p w14:paraId="22DB938E"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tcPr>
          <w:p w14:paraId="5CB88055"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478" w:type="pct"/>
          </w:tcPr>
          <w:p w14:paraId="2D201D3D"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RCR29 </w:t>
            </w:r>
            <w:r>
              <w:rPr>
                <w:rStyle w:val="eop"/>
                <w:rFonts w:ascii="Cambria" w:hAnsi="Cambria" w:cs="Segoe UI"/>
                <w:color w:val="000000"/>
                <w:sz w:val="20"/>
                <w:szCs w:val="20"/>
                <w:lang w:val="et-EE"/>
              </w:rPr>
              <w:t> </w:t>
            </w:r>
          </w:p>
        </w:tc>
        <w:tc>
          <w:tcPr>
            <w:tcW w:w="1163" w:type="pct"/>
          </w:tcPr>
          <w:p w14:paraId="440E7744" w14:textId="77777777" w:rsidR="009D6B67" w:rsidRPr="0055224D" w:rsidRDefault="00EE5F1F">
            <w:pPr>
              <w:spacing w:before="0" w:after="0" w:line="240" w:lineRule="auto"/>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Hinnangulised kasvuhoonegaaside heitkogused</w:t>
            </w:r>
            <w:r w:rsidRPr="0055224D">
              <w:rPr>
                <w:rStyle w:val="eop"/>
                <w:rFonts w:asciiTheme="majorHAnsi" w:hAnsiTheme="majorHAnsi" w:cs="Segoe UI"/>
                <w:color w:val="000000"/>
                <w:sz w:val="20"/>
                <w:szCs w:val="20"/>
                <w:lang w:val="et-EE"/>
              </w:rPr>
              <w:t> </w:t>
            </w:r>
          </w:p>
        </w:tc>
        <w:tc>
          <w:tcPr>
            <w:tcW w:w="616" w:type="pct"/>
          </w:tcPr>
          <w:p w14:paraId="7A0237D4" w14:textId="77777777" w:rsidR="009D6B67" w:rsidRPr="0055224D" w:rsidRDefault="00EE5F1F">
            <w:pPr>
              <w:spacing w:before="0" w:after="0" w:line="240" w:lineRule="auto"/>
              <w:rPr>
                <w:rStyle w:val="normaltextrun"/>
                <w:rFonts w:asciiTheme="majorHAnsi" w:hAnsiTheme="majorHAnsi" w:cs="Segoe UI"/>
                <w:color w:val="000000"/>
                <w:sz w:val="20"/>
                <w:szCs w:val="20"/>
                <w:lang w:val="et-EE"/>
              </w:rPr>
            </w:pPr>
            <w:r w:rsidRPr="0055224D">
              <w:rPr>
                <w:rStyle w:val="normaltextrun"/>
                <w:rFonts w:asciiTheme="majorHAnsi" w:hAnsiTheme="majorHAnsi" w:cs="Segoe UI"/>
                <w:color w:val="000000"/>
                <w:sz w:val="20"/>
                <w:szCs w:val="20"/>
                <w:lang w:val="et-EE"/>
              </w:rPr>
              <w:t>tonni CO2 </w:t>
            </w:r>
          </w:p>
          <w:p w14:paraId="4224AED6" w14:textId="77777777" w:rsidR="009D6B67" w:rsidRPr="0055224D" w:rsidRDefault="00EE5F1F">
            <w:pPr>
              <w:spacing w:before="0" w:after="0" w:line="240" w:lineRule="auto"/>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ekvivalenti aastas</w:t>
            </w:r>
            <w:r w:rsidRPr="0055224D">
              <w:rPr>
                <w:rStyle w:val="eop"/>
                <w:rFonts w:asciiTheme="majorHAnsi" w:hAnsiTheme="majorHAnsi" w:cs="Segoe UI"/>
                <w:color w:val="000000"/>
                <w:sz w:val="20"/>
                <w:szCs w:val="20"/>
                <w:lang w:val="et-EE"/>
              </w:rPr>
              <w:t> </w:t>
            </w:r>
          </w:p>
        </w:tc>
        <w:tc>
          <w:tcPr>
            <w:tcW w:w="274" w:type="pct"/>
          </w:tcPr>
          <w:p w14:paraId="0511C42E" w14:textId="22D93C14" w:rsidR="000B0260" w:rsidRPr="00D44D0E" w:rsidRDefault="2FF2EC35" w:rsidP="42443374">
            <w:pPr>
              <w:spacing w:before="0" w:after="0" w:line="240" w:lineRule="auto"/>
              <w:jc w:val="right"/>
              <w:rPr>
                <w:rStyle w:val="normaltextrun"/>
                <w:rFonts w:asciiTheme="majorHAnsi" w:hAnsiTheme="majorHAnsi" w:cs="Segoe UI"/>
                <w:color w:val="000000"/>
                <w:sz w:val="20"/>
                <w:szCs w:val="20"/>
              </w:rPr>
            </w:pPr>
            <w:r w:rsidRPr="3992A286">
              <w:rPr>
                <w:rStyle w:val="normaltextrun"/>
                <w:rFonts w:asciiTheme="majorHAnsi" w:hAnsiTheme="majorHAnsi" w:cs="Segoe UI"/>
                <w:color w:val="000000" w:themeColor="text1"/>
                <w:sz w:val="20"/>
                <w:szCs w:val="20"/>
                <w:lang w:val="et-EE"/>
              </w:rPr>
              <w:t>1</w:t>
            </w:r>
            <w:r w:rsidR="6FBE37E4" w:rsidRPr="3992A286">
              <w:rPr>
                <w:rStyle w:val="normaltextrun"/>
                <w:rFonts w:asciiTheme="majorHAnsi" w:hAnsiTheme="majorHAnsi" w:cs="Segoe UI"/>
                <w:color w:val="000000" w:themeColor="text1"/>
                <w:sz w:val="20"/>
                <w:szCs w:val="20"/>
                <w:lang w:val="et-EE"/>
              </w:rPr>
              <w:t>3</w:t>
            </w:r>
            <w:r w:rsidRPr="3992A286">
              <w:rPr>
                <w:rStyle w:val="normaltextrun"/>
                <w:rFonts w:asciiTheme="majorHAnsi" w:hAnsiTheme="majorHAnsi" w:cs="Segoe UI"/>
                <w:color w:val="000000" w:themeColor="text1"/>
                <w:sz w:val="20"/>
                <w:szCs w:val="20"/>
                <w:lang w:val="et-EE"/>
              </w:rPr>
              <w:t>00</w:t>
            </w:r>
          </w:p>
          <w:p w14:paraId="14541419" w14:textId="0809CCE7" w:rsidR="009D6B67" w:rsidRPr="003C325D" w:rsidRDefault="009D6B67">
            <w:pPr>
              <w:spacing w:before="0" w:after="0" w:line="240" w:lineRule="auto"/>
              <w:jc w:val="right"/>
              <w:rPr>
                <w:rFonts w:asciiTheme="majorHAnsi" w:hAnsiTheme="majorHAnsi" w:cstheme="minorHAnsi"/>
                <w:color w:val="000000"/>
                <w:sz w:val="20"/>
                <w:szCs w:val="20"/>
                <w:lang w:val="et-EE"/>
              </w:rPr>
            </w:pPr>
          </w:p>
        </w:tc>
        <w:tc>
          <w:tcPr>
            <w:tcW w:w="342" w:type="pct"/>
          </w:tcPr>
          <w:p w14:paraId="58963C14" w14:textId="7B0677CE" w:rsidR="003B48CB" w:rsidRPr="003C325D" w:rsidRDefault="003B48CB">
            <w:pPr>
              <w:spacing w:before="0" w:after="0" w:line="240" w:lineRule="auto"/>
              <w:jc w:val="right"/>
              <w:rPr>
                <w:rStyle w:val="normaltextrun"/>
                <w:rFonts w:asciiTheme="majorHAnsi" w:hAnsiTheme="majorHAnsi" w:cs="Segoe UI"/>
                <w:color w:val="000000"/>
                <w:sz w:val="20"/>
                <w:szCs w:val="20"/>
                <w:lang w:val="et-EE"/>
              </w:rPr>
            </w:pPr>
          </w:p>
          <w:p w14:paraId="7893BA14" w14:textId="491C8105" w:rsidR="009D6B67" w:rsidRPr="003C325D" w:rsidRDefault="000B0260" w:rsidP="42443374">
            <w:pPr>
              <w:spacing w:before="0" w:after="0" w:line="240" w:lineRule="auto"/>
              <w:jc w:val="right"/>
              <w:rPr>
                <w:rFonts w:asciiTheme="majorHAnsi" w:hAnsiTheme="majorHAnsi" w:cstheme="minorBidi"/>
                <w:color w:val="000000"/>
                <w:sz w:val="20"/>
                <w:szCs w:val="20"/>
                <w:lang w:val="et-EE"/>
              </w:rPr>
            </w:pPr>
            <w:r w:rsidRPr="42443374">
              <w:rPr>
                <w:rStyle w:val="eop"/>
                <w:rFonts w:asciiTheme="majorHAnsi" w:hAnsiTheme="majorHAnsi"/>
                <w:sz w:val="20"/>
                <w:szCs w:val="20"/>
              </w:rPr>
              <w:t>2024</w:t>
            </w:r>
            <w:r w:rsidR="00EE5F1F" w:rsidRPr="42443374">
              <w:rPr>
                <w:rStyle w:val="eop"/>
                <w:rFonts w:asciiTheme="majorHAnsi" w:hAnsiTheme="majorHAnsi" w:cs="Segoe UI"/>
                <w:color w:val="000000" w:themeColor="text1"/>
                <w:sz w:val="20"/>
                <w:szCs w:val="20"/>
                <w:lang w:val="et-EE"/>
              </w:rPr>
              <w:t> </w:t>
            </w:r>
          </w:p>
        </w:tc>
        <w:tc>
          <w:tcPr>
            <w:tcW w:w="410" w:type="pct"/>
          </w:tcPr>
          <w:p w14:paraId="5B660B94" w14:textId="243A810E" w:rsidR="000B0260" w:rsidRPr="003C325D" w:rsidRDefault="000B0260">
            <w:pPr>
              <w:spacing w:before="0" w:after="0" w:line="240" w:lineRule="auto"/>
              <w:jc w:val="right"/>
              <w:rPr>
                <w:rStyle w:val="normaltextrun"/>
                <w:rFonts w:asciiTheme="majorHAnsi" w:hAnsiTheme="majorHAnsi" w:cs="Segoe UI"/>
                <w:color w:val="000000"/>
                <w:sz w:val="20"/>
                <w:szCs w:val="20"/>
                <w:lang w:val="et-EE"/>
              </w:rPr>
            </w:pPr>
            <w:r w:rsidRPr="003C325D">
              <w:rPr>
                <w:rStyle w:val="normaltextrun"/>
                <w:rFonts w:asciiTheme="majorHAnsi" w:hAnsiTheme="majorHAnsi" w:cs="Segoe UI"/>
                <w:color w:val="000000"/>
                <w:sz w:val="20"/>
                <w:szCs w:val="20"/>
                <w:lang w:val="et-EE"/>
              </w:rPr>
              <w:t> </w:t>
            </w:r>
          </w:p>
          <w:p w14:paraId="5656778B" w14:textId="5470A2E1" w:rsidR="009D6B67" w:rsidRPr="003C325D" w:rsidRDefault="2FF2EC35" w:rsidP="42443374">
            <w:pPr>
              <w:spacing w:before="0" w:after="0" w:line="240" w:lineRule="auto"/>
              <w:jc w:val="right"/>
              <w:rPr>
                <w:rStyle w:val="normaltextrun"/>
                <w:rFonts w:asciiTheme="majorHAnsi" w:hAnsiTheme="majorHAnsi"/>
                <w:sz w:val="20"/>
                <w:szCs w:val="20"/>
                <w:lang w:val="et-EE"/>
              </w:rPr>
            </w:pPr>
            <w:r w:rsidRPr="3992A286">
              <w:rPr>
                <w:rStyle w:val="normaltextrun"/>
                <w:rFonts w:asciiTheme="majorHAnsi" w:hAnsiTheme="majorHAnsi"/>
                <w:sz w:val="20"/>
                <w:szCs w:val="20"/>
              </w:rPr>
              <w:t>1</w:t>
            </w:r>
            <w:r w:rsidR="7A67750A" w:rsidRPr="3992A286">
              <w:rPr>
                <w:rStyle w:val="normaltextrun"/>
                <w:rFonts w:asciiTheme="majorHAnsi" w:hAnsiTheme="majorHAnsi"/>
                <w:sz w:val="20"/>
                <w:szCs w:val="20"/>
              </w:rPr>
              <w:t>000</w:t>
            </w:r>
          </w:p>
        </w:tc>
        <w:tc>
          <w:tcPr>
            <w:tcW w:w="484" w:type="pct"/>
          </w:tcPr>
          <w:p w14:paraId="4E34E716"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projekti aru-anded</w:t>
            </w:r>
          </w:p>
        </w:tc>
      </w:tr>
      <w:tr w:rsidR="009D6B67" w14:paraId="6FF99176" w14:textId="77777777" w:rsidTr="3992A286">
        <w:trPr>
          <w:trHeight w:val="286"/>
        </w:trPr>
        <w:tc>
          <w:tcPr>
            <w:tcW w:w="226" w:type="pct"/>
          </w:tcPr>
          <w:p w14:paraId="268DD6AE"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tcPr>
          <w:p w14:paraId="2A719433"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tcPr>
          <w:p w14:paraId="624F2AD6"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tcPr>
          <w:p w14:paraId="122B4A6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478" w:type="pct"/>
          </w:tcPr>
          <w:p w14:paraId="21D32D03"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RCR52 </w:t>
            </w:r>
            <w:r>
              <w:rPr>
                <w:rStyle w:val="eop"/>
                <w:rFonts w:ascii="Cambria" w:hAnsi="Cambria" w:cs="Segoe UI"/>
                <w:color w:val="000000"/>
                <w:sz w:val="20"/>
                <w:szCs w:val="20"/>
                <w:lang w:val="et-EE"/>
              </w:rPr>
              <w:t> </w:t>
            </w:r>
          </w:p>
        </w:tc>
        <w:tc>
          <w:tcPr>
            <w:tcW w:w="1163" w:type="pct"/>
          </w:tcPr>
          <w:p w14:paraId="3D7297C5" w14:textId="77777777" w:rsidR="009D6B67" w:rsidRPr="0055224D" w:rsidRDefault="00EE5F1F">
            <w:pPr>
              <w:spacing w:before="0" w:after="0" w:line="240" w:lineRule="auto"/>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Taastatud maa, mida kasutatakse rohealade, sotsiaaleluruumide, majandusliku või muu kasutuse jaoks</w:t>
            </w:r>
            <w:r w:rsidRPr="0055224D">
              <w:rPr>
                <w:rStyle w:val="eop"/>
                <w:rFonts w:asciiTheme="majorHAnsi" w:hAnsiTheme="majorHAnsi" w:cs="Segoe UI"/>
                <w:color w:val="000000"/>
                <w:sz w:val="20"/>
                <w:szCs w:val="20"/>
                <w:lang w:val="et-EE"/>
              </w:rPr>
              <w:t> </w:t>
            </w:r>
          </w:p>
        </w:tc>
        <w:tc>
          <w:tcPr>
            <w:tcW w:w="616" w:type="pct"/>
          </w:tcPr>
          <w:p w14:paraId="70352593" w14:textId="77777777" w:rsidR="009D6B67" w:rsidRPr="0055224D" w:rsidRDefault="00EE5F1F">
            <w:pPr>
              <w:spacing w:before="0" w:after="0" w:line="240" w:lineRule="auto"/>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hektarid</w:t>
            </w:r>
            <w:r w:rsidRPr="0055224D">
              <w:rPr>
                <w:rStyle w:val="eop"/>
                <w:rFonts w:asciiTheme="majorHAnsi" w:hAnsiTheme="majorHAnsi" w:cs="Segoe UI"/>
                <w:color w:val="000000"/>
                <w:sz w:val="20"/>
                <w:szCs w:val="20"/>
                <w:lang w:val="et-EE"/>
              </w:rPr>
              <w:t> </w:t>
            </w:r>
          </w:p>
        </w:tc>
        <w:tc>
          <w:tcPr>
            <w:tcW w:w="274" w:type="pct"/>
          </w:tcPr>
          <w:p w14:paraId="41EF5D68" w14:textId="77777777" w:rsidR="009D6B67" w:rsidRPr="0055224D" w:rsidRDefault="00EE5F1F">
            <w:pPr>
              <w:spacing w:before="0" w:after="0" w:line="240" w:lineRule="auto"/>
              <w:jc w:val="right"/>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0</w:t>
            </w:r>
            <w:r w:rsidRPr="0055224D">
              <w:rPr>
                <w:rStyle w:val="eop"/>
                <w:rFonts w:asciiTheme="majorHAnsi" w:hAnsiTheme="majorHAnsi" w:cs="Segoe UI"/>
                <w:color w:val="000000"/>
                <w:sz w:val="20"/>
                <w:szCs w:val="20"/>
                <w:lang w:val="et-EE"/>
              </w:rPr>
              <w:t> </w:t>
            </w:r>
          </w:p>
        </w:tc>
        <w:tc>
          <w:tcPr>
            <w:tcW w:w="342" w:type="pct"/>
          </w:tcPr>
          <w:p w14:paraId="16DF32EE" w14:textId="77777777" w:rsidR="009D6B67" w:rsidRPr="0055224D" w:rsidRDefault="00EE5F1F">
            <w:pPr>
              <w:spacing w:before="0" w:after="0" w:line="240" w:lineRule="auto"/>
              <w:jc w:val="right"/>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2021</w:t>
            </w:r>
            <w:r w:rsidRPr="0055224D">
              <w:rPr>
                <w:rStyle w:val="eop"/>
                <w:rFonts w:asciiTheme="majorHAnsi" w:hAnsiTheme="majorHAnsi" w:cs="Segoe UI"/>
                <w:color w:val="000000"/>
                <w:sz w:val="20"/>
                <w:szCs w:val="20"/>
                <w:lang w:val="et-EE"/>
              </w:rPr>
              <w:t> </w:t>
            </w:r>
          </w:p>
        </w:tc>
        <w:tc>
          <w:tcPr>
            <w:tcW w:w="410" w:type="pct"/>
          </w:tcPr>
          <w:p w14:paraId="0BB18744" w14:textId="77777777" w:rsidR="009D6B67" w:rsidRPr="0055224D" w:rsidRDefault="00EE5F1F">
            <w:pPr>
              <w:spacing w:before="0" w:after="0" w:line="240" w:lineRule="auto"/>
              <w:jc w:val="right"/>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60</w:t>
            </w:r>
            <w:r w:rsidRPr="0055224D">
              <w:rPr>
                <w:rStyle w:val="eop"/>
                <w:rFonts w:asciiTheme="majorHAnsi" w:hAnsiTheme="majorHAnsi" w:cs="Segoe UI"/>
                <w:color w:val="000000"/>
                <w:sz w:val="20"/>
                <w:szCs w:val="20"/>
                <w:lang w:val="et-EE"/>
              </w:rPr>
              <w:t> </w:t>
            </w:r>
          </w:p>
        </w:tc>
        <w:tc>
          <w:tcPr>
            <w:tcW w:w="484" w:type="pct"/>
          </w:tcPr>
          <w:p w14:paraId="349EF506"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projekti aru-anded</w:t>
            </w:r>
          </w:p>
          <w:p w14:paraId="512ABF4B" w14:textId="77777777" w:rsidR="009D6B67" w:rsidRDefault="009D6B67">
            <w:pPr>
              <w:spacing w:before="0" w:after="0" w:line="240" w:lineRule="auto"/>
              <w:rPr>
                <w:rFonts w:ascii="Cambria" w:hAnsi="Cambria" w:cstheme="minorHAnsi"/>
                <w:color w:val="000000"/>
                <w:sz w:val="20"/>
                <w:szCs w:val="20"/>
                <w:lang w:val="et-EE"/>
              </w:rPr>
            </w:pPr>
          </w:p>
        </w:tc>
      </w:tr>
      <w:tr w:rsidR="00AE3813" w14:paraId="3A3B1180" w14:textId="77777777" w:rsidTr="3992A286">
        <w:trPr>
          <w:trHeight w:val="286"/>
        </w:trPr>
        <w:tc>
          <w:tcPr>
            <w:tcW w:w="226" w:type="pct"/>
          </w:tcPr>
          <w:p w14:paraId="09ACBCF8" w14:textId="7C4D061A" w:rsidR="00AE3813" w:rsidRDefault="00AE3813" w:rsidP="00AE3813">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tcPr>
          <w:p w14:paraId="42DA2513" w14:textId="31F0197E" w:rsidR="00AE3813" w:rsidRDefault="00AE3813" w:rsidP="00AE3813">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tcPr>
          <w:p w14:paraId="45CD1F78" w14:textId="630ECEF6" w:rsidR="00AE3813" w:rsidRDefault="00AE3813" w:rsidP="00AE3813">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tcPr>
          <w:p w14:paraId="693D2911" w14:textId="4A26AB8D" w:rsidR="00AE3813" w:rsidRDefault="00AE3813" w:rsidP="00AE3813">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478" w:type="pct"/>
          </w:tcPr>
          <w:p w14:paraId="6A5D4F49" w14:textId="4890278C" w:rsidR="00AE3813" w:rsidRDefault="00AE3813" w:rsidP="00AE3813">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R</w:t>
            </w:r>
            <w:r>
              <w:rPr>
                <w:rStyle w:val="normaltextrun"/>
                <w:rFonts w:ascii="Cambria" w:hAnsi="Cambria" w:cs="Segoe UI"/>
                <w:color w:val="000000"/>
                <w:sz w:val="20"/>
                <w:szCs w:val="20"/>
              </w:rPr>
              <w:t>CR26</w:t>
            </w:r>
          </w:p>
        </w:tc>
        <w:tc>
          <w:tcPr>
            <w:tcW w:w="1163" w:type="pct"/>
            <w:vAlign w:val="center"/>
          </w:tcPr>
          <w:p w14:paraId="18B782C2" w14:textId="5D4A1234" w:rsidR="00AE3813" w:rsidRPr="0055224D" w:rsidRDefault="00AE3813" w:rsidP="00AE3813">
            <w:pPr>
              <w:spacing w:before="0" w:after="0" w:line="240" w:lineRule="auto"/>
              <w:rPr>
                <w:rStyle w:val="normaltextrun"/>
                <w:rFonts w:asciiTheme="majorHAnsi" w:hAnsiTheme="majorHAnsi" w:cs="Segoe UI"/>
                <w:color w:val="000000"/>
                <w:sz w:val="20"/>
                <w:szCs w:val="20"/>
                <w:lang w:val="et-EE"/>
              </w:rPr>
            </w:pPr>
            <w:r w:rsidRPr="0055224D">
              <w:rPr>
                <w:rFonts w:asciiTheme="majorHAnsi" w:eastAsia="Calibri" w:hAnsiTheme="majorHAnsi" w:cstheme="minorBidi"/>
                <w:color w:val="000000" w:themeColor="text1"/>
                <w:sz w:val="20"/>
                <w:szCs w:val="20"/>
                <w:lang w:val="et-EE"/>
              </w:rPr>
              <w:t>Primaarenergia aastane tarbimine (sellest: elamud, üldkasutatavad hooned, ettevõtted, muu)</w:t>
            </w:r>
          </w:p>
        </w:tc>
        <w:tc>
          <w:tcPr>
            <w:tcW w:w="616" w:type="pct"/>
          </w:tcPr>
          <w:p w14:paraId="531FFAC8" w14:textId="7DA947C1" w:rsidR="00AE3813" w:rsidRPr="0055224D" w:rsidRDefault="00AE3813" w:rsidP="00AE3813">
            <w:pPr>
              <w:spacing w:before="0" w:after="0" w:line="240" w:lineRule="auto"/>
              <w:rPr>
                <w:rStyle w:val="normaltextrun"/>
                <w:rFonts w:asciiTheme="majorHAnsi" w:hAnsiTheme="majorHAnsi" w:cs="Segoe UI"/>
                <w:color w:val="000000"/>
                <w:sz w:val="20"/>
                <w:szCs w:val="20"/>
                <w:lang w:val="et-EE"/>
              </w:rPr>
            </w:pPr>
            <w:r w:rsidRPr="0055224D">
              <w:rPr>
                <w:rFonts w:asciiTheme="majorHAnsi" w:eastAsia="Calibri" w:hAnsiTheme="majorHAnsi" w:cstheme="minorBidi"/>
                <w:color w:val="000000" w:themeColor="text1"/>
                <w:sz w:val="20"/>
                <w:szCs w:val="20"/>
                <w:lang w:val="et-EE"/>
              </w:rPr>
              <w:t>MWh/aastas</w:t>
            </w:r>
          </w:p>
        </w:tc>
        <w:tc>
          <w:tcPr>
            <w:tcW w:w="274" w:type="pct"/>
          </w:tcPr>
          <w:p w14:paraId="0CE4AE3D" w14:textId="41748A20" w:rsidR="00AE3813" w:rsidRPr="0055224D" w:rsidRDefault="004D27FE" w:rsidP="00AE3813">
            <w:pPr>
              <w:spacing w:before="0" w:after="0" w:line="240" w:lineRule="auto"/>
              <w:jc w:val="right"/>
              <w:rPr>
                <w:rStyle w:val="normaltextrun"/>
                <w:rFonts w:asciiTheme="majorHAnsi" w:hAnsiTheme="majorHAnsi" w:cs="Segoe UI"/>
                <w:color w:val="000000"/>
                <w:sz w:val="20"/>
                <w:szCs w:val="20"/>
                <w:lang w:val="et-EE"/>
              </w:rPr>
            </w:pPr>
            <w:r w:rsidRPr="0055224D">
              <w:rPr>
                <w:rStyle w:val="normaltextrun"/>
                <w:rFonts w:asciiTheme="majorHAnsi" w:hAnsiTheme="majorHAnsi" w:cs="Segoe UI"/>
                <w:color w:val="000000"/>
                <w:sz w:val="20"/>
                <w:szCs w:val="20"/>
                <w:lang w:val="et-EE"/>
              </w:rPr>
              <w:t>6</w:t>
            </w:r>
            <w:r w:rsidRPr="0055224D">
              <w:rPr>
                <w:rStyle w:val="normaltextrun"/>
                <w:rFonts w:asciiTheme="majorHAnsi" w:hAnsiTheme="majorHAnsi" w:cs="Segoe UI"/>
                <w:color w:val="000000"/>
                <w:sz w:val="20"/>
                <w:szCs w:val="20"/>
              </w:rPr>
              <w:t>000</w:t>
            </w:r>
          </w:p>
        </w:tc>
        <w:tc>
          <w:tcPr>
            <w:tcW w:w="342" w:type="pct"/>
          </w:tcPr>
          <w:p w14:paraId="3BFD1CFF" w14:textId="4D1E0BC8" w:rsidR="00AE3813" w:rsidRPr="0055224D" w:rsidRDefault="004D27FE" w:rsidP="00AE3813">
            <w:pPr>
              <w:spacing w:before="0" w:after="0" w:line="240" w:lineRule="auto"/>
              <w:jc w:val="right"/>
              <w:rPr>
                <w:rStyle w:val="normaltextrun"/>
                <w:rFonts w:asciiTheme="majorHAnsi" w:hAnsiTheme="majorHAnsi" w:cs="Segoe UI"/>
                <w:color w:val="000000"/>
                <w:sz w:val="20"/>
                <w:szCs w:val="20"/>
                <w:lang w:val="et-EE"/>
              </w:rPr>
            </w:pPr>
            <w:r w:rsidRPr="0055224D">
              <w:rPr>
                <w:rStyle w:val="normaltextrun"/>
                <w:rFonts w:asciiTheme="majorHAnsi" w:hAnsiTheme="majorHAnsi" w:cs="Segoe UI"/>
                <w:color w:val="000000"/>
                <w:sz w:val="20"/>
                <w:szCs w:val="20"/>
                <w:lang w:val="et-EE"/>
              </w:rPr>
              <w:t>2</w:t>
            </w:r>
            <w:r w:rsidRPr="0055224D">
              <w:rPr>
                <w:rStyle w:val="normaltextrun"/>
                <w:rFonts w:asciiTheme="majorHAnsi" w:hAnsiTheme="majorHAnsi" w:cs="Segoe UI"/>
                <w:color w:val="000000"/>
                <w:sz w:val="20"/>
                <w:szCs w:val="20"/>
              </w:rPr>
              <w:t>02</w:t>
            </w:r>
            <w:r w:rsidR="004C3F6C">
              <w:rPr>
                <w:rStyle w:val="normaltextrun"/>
                <w:rFonts w:asciiTheme="majorHAnsi" w:hAnsiTheme="majorHAnsi" w:cs="Segoe UI"/>
                <w:color w:val="000000"/>
                <w:sz w:val="20"/>
                <w:szCs w:val="20"/>
              </w:rPr>
              <w:t>4</w:t>
            </w:r>
          </w:p>
        </w:tc>
        <w:tc>
          <w:tcPr>
            <w:tcW w:w="410" w:type="pct"/>
          </w:tcPr>
          <w:p w14:paraId="784E3D5F" w14:textId="24010392" w:rsidR="00AE3813" w:rsidRPr="0055224D" w:rsidRDefault="004D27FE" w:rsidP="00AE3813">
            <w:pPr>
              <w:spacing w:before="0" w:after="0" w:line="240" w:lineRule="auto"/>
              <w:jc w:val="right"/>
              <w:rPr>
                <w:rStyle w:val="normaltextrun"/>
                <w:rFonts w:asciiTheme="majorHAnsi" w:hAnsiTheme="majorHAnsi" w:cs="Segoe UI"/>
                <w:color w:val="000000"/>
                <w:sz w:val="20"/>
                <w:szCs w:val="20"/>
                <w:lang w:val="et-EE"/>
              </w:rPr>
            </w:pPr>
            <w:r w:rsidRPr="0055224D">
              <w:rPr>
                <w:rStyle w:val="normaltextrun"/>
                <w:rFonts w:asciiTheme="majorHAnsi" w:hAnsiTheme="majorHAnsi" w:cs="Segoe UI"/>
                <w:color w:val="000000"/>
                <w:sz w:val="20"/>
                <w:szCs w:val="20"/>
                <w:lang w:val="et-EE"/>
              </w:rPr>
              <w:t>3</w:t>
            </w:r>
            <w:r w:rsidRPr="0055224D">
              <w:rPr>
                <w:rStyle w:val="normaltextrun"/>
                <w:rFonts w:asciiTheme="majorHAnsi" w:hAnsiTheme="majorHAnsi" w:cs="Segoe UI"/>
                <w:color w:val="000000"/>
                <w:sz w:val="20"/>
                <w:szCs w:val="20"/>
              </w:rPr>
              <w:t>600</w:t>
            </w:r>
          </w:p>
        </w:tc>
        <w:tc>
          <w:tcPr>
            <w:tcW w:w="484" w:type="pct"/>
          </w:tcPr>
          <w:p w14:paraId="6232A269" w14:textId="77777777" w:rsidR="00AE3813" w:rsidRDefault="00AE3813" w:rsidP="00AE3813">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projekti aru-anded</w:t>
            </w:r>
          </w:p>
          <w:p w14:paraId="6C956470" w14:textId="77777777" w:rsidR="00AE3813" w:rsidRDefault="00AE3813" w:rsidP="00AE3813">
            <w:pPr>
              <w:spacing w:before="0" w:after="0" w:line="240" w:lineRule="auto"/>
              <w:rPr>
                <w:rStyle w:val="normaltextrun"/>
                <w:rFonts w:ascii="Cambria" w:hAnsi="Cambria" w:cs="Segoe UI"/>
                <w:color w:val="000000"/>
                <w:sz w:val="20"/>
                <w:szCs w:val="20"/>
                <w:lang w:val="et-EE"/>
              </w:rPr>
            </w:pPr>
          </w:p>
        </w:tc>
      </w:tr>
    </w:tbl>
    <w:p w14:paraId="544E4750" w14:textId="77777777" w:rsidR="009D6B67" w:rsidRDefault="00EE5F1F">
      <w:pPr>
        <w:pStyle w:val="Pealkiri5"/>
        <w:keepNext/>
        <w:numPr>
          <w:ilvl w:val="4"/>
          <w:numId w:val="82"/>
        </w:numPr>
        <w:ind w:left="1077" w:hanging="1077"/>
        <w:rPr>
          <w:rFonts w:cstheme="minorHAnsi"/>
          <w:lang w:val="et-EE"/>
        </w:rPr>
      </w:pPr>
      <w:r>
        <w:rPr>
          <w:rFonts w:cstheme="minorHAnsi"/>
          <w:lang w:val="et-EE"/>
        </w:rPr>
        <w:t xml:space="preserve"> </w:t>
      </w:r>
      <w:r>
        <w:rPr>
          <w:rFonts w:cstheme="minorBidi"/>
          <w:lang w:val="et-EE"/>
        </w:rPr>
        <w:t>Programmi rahaliste vahendite (EL) esialgne jaotus sekkumise liigi järgi</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267"/>
        <w:gridCol w:w="1334"/>
        <w:gridCol w:w="1579"/>
        <w:gridCol w:w="1571"/>
        <w:gridCol w:w="1309"/>
        <w:gridCol w:w="2574"/>
      </w:tblGrid>
      <w:tr w:rsidR="009D6B67" w14:paraId="1A974D09" w14:textId="77777777" w:rsidTr="3992A286">
        <w:tc>
          <w:tcPr>
            <w:tcW w:w="9634" w:type="dxa"/>
            <w:gridSpan w:val="6"/>
          </w:tcPr>
          <w:p w14:paraId="5A12B42F" w14:textId="1B84FA59" w:rsidR="009D6B67" w:rsidRDefault="00EE5F1F">
            <w:pPr>
              <w:pStyle w:val="Pealdis"/>
              <w:keepNext/>
              <w:rPr>
                <w:rFonts w:ascii="Cambria" w:hAnsi="Cambria" w:cstheme="minorHAnsi"/>
                <w:szCs w:val="20"/>
                <w:lang w:val="et-EE"/>
              </w:rPr>
            </w:pPr>
            <w:r>
              <w:rPr>
                <w:lang w:val="et-EE"/>
              </w:rPr>
              <w:t xml:space="preserve">Tabel </w:t>
            </w:r>
            <w:del w:id="1784" w:author="Kaisa Tähe - RAM" w:date="2025-10-13T15:49:00Z" w16du:dateUtc="2025-10-13T12:49:00Z">
              <w:r w:rsidDel="00CD6692">
                <w:rPr>
                  <w:lang w:val="et-EE"/>
                </w:rPr>
                <w:fldChar w:fldCharType="begin"/>
              </w:r>
              <w:r w:rsidDel="00CD6692">
                <w:rPr>
                  <w:lang w:val="et-EE"/>
                </w:rPr>
                <w:delInstrText xml:space="preserve"> SEQ Tabel \* ARABIC </w:delInstrText>
              </w:r>
              <w:r w:rsidDel="00CD6692">
                <w:rPr>
                  <w:lang w:val="et-EE"/>
                </w:rPr>
                <w:fldChar w:fldCharType="separate"/>
              </w:r>
              <w:r w:rsidDel="00CD6692">
                <w:rPr>
                  <w:lang w:val="et-EE"/>
                </w:rPr>
                <w:delText>160</w:delText>
              </w:r>
              <w:r w:rsidDel="00CD6692">
                <w:rPr>
                  <w:lang w:val="et-EE"/>
                </w:rPr>
                <w:fldChar w:fldCharType="end"/>
              </w:r>
            </w:del>
            <w:ins w:id="1785" w:author="Kaisa Tähe - RAM" w:date="2025-10-13T15:49:00Z" w16du:dateUtc="2025-10-13T12:49:00Z">
              <w:r w:rsidR="00CD6692">
                <w:rPr>
                  <w:lang w:val="et-EE"/>
                </w:rPr>
                <w:t>172</w:t>
              </w:r>
            </w:ins>
            <w:r>
              <w:rPr>
                <w:lang w:val="et-EE"/>
              </w:rPr>
              <w:t xml:space="preserve">: </w:t>
            </w:r>
            <w:r>
              <w:rPr>
                <w:rFonts w:ascii="Cambria" w:hAnsi="Cambria" w:cstheme="minorHAnsi"/>
                <w:bCs/>
                <w:szCs w:val="20"/>
                <w:lang w:val="et-EE"/>
              </w:rPr>
              <w:t>Mõõde 1 – sekkumise valdkond</w:t>
            </w:r>
          </w:p>
        </w:tc>
      </w:tr>
      <w:tr w:rsidR="009D6B67" w14:paraId="4737855F" w14:textId="77777777" w:rsidTr="005C0371">
        <w:tc>
          <w:tcPr>
            <w:tcW w:w="1267" w:type="dxa"/>
          </w:tcPr>
          <w:p w14:paraId="39732391"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HAnsi"/>
                <w:b/>
                <w:bCs/>
                <w:sz w:val="20"/>
                <w:szCs w:val="20"/>
                <w:lang w:val="et-EE"/>
              </w:rPr>
              <w:t>Prioriteedi number</w:t>
            </w:r>
          </w:p>
        </w:tc>
        <w:tc>
          <w:tcPr>
            <w:tcW w:w="1334" w:type="dxa"/>
          </w:tcPr>
          <w:p w14:paraId="11284E97"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Fond</w:t>
            </w:r>
          </w:p>
        </w:tc>
        <w:tc>
          <w:tcPr>
            <w:tcW w:w="1579" w:type="dxa"/>
          </w:tcPr>
          <w:p w14:paraId="525BB352"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Piirkonna kategooria</w:t>
            </w:r>
          </w:p>
        </w:tc>
        <w:tc>
          <w:tcPr>
            <w:tcW w:w="1571" w:type="dxa"/>
          </w:tcPr>
          <w:p w14:paraId="22FB4109"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Erieesmärk</w:t>
            </w:r>
          </w:p>
        </w:tc>
        <w:tc>
          <w:tcPr>
            <w:tcW w:w="1309" w:type="dxa"/>
          </w:tcPr>
          <w:p w14:paraId="1BFAAD7F"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Kood</w:t>
            </w:r>
          </w:p>
        </w:tc>
        <w:tc>
          <w:tcPr>
            <w:tcW w:w="2574" w:type="dxa"/>
          </w:tcPr>
          <w:p w14:paraId="7ADE8F97"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Summa (eurodes)</w:t>
            </w:r>
          </w:p>
        </w:tc>
      </w:tr>
      <w:tr w:rsidR="009D6B67" w14:paraId="49C465DD" w14:textId="77777777" w:rsidTr="005C0371">
        <w:tc>
          <w:tcPr>
            <w:tcW w:w="1267" w:type="dxa"/>
          </w:tcPr>
          <w:p w14:paraId="38046E8B"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1D11ACF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4A24DA0B"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02CDA3D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2612A89A"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002</w:t>
            </w:r>
            <w:r>
              <w:rPr>
                <w:rStyle w:val="eop"/>
                <w:rFonts w:ascii="Cambria" w:hAnsi="Cambria" w:cs="Segoe UI"/>
                <w:color w:val="000000"/>
                <w:sz w:val="20"/>
                <w:szCs w:val="20"/>
                <w:lang w:val="et-EE"/>
              </w:rPr>
              <w:t> </w:t>
            </w:r>
          </w:p>
        </w:tc>
        <w:tc>
          <w:tcPr>
            <w:tcW w:w="2574" w:type="dxa"/>
          </w:tcPr>
          <w:p w14:paraId="34DAD259" w14:textId="44E8E2CD" w:rsidR="009D6B67" w:rsidRDefault="00944FB7" w:rsidP="00976B1A">
            <w:pPr>
              <w:spacing w:before="0" w:after="0" w:line="240" w:lineRule="auto"/>
              <w:jc w:val="right"/>
              <w:rPr>
                <w:rFonts w:ascii="Cambria" w:hAnsi="Cambria" w:cstheme="minorHAnsi"/>
                <w:color w:val="000000"/>
                <w:sz w:val="20"/>
                <w:szCs w:val="20"/>
                <w:lang w:val="et-EE"/>
              </w:rPr>
            </w:pPr>
            <w:r w:rsidRPr="00034FA9">
              <w:rPr>
                <w:rStyle w:val="normaltextrun"/>
                <w:rFonts w:ascii="Cambria" w:hAnsi="Cambria" w:cs="Segoe UI"/>
                <w:color w:val="000000"/>
                <w:sz w:val="20"/>
                <w:szCs w:val="20"/>
                <w:lang w:val="et-EE"/>
              </w:rPr>
              <w:t>2</w:t>
            </w:r>
            <w:r w:rsidR="00976B1A">
              <w:rPr>
                <w:rStyle w:val="normaltextrun"/>
                <w:rFonts w:ascii="Cambria" w:hAnsi="Cambria" w:cs="Segoe UI"/>
                <w:color w:val="000000"/>
                <w:sz w:val="20"/>
                <w:szCs w:val="20"/>
                <w:lang w:val="et-EE"/>
              </w:rPr>
              <w:t>8</w:t>
            </w:r>
            <w:r w:rsidR="00EE5F1F" w:rsidRPr="00034FA9">
              <w:rPr>
                <w:rStyle w:val="normaltextrun"/>
                <w:rFonts w:ascii="Cambria" w:hAnsi="Cambria" w:cs="Segoe UI"/>
                <w:color w:val="000000"/>
                <w:sz w:val="20"/>
                <w:szCs w:val="20"/>
                <w:lang w:val="et-EE"/>
              </w:rPr>
              <w:t xml:space="preserve"> 000 000</w:t>
            </w:r>
            <w:r w:rsidR="00EE5F1F">
              <w:rPr>
                <w:rStyle w:val="eop"/>
                <w:rFonts w:ascii="Cambria" w:hAnsi="Cambria" w:cs="Segoe UI"/>
                <w:color w:val="000000"/>
                <w:sz w:val="20"/>
                <w:szCs w:val="20"/>
                <w:lang w:val="et-EE"/>
              </w:rPr>
              <w:t> </w:t>
            </w:r>
          </w:p>
        </w:tc>
      </w:tr>
      <w:tr w:rsidR="009D6B67" w14:paraId="3529B8DB" w14:textId="77777777" w:rsidTr="005C0371">
        <w:tc>
          <w:tcPr>
            <w:tcW w:w="1267" w:type="dxa"/>
          </w:tcPr>
          <w:p w14:paraId="0E84BEB5"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1594DD0E"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0AF11783"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5E1FC39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03A08C19"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003</w:t>
            </w:r>
            <w:r>
              <w:rPr>
                <w:rStyle w:val="eop"/>
                <w:rFonts w:ascii="Cambria" w:hAnsi="Cambria" w:cs="Segoe UI"/>
                <w:color w:val="000000"/>
                <w:sz w:val="20"/>
                <w:szCs w:val="20"/>
                <w:lang w:val="et-EE"/>
              </w:rPr>
              <w:t> </w:t>
            </w:r>
          </w:p>
        </w:tc>
        <w:tc>
          <w:tcPr>
            <w:tcW w:w="2574" w:type="dxa"/>
          </w:tcPr>
          <w:p w14:paraId="412B4CAF" w14:textId="1755415F" w:rsidR="009D6B67" w:rsidRDefault="00944FB7" w:rsidP="00976B1A">
            <w:pPr>
              <w:spacing w:before="0" w:after="0" w:line="240" w:lineRule="auto"/>
              <w:jc w:val="right"/>
              <w:rPr>
                <w:rFonts w:ascii="Cambria" w:hAnsi="Cambria" w:cstheme="minorHAnsi"/>
                <w:color w:val="000000"/>
                <w:sz w:val="20"/>
                <w:szCs w:val="20"/>
                <w:lang w:val="et-EE"/>
              </w:rPr>
            </w:pPr>
            <w:r w:rsidRPr="00034FA9">
              <w:rPr>
                <w:rStyle w:val="normaltextrun"/>
                <w:rFonts w:ascii="Cambria" w:hAnsi="Cambria" w:cs="Segoe UI"/>
                <w:color w:val="000000"/>
                <w:sz w:val="20"/>
                <w:szCs w:val="20"/>
                <w:lang w:val="et-EE"/>
              </w:rPr>
              <w:t>4</w:t>
            </w:r>
            <w:r w:rsidR="00976B1A">
              <w:rPr>
                <w:rStyle w:val="normaltextrun"/>
                <w:rFonts w:ascii="Cambria" w:hAnsi="Cambria" w:cs="Segoe UI"/>
                <w:color w:val="000000"/>
                <w:sz w:val="20"/>
                <w:szCs w:val="20"/>
                <w:lang w:val="et-EE"/>
              </w:rPr>
              <w:t>7</w:t>
            </w:r>
            <w:r w:rsidR="00EE5F1F" w:rsidRPr="00034FA9">
              <w:rPr>
                <w:rStyle w:val="normaltextrun"/>
                <w:rFonts w:ascii="Cambria" w:hAnsi="Cambria" w:cs="Segoe UI"/>
                <w:color w:val="000000"/>
                <w:sz w:val="20"/>
                <w:szCs w:val="20"/>
                <w:lang w:val="et-EE"/>
              </w:rPr>
              <w:t xml:space="preserve"> 000 000</w:t>
            </w:r>
            <w:r w:rsidR="00EE5F1F">
              <w:rPr>
                <w:rStyle w:val="eop"/>
                <w:rFonts w:ascii="Cambria" w:hAnsi="Cambria" w:cs="Segoe UI"/>
                <w:color w:val="000000"/>
                <w:sz w:val="20"/>
                <w:szCs w:val="20"/>
                <w:lang w:val="et-EE"/>
              </w:rPr>
              <w:t> </w:t>
            </w:r>
          </w:p>
        </w:tc>
      </w:tr>
      <w:tr w:rsidR="009D6B67" w14:paraId="3434637D" w14:textId="77777777" w:rsidTr="005C0371">
        <w:tc>
          <w:tcPr>
            <w:tcW w:w="1267" w:type="dxa"/>
          </w:tcPr>
          <w:p w14:paraId="1CA576E3"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12CEA75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1CF5F239"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225A2AB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78262059"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004</w:t>
            </w:r>
            <w:r>
              <w:rPr>
                <w:rStyle w:val="eop"/>
                <w:rFonts w:ascii="Cambria" w:hAnsi="Cambria" w:cs="Segoe UI"/>
                <w:color w:val="000000"/>
                <w:sz w:val="20"/>
                <w:szCs w:val="20"/>
                <w:lang w:val="et-EE"/>
              </w:rPr>
              <w:t> </w:t>
            </w:r>
          </w:p>
        </w:tc>
        <w:tc>
          <w:tcPr>
            <w:tcW w:w="2574" w:type="dxa"/>
          </w:tcPr>
          <w:p w14:paraId="69B3DD0E"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10 000 000</w:t>
            </w:r>
            <w:r>
              <w:rPr>
                <w:rStyle w:val="eop"/>
                <w:rFonts w:ascii="Cambria" w:hAnsi="Cambria" w:cs="Segoe UI"/>
                <w:color w:val="000000"/>
                <w:sz w:val="20"/>
                <w:szCs w:val="20"/>
                <w:lang w:val="et-EE"/>
              </w:rPr>
              <w:t> </w:t>
            </w:r>
          </w:p>
        </w:tc>
      </w:tr>
      <w:tr w:rsidR="009D6B67" w14:paraId="6AD24C22" w14:textId="77777777" w:rsidTr="005C0371">
        <w:tc>
          <w:tcPr>
            <w:tcW w:w="1267" w:type="dxa"/>
          </w:tcPr>
          <w:p w14:paraId="58D9807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2B22F93A"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77BFFA49"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1AF1C905"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48B97A17"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010</w:t>
            </w:r>
            <w:r>
              <w:rPr>
                <w:rStyle w:val="eop"/>
                <w:rFonts w:ascii="Cambria" w:hAnsi="Cambria" w:cs="Segoe UI"/>
                <w:color w:val="000000"/>
                <w:sz w:val="20"/>
                <w:szCs w:val="20"/>
                <w:lang w:val="et-EE"/>
              </w:rPr>
              <w:t> </w:t>
            </w:r>
          </w:p>
        </w:tc>
        <w:tc>
          <w:tcPr>
            <w:tcW w:w="2574" w:type="dxa"/>
          </w:tcPr>
          <w:p w14:paraId="0E8DA3D1" w14:textId="0CC5B5EF" w:rsidR="009D6B67" w:rsidRDefault="46742139" w:rsidP="42443374">
            <w:pPr>
              <w:spacing w:before="0" w:after="0" w:line="240" w:lineRule="auto"/>
              <w:jc w:val="right"/>
              <w:rPr>
                <w:rFonts w:ascii="Cambria" w:hAnsi="Cambria" w:cstheme="minorBidi"/>
                <w:color w:val="000000"/>
                <w:sz w:val="20"/>
                <w:szCs w:val="20"/>
                <w:lang w:val="et-EE"/>
              </w:rPr>
            </w:pPr>
            <w:r w:rsidRPr="3992A286">
              <w:rPr>
                <w:rStyle w:val="normaltextrun"/>
                <w:rFonts w:ascii="Cambria" w:hAnsi="Cambria" w:cs="Segoe UI"/>
                <w:color w:val="000000" w:themeColor="text1"/>
                <w:sz w:val="20"/>
                <w:szCs w:val="20"/>
                <w:lang w:val="et-EE"/>
              </w:rPr>
              <w:t>6</w:t>
            </w:r>
            <w:r w:rsidR="274C3F2F" w:rsidRPr="3992A286">
              <w:rPr>
                <w:rStyle w:val="normaltextrun"/>
                <w:rFonts w:ascii="Cambria" w:hAnsi="Cambria" w:cs="Segoe UI"/>
                <w:color w:val="000000" w:themeColor="text1"/>
                <w:sz w:val="20"/>
                <w:szCs w:val="20"/>
                <w:lang w:val="et-EE"/>
              </w:rPr>
              <w:t>9</w:t>
            </w:r>
            <w:r w:rsidR="00EE5F1F" w:rsidRPr="3992A286">
              <w:rPr>
                <w:rStyle w:val="normaltextrun"/>
                <w:rFonts w:ascii="Cambria" w:hAnsi="Cambria" w:cs="Segoe UI"/>
                <w:color w:val="000000" w:themeColor="text1"/>
                <w:sz w:val="20"/>
                <w:szCs w:val="20"/>
                <w:lang w:val="et-EE"/>
              </w:rPr>
              <w:t xml:space="preserve"> 5</w:t>
            </w:r>
            <w:r w:rsidR="689DD096" w:rsidRPr="3992A286">
              <w:rPr>
                <w:rStyle w:val="normaltextrun"/>
                <w:rFonts w:ascii="Cambria" w:hAnsi="Cambria" w:cs="Segoe UI"/>
                <w:color w:val="000000" w:themeColor="text1"/>
                <w:sz w:val="20"/>
                <w:szCs w:val="20"/>
                <w:lang w:val="et-EE"/>
              </w:rPr>
              <w:t>82 619</w:t>
            </w:r>
          </w:p>
        </w:tc>
      </w:tr>
      <w:tr w:rsidR="009D6B67" w14:paraId="380DCF01" w14:textId="77777777" w:rsidTr="005C0371">
        <w:tc>
          <w:tcPr>
            <w:tcW w:w="1267" w:type="dxa"/>
          </w:tcPr>
          <w:p w14:paraId="20BFB1E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7519E1C8"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7CF7AC30"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4495BB6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3F442688"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011</w:t>
            </w:r>
            <w:r>
              <w:rPr>
                <w:rStyle w:val="eop"/>
                <w:rFonts w:ascii="Cambria" w:hAnsi="Cambria" w:cs="Segoe UI"/>
                <w:color w:val="000000"/>
                <w:sz w:val="20"/>
                <w:szCs w:val="20"/>
                <w:lang w:val="et-EE"/>
              </w:rPr>
              <w:t> </w:t>
            </w:r>
          </w:p>
        </w:tc>
        <w:tc>
          <w:tcPr>
            <w:tcW w:w="2574" w:type="dxa"/>
          </w:tcPr>
          <w:p w14:paraId="3486F265" w14:textId="24FB7E71" w:rsidR="009D6B67" w:rsidRDefault="00EE5F1F" w:rsidP="00976B1A">
            <w:pPr>
              <w:spacing w:before="0" w:after="0" w:line="240" w:lineRule="auto"/>
              <w:jc w:val="right"/>
              <w:rPr>
                <w:rFonts w:ascii="Cambria" w:hAnsi="Cambria" w:cstheme="minorHAnsi"/>
                <w:color w:val="000000"/>
                <w:sz w:val="20"/>
                <w:szCs w:val="20"/>
                <w:lang w:val="et-EE"/>
              </w:rPr>
            </w:pPr>
            <w:r w:rsidRPr="00034FA9">
              <w:rPr>
                <w:rStyle w:val="normaltextrun"/>
                <w:rFonts w:ascii="Cambria" w:hAnsi="Cambria" w:cs="Segoe UI"/>
                <w:color w:val="000000"/>
                <w:sz w:val="20"/>
                <w:szCs w:val="20"/>
                <w:lang w:val="et-EE"/>
              </w:rPr>
              <w:t>2</w:t>
            </w:r>
            <w:r w:rsidR="00976B1A">
              <w:rPr>
                <w:rStyle w:val="normaltextrun"/>
                <w:rFonts w:ascii="Cambria" w:hAnsi="Cambria" w:cs="Segoe UI"/>
                <w:color w:val="000000"/>
                <w:sz w:val="20"/>
                <w:szCs w:val="20"/>
                <w:lang w:val="et-EE"/>
              </w:rPr>
              <w:t>1</w:t>
            </w:r>
            <w:r w:rsidRPr="00034FA9">
              <w:rPr>
                <w:rStyle w:val="normaltextrun"/>
                <w:rFonts w:ascii="Cambria" w:hAnsi="Cambria" w:cs="Segoe UI"/>
                <w:color w:val="000000"/>
                <w:sz w:val="20"/>
                <w:szCs w:val="20"/>
                <w:lang w:val="et-EE"/>
              </w:rPr>
              <w:t xml:space="preserve"> 500 000</w:t>
            </w:r>
            <w:r>
              <w:rPr>
                <w:rStyle w:val="eop"/>
                <w:rFonts w:ascii="Cambria" w:hAnsi="Cambria" w:cs="Segoe UI"/>
                <w:color w:val="000000"/>
                <w:sz w:val="20"/>
                <w:szCs w:val="20"/>
                <w:lang w:val="et-EE"/>
              </w:rPr>
              <w:t> </w:t>
            </w:r>
          </w:p>
        </w:tc>
      </w:tr>
      <w:tr w:rsidR="009D6B67" w14:paraId="573672F6" w14:textId="77777777" w:rsidTr="005C0371">
        <w:tc>
          <w:tcPr>
            <w:tcW w:w="1267" w:type="dxa"/>
          </w:tcPr>
          <w:p w14:paraId="04CB29B1"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010B13FE"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210A9C97"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2F2611DE"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62883BCA"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012</w:t>
            </w:r>
            <w:r>
              <w:rPr>
                <w:rStyle w:val="eop"/>
                <w:rFonts w:ascii="Cambria" w:hAnsi="Cambria" w:cs="Segoe UI"/>
                <w:color w:val="000000"/>
                <w:sz w:val="20"/>
                <w:szCs w:val="20"/>
                <w:lang w:val="et-EE"/>
              </w:rPr>
              <w:t> </w:t>
            </w:r>
          </w:p>
        </w:tc>
        <w:tc>
          <w:tcPr>
            <w:tcW w:w="2574" w:type="dxa"/>
          </w:tcPr>
          <w:p w14:paraId="1F6A972E"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15 000 000</w:t>
            </w:r>
            <w:r>
              <w:rPr>
                <w:rStyle w:val="eop"/>
                <w:rFonts w:ascii="Cambria" w:hAnsi="Cambria" w:cs="Segoe UI"/>
                <w:color w:val="000000"/>
                <w:sz w:val="20"/>
                <w:szCs w:val="20"/>
                <w:lang w:val="et-EE"/>
              </w:rPr>
              <w:t> </w:t>
            </w:r>
          </w:p>
        </w:tc>
      </w:tr>
      <w:tr w:rsidR="009D6B67" w14:paraId="35C46993" w14:textId="77777777" w:rsidTr="005C0371">
        <w:tc>
          <w:tcPr>
            <w:tcW w:w="1267" w:type="dxa"/>
          </w:tcPr>
          <w:p w14:paraId="5EE52A7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189C2FE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3AE60AEE"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263E22C8"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38C90FB9"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013</w:t>
            </w:r>
            <w:r>
              <w:rPr>
                <w:rStyle w:val="eop"/>
                <w:rFonts w:ascii="Cambria" w:hAnsi="Cambria" w:cs="Segoe UI"/>
                <w:color w:val="000000"/>
                <w:sz w:val="20"/>
                <w:szCs w:val="20"/>
                <w:lang w:val="et-EE"/>
              </w:rPr>
              <w:t> </w:t>
            </w:r>
          </w:p>
        </w:tc>
        <w:tc>
          <w:tcPr>
            <w:tcW w:w="2574" w:type="dxa"/>
          </w:tcPr>
          <w:p w14:paraId="146D0779"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3 000 000</w:t>
            </w:r>
            <w:r>
              <w:rPr>
                <w:rStyle w:val="eop"/>
                <w:rFonts w:ascii="Cambria" w:hAnsi="Cambria" w:cs="Segoe UI"/>
                <w:color w:val="000000"/>
                <w:sz w:val="20"/>
                <w:szCs w:val="20"/>
                <w:lang w:val="et-EE"/>
              </w:rPr>
              <w:t> </w:t>
            </w:r>
          </w:p>
        </w:tc>
      </w:tr>
      <w:tr w:rsidR="009D6B67" w14:paraId="20C6C022" w14:textId="77777777" w:rsidTr="005C0371">
        <w:tc>
          <w:tcPr>
            <w:tcW w:w="1267" w:type="dxa"/>
          </w:tcPr>
          <w:p w14:paraId="4B130438"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3395ADB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10350E82"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5E7A555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1628A25B"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020</w:t>
            </w:r>
            <w:r>
              <w:rPr>
                <w:rStyle w:val="eop"/>
                <w:rFonts w:ascii="Cambria" w:hAnsi="Cambria" w:cs="Segoe UI"/>
                <w:color w:val="000000"/>
                <w:sz w:val="20"/>
                <w:szCs w:val="20"/>
                <w:lang w:val="et-EE"/>
              </w:rPr>
              <w:t> </w:t>
            </w:r>
          </w:p>
        </w:tc>
        <w:tc>
          <w:tcPr>
            <w:tcW w:w="2574" w:type="dxa"/>
          </w:tcPr>
          <w:p w14:paraId="2FE935EE" w14:textId="1618CA6E" w:rsidR="009D6B67" w:rsidRDefault="00976B1A">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24</w:t>
            </w:r>
            <w:r w:rsidR="00EE5F1F" w:rsidRPr="00034FA9">
              <w:rPr>
                <w:rStyle w:val="normaltextrun"/>
                <w:rFonts w:ascii="Cambria" w:hAnsi="Cambria" w:cs="Segoe UI"/>
                <w:color w:val="000000"/>
                <w:sz w:val="20"/>
                <w:szCs w:val="20"/>
                <w:lang w:val="et-EE"/>
              </w:rPr>
              <w:t xml:space="preserve"> 000 000</w:t>
            </w:r>
            <w:r w:rsidR="00EE5F1F">
              <w:rPr>
                <w:rStyle w:val="eop"/>
                <w:rFonts w:ascii="Cambria" w:hAnsi="Cambria" w:cs="Segoe UI"/>
                <w:color w:val="000000"/>
                <w:sz w:val="20"/>
                <w:szCs w:val="20"/>
                <w:lang w:val="et-EE"/>
              </w:rPr>
              <w:t> </w:t>
            </w:r>
          </w:p>
        </w:tc>
      </w:tr>
      <w:tr w:rsidR="009D6B67" w14:paraId="21678408" w14:textId="77777777" w:rsidTr="005C0371">
        <w:tc>
          <w:tcPr>
            <w:tcW w:w="1267" w:type="dxa"/>
          </w:tcPr>
          <w:p w14:paraId="03C5959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4E07C4E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1B18A01E"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1AC3511A"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520B20BF" w14:textId="77777777" w:rsidR="009D6B67" w:rsidRDefault="00EE5F1F">
            <w:pPr>
              <w:spacing w:before="0" w:after="0" w:line="240" w:lineRule="auto"/>
              <w:rPr>
                <w:rFonts w:ascii="Cambria" w:hAnsi="Cambria" w:cstheme="minorHAnsi"/>
                <w:color w:val="000000"/>
                <w:sz w:val="20"/>
                <w:szCs w:val="20"/>
                <w:lang w:val="et-EE"/>
              </w:rPr>
            </w:pPr>
            <w:commentRangeStart w:id="1786"/>
            <w:r>
              <w:rPr>
                <w:rStyle w:val="normaltextrun"/>
                <w:rFonts w:ascii="Cambria" w:hAnsi="Cambria" w:cs="Segoe UI"/>
                <w:color w:val="000000"/>
                <w:sz w:val="20"/>
                <w:szCs w:val="20"/>
                <w:lang w:val="et-EE"/>
              </w:rPr>
              <w:t>021</w:t>
            </w:r>
            <w:commentRangeEnd w:id="1786"/>
            <w:r w:rsidR="004D0E22">
              <w:rPr>
                <w:rStyle w:val="Kommentaariviide"/>
                <w:rFonts w:ascii="Cambria" w:hAnsi="Cambria" w:cs="Segoe UI"/>
                <w:color w:val="000000"/>
                <w:sz w:val="20"/>
                <w:szCs w:val="20"/>
                <w:lang w:val="et-EE"/>
              </w:rPr>
              <w:commentReference w:id="1786"/>
            </w:r>
            <w:r>
              <w:rPr>
                <w:rStyle w:val="eop"/>
                <w:rFonts w:ascii="Cambria" w:hAnsi="Cambria" w:cs="Segoe UI"/>
                <w:color w:val="000000"/>
                <w:sz w:val="20"/>
                <w:szCs w:val="20"/>
                <w:lang w:val="et-EE"/>
              </w:rPr>
              <w:t> </w:t>
            </w:r>
          </w:p>
        </w:tc>
        <w:tc>
          <w:tcPr>
            <w:tcW w:w="2574" w:type="dxa"/>
          </w:tcPr>
          <w:p w14:paraId="0FF4121C" w14:textId="5A91D477" w:rsidR="009D6B67" w:rsidRDefault="004D0E22">
            <w:pPr>
              <w:spacing w:before="0" w:after="0" w:line="240" w:lineRule="auto"/>
              <w:jc w:val="right"/>
              <w:rPr>
                <w:rFonts w:ascii="Cambria" w:hAnsi="Cambria" w:cstheme="minorHAnsi"/>
                <w:color w:val="000000"/>
                <w:sz w:val="20"/>
                <w:szCs w:val="20"/>
                <w:lang w:val="et-EE"/>
              </w:rPr>
            </w:pPr>
            <w:ins w:id="1787" w:author="Kaisa Tähe - RAM" w:date="2025-10-04T23:42:00Z" w16du:dateUtc="2025-10-04T20:42:00Z">
              <w:r>
                <w:rPr>
                  <w:rStyle w:val="normaltextrun"/>
                  <w:rFonts w:ascii="Cambria" w:hAnsi="Cambria" w:cs="Segoe UI"/>
                  <w:color w:val="000000"/>
                  <w:sz w:val="20"/>
                  <w:szCs w:val="20"/>
                  <w:lang w:val="et-EE"/>
                </w:rPr>
                <w:t>13 507 860</w:t>
              </w:r>
            </w:ins>
            <w:del w:id="1788" w:author="Kaisa Tähe - RAM" w:date="2025-10-04T23:42:00Z" w16du:dateUtc="2025-10-04T20:42:00Z">
              <w:r w:rsidR="00EE5F1F" w:rsidDel="004D0E22">
                <w:rPr>
                  <w:rStyle w:val="normaltextrun"/>
                  <w:rFonts w:ascii="Cambria" w:hAnsi="Cambria" w:cs="Segoe UI"/>
                  <w:color w:val="000000"/>
                  <w:sz w:val="20"/>
                  <w:szCs w:val="20"/>
                  <w:lang w:val="et-EE"/>
                </w:rPr>
                <w:delText>12 000 000</w:delText>
              </w:r>
              <w:r w:rsidR="00EE5F1F" w:rsidDel="004D0E22">
                <w:rPr>
                  <w:rStyle w:val="eop"/>
                  <w:rFonts w:ascii="Cambria" w:hAnsi="Cambria" w:cs="Segoe UI"/>
                  <w:color w:val="000000"/>
                  <w:sz w:val="20"/>
                  <w:szCs w:val="20"/>
                  <w:lang w:val="et-EE"/>
                </w:rPr>
                <w:delText> </w:delText>
              </w:r>
            </w:del>
          </w:p>
        </w:tc>
      </w:tr>
      <w:tr w:rsidR="009D6B67" w14:paraId="2C884B1C" w14:textId="77777777" w:rsidTr="005C0371">
        <w:tc>
          <w:tcPr>
            <w:tcW w:w="1267" w:type="dxa"/>
          </w:tcPr>
          <w:p w14:paraId="1B40E1C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23234679"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1B5350FF"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6657139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3597503D"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023</w:t>
            </w:r>
            <w:r>
              <w:rPr>
                <w:rStyle w:val="eop"/>
                <w:rFonts w:ascii="Cambria" w:hAnsi="Cambria" w:cs="Segoe UI"/>
                <w:color w:val="000000"/>
                <w:sz w:val="20"/>
                <w:szCs w:val="20"/>
                <w:lang w:val="et-EE"/>
              </w:rPr>
              <w:t> </w:t>
            </w:r>
          </w:p>
        </w:tc>
        <w:tc>
          <w:tcPr>
            <w:tcW w:w="2574" w:type="dxa"/>
          </w:tcPr>
          <w:p w14:paraId="08EDF979" w14:textId="5B2C799D" w:rsidR="009D6B67" w:rsidRDefault="00D045A2" w:rsidP="42443374">
            <w:pPr>
              <w:spacing w:before="0" w:after="0" w:line="240" w:lineRule="auto"/>
              <w:jc w:val="right"/>
              <w:rPr>
                <w:rFonts w:ascii="Cambria" w:hAnsi="Cambria" w:cstheme="minorBidi"/>
                <w:color w:val="000000"/>
                <w:sz w:val="20"/>
                <w:szCs w:val="20"/>
                <w:lang w:val="et-EE"/>
              </w:rPr>
            </w:pPr>
            <w:r w:rsidRPr="42443374">
              <w:rPr>
                <w:rStyle w:val="normaltextrun"/>
                <w:rFonts w:ascii="Cambria" w:hAnsi="Cambria" w:cs="Segoe UI"/>
                <w:color w:val="000000" w:themeColor="text1"/>
                <w:sz w:val="20"/>
                <w:szCs w:val="20"/>
                <w:lang w:val="et-EE"/>
              </w:rPr>
              <w:t>9</w:t>
            </w:r>
            <w:r w:rsidR="00EE5F1F" w:rsidRPr="42443374">
              <w:rPr>
                <w:rStyle w:val="normaltextrun"/>
                <w:rFonts w:ascii="Cambria" w:hAnsi="Cambria" w:cs="Segoe UI"/>
                <w:color w:val="000000" w:themeColor="text1"/>
                <w:sz w:val="20"/>
                <w:szCs w:val="20"/>
                <w:lang w:val="et-EE"/>
              </w:rPr>
              <w:t xml:space="preserve"> </w:t>
            </w:r>
            <w:r w:rsidR="00944FB7" w:rsidRPr="42443374">
              <w:rPr>
                <w:rStyle w:val="normaltextrun"/>
                <w:rFonts w:ascii="Cambria" w:hAnsi="Cambria" w:cs="Segoe UI"/>
                <w:color w:val="000000" w:themeColor="text1"/>
                <w:sz w:val="20"/>
                <w:szCs w:val="20"/>
                <w:lang w:val="et-EE"/>
              </w:rPr>
              <w:t>9</w:t>
            </w:r>
            <w:r w:rsidR="00EE5F1F" w:rsidRPr="42443374">
              <w:rPr>
                <w:rStyle w:val="normaltextrun"/>
                <w:rFonts w:ascii="Cambria" w:hAnsi="Cambria" w:cs="Segoe UI"/>
                <w:color w:val="000000" w:themeColor="text1"/>
                <w:sz w:val="20"/>
                <w:szCs w:val="20"/>
                <w:lang w:val="et-EE"/>
              </w:rPr>
              <w:t>00 000</w:t>
            </w:r>
            <w:r w:rsidR="00EE5F1F" w:rsidRPr="42443374">
              <w:rPr>
                <w:rStyle w:val="eop"/>
                <w:rFonts w:ascii="Cambria" w:hAnsi="Cambria" w:cs="Segoe UI"/>
                <w:color w:val="000000" w:themeColor="text1"/>
                <w:sz w:val="20"/>
                <w:szCs w:val="20"/>
                <w:lang w:val="et-EE"/>
              </w:rPr>
              <w:t> </w:t>
            </w:r>
          </w:p>
        </w:tc>
      </w:tr>
      <w:tr w:rsidR="009D6B67" w14:paraId="1835C5CB" w14:textId="77777777" w:rsidTr="005C0371">
        <w:tc>
          <w:tcPr>
            <w:tcW w:w="1267" w:type="dxa"/>
          </w:tcPr>
          <w:p w14:paraId="03B634D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0015AA0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5A293997"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7A934EA3"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003CC991"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027</w:t>
            </w:r>
            <w:r>
              <w:rPr>
                <w:rStyle w:val="eop"/>
                <w:rFonts w:ascii="Cambria" w:hAnsi="Cambria" w:cs="Segoe UI"/>
                <w:color w:val="000000"/>
                <w:sz w:val="20"/>
                <w:szCs w:val="20"/>
                <w:lang w:val="et-EE"/>
              </w:rPr>
              <w:t> </w:t>
            </w:r>
          </w:p>
        </w:tc>
        <w:tc>
          <w:tcPr>
            <w:tcW w:w="2574" w:type="dxa"/>
          </w:tcPr>
          <w:p w14:paraId="370D6704" w14:textId="0C862265" w:rsidR="009D6B67" w:rsidRDefault="00711764" w:rsidP="42443374">
            <w:pPr>
              <w:spacing w:before="0" w:after="0" w:line="240" w:lineRule="auto"/>
              <w:jc w:val="right"/>
              <w:rPr>
                <w:rStyle w:val="eop"/>
                <w:rFonts w:ascii="Cambria" w:hAnsi="Cambria" w:cs="Segoe UI"/>
                <w:color w:val="000000"/>
                <w:sz w:val="20"/>
                <w:szCs w:val="20"/>
                <w:lang w:val="et-EE"/>
              </w:rPr>
            </w:pPr>
            <w:r w:rsidRPr="42443374">
              <w:rPr>
                <w:rStyle w:val="normaltextrun"/>
                <w:rFonts w:ascii="Cambria" w:hAnsi="Cambria" w:cs="Segoe UI"/>
                <w:color w:val="000000" w:themeColor="text1"/>
                <w:sz w:val="20"/>
                <w:szCs w:val="20"/>
                <w:lang w:val="et-EE"/>
              </w:rPr>
              <w:t>2 917 381</w:t>
            </w:r>
          </w:p>
        </w:tc>
      </w:tr>
      <w:tr w:rsidR="009D6B67" w14:paraId="0CFECA83" w14:textId="77777777" w:rsidTr="005C0371">
        <w:tc>
          <w:tcPr>
            <w:tcW w:w="1267" w:type="dxa"/>
          </w:tcPr>
          <w:p w14:paraId="61F1CD98"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146919B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1F0B23C5"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0968043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7675E4E0"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044</w:t>
            </w:r>
            <w:r>
              <w:rPr>
                <w:rStyle w:val="eop"/>
                <w:rFonts w:ascii="Cambria" w:hAnsi="Cambria" w:cs="Segoe UI"/>
                <w:color w:val="000000"/>
                <w:sz w:val="20"/>
                <w:szCs w:val="20"/>
                <w:lang w:val="et-EE"/>
              </w:rPr>
              <w:t> </w:t>
            </w:r>
          </w:p>
        </w:tc>
        <w:tc>
          <w:tcPr>
            <w:tcW w:w="2574" w:type="dxa"/>
          </w:tcPr>
          <w:p w14:paraId="23DA691A" w14:textId="5D775464" w:rsidR="009D6B67" w:rsidRDefault="00882450" w:rsidP="00882450">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 10 1</w:t>
            </w:r>
            <w:r w:rsidR="00EE5F1F">
              <w:rPr>
                <w:rStyle w:val="normaltextrun"/>
                <w:rFonts w:ascii="Cambria" w:hAnsi="Cambria" w:cs="Segoe UI"/>
                <w:color w:val="000000"/>
                <w:sz w:val="20"/>
                <w:szCs w:val="20"/>
                <w:lang w:val="et-EE"/>
              </w:rPr>
              <w:t>00 000</w:t>
            </w:r>
            <w:r w:rsidR="00EE5F1F">
              <w:rPr>
                <w:rStyle w:val="eop"/>
                <w:rFonts w:ascii="Cambria" w:hAnsi="Cambria" w:cs="Segoe UI"/>
                <w:color w:val="000000"/>
                <w:sz w:val="20"/>
                <w:szCs w:val="20"/>
                <w:lang w:val="et-EE"/>
              </w:rPr>
              <w:t> </w:t>
            </w:r>
          </w:p>
        </w:tc>
      </w:tr>
      <w:tr w:rsidR="009D6B67" w14:paraId="0BBB10ED" w14:textId="77777777" w:rsidTr="005C0371">
        <w:tc>
          <w:tcPr>
            <w:tcW w:w="1267" w:type="dxa"/>
          </w:tcPr>
          <w:p w14:paraId="25ABC2AE" w14:textId="0E744FB6" w:rsidR="009D6B67" w:rsidRDefault="00EE5F1F" w:rsidP="42443374">
            <w:pPr>
              <w:spacing w:before="0" w:after="0" w:line="240" w:lineRule="auto"/>
              <w:rPr>
                <w:rFonts w:ascii="Cambria" w:hAnsi="Cambria" w:cstheme="minorBidi"/>
                <w:color w:val="000000"/>
                <w:sz w:val="20"/>
                <w:szCs w:val="20"/>
                <w:lang w:val="et-EE"/>
              </w:rPr>
            </w:pPr>
            <w:r w:rsidRPr="42443374">
              <w:rPr>
                <w:rFonts w:ascii="Cambria" w:hAnsi="Cambria" w:cstheme="minorBidi"/>
                <w:color w:val="000000" w:themeColor="text1"/>
                <w:sz w:val="20"/>
                <w:szCs w:val="20"/>
                <w:lang w:val="et-EE"/>
              </w:rPr>
              <w:t>10</w:t>
            </w:r>
          </w:p>
        </w:tc>
        <w:tc>
          <w:tcPr>
            <w:tcW w:w="1334" w:type="dxa"/>
          </w:tcPr>
          <w:p w14:paraId="495864C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5F1FF346"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67C4A65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7E2F00C5"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046</w:t>
            </w:r>
            <w:r>
              <w:rPr>
                <w:rStyle w:val="eop"/>
                <w:rFonts w:ascii="Cambria" w:hAnsi="Cambria" w:cs="Segoe UI"/>
                <w:color w:val="000000"/>
                <w:sz w:val="20"/>
                <w:szCs w:val="20"/>
                <w:lang w:val="et-EE"/>
              </w:rPr>
              <w:t> </w:t>
            </w:r>
          </w:p>
        </w:tc>
        <w:tc>
          <w:tcPr>
            <w:tcW w:w="2574" w:type="dxa"/>
          </w:tcPr>
          <w:p w14:paraId="6C3D6E3D"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16 740 432</w:t>
            </w:r>
          </w:p>
        </w:tc>
      </w:tr>
      <w:tr w:rsidR="00F67D4E" w14:paraId="02AEC22C" w14:textId="77777777" w:rsidTr="005C0371">
        <w:tc>
          <w:tcPr>
            <w:tcW w:w="1267" w:type="dxa"/>
          </w:tcPr>
          <w:p w14:paraId="2E98EAF0" w14:textId="50802DE6" w:rsidR="00F67D4E" w:rsidRDefault="00F67D4E">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3B79D1AE" w14:textId="0823D3F5" w:rsidR="00F67D4E" w:rsidRDefault="00F67D4E">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4B6DC78B" w14:textId="41AB1840" w:rsidR="00F67D4E" w:rsidRDefault="00F67D4E">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4D8CF656" w14:textId="288D6A54" w:rsidR="00F67D4E" w:rsidRDefault="00F67D4E">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33D32F17" w14:textId="0FF46EE8" w:rsidR="00F67D4E" w:rsidRDefault="00F67D4E">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042</w:t>
            </w:r>
          </w:p>
        </w:tc>
        <w:tc>
          <w:tcPr>
            <w:tcW w:w="2574" w:type="dxa"/>
          </w:tcPr>
          <w:p w14:paraId="47C243C5" w14:textId="123B52EC" w:rsidR="00F67D4E" w:rsidRDefault="00F67D4E">
            <w:pPr>
              <w:spacing w:before="0" w:after="0" w:line="240" w:lineRule="auto"/>
              <w:jc w:val="right"/>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15 000 000</w:t>
            </w:r>
          </w:p>
        </w:tc>
      </w:tr>
      <w:tr w:rsidR="009D6B67" w14:paraId="6579D526" w14:textId="77777777" w:rsidTr="005C0371">
        <w:tc>
          <w:tcPr>
            <w:tcW w:w="1267" w:type="dxa"/>
          </w:tcPr>
          <w:p w14:paraId="55E6CD33"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125AFE3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47D6370D"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000ACFB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39D002E3" w14:textId="77777777" w:rsidR="009D6B67" w:rsidRDefault="00EE5F1F">
            <w:pPr>
              <w:spacing w:before="0" w:after="0" w:line="240" w:lineRule="auto"/>
              <w:rPr>
                <w:rFonts w:ascii="Cambria" w:hAnsi="Cambria" w:cstheme="minorHAnsi"/>
                <w:color w:val="000000"/>
                <w:sz w:val="20"/>
                <w:szCs w:val="20"/>
                <w:lang w:val="et-EE"/>
              </w:rPr>
            </w:pPr>
            <w:commentRangeStart w:id="1789"/>
            <w:r>
              <w:rPr>
                <w:rStyle w:val="normaltextrun"/>
                <w:rFonts w:ascii="Cambria" w:hAnsi="Cambria" w:cs="Segoe UI"/>
                <w:color w:val="000000"/>
                <w:sz w:val="20"/>
                <w:szCs w:val="20"/>
                <w:lang w:val="et-EE"/>
              </w:rPr>
              <w:t>070</w:t>
            </w:r>
            <w:r>
              <w:rPr>
                <w:rStyle w:val="eop"/>
                <w:rFonts w:ascii="Cambria" w:hAnsi="Cambria" w:cs="Segoe UI"/>
                <w:color w:val="000000"/>
                <w:sz w:val="20"/>
                <w:szCs w:val="20"/>
                <w:lang w:val="et-EE"/>
              </w:rPr>
              <w:t> </w:t>
            </w:r>
            <w:commentRangeEnd w:id="1789"/>
            <w:r w:rsidR="00875DB8">
              <w:rPr>
                <w:rStyle w:val="Kommentaariviide"/>
                <w:rFonts w:ascii="Cambria" w:hAnsi="Cambria" w:cstheme="minorHAnsi"/>
                <w:color w:val="000000"/>
                <w:sz w:val="20"/>
                <w:szCs w:val="20"/>
                <w:lang w:val="et-EE"/>
              </w:rPr>
              <w:commentReference w:id="1789"/>
            </w:r>
          </w:p>
        </w:tc>
        <w:tc>
          <w:tcPr>
            <w:tcW w:w="2574" w:type="dxa"/>
          </w:tcPr>
          <w:p w14:paraId="7C0BA304" w14:textId="7DAB41B4" w:rsidR="009D6B67" w:rsidRDefault="008815B6">
            <w:pPr>
              <w:spacing w:before="0" w:after="0" w:line="240" w:lineRule="auto"/>
              <w:jc w:val="right"/>
              <w:rPr>
                <w:rFonts w:ascii="Cambria" w:hAnsi="Cambria" w:cstheme="minorHAnsi"/>
                <w:color w:val="000000"/>
                <w:sz w:val="20"/>
                <w:szCs w:val="20"/>
                <w:lang w:val="et-EE"/>
              </w:rPr>
            </w:pPr>
            <w:ins w:id="1790" w:author="Kaisa Tähe - RAM" w:date="2025-10-04T20:04:00Z" w16du:dateUtc="2025-10-04T17:04:00Z">
              <w:r>
                <w:rPr>
                  <w:rStyle w:val="normaltextrun"/>
                  <w:rFonts w:ascii="Cambria" w:hAnsi="Cambria" w:cs="Segoe UI"/>
                  <w:color w:val="000000"/>
                  <w:sz w:val="20"/>
                  <w:szCs w:val="20"/>
                  <w:lang w:val="et-EE"/>
                </w:rPr>
                <w:t>3</w:t>
              </w:r>
            </w:ins>
            <w:ins w:id="1791" w:author="Kaisa Tähe - RAM" w:date="2025-10-04T20:05:00Z" w16du:dateUtc="2025-10-04T17:05:00Z">
              <w:r>
                <w:rPr>
                  <w:rStyle w:val="normaltextrun"/>
                  <w:rFonts w:ascii="Cambria" w:hAnsi="Cambria" w:cs="Segoe UI"/>
                  <w:color w:val="000000"/>
                  <w:sz w:val="20"/>
                  <w:szCs w:val="20"/>
                  <w:lang w:val="et-EE"/>
                </w:rPr>
                <w:t xml:space="preserve"> </w:t>
              </w:r>
            </w:ins>
            <w:ins w:id="1792" w:author="Kaisa Tähe - RAM" w:date="2025-10-04T20:04:00Z" w16du:dateUtc="2025-10-04T17:04:00Z">
              <w:r>
                <w:rPr>
                  <w:rStyle w:val="normaltextrun"/>
                  <w:rFonts w:ascii="Cambria" w:hAnsi="Cambria" w:cs="Segoe UI"/>
                  <w:color w:val="000000"/>
                  <w:sz w:val="20"/>
                  <w:szCs w:val="20"/>
                  <w:lang w:val="et-EE"/>
                </w:rPr>
                <w:t>021 94</w:t>
              </w:r>
            </w:ins>
            <w:ins w:id="1793" w:author="Kaisa Tähe - RAM" w:date="2025-11-06T11:46:00Z" w16du:dateUtc="2025-11-06T09:46:00Z">
              <w:r w:rsidR="00DF1C2C">
                <w:rPr>
                  <w:rStyle w:val="normaltextrun"/>
                  <w:rFonts w:ascii="Cambria" w:hAnsi="Cambria" w:cs="Segoe UI"/>
                  <w:color w:val="000000"/>
                  <w:sz w:val="20"/>
                  <w:szCs w:val="20"/>
                  <w:lang w:val="et-EE"/>
                </w:rPr>
                <w:t>1</w:t>
              </w:r>
            </w:ins>
            <w:del w:id="1794" w:author="Kaisa Tähe - RAM" w:date="2025-07-18T16:31:00Z" w16du:dateUtc="2025-07-18T13:31:00Z">
              <w:r w:rsidR="00EE5F1F" w:rsidDel="004B09E4">
                <w:rPr>
                  <w:rStyle w:val="normaltextrun"/>
                  <w:rFonts w:ascii="Cambria" w:hAnsi="Cambria" w:cs="Segoe UI"/>
                  <w:color w:val="000000"/>
                  <w:sz w:val="20"/>
                  <w:szCs w:val="20"/>
                  <w:lang w:val="et-EE"/>
                </w:rPr>
                <w:delText xml:space="preserve">3 324 </w:delText>
              </w:r>
            </w:del>
            <w:ins w:id="1795" w:author="Kaisa Tähe - RAM" w:date="2025-07-18T16:31:00Z" w16du:dateUtc="2025-07-18T13:31:00Z">
              <w:r w:rsidR="004B09E4">
                <w:rPr>
                  <w:rStyle w:val="normaltextrun"/>
                  <w:rFonts w:ascii="Cambria" w:hAnsi="Cambria" w:cs="Segoe UI"/>
                  <w:color w:val="000000"/>
                  <w:sz w:val="20"/>
                  <w:szCs w:val="20"/>
                  <w:lang w:val="et-EE"/>
                </w:rPr>
                <w:t> </w:t>
              </w:r>
            </w:ins>
            <w:del w:id="1796" w:author="Kaisa Tähe - RAM" w:date="2025-07-18T16:31:00Z" w16du:dateUtc="2025-07-18T13:31:00Z">
              <w:r w:rsidR="00EE5F1F" w:rsidDel="004B09E4">
                <w:rPr>
                  <w:rStyle w:val="normaltextrun"/>
                  <w:rFonts w:ascii="Cambria" w:hAnsi="Cambria" w:cs="Segoe UI"/>
                  <w:color w:val="000000"/>
                  <w:sz w:val="20"/>
                  <w:szCs w:val="20"/>
                  <w:lang w:val="et-EE"/>
                </w:rPr>
                <w:delText>081</w:delText>
              </w:r>
              <w:r w:rsidR="00EE5F1F" w:rsidDel="004B09E4">
                <w:rPr>
                  <w:rStyle w:val="eop"/>
                  <w:rFonts w:ascii="Cambria" w:hAnsi="Cambria" w:cs="Segoe UI"/>
                  <w:color w:val="000000"/>
                  <w:sz w:val="20"/>
                  <w:szCs w:val="20"/>
                  <w:lang w:val="et-EE"/>
                </w:rPr>
                <w:delText> </w:delText>
              </w:r>
            </w:del>
          </w:p>
        </w:tc>
      </w:tr>
      <w:tr w:rsidR="009D6B67" w14:paraId="13136ABB" w14:textId="77777777" w:rsidTr="005C0371">
        <w:tc>
          <w:tcPr>
            <w:tcW w:w="1267" w:type="dxa"/>
          </w:tcPr>
          <w:p w14:paraId="0DF3070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3F611A1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0B32C4F1"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35BA0A33"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3D26064B"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073</w:t>
            </w:r>
            <w:r>
              <w:rPr>
                <w:rStyle w:val="eop"/>
                <w:rFonts w:ascii="Cambria" w:hAnsi="Cambria" w:cs="Segoe UI"/>
                <w:color w:val="000000"/>
                <w:sz w:val="20"/>
                <w:szCs w:val="20"/>
                <w:lang w:val="et-EE"/>
              </w:rPr>
              <w:t> </w:t>
            </w:r>
          </w:p>
        </w:tc>
        <w:tc>
          <w:tcPr>
            <w:tcW w:w="2574" w:type="dxa"/>
          </w:tcPr>
          <w:p w14:paraId="76CC34D3" w14:textId="0911DABC" w:rsidR="009D6B67" w:rsidRDefault="000815D8">
            <w:pPr>
              <w:spacing w:before="0" w:after="0" w:line="240" w:lineRule="auto"/>
              <w:jc w:val="right"/>
              <w:rPr>
                <w:rStyle w:val="normaltextrun"/>
                <w:rFonts w:cs="Segoe UI"/>
                <w:lang w:val="et-EE"/>
              </w:rPr>
            </w:pPr>
            <w:ins w:id="1797" w:author="Kaisa Tähe - RAM" w:date="2025-10-04T20:12:00Z" w16du:dateUtc="2025-10-04T17:12:00Z">
              <w:r>
                <w:rPr>
                  <w:rStyle w:val="normaltextrun"/>
                  <w:rFonts w:ascii="Cambria" w:hAnsi="Cambria" w:cs="Segoe UI"/>
                  <w:color w:val="000000"/>
                  <w:sz w:val="20"/>
                  <w:szCs w:val="20"/>
                  <w:lang w:val="et-EE"/>
                </w:rPr>
                <w:t>6 682 515</w:t>
              </w:r>
            </w:ins>
            <w:del w:id="1798" w:author="Kaisa Tähe - RAM" w:date="2025-07-18T16:31:00Z" w16du:dateUtc="2025-07-18T13:31:00Z">
              <w:r w:rsidR="00EE5F1F" w:rsidDel="00C667BB">
                <w:rPr>
                  <w:rStyle w:val="normaltextrun"/>
                  <w:rFonts w:ascii="Cambria" w:hAnsi="Cambria" w:cs="Segoe UI"/>
                  <w:color w:val="000000"/>
                  <w:sz w:val="20"/>
                  <w:szCs w:val="20"/>
                  <w:lang w:val="et-EE"/>
                </w:rPr>
                <w:delText xml:space="preserve">6 380 </w:delText>
              </w:r>
            </w:del>
            <w:ins w:id="1799" w:author="Kaisa Tähe - RAM" w:date="2025-07-18T16:31:00Z" w16du:dateUtc="2025-07-18T13:31:00Z">
              <w:r w:rsidR="00C667BB">
                <w:rPr>
                  <w:rStyle w:val="normaltextrun"/>
                  <w:rFonts w:ascii="Cambria" w:hAnsi="Cambria" w:cs="Segoe UI"/>
                  <w:color w:val="000000"/>
                  <w:sz w:val="20"/>
                  <w:szCs w:val="20"/>
                  <w:lang w:val="et-EE"/>
                </w:rPr>
                <w:t> </w:t>
              </w:r>
            </w:ins>
            <w:del w:id="1800" w:author="Kaisa Tähe - RAM" w:date="2025-07-18T16:31:00Z" w16du:dateUtc="2025-07-18T13:31:00Z">
              <w:r w:rsidR="00EE5F1F" w:rsidDel="00C667BB">
                <w:rPr>
                  <w:rStyle w:val="normaltextrun"/>
                  <w:rFonts w:ascii="Cambria" w:hAnsi="Cambria" w:cs="Segoe UI"/>
                  <w:color w:val="000000"/>
                  <w:sz w:val="20"/>
                  <w:szCs w:val="20"/>
                  <w:lang w:val="et-EE"/>
                </w:rPr>
                <w:delText>375</w:delText>
              </w:r>
              <w:r w:rsidR="00EE5F1F" w:rsidDel="00C667BB">
                <w:rPr>
                  <w:rStyle w:val="normaltextrun"/>
                  <w:lang w:val="et-EE"/>
                </w:rPr>
                <w:delText> </w:delText>
              </w:r>
            </w:del>
          </w:p>
        </w:tc>
      </w:tr>
      <w:tr w:rsidR="009D6B67" w14:paraId="05150D7E" w14:textId="77777777" w:rsidTr="005C0371">
        <w:tc>
          <w:tcPr>
            <w:tcW w:w="1267" w:type="dxa"/>
          </w:tcPr>
          <w:p w14:paraId="6AF246F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6B98A8E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5A946A7A"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0AC5ABF5"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5C627D1D"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121</w:t>
            </w:r>
            <w:r>
              <w:rPr>
                <w:rStyle w:val="eop"/>
                <w:rFonts w:ascii="Cambria" w:hAnsi="Cambria" w:cs="Segoe UI"/>
                <w:color w:val="000000"/>
                <w:sz w:val="20"/>
                <w:szCs w:val="20"/>
                <w:lang w:val="et-EE"/>
              </w:rPr>
              <w:t> </w:t>
            </w:r>
          </w:p>
        </w:tc>
        <w:tc>
          <w:tcPr>
            <w:tcW w:w="2574" w:type="dxa"/>
          </w:tcPr>
          <w:p w14:paraId="4966BAB2" w14:textId="5BEFAEC8"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6 000 000</w:t>
            </w:r>
            <w:r>
              <w:rPr>
                <w:rStyle w:val="eop"/>
                <w:rFonts w:ascii="Cambria" w:hAnsi="Cambria" w:cs="Segoe UI"/>
                <w:color w:val="000000"/>
                <w:sz w:val="20"/>
                <w:szCs w:val="20"/>
                <w:lang w:val="et-EE"/>
              </w:rPr>
              <w:t> </w:t>
            </w:r>
          </w:p>
        </w:tc>
      </w:tr>
      <w:tr w:rsidR="009D6B67" w14:paraId="16BAB34B" w14:textId="77777777" w:rsidTr="005C0371">
        <w:tc>
          <w:tcPr>
            <w:tcW w:w="1267" w:type="dxa"/>
          </w:tcPr>
          <w:p w14:paraId="13B3518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614C393B"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443C7050"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5DAD8BC5"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65D7F52F"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127</w:t>
            </w:r>
            <w:r>
              <w:rPr>
                <w:rStyle w:val="eop"/>
                <w:rFonts w:ascii="Cambria" w:hAnsi="Cambria" w:cs="Segoe UI"/>
                <w:color w:val="000000"/>
                <w:sz w:val="20"/>
                <w:szCs w:val="20"/>
                <w:lang w:val="et-EE"/>
              </w:rPr>
              <w:t> </w:t>
            </w:r>
          </w:p>
        </w:tc>
        <w:tc>
          <w:tcPr>
            <w:tcW w:w="2574" w:type="dxa"/>
          </w:tcPr>
          <w:p w14:paraId="28E5E62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4 000 000</w:t>
            </w:r>
            <w:r>
              <w:rPr>
                <w:rStyle w:val="eop"/>
                <w:rFonts w:ascii="Cambria" w:hAnsi="Cambria" w:cs="Segoe UI"/>
                <w:color w:val="000000"/>
                <w:sz w:val="20"/>
                <w:szCs w:val="20"/>
                <w:lang w:val="et-EE"/>
              </w:rPr>
              <w:t> </w:t>
            </w:r>
          </w:p>
        </w:tc>
      </w:tr>
      <w:tr w:rsidR="009D6B67" w14:paraId="2E0E7DFC" w14:textId="77777777" w:rsidTr="005C0371">
        <w:tc>
          <w:tcPr>
            <w:tcW w:w="1267" w:type="dxa"/>
          </w:tcPr>
          <w:p w14:paraId="137D114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400C79C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39A8AED8"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17486F5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50E4DC8F" w14:textId="77777777" w:rsidR="009D6B67" w:rsidRDefault="00EE5F1F">
            <w:pPr>
              <w:spacing w:before="0" w:after="0" w:line="240" w:lineRule="auto"/>
              <w:rPr>
                <w:rFonts w:ascii="Cambria" w:hAnsi="Cambria" w:cstheme="minorHAnsi"/>
                <w:color w:val="000000"/>
                <w:sz w:val="20"/>
                <w:szCs w:val="20"/>
                <w:lang w:val="et-EE"/>
              </w:rPr>
            </w:pPr>
            <w:commentRangeStart w:id="1801"/>
            <w:r>
              <w:rPr>
                <w:rStyle w:val="normaltextrun"/>
                <w:rFonts w:ascii="Cambria" w:hAnsi="Cambria" w:cs="Segoe UI"/>
                <w:color w:val="000000"/>
                <w:sz w:val="20"/>
                <w:szCs w:val="20"/>
                <w:lang w:val="et-EE"/>
              </w:rPr>
              <w:t>140</w:t>
            </w:r>
            <w:commentRangeEnd w:id="1801"/>
            <w:r w:rsidR="00B666DF">
              <w:rPr>
                <w:rStyle w:val="Kommentaariviide"/>
                <w:rFonts w:ascii="Cambria" w:hAnsi="Cambria" w:cs="Segoe UI"/>
                <w:color w:val="000000"/>
                <w:sz w:val="20"/>
                <w:szCs w:val="20"/>
                <w:lang w:val="et-EE"/>
              </w:rPr>
              <w:commentReference w:id="1801"/>
            </w:r>
            <w:r>
              <w:rPr>
                <w:rStyle w:val="eop"/>
                <w:rFonts w:ascii="Cambria" w:hAnsi="Cambria" w:cs="Segoe UI"/>
                <w:color w:val="000000"/>
                <w:sz w:val="20"/>
                <w:szCs w:val="20"/>
                <w:lang w:val="et-EE"/>
              </w:rPr>
              <w:t> </w:t>
            </w:r>
          </w:p>
        </w:tc>
        <w:tc>
          <w:tcPr>
            <w:tcW w:w="2574" w:type="dxa"/>
          </w:tcPr>
          <w:p w14:paraId="76EE465E" w14:textId="4F54A497" w:rsidR="009D6B67" w:rsidRDefault="00EE5F1F">
            <w:pPr>
              <w:spacing w:before="0" w:after="0" w:line="240" w:lineRule="auto"/>
              <w:jc w:val="right"/>
              <w:rPr>
                <w:rFonts w:ascii="Cambria" w:hAnsi="Cambria" w:cstheme="minorHAnsi"/>
                <w:color w:val="000000"/>
                <w:sz w:val="20"/>
                <w:szCs w:val="20"/>
                <w:lang w:val="et-EE"/>
              </w:rPr>
            </w:pPr>
            <w:del w:id="1802" w:author="Kaisa Tähe - RAM" w:date="2025-10-04T23:35:00Z" w16du:dateUtc="2025-10-04T20:35:00Z">
              <w:r w:rsidDel="00B666DF">
                <w:rPr>
                  <w:rStyle w:val="normaltextrun"/>
                  <w:rFonts w:ascii="Cambria" w:hAnsi="Cambria" w:cs="Segoe UI"/>
                  <w:color w:val="000000"/>
                  <w:sz w:val="20"/>
                  <w:szCs w:val="20"/>
                  <w:lang w:val="et-EE"/>
                </w:rPr>
                <w:delText>3 500 000</w:delText>
              </w:r>
            </w:del>
            <w:ins w:id="1803" w:author="Kaisa Tähe - RAM" w:date="2025-10-04T23:35:00Z" w16du:dateUtc="2025-10-04T20:35:00Z">
              <w:r w:rsidR="00B666DF">
                <w:rPr>
                  <w:rStyle w:val="normaltextrun"/>
                  <w:rFonts w:ascii="Cambria" w:hAnsi="Cambria" w:cs="Segoe UI"/>
                  <w:color w:val="000000"/>
                  <w:sz w:val="20"/>
                  <w:szCs w:val="20"/>
                  <w:lang w:val="et-EE"/>
                </w:rPr>
                <w:t>2 444 498</w:t>
              </w:r>
            </w:ins>
            <w:r>
              <w:rPr>
                <w:rStyle w:val="eop"/>
                <w:rFonts w:ascii="Cambria" w:hAnsi="Cambria" w:cs="Segoe UI"/>
                <w:color w:val="000000"/>
                <w:sz w:val="20"/>
                <w:szCs w:val="20"/>
                <w:lang w:val="et-EE"/>
              </w:rPr>
              <w:t> </w:t>
            </w:r>
          </w:p>
        </w:tc>
      </w:tr>
      <w:tr w:rsidR="009D6B67" w14:paraId="4A2F935F" w14:textId="77777777" w:rsidTr="005C0371">
        <w:tc>
          <w:tcPr>
            <w:tcW w:w="1267" w:type="dxa"/>
          </w:tcPr>
          <w:p w14:paraId="7D03ED8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1ABB8093"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2640540E"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0CE56FF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5904DFCC" w14:textId="61E544BE" w:rsidR="009D6B67" w:rsidRDefault="00EE5F1F">
            <w:pPr>
              <w:spacing w:before="0" w:after="0" w:line="240" w:lineRule="auto"/>
              <w:rPr>
                <w:rFonts w:ascii="Cambria" w:hAnsi="Cambria" w:cstheme="minorHAnsi"/>
                <w:color w:val="000000"/>
                <w:sz w:val="20"/>
                <w:szCs w:val="20"/>
                <w:lang w:val="et-EE"/>
              </w:rPr>
            </w:pPr>
            <w:commentRangeStart w:id="1804"/>
            <w:r>
              <w:rPr>
                <w:rStyle w:val="normaltextrun"/>
                <w:rFonts w:ascii="Cambria" w:hAnsi="Cambria" w:cs="Segoe UI"/>
                <w:color w:val="000000"/>
                <w:sz w:val="20"/>
                <w:szCs w:val="20"/>
                <w:lang w:val="et-EE"/>
              </w:rPr>
              <w:t>146</w:t>
            </w:r>
            <w:commentRangeEnd w:id="1804"/>
            <w:r w:rsidR="001878F1">
              <w:rPr>
                <w:rStyle w:val="Kommentaariviide"/>
                <w:rFonts w:ascii="Cambria" w:hAnsi="Cambria" w:cs="Segoe UI"/>
                <w:color w:val="000000"/>
                <w:sz w:val="20"/>
                <w:szCs w:val="20"/>
                <w:lang w:val="et-EE"/>
              </w:rPr>
              <w:commentReference w:id="1804"/>
            </w:r>
            <w:r>
              <w:rPr>
                <w:rStyle w:val="eop"/>
                <w:rFonts w:ascii="Cambria" w:hAnsi="Cambria" w:cs="Segoe UI"/>
                <w:color w:val="000000"/>
                <w:sz w:val="20"/>
                <w:szCs w:val="20"/>
                <w:lang w:val="et-EE"/>
              </w:rPr>
              <w:t> </w:t>
            </w:r>
          </w:p>
        </w:tc>
        <w:tc>
          <w:tcPr>
            <w:tcW w:w="2574" w:type="dxa"/>
          </w:tcPr>
          <w:p w14:paraId="2B0A6E20" w14:textId="7464E184" w:rsidR="009D6B67" w:rsidRDefault="00EE5F1F">
            <w:pPr>
              <w:spacing w:before="0" w:after="0" w:line="240" w:lineRule="auto"/>
              <w:jc w:val="right"/>
              <w:rPr>
                <w:rFonts w:ascii="Cambria" w:hAnsi="Cambria" w:cstheme="minorHAnsi"/>
                <w:color w:val="000000"/>
                <w:sz w:val="20"/>
                <w:szCs w:val="20"/>
                <w:lang w:val="et-EE"/>
              </w:rPr>
            </w:pPr>
            <w:del w:id="1805" w:author="Kaisa Tähe - RAM" w:date="2025-10-06T12:03:00Z" w16du:dateUtc="2025-10-06T09:03:00Z">
              <w:r>
                <w:rPr>
                  <w:rStyle w:val="normaltextrun"/>
                  <w:rFonts w:ascii="Cambria" w:hAnsi="Cambria" w:cs="Segoe UI"/>
                  <w:color w:val="000000"/>
                  <w:sz w:val="20"/>
                  <w:szCs w:val="20"/>
                  <w:lang w:val="et-EE"/>
                </w:rPr>
                <w:delText>1 500 000</w:delText>
              </w:r>
            </w:del>
            <w:ins w:id="1806" w:author="Kaisa Tähe - RAM" w:date="2025-10-06T12:03:00Z" w16du:dateUtc="2025-10-06T09:03:00Z">
              <w:r w:rsidR="0094499C">
                <w:rPr>
                  <w:rStyle w:val="normaltextrun"/>
                  <w:rFonts w:ascii="Cambria" w:hAnsi="Cambria" w:cs="Segoe UI"/>
                  <w:color w:val="000000"/>
                  <w:sz w:val="20"/>
                  <w:szCs w:val="20"/>
                  <w:lang w:val="et-EE"/>
                </w:rPr>
                <w:t>1 047 642</w:t>
              </w:r>
            </w:ins>
            <w:r>
              <w:rPr>
                <w:rStyle w:val="eop"/>
                <w:rFonts w:ascii="Cambria" w:hAnsi="Cambria" w:cs="Segoe UI"/>
                <w:color w:val="000000"/>
                <w:sz w:val="20"/>
                <w:szCs w:val="20"/>
                <w:lang w:val="et-EE"/>
              </w:rPr>
              <w:t> </w:t>
            </w:r>
          </w:p>
        </w:tc>
      </w:tr>
      <w:tr w:rsidR="009D6B67" w14:paraId="40B4B379" w14:textId="77777777" w:rsidTr="005C0371">
        <w:tc>
          <w:tcPr>
            <w:tcW w:w="1267" w:type="dxa"/>
          </w:tcPr>
          <w:p w14:paraId="1E3583D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0610CC1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4D736706"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5F443FF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58580C47" w14:textId="338B0B22"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149</w:t>
            </w:r>
            <w:r>
              <w:rPr>
                <w:rStyle w:val="eop"/>
                <w:rFonts w:ascii="Cambria" w:hAnsi="Cambria" w:cs="Segoe UI"/>
                <w:color w:val="000000"/>
                <w:sz w:val="20"/>
                <w:szCs w:val="20"/>
                <w:lang w:val="et-EE"/>
              </w:rPr>
              <w:t> </w:t>
            </w:r>
          </w:p>
        </w:tc>
        <w:tc>
          <w:tcPr>
            <w:tcW w:w="2574" w:type="dxa"/>
          </w:tcPr>
          <w:p w14:paraId="44DBD62F" w14:textId="0DAEBF76" w:rsidR="009D6B67" w:rsidRDefault="00EE5F1F">
            <w:pPr>
              <w:spacing w:before="0" w:after="0" w:line="240" w:lineRule="auto"/>
              <w:jc w:val="right"/>
              <w:rPr>
                <w:rFonts w:ascii="Cambria" w:hAnsi="Cambria" w:cstheme="minorHAnsi"/>
                <w:color w:val="000000"/>
                <w:sz w:val="20"/>
                <w:szCs w:val="20"/>
                <w:lang w:val="et-EE"/>
              </w:rPr>
            </w:pPr>
            <w:r w:rsidDel="00C05EB0">
              <w:rPr>
                <w:rStyle w:val="normaltextrun"/>
                <w:rFonts w:ascii="Cambria" w:hAnsi="Cambria" w:cs="Segoe UI"/>
                <w:color w:val="000000"/>
                <w:sz w:val="20"/>
                <w:szCs w:val="20"/>
                <w:lang w:val="et-EE"/>
              </w:rPr>
              <w:t>6 000 000</w:t>
            </w:r>
            <w:r>
              <w:rPr>
                <w:rStyle w:val="eop"/>
                <w:rFonts w:ascii="Cambria" w:hAnsi="Cambria" w:cs="Segoe UI"/>
                <w:color w:val="000000"/>
                <w:sz w:val="20"/>
                <w:szCs w:val="20"/>
                <w:lang w:val="et-EE"/>
              </w:rPr>
              <w:t> </w:t>
            </w:r>
          </w:p>
        </w:tc>
      </w:tr>
      <w:tr w:rsidR="009D6B67" w14:paraId="2FD1B759" w14:textId="77777777" w:rsidTr="005C0371">
        <w:tc>
          <w:tcPr>
            <w:tcW w:w="1267" w:type="dxa"/>
          </w:tcPr>
          <w:p w14:paraId="6F560019"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514EA27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50BA7722"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1C79220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6E1B35BD"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150</w:t>
            </w:r>
            <w:r>
              <w:rPr>
                <w:rStyle w:val="eop"/>
                <w:rFonts w:ascii="Cambria" w:hAnsi="Cambria" w:cs="Segoe UI"/>
                <w:color w:val="000000"/>
                <w:sz w:val="20"/>
                <w:szCs w:val="20"/>
                <w:lang w:val="et-EE"/>
              </w:rPr>
              <w:t> </w:t>
            </w:r>
          </w:p>
        </w:tc>
        <w:tc>
          <w:tcPr>
            <w:tcW w:w="2574" w:type="dxa"/>
          </w:tcPr>
          <w:p w14:paraId="24E993A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9 000 000</w:t>
            </w:r>
            <w:r>
              <w:rPr>
                <w:rStyle w:val="eop"/>
                <w:rFonts w:ascii="Cambria" w:hAnsi="Cambria" w:cs="Segoe UI"/>
                <w:color w:val="000000"/>
                <w:sz w:val="20"/>
                <w:szCs w:val="20"/>
                <w:lang w:val="et-EE"/>
              </w:rPr>
              <w:t> </w:t>
            </w:r>
          </w:p>
        </w:tc>
      </w:tr>
      <w:tr w:rsidR="009D6B67" w14:paraId="1B718906" w14:textId="77777777" w:rsidTr="005C0371">
        <w:tc>
          <w:tcPr>
            <w:tcW w:w="1267" w:type="dxa"/>
          </w:tcPr>
          <w:p w14:paraId="1B7390B9"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3B83D64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4BC16B04"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56335BE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0B58C85E"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151</w:t>
            </w:r>
            <w:r>
              <w:rPr>
                <w:rStyle w:val="eop"/>
                <w:rFonts w:ascii="Cambria" w:hAnsi="Cambria" w:cs="Segoe UI"/>
                <w:color w:val="000000"/>
                <w:sz w:val="20"/>
                <w:szCs w:val="20"/>
                <w:lang w:val="et-EE"/>
              </w:rPr>
              <w:t> </w:t>
            </w:r>
          </w:p>
        </w:tc>
        <w:tc>
          <w:tcPr>
            <w:tcW w:w="2574" w:type="dxa"/>
          </w:tcPr>
          <w:p w14:paraId="680B7AC3"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10 000 000</w:t>
            </w:r>
            <w:r>
              <w:rPr>
                <w:rStyle w:val="eop"/>
                <w:rFonts w:ascii="Cambria" w:hAnsi="Cambria" w:cs="Segoe UI"/>
                <w:color w:val="000000"/>
                <w:sz w:val="20"/>
                <w:szCs w:val="20"/>
                <w:lang w:val="et-EE"/>
              </w:rPr>
              <w:t> </w:t>
            </w:r>
          </w:p>
        </w:tc>
      </w:tr>
      <w:tr w:rsidR="009D6B67" w14:paraId="3A11AD87" w14:textId="77777777" w:rsidTr="005C0371">
        <w:tc>
          <w:tcPr>
            <w:tcW w:w="1267" w:type="dxa"/>
          </w:tcPr>
          <w:p w14:paraId="16DE3182" w14:textId="0F2DF7A6" w:rsidR="009D6B67" w:rsidRPr="00A25B44" w:rsidRDefault="00A25B44">
            <w:pPr>
              <w:spacing w:before="0" w:after="0" w:line="240" w:lineRule="auto"/>
              <w:rPr>
                <w:rStyle w:val="eop"/>
                <w:rFonts w:cs="Segoe UI"/>
              </w:rPr>
            </w:pPr>
            <w:r>
              <w:rPr>
                <w:rFonts w:ascii="Cambria" w:hAnsi="Cambria" w:cstheme="minorHAnsi"/>
                <w:color w:val="000000"/>
                <w:sz w:val="20"/>
                <w:szCs w:val="20"/>
                <w:lang w:val="et-EE"/>
              </w:rPr>
              <w:t>10</w:t>
            </w:r>
          </w:p>
        </w:tc>
        <w:tc>
          <w:tcPr>
            <w:tcW w:w="1334" w:type="dxa"/>
          </w:tcPr>
          <w:p w14:paraId="651E00B8" w14:textId="56399DFD" w:rsidR="009D6B67" w:rsidRPr="00A25B44" w:rsidRDefault="00EE4E41">
            <w:pPr>
              <w:spacing w:before="0" w:after="0" w:line="240" w:lineRule="auto"/>
              <w:rPr>
                <w:rStyle w:val="eop"/>
                <w:rFonts w:cs="Segoe UI"/>
              </w:rPr>
            </w:pPr>
            <w:r w:rsidRPr="00A25B44">
              <w:rPr>
                <w:rFonts w:ascii="Cambria" w:hAnsi="Cambria" w:cstheme="minorHAnsi"/>
                <w:sz w:val="20"/>
                <w:szCs w:val="20"/>
                <w:lang w:val="et-EE"/>
              </w:rPr>
              <w:t>JTF</w:t>
            </w:r>
          </w:p>
        </w:tc>
        <w:tc>
          <w:tcPr>
            <w:tcW w:w="1579" w:type="dxa"/>
          </w:tcPr>
          <w:p w14:paraId="4B0E9166" w14:textId="26F4B3E9" w:rsidR="009D6B67" w:rsidRPr="00A25B44" w:rsidRDefault="00EE4E41">
            <w:pPr>
              <w:spacing w:before="0" w:after="0" w:line="240" w:lineRule="auto"/>
              <w:jc w:val="center"/>
              <w:rPr>
                <w:rFonts w:ascii="Cambria" w:hAnsi="Cambria" w:cstheme="minorHAnsi"/>
                <w:sz w:val="20"/>
                <w:szCs w:val="20"/>
                <w:lang w:val="et-EE"/>
              </w:rPr>
            </w:pPr>
            <w:r w:rsidRPr="00A25B44">
              <w:rPr>
                <w:rFonts w:ascii="Cambria" w:hAnsi="Cambria" w:cstheme="minorHAnsi"/>
                <w:sz w:val="20"/>
                <w:szCs w:val="20"/>
                <w:lang w:val="et-EE"/>
              </w:rPr>
              <w:t>Ülemineku</w:t>
            </w:r>
          </w:p>
        </w:tc>
        <w:tc>
          <w:tcPr>
            <w:tcW w:w="1571" w:type="dxa"/>
          </w:tcPr>
          <w:p w14:paraId="08ECC7E1" w14:textId="43B4AA2D" w:rsidR="009D6B67" w:rsidRPr="00A25B44" w:rsidRDefault="00A25B44">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7EBCC3B3" w14:textId="4DC92A58" w:rsidR="009D6B67" w:rsidRPr="00A25B44" w:rsidRDefault="00A25B44">
            <w:pPr>
              <w:spacing w:before="0" w:after="0" w:line="240" w:lineRule="auto"/>
              <w:rPr>
                <w:rFonts w:ascii="Cambria" w:hAnsi="Cambria" w:cstheme="minorHAnsi"/>
                <w:color w:val="000000"/>
                <w:sz w:val="20"/>
                <w:szCs w:val="20"/>
                <w:lang w:val="et-EE"/>
              </w:rPr>
            </w:pPr>
            <w:r w:rsidRPr="00A25B44">
              <w:rPr>
                <w:rStyle w:val="normaltextrun"/>
                <w:rFonts w:ascii="Cambria" w:hAnsi="Cambria" w:cs="Segoe UI"/>
                <w:color w:val="000000"/>
                <w:sz w:val="20"/>
                <w:szCs w:val="20"/>
                <w:lang w:val="et-EE"/>
              </w:rPr>
              <w:t>158</w:t>
            </w:r>
          </w:p>
        </w:tc>
        <w:tc>
          <w:tcPr>
            <w:tcW w:w="2574" w:type="dxa"/>
          </w:tcPr>
          <w:p w14:paraId="2AAC9660" w14:textId="3DC11A32" w:rsidR="009D6B67" w:rsidRPr="00EE4E41" w:rsidRDefault="00A25B44">
            <w:pPr>
              <w:spacing w:before="0" w:after="0" w:line="240" w:lineRule="auto"/>
              <w:jc w:val="right"/>
              <w:rPr>
                <w:rStyle w:val="eop"/>
              </w:rPr>
            </w:pPr>
            <w:r>
              <w:rPr>
                <w:rStyle w:val="normaltextrun"/>
                <w:rFonts w:ascii="Cambria" w:hAnsi="Cambria" w:cs="Segoe UI"/>
                <w:color w:val="000000"/>
                <w:sz w:val="20"/>
                <w:szCs w:val="20"/>
                <w:lang w:val="et-EE"/>
              </w:rPr>
              <w:t>1 000 000</w:t>
            </w:r>
            <w:r>
              <w:rPr>
                <w:rStyle w:val="eop"/>
                <w:rFonts w:ascii="Cambria" w:hAnsi="Cambria" w:cs="Segoe UI"/>
                <w:color w:val="000000"/>
                <w:sz w:val="20"/>
                <w:szCs w:val="20"/>
                <w:lang w:val="et-EE"/>
              </w:rPr>
              <w:t> </w:t>
            </w:r>
          </w:p>
        </w:tc>
      </w:tr>
      <w:tr w:rsidR="009D6B67" w14:paraId="0EC02A7B" w14:textId="77777777" w:rsidTr="005C0371">
        <w:tc>
          <w:tcPr>
            <w:tcW w:w="1267" w:type="dxa"/>
          </w:tcPr>
          <w:p w14:paraId="18097108"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3D41F48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264DE656"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158A332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71DA3F8E" w14:textId="77777777" w:rsidR="009D6B67" w:rsidRDefault="00EE5F1F">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160</w:t>
            </w:r>
            <w:r>
              <w:rPr>
                <w:rStyle w:val="eop"/>
                <w:rFonts w:ascii="Cambria" w:hAnsi="Cambria" w:cs="Segoe UI"/>
                <w:color w:val="000000"/>
                <w:sz w:val="20"/>
                <w:szCs w:val="20"/>
                <w:lang w:val="et-EE"/>
              </w:rPr>
              <w:t> </w:t>
            </w:r>
          </w:p>
        </w:tc>
        <w:tc>
          <w:tcPr>
            <w:tcW w:w="2574" w:type="dxa"/>
          </w:tcPr>
          <w:p w14:paraId="5CC50E3D" w14:textId="77777777" w:rsidR="009D6B67" w:rsidRDefault="00EE5F1F">
            <w:pPr>
              <w:spacing w:before="0" w:after="0" w:line="240" w:lineRule="auto"/>
              <w:jc w:val="right"/>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840 000</w:t>
            </w:r>
            <w:r>
              <w:rPr>
                <w:rStyle w:val="eop"/>
                <w:rFonts w:ascii="Cambria" w:hAnsi="Cambria" w:cs="Segoe UI"/>
                <w:color w:val="000000"/>
                <w:sz w:val="20"/>
                <w:szCs w:val="20"/>
                <w:lang w:val="et-EE"/>
              </w:rPr>
              <w:t> </w:t>
            </w:r>
          </w:p>
        </w:tc>
      </w:tr>
      <w:tr w:rsidR="009D6B67" w14:paraId="52DD4DDB" w14:textId="77777777" w:rsidTr="005C0371">
        <w:tc>
          <w:tcPr>
            <w:tcW w:w="1267" w:type="dxa"/>
          </w:tcPr>
          <w:p w14:paraId="7D2A6ED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34" w:type="dxa"/>
          </w:tcPr>
          <w:p w14:paraId="5FEC581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579" w:type="dxa"/>
          </w:tcPr>
          <w:p w14:paraId="08FB9C82"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571" w:type="dxa"/>
          </w:tcPr>
          <w:p w14:paraId="37AFE545"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309" w:type="dxa"/>
          </w:tcPr>
          <w:p w14:paraId="71FB4AD3" w14:textId="77777777" w:rsidR="009D6B67" w:rsidRDefault="00EE5F1F">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162</w:t>
            </w:r>
          </w:p>
        </w:tc>
        <w:tc>
          <w:tcPr>
            <w:tcW w:w="2574" w:type="dxa"/>
          </w:tcPr>
          <w:p w14:paraId="50727AC9" w14:textId="6563CFC2" w:rsidR="009D6B67" w:rsidRDefault="0065198A">
            <w:pPr>
              <w:spacing w:before="0" w:after="0" w:line="240" w:lineRule="auto"/>
              <w:jc w:val="right"/>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4</w:t>
            </w:r>
            <w:r w:rsidR="00EE5F1F">
              <w:rPr>
                <w:rStyle w:val="normaltextrun"/>
                <w:rFonts w:ascii="Cambria" w:hAnsi="Cambria" w:cs="Segoe UI"/>
                <w:color w:val="000000"/>
                <w:sz w:val="20"/>
                <w:szCs w:val="20"/>
                <w:lang w:val="et-EE"/>
              </w:rPr>
              <w:t> 000 000</w:t>
            </w:r>
          </w:p>
        </w:tc>
      </w:tr>
    </w:tbl>
    <w:p w14:paraId="3B6060B3" w14:textId="77777777" w:rsidR="009D6B67" w:rsidRDefault="009D6B67">
      <w:pPr>
        <w:spacing w:after="0"/>
        <w:rPr>
          <w:rFonts w:ascii="Cambria" w:eastAsia="Times New Roman" w:hAnsi="Cambria" w:cstheme="minorHAnsi"/>
          <w:b/>
          <w:iCs/>
          <w:szCs w:val="24"/>
          <w:lang w:val="et-EE"/>
        </w:rPr>
      </w:pP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60"/>
        <w:gridCol w:w="1345"/>
        <w:gridCol w:w="1410"/>
        <w:gridCol w:w="1608"/>
        <w:gridCol w:w="1032"/>
        <w:gridCol w:w="2679"/>
      </w:tblGrid>
      <w:tr w:rsidR="009D6B67" w14:paraId="3E1BBB51" w14:textId="77777777">
        <w:tc>
          <w:tcPr>
            <w:tcW w:w="9634" w:type="dxa"/>
            <w:gridSpan w:val="6"/>
          </w:tcPr>
          <w:p w14:paraId="7B6A751C" w14:textId="3FED298F" w:rsidR="009D6B67" w:rsidRDefault="00EE5F1F">
            <w:pPr>
              <w:pStyle w:val="Pealdis"/>
              <w:keepNext/>
              <w:rPr>
                <w:rFonts w:ascii="Cambria" w:hAnsi="Cambria" w:cstheme="minorHAnsi"/>
                <w:szCs w:val="20"/>
                <w:lang w:val="et-EE"/>
              </w:rPr>
            </w:pPr>
            <w:r>
              <w:rPr>
                <w:lang w:val="et-EE"/>
              </w:rPr>
              <w:t xml:space="preserve">Tabel </w:t>
            </w:r>
            <w:del w:id="1807" w:author="Kaisa Tähe - RAM" w:date="2025-10-13T15:49:00Z" w16du:dateUtc="2025-10-13T12:49:00Z">
              <w:r w:rsidDel="00CD6692">
                <w:rPr>
                  <w:lang w:val="et-EE"/>
                </w:rPr>
                <w:fldChar w:fldCharType="begin"/>
              </w:r>
              <w:r w:rsidDel="00CD6692">
                <w:rPr>
                  <w:lang w:val="et-EE"/>
                </w:rPr>
                <w:delInstrText xml:space="preserve"> SEQ Tabel \* ARABIC </w:delInstrText>
              </w:r>
              <w:r w:rsidDel="00CD6692">
                <w:rPr>
                  <w:lang w:val="et-EE"/>
                </w:rPr>
                <w:fldChar w:fldCharType="separate"/>
              </w:r>
              <w:r w:rsidDel="00CD6692">
                <w:rPr>
                  <w:lang w:val="et-EE"/>
                </w:rPr>
                <w:delText>161</w:delText>
              </w:r>
              <w:r w:rsidDel="00CD6692">
                <w:rPr>
                  <w:lang w:val="et-EE"/>
                </w:rPr>
                <w:fldChar w:fldCharType="end"/>
              </w:r>
            </w:del>
            <w:ins w:id="1808" w:author="Kaisa Tähe - RAM" w:date="2025-10-13T15:49:00Z" w16du:dateUtc="2025-10-13T12:49:00Z">
              <w:r w:rsidR="00CD6692">
                <w:rPr>
                  <w:lang w:val="et-EE"/>
                </w:rPr>
                <w:t>173</w:t>
              </w:r>
            </w:ins>
            <w:r>
              <w:rPr>
                <w:lang w:val="et-EE"/>
              </w:rPr>
              <w:t xml:space="preserve">: </w:t>
            </w:r>
            <w:r>
              <w:rPr>
                <w:rFonts w:ascii="Cambria" w:hAnsi="Cambria" w:cstheme="minorHAnsi"/>
                <w:szCs w:val="20"/>
                <w:lang w:val="et-EE"/>
              </w:rPr>
              <w:t>Mõõde 2 – rahastamise vorm</w:t>
            </w:r>
          </w:p>
        </w:tc>
      </w:tr>
      <w:tr w:rsidR="009D6B67" w14:paraId="216F2E7E" w14:textId="77777777">
        <w:tc>
          <w:tcPr>
            <w:tcW w:w="1560" w:type="dxa"/>
          </w:tcPr>
          <w:p w14:paraId="48EDEDEA"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HAnsi"/>
                <w:b/>
                <w:bCs/>
                <w:sz w:val="20"/>
                <w:szCs w:val="20"/>
                <w:lang w:val="et-EE"/>
              </w:rPr>
              <w:t>Prioriteedi number</w:t>
            </w:r>
          </w:p>
        </w:tc>
        <w:tc>
          <w:tcPr>
            <w:tcW w:w="1345" w:type="dxa"/>
          </w:tcPr>
          <w:p w14:paraId="6ACCFB87"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Fond</w:t>
            </w:r>
          </w:p>
        </w:tc>
        <w:tc>
          <w:tcPr>
            <w:tcW w:w="1410" w:type="dxa"/>
          </w:tcPr>
          <w:p w14:paraId="54DA5BDC"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Piirkonna kategooria</w:t>
            </w:r>
          </w:p>
        </w:tc>
        <w:tc>
          <w:tcPr>
            <w:tcW w:w="1608" w:type="dxa"/>
          </w:tcPr>
          <w:p w14:paraId="5802DD77"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Erieesmärk</w:t>
            </w:r>
          </w:p>
        </w:tc>
        <w:tc>
          <w:tcPr>
            <w:tcW w:w="1032" w:type="dxa"/>
          </w:tcPr>
          <w:p w14:paraId="00F6F035"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Kood</w:t>
            </w:r>
          </w:p>
        </w:tc>
        <w:tc>
          <w:tcPr>
            <w:tcW w:w="2679" w:type="dxa"/>
          </w:tcPr>
          <w:p w14:paraId="1C69C9CB"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Summa (eurodes)</w:t>
            </w:r>
          </w:p>
        </w:tc>
      </w:tr>
      <w:tr w:rsidR="009D6B67" w14:paraId="16C01393" w14:textId="77777777">
        <w:tc>
          <w:tcPr>
            <w:tcW w:w="1560" w:type="dxa"/>
          </w:tcPr>
          <w:p w14:paraId="41574A2A"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45" w:type="dxa"/>
          </w:tcPr>
          <w:p w14:paraId="4CC4F9C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410" w:type="dxa"/>
          </w:tcPr>
          <w:p w14:paraId="3BAFE2AC"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6597B8F9"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08A01628"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01</w:t>
            </w:r>
          </w:p>
        </w:tc>
        <w:tc>
          <w:tcPr>
            <w:tcW w:w="2679" w:type="dxa"/>
          </w:tcPr>
          <w:p w14:paraId="007EAD04" w14:textId="77777777" w:rsidR="009D6B67" w:rsidRDefault="00EE5F1F">
            <w:pPr>
              <w:spacing w:before="0" w:after="0" w:line="240" w:lineRule="auto"/>
              <w:jc w:val="right"/>
              <w:rPr>
                <w:rFonts w:ascii="Cambria" w:hAnsi="Cambria" w:cstheme="minorHAnsi"/>
                <w:color w:val="000000"/>
                <w:sz w:val="20"/>
                <w:szCs w:val="20"/>
                <w:lang w:val="et-EE"/>
              </w:rPr>
            </w:pPr>
            <w:r>
              <w:rPr>
                <w:rFonts w:ascii="Cambria" w:hAnsi="Cambria" w:cstheme="minorHAnsi"/>
                <w:color w:val="000000"/>
                <w:sz w:val="20"/>
                <w:szCs w:val="20"/>
                <w:lang w:val="et-EE"/>
              </w:rPr>
              <w:t>340 284 888</w:t>
            </w:r>
          </w:p>
        </w:tc>
      </w:tr>
    </w:tbl>
    <w:p w14:paraId="61BBACD1" w14:textId="77777777" w:rsidR="009D6B67" w:rsidRDefault="009D6B67">
      <w:pPr>
        <w:spacing w:after="0"/>
        <w:rPr>
          <w:rFonts w:ascii="Cambria" w:eastAsia="Times New Roman" w:hAnsi="Cambria" w:cstheme="minorHAnsi"/>
          <w:b/>
          <w:iCs/>
          <w:szCs w:val="24"/>
          <w:lang w:val="et-EE"/>
        </w:rPr>
      </w:pP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60"/>
        <w:gridCol w:w="1345"/>
        <w:gridCol w:w="1410"/>
        <w:gridCol w:w="1608"/>
        <w:gridCol w:w="1032"/>
        <w:gridCol w:w="2679"/>
      </w:tblGrid>
      <w:tr w:rsidR="009D6B67" w14:paraId="2A6A63AF" w14:textId="77777777">
        <w:tc>
          <w:tcPr>
            <w:tcW w:w="9634" w:type="dxa"/>
            <w:gridSpan w:val="6"/>
          </w:tcPr>
          <w:p w14:paraId="77E1BF07" w14:textId="2D373423" w:rsidR="009D6B67" w:rsidRDefault="00EE5F1F">
            <w:pPr>
              <w:pStyle w:val="Pealdis"/>
              <w:keepNext/>
              <w:jc w:val="left"/>
              <w:rPr>
                <w:rFonts w:ascii="Cambria" w:hAnsi="Cambria" w:cstheme="minorHAnsi"/>
                <w:b w:val="0"/>
                <w:iCs/>
                <w:szCs w:val="20"/>
                <w:lang w:val="et-EE"/>
              </w:rPr>
            </w:pPr>
            <w:r>
              <w:rPr>
                <w:lang w:val="et-EE"/>
              </w:rPr>
              <w:lastRenderedPageBreak/>
              <w:t xml:space="preserve">Tabel </w:t>
            </w:r>
            <w:del w:id="1809" w:author="Kaisa Tähe - RAM" w:date="2025-10-13T15:49:00Z" w16du:dateUtc="2025-10-13T12:49:00Z">
              <w:r w:rsidDel="00CD6692">
                <w:rPr>
                  <w:lang w:val="et-EE"/>
                </w:rPr>
                <w:fldChar w:fldCharType="begin"/>
              </w:r>
              <w:r w:rsidDel="00CD6692">
                <w:rPr>
                  <w:lang w:val="et-EE"/>
                </w:rPr>
                <w:delInstrText xml:space="preserve"> SEQ Tabel \* ARABIC </w:delInstrText>
              </w:r>
              <w:r w:rsidDel="00CD6692">
                <w:rPr>
                  <w:lang w:val="et-EE"/>
                </w:rPr>
                <w:fldChar w:fldCharType="separate"/>
              </w:r>
              <w:r w:rsidDel="00CD6692">
                <w:rPr>
                  <w:lang w:val="et-EE"/>
                </w:rPr>
                <w:delText>162</w:delText>
              </w:r>
              <w:r w:rsidDel="00CD6692">
                <w:rPr>
                  <w:lang w:val="et-EE"/>
                </w:rPr>
                <w:fldChar w:fldCharType="end"/>
              </w:r>
            </w:del>
            <w:ins w:id="1810" w:author="Kaisa Tähe - RAM" w:date="2025-10-13T15:49:00Z" w16du:dateUtc="2025-10-13T12:49:00Z">
              <w:r w:rsidR="00CD6692">
                <w:rPr>
                  <w:lang w:val="et-EE"/>
                </w:rPr>
                <w:t>174</w:t>
              </w:r>
            </w:ins>
            <w:r>
              <w:rPr>
                <w:lang w:val="et-EE"/>
              </w:rPr>
              <w:t xml:space="preserve">: </w:t>
            </w:r>
            <w:r>
              <w:rPr>
                <w:rFonts w:ascii="Cambria" w:hAnsi="Cambria" w:cstheme="minorHAnsi"/>
                <w:iCs/>
                <w:szCs w:val="20"/>
                <w:lang w:val="et-EE"/>
              </w:rPr>
              <w:t>Mõõde 3 – territoriaalne rakendusmehhanism ja territoriaalne suunitlus</w:t>
            </w:r>
          </w:p>
        </w:tc>
      </w:tr>
      <w:tr w:rsidR="009D6B67" w14:paraId="684158F7" w14:textId="77777777">
        <w:tc>
          <w:tcPr>
            <w:tcW w:w="1560" w:type="dxa"/>
          </w:tcPr>
          <w:p w14:paraId="4E7EF908"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HAnsi"/>
                <w:b/>
                <w:bCs/>
                <w:sz w:val="20"/>
                <w:szCs w:val="20"/>
                <w:lang w:val="et-EE"/>
              </w:rPr>
              <w:t>Prioriteedi number</w:t>
            </w:r>
          </w:p>
        </w:tc>
        <w:tc>
          <w:tcPr>
            <w:tcW w:w="1345" w:type="dxa"/>
          </w:tcPr>
          <w:p w14:paraId="7824742E"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Fond</w:t>
            </w:r>
          </w:p>
        </w:tc>
        <w:tc>
          <w:tcPr>
            <w:tcW w:w="1410" w:type="dxa"/>
          </w:tcPr>
          <w:p w14:paraId="298A0578"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Piirkonna kategooria</w:t>
            </w:r>
          </w:p>
        </w:tc>
        <w:tc>
          <w:tcPr>
            <w:tcW w:w="1608" w:type="dxa"/>
          </w:tcPr>
          <w:p w14:paraId="2F0090B4"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Erieesmärk</w:t>
            </w:r>
          </w:p>
        </w:tc>
        <w:tc>
          <w:tcPr>
            <w:tcW w:w="1032" w:type="dxa"/>
          </w:tcPr>
          <w:p w14:paraId="43BC2780"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Kood</w:t>
            </w:r>
          </w:p>
        </w:tc>
        <w:tc>
          <w:tcPr>
            <w:tcW w:w="2679" w:type="dxa"/>
          </w:tcPr>
          <w:p w14:paraId="244438BC"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Summa (eurodes)</w:t>
            </w:r>
          </w:p>
        </w:tc>
      </w:tr>
      <w:tr w:rsidR="009D6B67" w14:paraId="04A01796" w14:textId="77777777">
        <w:tc>
          <w:tcPr>
            <w:tcW w:w="1560" w:type="dxa"/>
          </w:tcPr>
          <w:p w14:paraId="2DFEDF5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45" w:type="dxa"/>
          </w:tcPr>
          <w:p w14:paraId="25C9C2E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410" w:type="dxa"/>
          </w:tcPr>
          <w:p w14:paraId="4846CC4B"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5F1831C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3E3BC6D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32</w:t>
            </w:r>
          </w:p>
        </w:tc>
        <w:tc>
          <w:tcPr>
            <w:tcW w:w="2679" w:type="dxa"/>
          </w:tcPr>
          <w:p w14:paraId="1648DF02" w14:textId="77777777" w:rsidR="009D6B67" w:rsidRDefault="00EE5F1F">
            <w:pPr>
              <w:spacing w:before="0" w:after="0" w:line="240" w:lineRule="auto"/>
              <w:jc w:val="right"/>
              <w:rPr>
                <w:rFonts w:ascii="Cambria" w:hAnsi="Cambria" w:cstheme="minorHAnsi"/>
                <w:color w:val="000000"/>
                <w:sz w:val="20"/>
                <w:szCs w:val="20"/>
                <w:lang w:val="et-EE"/>
              </w:rPr>
            </w:pPr>
            <w:r>
              <w:rPr>
                <w:rFonts w:ascii="Cambria" w:hAnsi="Cambria" w:cstheme="minorHAnsi"/>
                <w:color w:val="000000"/>
                <w:sz w:val="20"/>
                <w:szCs w:val="20"/>
                <w:lang w:val="et-EE"/>
              </w:rPr>
              <w:t>340 284 888</w:t>
            </w:r>
          </w:p>
        </w:tc>
      </w:tr>
    </w:tbl>
    <w:p w14:paraId="0CB59064" w14:textId="77777777" w:rsidR="009D6B67" w:rsidRDefault="009D6B67">
      <w:pPr>
        <w:spacing w:after="0"/>
        <w:rPr>
          <w:rFonts w:ascii="Cambria" w:eastAsia="Times New Roman" w:hAnsi="Cambria" w:cstheme="minorHAnsi"/>
          <w:b/>
          <w:iCs/>
          <w:szCs w:val="24"/>
          <w:lang w:val="et-EE"/>
        </w:rPr>
      </w:pP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4"/>
        <w:gridCol w:w="813"/>
        <w:gridCol w:w="2318"/>
        <w:gridCol w:w="2222"/>
        <w:gridCol w:w="830"/>
        <w:gridCol w:w="1951"/>
      </w:tblGrid>
      <w:tr w:rsidR="009D6B67" w:rsidRPr="00EF1C29" w14:paraId="04BF22C6" w14:textId="77777777">
        <w:tc>
          <w:tcPr>
            <w:tcW w:w="5000" w:type="pct"/>
            <w:gridSpan w:val="6"/>
          </w:tcPr>
          <w:p w14:paraId="2C70F6F7" w14:textId="18E4A094" w:rsidR="009D6B67" w:rsidRDefault="00EE5F1F">
            <w:pPr>
              <w:pStyle w:val="Pealdis"/>
              <w:keepNext/>
              <w:jc w:val="left"/>
              <w:rPr>
                <w:rFonts w:ascii="Cambria" w:hAnsi="Cambria" w:cstheme="minorBidi"/>
                <w:b w:val="0"/>
                <w:bCs/>
                <w:szCs w:val="20"/>
                <w:lang w:val="et-EE"/>
              </w:rPr>
            </w:pPr>
            <w:r>
              <w:rPr>
                <w:lang w:val="et-EE"/>
              </w:rPr>
              <w:t xml:space="preserve">Tabel </w:t>
            </w:r>
            <w:del w:id="1811" w:author="Kaisa Tähe - RAM" w:date="2025-10-13T15:50:00Z" w16du:dateUtc="2025-10-13T12:50:00Z">
              <w:r w:rsidDel="00CD6692">
                <w:rPr>
                  <w:lang w:val="et-EE"/>
                </w:rPr>
                <w:fldChar w:fldCharType="begin"/>
              </w:r>
              <w:r w:rsidDel="00CD6692">
                <w:rPr>
                  <w:lang w:val="et-EE"/>
                </w:rPr>
                <w:delInstrText xml:space="preserve"> SEQ Tabel \* ARABIC </w:delInstrText>
              </w:r>
              <w:r w:rsidDel="00CD6692">
                <w:rPr>
                  <w:lang w:val="et-EE"/>
                </w:rPr>
                <w:fldChar w:fldCharType="separate"/>
              </w:r>
              <w:r w:rsidDel="00CD6692">
                <w:rPr>
                  <w:lang w:val="et-EE"/>
                </w:rPr>
                <w:delText>163</w:delText>
              </w:r>
              <w:r w:rsidDel="00CD6692">
                <w:rPr>
                  <w:lang w:val="et-EE"/>
                </w:rPr>
                <w:fldChar w:fldCharType="end"/>
              </w:r>
            </w:del>
            <w:ins w:id="1812" w:author="Kaisa Tähe - RAM" w:date="2025-10-13T15:50:00Z" w16du:dateUtc="2025-10-13T12:50:00Z">
              <w:r w:rsidR="00CD6692">
                <w:rPr>
                  <w:lang w:val="et-EE"/>
                </w:rPr>
                <w:t>175</w:t>
              </w:r>
            </w:ins>
            <w:r>
              <w:rPr>
                <w:lang w:val="et-EE"/>
              </w:rPr>
              <w:t>: Mõõde 5 – ESF+, ERF, ÜF ja JTF soolise võrdõiguslikkuse valdkond</w:t>
            </w:r>
          </w:p>
        </w:tc>
      </w:tr>
      <w:tr w:rsidR="009D6B67" w14:paraId="657C5155" w14:textId="77777777">
        <w:tc>
          <w:tcPr>
            <w:tcW w:w="776" w:type="pct"/>
          </w:tcPr>
          <w:p w14:paraId="33A5AC85"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75D832B2"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4" w:type="pct"/>
          </w:tcPr>
          <w:p w14:paraId="021DC25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4" w:type="pct"/>
          </w:tcPr>
          <w:p w14:paraId="4AB537D5"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1" w:type="pct"/>
          </w:tcPr>
          <w:p w14:paraId="252BB10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3" w:type="pct"/>
          </w:tcPr>
          <w:p w14:paraId="1832874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01C1B6D1" w14:textId="77777777">
        <w:tc>
          <w:tcPr>
            <w:tcW w:w="776" w:type="pct"/>
          </w:tcPr>
          <w:p w14:paraId="6D491FF7" w14:textId="77777777" w:rsidR="009D6B67" w:rsidRDefault="00EE5F1F">
            <w:pPr>
              <w:spacing w:before="0" w:after="0" w:line="240" w:lineRule="auto"/>
              <w:rPr>
                <w:rFonts w:ascii="Cambria" w:hAnsi="Cambria" w:cstheme="minorHAnsi"/>
                <w:sz w:val="20"/>
                <w:lang w:val="et-EE"/>
              </w:rPr>
            </w:pPr>
            <w:r>
              <w:rPr>
                <w:rFonts w:ascii="Cambria" w:hAnsi="Cambria" w:cstheme="minorHAnsi"/>
                <w:color w:val="000000"/>
                <w:sz w:val="20"/>
                <w:szCs w:val="20"/>
                <w:lang w:val="et-EE"/>
              </w:rPr>
              <w:t>10</w:t>
            </w:r>
          </w:p>
        </w:tc>
        <w:tc>
          <w:tcPr>
            <w:tcW w:w="422" w:type="pct"/>
          </w:tcPr>
          <w:p w14:paraId="295C2AC3" w14:textId="77777777" w:rsidR="009D6B67" w:rsidRDefault="00EE5F1F">
            <w:pPr>
              <w:spacing w:before="0" w:after="0" w:line="240" w:lineRule="auto"/>
              <w:rPr>
                <w:rFonts w:ascii="Cambria" w:hAnsi="Cambria" w:cstheme="minorHAnsi"/>
                <w:sz w:val="20"/>
                <w:lang w:val="et-EE"/>
              </w:rPr>
            </w:pPr>
            <w:r>
              <w:rPr>
                <w:rFonts w:ascii="Cambria" w:hAnsi="Cambria" w:cstheme="minorHAnsi"/>
                <w:color w:val="000000"/>
                <w:sz w:val="20"/>
                <w:szCs w:val="20"/>
                <w:lang w:val="et-EE"/>
              </w:rPr>
              <w:t>JTF</w:t>
            </w:r>
          </w:p>
        </w:tc>
        <w:tc>
          <w:tcPr>
            <w:tcW w:w="1204" w:type="pct"/>
          </w:tcPr>
          <w:p w14:paraId="4FE14132" w14:textId="77777777" w:rsidR="009D6B67" w:rsidRDefault="00EE5F1F">
            <w:pPr>
              <w:spacing w:before="0" w:after="0" w:line="240" w:lineRule="auto"/>
              <w:rPr>
                <w:rFonts w:ascii="Cambria" w:hAnsi="Cambria" w:cstheme="minorHAnsi"/>
                <w:sz w:val="20"/>
                <w:lang w:val="et-EE"/>
              </w:rPr>
            </w:pPr>
            <w:r>
              <w:rPr>
                <w:rFonts w:ascii="Cambria" w:hAnsi="Cambria" w:cstheme="minorHAnsi"/>
                <w:color w:val="000000"/>
                <w:sz w:val="20"/>
                <w:szCs w:val="20"/>
                <w:lang w:val="et-EE"/>
              </w:rPr>
              <w:t>Ülemineku</w:t>
            </w:r>
          </w:p>
        </w:tc>
        <w:tc>
          <w:tcPr>
            <w:tcW w:w="1154" w:type="pct"/>
          </w:tcPr>
          <w:p w14:paraId="0F8F0A83" w14:textId="77777777" w:rsidR="009D6B67" w:rsidRDefault="00EE5F1F">
            <w:pPr>
              <w:spacing w:before="0" w:after="0" w:line="240" w:lineRule="auto"/>
              <w:rPr>
                <w:rFonts w:ascii="Cambria" w:hAnsi="Cambria" w:cstheme="minorHAnsi"/>
                <w:sz w:val="20"/>
                <w:lang w:val="et-EE"/>
              </w:rPr>
            </w:pPr>
            <w:r>
              <w:rPr>
                <w:rFonts w:ascii="Cambria" w:hAnsi="Cambria" w:cstheme="minorHAnsi"/>
                <w:color w:val="000000"/>
                <w:sz w:val="20"/>
                <w:szCs w:val="20"/>
                <w:lang w:val="et-EE"/>
              </w:rPr>
              <w:t>JTF</w:t>
            </w:r>
          </w:p>
        </w:tc>
        <w:tc>
          <w:tcPr>
            <w:tcW w:w="431" w:type="pct"/>
          </w:tcPr>
          <w:p w14:paraId="7D92F3EA" w14:textId="77777777" w:rsidR="009D6B67" w:rsidRDefault="00EE5F1F">
            <w:pPr>
              <w:spacing w:before="0" w:after="0" w:line="240" w:lineRule="auto"/>
              <w:rPr>
                <w:rFonts w:ascii="Cambria" w:hAnsi="Cambria" w:cstheme="minorHAnsi"/>
                <w:sz w:val="20"/>
                <w:lang w:val="et-EE"/>
              </w:rPr>
            </w:pPr>
            <w:r>
              <w:rPr>
                <w:rFonts w:ascii="Cambria" w:hAnsi="Cambria" w:cstheme="minorHAnsi"/>
                <w:sz w:val="20"/>
                <w:lang w:val="et-EE"/>
              </w:rPr>
              <w:t>03</w:t>
            </w:r>
          </w:p>
        </w:tc>
        <w:tc>
          <w:tcPr>
            <w:tcW w:w="1013" w:type="pct"/>
          </w:tcPr>
          <w:p w14:paraId="09A45E48" w14:textId="77777777" w:rsidR="009D6B67" w:rsidRDefault="00EE5F1F">
            <w:pPr>
              <w:spacing w:before="0" w:after="0" w:line="240" w:lineRule="auto"/>
              <w:jc w:val="right"/>
              <w:rPr>
                <w:rFonts w:ascii="Cambria" w:hAnsi="Cambria" w:cstheme="minorHAnsi"/>
                <w:sz w:val="20"/>
                <w:lang w:val="et-EE"/>
              </w:rPr>
            </w:pPr>
            <w:r>
              <w:rPr>
                <w:rFonts w:ascii="Cambria" w:hAnsi="Cambria" w:cstheme="minorHAnsi"/>
                <w:color w:val="000000"/>
                <w:sz w:val="20"/>
                <w:szCs w:val="20"/>
                <w:lang w:val="et-EE"/>
              </w:rPr>
              <w:t>340 284 888</w:t>
            </w:r>
          </w:p>
        </w:tc>
      </w:tr>
    </w:tbl>
    <w:p w14:paraId="7F8F2E6A" w14:textId="77777777" w:rsidR="009D6B67" w:rsidRDefault="009D6B67">
      <w:pPr>
        <w:rPr>
          <w:lang w:val="et-EE"/>
        </w:rPr>
      </w:pPr>
    </w:p>
    <w:p w14:paraId="32F48515" w14:textId="77777777" w:rsidR="009D6B67" w:rsidRDefault="00EE5F1F">
      <w:pPr>
        <w:pStyle w:val="Pealkiri1"/>
        <w:numPr>
          <w:ilvl w:val="0"/>
          <w:numId w:val="82"/>
        </w:numPr>
        <w:rPr>
          <w:lang w:val="et-EE"/>
        </w:rPr>
      </w:pPr>
      <w:bookmarkStart w:id="1813" w:name="_Toc210486489"/>
      <w:bookmarkEnd w:id="1757"/>
      <w:r>
        <w:rPr>
          <w:rFonts w:cstheme="minorBidi"/>
          <w:lang w:val="et-EE"/>
        </w:rPr>
        <w:t>Rahastamiskava</w:t>
      </w:r>
      <w:bookmarkEnd w:id="1813"/>
    </w:p>
    <w:p w14:paraId="69A248AC" w14:textId="77777777" w:rsidR="009D6B67" w:rsidRDefault="00EE5F1F">
      <w:pPr>
        <w:pStyle w:val="Pealkiri2"/>
        <w:numPr>
          <w:ilvl w:val="1"/>
          <w:numId w:val="82"/>
        </w:numPr>
        <w:rPr>
          <w:rFonts w:cstheme="minorHAnsi"/>
          <w:lang w:val="et-EE"/>
        </w:rPr>
      </w:pPr>
      <w:bookmarkStart w:id="1814" w:name="_Toc210486490"/>
      <w:r>
        <w:rPr>
          <w:rFonts w:cstheme="minorHAnsi"/>
          <w:lang w:val="et-EE"/>
        </w:rPr>
        <w:t>Ümberpaigutused ja panused</w:t>
      </w:r>
      <w:bookmarkEnd w:id="1814"/>
    </w:p>
    <w:p w14:paraId="11CAEAB8" w14:textId="62FC9721" w:rsidR="009D6B67" w:rsidRDefault="00EE5F1F">
      <w:pPr>
        <w:pStyle w:val="Pealdis"/>
        <w:keepNext/>
        <w:jc w:val="left"/>
        <w:rPr>
          <w:rFonts w:ascii="Cambria" w:hAnsi="Cambria" w:cstheme="minorBidi"/>
          <w:lang w:val="et-EE"/>
        </w:rPr>
      </w:pPr>
      <w:r>
        <w:rPr>
          <w:lang w:val="et-EE"/>
        </w:rPr>
        <w:t xml:space="preserve">Tabel </w:t>
      </w:r>
      <w:del w:id="1815" w:author="Kaisa Tähe - RAM" w:date="2025-10-16T10:46:00Z" w16du:dateUtc="2025-10-16T07:46:00Z">
        <w:r w:rsidDel="007E5F29">
          <w:rPr>
            <w:lang w:val="et-EE"/>
          </w:rPr>
          <w:fldChar w:fldCharType="begin"/>
        </w:r>
        <w:r w:rsidDel="007E5F29">
          <w:rPr>
            <w:lang w:val="et-EE"/>
          </w:rPr>
          <w:delInstrText xml:space="preserve"> SEQ Tabel \* ARABIC </w:delInstrText>
        </w:r>
        <w:r w:rsidDel="007E5F29">
          <w:rPr>
            <w:lang w:val="et-EE"/>
          </w:rPr>
          <w:fldChar w:fldCharType="separate"/>
        </w:r>
        <w:r w:rsidDel="007E5F29">
          <w:rPr>
            <w:lang w:val="et-EE"/>
          </w:rPr>
          <w:delText>164</w:delText>
        </w:r>
        <w:r w:rsidDel="007E5F29">
          <w:rPr>
            <w:lang w:val="et-EE"/>
          </w:rPr>
          <w:fldChar w:fldCharType="end"/>
        </w:r>
      </w:del>
      <w:ins w:id="1816" w:author="Kaisa Tähe - RAM" w:date="2025-10-16T10:46:00Z" w16du:dateUtc="2025-10-16T07:46:00Z">
        <w:r w:rsidR="007E5F29">
          <w:rPr>
            <w:lang w:val="et-EE"/>
          </w:rPr>
          <w:t>176</w:t>
        </w:r>
      </w:ins>
      <w:r>
        <w:rPr>
          <w:lang w:val="et-EE"/>
        </w:rPr>
        <w:t xml:space="preserve">: </w:t>
      </w:r>
      <w:r>
        <w:rPr>
          <w:rFonts w:ascii="Cambria" w:hAnsi="Cambria" w:cstheme="minorBidi"/>
          <w:lang w:val="et-EE"/>
        </w:rPr>
        <w:t>Ümberpaigutamised ERFi, ESF+ ja Ühtekuuluvusfondi vahel või muudesse fondidesse (jaotus aastate kaupa)</w:t>
      </w:r>
    </w:p>
    <w:tbl>
      <w:tblPr>
        <w:tblStyle w:val="Kontuurtabel"/>
        <w:tblW w:w="9632"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666"/>
        <w:gridCol w:w="1455"/>
        <w:gridCol w:w="636"/>
        <w:gridCol w:w="936"/>
        <w:gridCol w:w="697"/>
        <w:gridCol w:w="771"/>
        <w:gridCol w:w="779"/>
        <w:gridCol w:w="719"/>
        <w:gridCol w:w="719"/>
        <w:gridCol w:w="794"/>
        <w:gridCol w:w="734"/>
        <w:gridCol w:w="726"/>
      </w:tblGrid>
      <w:tr w:rsidR="009D6B67" w14:paraId="1BBD65D5" w14:textId="77777777">
        <w:trPr>
          <w:trHeight w:val="510"/>
        </w:trPr>
        <w:tc>
          <w:tcPr>
            <w:tcW w:w="2121" w:type="dxa"/>
            <w:gridSpan w:val="2"/>
            <w:vAlign w:val="center"/>
          </w:tcPr>
          <w:p w14:paraId="309B4E77" w14:textId="77777777" w:rsidR="009D6B67" w:rsidRDefault="00EE5F1F">
            <w:pPr>
              <w:jc w:val="center"/>
              <w:rPr>
                <w:rFonts w:ascii="Cambria" w:hAnsi="Cambria"/>
                <w:lang w:val="et-EE"/>
              </w:rPr>
            </w:pPr>
            <w:r>
              <w:rPr>
                <w:rFonts w:ascii="Cambria" w:eastAsia="Cambria" w:hAnsi="Cambria" w:cs="Cambria"/>
                <w:b/>
                <w:bCs/>
                <w:sz w:val="20"/>
                <w:szCs w:val="20"/>
                <w:lang w:val="et-EE"/>
              </w:rPr>
              <w:t>Ümberpaigutamiste allikas</w:t>
            </w:r>
            <w:r>
              <w:rPr>
                <w:rFonts w:ascii="Cambria" w:eastAsia="Cambria" w:hAnsi="Cambria" w:cs="Cambria"/>
                <w:sz w:val="20"/>
                <w:szCs w:val="20"/>
                <w:lang w:val="et-EE"/>
              </w:rPr>
              <w:t xml:space="preserve"> </w:t>
            </w:r>
          </w:p>
        </w:tc>
        <w:tc>
          <w:tcPr>
            <w:tcW w:w="1572" w:type="dxa"/>
            <w:gridSpan w:val="2"/>
            <w:vAlign w:val="center"/>
          </w:tcPr>
          <w:p w14:paraId="511DF8DB" w14:textId="77777777" w:rsidR="009D6B67" w:rsidRDefault="00EE5F1F">
            <w:pPr>
              <w:jc w:val="center"/>
              <w:rPr>
                <w:rFonts w:ascii="Cambria" w:hAnsi="Cambria"/>
                <w:lang w:val="et-EE"/>
              </w:rPr>
            </w:pPr>
            <w:r>
              <w:rPr>
                <w:rFonts w:ascii="Cambria" w:eastAsia="Cambria" w:hAnsi="Cambria" w:cs="Cambria"/>
                <w:b/>
                <w:bCs/>
                <w:sz w:val="20"/>
                <w:szCs w:val="20"/>
                <w:lang w:val="et-EE"/>
              </w:rPr>
              <w:t>Ümberpaigutamiste siht</w:t>
            </w:r>
            <w:r>
              <w:rPr>
                <w:rFonts w:ascii="Cambria" w:eastAsia="Cambria" w:hAnsi="Cambria" w:cs="Cambria"/>
                <w:sz w:val="20"/>
                <w:szCs w:val="20"/>
                <w:lang w:val="et-EE"/>
              </w:rPr>
              <w:t xml:space="preserve"> </w:t>
            </w:r>
          </w:p>
        </w:tc>
        <w:tc>
          <w:tcPr>
            <w:tcW w:w="5939" w:type="dxa"/>
            <w:gridSpan w:val="8"/>
            <w:vAlign w:val="center"/>
          </w:tcPr>
          <w:p w14:paraId="05E0CA4B" w14:textId="77777777" w:rsidR="009D6B67" w:rsidRDefault="00EE5F1F">
            <w:pPr>
              <w:jc w:val="center"/>
              <w:rPr>
                <w:rFonts w:ascii="Cambria" w:hAnsi="Cambria"/>
                <w:lang w:val="et-EE"/>
              </w:rPr>
            </w:pPr>
            <w:r>
              <w:rPr>
                <w:rFonts w:ascii="Cambria" w:eastAsia="Cambria" w:hAnsi="Cambria" w:cs="Cambria"/>
                <w:b/>
                <w:bCs/>
                <w:sz w:val="20"/>
                <w:szCs w:val="20"/>
                <w:lang w:val="et-EE"/>
              </w:rPr>
              <w:t>Jaotus aastate kaupa</w:t>
            </w:r>
            <w:r>
              <w:rPr>
                <w:rFonts w:ascii="Cambria" w:eastAsia="Cambria" w:hAnsi="Cambria" w:cs="Cambria"/>
                <w:sz w:val="20"/>
                <w:szCs w:val="20"/>
                <w:lang w:val="et-EE"/>
              </w:rPr>
              <w:t xml:space="preserve"> </w:t>
            </w:r>
          </w:p>
        </w:tc>
      </w:tr>
      <w:tr w:rsidR="009D6B67" w14:paraId="59593641" w14:textId="77777777">
        <w:trPr>
          <w:trHeight w:val="780"/>
        </w:trPr>
        <w:tc>
          <w:tcPr>
            <w:tcW w:w="666" w:type="dxa"/>
            <w:vAlign w:val="center"/>
          </w:tcPr>
          <w:p w14:paraId="4BF853E6" w14:textId="77777777" w:rsidR="009D6B67" w:rsidRDefault="00EE5F1F">
            <w:pPr>
              <w:jc w:val="center"/>
              <w:rPr>
                <w:rFonts w:ascii="Cambria" w:hAnsi="Cambria"/>
                <w:lang w:val="et-EE"/>
              </w:rPr>
            </w:pPr>
            <w:r>
              <w:rPr>
                <w:rFonts w:ascii="Cambria" w:eastAsia="Cambria" w:hAnsi="Cambria" w:cs="Cambria"/>
                <w:sz w:val="20"/>
                <w:szCs w:val="20"/>
                <w:lang w:val="et-EE"/>
              </w:rPr>
              <w:t xml:space="preserve">Fond </w:t>
            </w:r>
          </w:p>
        </w:tc>
        <w:tc>
          <w:tcPr>
            <w:tcW w:w="1455" w:type="dxa"/>
            <w:vAlign w:val="center"/>
          </w:tcPr>
          <w:p w14:paraId="10B78F40" w14:textId="77777777" w:rsidR="009D6B67" w:rsidRDefault="00EE5F1F">
            <w:pPr>
              <w:jc w:val="center"/>
              <w:rPr>
                <w:rFonts w:ascii="Cambria" w:hAnsi="Cambria"/>
                <w:lang w:val="et-EE"/>
              </w:rPr>
            </w:pPr>
            <w:r>
              <w:rPr>
                <w:rFonts w:ascii="Cambria" w:eastAsia="Cambria" w:hAnsi="Cambria" w:cs="Cambria"/>
                <w:b/>
                <w:bCs/>
                <w:sz w:val="20"/>
                <w:szCs w:val="20"/>
                <w:lang w:val="et-EE"/>
              </w:rPr>
              <w:t>Piirkonna kategooria</w:t>
            </w:r>
            <w:r>
              <w:rPr>
                <w:rFonts w:ascii="Cambria" w:eastAsia="Cambria" w:hAnsi="Cambria" w:cs="Cambria"/>
                <w:sz w:val="20"/>
                <w:szCs w:val="20"/>
                <w:lang w:val="et-EE"/>
              </w:rPr>
              <w:t xml:space="preserve"> </w:t>
            </w:r>
          </w:p>
        </w:tc>
        <w:tc>
          <w:tcPr>
            <w:tcW w:w="636" w:type="dxa"/>
            <w:vAlign w:val="center"/>
          </w:tcPr>
          <w:p w14:paraId="6CFF44EB" w14:textId="77777777" w:rsidR="009D6B67" w:rsidRDefault="00EE5F1F">
            <w:pPr>
              <w:jc w:val="center"/>
              <w:rPr>
                <w:rFonts w:ascii="Cambria" w:hAnsi="Cambria"/>
                <w:lang w:val="et-EE"/>
              </w:rPr>
            </w:pPr>
            <w:r>
              <w:rPr>
                <w:rFonts w:ascii="Cambria" w:eastAsia="Cambria" w:hAnsi="Cambria" w:cs="Cambria"/>
                <w:b/>
                <w:bCs/>
                <w:sz w:val="20"/>
                <w:szCs w:val="20"/>
                <w:lang w:val="et-EE"/>
              </w:rPr>
              <w:t>Fond</w:t>
            </w:r>
            <w:r>
              <w:rPr>
                <w:rFonts w:ascii="Cambria" w:eastAsia="Cambria" w:hAnsi="Cambria" w:cs="Cambria"/>
                <w:sz w:val="20"/>
                <w:szCs w:val="20"/>
                <w:lang w:val="et-EE"/>
              </w:rPr>
              <w:t xml:space="preserve"> </w:t>
            </w:r>
          </w:p>
        </w:tc>
        <w:tc>
          <w:tcPr>
            <w:tcW w:w="936" w:type="dxa"/>
            <w:vAlign w:val="center"/>
          </w:tcPr>
          <w:p w14:paraId="1803CDD4" w14:textId="77777777" w:rsidR="009D6B67" w:rsidRDefault="00EE5F1F">
            <w:pPr>
              <w:jc w:val="center"/>
              <w:rPr>
                <w:rFonts w:ascii="Cambria" w:hAnsi="Cambria"/>
                <w:lang w:val="et-EE"/>
              </w:rPr>
            </w:pPr>
            <w:r>
              <w:rPr>
                <w:rFonts w:ascii="Cambria" w:eastAsia="Cambria" w:hAnsi="Cambria" w:cs="Cambria"/>
                <w:b/>
                <w:bCs/>
                <w:sz w:val="20"/>
                <w:szCs w:val="20"/>
                <w:lang w:val="et-EE"/>
              </w:rPr>
              <w:t>Piirkonna kategooria</w:t>
            </w:r>
            <w:r>
              <w:rPr>
                <w:rFonts w:ascii="Cambria" w:eastAsia="Cambria" w:hAnsi="Cambria" w:cs="Cambria"/>
                <w:sz w:val="20"/>
                <w:szCs w:val="20"/>
                <w:lang w:val="et-EE"/>
              </w:rPr>
              <w:t xml:space="preserve"> </w:t>
            </w:r>
          </w:p>
        </w:tc>
        <w:tc>
          <w:tcPr>
            <w:tcW w:w="697" w:type="dxa"/>
            <w:vAlign w:val="center"/>
          </w:tcPr>
          <w:p w14:paraId="64FC0B91" w14:textId="77777777" w:rsidR="009D6B67" w:rsidRDefault="00EE5F1F">
            <w:pPr>
              <w:jc w:val="center"/>
              <w:rPr>
                <w:rFonts w:ascii="Cambria" w:hAnsi="Cambria"/>
                <w:lang w:val="et-EE"/>
              </w:rPr>
            </w:pPr>
            <w:r>
              <w:rPr>
                <w:rFonts w:ascii="Cambria" w:eastAsia="Cambria" w:hAnsi="Cambria" w:cs="Cambria"/>
                <w:b/>
                <w:bCs/>
                <w:sz w:val="20"/>
                <w:szCs w:val="20"/>
                <w:lang w:val="et-EE"/>
              </w:rPr>
              <w:t>2021</w:t>
            </w:r>
            <w:r>
              <w:rPr>
                <w:rFonts w:ascii="Cambria" w:eastAsia="Cambria" w:hAnsi="Cambria" w:cs="Cambria"/>
                <w:sz w:val="20"/>
                <w:szCs w:val="20"/>
                <w:lang w:val="et-EE"/>
              </w:rPr>
              <w:t xml:space="preserve"> </w:t>
            </w:r>
          </w:p>
        </w:tc>
        <w:tc>
          <w:tcPr>
            <w:tcW w:w="771" w:type="dxa"/>
            <w:vAlign w:val="center"/>
          </w:tcPr>
          <w:p w14:paraId="34549371" w14:textId="77777777" w:rsidR="009D6B67" w:rsidRDefault="00EE5F1F">
            <w:pPr>
              <w:jc w:val="center"/>
              <w:rPr>
                <w:rFonts w:ascii="Cambria" w:hAnsi="Cambria"/>
                <w:lang w:val="et-EE"/>
              </w:rPr>
            </w:pPr>
            <w:r>
              <w:rPr>
                <w:rFonts w:ascii="Cambria" w:eastAsia="Cambria" w:hAnsi="Cambria" w:cs="Cambria"/>
                <w:b/>
                <w:bCs/>
                <w:sz w:val="20"/>
                <w:szCs w:val="20"/>
                <w:lang w:val="et-EE"/>
              </w:rPr>
              <w:t>2022</w:t>
            </w:r>
            <w:r>
              <w:rPr>
                <w:rFonts w:ascii="Cambria" w:eastAsia="Cambria" w:hAnsi="Cambria" w:cs="Cambria"/>
                <w:sz w:val="20"/>
                <w:szCs w:val="20"/>
                <w:lang w:val="et-EE"/>
              </w:rPr>
              <w:t xml:space="preserve"> </w:t>
            </w:r>
          </w:p>
        </w:tc>
        <w:tc>
          <w:tcPr>
            <w:tcW w:w="779" w:type="dxa"/>
            <w:vAlign w:val="center"/>
          </w:tcPr>
          <w:p w14:paraId="2BA920C1" w14:textId="77777777" w:rsidR="009D6B67" w:rsidRDefault="00EE5F1F">
            <w:pPr>
              <w:jc w:val="center"/>
              <w:rPr>
                <w:rFonts w:ascii="Cambria" w:hAnsi="Cambria"/>
                <w:lang w:val="et-EE"/>
              </w:rPr>
            </w:pPr>
            <w:r>
              <w:rPr>
                <w:rFonts w:ascii="Cambria" w:eastAsia="Cambria" w:hAnsi="Cambria" w:cs="Cambria"/>
                <w:b/>
                <w:bCs/>
                <w:sz w:val="20"/>
                <w:szCs w:val="20"/>
                <w:lang w:val="et-EE"/>
              </w:rPr>
              <w:t>2023</w:t>
            </w:r>
            <w:r>
              <w:rPr>
                <w:rFonts w:ascii="Cambria" w:eastAsia="Cambria" w:hAnsi="Cambria" w:cs="Cambria"/>
                <w:sz w:val="20"/>
                <w:szCs w:val="20"/>
                <w:lang w:val="et-EE"/>
              </w:rPr>
              <w:t xml:space="preserve"> </w:t>
            </w:r>
          </w:p>
        </w:tc>
        <w:tc>
          <w:tcPr>
            <w:tcW w:w="719" w:type="dxa"/>
            <w:vAlign w:val="center"/>
          </w:tcPr>
          <w:p w14:paraId="125A69A0" w14:textId="77777777" w:rsidR="009D6B67" w:rsidRDefault="00EE5F1F">
            <w:pPr>
              <w:jc w:val="center"/>
              <w:rPr>
                <w:rFonts w:ascii="Cambria" w:hAnsi="Cambria"/>
                <w:lang w:val="et-EE"/>
              </w:rPr>
            </w:pPr>
            <w:r>
              <w:rPr>
                <w:rFonts w:ascii="Cambria" w:eastAsia="Cambria" w:hAnsi="Cambria" w:cs="Cambria"/>
                <w:b/>
                <w:bCs/>
                <w:sz w:val="20"/>
                <w:szCs w:val="20"/>
                <w:lang w:val="et-EE"/>
              </w:rPr>
              <w:t>2024</w:t>
            </w:r>
            <w:r>
              <w:rPr>
                <w:rFonts w:ascii="Cambria" w:eastAsia="Cambria" w:hAnsi="Cambria" w:cs="Cambria"/>
                <w:sz w:val="20"/>
                <w:szCs w:val="20"/>
                <w:lang w:val="et-EE"/>
              </w:rPr>
              <w:t xml:space="preserve"> </w:t>
            </w:r>
          </w:p>
        </w:tc>
        <w:tc>
          <w:tcPr>
            <w:tcW w:w="719" w:type="dxa"/>
            <w:vAlign w:val="center"/>
          </w:tcPr>
          <w:p w14:paraId="3192ECFA" w14:textId="77777777" w:rsidR="009D6B67" w:rsidRDefault="00EE5F1F">
            <w:pPr>
              <w:jc w:val="center"/>
              <w:rPr>
                <w:rFonts w:ascii="Cambria" w:hAnsi="Cambria"/>
                <w:lang w:val="et-EE"/>
              </w:rPr>
            </w:pPr>
            <w:r>
              <w:rPr>
                <w:rFonts w:ascii="Cambria" w:eastAsia="Cambria" w:hAnsi="Cambria" w:cs="Cambria"/>
                <w:b/>
                <w:bCs/>
                <w:sz w:val="20"/>
                <w:szCs w:val="20"/>
                <w:lang w:val="et-EE"/>
              </w:rPr>
              <w:t>2025</w:t>
            </w:r>
            <w:r>
              <w:rPr>
                <w:rFonts w:ascii="Cambria" w:eastAsia="Cambria" w:hAnsi="Cambria" w:cs="Cambria"/>
                <w:sz w:val="20"/>
                <w:szCs w:val="20"/>
                <w:lang w:val="et-EE"/>
              </w:rPr>
              <w:t xml:space="preserve"> </w:t>
            </w:r>
          </w:p>
        </w:tc>
        <w:tc>
          <w:tcPr>
            <w:tcW w:w="794" w:type="dxa"/>
            <w:vAlign w:val="center"/>
          </w:tcPr>
          <w:p w14:paraId="6C9A0218" w14:textId="77777777" w:rsidR="009D6B67" w:rsidRDefault="00EE5F1F">
            <w:pPr>
              <w:jc w:val="center"/>
              <w:rPr>
                <w:rFonts w:ascii="Cambria" w:hAnsi="Cambria"/>
                <w:lang w:val="et-EE"/>
              </w:rPr>
            </w:pPr>
            <w:r>
              <w:rPr>
                <w:rFonts w:ascii="Cambria" w:eastAsia="Cambria" w:hAnsi="Cambria" w:cs="Cambria"/>
                <w:b/>
                <w:bCs/>
                <w:sz w:val="20"/>
                <w:szCs w:val="20"/>
                <w:lang w:val="et-EE"/>
              </w:rPr>
              <w:t>2026</w:t>
            </w:r>
            <w:r>
              <w:rPr>
                <w:rFonts w:ascii="Cambria" w:eastAsia="Cambria" w:hAnsi="Cambria" w:cs="Cambria"/>
                <w:sz w:val="20"/>
                <w:szCs w:val="20"/>
                <w:lang w:val="et-EE"/>
              </w:rPr>
              <w:t xml:space="preserve"> </w:t>
            </w:r>
          </w:p>
        </w:tc>
        <w:tc>
          <w:tcPr>
            <w:tcW w:w="734" w:type="dxa"/>
            <w:vAlign w:val="center"/>
          </w:tcPr>
          <w:p w14:paraId="6B4F334D" w14:textId="77777777" w:rsidR="009D6B67" w:rsidRDefault="00EE5F1F">
            <w:pPr>
              <w:jc w:val="center"/>
              <w:rPr>
                <w:rFonts w:ascii="Cambria" w:hAnsi="Cambria"/>
                <w:lang w:val="et-EE"/>
              </w:rPr>
            </w:pPr>
            <w:r>
              <w:rPr>
                <w:rFonts w:ascii="Cambria" w:eastAsia="Cambria" w:hAnsi="Cambria" w:cs="Cambria"/>
                <w:b/>
                <w:bCs/>
                <w:sz w:val="20"/>
                <w:szCs w:val="20"/>
                <w:lang w:val="et-EE"/>
              </w:rPr>
              <w:t>2027</w:t>
            </w:r>
            <w:r>
              <w:rPr>
                <w:rFonts w:ascii="Cambria" w:eastAsia="Cambria" w:hAnsi="Cambria" w:cs="Cambria"/>
                <w:sz w:val="20"/>
                <w:szCs w:val="20"/>
                <w:lang w:val="et-EE"/>
              </w:rPr>
              <w:t xml:space="preserve"> </w:t>
            </w:r>
          </w:p>
        </w:tc>
        <w:tc>
          <w:tcPr>
            <w:tcW w:w="726" w:type="dxa"/>
            <w:vAlign w:val="center"/>
          </w:tcPr>
          <w:p w14:paraId="586FF00E" w14:textId="77777777" w:rsidR="009D6B67" w:rsidRDefault="00EE5F1F">
            <w:pPr>
              <w:jc w:val="center"/>
              <w:rPr>
                <w:rFonts w:ascii="Cambria" w:hAnsi="Cambria"/>
                <w:lang w:val="et-EE"/>
              </w:rPr>
            </w:pPr>
            <w:r>
              <w:rPr>
                <w:rFonts w:ascii="Cambria" w:eastAsia="Cambria" w:hAnsi="Cambria" w:cs="Cambria"/>
                <w:b/>
                <w:bCs/>
                <w:sz w:val="20"/>
                <w:szCs w:val="20"/>
                <w:lang w:val="et-EE"/>
              </w:rPr>
              <w:t>Total</w:t>
            </w:r>
            <w:r>
              <w:rPr>
                <w:rFonts w:ascii="Cambria" w:eastAsia="Cambria" w:hAnsi="Cambria" w:cs="Cambria"/>
                <w:sz w:val="20"/>
                <w:szCs w:val="20"/>
                <w:lang w:val="et-EE"/>
              </w:rPr>
              <w:t xml:space="preserve"> </w:t>
            </w:r>
          </w:p>
        </w:tc>
      </w:tr>
      <w:tr w:rsidR="009D6B67" w14:paraId="782AFC1A" w14:textId="77777777">
        <w:trPr>
          <w:trHeight w:val="780"/>
        </w:trPr>
        <w:tc>
          <w:tcPr>
            <w:tcW w:w="666" w:type="dxa"/>
            <w:vAlign w:val="center"/>
          </w:tcPr>
          <w:p w14:paraId="4E834E67" w14:textId="77777777" w:rsidR="009D6B67" w:rsidRDefault="00EE5F1F">
            <w:pPr>
              <w:rPr>
                <w:rFonts w:ascii="Cambria" w:hAnsi="Cambria"/>
                <w:lang w:val="et-EE"/>
              </w:rPr>
            </w:pPr>
            <w:r>
              <w:rPr>
                <w:rFonts w:ascii="Cambria" w:eastAsia="Cambria" w:hAnsi="Cambria" w:cs="Cambria"/>
                <w:sz w:val="20"/>
                <w:szCs w:val="20"/>
                <w:lang w:val="et-EE"/>
              </w:rPr>
              <w:t xml:space="preserve">ÜF </w:t>
            </w:r>
          </w:p>
        </w:tc>
        <w:tc>
          <w:tcPr>
            <w:tcW w:w="1455" w:type="dxa"/>
            <w:vAlign w:val="center"/>
          </w:tcPr>
          <w:p w14:paraId="1E63A9C0" w14:textId="77777777" w:rsidR="009D6B67" w:rsidRDefault="00EE5F1F">
            <w:pPr>
              <w:rPr>
                <w:rFonts w:ascii="Cambria" w:hAnsi="Cambria"/>
                <w:lang w:val="et-EE"/>
              </w:rPr>
            </w:pPr>
            <w:r>
              <w:rPr>
                <w:rFonts w:ascii="Cambria" w:eastAsia="Cambria" w:hAnsi="Cambria" w:cs="Cambria"/>
                <w:sz w:val="20"/>
                <w:szCs w:val="20"/>
                <w:lang w:val="et-EE"/>
              </w:rPr>
              <w:t xml:space="preserve">Ei ole asjakohane </w:t>
            </w:r>
          </w:p>
        </w:tc>
        <w:tc>
          <w:tcPr>
            <w:tcW w:w="636" w:type="dxa"/>
            <w:vAlign w:val="center"/>
          </w:tcPr>
          <w:p w14:paraId="7073E68A" w14:textId="77777777" w:rsidR="009D6B67" w:rsidRDefault="00EE5F1F">
            <w:pPr>
              <w:rPr>
                <w:rFonts w:ascii="Cambria" w:hAnsi="Cambria"/>
                <w:lang w:val="et-EE"/>
              </w:rPr>
            </w:pPr>
            <w:r>
              <w:rPr>
                <w:rFonts w:ascii="Cambria" w:eastAsia="Times New Roman" w:hAnsi="Cambria"/>
                <w:color w:val="000000" w:themeColor="text1"/>
                <w:sz w:val="20"/>
                <w:szCs w:val="20"/>
                <w:lang w:val="et-EE"/>
              </w:rPr>
              <w:t>ESF+</w:t>
            </w:r>
          </w:p>
        </w:tc>
        <w:tc>
          <w:tcPr>
            <w:tcW w:w="936" w:type="dxa"/>
            <w:vAlign w:val="center"/>
          </w:tcPr>
          <w:p w14:paraId="29603A64" w14:textId="77777777" w:rsidR="009D6B67" w:rsidRDefault="00EE5F1F">
            <w:pPr>
              <w:rPr>
                <w:rFonts w:ascii="Cambria" w:hAnsi="Cambria"/>
                <w:lang w:val="et-EE"/>
              </w:rPr>
            </w:pPr>
            <w:r>
              <w:rPr>
                <w:rFonts w:ascii="Cambria" w:eastAsia="Cambria" w:hAnsi="Cambria" w:cs="Cambria"/>
                <w:sz w:val="20"/>
                <w:szCs w:val="20"/>
                <w:lang w:val="et-EE"/>
              </w:rPr>
              <w:t xml:space="preserve">Ülemineku </w:t>
            </w:r>
          </w:p>
        </w:tc>
        <w:tc>
          <w:tcPr>
            <w:tcW w:w="697" w:type="dxa"/>
            <w:vAlign w:val="center"/>
          </w:tcPr>
          <w:p w14:paraId="6BACC459" w14:textId="77777777" w:rsidR="009D6B67" w:rsidRDefault="00EE5F1F">
            <w:pPr>
              <w:rPr>
                <w:rFonts w:ascii="Cambria" w:hAnsi="Cambria"/>
                <w:lang w:val="et-EE"/>
              </w:rPr>
            </w:pPr>
            <w:r>
              <w:rPr>
                <w:rFonts w:ascii="Cambria" w:eastAsia="Cambria" w:hAnsi="Cambria" w:cs="Cambria"/>
                <w:sz w:val="20"/>
                <w:szCs w:val="20"/>
                <w:lang w:val="et-EE"/>
              </w:rPr>
              <w:t xml:space="preserve">                -   </w:t>
            </w:r>
          </w:p>
        </w:tc>
        <w:tc>
          <w:tcPr>
            <w:tcW w:w="771" w:type="dxa"/>
            <w:vAlign w:val="center"/>
          </w:tcPr>
          <w:p w14:paraId="5DF5891C" w14:textId="77777777" w:rsidR="009D6B67" w:rsidRDefault="00EE5F1F">
            <w:pPr>
              <w:rPr>
                <w:rFonts w:ascii="Cambria" w:hAnsi="Cambria"/>
                <w:lang w:val="et-EE"/>
              </w:rPr>
            </w:pPr>
            <w:r>
              <w:rPr>
                <w:rFonts w:ascii="Cambria" w:eastAsia="Cambria" w:hAnsi="Cambria" w:cs="Cambria"/>
                <w:sz w:val="20"/>
                <w:szCs w:val="20"/>
                <w:lang w:val="et-EE"/>
              </w:rPr>
              <w:t xml:space="preserve">       2 207 475</w:t>
            </w:r>
          </w:p>
        </w:tc>
        <w:tc>
          <w:tcPr>
            <w:tcW w:w="779" w:type="dxa"/>
            <w:vAlign w:val="center"/>
          </w:tcPr>
          <w:p w14:paraId="2F99DDE6" w14:textId="77777777" w:rsidR="009D6B67" w:rsidRDefault="00EE5F1F">
            <w:pPr>
              <w:rPr>
                <w:rFonts w:ascii="Cambria" w:hAnsi="Cambria"/>
                <w:lang w:val="et-EE"/>
              </w:rPr>
            </w:pPr>
            <w:r>
              <w:rPr>
                <w:rFonts w:ascii="Cambria" w:eastAsia="Cambria" w:hAnsi="Cambria" w:cs="Cambria"/>
                <w:sz w:val="20"/>
                <w:szCs w:val="20"/>
                <w:lang w:val="et-EE"/>
              </w:rPr>
              <w:t xml:space="preserve">       3 784 240 </w:t>
            </w:r>
          </w:p>
        </w:tc>
        <w:tc>
          <w:tcPr>
            <w:tcW w:w="719" w:type="dxa"/>
            <w:vAlign w:val="center"/>
          </w:tcPr>
          <w:p w14:paraId="3CE29B85" w14:textId="77777777" w:rsidR="009D6B67" w:rsidRDefault="00EE5F1F">
            <w:pPr>
              <w:rPr>
                <w:rFonts w:ascii="Cambria" w:hAnsi="Cambria"/>
                <w:lang w:val="et-EE"/>
              </w:rPr>
            </w:pPr>
            <w:r>
              <w:rPr>
                <w:rFonts w:ascii="Cambria" w:eastAsia="Cambria" w:hAnsi="Cambria" w:cs="Cambria"/>
                <w:sz w:val="20"/>
                <w:szCs w:val="20"/>
                <w:lang w:val="et-EE"/>
              </w:rPr>
              <w:t xml:space="preserve">       5 676 360 </w:t>
            </w:r>
          </w:p>
        </w:tc>
        <w:tc>
          <w:tcPr>
            <w:tcW w:w="719" w:type="dxa"/>
            <w:vAlign w:val="center"/>
          </w:tcPr>
          <w:p w14:paraId="5C75046C" w14:textId="77777777" w:rsidR="009D6B67" w:rsidRDefault="00EE5F1F">
            <w:pPr>
              <w:rPr>
                <w:rFonts w:ascii="Cambria" w:hAnsi="Cambria"/>
                <w:lang w:val="et-EE"/>
              </w:rPr>
            </w:pPr>
            <w:r>
              <w:rPr>
                <w:rFonts w:ascii="Cambria" w:eastAsia="Cambria" w:hAnsi="Cambria" w:cs="Cambria"/>
                <w:sz w:val="20"/>
                <w:szCs w:val="20"/>
                <w:lang w:val="et-EE"/>
              </w:rPr>
              <w:t xml:space="preserve">       6 622 420 </w:t>
            </w:r>
          </w:p>
        </w:tc>
        <w:tc>
          <w:tcPr>
            <w:tcW w:w="794" w:type="dxa"/>
            <w:vAlign w:val="center"/>
          </w:tcPr>
          <w:p w14:paraId="10378B8A" w14:textId="77777777" w:rsidR="009D6B67" w:rsidRDefault="00EE5F1F">
            <w:pPr>
              <w:rPr>
                <w:rFonts w:ascii="Cambria" w:hAnsi="Cambria"/>
                <w:lang w:val="et-EE"/>
              </w:rPr>
            </w:pPr>
            <w:r>
              <w:rPr>
                <w:rFonts w:ascii="Cambria" w:eastAsia="Cambria" w:hAnsi="Cambria" w:cs="Cambria"/>
                <w:sz w:val="20"/>
                <w:szCs w:val="20"/>
                <w:lang w:val="et-EE"/>
              </w:rPr>
              <w:t xml:space="preserve">       6 622 420 </w:t>
            </w:r>
          </w:p>
        </w:tc>
        <w:tc>
          <w:tcPr>
            <w:tcW w:w="734" w:type="dxa"/>
            <w:vAlign w:val="center"/>
          </w:tcPr>
          <w:p w14:paraId="3DF0DA9D" w14:textId="77777777" w:rsidR="009D6B67" w:rsidRDefault="00EE5F1F">
            <w:pPr>
              <w:rPr>
                <w:rFonts w:ascii="Cambria" w:hAnsi="Cambria"/>
                <w:lang w:val="et-EE"/>
              </w:rPr>
            </w:pPr>
            <w:r>
              <w:rPr>
                <w:rFonts w:ascii="Cambria" w:eastAsia="Cambria" w:hAnsi="Cambria" w:cs="Cambria"/>
                <w:sz w:val="20"/>
                <w:szCs w:val="20"/>
                <w:lang w:val="et-EE"/>
              </w:rPr>
              <w:t xml:space="preserve">       6 622 420 </w:t>
            </w:r>
          </w:p>
        </w:tc>
        <w:tc>
          <w:tcPr>
            <w:tcW w:w="726" w:type="dxa"/>
            <w:vAlign w:val="center"/>
          </w:tcPr>
          <w:p w14:paraId="5BFF9CB0" w14:textId="77777777" w:rsidR="009D6B67" w:rsidRDefault="00EE5F1F">
            <w:pPr>
              <w:rPr>
                <w:rFonts w:ascii="Cambria" w:hAnsi="Cambria"/>
                <w:lang w:val="et-EE"/>
              </w:rPr>
            </w:pPr>
            <w:r>
              <w:rPr>
                <w:rFonts w:ascii="Cambria" w:eastAsia="Cambria" w:hAnsi="Cambria" w:cs="Cambria"/>
                <w:sz w:val="20"/>
                <w:szCs w:val="20"/>
                <w:lang w:val="et-EE"/>
              </w:rPr>
              <w:t xml:space="preserve">       31 535 335 </w:t>
            </w:r>
          </w:p>
        </w:tc>
      </w:tr>
      <w:tr w:rsidR="009D6B67" w14:paraId="500D428B" w14:textId="77777777">
        <w:trPr>
          <w:trHeight w:val="780"/>
        </w:trPr>
        <w:tc>
          <w:tcPr>
            <w:tcW w:w="666" w:type="dxa"/>
            <w:vAlign w:val="center"/>
          </w:tcPr>
          <w:p w14:paraId="24166E6D" w14:textId="77777777" w:rsidR="009D6B67" w:rsidRDefault="00EE5F1F">
            <w:pPr>
              <w:rPr>
                <w:rFonts w:ascii="Cambria" w:hAnsi="Cambria"/>
                <w:lang w:val="et-EE"/>
              </w:rPr>
            </w:pPr>
            <w:r>
              <w:rPr>
                <w:rFonts w:ascii="Cambria" w:eastAsia="Cambria" w:hAnsi="Cambria" w:cs="Cambria"/>
                <w:sz w:val="20"/>
                <w:szCs w:val="20"/>
                <w:lang w:val="et-EE"/>
              </w:rPr>
              <w:t xml:space="preserve">ÜF </w:t>
            </w:r>
          </w:p>
        </w:tc>
        <w:tc>
          <w:tcPr>
            <w:tcW w:w="1455" w:type="dxa"/>
            <w:vAlign w:val="center"/>
          </w:tcPr>
          <w:p w14:paraId="0B97248B" w14:textId="77777777" w:rsidR="009D6B67" w:rsidRDefault="00EE5F1F">
            <w:pPr>
              <w:rPr>
                <w:rFonts w:ascii="Cambria" w:hAnsi="Cambria"/>
                <w:lang w:val="et-EE"/>
              </w:rPr>
            </w:pPr>
            <w:r>
              <w:rPr>
                <w:rFonts w:ascii="Cambria" w:eastAsia="Cambria" w:hAnsi="Cambria" w:cs="Cambria"/>
                <w:sz w:val="20"/>
                <w:szCs w:val="20"/>
                <w:lang w:val="et-EE"/>
              </w:rPr>
              <w:t xml:space="preserve">Ei ole asjakohane </w:t>
            </w:r>
          </w:p>
        </w:tc>
        <w:tc>
          <w:tcPr>
            <w:tcW w:w="636" w:type="dxa"/>
            <w:vAlign w:val="center"/>
          </w:tcPr>
          <w:p w14:paraId="40618CE9" w14:textId="77777777" w:rsidR="009D6B67" w:rsidRDefault="00EE5F1F">
            <w:pPr>
              <w:rPr>
                <w:rFonts w:ascii="Cambria" w:hAnsi="Cambria"/>
                <w:lang w:val="et-EE"/>
              </w:rPr>
            </w:pPr>
            <w:r>
              <w:rPr>
                <w:rFonts w:ascii="Cambria" w:eastAsia="Times New Roman" w:hAnsi="Cambria"/>
                <w:color w:val="000000" w:themeColor="text1"/>
                <w:sz w:val="20"/>
                <w:szCs w:val="20"/>
                <w:lang w:val="et-EE"/>
              </w:rPr>
              <w:t>ERF</w:t>
            </w:r>
          </w:p>
        </w:tc>
        <w:tc>
          <w:tcPr>
            <w:tcW w:w="936" w:type="dxa"/>
            <w:vAlign w:val="center"/>
          </w:tcPr>
          <w:p w14:paraId="7967AB1F" w14:textId="77777777" w:rsidR="009D6B67" w:rsidRDefault="00EE5F1F">
            <w:pPr>
              <w:rPr>
                <w:rFonts w:ascii="Cambria" w:hAnsi="Cambria"/>
                <w:lang w:val="et-EE"/>
              </w:rPr>
            </w:pPr>
            <w:r>
              <w:rPr>
                <w:rFonts w:ascii="Cambria" w:eastAsia="Cambria" w:hAnsi="Cambria" w:cs="Cambria"/>
                <w:sz w:val="20"/>
                <w:szCs w:val="20"/>
                <w:lang w:val="et-EE"/>
              </w:rPr>
              <w:t xml:space="preserve">Ülemineku </w:t>
            </w:r>
          </w:p>
        </w:tc>
        <w:tc>
          <w:tcPr>
            <w:tcW w:w="697" w:type="dxa"/>
            <w:vAlign w:val="center"/>
          </w:tcPr>
          <w:p w14:paraId="191CB45B" w14:textId="77777777" w:rsidR="009D6B67" w:rsidRDefault="00EE5F1F">
            <w:pPr>
              <w:rPr>
                <w:rFonts w:ascii="Cambria" w:hAnsi="Cambria"/>
                <w:lang w:val="et-EE"/>
              </w:rPr>
            </w:pPr>
            <w:r>
              <w:rPr>
                <w:rFonts w:ascii="Cambria" w:eastAsia="Cambria" w:hAnsi="Cambria" w:cs="Cambria"/>
                <w:sz w:val="20"/>
                <w:szCs w:val="20"/>
                <w:lang w:val="et-EE"/>
              </w:rPr>
              <w:t xml:space="preserve">                -   </w:t>
            </w:r>
          </w:p>
        </w:tc>
        <w:tc>
          <w:tcPr>
            <w:tcW w:w="771" w:type="dxa"/>
            <w:vAlign w:val="center"/>
          </w:tcPr>
          <w:p w14:paraId="7D3FD6B4" w14:textId="77777777" w:rsidR="009D6B67" w:rsidRDefault="00EE5F1F">
            <w:pPr>
              <w:rPr>
                <w:rFonts w:ascii="Cambria" w:hAnsi="Cambria"/>
                <w:lang w:val="et-EE"/>
              </w:rPr>
            </w:pPr>
            <w:r>
              <w:rPr>
                <w:rFonts w:ascii="Cambria" w:eastAsia="Cambria" w:hAnsi="Cambria" w:cs="Cambria"/>
                <w:sz w:val="20"/>
                <w:szCs w:val="20"/>
                <w:lang w:val="et-EE"/>
              </w:rPr>
              <w:t xml:space="preserve">          629 278 </w:t>
            </w:r>
          </w:p>
        </w:tc>
        <w:tc>
          <w:tcPr>
            <w:tcW w:w="779" w:type="dxa"/>
            <w:vAlign w:val="center"/>
          </w:tcPr>
          <w:p w14:paraId="151CBAD1" w14:textId="77777777" w:rsidR="009D6B67" w:rsidRDefault="00EE5F1F">
            <w:pPr>
              <w:rPr>
                <w:rFonts w:ascii="Cambria" w:hAnsi="Cambria"/>
                <w:lang w:val="et-EE"/>
              </w:rPr>
            </w:pPr>
            <w:r>
              <w:rPr>
                <w:rFonts w:ascii="Cambria" w:eastAsia="Cambria" w:hAnsi="Cambria" w:cs="Cambria"/>
                <w:sz w:val="20"/>
                <w:szCs w:val="20"/>
                <w:lang w:val="et-EE"/>
              </w:rPr>
              <w:t xml:space="preserve">          988 866 </w:t>
            </w:r>
          </w:p>
        </w:tc>
        <w:tc>
          <w:tcPr>
            <w:tcW w:w="719" w:type="dxa"/>
            <w:vAlign w:val="center"/>
          </w:tcPr>
          <w:p w14:paraId="0A37AE7C" w14:textId="77777777" w:rsidR="009D6B67" w:rsidRDefault="00EE5F1F">
            <w:pPr>
              <w:rPr>
                <w:rFonts w:ascii="Cambria" w:hAnsi="Cambria"/>
                <w:lang w:val="et-EE"/>
              </w:rPr>
            </w:pPr>
            <w:r>
              <w:rPr>
                <w:rFonts w:ascii="Cambria" w:eastAsia="Cambria" w:hAnsi="Cambria" w:cs="Cambria"/>
                <w:sz w:val="20"/>
                <w:szCs w:val="20"/>
                <w:lang w:val="et-EE"/>
              </w:rPr>
              <w:t xml:space="preserve">       1 438 351 </w:t>
            </w:r>
          </w:p>
        </w:tc>
        <w:tc>
          <w:tcPr>
            <w:tcW w:w="719" w:type="dxa"/>
            <w:vAlign w:val="center"/>
          </w:tcPr>
          <w:p w14:paraId="152D7443" w14:textId="77777777" w:rsidR="009D6B67" w:rsidRDefault="00EE5F1F">
            <w:pPr>
              <w:rPr>
                <w:rFonts w:ascii="Cambria" w:hAnsi="Cambria"/>
                <w:lang w:val="et-EE"/>
              </w:rPr>
            </w:pPr>
            <w:r>
              <w:rPr>
                <w:rFonts w:ascii="Cambria" w:eastAsia="Cambria" w:hAnsi="Cambria" w:cs="Cambria"/>
                <w:sz w:val="20"/>
                <w:szCs w:val="20"/>
                <w:lang w:val="et-EE"/>
              </w:rPr>
              <w:t xml:space="preserve">       1 977 732 </w:t>
            </w:r>
          </w:p>
        </w:tc>
        <w:tc>
          <w:tcPr>
            <w:tcW w:w="794" w:type="dxa"/>
            <w:vAlign w:val="center"/>
          </w:tcPr>
          <w:p w14:paraId="0BD1DE13" w14:textId="77777777" w:rsidR="009D6B67" w:rsidRDefault="00EE5F1F">
            <w:pPr>
              <w:rPr>
                <w:rFonts w:ascii="Cambria" w:hAnsi="Cambria"/>
                <w:lang w:val="et-EE"/>
              </w:rPr>
            </w:pPr>
            <w:r>
              <w:rPr>
                <w:rFonts w:ascii="Cambria" w:eastAsia="Cambria" w:hAnsi="Cambria" w:cs="Cambria"/>
                <w:sz w:val="20"/>
                <w:szCs w:val="20"/>
                <w:lang w:val="et-EE"/>
              </w:rPr>
              <w:t xml:space="preserve">       1 977 732 </w:t>
            </w:r>
          </w:p>
        </w:tc>
        <w:tc>
          <w:tcPr>
            <w:tcW w:w="734" w:type="dxa"/>
            <w:vAlign w:val="center"/>
          </w:tcPr>
          <w:p w14:paraId="0D412711" w14:textId="77777777" w:rsidR="009D6B67" w:rsidRDefault="00EE5F1F">
            <w:pPr>
              <w:rPr>
                <w:rFonts w:ascii="Cambria" w:hAnsi="Cambria"/>
                <w:lang w:val="et-EE"/>
              </w:rPr>
            </w:pPr>
            <w:r>
              <w:rPr>
                <w:rFonts w:ascii="Cambria" w:eastAsia="Cambria" w:hAnsi="Cambria" w:cs="Cambria"/>
                <w:sz w:val="20"/>
                <w:szCs w:val="20"/>
                <w:lang w:val="et-EE"/>
              </w:rPr>
              <w:t xml:space="preserve">       1 977 732 </w:t>
            </w:r>
          </w:p>
        </w:tc>
        <w:tc>
          <w:tcPr>
            <w:tcW w:w="726" w:type="dxa"/>
            <w:vAlign w:val="center"/>
          </w:tcPr>
          <w:p w14:paraId="17847871" w14:textId="77777777" w:rsidR="009D6B67" w:rsidRDefault="00EE5F1F">
            <w:pPr>
              <w:rPr>
                <w:rFonts w:ascii="Cambria" w:hAnsi="Cambria"/>
                <w:lang w:val="et-EE"/>
              </w:rPr>
            </w:pPr>
            <w:r>
              <w:rPr>
                <w:rFonts w:ascii="Cambria" w:eastAsia="Cambria" w:hAnsi="Cambria" w:cs="Cambria"/>
                <w:sz w:val="20"/>
                <w:szCs w:val="20"/>
                <w:lang w:val="et-EE"/>
              </w:rPr>
              <w:t xml:space="preserve">          8 989 691</w:t>
            </w:r>
          </w:p>
        </w:tc>
      </w:tr>
      <w:tr w:rsidR="00E42704" w14:paraId="434FB4D0" w14:textId="77777777">
        <w:trPr>
          <w:trHeight w:val="780"/>
          <w:ins w:id="1817" w:author="Juhan Anupõld - RAM" w:date="2025-10-06T14:27:00Z"/>
        </w:trPr>
        <w:tc>
          <w:tcPr>
            <w:tcW w:w="666" w:type="dxa"/>
            <w:vAlign w:val="center"/>
          </w:tcPr>
          <w:p w14:paraId="6AAC6908" w14:textId="6762CD99" w:rsidR="00E42704" w:rsidRDefault="00351426">
            <w:pPr>
              <w:rPr>
                <w:ins w:id="1818" w:author="Juhan Anupõld - RAM" w:date="2025-10-06T14:27:00Z" w16du:dateUtc="2025-10-06T11:27:00Z"/>
                <w:rFonts w:ascii="Cambria" w:eastAsia="Cambria" w:hAnsi="Cambria" w:cs="Cambria"/>
                <w:sz w:val="20"/>
                <w:szCs w:val="20"/>
                <w:lang w:val="et-EE"/>
              </w:rPr>
            </w:pPr>
            <w:ins w:id="1819" w:author="Juhan Anupõld - RAM" w:date="2025-10-06T14:27:00Z" w16du:dateUtc="2025-10-06T11:27:00Z">
              <w:r>
                <w:rPr>
                  <w:rFonts w:ascii="Cambria" w:eastAsia="Cambria" w:hAnsi="Cambria" w:cs="Cambria"/>
                  <w:sz w:val="20"/>
                  <w:szCs w:val="20"/>
                  <w:lang w:val="et-EE"/>
                </w:rPr>
                <w:t>ERF</w:t>
              </w:r>
            </w:ins>
          </w:p>
        </w:tc>
        <w:tc>
          <w:tcPr>
            <w:tcW w:w="1455" w:type="dxa"/>
            <w:vAlign w:val="center"/>
          </w:tcPr>
          <w:p w14:paraId="73464513" w14:textId="0D0B2857" w:rsidR="00E42704" w:rsidRDefault="00351426">
            <w:pPr>
              <w:rPr>
                <w:ins w:id="1820" w:author="Juhan Anupõld - RAM" w:date="2025-10-06T14:27:00Z" w16du:dateUtc="2025-10-06T11:27:00Z"/>
                <w:rFonts w:ascii="Cambria" w:eastAsia="Cambria" w:hAnsi="Cambria" w:cs="Cambria"/>
                <w:sz w:val="20"/>
                <w:szCs w:val="20"/>
                <w:lang w:val="et-EE"/>
              </w:rPr>
            </w:pPr>
            <w:ins w:id="1821" w:author="Juhan Anupõld - RAM" w:date="2025-10-06T14:27:00Z" w16du:dateUtc="2025-10-06T11:27:00Z">
              <w:r>
                <w:rPr>
                  <w:rFonts w:ascii="Cambria" w:eastAsia="Cambria" w:hAnsi="Cambria" w:cs="Cambria"/>
                  <w:sz w:val="20"/>
                  <w:szCs w:val="20"/>
                  <w:lang w:val="et-EE"/>
                </w:rPr>
                <w:t>Üleminek</w:t>
              </w:r>
            </w:ins>
          </w:p>
        </w:tc>
        <w:tc>
          <w:tcPr>
            <w:tcW w:w="636" w:type="dxa"/>
            <w:vAlign w:val="center"/>
          </w:tcPr>
          <w:p w14:paraId="69D4DCB1" w14:textId="1610393D" w:rsidR="00E42704" w:rsidRDefault="00351426">
            <w:pPr>
              <w:rPr>
                <w:ins w:id="1822" w:author="Juhan Anupõld - RAM" w:date="2025-10-06T14:27:00Z" w16du:dateUtc="2025-10-06T11:27:00Z"/>
                <w:rFonts w:ascii="Cambria" w:eastAsia="Times New Roman" w:hAnsi="Cambria"/>
                <w:color w:val="000000" w:themeColor="text1"/>
                <w:sz w:val="20"/>
                <w:szCs w:val="20"/>
                <w:lang w:val="et-EE"/>
              </w:rPr>
            </w:pPr>
            <w:ins w:id="1823" w:author="Juhan Anupõld - RAM" w:date="2025-10-06T14:28:00Z" w16du:dateUtc="2025-10-06T11:28:00Z">
              <w:r>
                <w:rPr>
                  <w:rFonts w:ascii="Cambria" w:eastAsia="Times New Roman" w:hAnsi="Cambria"/>
                  <w:color w:val="000000" w:themeColor="text1"/>
                  <w:sz w:val="20"/>
                  <w:szCs w:val="20"/>
                  <w:lang w:val="et-EE"/>
                </w:rPr>
                <w:t>ÜF</w:t>
              </w:r>
            </w:ins>
          </w:p>
        </w:tc>
        <w:tc>
          <w:tcPr>
            <w:tcW w:w="936" w:type="dxa"/>
            <w:vAlign w:val="center"/>
          </w:tcPr>
          <w:p w14:paraId="262356A2" w14:textId="77777777" w:rsidR="00E42704" w:rsidRDefault="00E42704">
            <w:pPr>
              <w:rPr>
                <w:ins w:id="1824" w:author="Juhan Anupõld - RAM" w:date="2025-10-06T14:27:00Z" w16du:dateUtc="2025-10-06T11:27:00Z"/>
                <w:rFonts w:ascii="Cambria" w:eastAsia="Cambria" w:hAnsi="Cambria" w:cs="Cambria"/>
                <w:sz w:val="20"/>
                <w:szCs w:val="20"/>
                <w:lang w:val="et-EE"/>
              </w:rPr>
            </w:pPr>
          </w:p>
        </w:tc>
        <w:tc>
          <w:tcPr>
            <w:tcW w:w="697" w:type="dxa"/>
            <w:vAlign w:val="center"/>
          </w:tcPr>
          <w:p w14:paraId="34BF40A5" w14:textId="77777777" w:rsidR="00E42704" w:rsidRDefault="00E42704">
            <w:pPr>
              <w:rPr>
                <w:ins w:id="1825" w:author="Juhan Anupõld - RAM" w:date="2025-10-06T14:27:00Z" w16du:dateUtc="2025-10-06T11:27:00Z"/>
                <w:rFonts w:ascii="Cambria" w:eastAsia="Cambria" w:hAnsi="Cambria" w:cs="Cambria"/>
                <w:sz w:val="20"/>
                <w:szCs w:val="20"/>
                <w:lang w:val="et-EE"/>
              </w:rPr>
            </w:pPr>
          </w:p>
        </w:tc>
        <w:tc>
          <w:tcPr>
            <w:tcW w:w="771" w:type="dxa"/>
            <w:vAlign w:val="center"/>
          </w:tcPr>
          <w:p w14:paraId="281FD1D6" w14:textId="77777777" w:rsidR="00E42704" w:rsidRDefault="00E42704">
            <w:pPr>
              <w:rPr>
                <w:ins w:id="1826" w:author="Juhan Anupõld - RAM" w:date="2025-10-06T14:27:00Z" w16du:dateUtc="2025-10-06T11:27:00Z"/>
                <w:rFonts w:ascii="Cambria" w:eastAsia="Cambria" w:hAnsi="Cambria" w:cs="Cambria"/>
                <w:sz w:val="20"/>
                <w:szCs w:val="20"/>
                <w:lang w:val="et-EE"/>
              </w:rPr>
            </w:pPr>
          </w:p>
        </w:tc>
        <w:tc>
          <w:tcPr>
            <w:tcW w:w="779" w:type="dxa"/>
            <w:vAlign w:val="center"/>
          </w:tcPr>
          <w:p w14:paraId="67C1B4B0" w14:textId="77777777" w:rsidR="00E42704" w:rsidRDefault="00E42704">
            <w:pPr>
              <w:rPr>
                <w:ins w:id="1827" w:author="Juhan Anupõld - RAM" w:date="2025-10-06T14:27:00Z" w16du:dateUtc="2025-10-06T11:27:00Z"/>
                <w:rFonts w:ascii="Cambria" w:eastAsia="Cambria" w:hAnsi="Cambria" w:cs="Cambria"/>
                <w:sz w:val="20"/>
                <w:szCs w:val="20"/>
                <w:lang w:val="et-EE"/>
              </w:rPr>
            </w:pPr>
          </w:p>
        </w:tc>
        <w:tc>
          <w:tcPr>
            <w:tcW w:w="719" w:type="dxa"/>
            <w:vAlign w:val="center"/>
          </w:tcPr>
          <w:p w14:paraId="0D3DBBC0" w14:textId="77777777" w:rsidR="00E42704" w:rsidRDefault="00E42704">
            <w:pPr>
              <w:rPr>
                <w:ins w:id="1828" w:author="Juhan Anupõld - RAM" w:date="2025-10-06T14:27:00Z" w16du:dateUtc="2025-10-06T11:27:00Z"/>
                <w:rFonts w:ascii="Cambria" w:eastAsia="Cambria" w:hAnsi="Cambria" w:cs="Cambria"/>
                <w:sz w:val="20"/>
                <w:szCs w:val="20"/>
                <w:lang w:val="et-EE"/>
              </w:rPr>
            </w:pPr>
          </w:p>
        </w:tc>
        <w:tc>
          <w:tcPr>
            <w:tcW w:w="719" w:type="dxa"/>
            <w:vAlign w:val="center"/>
          </w:tcPr>
          <w:p w14:paraId="1458793D" w14:textId="77777777" w:rsidR="00E42704" w:rsidRDefault="00E42704">
            <w:pPr>
              <w:rPr>
                <w:ins w:id="1829" w:author="Juhan Anupõld - RAM" w:date="2025-10-06T14:27:00Z" w16du:dateUtc="2025-10-06T11:27:00Z"/>
                <w:rFonts w:ascii="Cambria" w:eastAsia="Cambria" w:hAnsi="Cambria" w:cs="Cambria"/>
                <w:sz w:val="20"/>
                <w:szCs w:val="20"/>
                <w:lang w:val="et-EE"/>
              </w:rPr>
            </w:pPr>
          </w:p>
        </w:tc>
        <w:tc>
          <w:tcPr>
            <w:tcW w:w="794" w:type="dxa"/>
            <w:vAlign w:val="center"/>
          </w:tcPr>
          <w:p w14:paraId="212FCD63" w14:textId="5A33C9F2" w:rsidR="00E42704" w:rsidRDefault="00991AE7">
            <w:pPr>
              <w:rPr>
                <w:ins w:id="1830" w:author="Juhan Anupõld - RAM" w:date="2025-10-06T14:27:00Z" w16du:dateUtc="2025-10-06T11:27:00Z"/>
                <w:rFonts w:ascii="Cambria" w:eastAsia="Cambria" w:hAnsi="Cambria" w:cs="Cambria"/>
                <w:sz w:val="20"/>
                <w:szCs w:val="20"/>
                <w:lang w:val="et-EE"/>
              </w:rPr>
            </w:pPr>
            <w:ins w:id="1831" w:author="Juhan Anupõld - RAM" w:date="2025-10-06T14:28:00Z" w16du:dateUtc="2025-10-06T11:28:00Z">
              <w:r w:rsidRPr="00991AE7">
                <w:rPr>
                  <w:rFonts w:ascii="Cambria" w:eastAsia="Cambria" w:hAnsi="Cambria" w:cs="Cambria"/>
                  <w:sz w:val="20"/>
                  <w:szCs w:val="20"/>
                  <w:lang w:val="et-EE"/>
                </w:rPr>
                <w:t>23</w:t>
              </w:r>
              <w:r>
                <w:rPr>
                  <w:rFonts w:ascii="Cambria" w:eastAsia="Cambria" w:hAnsi="Cambria" w:cs="Cambria"/>
                  <w:sz w:val="20"/>
                  <w:szCs w:val="20"/>
                  <w:lang w:val="et-EE"/>
                </w:rPr>
                <w:t> </w:t>
              </w:r>
              <w:r w:rsidRPr="00991AE7">
                <w:rPr>
                  <w:rFonts w:ascii="Cambria" w:eastAsia="Cambria" w:hAnsi="Cambria" w:cs="Cambria"/>
                  <w:sz w:val="20"/>
                  <w:szCs w:val="20"/>
                  <w:lang w:val="et-EE"/>
                </w:rPr>
                <w:t>708</w:t>
              </w:r>
              <w:r>
                <w:rPr>
                  <w:rFonts w:ascii="Cambria" w:eastAsia="Cambria" w:hAnsi="Cambria" w:cs="Cambria"/>
                  <w:sz w:val="20"/>
                  <w:szCs w:val="20"/>
                  <w:lang w:val="et-EE"/>
                </w:rPr>
                <w:t xml:space="preserve"> </w:t>
              </w:r>
              <w:r w:rsidRPr="00991AE7">
                <w:rPr>
                  <w:rFonts w:ascii="Cambria" w:eastAsia="Cambria" w:hAnsi="Cambria" w:cs="Cambria"/>
                  <w:sz w:val="20"/>
                  <w:szCs w:val="20"/>
                  <w:lang w:val="et-EE"/>
                </w:rPr>
                <w:t>672</w:t>
              </w:r>
            </w:ins>
          </w:p>
        </w:tc>
        <w:tc>
          <w:tcPr>
            <w:tcW w:w="734" w:type="dxa"/>
            <w:vAlign w:val="center"/>
          </w:tcPr>
          <w:p w14:paraId="41E71998" w14:textId="1CCB8169" w:rsidR="00E42704" w:rsidRDefault="00991AE7">
            <w:pPr>
              <w:rPr>
                <w:ins w:id="1832" w:author="Juhan Anupõld - RAM" w:date="2025-10-06T14:27:00Z" w16du:dateUtc="2025-10-06T11:27:00Z"/>
                <w:rFonts w:ascii="Cambria" w:eastAsia="Cambria" w:hAnsi="Cambria" w:cs="Cambria"/>
                <w:sz w:val="20"/>
                <w:szCs w:val="20"/>
                <w:lang w:val="et-EE"/>
              </w:rPr>
            </w:pPr>
            <w:ins w:id="1833" w:author="Juhan Anupõld - RAM" w:date="2025-10-06T14:28:00Z" w16du:dateUtc="2025-10-06T11:28:00Z">
              <w:r w:rsidRPr="00991AE7">
                <w:rPr>
                  <w:rFonts w:ascii="Cambria" w:eastAsia="Cambria" w:hAnsi="Cambria" w:cs="Cambria"/>
                  <w:sz w:val="20"/>
                  <w:szCs w:val="20"/>
                  <w:lang w:val="et-EE"/>
                </w:rPr>
                <w:t>23</w:t>
              </w:r>
              <w:r>
                <w:rPr>
                  <w:rFonts w:ascii="Cambria" w:eastAsia="Cambria" w:hAnsi="Cambria" w:cs="Cambria"/>
                  <w:sz w:val="20"/>
                  <w:szCs w:val="20"/>
                  <w:lang w:val="et-EE"/>
                </w:rPr>
                <w:t> </w:t>
              </w:r>
              <w:r w:rsidRPr="00991AE7">
                <w:rPr>
                  <w:rFonts w:ascii="Cambria" w:eastAsia="Cambria" w:hAnsi="Cambria" w:cs="Cambria"/>
                  <w:sz w:val="20"/>
                  <w:szCs w:val="20"/>
                  <w:lang w:val="et-EE"/>
                </w:rPr>
                <w:t>708</w:t>
              </w:r>
              <w:r>
                <w:rPr>
                  <w:rFonts w:ascii="Cambria" w:eastAsia="Cambria" w:hAnsi="Cambria" w:cs="Cambria"/>
                  <w:sz w:val="20"/>
                  <w:szCs w:val="20"/>
                  <w:lang w:val="et-EE"/>
                </w:rPr>
                <w:t xml:space="preserve"> </w:t>
              </w:r>
              <w:r w:rsidRPr="00991AE7">
                <w:rPr>
                  <w:rFonts w:ascii="Cambria" w:eastAsia="Cambria" w:hAnsi="Cambria" w:cs="Cambria"/>
                  <w:sz w:val="20"/>
                  <w:szCs w:val="20"/>
                  <w:lang w:val="et-EE"/>
                </w:rPr>
                <w:t>672</w:t>
              </w:r>
            </w:ins>
          </w:p>
        </w:tc>
        <w:tc>
          <w:tcPr>
            <w:tcW w:w="726" w:type="dxa"/>
            <w:vAlign w:val="center"/>
          </w:tcPr>
          <w:p w14:paraId="59CDB2C2" w14:textId="569BDF49" w:rsidR="00E42704" w:rsidRDefault="00991AE7">
            <w:pPr>
              <w:rPr>
                <w:ins w:id="1834" w:author="Juhan Anupõld - RAM" w:date="2025-10-06T14:27:00Z" w16du:dateUtc="2025-10-06T11:27:00Z"/>
                <w:rFonts w:ascii="Cambria" w:eastAsia="Cambria" w:hAnsi="Cambria" w:cs="Cambria"/>
                <w:sz w:val="20"/>
                <w:szCs w:val="20"/>
                <w:lang w:val="et-EE"/>
              </w:rPr>
            </w:pPr>
            <w:ins w:id="1835" w:author="Juhan Anupõld - RAM" w:date="2025-10-06T14:28:00Z" w16du:dateUtc="2025-10-06T11:28:00Z">
              <w:r w:rsidRPr="00991AE7">
                <w:rPr>
                  <w:rFonts w:ascii="Cambria" w:eastAsia="Cambria" w:hAnsi="Cambria" w:cs="Cambria"/>
                  <w:sz w:val="20"/>
                  <w:szCs w:val="20"/>
                  <w:lang w:val="et-EE"/>
                </w:rPr>
                <w:t>47</w:t>
              </w:r>
              <w:r>
                <w:rPr>
                  <w:rFonts w:ascii="Cambria" w:eastAsia="Cambria" w:hAnsi="Cambria" w:cs="Cambria"/>
                  <w:sz w:val="20"/>
                  <w:szCs w:val="20"/>
                  <w:lang w:val="et-EE"/>
                </w:rPr>
                <w:t xml:space="preserve"> </w:t>
              </w:r>
              <w:r w:rsidRPr="00991AE7">
                <w:rPr>
                  <w:rFonts w:ascii="Cambria" w:eastAsia="Cambria" w:hAnsi="Cambria" w:cs="Cambria"/>
                  <w:sz w:val="20"/>
                  <w:szCs w:val="20"/>
                  <w:lang w:val="et-EE"/>
                </w:rPr>
                <w:t>41</w:t>
              </w:r>
              <w:r>
                <w:rPr>
                  <w:rFonts w:ascii="Cambria" w:eastAsia="Cambria" w:hAnsi="Cambria" w:cs="Cambria"/>
                  <w:sz w:val="20"/>
                  <w:szCs w:val="20"/>
                  <w:lang w:val="et-EE"/>
                </w:rPr>
                <w:t xml:space="preserve"> </w:t>
              </w:r>
              <w:r w:rsidRPr="00991AE7">
                <w:rPr>
                  <w:rFonts w:ascii="Cambria" w:eastAsia="Cambria" w:hAnsi="Cambria" w:cs="Cambria"/>
                  <w:sz w:val="20"/>
                  <w:szCs w:val="20"/>
                  <w:lang w:val="et-EE"/>
                </w:rPr>
                <w:t>7</w:t>
              </w:r>
              <w:r>
                <w:rPr>
                  <w:rFonts w:ascii="Cambria" w:eastAsia="Cambria" w:hAnsi="Cambria" w:cs="Cambria"/>
                  <w:sz w:val="20"/>
                  <w:szCs w:val="20"/>
                  <w:lang w:val="et-EE"/>
                </w:rPr>
                <w:t xml:space="preserve"> </w:t>
              </w:r>
              <w:r w:rsidRPr="00991AE7">
                <w:rPr>
                  <w:rFonts w:ascii="Cambria" w:eastAsia="Cambria" w:hAnsi="Cambria" w:cs="Cambria"/>
                  <w:sz w:val="20"/>
                  <w:szCs w:val="20"/>
                  <w:lang w:val="et-EE"/>
                </w:rPr>
                <w:t>344</w:t>
              </w:r>
            </w:ins>
          </w:p>
        </w:tc>
      </w:tr>
      <w:tr w:rsidR="00862212" w14:paraId="0ADB01D5" w14:textId="77777777">
        <w:trPr>
          <w:trHeight w:val="780"/>
          <w:ins w:id="1836" w:author="Juhan Anupõld - RAM" w:date="2025-10-06T14:28:00Z"/>
        </w:trPr>
        <w:tc>
          <w:tcPr>
            <w:tcW w:w="666" w:type="dxa"/>
            <w:vAlign w:val="center"/>
          </w:tcPr>
          <w:p w14:paraId="5965A828" w14:textId="38AA91D4" w:rsidR="00862212" w:rsidRDefault="00862212">
            <w:pPr>
              <w:rPr>
                <w:ins w:id="1837" w:author="Juhan Anupõld - RAM" w:date="2025-10-06T14:28:00Z" w16du:dateUtc="2025-10-06T11:28:00Z"/>
                <w:rFonts w:ascii="Cambria" w:eastAsia="Cambria" w:hAnsi="Cambria" w:cs="Cambria"/>
                <w:sz w:val="20"/>
                <w:szCs w:val="20"/>
                <w:lang w:val="et-EE"/>
              </w:rPr>
            </w:pPr>
            <w:ins w:id="1838" w:author="Juhan Anupõld - RAM" w:date="2025-10-06T14:28:00Z" w16du:dateUtc="2025-10-06T11:28:00Z">
              <w:r>
                <w:rPr>
                  <w:rFonts w:ascii="Cambria" w:eastAsia="Cambria" w:hAnsi="Cambria" w:cs="Cambria"/>
                  <w:sz w:val="20"/>
                  <w:szCs w:val="20"/>
                  <w:lang w:val="et-EE"/>
                </w:rPr>
                <w:t>ESF+</w:t>
              </w:r>
            </w:ins>
          </w:p>
        </w:tc>
        <w:tc>
          <w:tcPr>
            <w:tcW w:w="1455" w:type="dxa"/>
            <w:vAlign w:val="center"/>
          </w:tcPr>
          <w:p w14:paraId="2BF0F294" w14:textId="5A3BBD8B" w:rsidR="00862212" w:rsidRDefault="00862212">
            <w:pPr>
              <w:rPr>
                <w:ins w:id="1839" w:author="Juhan Anupõld - RAM" w:date="2025-10-06T14:28:00Z" w16du:dateUtc="2025-10-06T11:28:00Z"/>
                <w:rFonts w:ascii="Cambria" w:eastAsia="Cambria" w:hAnsi="Cambria" w:cs="Cambria"/>
                <w:sz w:val="20"/>
                <w:szCs w:val="20"/>
                <w:lang w:val="et-EE"/>
              </w:rPr>
            </w:pPr>
            <w:ins w:id="1840" w:author="Juhan Anupõld - RAM" w:date="2025-10-06T14:28:00Z" w16du:dateUtc="2025-10-06T11:28:00Z">
              <w:r>
                <w:rPr>
                  <w:rFonts w:ascii="Cambria" w:eastAsia="Cambria" w:hAnsi="Cambria" w:cs="Cambria"/>
                  <w:sz w:val="20"/>
                  <w:szCs w:val="20"/>
                  <w:lang w:val="et-EE"/>
                </w:rPr>
                <w:t>Üleminek</w:t>
              </w:r>
            </w:ins>
          </w:p>
        </w:tc>
        <w:tc>
          <w:tcPr>
            <w:tcW w:w="636" w:type="dxa"/>
            <w:vAlign w:val="center"/>
          </w:tcPr>
          <w:p w14:paraId="5596EEC2" w14:textId="05FE5E6B" w:rsidR="00862212" w:rsidRDefault="00862212">
            <w:pPr>
              <w:rPr>
                <w:ins w:id="1841" w:author="Juhan Anupõld - RAM" w:date="2025-10-06T14:28:00Z" w16du:dateUtc="2025-10-06T11:28:00Z"/>
                <w:rFonts w:ascii="Cambria" w:eastAsia="Times New Roman" w:hAnsi="Cambria"/>
                <w:color w:val="000000" w:themeColor="text1"/>
                <w:sz w:val="20"/>
                <w:szCs w:val="20"/>
                <w:lang w:val="et-EE"/>
              </w:rPr>
            </w:pPr>
            <w:ins w:id="1842" w:author="Juhan Anupõld - RAM" w:date="2025-10-06T14:28:00Z" w16du:dateUtc="2025-10-06T11:28:00Z">
              <w:r>
                <w:rPr>
                  <w:rFonts w:ascii="Cambria" w:eastAsia="Times New Roman" w:hAnsi="Cambria"/>
                  <w:color w:val="000000" w:themeColor="text1"/>
                  <w:sz w:val="20"/>
                  <w:szCs w:val="20"/>
                  <w:lang w:val="et-EE"/>
                </w:rPr>
                <w:t>ÜF</w:t>
              </w:r>
            </w:ins>
          </w:p>
        </w:tc>
        <w:tc>
          <w:tcPr>
            <w:tcW w:w="936" w:type="dxa"/>
            <w:vAlign w:val="center"/>
          </w:tcPr>
          <w:p w14:paraId="1A525DE6" w14:textId="77777777" w:rsidR="00862212" w:rsidRDefault="00862212">
            <w:pPr>
              <w:rPr>
                <w:ins w:id="1843" w:author="Juhan Anupõld - RAM" w:date="2025-10-06T14:28:00Z" w16du:dateUtc="2025-10-06T11:28:00Z"/>
                <w:rFonts w:ascii="Cambria" w:eastAsia="Cambria" w:hAnsi="Cambria" w:cs="Cambria"/>
                <w:sz w:val="20"/>
                <w:szCs w:val="20"/>
                <w:lang w:val="et-EE"/>
              </w:rPr>
            </w:pPr>
          </w:p>
        </w:tc>
        <w:tc>
          <w:tcPr>
            <w:tcW w:w="697" w:type="dxa"/>
            <w:vAlign w:val="center"/>
          </w:tcPr>
          <w:p w14:paraId="64E8F6BA" w14:textId="77777777" w:rsidR="00862212" w:rsidRDefault="00862212">
            <w:pPr>
              <w:rPr>
                <w:ins w:id="1844" w:author="Juhan Anupõld - RAM" w:date="2025-10-06T14:28:00Z" w16du:dateUtc="2025-10-06T11:28:00Z"/>
                <w:rFonts w:ascii="Cambria" w:eastAsia="Cambria" w:hAnsi="Cambria" w:cs="Cambria"/>
                <w:sz w:val="20"/>
                <w:szCs w:val="20"/>
                <w:lang w:val="et-EE"/>
              </w:rPr>
            </w:pPr>
          </w:p>
        </w:tc>
        <w:tc>
          <w:tcPr>
            <w:tcW w:w="771" w:type="dxa"/>
            <w:vAlign w:val="center"/>
          </w:tcPr>
          <w:p w14:paraId="584E23EC" w14:textId="77777777" w:rsidR="00862212" w:rsidRDefault="00862212">
            <w:pPr>
              <w:rPr>
                <w:ins w:id="1845" w:author="Juhan Anupõld - RAM" w:date="2025-10-06T14:28:00Z" w16du:dateUtc="2025-10-06T11:28:00Z"/>
                <w:rFonts w:ascii="Cambria" w:eastAsia="Cambria" w:hAnsi="Cambria" w:cs="Cambria"/>
                <w:sz w:val="20"/>
                <w:szCs w:val="20"/>
                <w:lang w:val="et-EE"/>
              </w:rPr>
            </w:pPr>
          </w:p>
        </w:tc>
        <w:tc>
          <w:tcPr>
            <w:tcW w:w="779" w:type="dxa"/>
            <w:vAlign w:val="center"/>
          </w:tcPr>
          <w:p w14:paraId="48C4F338" w14:textId="77777777" w:rsidR="00862212" w:rsidRDefault="00862212">
            <w:pPr>
              <w:rPr>
                <w:ins w:id="1846" w:author="Juhan Anupõld - RAM" w:date="2025-10-06T14:28:00Z" w16du:dateUtc="2025-10-06T11:28:00Z"/>
                <w:rFonts w:ascii="Cambria" w:eastAsia="Cambria" w:hAnsi="Cambria" w:cs="Cambria"/>
                <w:sz w:val="20"/>
                <w:szCs w:val="20"/>
                <w:lang w:val="et-EE"/>
              </w:rPr>
            </w:pPr>
          </w:p>
        </w:tc>
        <w:tc>
          <w:tcPr>
            <w:tcW w:w="719" w:type="dxa"/>
            <w:vAlign w:val="center"/>
          </w:tcPr>
          <w:p w14:paraId="46B3870E" w14:textId="77777777" w:rsidR="00862212" w:rsidRDefault="00862212">
            <w:pPr>
              <w:rPr>
                <w:ins w:id="1847" w:author="Juhan Anupõld - RAM" w:date="2025-10-06T14:28:00Z" w16du:dateUtc="2025-10-06T11:28:00Z"/>
                <w:rFonts w:ascii="Cambria" w:eastAsia="Cambria" w:hAnsi="Cambria" w:cs="Cambria"/>
                <w:sz w:val="20"/>
                <w:szCs w:val="20"/>
                <w:lang w:val="et-EE"/>
              </w:rPr>
            </w:pPr>
          </w:p>
        </w:tc>
        <w:tc>
          <w:tcPr>
            <w:tcW w:w="719" w:type="dxa"/>
            <w:vAlign w:val="center"/>
          </w:tcPr>
          <w:p w14:paraId="70510A83" w14:textId="77777777" w:rsidR="00862212" w:rsidRDefault="00862212">
            <w:pPr>
              <w:rPr>
                <w:ins w:id="1848" w:author="Juhan Anupõld - RAM" w:date="2025-10-06T14:28:00Z" w16du:dateUtc="2025-10-06T11:28:00Z"/>
                <w:rFonts w:ascii="Cambria" w:eastAsia="Cambria" w:hAnsi="Cambria" w:cs="Cambria"/>
                <w:sz w:val="20"/>
                <w:szCs w:val="20"/>
                <w:lang w:val="et-EE"/>
              </w:rPr>
            </w:pPr>
          </w:p>
        </w:tc>
        <w:tc>
          <w:tcPr>
            <w:tcW w:w="794" w:type="dxa"/>
            <w:vAlign w:val="center"/>
          </w:tcPr>
          <w:p w14:paraId="700D290A" w14:textId="2DF263EC" w:rsidR="00862212" w:rsidRPr="00991AE7" w:rsidRDefault="00D83021">
            <w:pPr>
              <w:rPr>
                <w:ins w:id="1849" w:author="Juhan Anupõld - RAM" w:date="2025-10-06T14:28:00Z" w16du:dateUtc="2025-10-06T11:28:00Z"/>
                <w:rFonts w:ascii="Cambria" w:eastAsia="Cambria" w:hAnsi="Cambria" w:cs="Cambria"/>
                <w:sz w:val="20"/>
                <w:szCs w:val="20"/>
                <w:lang w:val="et-EE"/>
              </w:rPr>
            </w:pPr>
            <w:ins w:id="1850" w:author="Juhan Anupõld - RAM" w:date="2025-10-06T14:29:00Z" w16du:dateUtc="2025-10-06T11:29:00Z">
              <w:r w:rsidRPr="00D83021">
                <w:rPr>
                  <w:rFonts w:ascii="Cambria" w:eastAsia="Cambria" w:hAnsi="Cambria" w:cs="Cambria"/>
                  <w:sz w:val="20"/>
                  <w:szCs w:val="20"/>
                  <w:lang w:val="et-EE"/>
                </w:rPr>
                <w:t>21</w:t>
              </w:r>
              <w:r>
                <w:rPr>
                  <w:rFonts w:ascii="Cambria" w:eastAsia="Cambria" w:hAnsi="Cambria" w:cs="Cambria"/>
                  <w:sz w:val="20"/>
                  <w:szCs w:val="20"/>
                  <w:lang w:val="et-EE"/>
                </w:rPr>
                <w:t> </w:t>
              </w:r>
              <w:r w:rsidRPr="00D83021">
                <w:rPr>
                  <w:rFonts w:ascii="Cambria" w:eastAsia="Cambria" w:hAnsi="Cambria" w:cs="Cambria"/>
                  <w:sz w:val="20"/>
                  <w:szCs w:val="20"/>
                  <w:lang w:val="et-EE"/>
                </w:rPr>
                <w:t>373</w:t>
              </w:r>
              <w:r>
                <w:rPr>
                  <w:rFonts w:ascii="Cambria" w:eastAsia="Cambria" w:hAnsi="Cambria" w:cs="Cambria"/>
                  <w:sz w:val="20"/>
                  <w:szCs w:val="20"/>
                  <w:lang w:val="et-EE"/>
                </w:rPr>
                <w:t xml:space="preserve"> </w:t>
              </w:r>
              <w:r w:rsidRPr="00D83021">
                <w:rPr>
                  <w:rFonts w:ascii="Cambria" w:eastAsia="Cambria" w:hAnsi="Cambria" w:cs="Cambria"/>
                  <w:sz w:val="20"/>
                  <w:szCs w:val="20"/>
                  <w:lang w:val="et-EE"/>
                </w:rPr>
                <w:t>61</w:t>
              </w:r>
            </w:ins>
            <w:ins w:id="1851" w:author="Juhan Anupõld - RAM" w:date="2025-11-10T14:19:00Z" w16du:dateUtc="2025-11-10T12:19:00Z">
              <w:r w:rsidR="00D64812">
                <w:rPr>
                  <w:rFonts w:ascii="Cambria" w:eastAsia="Cambria" w:hAnsi="Cambria" w:cs="Cambria"/>
                  <w:sz w:val="20"/>
                  <w:szCs w:val="20"/>
                  <w:lang w:val="et-EE"/>
                </w:rPr>
                <w:t>6</w:t>
              </w:r>
            </w:ins>
          </w:p>
        </w:tc>
        <w:tc>
          <w:tcPr>
            <w:tcW w:w="734" w:type="dxa"/>
            <w:vAlign w:val="center"/>
          </w:tcPr>
          <w:p w14:paraId="43EC62BD" w14:textId="02AEEBBF" w:rsidR="00862212" w:rsidRPr="00991AE7" w:rsidRDefault="00D83021">
            <w:pPr>
              <w:rPr>
                <w:ins w:id="1852" w:author="Juhan Anupõld - RAM" w:date="2025-10-06T14:28:00Z" w16du:dateUtc="2025-10-06T11:28:00Z"/>
                <w:rFonts w:ascii="Cambria" w:eastAsia="Cambria" w:hAnsi="Cambria" w:cs="Cambria"/>
                <w:sz w:val="20"/>
                <w:szCs w:val="20"/>
                <w:lang w:val="et-EE"/>
              </w:rPr>
            </w:pPr>
            <w:ins w:id="1853" w:author="Juhan Anupõld - RAM" w:date="2025-10-06T14:29:00Z" w16du:dateUtc="2025-10-06T11:29:00Z">
              <w:r w:rsidRPr="00D83021">
                <w:rPr>
                  <w:rFonts w:ascii="Cambria" w:eastAsia="Cambria" w:hAnsi="Cambria" w:cs="Cambria"/>
                  <w:sz w:val="20"/>
                  <w:szCs w:val="20"/>
                  <w:lang w:val="et-EE"/>
                </w:rPr>
                <w:t>21</w:t>
              </w:r>
              <w:r>
                <w:rPr>
                  <w:rFonts w:ascii="Cambria" w:eastAsia="Cambria" w:hAnsi="Cambria" w:cs="Cambria"/>
                  <w:sz w:val="20"/>
                  <w:szCs w:val="20"/>
                  <w:lang w:val="et-EE"/>
                </w:rPr>
                <w:t> </w:t>
              </w:r>
              <w:r w:rsidRPr="00D83021">
                <w:rPr>
                  <w:rFonts w:ascii="Cambria" w:eastAsia="Cambria" w:hAnsi="Cambria" w:cs="Cambria"/>
                  <w:sz w:val="20"/>
                  <w:szCs w:val="20"/>
                  <w:lang w:val="et-EE"/>
                </w:rPr>
                <w:t>373</w:t>
              </w:r>
              <w:r>
                <w:rPr>
                  <w:rFonts w:ascii="Cambria" w:eastAsia="Cambria" w:hAnsi="Cambria" w:cs="Cambria"/>
                  <w:sz w:val="20"/>
                  <w:szCs w:val="20"/>
                  <w:lang w:val="et-EE"/>
                </w:rPr>
                <w:t xml:space="preserve"> </w:t>
              </w:r>
              <w:r w:rsidRPr="00D83021">
                <w:rPr>
                  <w:rFonts w:ascii="Cambria" w:eastAsia="Cambria" w:hAnsi="Cambria" w:cs="Cambria"/>
                  <w:sz w:val="20"/>
                  <w:szCs w:val="20"/>
                  <w:lang w:val="et-EE"/>
                </w:rPr>
                <w:t>615</w:t>
              </w:r>
            </w:ins>
          </w:p>
        </w:tc>
        <w:tc>
          <w:tcPr>
            <w:tcW w:w="726" w:type="dxa"/>
            <w:vAlign w:val="center"/>
          </w:tcPr>
          <w:p w14:paraId="5E94BB1C" w14:textId="18C21926" w:rsidR="00862212" w:rsidRPr="00991AE7" w:rsidRDefault="00D83021">
            <w:pPr>
              <w:rPr>
                <w:ins w:id="1854" w:author="Juhan Anupõld - RAM" w:date="2025-10-06T14:28:00Z" w16du:dateUtc="2025-10-06T11:28:00Z"/>
                <w:rFonts w:ascii="Cambria" w:eastAsia="Cambria" w:hAnsi="Cambria" w:cs="Cambria"/>
                <w:sz w:val="20"/>
                <w:szCs w:val="20"/>
                <w:lang w:val="et-EE"/>
              </w:rPr>
            </w:pPr>
            <w:ins w:id="1855" w:author="Juhan Anupõld - RAM" w:date="2025-10-06T14:29:00Z" w16du:dateUtc="2025-10-06T11:29:00Z">
              <w:r w:rsidRPr="00D83021">
                <w:rPr>
                  <w:rFonts w:ascii="Cambria" w:eastAsia="Cambria" w:hAnsi="Cambria" w:cs="Cambria"/>
                  <w:sz w:val="20"/>
                  <w:szCs w:val="20"/>
                  <w:lang w:val="et-EE"/>
                </w:rPr>
                <w:t>42</w:t>
              </w:r>
              <w:r>
                <w:rPr>
                  <w:rFonts w:ascii="Cambria" w:eastAsia="Cambria" w:hAnsi="Cambria" w:cs="Cambria"/>
                  <w:sz w:val="20"/>
                  <w:szCs w:val="20"/>
                  <w:lang w:val="et-EE"/>
                </w:rPr>
                <w:t> </w:t>
              </w:r>
              <w:r w:rsidRPr="00D83021">
                <w:rPr>
                  <w:rFonts w:ascii="Cambria" w:eastAsia="Cambria" w:hAnsi="Cambria" w:cs="Cambria"/>
                  <w:sz w:val="20"/>
                  <w:szCs w:val="20"/>
                  <w:lang w:val="et-EE"/>
                </w:rPr>
                <w:t>747</w:t>
              </w:r>
              <w:r>
                <w:rPr>
                  <w:rFonts w:ascii="Cambria" w:eastAsia="Cambria" w:hAnsi="Cambria" w:cs="Cambria"/>
                  <w:sz w:val="20"/>
                  <w:szCs w:val="20"/>
                  <w:lang w:val="et-EE"/>
                </w:rPr>
                <w:t xml:space="preserve"> </w:t>
              </w:r>
              <w:r w:rsidRPr="00D83021">
                <w:rPr>
                  <w:rFonts w:ascii="Cambria" w:eastAsia="Cambria" w:hAnsi="Cambria" w:cs="Cambria"/>
                  <w:sz w:val="20"/>
                  <w:szCs w:val="20"/>
                  <w:lang w:val="et-EE"/>
                </w:rPr>
                <w:t>23</w:t>
              </w:r>
            </w:ins>
            <w:ins w:id="1856" w:author="Juhan Anupõld - RAM" w:date="2025-11-10T14:19:00Z" w16du:dateUtc="2025-11-10T12:19:00Z">
              <w:r w:rsidR="00D64812">
                <w:rPr>
                  <w:rFonts w:ascii="Cambria" w:eastAsia="Cambria" w:hAnsi="Cambria" w:cs="Cambria"/>
                  <w:sz w:val="20"/>
                  <w:szCs w:val="20"/>
                  <w:lang w:val="et-EE"/>
                </w:rPr>
                <w:t>1</w:t>
              </w:r>
            </w:ins>
          </w:p>
        </w:tc>
      </w:tr>
    </w:tbl>
    <w:p w14:paraId="27BEB0E1" w14:textId="77777777" w:rsidR="009D6B67" w:rsidRDefault="009D6B67">
      <w:pPr>
        <w:rPr>
          <w:lang w:val="et-EE"/>
        </w:rPr>
      </w:pPr>
    </w:p>
    <w:p w14:paraId="59946E2B" w14:textId="732A8E95" w:rsidR="009D6B67" w:rsidRDefault="00EE5F1F">
      <w:pPr>
        <w:pStyle w:val="Pealdis"/>
        <w:keepNext/>
        <w:jc w:val="left"/>
        <w:rPr>
          <w:rFonts w:ascii="Cambria" w:hAnsi="Cambria" w:cstheme="minorBidi"/>
          <w:lang w:val="et-EE"/>
        </w:rPr>
      </w:pPr>
      <w:r>
        <w:rPr>
          <w:lang w:val="et-EE"/>
        </w:rPr>
        <w:lastRenderedPageBreak/>
        <w:t xml:space="preserve">Tabel </w:t>
      </w:r>
      <w:del w:id="1857" w:author="Kaisa Tähe - RAM" w:date="2025-10-16T10:46:00Z" w16du:dateUtc="2025-10-16T07:46:00Z">
        <w:r w:rsidDel="007E5F29">
          <w:rPr>
            <w:lang w:val="et-EE"/>
          </w:rPr>
          <w:fldChar w:fldCharType="begin"/>
        </w:r>
        <w:r w:rsidDel="007E5F29">
          <w:rPr>
            <w:lang w:val="et-EE"/>
          </w:rPr>
          <w:delInstrText xml:space="preserve"> SEQ Tabel \* ARABIC </w:delInstrText>
        </w:r>
        <w:r w:rsidDel="007E5F29">
          <w:rPr>
            <w:lang w:val="et-EE"/>
          </w:rPr>
          <w:fldChar w:fldCharType="separate"/>
        </w:r>
        <w:r w:rsidDel="007E5F29">
          <w:rPr>
            <w:lang w:val="et-EE"/>
          </w:rPr>
          <w:delText>165</w:delText>
        </w:r>
        <w:r w:rsidDel="007E5F29">
          <w:rPr>
            <w:lang w:val="et-EE"/>
          </w:rPr>
          <w:fldChar w:fldCharType="end"/>
        </w:r>
      </w:del>
      <w:ins w:id="1858" w:author="Kaisa Tähe - RAM" w:date="2025-10-16T10:46:00Z" w16du:dateUtc="2025-10-16T07:46:00Z">
        <w:r w:rsidR="007E5F29">
          <w:rPr>
            <w:lang w:val="et-EE"/>
          </w:rPr>
          <w:t>177</w:t>
        </w:r>
      </w:ins>
      <w:r>
        <w:rPr>
          <w:lang w:val="et-EE"/>
        </w:rPr>
        <w:t xml:space="preserve">: </w:t>
      </w:r>
      <w:r>
        <w:rPr>
          <w:rFonts w:ascii="Cambria" w:hAnsi="Cambria" w:cstheme="minorBidi"/>
          <w:lang w:val="et-EE"/>
        </w:rPr>
        <w:t>Ümberpaigutamised ERFi, ESF+ ja Ühtekuulu</w:t>
      </w:r>
      <w:r w:rsidR="00FC00AF">
        <w:rPr>
          <w:rFonts w:ascii="Cambria" w:hAnsi="Cambria" w:cstheme="minorBidi"/>
          <w:lang w:val="et-EE"/>
        </w:rPr>
        <w:t>vu</w:t>
      </w:r>
      <w:r>
        <w:rPr>
          <w:rFonts w:ascii="Cambria" w:hAnsi="Cambria" w:cstheme="minorBidi"/>
          <w:lang w:val="et-EE"/>
        </w:rPr>
        <w:t>sfondi vahel või muusse fondi või muudesse fondidesse (kokkuvõte)</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52"/>
        <w:gridCol w:w="1225"/>
        <w:gridCol w:w="1225"/>
        <w:gridCol w:w="1225"/>
        <w:gridCol w:w="1191"/>
        <w:gridCol w:w="920"/>
        <w:gridCol w:w="696"/>
        <w:gridCol w:w="546"/>
        <w:gridCol w:w="713"/>
        <w:gridCol w:w="1035"/>
      </w:tblGrid>
      <w:tr w:rsidR="009D6B67" w14:paraId="175B263C" w14:textId="77777777">
        <w:tc>
          <w:tcPr>
            <w:tcW w:w="1027" w:type="pct"/>
            <w:gridSpan w:val="2"/>
            <w:vMerge w:val="restart"/>
          </w:tcPr>
          <w:p w14:paraId="2E535DEF" w14:textId="77777777" w:rsidR="009D6B67" w:rsidRDefault="009D6B67">
            <w:pPr>
              <w:spacing w:before="60" w:after="60" w:line="240" w:lineRule="auto"/>
              <w:rPr>
                <w:rFonts w:asciiTheme="majorHAnsi" w:hAnsiTheme="majorHAnsi" w:cstheme="minorHAnsi"/>
                <w:sz w:val="20"/>
                <w:szCs w:val="20"/>
                <w:lang w:val="et-EE"/>
              </w:rPr>
            </w:pPr>
          </w:p>
        </w:tc>
        <w:tc>
          <w:tcPr>
            <w:tcW w:w="594" w:type="pct"/>
          </w:tcPr>
          <w:p w14:paraId="4F476C65"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ERF</w:t>
            </w:r>
          </w:p>
        </w:tc>
        <w:tc>
          <w:tcPr>
            <w:tcW w:w="594" w:type="pct"/>
          </w:tcPr>
          <w:p w14:paraId="02163EFA"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ESF+</w:t>
            </w:r>
          </w:p>
        </w:tc>
        <w:tc>
          <w:tcPr>
            <w:tcW w:w="580" w:type="pct"/>
            <w:vMerge w:val="restart"/>
          </w:tcPr>
          <w:p w14:paraId="2A7ABFF5"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ÜF</w:t>
            </w:r>
          </w:p>
        </w:tc>
        <w:tc>
          <w:tcPr>
            <w:tcW w:w="537" w:type="pct"/>
            <w:vMerge w:val="restart"/>
          </w:tcPr>
          <w:p w14:paraId="4222EA41"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EMFAF</w:t>
            </w:r>
          </w:p>
        </w:tc>
        <w:tc>
          <w:tcPr>
            <w:tcW w:w="351" w:type="pct"/>
            <w:vMerge w:val="restart"/>
          </w:tcPr>
          <w:p w14:paraId="50819EB2"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AMIF</w:t>
            </w:r>
          </w:p>
        </w:tc>
        <w:tc>
          <w:tcPr>
            <w:tcW w:w="343" w:type="pct"/>
            <w:vMerge w:val="restart"/>
          </w:tcPr>
          <w:p w14:paraId="17B1FFC3"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ISF</w:t>
            </w:r>
          </w:p>
        </w:tc>
        <w:tc>
          <w:tcPr>
            <w:tcW w:w="412" w:type="pct"/>
            <w:vMerge w:val="restart"/>
          </w:tcPr>
          <w:p w14:paraId="22ADA14D"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BMVI</w:t>
            </w:r>
          </w:p>
        </w:tc>
        <w:tc>
          <w:tcPr>
            <w:tcW w:w="562" w:type="pct"/>
            <w:vMerge w:val="restart"/>
          </w:tcPr>
          <w:p w14:paraId="7A11C90E"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Kokku</w:t>
            </w:r>
          </w:p>
        </w:tc>
      </w:tr>
      <w:tr w:rsidR="009D6B67" w14:paraId="3675538E" w14:textId="77777777">
        <w:trPr>
          <w:trHeight w:val="673"/>
        </w:trPr>
        <w:tc>
          <w:tcPr>
            <w:tcW w:w="1027" w:type="pct"/>
            <w:gridSpan w:val="2"/>
            <w:vMerge/>
          </w:tcPr>
          <w:p w14:paraId="1ED680EC" w14:textId="77777777" w:rsidR="009D6B67" w:rsidRDefault="009D6B67">
            <w:pPr>
              <w:spacing w:before="60" w:after="60" w:line="240" w:lineRule="auto"/>
              <w:rPr>
                <w:rFonts w:asciiTheme="majorHAnsi" w:hAnsiTheme="majorHAnsi" w:cstheme="minorHAnsi"/>
                <w:sz w:val="20"/>
                <w:szCs w:val="20"/>
                <w:lang w:val="et-EE"/>
              </w:rPr>
            </w:pPr>
          </w:p>
        </w:tc>
        <w:tc>
          <w:tcPr>
            <w:tcW w:w="594" w:type="pct"/>
          </w:tcPr>
          <w:p w14:paraId="261CAF42"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Ülemineku</w:t>
            </w:r>
          </w:p>
        </w:tc>
        <w:tc>
          <w:tcPr>
            <w:tcW w:w="594" w:type="pct"/>
          </w:tcPr>
          <w:p w14:paraId="357C426E"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Ülemineku</w:t>
            </w:r>
          </w:p>
        </w:tc>
        <w:tc>
          <w:tcPr>
            <w:tcW w:w="580" w:type="pct"/>
            <w:vMerge/>
          </w:tcPr>
          <w:p w14:paraId="7B0D4C6D" w14:textId="77777777" w:rsidR="009D6B67" w:rsidRDefault="009D6B67">
            <w:pPr>
              <w:spacing w:before="60" w:after="60" w:line="240" w:lineRule="auto"/>
              <w:rPr>
                <w:rFonts w:asciiTheme="majorHAnsi" w:hAnsiTheme="majorHAnsi" w:cstheme="minorHAnsi"/>
                <w:sz w:val="20"/>
                <w:szCs w:val="20"/>
                <w:lang w:val="et-EE"/>
              </w:rPr>
            </w:pPr>
          </w:p>
        </w:tc>
        <w:tc>
          <w:tcPr>
            <w:tcW w:w="537" w:type="pct"/>
            <w:vMerge/>
          </w:tcPr>
          <w:p w14:paraId="4839E2F7" w14:textId="77777777" w:rsidR="009D6B67" w:rsidRDefault="009D6B67">
            <w:pPr>
              <w:spacing w:before="60" w:after="60" w:line="240" w:lineRule="auto"/>
              <w:rPr>
                <w:rFonts w:asciiTheme="majorHAnsi" w:hAnsiTheme="majorHAnsi" w:cstheme="minorHAnsi"/>
                <w:sz w:val="20"/>
                <w:szCs w:val="20"/>
                <w:lang w:val="et-EE"/>
              </w:rPr>
            </w:pPr>
          </w:p>
        </w:tc>
        <w:tc>
          <w:tcPr>
            <w:tcW w:w="351" w:type="pct"/>
            <w:vMerge/>
          </w:tcPr>
          <w:p w14:paraId="6FC4F0D3" w14:textId="77777777" w:rsidR="009D6B67" w:rsidRDefault="009D6B67">
            <w:pPr>
              <w:spacing w:before="60" w:after="60" w:line="240" w:lineRule="auto"/>
              <w:rPr>
                <w:rFonts w:asciiTheme="majorHAnsi" w:hAnsiTheme="majorHAnsi" w:cstheme="minorHAnsi"/>
                <w:sz w:val="20"/>
                <w:szCs w:val="20"/>
                <w:lang w:val="et-EE"/>
              </w:rPr>
            </w:pPr>
          </w:p>
        </w:tc>
        <w:tc>
          <w:tcPr>
            <w:tcW w:w="343" w:type="pct"/>
            <w:vMerge/>
          </w:tcPr>
          <w:p w14:paraId="7157B959" w14:textId="77777777" w:rsidR="009D6B67" w:rsidRDefault="009D6B67">
            <w:pPr>
              <w:spacing w:before="60" w:after="60" w:line="240" w:lineRule="auto"/>
              <w:rPr>
                <w:rFonts w:asciiTheme="majorHAnsi" w:hAnsiTheme="majorHAnsi" w:cstheme="minorHAnsi"/>
                <w:sz w:val="20"/>
                <w:szCs w:val="20"/>
                <w:lang w:val="et-EE"/>
              </w:rPr>
            </w:pPr>
          </w:p>
        </w:tc>
        <w:tc>
          <w:tcPr>
            <w:tcW w:w="412" w:type="pct"/>
            <w:vMerge/>
          </w:tcPr>
          <w:p w14:paraId="4D6E7E59" w14:textId="77777777" w:rsidR="009D6B67" w:rsidRDefault="009D6B67">
            <w:pPr>
              <w:spacing w:before="60" w:after="60" w:line="240" w:lineRule="auto"/>
              <w:rPr>
                <w:rFonts w:asciiTheme="majorHAnsi" w:hAnsiTheme="majorHAnsi" w:cstheme="minorHAnsi"/>
                <w:sz w:val="20"/>
                <w:szCs w:val="20"/>
                <w:lang w:val="et-EE"/>
              </w:rPr>
            </w:pPr>
          </w:p>
        </w:tc>
        <w:tc>
          <w:tcPr>
            <w:tcW w:w="562" w:type="pct"/>
            <w:vMerge/>
          </w:tcPr>
          <w:p w14:paraId="22F1EF48" w14:textId="77777777" w:rsidR="009D6B67" w:rsidRDefault="009D6B67">
            <w:pPr>
              <w:spacing w:before="60" w:after="60" w:line="240" w:lineRule="auto"/>
              <w:rPr>
                <w:rFonts w:asciiTheme="majorHAnsi" w:hAnsiTheme="majorHAnsi" w:cstheme="minorHAnsi"/>
                <w:sz w:val="20"/>
                <w:szCs w:val="20"/>
                <w:lang w:val="et-EE"/>
              </w:rPr>
            </w:pPr>
          </w:p>
        </w:tc>
      </w:tr>
      <w:tr w:rsidR="009D6B67" w14:paraId="49C6FC0A" w14:textId="77777777">
        <w:trPr>
          <w:trHeight w:val="350"/>
        </w:trPr>
        <w:tc>
          <w:tcPr>
            <w:tcW w:w="433" w:type="pct"/>
          </w:tcPr>
          <w:p w14:paraId="4E13437B"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ERF</w:t>
            </w:r>
          </w:p>
        </w:tc>
        <w:tc>
          <w:tcPr>
            <w:tcW w:w="594" w:type="pct"/>
          </w:tcPr>
          <w:p w14:paraId="541097CE"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Ülemineku</w:t>
            </w:r>
          </w:p>
        </w:tc>
        <w:tc>
          <w:tcPr>
            <w:tcW w:w="594" w:type="pct"/>
            <w:shd w:val="clear" w:color="auto" w:fill="D9D9D9" w:themeFill="background1" w:themeFillShade="D9"/>
          </w:tcPr>
          <w:p w14:paraId="1B9C96AD" w14:textId="77777777" w:rsidR="009D6B67" w:rsidRDefault="009D6B67">
            <w:pPr>
              <w:spacing w:before="60" w:after="60" w:line="240" w:lineRule="auto"/>
              <w:rPr>
                <w:rFonts w:asciiTheme="majorHAnsi" w:hAnsiTheme="majorHAnsi" w:cstheme="minorHAnsi"/>
                <w:sz w:val="20"/>
                <w:szCs w:val="20"/>
                <w:lang w:val="et-EE"/>
              </w:rPr>
            </w:pPr>
          </w:p>
        </w:tc>
        <w:tc>
          <w:tcPr>
            <w:tcW w:w="594" w:type="pct"/>
          </w:tcPr>
          <w:p w14:paraId="614D2058" w14:textId="77777777" w:rsidR="009D6B67" w:rsidRDefault="009D6B67">
            <w:pPr>
              <w:spacing w:before="60" w:after="60" w:line="240" w:lineRule="auto"/>
              <w:rPr>
                <w:rFonts w:asciiTheme="majorHAnsi" w:hAnsiTheme="majorHAnsi" w:cstheme="minorHAnsi"/>
                <w:sz w:val="20"/>
                <w:szCs w:val="20"/>
                <w:lang w:val="et-EE"/>
              </w:rPr>
            </w:pPr>
          </w:p>
        </w:tc>
        <w:tc>
          <w:tcPr>
            <w:tcW w:w="580" w:type="pct"/>
          </w:tcPr>
          <w:p w14:paraId="66DEC455" w14:textId="6FE4C275" w:rsidR="009D6B67" w:rsidRDefault="00EE5F1F">
            <w:pPr>
              <w:spacing w:before="60" w:after="60" w:line="240" w:lineRule="auto"/>
              <w:rPr>
                <w:rFonts w:asciiTheme="majorHAnsi" w:hAnsiTheme="majorHAnsi" w:cstheme="minorBidi"/>
                <w:sz w:val="20"/>
                <w:szCs w:val="20"/>
                <w:lang w:val="et-EE"/>
              </w:rPr>
            </w:pPr>
            <w:del w:id="1859" w:author="Juhan Anupõld - RAM" w:date="2025-10-06T14:31:00Z" w16du:dateUtc="2025-10-06T11:31:00Z">
              <w:r w:rsidDel="006B7DEE">
                <w:rPr>
                  <w:rFonts w:asciiTheme="majorHAnsi" w:hAnsiTheme="majorHAnsi" w:cstheme="minorBidi"/>
                  <w:sz w:val="20"/>
                  <w:szCs w:val="20"/>
                  <w:lang w:val="et-EE"/>
                </w:rPr>
                <w:delText>-8 989 691</w:delText>
              </w:r>
            </w:del>
            <w:ins w:id="1860" w:author="Juhan Anupõld - RAM" w:date="2025-10-06T14:31:00Z" w16du:dateUtc="2025-10-06T11:31:00Z">
              <w:r w:rsidR="006B7DEE">
                <w:rPr>
                  <w:rFonts w:asciiTheme="majorHAnsi" w:hAnsiTheme="majorHAnsi" w:cstheme="minorBidi"/>
                  <w:sz w:val="20"/>
                  <w:szCs w:val="20"/>
                  <w:lang w:val="et-EE"/>
                </w:rPr>
                <w:t>38 427 653</w:t>
              </w:r>
            </w:ins>
          </w:p>
          <w:p w14:paraId="0B1ECE18" w14:textId="77777777" w:rsidR="009D6B67" w:rsidRDefault="009D6B67">
            <w:pPr>
              <w:spacing w:before="60" w:after="60" w:line="240" w:lineRule="auto"/>
              <w:rPr>
                <w:rFonts w:asciiTheme="majorHAnsi" w:hAnsiTheme="majorHAnsi" w:cstheme="minorBidi"/>
                <w:sz w:val="20"/>
                <w:szCs w:val="20"/>
                <w:lang w:val="et-EE"/>
              </w:rPr>
            </w:pPr>
          </w:p>
        </w:tc>
        <w:tc>
          <w:tcPr>
            <w:tcW w:w="537" w:type="pct"/>
          </w:tcPr>
          <w:p w14:paraId="37D520B2"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51" w:type="pct"/>
          </w:tcPr>
          <w:p w14:paraId="06542C6D"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43" w:type="pct"/>
          </w:tcPr>
          <w:p w14:paraId="66390A51"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412" w:type="pct"/>
          </w:tcPr>
          <w:p w14:paraId="354DB286"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62" w:type="pct"/>
          </w:tcPr>
          <w:p w14:paraId="00C68424" w14:textId="2B2A9914" w:rsidR="009D6B67" w:rsidRDefault="00EE5F1F">
            <w:pPr>
              <w:spacing w:before="60" w:after="60" w:line="240" w:lineRule="auto"/>
              <w:rPr>
                <w:rFonts w:asciiTheme="majorHAnsi" w:hAnsiTheme="majorHAnsi" w:cstheme="minorBidi"/>
                <w:sz w:val="20"/>
                <w:szCs w:val="20"/>
                <w:lang w:val="et-EE"/>
              </w:rPr>
            </w:pPr>
            <w:del w:id="1861" w:author="Juhan Anupõld - RAM" w:date="2025-10-06T14:32:00Z" w16du:dateUtc="2025-10-06T11:32:00Z">
              <w:r w:rsidDel="00DD1B59">
                <w:rPr>
                  <w:rFonts w:asciiTheme="majorHAnsi" w:hAnsiTheme="majorHAnsi" w:cstheme="minorBidi"/>
                  <w:sz w:val="20"/>
                  <w:szCs w:val="20"/>
                  <w:lang w:val="et-EE"/>
                </w:rPr>
                <w:delText>-8 989 691</w:delText>
              </w:r>
            </w:del>
            <w:ins w:id="1862" w:author="Juhan Anupõld - RAM" w:date="2025-10-06T14:32:00Z" w16du:dateUtc="2025-10-06T11:32:00Z">
              <w:r w:rsidR="00DD1B59">
                <w:rPr>
                  <w:rFonts w:asciiTheme="majorHAnsi" w:hAnsiTheme="majorHAnsi" w:cstheme="minorBidi"/>
                  <w:sz w:val="20"/>
                  <w:szCs w:val="20"/>
                  <w:lang w:val="et-EE"/>
                </w:rPr>
                <w:t>38 427 653</w:t>
              </w:r>
            </w:ins>
          </w:p>
          <w:p w14:paraId="5AC81B2A" w14:textId="77777777" w:rsidR="009D6B67" w:rsidRDefault="009D6B67">
            <w:pPr>
              <w:spacing w:before="60" w:after="60" w:line="240" w:lineRule="auto"/>
              <w:rPr>
                <w:rFonts w:asciiTheme="majorHAnsi" w:hAnsiTheme="majorHAnsi" w:cstheme="minorBidi"/>
                <w:sz w:val="20"/>
                <w:szCs w:val="20"/>
                <w:lang w:val="et-EE"/>
              </w:rPr>
            </w:pPr>
          </w:p>
        </w:tc>
      </w:tr>
      <w:tr w:rsidR="009D6B67" w14:paraId="1464B34F" w14:textId="77777777">
        <w:tc>
          <w:tcPr>
            <w:tcW w:w="433" w:type="pct"/>
          </w:tcPr>
          <w:p w14:paraId="71BFF282"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ESF+</w:t>
            </w:r>
          </w:p>
        </w:tc>
        <w:tc>
          <w:tcPr>
            <w:tcW w:w="594" w:type="pct"/>
          </w:tcPr>
          <w:p w14:paraId="6BC74E20"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Ülemineku</w:t>
            </w:r>
          </w:p>
        </w:tc>
        <w:tc>
          <w:tcPr>
            <w:tcW w:w="594" w:type="pct"/>
          </w:tcPr>
          <w:p w14:paraId="580D06DA" w14:textId="77777777" w:rsidR="009D6B67" w:rsidRDefault="009D6B67">
            <w:pPr>
              <w:spacing w:before="60" w:after="60" w:line="240" w:lineRule="auto"/>
              <w:rPr>
                <w:rFonts w:asciiTheme="majorHAnsi" w:hAnsiTheme="majorHAnsi" w:cstheme="minorHAnsi"/>
                <w:sz w:val="20"/>
                <w:szCs w:val="20"/>
                <w:lang w:val="et-EE"/>
              </w:rPr>
            </w:pPr>
          </w:p>
        </w:tc>
        <w:tc>
          <w:tcPr>
            <w:tcW w:w="594" w:type="pct"/>
            <w:shd w:val="clear" w:color="auto" w:fill="D9D9D9" w:themeFill="background1" w:themeFillShade="D9"/>
          </w:tcPr>
          <w:p w14:paraId="06CCC253" w14:textId="77777777" w:rsidR="009D6B67" w:rsidRDefault="009D6B67">
            <w:pPr>
              <w:spacing w:before="60" w:after="60" w:line="240" w:lineRule="auto"/>
              <w:rPr>
                <w:rFonts w:asciiTheme="majorHAnsi" w:hAnsiTheme="majorHAnsi" w:cstheme="minorHAnsi"/>
                <w:sz w:val="20"/>
                <w:szCs w:val="20"/>
                <w:lang w:val="et-EE"/>
              </w:rPr>
            </w:pPr>
          </w:p>
        </w:tc>
        <w:tc>
          <w:tcPr>
            <w:tcW w:w="580" w:type="pct"/>
          </w:tcPr>
          <w:p w14:paraId="7847978E" w14:textId="231DAAFE" w:rsidR="009D6B67" w:rsidRDefault="00EE5F1F">
            <w:pPr>
              <w:spacing w:before="60" w:after="60" w:line="240" w:lineRule="auto"/>
              <w:rPr>
                <w:rFonts w:asciiTheme="majorHAnsi" w:hAnsiTheme="majorHAnsi" w:cstheme="minorBidi"/>
                <w:sz w:val="20"/>
                <w:szCs w:val="20"/>
                <w:lang w:val="et-EE"/>
              </w:rPr>
            </w:pPr>
            <w:del w:id="1863" w:author="Juhan Anupõld - RAM" w:date="2025-10-06T14:32:00Z" w16du:dateUtc="2025-10-06T11:32:00Z">
              <w:r w:rsidDel="00DD1B59">
                <w:rPr>
                  <w:rFonts w:asciiTheme="majorHAnsi" w:hAnsiTheme="majorHAnsi" w:cstheme="minorBidi"/>
                  <w:sz w:val="20"/>
                  <w:szCs w:val="20"/>
                  <w:lang w:val="et-EE"/>
                </w:rPr>
                <w:delText>-31 535 335</w:delText>
              </w:r>
            </w:del>
            <w:ins w:id="1864" w:author="Juhan Anupõld - RAM" w:date="2025-10-06T14:32:00Z" w16du:dateUtc="2025-10-06T11:32:00Z">
              <w:r w:rsidR="00DD1B59">
                <w:rPr>
                  <w:rFonts w:asciiTheme="majorHAnsi" w:hAnsiTheme="majorHAnsi" w:cstheme="minorBidi"/>
                  <w:sz w:val="20"/>
                  <w:szCs w:val="20"/>
                  <w:lang w:val="et-EE"/>
                </w:rPr>
                <w:t>11 211 895</w:t>
              </w:r>
            </w:ins>
          </w:p>
          <w:p w14:paraId="6D8E25A2" w14:textId="77777777" w:rsidR="009D6B67" w:rsidRDefault="009D6B67">
            <w:pPr>
              <w:spacing w:before="60" w:after="60" w:line="240" w:lineRule="auto"/>
              <w:rPr>
                <w:rFonts w:asciiTheme="majorHAnsi" w:hAnsiTheme="majorHAnsi" w:cstheme="minorBidi"/>
                <w:sz w:val="20"/>
                <w:szCs w:val="20"/>
                <w:lang w:val="et-EE"/>
              </w:rPr>
            </w:pPr>
          </w:p>
        </w:tc>
        <w:tc>
          <w:tcPr>
            <w:tcW w:w="537" w:type="pct"/>
          </w:tcPr>
          <w:p w14:paraId="0146AC38"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51" w:type="pct"/>
          </w:tcPr>
          <w:p w14:paraId="0F499745"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43" w:type="pct"/>
          </w:tcPr>
          <w:p w14:paraId="153CEB04"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412" w:type="pct"/>
          </w:tcPr>
          <w:p w14:paraId="5D10B93A"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62" w:type="pct"/>
          </w:tcPr>
          <w:p w14:paraId="659ED42D" w14:textId="641204AE" w:rsidR="009D6B67" w:rsidRDefault="00EE5F1F">
            <w:pPr>
              <w:spacing w:before="60" w:after="60" w:line="240" w:lineRule="auto"/>
              <w:rPr>
                <w:rFonts w:asciiTheme="majorHAnsi" w:hAnsiTheme="majorHAnsi" w:cstheme="minorBidi"/>
                <w:sz w:val="20"/>
                <w:szCs w:val="20"/>
                <w:lang w:val="et-EE"/>
              </w:rPr>
            </w:pPr>
            <w:del w:id="1865" w:author="Juhan Anupõld - RAM" w:date="2025-10-06T14:32:00Z" w16du:dateUtc="2025-10-06T11:32:00Z">
              <w:r w:rsidDel="00DD1B59">
                <w:rPr>
                  <w:rFonts w:asciiTheme="majorHAnsi" w:hAnsiTheme="majorHAnsi" w:cstheme="minorBidi"/>
                  <w:sz w:val="20"/>
                  <w:szCs w:val="20"/>
                  <w:lang w:val="et-EE"/>
                </w:rPr>
                <w:delText>-31 535 335</w:delText>
              </w:r>
            </w:del>
            <w:ins w:id="1866" w:author="Juhan Anupõld - RAM" w:date="2025-10-06T14:32:00Z" w16du:dateUtc="2025-10-06T11:32:00Z">
              <w:r w:rsidR="00DD1B59">
                <w:rPr>
                  <w:rFonts w:asciiTheme="majorHAnsi" w:hAnsiTheme="majorHAnsi" w:cstheme="minorBidi"/>
                  <w:sz w:val="20"/>
                  <w:szCs w:val="20"/>
                  <w:lang w:val="et-EE"/>
                </w:rPr>
                <w:t>11 211 895</w:t>
              </w:r>
            </w:ins>
          </w:p>
          <w:p w14:paraId="193EAC4D" w14:textId="77777777" w:rsidR="009D6B67" w:rsidRDefault="009D6B67">
            <w:pPr>
              <w:spacing w:before="60" w:after="60" w:line="240" w:lineRule="auto"/>
              <w:rPr>
                <w:rFonts w:asciiTheme="majorHAnsi" w:hAnsiTheme="majorHAnsi" w:cstheme="minorBidi"/>
                <w:sz w:val="20"/>
                <w:szCs w:val="20"/>
                <w:lang w:val="et-EE"/>
              </w:rPr>
            </w:pPr>
          </w:p>
        </w:tc>
      </w:tr>
      <w:tr w:rsidR="009D6B67" w14:paraId="240A5C4C" w14:textId="77777777">
        <w:trPr>
          <w:trHeight w:val="372"/>
        </w:trPr>
        <w:tc>
          <w:tcPr>
            <w:tcW w:w="433" w:type="pct"/>
          </w:tcPr>
          <w:p w14:paraId="763F8D0D"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ÜF</w:t>
            </w:r>
          </w:p>
        </w:tc>
        <w:tc>
          <w:tcPr>
            <w:tcW w:w="594" w:type="pct"/>
          </w:tcPr>
          <w:p w14:paraId="7F132421"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N/A</w:t>
            </w:r>
          </w:p>
        </w:tc>
        <w:tc>
          <w:tcPr>
            <w:tcW w:w="594" w:type="pct"/>
          </w:tcPr>
          <w:p w14:paraId="1C5E024C" w14:textId="63CDE23D" w:rsidR="009D6B67" w:rsidRDefault="00EE5F1F">
            <w:pPr>
              <w:spacing w:before="60" w:after="60" w:line="240" w:lineRule="auto"/>
              <w:rPr>
                <w:rFonts w:asciiTheme="majorHAnsi" w:hAnsiTheme="majorHAnsi" w:cstheme="minorBidi"/>
                <w:sz w:val="20"/>
                <w:szCs w:val="20"/>
                <w:lang w:val="et-EE"/>
              </w:rPr>
            </w:pPr>
            <w:del w:id="1867" w:author="Juhan Anupõld - RAM" w:date="2025-10-06T14:32:00Z" w16du:dateUtc="2025-10-06T11:32:00Z">
              <w:r w:rsidDel="00D15A7A">
                <w:rPr>
                  <w:rFonts w:asciiTheme="majorHAnsi" w:hAnsiTheme="majorHAnsi" w:cstheme="minorBidi"/>
                  <w:sz w:val="20"/>
                  <w:szCs w:val="20"/>
                  <w:lang w:val="et-EE"/>
                </w:rPr>
                <w:delText xml:space="preserve">8 989 </w:delText>
              </w:r>
            </w:del>
            <w:ins w:id="1868" w:author="Juhan Anupõld - RAM" w:date="2025-10-06T14:32:00Z" w16du:dateUtc="2025-10-06T11:32:00Z">
              <w:r w:rsidR="00D15A7A">
                <w:rPr>
                  <w:rFonts w:asciiTheme="majorHAnsi" w:hAnsiTheme="majorHAnsi" w:cstheme="minorBidi"/>
                  <w:sz w:val="20"/>
                  <w:szCs w:val="20"/>
                  <w:lang w:val="et-EE"/>
                </w:rPr>
                <w:t> </w:t>
              </w:r>
            </w:ins>
            <w:del w:id="1869" w:author="Juhan Anupõld - RAM" w:date="2025-10-06T14:32:00Z" w16du:dateUtc="2025-10-06T11:32:00Z">
              <w:r w:rsidDel="00D15A7A">
                <w:rPr>
                  <w:rFonts w:asciiTheme="majorHAnsi" w:hAnsiTheme="majorHAnsi" w:cstheme="minorBidi"/>
                  <w:sz w:val="20"/>
                  <w:szCs w:val="20"/>
                  <w:lang w:val="et-EE"/>
                </w:rPr>
                <w:delText>691</w:delText>
              </w:r>
            </w:del>
            <w:ins w:id="1870" w:author="Juhan Anupõld - RAM" w:date="2025-10-06T14:32:00Z" w16du:dateUtc="2025-10-06T11:32:00Z">
              <w:r w:rsidR="00D15A7A">
                <w:rPr>
                  <w:rFonts w:asciiTheme="majorHAnsi" w:hAnsiTheme="majorHAnsi" w:cstheme="minorBidi"/>
                  <w:sz w:val="20"/>
                  <w:szCs w:val="20"/>
                  <w:lang w:val="et-EE"/>
                </w:rPr>
                <w:t>-38 427 653</w:t>
              </w:r>
            </w:ins>
          </w:p>
          <w:p w14:paraId="5D8ADE45" w14:textId="77777777" w:rsidR="009D6B67" w:rsidRDefault="009D6B67">
            <w:pPr>
              <w:spacing w:before="60" w:after="60" w:line="240" w:lineRule="auto"/>
              <w:rPr>
                <w:rFonts w:asciiTheme="majorHAnsi" w:hAnsiTheme="majorHAnsi" w:cstheme="minorBidi"/>
                <w:sz w:val="20"/>
                <w:szCs w:val="20"/>
                <w:lang w:val="et-EE"/>
              </w:rPr>
            </w:pPr>
          </w:p>
        </w:tc>
        <w:tc>
          <w:tcPr>
            <w:tcW w:w="594" w:type="pct"/>
          </w:tcPr>
          <w:p w14:paraId="337DF3E7" w14:textId="6016E1B6" w:rsidR="009D6B67" w:rsidRDefault="00EE5F1F">
            <w:pPr>
              <w:spacing w:before="60" w:after="60" w:line="240" w:lineRule="auto"/>
              <w:rPr>
                <w:rFonts w:asciiTheme="majorHAnsi" w:hAnsiTheme="majorHAnsi" w:cstheme="minorBidi"/>
                <w:sz w:val="20"/>
                <w:szCs w:val="20"/>
                <w:lang w:val="et-EE"/>
              </w:rPr>
            </w:pPr>
            <w:del w:id="1871" w:author="Juhan Anupõld - RAM" w:date="2025-10-06T14:32:00Z" w16du:dateUtc="2025-10-06T11:32:00Z">
              <w:r w:rsidDel="00D15A7A">
                <w:rPr>
                  <w:rFonts w:asciiTheme="majorHAnsi" w:hAnsiTheme="majorHAnsi" w:cstheme="minorBidi"/>
                  <w:sz w:val="20"/>
                  <w:szCs w:val="20"/>
                  <w:lang w:val="et-EE"/>
                </w:rPr>
                <w:delText xml:space="preserve">31 535 </w:delText>
              </w:r>
            </w:del>
            <w:ins w:id="1872" w:author="Juhan Anupõld - RAM" w:date="2025-10-06T14:32:00Z" w16du:dateUtc="2025-10-06T11:32:00Z">
              <w:r w:rsidR="00D15A7A">
                <w:rPr>
                  <w:rFonts w:asciiTheme="majorHAnsi" w:hAnsiTheme="majorHAnsi" w:cstheme="minorBidi"/>
                  <w:sz w:val="20"/>
                  <w:szCs w:val="20"/>
                  <w:lang w:val="et-EE"/>
                </w:rPr>
                <w:t> </w:t>
              </w:r>
            </w:ins>
            <w:del w:id="1873" w:author="Juhan Anupõld - RAM" w:date="2025-10-06T14:32:00Z" w16du:dateUtc="2025-10-06T11:32:00Z">
              <w:r w:rsidDel="00D15A7A">
                <w:rPr>
                  <w:rFonts w:asciiTheme="majorHAnsi" w:hAnsiTheme="majorHAnsi" w:cstheme="minorBidi"/>
                  <w:sz w:val="20"/>
                  <w:szCs w:val="20"/>
                  <w:lang w:val="et-EE"/>
                </w:rPr>
                <w:delText>335</w:delText>
              </w:r>
            </w:del>
            <w:ins w:id="1874" w:author="Juhan Anupõld - RAM" w:date="2025-10-06T14:33:00Z" w16du:dateUtc="2025-10-06T11:33:00Z">
              <w:r w:rsidR="00900F69">
                <w:rPr>
                  <w:rFonts w:asciiTheme="majorHAnsi" w:hAnsiTheme="majorHAnsi" w:cstheme="minorBidi"/>
                  <w:sz w:val="20"/>
                  <w:szCs w:val="20"/>
                  <w:lang w:val="et-EE"/>
                </w:rPr>
                <w:t>-11 211 89</w:t>
              </w:r>
            </w:ins>
            <w:ins w:id="1875" w:author="Juhan Anupõld - RAM" w:date="2025-11-10T14:24:00Z" w16du:dateUtc="2025-11-10T12:24:00Z">
              <w:r w:rsidR="009126DE">
                <w:rPr>
                  <w:rFonts w:asciiTheme="majorHAnsi" w:hAnsiTheme="majorHAnsi" w:cstheme="minorBidi"/>
                  <w:sz w:val="20"/>
                  <w:szCs w:val="20"/>
                  <w:lang w:val="et-EE"/>
                </w:rPr>
                <w:t>6</w:t>
              </w:r>
            </w:ins>
          </w:p>
          <w:p w14:paraId="0202C1E8" w14:textId="77777777" w:rsidR="009D6B67" w:rsidRDefault="009D6B67">
            <w:pPr>
              <w:spacing w:before="60" w:after="60" w:line="240" w:lineRule="auto"/>
              <w:rPr>
                <w:rFonts w:asciiTheme="majorHAnsi" w:hAnsiTheme="majorHAnsi" w:cstheme="minorBidi"/>
                <w:sz w:val="20"/>
                <w:szCs w:val="20"/>
                <w:lang w:val="et-EE"/>
              </w:rPr>
            </w:pPr>
          </w:p>
        </w:tc>
        <w:tc>
          <w:tcPr>
            <w:tcW w:w="580" w:type="pct"/>
            <w:shd w:val="clear" w:color="auto" w:fill="D9D9D9" w:themeFill="background1" w:themeFillShade="D9"/>
          </w:tcPr>
          <w:p w14:paraId="3ED5A4B8" w14:textId="77777777" w:rsidR="009D6B67" w:rsidRDefault="009D6B67">
            <w:pPr>
              <w:spacing w:before="60" w:after="60" w:line="240" w:lineRule="auto"/>
              <w:rPr>
                <w:rFonts w:asciiTheme="majorHAnsi" w:hAnsiTheme="majorHAnsi" w:cstheme="minorHAnsi"/>
                <w:sz w:val="20"/>
                <w:szCs w:val="20"/>
                <w:lang w:val="et-EE"/>
              </w:rPr>
            </w:pPr>
          </w:p>
        </w:tc>
        <w:tc>
          <w:tcPr>
            <w:tcW w:w="537" w:type="pct"/>
          </w:tcPr>
          <w:p w14:paraId="251CEC9B"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51" w:type="pct"/>
          </w:tcPr>
          <w:p w14:paraId="61ADC4E8"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43" w:type="pct"/>
          </w:tcPr>
          <w:p w14:paraId="6267E6E0"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412" w:type="pct"/>
          </w:tcPr>
          <w:p w14:paraId="4710FD1C"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62" w:type="pct"/>
          </w:tcPr>
          <w:p w14:paraId="71CAFDED" w14:textId="31E5E574" w:rsidR="009D6B67" w:rsidRDefault="00EE5F1F">
            <w:pPr>
              <w:spacing w:before="60" w:after="60" w:line="240" w:lineRule="auto"/>
              <w:rPr>
                <w:rFonts w:asciiTheme="majorHAnsi" w:hAnsiTheme="majorHAnsi" w:cstheme="minorBidi"/>
                <w:sz w:val="20"/>
                <w:szCs w:val="20"/>
                <w:lang w:val="et-EE"/>
              </w:rPr>
            </w:pPr>
            <w:del w:id="1876" w:author="Juhan Anupõld - RAM" w:date="2025-10-06T14:33:00Z" w16du:dateUtc="2025-10-06T11:33:00Z">
              <w:r w:rsidDel="00900F69">
                <w:rPr>
                  <w:rFonts w:asciiTheme="majorHAnsi" w:hAnsiTheme="majorHAnsi" w:cstheme="minorBidi"/>
                  <w:sz w:val="20"/>
                  <w:szCs w:val="20"/>
                  <w:lang w:val="et-EE"/>
                </w:rPr>
                <w:delText xml:space="preserve">   40 525 </w:delText>
              </w:r>
            </w:del>
            <w:ins w:id="1877" w:author="Juhan Anupõld - RAM" w:date="2025-10-06T14:33:00Z" w16du:dateUtc="2025-10-06T11:33:00Z">
              <w:r w:rsidR="00900F69">
                <w:rPr>
                  <w:rFonts w:asciiTheme="majorHAnsi" w:hAnsiTheme="majorHAnsi" w:cstheme="minorBidi"/>
                  <w:sz w:val="20"/>
                  <w:szCs w:val="20"/>
                  <w:lang w:val="et-EE"/>
                </w:rPr>
                <w:t> </w:t>
              </w:r>
            </w:ins>
            <w:del w:id="1878" w:author="Juhan Anupõld - RAM" w:date="2025-10-06T14:33:00Z" w16du:dateUtc="2025-10-06T11:33:00Z">
              <w:r w:rsidDel="00900F69">
                <w:rPr>
                  <w:rFonts w:asciiTheme="majorHAnsi" w:hAnsiTheme="majorHAnsi" w:cstheme="minorBidi"/>
                  <w:sz w:val="20"/>
                  <w:szCs w:val="20"/>
                  <w:lang w:val="et-EE"/>
                </w:rPr>
                <w:delText>026</w:delText>
              </w:r>
            </w:del>
            <w:ins w:id="1879" w:author="Juhan Anupõld - RAM" w:date="2025-10-06T14:33:00Z" w16du:dateUtc="2025-10-06T11:33:00Z">
              <w:r w:rsidR="00900F69">
                <w:rPr>
                  <w:rFonts w:asciiTheme="majorHAnsi" w:hAnsiTheme="majorHAnsi" w:cstheme="minorBidi"/>
                  <w:sz w:val="20"/>
                  <w:szCs w:val="20"/>
                  <w:lang w:val="et-EE"/>
                </w:rPr>
                <w:t>-49 639 54</w:t>
              </w:r>
            </w:ins>
            <w:ins w:id="1880" w:author="Juhan Anupõld - RAM" w:date="2025-11-10T14:24:00Z" w16du:dateUtc="2025-11-10T12:24:00Z">
              <w:r w:rsidR="009126DE">
                <w:rPr>
                  <w:rFonts w:asciiTheme="majorHAnsi" w:hAnsiTheme="majorHAnsi" w:cstheme="minorBidi"/>
                  <w:sz w:val="20"/>
                  <w:szCs w:val="20"/>
                  <w:lang w:val="et-EE"/>
                </w:rPr>
                <w:t>9</w:t>
              </w:r>
            </w:ins>
          </w:p>
          <w:p w14:paraId="137C5660" w14:textId="77777777" w:rsidR="009D6B67" w:rsidRDefault="009D6B67">
            <w:pPr>
              <w:spacing w:before="60" w:after="60" w:line="240" w:lineRule="auto"/>
              <w:rPr>
                <w:rFonts w:asciiTheme="majorHAnsi" w:hAnsiTheme="majorHAnsi" w:cstheme="minorBidi"/>
                <w:sz w:val="20"/>
                <w:szCs w:val="20"/>
                <w:lang w:val="et-EE"/>
              </w:rPr>
            </w:pPr>
          </w:p>
        </w:tc>
      </w:tr>
      <w:tr w:rsidR="009D6B67" w14:paraId="50E9155B" w14:textId="77777777">
        <w:tc>
          <w:tcPr>
            <w:tcW w:w="433" w:type="pct"/>
          </w:tcPr>
          <w:p w14:paraId="3C8384A9"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EMFAF</w:t>
            </w:r>
          </w:p>
        </w:tc>
        <w:tc>
          <w:tcPr>
            <w:tcW w:w="594" w:type="pct"/>
          </w:tcPr>
          <w:p w14:paraId="1C8511F3"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N/A</w:t>
            </w:r>
          </w:p>
        </w:tc>
        <w:tc>
          <w:tcPr>
            <w:tcW w:w="594" w:type="pct"/>
          </w:tcPr>
          <w:p w14:paraId="380E66DA"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94" w:type="pct"/>
          </w:tcPr>
          <w:p w14:paraId="1B8C8F4A"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80" w:type="pct"/>
          </w:tcPr>
          <w:p w14:paraId="7A61D868"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37" w:type="pct"/>
            <w:shd w:val="clear" w:color="auto" w:fill="D9D9D9" w:themeFill="background1" w:themeFillShade="D9"/>
          </w:tcPr>
          <w:p w14:paraId="16B7F569" w14:textId="77777777" w:rsidR="009D6B67" w:rsidRDefault="009D6B67">
            <w:pPr>
              <w:spacing w:before="60" w:after="60" w:line="240" w:lineRule="auto"/>
              <w:rPr>
                <w:rFonts w:asciiTheme="majorHAnsi" w:hAnsiTheme="majorHAnsi" w:cstheme="minorHAnsi"/>
                <w:sz w:val="20"/>
                <w:szCs w:val="20"/>
                <w:lang w:val="et-EE"/>
              </w:rPr>
            </w:pPr>
          </w:p>
        </w:tc>
        <w:tc>
          <w:tcPr>
            <w:tcW w:w="351" w:type="pct"/>
          </w:tcPr>
          <w:p w14:paraId="2A4E78B7"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43" w:type="pct"/>
          </w:tcPr>
          <w:p w14:paraId="1F79C778"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412" w:type="pct"/>
          </w:tcPr>
          <w:p w14:paraId="1DE608E8"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62" w:type="pct"/>
          </w:tcPr>
          <w:p w14:paraId="1CF07C9B"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r>
      <w:tr w:rsidR="009D6B67" w14:paraId="27004180" w14:textId="77777777">
        <w:tc>
          <w:tcPr>
            <w:tcW w:w="433" w:type="pct"/>
          </w:tcPr>
          <w:p w14:paraId="18E5361A"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Kokku</w:t>
            </w:r>
          </w:p>
        </w:tc>
        <w:tc>
          <w:tcPr>
            <w:tcW w:w="594" w:type="pct"/>
          </w:tcPr>
          <w:p w14:paraId="2C594875" w14:textId="77777777" w:rsidR="009D6B67" w:rsidRDefault="009D6B67">
            <w:pPr>
              <w:spacing w:before="60" w:after="60" w:line="240" w:lineRule="auto"/>
              <w:rPr>
                <w:rFonts w:asciiTheme="majorHAnsi" w:hAnsiTheme="majorHAnsi" w:cstheme="minorHAnsi"/>
                <w:sz w:val="20"/>
                <w:szCs w:val="20"/>
                <w:lang w:val="et-EE"/>
              </w:rPr>
            </w:pPr>
          </w:p>
        </w:tc>
        <w:tc>
          <w:tcPr>
            <w:tcW w:w="594" w:type="pct"/>
          </w:tcPr>
          <w:p w14:paraId="783D6F24" w14:textId="117B32B1" w:rsidR="009D6B67" w:rsidRDefault="00EE5F1F">
            <w:pPr>
              <w:spacing w:before="60" w:after="60" w:line="240" w:lineRule="auto"/>
              <w:rPr>
                <w:rFonts w:asciiTheme="majorHAnsi" w:hAnsiTheme="majorHAnsi" w:cstheme="minorBidi"/>
                <w:sz w:val="20"/>
                <w:szCs w:val="20"/>
                <w:lang w:val="et-EE"/>
              </w:rPr>
            </w:pPr>
            <w:del w:id="1881" w:author="Juhan Anupõld - RAM" w:date="2025-10-06T14:33:00Z" w16du:dateUtc="2025-10-06T11:33:00Z">
              <w:r w:rsidDel="00900F69">
                <w:rPr>
                  <w:rFonts w:asciiTheme="majorHAnsi" w:hAnsiTheme="majorHAnsi" w:cstheme="minorBidi"/>
                  <w:sz w:val="20"/>
                  <w:szCs w:val="20"/>
                  <w:lang w:val="et-EE"/>
                </w:rPr>
                <w:delText xml:space="preserve">8 989 </w:delText>
              </w:r>
            </w:del>
            <w:ins w:id="1882" w:author="Juhan Anupõld - RAM" w:date="2025-10-06T14:33:00Z" w16du:dateUtc="2025-10-06T11:33:00Z">
              <w:r w:rsidR="00900F69">
                <w:rPr>
                  <w:rFonts w:asciiTheme="majorHAnsi" w:hAnsiTheme="majorHAnsi" w:cstheme="minorBidi"/>
                  <w:sz w:val="20"/>
                  <w:szCs w:val="20"/>
                  <w:lang w:val="et-EE"/>
                </w:rPr>
                <w:t> </w:t>
              </w:r>
            </w:ins>
            <w:del w:id="1883" w:author="Juhan Anupõld - RAM" w:date="2025-10-06T14:33:00Z" w16du:dateUtc="2025-10-06T11:33:00Z">
              <w:r w:rsidDel="00900F69">
                <w:rPr>
                  <w:rFonts w:asciiTheme="majorHAnsi" w:hAnsiTheme="majorHAnsi" w:cstheme="minorBidi"/>
                  <w:sz w:val="20"/>
                  <w:szCs w:val="20"/>
                  <w:lang w:val="et-EE"/>
                </w:rPr>
                <w:delText>691</w:delText>
              </w:r>
            </w:del>
            <w:ins w:id="1884" w:author="Juhan Anupõld - RAM" w:date="2025-10-06T14:33:00Z" w16du:dateUtc="2025-10-06T11:33:00Z">
              <w:r w:rsidR="00900F69">
                <w:rPr>
                  <w:rFonts w:asciiTheme="majorHAnsi" w:hAnsiTheme="majorHAnsi" w:cstheme="minorBidi"/>
                  <w:sz w:val="20"/>
                  <w:szCs w:val="20"/>
                  <w:lang w:val="et-EE"/>
                </w:rPr>
                <w:t>-38 427 653</w:t>
              </w:r>
            </w:ins>
          </w:p>
          <w:p w14:paraId="67DDB295" w14:textId="77777777" w:rsidR="009D6B67" w:rsidRDefault="009D6B67">
            <w:pPr>
              <w:spacing w:before="60" w:after="60" w:line="240" w:lineRule="auto"/>
              <w:rPr>
                <w:rFonts w:asciiTheme="majorHAnsi" w:hAnsiTheme="majorHAnsi" w:cstheme="minorBidi"/>
                <w:sz w:val="20"/>
                <w:szCs w:val="20"/>
                <w:lang w:val="et-EE"/>
              </w:rPr>
            </w:pPr>
          </w:p>
        </w:tc>
        <w:tc>
          <w:tcPr>
            <w:tcW w:w="594" w:type="pct"/>
          </w:tcPr>
          <w:p w14:paraId="3F18FDBB" w14:textId="2A7E745C" w:rsidR="009D6B67" w:rsidRDefault="00EE5F1F">
            <w:pPr>
              <w:spacing w:before="60" w:after="60" w:line="240" w:lineRule="auto"/>
              <w:rPr>
                <w:rFonts w:asciiTheme="majorHAnsi" w:hAnsiTheme="majorHAnsi" w:cstheme="minorBidi"/>
                <w:sz w:val="20"/>
                <w:szCs w:val="20"/>
                <w:lang w:val="et-EE"/>
              </w:rPr>
            </w:pPr>
            <w:del w:id="1885" w:author="Juhan Anupõld - RAM" w:date="2025-10-06T14:33:00Z" w16du:dateUtc="2025-10-06T11:33:00Z">
              <w:r w:rsidDel="00900F69">
                <w:rPr>
                  <w:rFonts w:asciiTheme="majorHAnsi" w:hAnsiTheme="majorHAnsi" w:cstheme="minorBidi"/>
                  <w:sz w:val="20"/>
                  <w:szCs w:val="20"/>
                  <w:lang w:val="et-EE"/>
                </w:rPr>
                <w:delText xml:space="preserve">31 535 </w:delText>
              </w:r>
            </w:del>
            <w:ins w:id="1886" w:author="Juhan Anupõld - RAM" w:date="2025-10-06T14:33:00Z" w16du:dateUtc="2025-10-06T11:33:00Z">
              <w:r w:rsidR="00900F69">
                <w:rPr>
                  <w:rFonts w:asciiTheme="majorHAnsi" w:hAnsiTheme="majorHAnsi" w:cstheme="minorBidi"/>
                  <w:sz w:val="20"/>
                  <w:szCs w:val="20"/>
                  <w:lang w:val="et-EE"/>
                </w:rPr>
                <w:t> </w:t>
              </w:r>
            </w:ins>
            <w:del w:id="1887" w:author="Juhan Anupõld - RAM" w:date="2025-10-06T14:33:00Z" w16du:dateUtc="2025-10-06T11:33:00Z">
              <w:r w:rsidDel="00900F69">
                <w:rPr>
                  <w:rFonts w:asciiTheme="majorHAnsi" w:hAnsiTheme="majorHAnsi" w:cstheme="minorBidi"/>
                  <w:sz w:val="20"/>
                  <w:szCs w:val="20"/>
                  <w:lang w:val="et-EE"/>
                </w:rPr>
                <w:delText>335</w:delText>
              </w:r>
            </w:del>
            <w:ins w:id="1888" w:author="Juhan Anupõld - RAM" w:date="2025-10-06T14:33:00Z" w16du:dateUtc="2025-10-06T11:33:00Z">
              <w:r w:rsidR="00900F69">
                <w:rPr>
                  <w:rFonts w:asciiTheme="majorHAnsi" w:hAnsiTheme="majorHAnsi" w:cstheme="minorBidi"/>
                  <w:sz w:val="20"/>
                  <w:szCs w:val="20"/>
                  <w:lang w:val="et-EE"/>
                </w:rPr>
                <w:t>-11 211 89</w:t>
              </w:r>
            </w:ins>
            <w:ins w:id="1889" w:author="Juhan Anupõld - RAM" w:date="2025-11-10T14:24:00Z" w16du:dateUtc="2025-11-10T12:24:00Z">
              <w:r w:rsidR="009126DE">
                <w:rPr>
                  <w:rFonts w:asciiTheme="majorHAnsi" w:hAnsiTheme="majorHAnsi" w:cstheme="minorBidi"/>
                  <w:sz w:val="20"/>
                  <w:szCs w:val="20"/>
                  <w:lang w:val="et-EE"/>
                </w:rPr>
                <w:t>6</w:t>
              </w:r>
            </w:ins>
          </w:p>
          <w:p w14:paraId="3CCAD596" w14:textId="77777777" w:rsidR="009D6B67" w:rsidRDefault="009D6B67">
            <w:pPr>
              <w:spacing w:before="60" w:after="60" w:line="240" w:lineRule="auto"/>
              <w:rPr>
                <w:rFonts w:asciiTheme="majorHAnsi" w:hAnsiTheme="majorHAnsi" w:cstheme="minorBidi"/>
                <w:sz w:val="20"/>
                <w:szCs w:val="20"/>
                <w:lang w:val="et-EE"/>
              </w:rPr>
            </w:pPr>
          </w:p>
        </w:tc>
        <w:tc>
          <w:tcPr>
            <w:tcW w:w="580" w:type="pct"/>
          </w:tcPr>
          <w:p w14:paraId="4C70AF7D" w14:textId="472C61FD" w:rsidR="009D6B67" w:rsidRDefault="00EE5F1F">
            <w:pPr>
              <w:spacing w:before="60" w:after="60" w:line="240" w:lineRule="auto"/>
              <w:rPr>
                <w:rFonts w:asciiTheme="majorHAnsi" w:hAnsiTheme="majorHAnsi" w:cstheme="minorBidi"/>
                <w:sz w:val="20"/>
                <w:szCs w:val="20"/>
                <w:lang w:val="et-EE"/>
              </w:rPr>
            </w:pPr>
            <w:del w:id="1890" w:author="Juhan Anupõld - RAM" w:date="2025-10-06T14:33:00Z" w16du:dateUtc="2025-10-06T11:33:00Z">
              <w:r w:rsidDel="009A277C">
                <w:rPr>
                  <w:rFonts w:asciiTheme="majorHAnsi" w:hAnsiTheme="majorHAnsi" w:cstheme="minorBidi"/>
                  <w:sz w:val="20"/>
                  <w:szCs w:val="20"/>
                  <w:lang w:val="et-EE"/>
                </w:rPr>
                <w:delText xml:space="preserve">- 40 525 </w:delText>
              </w:r>
            </w:del>
            <w:ins w:id="1891" w:author="Juhan Anupõld - RAM" w:date="2025-10-06T14:33:00Z" w16du:dateUtc="2025-10-06T11:33:00Z">
              <w:r w:rsidR="009A277C">
                <w:rPr>
                  <w:rFonts w:asciiTheme="majorHAnsi" w:hAnsiTheme="majorHAnsi" w:cstheme="minorBidi"/>
                  <w:sz w:val="20"/>
                  <w:szCs w:val="20"/>
                  <w:lang w:val="et-EE"/>
                </w:rPr>
                <w:t> </w:t>
              </w:r>
            </w:ins>
            <w:del w:id="1892" w:author="Juhan Anupõld - RAM" w:date="2025-10-06T14:33:00Z" w16du:dateUtc="2025-10-06T11:33:00Z">
              <w:r w:rsidDel="009A277C">
                <w:rPr>
                  <w:rFonts w:asciiTheme="majorHAnsi" w:hAnsiTheme="majorHAnsi" w:cstheme="minorBidi"/>
                  <w:sz w:val="20"/>
                  <w:szCs w:val="20"/>
                  <w:lang w:val="et-EE"/>
                </w:rPr>
                <w:delText>026</w:delText>
              </w:r>
            </w:del>
            <w:ins w:id="1893" w:author="Juhan Anupõld - RAM" w:date="2025-10-06T14:33:00Z" w16du:dateUtc="2025-10-06T11:33:00Z">
              <w:r w:rsidR="009A277C">
                <w:rPr>
                  <w:rFonts w:asciiTheme="majorHAnsi" w:hAnsiTheme="majorHAnsi" w:cstheme="minorBidi"/>
                  <w:sz w:val="20"/>
                  <w:szCs w:val="20"/>
                  <w:lang w:val="et-EE"/>
                </w:rPr>
                <w:t>4</w:t>
              </w:r>
            </w:ins>
            <w:ins w:id="1894" w:author="Juhan Anupõld - RAM" w:date="2025-10-06T14:34:00Z" w16du:dateUtc="2025-10-06T11:34:00Z">
              <w:r w:rsidR="009A277C">
                <w:rPr>
                  <w:rFonts w:asciiTheme="majorHAnsi" w:hAnsiTheme="majorHAnsi" w:cstheme="minorBidi"/>
                  <w:sz w:val="20"/>
                  <w:szCs w:val="20"/>
                  <w:lang w:val="et-EE"/>
                </w:rPr>
                <w:t>9 639 54</w:t>
              </w:r>
            </w:ins>
            <w:ins w:id="1895" w:author="Juhan Anupõld - RAM" w:date="2025-11-10T14:24:00Z" w16du:dateUtc="2025-11-10T12:24:00Z">
              <w:r w:rsidR="009126DE">
                <w:rPr>
                  <w:rFonts w:asciiTheme="majorHAnsi" w:hAnsiTheme="majorHAnsi" w:cstheme="minorBidi"/>
                  <w:sz w:val="20"/>
                  <w:szCs w:val="20"/>
                  <w:lang w:val="et-EE"/>
                </w:rPr>
                <w:t>9</w:t>
              </w:r>
            </w:ins>
          </w:p>
        </w:tc>
        <w:tc>
          <w:tcPr>
            <w:tcW w:w="537" w:type="pct"/>
          </w:tcPr>
          <w:p w14:paraId="1A0919A4"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51" w:type="pct"/>
          </w:tcPr>
          <w:p w14:paraId="6A296A23"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43" w:type="pct"/>
          </w:tcPr>
          <w:p w14:paraId="51D9BE72"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412" w:type="pct"/>
          </w:tcPr>
          <w:p w14:paraId="296BED50"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62" w:type="pct"/>
          </w:tcPr>
          <w:p w14:paraId="2C7BDDFF" w14:textId="77777777" w:rsidR="009D6B67" w:rsidRDefault="00EE5F1F">
            <w:pPr>
              <w:spacing w:before="60" w:after="60" w:line="240" w:lineRule="auto"/>
              <w:rPr>
                <w:rFonts w:asciiTheme="majorHAnsi" w:hAnsiTheme="majorHAnsi"/>
                <w:sz w:val="20"/>
                <w:szCs w:val="20"/>
                <w:lang w:val="et-EE"/>
              </w:rPr>
            </w:pPr>
            <w:r>
              <w:rPr>
                <w:rFonts w:asciiTheme="majorHAnsi" w:hAnsiTheme="majorHAnsi" w:cstheme="minorBidi"/>
                <w:sz w:val="20"/>
                <w:szCs w:val="20"/>
                <w:lang w:val="et-EE"/>
              </w:rPr>
              <w:t>0</w:t>
            </w:r>
          </w:p>
        </w:tc>
      </w:tr>
    </w:tbl>
    <w:p w14:paraId="4FDD9860" w14:textId="60BE10BF" w:rsidR="009D6B67" w:rsidRDefault="00EE5F1F">
      <w:pPr>
        <w:keepNext/>
        <w:rPr>
          <w:rFonts w:ascii="Cambria" w:hAnsi="Cambria" w:cstheme="minorHAnsi"/>
          <w:b/>
          <w:bCs/>
          <w:lang w:val="et-EE"/>
        </w:rPr>
      </w:pPr>
      <w:commentRangeStart w:id="1896"/>
      <w:r>
        <w:rPr>
          <w:rFonts w:ascii="Cambria" w:hAnsi="Cambria" w:cstheme="minorHAnsi"/>
          <w:b/>
          <w:bCs/>
          <w:lang w:val="et-EE"/>
        </w:rPr>
        <w:t>Ümberpaigutuste põhjendus</w:t>
      </w:r>
      <w:commentRangeEnd w:id="1896"/>
      <w:r w:rsidR="000A20A5">
        <w:rPr>
          <w:rStyle w:val="Kommentaariviide"/>
          <w:rFonts w:ascii="Cambria" w:hAnsi="Cambria" w:cstheme="minorHAnsi"/>
          <w:b/>
          <w:bCs/>
          <w:sz w:val="24"/>
          <w:szCs w:val="22"/>
          <w:lang w:val="et-EE"/>
        </w:rPr>
        <w:commentReference w:id="1896"/>
      </w:r>
    </w:p>
    <w:tbl>
      <w:tblPr>
        <w:tblStyle w:val="Kontuurtabel"/>
        <w:tblW w:w="0" w:type="auto"/>
        <w:tblLook w:val="04A0" w:firstRow="1" w:lastRow="0" w:firstColumn="1" w:lastColumn="0" w:noHBand="0" w:noVBand="1"/>
      </w:tblPr>
      <w:tblGrid>
        <w:gridCol w:w="9628"/>
      </w:tblGrid>
      <w:tr w:rsidR="009D6B67" w:rsidRPr="009F3831" w14:paraId="21732C08" w14:textId="77777777">
        <w:tc>
          <w:tcPr>
            <w:tcW w:w="9628" w:type="dxa"/>
            <w:tcBorders>
              <w:top w:val="single" w:sz="4" w:space="0" w:color="0070C0"/>
              <w:left w:val="single" w:sz="4" w:space="0" w:color="0070C0"/>
              <w:bottom w:val="single" w:sz="4" w:space="0" w:color="0070C0"/>
              <w:right w:val="single" w:sz="4" w:space="0" w:color="0070C0"/>
            </w:tcBorders>
          </w:tcPr>
          <w:p w14:paraId="6B4A5415" w14:textId="77777777" w:rsidR="00113F50" w:rsidRPr="00113F50" w:rsidRDefault="00113F50">
            <w:pPr>
              <w:spacing w:before="0" w:line="240" w:lineRule="auto"/>
              <w:jc w:val="both"/>
              <w:rPr>
                <w:ins w:id="1897" w:author="Kaisa Tähe - RAM" w:date="2025-10-06T13:47:00Z" w16du:dateUtc="2025-10-06T10:47:00Z"/>
                <w:rFonts w:ascii="Cambria" w:hAnsi="Cambria"/>
                <w:noProof/>
                <w:sz w:val="20"/>
                <w:szCs w:val="18"/>
                <w:lang w:val="et-EE"/>
              </w:rPr>
            </w:pPr>
            <w:ins w:id="1898" w:author="Kaisa Tähe - RAM" w:date="2025-10-06T13:47:00Z">
              <w:r w:rsidRPr="00113F50">
                <w:rPr>
                  <w:rFonts w:ascii="Cambria" w:hAnsi="Cambria"/>
                  <w:noProof/>
                  <w:sz w:val="20"/>
                  <w:szCs w:val="18"/>
                  <w:lang w:val="et-EE"/>
                </w:rPr>
                <w:t>Tulenevalt Euroopa Komisjoni poolt 18. septembril 2025 vastu võetud ReArm algatuse määruse muudatustest ning Eesti julgeolekuvajadustest suunatakse osa EL toetuse vahenditest uutesse kaitsevaldkonna erieesmärkidesse. Selline lähenemine aitab tugevdada Eesti kaitsevõimekust ja kiirendada investeeringute elluviimist. Vastavad ümberpaigutused tehakse rakenduskava 4. muudatuse raames. Toetuse suunamine kaitsevaldkonda aitab katta kriitilisi vajadusi, sealhulgas sõjalise liikuvuse ja kahesuguse kasutusega taristu arendamist, mis on oluline riigi operatiivse valmisoleku ja kaitsevõime tõstmiseks.</w:t>
              </w:r>
            </w:ins>
          </w:p>
          <w:p w14:paraId="032B82A8" w14:textId="636D184E" w:rsidR="009D6B67" w:rsidRPr="00FB3DD8" w:rsidRDefault="00EE5F1F">
            <w:pPr>
              <w:spacing w:before="0" w:line="240" w:lineRule="auto"/>
              <w:jc w:val="both"/>
              <w:rPr>
                <w:rFonts w:ascii="Cambria" w:hAnsi="Cambria"/>
                <w:sz w:val="20"/>
                <w:szCs w:val="18"/>
              </w:rPr>
            </w:pPr>
            <w:r>
              <w:rPr>
                <w:rFonts w:ascii="Cambria" w:hAnsi="Cambria"/>
                <w:sz w:val="20"/>
                <w:szCs w:val="18"/>
                <w:lang w:val="et-EE"/>
              </w:rPr>
              <w:t>Fondidevaheliste ümbertõstete tegemisel on silmas peetud riigipõhiseid soovitusi 2019–2020, mille Euroopa Komisjon Eestile andis, ning riigi arenguvajadusi kooskõlas strateegia „Eesti 2035“ eesmärkidega. Olulised märksõnad arenguvajadustes on regionaalse ebavõrdsuse vähendamine (võrreldes muude Eesti piirkondadega on struktuurne probleem kirde- ja kagupiirkonna majanduslik ja sotsiaalne mahajäämus); sotsiaalse turvavõrgu parandamine ja hoolekandeteenuste kättesaadavuse parandamine; haridussüsteemi paremasse vastavusse viimine tööturu nõudlusega ning oskuste nappuse vähendamine.</w:t>
            </w:r>
          </w:p>
          <w:p w14:paraId="37400A19" w14:textId="6E3E1023" w:rsidR="009D6B67" w:rsidRDefault="00EE5F1F">
            <w:pPr>
              <w:spacing w:before="0" w:line="240" w:lineRule="auto"/>
              <w:jc w:val="both"/>
              <w:rPr>
                <w:rFonts w:ascii="Cambria" w:hAnsi="Cambria"/>
                <w:sz w:val="20"/>
                <w:szCs w:val="18"/>
                <w:lang w:val="et-EE"/>
              </w:rPr>
            </w:pPr>
            <w:r>
              <w:rPr>
                <w:rFonts w:ascii="Cambria" w:hAnsi="Cambria"/>
                <w:sz w:val="20"/>
                <w:szCs w:val="18"/>
                <w:lang w:val="et-EE"/>
              </w:rPr>
              <w:t>ERFi suunatud raha on mõeldud esiteks Kagu-Eesti ettevõt</w:t>
            </w:r>
            <w:r w:rsidR="00A73D96">
              <w:rPr>
                <w:rFonts w:ascii="Cambria" w:hAnsi="Cambria"/>
                <w:sz w:val="20"/>
                <w:szCs w:val="18"/>
                <w:lang w:val="et-EE"/>
              </w:rPr>
              <w:t>ja</w:t>
            </w:r>
            <w:r>
              <w:rPr>
                <w:rFonts w:ascii="Cambria" w:hAnsi="Cambria"/>
                <w:sz w:val="20"/>
                <w:szCs w:val="18"/>
                <w:lang w:val="et-EE"/>
              </w:rPr>
              <w:t>te arengu toetamisele, et vähendada regionaalset ebavõrdsust. Piirkonna VKEsid toetatakse lisaks tootlike investeeringute tegemisel, et kiirendada uute tehnoloogiate kasutuselevõttu ja suurendada lisandväärtust töötaja kohta. Teiseks toetatakse ERFi lisandunud vahenditest hoolekandega seotud tegevusi, mis aitavad ellu viia pikaajalise hoolduse reformi ning toetada tervishoiu- ja sotsiaalsektori integreerimist (investeeringud tagamaks kogukonnapõhist erihoolekandeteenust, tehnoloogia ja uuenduslike lahenduste laiemat kasutamist sotsiaalvaldkonnas).</w:t>
            </w:r>
          </w:p>
          <w:p w14:paraId="2ED03B39" w14:textId="77777777" w:rsidR="009D6B67" w:rsidRDefault="00EE5F1F">
            <w:pPr>
              <w:spacing w:before="0" w:line="240" w:lineRule="auto"/>
              <w:jc w:val="both"/>
              <w:rPr>
                <w:rFonts w:ascii="Cambria" w:hAnsi="Cambria"/>
                <w:sz w:val="20"/>
                <w:szCs w:val="18"/>
                <w:lang w:val="et-EE"/>
              </w:rPr>
            </w:pPr>
            <w:r>
              <w:rPr>
                <w:rFonts w:ascii="Cambria" w:hAnsi="Cambria"/>
                <w:sz w:val="20"/>
                <w:szCs w:val="18"/>
                <w:lang w:val="et-EE"/>
              </w:rPr>
              <w:t xml:space="preserve">ESF+ vahendid toetavad laste vaesuse vähendamist, noorte varajase koolist lahkumise ennetamist ja vähendamist ning hariduse vastavusse viimist tööturu nõudlusega. Lastele ja noortele on suunatud sekkumised, mis vähendavad sotsiaalset tõrjutust ning aitavad ennetada riskikäitumist, mh tegeletakse tervikliku lastekaitsesüsteemi loomisega. Haridusvaldkonnas on suunaks õppekavade vastavusse viimine tööturu vajadustega, õppijakeskne lähenemine haridusele ja piisav kvalifitseeritud haridustöötjate arv. Lähtuvat laste- ja noortegarantii eesmärkidest on kavandatud sekkumised lastele ja noortele, et võidelda koolist väljalangemisega ning pakkuda erinevaid hariduslikke tugiteenuseid. Samuti tugimeetmed mittetöötavate ja </w:t>
            </w:r>
            <w:r>
              <w:rPr>
                <w:rFonts w:ascii="Cambria" w:hAnsi="Cambria"/>
                <w:sz w:val="20"/>
                <w:szCs w:val="18"/>
                <w:lang w:val="et-EE"/>
              </w:rPr>
              <w:noBreakHyphen/>
              <w:t>õppivate noorte haridusse või tööturule suunamiseks.</w:t>
            </w:r>
          </w:p>
          <w:p w14:paraId="057CD7E5" w14:textId="77777777" w:rsidR="009D6B67" w:rsidRDefault="00EE5F1F">
            <w:pPr>
              <w:spacing w:before="0" w:line="240" w:lineRule="auto"/>
              <w:jc w:val="both"/>
              <w:rPr>
                <w:rFonts w:ascii="Cambria" w:hAnsi="Cambria"/>
                <w:sz w:val="20"/>
                <w:szCs w:val="18"/>
                <w:lang w:val="et-EE"/>
              </w:rPr>
            </w:pPr>
            <w:r>
              <w:rPr>
                <w:rFonts w:ascii="Cambria" w:hAnsi="Cambria"/>
                <w:sz w:val="20"/>
                <w:szCs w:val="18"/>
                <w:lang w:val="et-EE"/>
              </w:rPr>
              <w:lastRenderedPageBreak/>
              <w:t>Ümberpaigutuste üldine eesmärk on vähendada regionaalset ja sotsiaalset ebavõrdsust Eestis ning sekkumistega on hõlmatud erinevad sihtrühmad: lapsed, noored, hoolduskoormusega, eri- ja hooldusvajadusega inimesed ning Eesti eri piirkondade elanikud.</w:t>
            </w:r>
          </w:p>
        </w:tc>
      </w:tr>
    </w:tbl>
    <w:p w14:paraId="5A6CFF74" w14:textId="77777777" w:rsidR="009D6B67" w:rsidRDefault="009D6B67">
      <w:pPr>
        <w:rPr>
          <w:rFonts w:ascii="Cambria" w:hAnsi="Cambria" w:cstheme="minorHAnsi"/>
          <w:lang w:val="et-EE"/>
        </w:rPr>
      </w:pPr>
    </w:p>
    <w:p w14:paraId="2290E919" w14:textId="77777777" w:rsidR="009D6B67" w:rsidRDefault="00EE5F1F">
      <w:pPr>
        <w:pStyle w:val="Pealkiri2"/>
        <w:numPr>
          <w:ilvl w:val="1"/>
          <w:numId w:val="82"/>
        </w:numPr>
        <w:rPr>
          <w:rFonts w:cstheme="minorHAnsi"/>
          <w:lang w:val="et-EE"/>
        </w:rPr>
      </w:pPr>
      <w:bookmarkStart w:id="1899" w:name="_Toc210486491"/>
      <w:r>
        <w:rPr>
          <w:rFonts w:cstheme="minorHAnsi"/>
          <w:lang w:val="et-EE"/>
        </w:rPr>
        <w:t>JTF: eraldised programmis ja ümberpaigutamised</w:t>
      </w:r>
      <w:bookmarkEnd w:id="1899"/>
    </w:p>
    <w:p w14:paraId="2C4B2366" w14:textId="77777777" w:rsidR="009D6B67" w:rsidRDefault="00EE5F1F">
      <w:pPr>
        <w:spacing w:before="0" w:after="200" w:line="276" w:lineRule="auto"/>
        <w:rPr>
          <w:rFonts w:ascii="Cambria" w:hAnsi="Cambria" w:cstheme="minorHAnsi"/>
          <w:sz w:val="20"/>
          <w:szCs w:val="20"/>
          <w:lang w:val="et-EE"/>
        </w:rPr>
      </w:pPr>
      <w:r>
        <w:rPr>
          <w:rFonts w:ascii="Cambria" w:hAnsi="Cambria" w:cstheme="minorHAnsi"/>
          <w:sz w:val="20"/>
          <w:szCs w:val="20"/>
          <w:lang w:val="et-EE"/>
        </w:rPr>
        <w:t>Ei ole asjakohane – Eesti ei plaani teha ülekandeid ESF+-ist ja ERFist JTFi.</w:t>
      </w:r>
    </w:p>
    <w:p w14:paraId="5999C630" w14:textId="77777777" w:rsidR="009D6B67" w:rsidRDefault="009D6B67">
      <w:pPr>
        <w:spacing w:before="0" w:after="200" w:line="276" w:lineRule="auto"/>
        <w:rPr>
          <w:rFonts w:ascii="Cambria" w:hAnsi="Cambria" w:cstheme="minorHAnsi"/>
          <w:lang w:val="et-EE"/>
        </w:rPr>
      </w:pPr>
    </w:p>
    <w:p w14:paraId="7B54F9DF" w14:textId="77777777" w:rsidR="009D6B67" w:rsidRDefault="00EE5F1F">
      <w:pPr>
        <w:spacing w:before="0" w:after="200" w:line="276" w:lineRule="auto"/>
        <w:rPr>
          <w:rFonts w:ascii="Cambria" w:eastAsia="Times New Roman" w:hAnsi="Cambria" w:cstheme="minorHAnsi"/>
          <w:szCs w:val="20"/>
          <w:lang w:val="et-EE"/>
        </w:rPr>
      </w:pPr>
      <w:r>
        <w:rPr>
          <w:rFonts w:ascii="Cambria" w:hAnsi="Cambria" w:cstheme="minorHAnsi"/>
          <w:lang w:val="et-EE"/>
        </w:rPr>
        <w:br w:type="page" w:clear="all"/>
      </w:r>
    </w:p>
    <w:p w14:paraId="0602E96F" w14:textId="77777777" w:rsidR="009D6B67" w:rsidRDefault="009D6B67">
      <w:pPr>
        <w:pStyle w:val="Pealkiri2"/>
        <w:numPr>
          <w:ilvl w:val="1"/>
          <w:numId w:val="82"/>
        </w:numPr>
        <w:rPr>
          <w:rFonts w:cstheme="minorHAnsi"/>
          <w:lang w:val="et-EE"/>
        </w:rPr>
        <w:sectPr w:rsidR="009D6B67">
          <w:type w:val="continuous"/>
          <w:pgSz w:w="11906" w:h="16838"/>
          <w:pgMar w:top="1134" w:right="1134" w:bottom="1134" w:left="1134" w:header="567" w:footer="567" w:gutter="0"/>
          <w:cols w:space="708"/>
          <w:titlePg/>
          <w:docGrid w:linePitch="360"/>
        </w:sectPr>
      </w:pPr>
    </w:p>
    <w:p w14:paraId="38C1FFE5" w14:textId="77777777" w:rsidR="009D6B67" w:rsidRDefault="00EE5F1F">
      <w:pPr>
        <w:pStyle w:val="Pealkiri2"/>
        <w:numPr>
          <w:ilvl w:val="1"/>
          <w:numId w:val="82"/>
        </w:numPr>
        <w:rPr>
          <w:rFonts w:cstheme="minorHAnsi"/>
          <w:lang w:val="et-EE"/>
        </w:rPr>
      </w:pPr>
      <w:bookmarkStart w:id="1900" w:name="_Toc210486492"/>
      <w:r>
        <w:rPr>
          <w:rFonts w:cstheme="minorHAnsi"/>
          <w:lang w:val="et-EE"/>
        </w:rPr>
        <w:lastRenderedPageBreak/>
        <w:t>Rahalised assigneeringud aastate kaupa</w:t>
      </w:r>
      <w:bookmarkEnd w:id="1900"/>
    </w:p>
    <w:p w14:paraId="0582D35B" w14:textId="3C372E56" w:rsidR="009D6B67" w:rsidRDefault="00EE5F1F">
      <w:pPr>
        <w:pStyle w:val="Pealdis"/>
        <w:keepNext/>
        <w:jc w:val="left"/>
        <w:rPr>
          <w:rFonts w:ascii="Cambria" w:hAnsi="Cambria" w:cstheme="minorBidi"/>
          <w:lang w:val="et-EE"/>
        </w:rPr>
      </w:pPr>
      <w:r>
        <w:rPr>
          <w:lang w:val="et-EE"/>
        </w:rPr>
        <w:t xml:space="preserve">Tabel </w:t>
      </w:r>
      <w:del w:id="1901" w:author="Kaisa Tähe - RAM" w:date="2025-10-16T10:46:00Z" w16du:dateUtc="2025-10-16T07:46:00Z">
        <w:r w:rsidDel="007E5F29">
          <w:rPr>
            <w:lang w:val="et-EE"/>
          </w:rPr>
          <w:fldChar w:fldCharType="begin"/>
        </w:r>
        <w:r w:rsidDel="007E5F29">
          <w:rPr>
            <w:lang w:val="et-EE"/>
          </w:rPr>
          <w:delInstrText xml:space="preserve"> SEQ Tabel \* ARABIC </w:delInstrText>
        </w:r>
        <w:r w:rsidDel="007E5F29">
          <w:rPr>
            <w:lang w:val="et-EE"/>
          </w:rPr>
          <w:fldChar w:fldCharType="separate"/>
        </w:r>
        <w:r w:rsidDel="007E5F29">
          <w:rPr>
            <w:lang w:val="et-EE"/>
          </w:rPr>
          <w:delText>166</w:delText>
        </w:r>
        <w:r w:rsidDel="007E5F29">
          <w:rPr>
            <w:lang w:val="et-EE"/>
          </w:rPr>
          <w:fldChar w:fldCharType="end"/>
        </w:r>
      </w:del>
      <w:ins w:id="1902" w:author="Kaisa Tähe - RAM" w:date="2025-10-16T10:46:00Z" w16du:dateUtc="2025-10-16T07:46:00Z">
        <w:r w:rsidR="007E5F29">
          <w:rPr>
            <w:lang w:val="et-EE"/>
          </w:rPr>
          <w:t>178</w:t>
        </w:r>
      </w:ins>
      <w:r>
        <w:rPr>
          <w:lang w:val="et-EE"/>
        </w:rPr>
        <w:t xml:space="preserve">: </w:t>
      </w:r>
      <w:r>
        <w:rPr>
          <w:rFonts w:ascii="Cambria" w:hAnsi="Cambria" w:cstheme="minorBidi"/>
          <w:lang w:val="et-EE"/>
        </w:rPr>
        <w:t>Rahalised assigneeringud aastate kaupa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9"/>
        <w:gridCol w:w="1261"/>
        <w:gridCol w:w="628"/>
        <w:gridCol w:w="875"/>
        <w:gridCol w:w="875"/>
        <w:gridCol w:w="875"/>
        <w:gridCol w:w="875"/>
        <w:gridCol w:w="222"/>
        <w:gridCol w:w="1452"/>
        <w:gridCol w:w="1452"/>
        <w:gridCol w:w="1452"/>
        <w:gridCol w:w="1452"/>
        <w:gridCol w:w="1452"/>
      </w:tblGrid>
      <w:tr w:rsidR="00946579" w14:paraId="749E1DC0" w14:textId="77777777" w:rsidTr="00946579">
        <w:trPr>
          <w:trHeight w:val="477"/>
          <w:tblHeader/>
        </w:trPr>
        <w:tc>
          <w:tcPr>
            <w:tcW w:w="526" w:type="pct"/>
            <w:vMerge w:val="restart"/>
            <w:vAlign w:val="center"/>
          </w:tcPr>
          <w:p w14:paraId="06F2F166"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Fond</w:t>
            </w:r>
          </w:p>
        </w:tc>
        <w:tc>
          <w:tcPr>
            <w:tcW w:w="395" w:type="pct"/>
            <w:vMerge w:val="restart"/>
            <w:vAlign w:val="center"/>
          </w:tcPr>
          <w:p w14:paraId="31239765"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Piirkonna kategooria</w:t>
            </w:r>
          </w:p>
        </w:tc>
        <w:tc>
          <w:tcPr>
            <w:tcW w:w="201" w:type="pct"/>
            <w:vMerge w:val="restart"/>
            <w:vAlign w:val="center"/>
          </w:tcPr>
          <w:p w14:paraId="3D73C027"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2021</w:t>
            </w:r>
          </w:p>
        </w:tc>
        <w:tc>
          <w:tcPr>
            <w:tcW w:w="383" w:type="pct"/>
            <w:vMerge w:val="restart"/>
            <w:vAlign w:val="center"/>
          </w:tcPr>
          <w:p w14:paraId="1C9F766E"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2022</w:t>
            </w:r>
          </w:p>
        </w:tc>
        <w:tc>
          <w:tcPr>
            <w:tcW w:w="383" w:type="pct"/>
            <w:vMerge w:val="restart"/>
            <w:vAlign w:val="center"/>
          </w:tcPr>
          <w:p w14:paraId="2C8F20C5"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2023</w:t>
            </w:r>
          </w:p>
        </w:tc>
        <w:tc>
          <w:tcPr>
            <w:tcW w:w="383" w:type="pct"/>
            <w:vMerge w:val="restart"/>
            <w:vAlign w:val="center"/>
          </w:tcPr>
          <w:p w14:paraId="09E8F1FF"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2024</w:t>
            </w:r>
          </w:p>
        </w:tc>
        <w:tc>
          <w:tcPr>
            <w:tcW w:w="383" w:type="pct"/>
            <w:vMerge w:val="restart"/>
            <w:vAlign w:val="center"/>
          </w:tcPr>
          <w:p w14:paraId="4898819A"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2025</w:t>
            </w:r>
          </w:p>
        </w:tc>
        <w:tc>
          <w:tcPr>
            <w:tcW w:w="76" w:type="pct"/>
          </w:tcPr>
          <w:p w14:paraId="1DB0D31B" w14:textId="77777777" w:rsidR="009D6B67" w:rsidRDefault="009D6B67">
            <w:pPr>
              <w:spacing w:before="60" w:after="60" w:line="240" w:lineRule="auto"/>
              <w:jc w:val="center"/>
              <w:rPr>
                <w:rFonts w:ascii="Cambria" w:hAnsi="Cambria" w:cstheme="minorHAnsi"/>
                <w:sz w:val="20"/>
                <w:szCs w:val="20"/>
                <w:lang w:val="et-EE"/>
              </w:rPr>
            </w:pPr>
          </w:p>
        </w:tc>
        <w:tc>
          <w:tcPr>
            <w:tcW w:w="908" w:type="pct"/>
            <w:gridSpan w:val="2"/>
            <w:vAlign w:val="center"/>
          </w:tcPr>
          <w:p w14:paraId="239F6457"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2026</w:t>
            </w:r>
          </w:p>
        </w:tc>
        <w:tc>
          <w:tcPr>
            <w:tcW w:w="908" w:type="pct"/>
            <w:gridSpan w:val="2"/>
            <w:vAlign w:val="center"/>
          </w:tcPr>
          <w:p w14:paraId="34D9138E"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2027</w:t>
            </w:r>
          </w:p>
        </w:tc>
        <w:tc>
          <w:tcPr>
            <w:tcW w:w="454" w:type="pct"/>
            <w:vMerge w:val="restart"/>
            <w:vAlign w:val="center"/>
          </w:tcPr>
          <w:p w14:paraId="06D00009"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Kokku</w:t>
            </w:r>
          </w:p>
        </w:tc>
      </w:tr>
      <w:tr w:rsidR="00946579" w14:paraId="4964B809" w14:textId="77777777" w:rsidTr="00946579">
        <w:trPr>
          <w:trHeight w:val="550"/>
          <w:tblHeader/>
        </w:trPr>
        <w:tc>
          <w:tcPr>
            <w:tcW w:w="526" w:type="pct"/>
            <w:vMerge/>
            <w:vAlign w:val="center"/>
          </w:tcPr>
          <w:p w14:paraId="70E84FB3" w14:textId="77777777" w:rsidR="009D6B67" w:rsidRDefault="009D6B67">
            <w:pPr>
              <w:spacing w:before="60" w:after="60" w:line="240" w:lineRule="auto"/>
              <w:jc w:val="center"/>
              <w:rPr>
                <w:rFonts w:ascii="Cambria" w:hAnsi="Cambria" w:cstheme="minorHAnsi"/>
                <w:sz w:val="20"/>
                <w:szCs w:val="20"/>
                <w:lang w:val="et-EE"/>
              </w:rPr>
            </w:pPr>
          </w:p>
        </w:tc>
        <w:tc>
          <w:tcPr>
            <w:tcW w:w="395" w:type="pct"/>
            <w:vMerge/>
            <w:vAlign w:val="center"/>
          </w:tcPr>
          <w:p w14:paraId="1B467719" w14:textId="77777777" w:rsidR="009D6B67" w:rsidRDefault="009D6B67">
            <w:pPr>
              <w:spacing w:before="60" w:after="60" w:line="240" w:lineRule="auto"/>
              <w:jc w:val="center"/>
              <w:rPr>
                <w:rFonts w:ascii="Cambria" w:hAnsi="Cambria" w:cstheme="minorHAnsi"/>
                <w:sz w:val="20"/>
                <w:szCs w:val="20"/>
                <w:lang w:val="et-EE"/>
              </w:rPr>
            </w:pPr>
          </w:p>
        </w:tc>
        <w:tc>
          <w:tcPr>
            <w:tcW w:w="201" w:type="pct"/>
            <w:vMerge/>
            <w:vAlign w:val="center"/>
          </w:tcPr>
          <w:p w14:paraId="7953B14D" w14:textId="77777777" w:rsidR="009D6B67" w:rsidRDefault="009D6B67">
            <w:pPr>
              <w:spacing w:before="60" w:after="60" w:line="240" w:lineRule="auto"/>
              <w:jc w:val="center"/>
              <w:rPr>
                <w:rFonts w:ascii="Cambria" w:hAnsi="Cambria" w:cstheme="minorHAnsi"/>
                <w:sz w:val="20"/>
                <w:szCs w:val="20"/>
                <w:lang w:val="et-EE"/>
              </w:rPr>
            </w:pPr>
          </w:p>
        </w:tc>
        <w:tc>
          <w:tcPr>
            <w:tcW w:w="383" w:type="pct"/>
            <w:vMerge/>
            <w:vAlign w:val="center"/>
          </w:tcPr>
          <w:p w14:paraId="1AC5D228" w14:textId="77777777" w:rsidR="009D6B67" w:rsidRDefault="009D6B67">
            <w:pPr>
              <w:spacing w:before="60" w:after="60" w:line="240" w:lineRule="auto"/>
              <w:jc w:val="center"/>
              <w:rPr>
                <w:rFonts w:ascii="Cambria" w:hAnsi="Cambria" w:cstheme="minorHAnsi"/>
                <w:sz w:val="20"/>
                <w:szCs w:val="20"/>
                <w:lang w:val="et-EE"/>
              </w:rPr>
            </w:pPr>
          </w:p>
        </w:tc>
        <w:tc>
          <w:tcPr>
            <w:tcW w:w="383" w:type="pct"/>
            <w:vMerge/>
            <w:vAlign w:val="center"/>
          </w:tcPr>
          <w:p w14:paraId="321C13AF" w14:textId="77777777" w:rsidR="009D6B67" w:rsidRDefault="009D6B67">
            <w:pPr>
              <w:spacing w:before="60" w:after="60" w:line="240" w:lineRule="auto"/>
              <w:jc w:val="center"/>
              <w:rPr>
                <w:rFonts w:ascii="Cambria" w:hAnsi="Cambria" w:cstheme="minorHAnsi"/>
                <w:sz w:val="20"/>
                <w:szCs w:val="20"/>
                <w:lang w:val="et-EE"/>
              </w:rPr>
            </w:pPr>
          </w:p>
        </w:tc>
        <w:tc>
          <w:tcPr>
            <w:tcW w:w="383" w:type="pct"/>
            <w:vMerge/>
            <w:vAlign w:val="center"/>
          </w:tcPr>
          <w:p w14:paraId="7A2C0187" w14:textId="77777777" w:rsidR="009D6B67" w:rsidRDefault="009D6B67">
            <w:pPr>
              <w:spacing w:before="60" w:after="60" w:line="240" w:lineRule="auto"/>
              <w:jc w:val="center"/>
              <w:rPr>
                <w:rFonts w:ascii="Cambria" w:hAnsi="Cambria" w:cstheme="minorHAnsi"/>
                <w:sz w:val="20"/>
                <w:szCs w:val="20"/>
                <w:lang w:val="et-EE"/>
              </w:rPr>
            </w:pPr>
          </w:p>
        </w:tc>
        <w:tc>
          <w:tcPr>
            <w:tcW w:w="383" w:type="pct"/>
            <w:vMerge/>
            <w:vAlign w:val="center"/>
          </w:tcPr>
          <w:p w14:paraId="054399E6" w14:textId="77777777" w:rsidR="009D6B67" w:rsidRDefault="009D6B67">
            <w:pPr>
              <w:spacing w:before="60" w:after="60" w:line="240" w:lineRule="auto"/>
              <w:jc w:val="center"/>
              <w:rPr>
                <w:rFonts w:ascii="Cambria" w:hAnsi="Cambria" w:cstheme="minorHAnsi"/>
                <w:sz w:val="20"/>
                <w:szCs w:val="20"/>
                <w:lang w:val="et-EE"/>
              </w:rPr>
            </w:pPr>
          </w:p>
        </w:tc>
        <w:tc>
          <w:tcPr>
            <w:tcW w:w="76" w:type="pct"/>
          </w:tcPr>
          <w:p w14:paraId="0D73B7CB" w14:textId="77777777" w:rsidR="009D6B67" w:rsidRDefault="009D6B67">
            <w:pPr>
              <w:spacing w:before="60" w:after="60" w:line="240" w:lineRule="auto"/>
              <w:jc w:val="center"/>
              <w:rPr>
                <w:rFonts w:ascii="Cambria" w:hAnsi="Cambria" w:cstheme="minorHAnsi"/>
                <w:sz w:val="20"/>
                <w:szCs w:val="20"/>
                <w:lang w:val="et-EE"/>
              </w:rPr>
            </w:pPr>
          </w:p>
        </w:tc>
        <w:tc>
          <w:tcPr>
            <w:tcW w:w="454" w:type="pct"/>
            <w:vAlign w:val="center"/>
          </w:tcPr>
          <w:p w14:paraId="2B5E92CE"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Rahaline assigneering ilma kohandatava summata</w:t>
            </w:r>
          </w:p>
        </w:tc>
        <w:tc>
          <w:tcPr>
            <w:tcW w:w="454" w:type="pct"/>
            <w:vAlign w:val="center"/>
          </w:tcPr>
          <w:p w14:paraId="6632BB2E"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Kohandatav summa</w:t>
            </w:r>
          </w:p>
        </w:tc>
        <w:tc>
          <w:tcPr>
            <w:tcW w:w="454" w:type="pct"/>
            <w:vAlign w:val="center"/>
          </w:tcPr>
          <w:p w14:paraId="4343C574"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Rahaline assigneering ilma kohandatava summata</w:t>
            </w:r>
          </w:p>
        </w:tc>
        <w:tc>
          <w:tcPr>
            <w:tcW w:w="454" w:type="pct"/>
            <w:vAlign w:val="center"/>
          </w:tcPr>
          <w:p w14:paraId="19FAC2A4"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Kohandatav summa</w:t>
            </w:r>
          </w:p>
        </w:tc>
        <w:tc>
          <w:tcPr>
            <w:tcW w:w="454" w:type="pct"/>
            <w:vMerge/>
            <w:vAlign w:val="center"/>
          </w:tcPr>
          <w:p w14:paraId="4409DCB4" w14:textId="77777777" w:rsidR="009D6B67" w:rsidRDefault="009D6B67">
            <w:pPr>
              <w:spacing w:before="60" w:after="60" w:line="240" w:lineRule="auto"/>
              <w:jc w:val="center"/>
              <w:rPr>
                <w:rFonts w:ascii="Cambria" w:hAnsi="Cambria" w:cstheme="minorHAnsi"/>
                <w:sz w:val="20"/>
                <w:szCs w:val="20"/>
                <w:lang w:val="et-EE"/>
              </w:rPr>
            </w:pPr>
          </w:p>
        </w:tc>
      </w:tr>
      <w:tr w:rsidR="00946579" w14:paraId="700238DF" w14:textId="77777777" w:rsidTr="00946579">
        <w:tc>
          <w:tcPr>
            <w:tcW w:w="526" w:type="pct"/>
          </w:tcPr>
          <w:p w14:paraId="37F51886"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ERF</w:t>
            </w:r>
          </w:p>
        </w:tc>
        <w:tc>
          <w:tcPr>
            <w:tcW w:w="395" w:type="pct"/>
          </w:tcPr>
          <w:p w14:paraId="50BA8BB2"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201" w:type="pct"/>
          </w:tcPr>
          <w:p w14:paraId="1F8DFC4A" w14:textId="77777777" w:rsidR="009D6B67" w:rsidRDefault="00EE5F1F">
            <w:pPr>
              <w:rPr>
                <w:rFonts w:ascii="Cambria" w:hAnsi="Cambria" w:cstheme="minorBidi"/>
                <w:sz w:val="20"/>
                <w:szCs w:val="20"/>
                <w:lang w:val="et-EE"/>
              </w:rPr>
            </w:pPr>
            <w:r>
              <w:rPr>
                <w:rFonts w:ascii="Cambria" w:hAnsi="Cambria" w:cstheme="minorBidi"/>
                <w:sz w:val="20"/>
                <w:szCs w:val="20"/>
                <w:lang w:val="et-EE"/>
              </w:rPr>
              <w:t>0</w:t>
            </w:r>
          </w:p>
          <w:p w14:paraId="25146772" w14:textId="77777777" w:rsidR="009D6B67" w:rsidRDefault="009D6B67">
            <w:pPr>
              <w:spacing w:before="60" w:after="60" w:line="240" w:lineRule="auto"/>
              <w:rPr>
                <w:rFonts w:ascii="Cambria" w:hAnsi="Cambria" w:cstheme="minorBidi"/>
                <w:sz w:val="20"/>
                <w:szCs w:val="20"/>
                <w:lang w:val="et-EE"/>
              </w:rPr>
            </w:pPr>
          </w:p>
        </w:tc>
        <w:tc>
          <w:tcPr>
            <w:tcW w:w="383" w:type="pct"/>
          </w:tcPr>
          <w:p w14:paraId="1AD13B9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289 751 917</w:t>
            </w:r>
          </w:p>
        </w:tc>
        <w:tc>
          <w:tcPr>
            <w:tcW w:w="383" w:type="pct"/>
          </w:tcPr>
          <w:p w14:paraId="67E8962D"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294 762 251</w:t>
            </w:r>
          </w:p>
        </w:tc>
        <w:tc>
          <w:tcPr>
            <w:tcW w:w="383" w:type="pct"/>
          </w:tcPr>
          <w:p w14:paraId="60D639A0"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299 956 604</w:t>
            </w:r>
          </w:p>
        </w:tc>
        <w:tc>
          <w:tcPr>
            <w:tcW w:w="383" w:type="pct"/>
          </w:tcPr>
          <w:p w14:paraId="156DA3F1"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305 335 737</w:t>
            </w:r>
          </w:p>
        </w:tc>
        <w:tc>
          <w:tcPr>
            <w:tcW w:w="76" w:type="pct"/>
          </w:tcPr>
          <w:p w14:paraId="2A370ED9" w14:textId="77777777" w:rsidR="009D6B67" w:rsidRDefault="009D6B67">
            <w:pPr>
              <w:spacing w:before="60" w:after="60" w:line="240" w:lineRule="auto"/>
              <w:rPr>
                <w:rFonts w:asciiTheme="majorHAnsi" w:hAnsiTheme="majorHAnsi"/>
                <w:sz w:val="20"/>
                <w:szCs w:val="20"/>
                <w:lang w:val="et-EE"/>
              </w:rPr>
            </w:pPr>
          </w:p>
        </w:tc>
        <w:tc>
          <w:tcPr>
            <w:tcW w:w="454" w:type="pct"/>
          </w:tcPr>
          <w:p w14:paraId="1D415A73" w14:textId="12660F57" w:rsidR="009D6B67" w:rsidRDefault="00DC5A2E">
            <w:pPr>
              <w:spacing w:before="60" w:after="60" w:line="240" w:lineRule="auto"/>
              <w:rPr>
                <w:rFonts w:asciiTheme="majorHAnsi" w:hAnsiTheme="majorHAnsi" w:cstheme="minorBidi"/>
                <w:sz w:val="20"/>
                <w:szCs w:val="20"/>
                <w:lang w:val="et-EE"/>
              </w:rPr>
            </w:pPr>
            <w:ins w:id="1903" w:author="Juhan Anupõld - RAM" w:date="2025-10-06T14:16:00Z" w16du:dateUtc="2025-10-06T11:16:00Z">
              <w:r w:rsidRPr="00DC5A2E">
                <w:rPr>
                  <w:rFonts w:asciiTheme="majorHAnsi" w:hAnsiTheme="majorHAnsi"/>
                  <w:sz w:val="20"/>
                  <w:szCs w:val="20"/>
                  <w:lang w:val="et-EE"/>
                </w:rPr>
                <w:t>114825495</w:t>
              </w:r>
            </w:ins>
            <w:del w:id="1904" w:author="Juhan Anupõld - RAM" w:date="2025-10-06T14:16:00Z" w16du:dateUtc="2025-10-06T11:16:00Z">
              <w:r w:rsidR="00EE5F1F" w:rsidDel="00DC5A2E">
                <w:rPr>
                  <w:rFonts w:asciiTheme="majorHAnsi" w:hAnsiTheme="majorHAnsi"/>
                  <w:sz w:val="20"/>
                  <w:szCs w:val="20"/>
                  <w:lang w:val="et-EE"/>
                </w:rPr>
                <w:delText>126 679 831</w:delText>
              </w:r>
            </w:del>
          </w:p>
        </w:tc>
        <w:tc>
          <w:tcPr>
            <w:tcW w:w="454" w:type="pct"/>
          </w:tcPr>
          <w:p w14:paraId="6F37A96B" w14:textId="1918D18C" w:rsidR="009D6B67" w:rsidRDefault="00230B37">
            <w:pPr>
              <w:spacing w:before="60" w:after="60" w:line="240" w:lineRule="auto"/>
              <w:rPr>
                <w:rFonts w:asciiTheme="majorHAnsi" w:hAnsiTheme="majorHAnsi" w:cstheme="minorBidi"/>
                <w:sz w:val="20"/>
                <w:szCs w:val="20"/>
                <w:lang w:val="et-EE"/>
              </w:rPr>
            </w:pPr>
            <w:ins w:id="1905" w:author="Juhan Anupõld - RAM" w:date="2025-10-06T14:16:00Z" w16du:dateUtc="2025-10-06T11:16:00Z">
              <w:r w:rsidRPr="00230B37">
                <w:rPr>
                  <w:rFonts w:asciiTheme="majorHAnsi" w:hAnsiTheme="majorHAnsi"/>
                  <w:sz w:val="20"/>
                  <w:szCs w:val="20"/>
                  <w:lang w:val="et-EE"/>
                </w:rPr>
                <w:t>114825495</w:t>
              </w:r>
            </w:ins>
            <w:del w:id="1906" w:author="Juhan Anupõld - RAM" w:date="2025-10-06T14:16:00Z" w16du:dateUtc="2025-10-06T11:16:00Z">
              <w:r w:rsidR="00EE5F1F" w:rsidDel="00230B37">
                <w:rPr>
                  <w:rFonts w:asciiTheme="majorHAnsi" w:hAnsiTheme="majorHAnsi"/>
                  <w:sz w:val="20"/>
                  <w:szCs w:val="20"/>
                  <w:lang w:val="et-EE"/>
                </w:rPr>
                <w:delText>126 679 832</w:delText>
              </w:r>
            </w:del>
          </w:p>
        </w:tc>
        <w:tc>
          <w:tcPr>
            <w:tcW w:w="454" w:type="pct"/>
          </w:tcPr>
          <w:p w14:paraId="456B5E30" w14:textId="7F64F018" w:rsidR="009D6B67" w:rsidRDefault="00230B37">
            <w:pPr>
              <w:spacing w:before="60" w:after="60" w:line="240" w:lineRule="auto"/>
              <w:rPr>
                <w:rFonts w:asciiTheme="majorHAnsi" w:hAnsiTheme="majorHAnsi" w:cstheme="minorBidi"/>
                <w:sz w:val="20"/>
                <w:szCs w:val="20"/>
                <w:lang w:val="et-EE"/>
              </w:rPr>
            </w:pPr>
            <w:ins w:id="1907" w:author="Juhan Anupõld - RAM" w:date="2025-10-06T14:16:00Z" w16du:dateUtc="2025-10-06T11:16:00Z">
              <w:r w:rsidRPr="00230B37">
                <w:rPr>
                  <w:rFonts w:asciiTheme="majorHAnsi" w:hAnsiTheme="majorHAnsi"/>
                  <w:sz w:val="20"/>
                  <w:szCs w:val="20"/>
                  <w:lang w:val="et-EE"/>
                </w:rPr>
                <w:t>117343155</w:t>
              </w:r>
            </w:ins>
            <w:del w:id="1908" w:author="Juhan Anupõld - RAM" w:date="2025-10-06T14:16:00Z" w16du:dateUtc="2025-10-06T11:16:00Z">
              <w:r w:rsidR="00EE5F1F" w:rsidDel="00230B37">
                <w:rPr>
                  <w:rFonts w:asciiTheme="majorHAnsi" w:hAnsiTheme="majorHAnsi"/>
                  <w:sz w:val="20"/>
                  <w:szCs w:val="20"/>
                  <w:lang w:val="et-EE"/>
                </w:rPr>
                <w:delText>129 197 491</w:delText>
              </w:r>
            </w:del>
          </w:p>
        </w:tc>
        <w:tc>
          <w:tcPr>
            <w:tcW w:w="454" w:type="pct"/>
          </w:tcPr>
          <w:p w14:paraId="43093C11" w14:textId="4112F8E1" w:rsidR="009D6B67" w:rsidRDefault="00230B37">
            <w:pPr>
              <w:spacing w:before="60" w:after="60" w:line="240" w:lineRule="auto"/>
              <w:rPr>
                <w:rFonts w:asciiTheme="majorHAnsi" w:hAnsiTheme="majorHAnsi" w:cstheme="minorBidi"/>
                <w:sz w:val="20"/>
                <w:szCs w:val="20"/>
                <w:lang w:val="et-EE"/>
              </w:rPr>
            </w:pPr>
            <w:ins w:id="1909" w:author="Juhan Anupõld - RAM" w:date="2025-10-06T14:16:00Z" w16du:dateUtc="2025-10-06T11:16:00Z">
              <w:r w:rsidRPr="00230B37">
                <w:rPr>
                  <w:rFonts w:asciiTheme="majorHAnsi" w:hAnsiTheme="majorHAnsi"/>
                  <w:sz w:val="20"/>
                  <w:szCs w:val="20"/>
                  <w:lang w:val="et-EE"/>
                </w:rPr>
                <w:t>11734315</w:t>
              </w:r>
              <w:r>
                <w:rPr>
                  <w:rFonts w:asciiTheme="majorHAnsi" w:hAnsiTheme="majorHAnsi"/>
                  <w:sz w:val="20"/>
                  <w:szCs w:val="20"/>
                  <w:lang w:val="et-EE"/>
                </w:rPr>
                <w:t>6</w:t>
              </w:r>
            </w:ins>
            <w:del w:id="1910" w:author="Juhan Anupõld - RAM" w:date="2025-10-06T14:16:00Z" w16du:dateUtc="2025-10-06T11:16:00Z">
              <w:r w:rsidR="00EE5F1F" w:rsidDel="00230B37">
                <w:rPr>
                  <w:rFonts w:asciiTheme="majorHAnsi" w:hAnsiTheme="majorHAnsi"/>
                  <w:sz w:val="20"/>
                  <w:szCs w:val="20"/>
                  <w:lang w:val="et-EE"/>
                </w:rPr>
                <w:delText>129 197 491</w:delText>
              </w:r>
            </w:del>
          </w:p>
        </w:tc>
        <w:tc>
          <w:tcPr>
            <w:tcW w:w="454" w:type="pct"/>
          </w:tcPr>
          <w:p w14:paraId="54522FD7" w14:textId="4723A0E0" w:rsidR="009D6B67" w:rsidRDefault="00545C64">
            <w:pPr>
              <w:spacing w:before="60" w:after="60" w:line="240" w:lineRule="auto"/>
              <w:rPr>
                <w:rFonts w:asciiTheme="majorHAnsi" w:hAnsiTheme="majorHAnsi" w:cstheme="minorBidi"/>
                <w:sz w:val="20"/>
                <w:szCs w:val="20"/>
                <w:lang w:val="et-EE"/>
              </w:rPr>
            </w:pPr>
            <w:ins w:id="1911" w:author="Juhan Anupõld - RAM" w:date="2025-10-06T14:17:00Z" w16du:dateUtc="2025-10-06T11:17:00Z">
              <w:r w:rsidRPr="00545C64">
                <w:rPr>
                  <w:rFonts w:asciiTheme="majorHAnsi" w:hAnsiTheme="majorHAnsi"/>
                  <w:sz w:val="20"/>
                  <w:szCs w:val="20"/>
                  <w:lang w:val="et-EE"/>
                </w:rPr>
                <w:t>1654143810</w:t>
              </w:r>
            </w:ins>
            <w:del w:id="1912" w:author="Juhan Anupõld - RAM" w:date="2025-10-06T14:17:00Z" w16du:dateUtc="2025-10-06T11:17:00Z">
              <w:r w:rsidR="00EE5F1F" w:rsidDel="00545C64">
                <w:rPr>
                  <w:rFonts w:asciiTheme="majorHAnsi" w:hAnsiTheme="majorHAnsi"/>
                  <w:sz w:val="20"/>
                  <w:szCs w:val="20"/>
                  <w:lang w:val="et-EE"/>
                </w:rPr>
                <w:delText>1 701 561 154</w:delText>
              </w:r>
            </w:del>
          </w:p>
        </w:tc>
      </w:tr>
      <w:tr w:rsidR="00946579" w14:paraId="6B6BDBE7" w14:textId="77777777" w:rsidTr="00946579">
        <w:tc>
          <w:tcPr>
            <w:tcW w:w="526" w:type="pct"/>
          </w:tcPr>
          <w:p w14:paraId="204CC730"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Kokku</w:t>
            </w:r>
          </w:p>
        </w:tc>
        <w:tc>
          <w:tcPr>
            <w:tcW w:w="395" w:type="pct"/>
          </w:tcPr>
          <w:p w14:paraId="3C823FCC" w14:textId="77777777" w:rsidR="009D6B67" w:rsidRDefault="009D6B67">
            <w:pPr>
              <w:spacing w:before="60" w:after="60" w:line="240" w:lineRule="auto"/>
              <w:rPr>
                <w:rFonts w:ascii="Cambria" w:hAnsi="Cambria" w:cstheme="minorHAnsi"/>
                <w:sz w:val="20"/>
                <w:szCs w:val="20"/>
                <w:lang w:val="et-EE"/>
              </w:rPr>
            </w:pPr>
          </w:p>
        </w:tc>
        <w:tc>
          <w:tcPr>
            <w:tcW w:w="201" w:type="pct"/>
          </w:tcPr>
          <w:p w14:paraId="6BD65A43" w14:textId="77777777" w:rsidR="009D6B67" w:rsidRDefault="00EE5F1F">
            <w:pPr>
              <w:rPr>
                <w:rFonts w:ascii="Cambria" w:hAnsi="Cambria" w:cstheme="minorBidi"/>
                <w:sz w:val="20"/>
                <w:szCs w:val="20"/>
                <w:lang w:val="et-EE"/>
              </w:rPr>
            </w:pPr>
            <w:r>
              <w:rPr>
                <w:rFonts w:ascii="Cambria" w:hAnsi="Cambria" w:cstheme="minorBidi"/>
                <w:sz w:val="20"/>
                <w:szCs w:val="20"/>
                <w:lang w:val="et-EE"/>
              </w:rPr>
              <w:t>0</w:t>
            </w:r>
          </w:p>
          <w:p w14:paraId="19519E6C" w14:textId="77777777" w:rsidR="009D6B67" w:rsidRDefault="009D6B67">
            <w:pPr>
              <w:spacing w:before="60" w:after="60" w:line="240" w:lineRule="auto"/>
              <w:rPr>
                <w:rFonts w:ascii="Cambria" w:hAnsi="Cambria" w:cstheme="minorBidi"/>
                <w:sz w:val="20"/>
                <w:szCs w:val="20"/>
                <w:lang w:val="et-EE"/>
              </w:rPr>
            </w:pPr>
          </w:p>
        </w:tc>
        <w:tc>
          <w:tcPr>
            <w:tcW w:w="383" w:type="pct"/>
          </w:tcPr>
          <w:p w14:paraId="6B37663B"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289 751 917</w:t>
            </w:r>
          </w:p>
        </w:tc>
        <w:tc>
          <w:tcPr>
            <w:tcW w:w="383" w:type="pct"/>
          </w:tcPr>
          <w:p w14:paraId="4759CCD6"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294 762 251</w:t>
            </w:r>
          </w:p>
        </w:tc>
        <w:tc>
          <w:tcPr>
            <w:tcW w:w="383" w:type="pct"/>
          </w:tcPr>
          <w:p w14:paraId="5B13FAB1"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299 956 604</w:t>
            </w:r>
          </w:p>
        </w:tc>
        <w:tc>
          <w:tcPr>
            <w:tcW w:w="383" w:type="pct"/>
          </w:tcPr>
          <w:p w14:paraId="2885470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305 335 737</w:t>
            </w:r>
          </w:p>
        </w:tc>
        <w:tc>
          <w:tcPr>
            <w:tcW w:w="76" w:type="pct"/>
          </w:tcPr>
          <w:p w14:paraId="1C035CAC" w14:textId="77777777" w:rsidR="009D6B67" w:rsidRDefault="009D6B67">
            <w:pPr>
              <w:spacing w:before="60" w:after="60" w:line="240" w:lineRule="auto"/>
              <w:rPr>
                <w:rFonts w:asciiTheme="majorHAnsi" w:hAnsiTheme="majorHAnsi"/>
                <w:sz w:val="20"/>
                <w:szCs w:val="20"/>
                <w:lang w:val="et-EE"/>
              </w:rPr>
            </w:pPr>
          </w:p>
        </w:tc>
        <w:tc>
          <w:tcPr>
            <w:tcW w:w="454" w:type="pct"/>
          </w:tcPr>
          <w:p w14:paraId="4806E6A2" w14:textId="5A3A6A3C" w:rsidR="009D6B67" w:rsidRDefault="00DC5A2E">
            <w:pPr>
              <w:spacing w:before="60" w:after="60" w:line="240" w:lineRule="auto"/>
              <w:rPr>
                <w:rFonts w:asciiTheme="majorHAnsi" w:hAnsiTheme="majorHAnsi" w:cstheme="minorBidi"/>
                <w:sz w:val="20"/>
                <w:szCs w:val="20"/>
                <w:lang w:val="et-EE"/>
              </w:rPr>
            </w:pPr>
            <w:ins w:id="1913" w:author="Juhan Anupõld - RAM" w:date="2025-10-06T14:16:00Z" w16du:dateUtc="2025-10-06T11:16:00Z">
              <w:r w:rsidRPr="00DC5A2E">
                <w:rPr>
                  <w:rFonts w:asciiTheme="majorHAnsi" w:hAnsiTheme="majorHAnsi"/>
                  <w:sz w:val="20"/>
                  <w:szCs w:val="20"/>
                  <w:lang w:val="et-EE"/>
                </w:rPr>
                <w:t>114825495</w:t>
              </w:r>
            </w:ins>
            <w:del w:id="1914" w:author="Juhan Anupõld - RAM" w:date="2025-10-06T14:16:00Z" w16du:dateUtc="2025-10-06T11:16:00Z">
              <w:r w:rsidR="00EE5F1F" w:rsidDel="00DC5A2E">
                <w:rPr>
                  <w:rFonts w:asciiTheme="majorHAnsi" w:hAnsiTheme="majorHAnsi"/>
                  <w:sz w:val="20"/>
                  <w:szCs w:val="20"/>
                  <w:lang w:val="et-EE"/>
                </w:rPr>
                <w:delText>126 679 831</w:delText>
              </w:r>
            </w:del>
          </w:p>
        </w:tc>
        <w:tc>
          <w:tcPr>
            <w:tcW w:w="454" w:type="pct"/>
          </w:tcPr>
          <w:p w14:paraId="4BCABEE0" w14:textId="6BFC7BA5" w:rsidR="009D6B67" w:rsidRDefault="00230B37">
            <w:pPr>
              <w:spacing w:before="60" w:after="60" w:line="240" w:lineRule="auto"/>
              <w:rPr>
                <w:rFonts w:asciiTheme="majorHAnsi" w:hAnsiTheme="majorHAnsi" w:cstheme="minorBidi"/>
                <w:sz w:val="20"/>
                <w:szCs w:val="20"/>
                <w:lang w:val="et-EE"/>
              </w:rPr>
            </w:pPr>
            <w:ins w:id="1915" w:author="Juhan Anupõld - RAM" w:date="2025-10-06T14:16:00Z" w16du:dateUtc="2025-10-06T11:16:00Z">
              <w:r w:rsidRPr="00230B37">
                <w:rPr>
                  <w:rFonts w:asciiTheme="majorHAnsi" w:hAnsiTheme="majorHAnsi"/>
                  <w:sz w:val="20"/>
                  <w:szCs w:val="20"/>
                  <w:lang w:val="et-EE"/>
                </w:rPr>
                <w:t>114825495</w:t>
              </w:r>
            </w:ins>
            <w:del w:id="1916" w:author="Juhan Anupõld - RAM" w:date="2025-10-06T14:16:00Z" w16du:dateUtc="2025-10-06T11:16:00Z">
              <w:r w:rsidR="00EE5F1F" w:rsidDel="00230B37">
                <w:rPr>
                  <w:rFonts w:asciiTheme="majorHAnsi" w:hAnsiTheme="majorHAnsi"/>
                  <w:sz w:val="20"/>
                  <w:szCs w:val="20"/>
                  <w:lang w:val="et-EE"/>
                </w:rPr>
                <w:delText>126 679 832</w:delText>
              </w:r>
            </w:del>
          </w:p>
        </w:tc>
        <w:tc>
          <w:tcPr>
            <w:tcW w:w="454" w:type="pct"/>
          </w:tcPr>
          <w:p w14:paraId="3C09720A" w14:textId="565CF925" w:rsidR="009D6B67" w:rsidRDefault="00230B37">
            <w:pPr>
              <w:spacing w:before="60" w:after="60" w:line="240" w:lineRule="auto"/>
              <w:rPr>
                <w:rFonts w:asciiTheme="majorHAnsi" w:hAnsiTheme="majorHAnsi" w:cstheme="minorBidi"/>
                <w:sz w:val="20"/>
                <w:szCs w:val="20"/>
                <w:lang w:val="et-EE"/>
              </w:rPr>
            </w:pPr>
            <w:ins w:id="1917" w:author="Juhan Anupõld - RAM" w:date="2025-10-06T14:16:00Z" w16du:dateUtc="2025-10-06T11:16:00Z">
              <w:r w:rsidRPr="00230B37">
                <w:rPr>
                  <w:rFonts w:asciiTheme="majorHAnsi" w:hAnsiTheme="majorHAnsi"/>
                  <w:sz w:val="20"/>
                  <w:szCs w:val="20"/>
                  <w:lang w:val="et-EE"/>
                </w:rPr>
                <w:t>117343155</w:t>
              </w:r>
            </w:ins>
            <w:del w:id="1918" w:author="Juhan Anupõld - RAM" w:date="2025-10-06T14:16:00Z" w16du:dateUtc="2025-10-06T11:16:00Z">
              <w:r w:rsidR="00EE5F1F" w:rsidDel="00230B37">
                <w:rPr>
                  <w:rFonts w:asciiTheme="majorHAnsi" w:hAnsiTheme="majorHAnsi"/>
                  <w:sz w:val="20"/>
                  <w:szCs w:val="20"/>
                  <w:lang w:val="et-EE"/>
                </w:rPr>
                <w:delText>129 197 491</w:delText>
              </w:r>
            </w:del>
          </w:p>
        </w:tc>
        <w:tc>
          <w:tcPr>
            <w:tcW w:w="454" w:type="pct"/>
          </w:tcPr>
          <w:p w14:paraId="5168BB3B" w14:textId="5EFA3619" w:rsidR="009D6B67" w:rsidRDefault="00230B37">
            <w:pPr>
              <w:spacing w:before="60" w:after="60" w:line="240" w:lineRule="auto"/>
              <w:rPr>
                <w:rFonts w:asciiTheme="majorHAnsi" w:hAnsiTheme="majorHAnsi" w:cstheme="minorBidi"/>
                <w:sz w:val="20"/>
                <w:szCs w:val="20"/>
                <w:lang w:val="et-EE"/>
              </w:rPr>
            </w:pPr>
            <w:ins w:id="1919" w:author="Juhan Anupõld - RAM" w:date="2025-10-06T14:16:00Z" w16du:dateUtc="2025-10-06T11:16:00Z">
              <w:r w:rsidRPr="00230B37">
                <w:rPr>
                  <w:rFonts w:asciiTheme="majorHAnsi" w:hAnsiTheme="majorHAnsi"/>
                  <w:sz w:val="20"/>
                  <w:szCs w:val="20"/>
                  <w:lang w:val="et-EE"/>
                </w:rPr>
                <w:t>11734315</w:t>
              </w:r>
              <w:r>
                <w:rPr>
                  <w:rFonts w:asciiTheme="majorHAnsi" w:hAnsiTheme="majorHAnsi"/>
                  <w:sz w:val="20"/>
                  <w:szCs w:val="20"/>
                  <w:lang w:val="et-EE"/>
                </w:rPr>
                <w:t>6</w:t>
              </w:r>
            </w:ins>
            <w:del w:id="1920" w:author="Juhan Anupõld - RAM" w:date="2025-10-06T14:16:00Z" w16du:dateUtc="2025-10-06T11:16:00Z">
              <w:r w:rsidR="00EE5F1F" w:rsidDel="00230B37">
                <w:rPr>
                  <w:rFonts w:asciiTheme="majorHAnsi" w:hAnsiTheme="majorHAnsi"/>
                  <w:sz w:val="20"/>
                  <w:szCs w:val="20"/>
                  <w:lang w:val="et-EE"/>
                </w:rPr>
                <w:delText>129 197 491</w:delText>
              </w:r>
            </w:del>
          </w:p>
        </w:tc>
        <w:tc>
          <w:tcPr>
            <w:tcW w:w="454" w:type="pct"/>
          </w:tcPr>
          <w:p w14:paraId="39E398DB" w14:textId="6B3257BC" w:rsidR="009D6B67" w:rsidRDefault="00545C64">
            <w:pPr>
              <w:spacing w:before="60" w:after="60" w:line="240" w:lineRule="auto"/>
              <w:rPr>
                <w:rFonts w:asciiTheme="majorHAnsi" w:hAnsiTheme="majorHAnsi" w:cstheme="minorBidi"/>
                <w:sz w:val="20"/>
                <w:szCs w:val="20"/>
                <w:lang w:val="et-EE"/>
              </w:rPr>
            </w:pPr>
            <w:ins w:id="1921" w:author="Juhan Anupõld - RAM" w:date="2025-10-06T14:17:00Z" w16du:dateUtc="2025-10-06T11:17:00Z">
              <w:r w:rsidRPr="00545C64">
                <w:rPr>
                  <w:rFonts w:asciiTheme="majorHAnsi" w:hAnsiTheme="majorHAnsi"/>
                  <w:sz w:val="20"/>
                  <w:szCs w:val="20"/>
                  <w:lang w:val="et-EE"/>
                </w:rPr>
                <w:t>1654143810</w:t>
              </w:r>
            </w:ins>
            <w:del w:id="1922" w:author="Juhan Anupõld - RAM" w:date="2025-10-06T14:17:00Z" w16du:dateUtc="2025-10-06T11:17:00Z">
              <w:r w:rsidR="00EE5F1F" w:rsidDel="00545C64">
                <w:rPr>
                  <w:rFonts w:asciiTheme="majorHAnsi" w:hAnsiTheme="majorHAnsi"/>
                  <w:sz w:val="20"/>
                  <w:szCs w:val="20"/>
                  <w:lang w:val="et-EE"/>
                </w:rPr>
                <w:delText>1 701 561 154</w:delText>
              </w:r>
            </w:del>
          </w:p>
        </w:tc>
      </w:tr>
      <w:tr w:rsidR="00946579" w14:paraId="68BEB1B0" w14:textId="77777777" w:rsidTr="00946579">
        <w:tc>
          <w:tcPr>
            <w:tcW w:w="526" w:type="pct"/>
          </w:tcPr>
          <w:p w14:paraId="23E01EA9"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395" w:type="pct"/>
          </w:tcPr>
          <w:p w14:paraId="6805090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201" w:type="pct"/>
          </w:tcPr>
          <w:p w14:paraId="2438C80F" w14:textId="77777777" w:rsidR="009D6B67" w:rsidRDefault="00EE5F1F">
            <w:pPr>
              <w:rPr>
                <w:rFonts w:ascii="Cambria" w:hAnsi="Cambria" w:cstheme="minorBidi"/>
                <w:sz w:val="20"/>
                <w:szCs w:val="20"/>
                <w:lang w:val="et-EE"/>
              </w:rPr>
            </w:pPr>
            <w:r>
              <w:rPr>
                <w:rFonts w:ascii="Cambria" w:hAnsi="Cambria" w:cstheme="minorBidi"/>
                <w:sz w:val="20"/>
                <w:szCs w:val="20"/>
                <w:lang w:val="et-EE"/>
              </w:rPr>
              <w:t>0</w:t>
            </w:r>
          </w:p>
          <w:p w14:paraId="315FB1DB" w14:textId="77777777" w:rsidR="009D6B67" w:rsidRDefault="009D6B67">
            <w:pPr>
              <w:spacing w:before="60" w:after="60" w:line="240" w:lineRule="auto"/>
              <w:rPr>
                <w:rFonts w:ascii="Cambria" w:hAnsi="Cambria" w:cstheme="minorBidi"/>
                <w:sz w:val="20"/>
                <w:szCs w:val="20"/>
                <w:lang w:val="et-EE"/>
              </w:rPr>
            </w:pPr>
          </w:p>
        </w:tc>
        <w:tc>
          <w:tcPr>
            <w:tcW w:w="383" w:type="pct"/>
          </w:tcPr>
          <w:p w14:paraId="3F36E032"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88 063 537</w:t>
            </w:r>
          </w:p>
        </w:tc>
        <w:tc>
          <w:tcPr>
            <w:tcW w:w="383" w:type="pct"/>
          </w:tcPr>
          <w:p w14:paraId="3743BC80"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91 021 731</w:t>
            </w:r>
          </w:p>
        </w:tc>
        <w:tc>
          <w:tcPr>
            <w:tcW w:w="383" w:type="pct"/>
          </w:tcPr>
          <w:p w14:paraId="3CA34847"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94 323 299</w:t>
            </w:r>
          </w:p>
        </w:tc>
        <w:tc>
          <w:tcPr>
            <w:tcW w:w="383" w:type="pct"/>
          </w:tcPr>
          <w:p w14:paraId="5F189419"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96 706 989</w:t>
            </w:r>
          </w:p>
        </w:tc>
        <w:tc>
          <w:tcPr>
            <w:tcW w:w="76" w:type="pct"/>
          </w:tcPr>
          <w:p w14:paraId="4CF667C9" w14:textId="77777777" w:rsidR="009D6B67" w:rsidRDefault="009D6B67">
            <w:pPr>
              <w:spacing w:before="60" w:after="60" w:line="240" w:lineRule="auto"/>
              <w:rPr>
                <w:rFonts w:asciiTheme="majorHAnsi" w:hAnsiTheme="majorHAnsi"/>
                <w:sz w:val="20"/>
                <w:szCs w:val="20"/>
                <w:lang w:val="et-EE"/>
              </w:rPr>
            </w:pPr>
          </w:p>
        </w:tc>
        <w:tc>
          <w:tcPr>
            <w:tcW w:w="454" w:type="pct"/>
          </w:tcPr>
          <w:p w14:paraId="23F868A8" w14:textId="12BA7B02" w:rsidR="009D6B67" w:rsidRDefault="00545C64">
            <w:pPr>
              <w:spacing w:before="60" w:after="60" w:line="240" w:lineRule="auto"/>
              <w:rPr>
                <w:rFonts w:asciiTheme="majorHAnsi" w:hAnsiTheme="majorHAnsi" w:cstheme="minorBidi"/>
                <w:sz w:val="20"/>
                <w:szCs w:val="20"/>
                <w:lang w:val="et-EE"/>
              </w:rPr>
            </w:pPr>
            <w:ins w:id="1923" w:author="Juhan Anupõld - RAM" w:date="2025-10-06T14:17:00Z" w16du:dateUtc="2025-10-06T11:17:00Z">
              <w:r w:rsidRPr="00545C64">
                <w:rPr>
                  <w:rFonts w:asciiTheme="majorHAnsi" w:hAnsiTheme="majorHAnsi"/>
                  <w:sz w:val="20"/>
                  <w:szCs w:val="20"/>
                  <w:lang w:val="et-EE"/>
                </w:rPr>
                <w:t>29949706</w:t>
              </w:r>
            </w:ins>
            <w:del w:id="1924" w:author="Juhan Anupõld - RAM" w:date="2025-10-06T14:17:00Z" w16du:dateUtc="2025-10-06T11:17:00Z">
              <w:r w:rsidR="00EE5F1F" w:rsidDel="00545C64">
                <w:rPr>
                  <w:rFonts w:asciiTheme="majorHAnsi" w:hAnsiTheme="majorHAnsi"/>
                  <w:sz w:val="20"/>
                  <w:szCs w:val="20"/>
                  <w:lang w:val="et-EE"/>
                </w:rPr>
                <w:delText>40 636 514</w:delText>
              </w:r>
            </w:del>
          </w:p>
        </w:tc>
        <w:tc>
          <w:tcPr>
            <w:tcW w:w="454" w:type="pct"/>
          </w:tcPr>
          <w:p w14:paraId="0BD3B852" w14:textId="57FB85A5" w:rsidR="009D6B67" w:rsidRDefault="00545C64">
            <w:pPr>
              <w:spacing w:before="60" w:after="60" w:line="240" w:lineRule="auto"/>
              <w:rPr>
                <w:rFonts w:asciiTheme="majorHAnsi" w:hAnsiTheme="majorHAnsi" w:cstheme="minorBidi"/>
                <w:sz w:val="20"/>
                <w:szCs w:val="20"/>
                <w:lang w:val="et-EE"/>
              </w:rPr>
            </w:pPr>
            <w:ins w:id="1925" w:author="Juhan Anupõld - RAM" w:date="2025-10-06T14:17:00Z" w16du:dateUtc="2025-10-06T11:17:00Z">
              <w:r w:rsidRPr="00545C64">
                <w:rPr>
                  <w:rFonts w:asciiTheme="majorHAnsi" w:hAnsiTheme="majorHAnsi"/>
                  <w:sz w:val="20"/>
                  <w:szCs w:val="20"/>
                  <w:lang w:val="et-EE"/>
                </w:rPr>
                <w:t>29949706</w:t>
              </w:r>
            </w:ins>
            <w:del w:id="1926" w:author="Juhan Anupõld - RAM" w:date="2025-10-06T14:17:00Z" w16du:dateUtc="2025-10-06T11:17:00Z">
              <w:r w:rsidR="00EE5F1F" w:rsidDel="00545C64">
                <w:rPr>
                  <w:rFonts w:asciiTheme="majorHAnsi" w:hAnsiTheme="majorHAnsi"/>
                  <w:sz w:val="20"/>
                  <w:szCs w:val="20"/>
                  <w:lang w:val="et-EE"/>
                </w:rPr>
                <w:delText>40 636 514</w:delText>
              </w:r>
            </w:del>
          </w:p>
        </w:tc>
        <w:tc>
          <w:tcPr>
            <w:tcW w:w="454" w:type="pct"/>
          </w:tcPr>
          <w:p w14:paraId="5452D99C" w14:textId="640BC61F" w:rsidR="009D6B67" w:rsidRDefault="003B1CFF">
            <w:pPr>
              <w:spacing w:before="60" w:after="60" w:line="240" w:lineRule="auto"/>
              <w:rPr>
                <w:rFonts w:asciiTheme="majorHAnsi" w:hAnsiTheme="majorHAnsi" w:cstheme="minorBidi"/>
                <w:sz w:val="20"/>
                <w:szCs w:val="20"/>
                <w:lang w:val="et-EE"/>
              </w:rPr>
            </w:pPr>
            <w:ins w:id="1927" w:author="Juhan Anupõld - RAM" w:date="2025-10-06T14:17:00Z" w16du:dateUtc="2025-10-06T11:17:00Z">
              <w:r w:rsidRPr="003B1CFF">
                <w:rPr>
                  <w:rFonts w:asciiTheme="majorHAnsi" w:hAnsiTheme="majorHAnsi"/>
                  <w:sz w:val="20"/>
                  <w:szCs w:val="20"/>
                  <w:lang w:val="et-EE"/>
                </w:rPr>
                <w:t>30697569</w:t>
              </w:r>
            </w:ins>
            <w:del w:id="1928" w:author="Juhan Anupõld - RAM" w:date="2025-10-06T14:17:00Z" w16du:dateUtc="2025-10-06T11:17:00Z">
              <w:r w:rsidR="00EE5F1F" w:rsidDel="003B1CFF">
                <w:rPr>
                  <w:rFonts w:asciiTheme="majorHAnsi" w:hAnsiTheme="majorHAnsi"/>
                  <w:sz w:val="20"/>
                  <w:szCs w:val="20"/>
                  <w:lang w:val="et-EE"/>
                </w:rPr>
                <w:delText>41 384 376</w:delText>
              </w:r>
            </w:del>
          </w:p>
        </w:tc>
        <w:tc>
          <w:tcPr>
            <w:tcW w:w="454" w:type="pct"/>
          </w:tcPr>
          <w:p w14:paraId="09731BE1" w14:textId="551F36B3" w:rsidR="009D6B67" w:rsidRDefault="003B1CFF">
            <w:pPr>
              <w:spacing w:before="60" w:after="60" w:line="240" w:lineRule="auto"/>
              <w:rPr>
                <w:rFonts w:asciiTheme="majorHAnsi" w:hAnsiTheme="majorHAnsi" w:cstheme="minorBidi"/>
                <w:sz w:val="20"/>
                <w:szCs w:val="20"/>
                <w:lang w:val="et-EE"/>
              </w:rPr>
            </w:pPr>
            <w:ins w:id="1929" w:author="Juhan Anupõld - RAM" w:date="2025-10-06T14:17:00Z" w16du:dateUtc="2025-10-06T11:17:00Z">
              <w:r w:rsidRPr="003B1CFF">
                <w:rPr>
                  <w:rFonts w:asciiTheme="majorHAnsi" w:hAnsiTheme="majorHAnsi"/>
                  <w:sz w:val="20"/>
                  <w:szCs w:val="20"/>
                  <w:lang w:val="et-EE"/>
                </w:rPr>
                <w:t>30697569</w:t>
              </w:r>
            </w:ins>
            <w:del w:id="1930" w:author="Juhan Anupõld - RAM" w:date="2025-10-06T14:17:00Z" w16du:dateUtc="2025-10-06T11:17:00Z">
              <w:r w:rsidR="00EE5F1F" w:rsidDel="003B1CFF">
                <w:rPr>
                  <w:rFonts w:asciiTheme="majorHAnsi" w:hAnsiTheme="majorHAnsi"/>
                  <w:sz w:val="20"/>
                  <w:szCs w:val="20"/>
                  <w:lang w:val="et-EE"/>
                </w:rPr>
                <w:delText>41 384 377</w:delText>
              </w:r>
            </w:del>
          </w:p>
        </w:tc>
        <w:tc>
          <w:tcPr>
            <w:tcW w:w="454" w:type="pct"/>
          </w:tcPr>
          <w:p w14:paraId="200130ED" w14:textId="74DDD0A1" w:rsidR="009D6B67" w:rsidRDefault="003B1CFF">
            <w:pPr>
              <w:spacing w:before="60" w:after="60" w:line="240" w:lineRule="auto"/>
              <w:rPr>
                <w:rFonts w:asciiTheme="majorHAnsi" w:hAnsiTheme="majorHAnsi" w:cstheme="minorBidi"/>
                <w:sz w:val="20"/>
                <w:szCs w:val="20"/>
                <w:lang w:val="et-EE"/>
              </w:rPr>
            </w:pPr>
            <w:ins w:id="1931" w:author="Juhan Anupõld - RAM" w:date="2025-10-06T14:18:00Z" w16du:dateUtc="2025-10-06T11:18:00Z">
              <w:r w:rsidRPr="003B1CFF">
                <w:rPr>
                  <w:rFonts w:asciiTheme="majorHAnsi" w:hAnsiTheme="majorHAnsi"/>
                  <w:sz w:val="20"/>
                  <w:szCs w:val="20"/>
                  <w:lang w:val="et-EE"/>
                </w:rPr>
                <w:t>491410106</w:t>
              </w:r>
            </w:ins>
            <w:del w:id="1932" w:author="Juhan Anupõld - RAM" w:date="2025-10-06T14:18:00Z" w16du:dateUtc="2025-10-06T11:18:00Z">
              <w:r w:rsidR="00EE5F1F" w:rsidDel="003B1CFF">
                <w:rPr>
                  <w:rFonts w:asciiTheme="majorHAnsi" w:hAnsiTheme="majorHAnsi"/>
                  <w:sz w:val="20"/>
                  <w:szCs w:val="20"/>
                  <w:lang w:val="et-EE"/>
                </w:rPr>
                <w:delText>534 157 337</w:delText>
              </w:r>
            </w:del>
          </w:p>
        </w:tc>
      </w:tr>
      <w:tr w:rsidR="00946579" w14:paraId="1D64ED94" w14:textId="77777777" w:rsidTr="00946579">
        <w:tc>
          <w:tcPr>
            <w:tcW w:w="526" w:type="pct"/>
          </w:tcPr>
          <w:p w14:paraId="76B3929D"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Kokku</w:t>
            </w:r>
          </w:p>
        </w:tc>
        <w:tc>
          <w:tcPr>
            <w:tcW w:w="395" w:type="pct"/>
          </w:tcPr>
          <w:p w14:paraId="620C7D88" w14:textId="77777777" w:rsidR="009D6B67" w:rsidRDefault="009D6B67">
            <w:pPr>
              <w:spacing w:before="60" w:after="60" w:line="240" w:lineRule="auto"/>
              <w:rPr>
                <w:rFonts w:ascii="Cambria" w:hAnsi="Cambria" w:cstheme="minorHAnsi"/>
                <w:sz w:val="20"/>
                <w:szCs w:val="20"/>
                <w:lang w:val="et-EE"/>
              </w:rPr>
            </w:pPr>
          </w:p>
        </w:tc>
        <w:tc>
          <w:tcPr>
            <w:tcW w:w="201" w:type="pct"/>
          </w:tcPr>
          <w:p w14:paraId="1438A4D9" w14:textId="77777777" w:rsidR="009D6B67" w:rsidRDefault="00EE5F1F">
            <w:pPr>
              <w:rPr>
                <w:rFonts w:ascii="Cambria" w:hAnsi="Cambria" w:cstheme="minorBidi"/>
                <w:sz w:val="20"/>
                <w:szCs w:val="20"/>
                <w:lang w:val="et-EE"/>
              </w:rPr>
            </w:pPr>
            <w:r>
              <w:rPr>
                <w:rFonts w:ascii="Cambria" w:hAnsi="Cambria" w:cstheme="minorBidi"/>
                <w:sz w:val="20"/>
                <w:szCs w:val="20"/>
                <w:lang w:val="et-EE"/>
              </w:rPr>
              <w:t>0</w:t>
            </w:r>
          </w:p>
          <w:p w14:paraId="5C18D586" w14:textId="77777777" w:rsidR="009D6B67" w:rsidRDefault="009D6B67">
            <w:pPr>
              <w:spacing w:before="60" w:after="60" w:line="240" w:lineRule="auto"/>
              <w:rPr>
                <w:rFonts w:ascii="Cambria" w:hAnsi="Cambria" w:cstheme="minorBidi"/>
                <w:sz w:val="20"/>
                <w:szCs w:val="20"/>
                <w:lang w:val="et-EE"/>
              </w:rPr>
            </w:pPr>
          </w:p>
        </w:tc>
        <w:tc>
          <w:tcPr>
            <w:tcW w:w="383" w:type="pct"/>
          </w:tcPr>
          <w:p w14:paraId="3FC45477"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88 063 537</w:t>
            </w:r>
          </w:p>
        </w:tc>
        <w:tc>
          <w:tcPr>
            <w:tcW w:w="383" w:type="pct"/>
          </w:tcPr>
          <w:p w14:paraId="69E92A73"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91 021 731</w:t>
            </w:r>
          </w:p>
        </w:tc>
        <w:tc>
          <w:tcPr>
            <w:tcW w:w="383" w:type="pct"/>
          </w:tcPr>
          <w:p w14:paraId="310E7A16"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94 323 299</w:t>
            </w:r>
          </w:p>
        </w:tc>
        <w:tc>
          <w:tcPr>
            <w:tcW w:w="383" w:type="pct"/>
          </w:tcPr>
          <w:p w14:paraId="136E5E95"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96 706 989</w:t>
            </w:r>
          </w:p>
        </w:tc>
        <w:tc>
          <w:tcPr>
            <w:tcW w:w="76" w:type="pct"/>
          </w:tcPr>
          <w:p w14:paraId="0C2F43A3" w14:textId="77777777" w:rsidR="009D6B67" w:rsidRDefault="009D6B67">
            <w:pPr>
              <w:spacing w:before="60" w:after="60" w:line="240" w:lineRule="auto"/>
              <w:rPr>
                <w:rFonts w:asciiTheme="majorHAnsi" w:hAnsiTheme="majorHAnsi"/>
                <w:sz w:val="20"/>
                <w:szCs w:val="20"/>
                <w:lang w:val="et-EE"/>
              </w:rPr>
            </w:pPr>
          </w:p>
        </w:tc>
        <w:tc>
          <w:tcPr>
            <w:tcW w:w="454" w:type="pct"/>
          </w:tcPr>
          <w:p w14:paraId="0C427EF6" w14:textId="3404E893" w:rsidR="009D6B67" w:rsidRDefault="00545C64">
            <w:pPr>
              <w:spacing w:before="60" w:after="60" w:line="240" w:lineRule="auto"/>
              <w:rPr>
                <w:rFonts w:asciiTheme="majorHAnsi" w:hAnsiTheme="majorHAnsi" w:cstheme="minorBidi"/>
                <w:sz w:val="20"/>
                <w:szCs w:val="20"/>
                <w:lang w:val="et-EE"/>
              </w:rPr>
            </w:pPr>
            <w:ins w:id="1933" w:author="Juhan Anupõld - RAM" w:date="2025-10-06T14:17:00Z" w16du:dateUtc="2025-10-06T11:17:00Z">
              <w:r w:rsidRPr="00545C64">
                <w:rPr>
                  <w:rFonts w:asciiTheme="majorHAnsi" w:hAnsiTheme="majorHAnsi"/>
                  <w:sz w:val="20"/>
                  <w:szCs w:val="20"/>
                  <w:lang w:val="et-EE"/>
                </w:rPr>
                <w:t>29949706</w:t>
              </w:r>
            </w:ins>
            <w:del w:id="1934" w:author="Juhan Anupõld - RAM" w:date="2025-10-06T14:17:00Z" w16du:dateUtc="2025-10-06T11:17:00Z">
              <w:r w:rsidR="00EE5F1F" w:rsidDel="00545C64">
                <w:rPr>
                  <w:rFonts w:asciiTheme="majorHAnsi" w:hAnsiTheme="majorHAnsi"/>
                  <w:sz w:val="20"/>
                  <w:szCs w:val="20"/>
                  <w:lang w:val="et-EE"/>
                </w:rPr>
                <w:delText>40 636 514</w:delText>
              </w:r>
            </w:del>
          </w:p>
        </w:tc>
        <w:tc>
          <w:tcPr>
            <w:tcW w:w="454" w:type="pct"/>
          </w:tcPr>
          <w:p w14:paraId="6E0D666D" w14:textId="6BFBF744" w:rsidR="009D6B67" w:rsidRDefault="00545C64">
            <w:pPr>
              <w:spacing w:before="60" w:after="60" w:line="240" w:lineRule="auto"/>
              <w:rPr>
                <w:rFonts w:asciiTheme="majorHAnsi" w:hAnsiTheme="majorHAnsi" w:cstheme="minorBidi"/>
                <w:sz w:val="20"/>
                <w:szCs w:val="20"/>
                <w:lang w:val="et-EE"/>
              </w:rPr>
            </w:pPr>
            <w:ins w:id="1935" w:author="Juhan Anupõld - RAM" w:date="2025-10-06T14:17:00Z" w16du:dateUtc="2025-10-06T11:17:00Z">
              <w:r w:rsidRPr="00545C64">
                <w:rPr>
                  <w:rFonts w:asciiTheme="majorHAnsi" w:hAnsiTheme="majorHAnsi"/>
                  <w:sz w:val="20"/>
                  <w:szCs w:val="20"/>
                  <w:lang w:val="et-EE"/>
                </w:rPr>
                <w:t>29949706</w:t>
              </w:r>
            </w:ins>
            <w:del w:id="1936" w:author="Juhan Anupõld - RAM" w:date="2025-10-06T14:17:00Z" w16du:dateUtc="2025-10-06T11:17:00Z">
              <w:r w:rsidR="00EE5F1F" w:rsidDel="00545C64">
                <w:rPr>
                  <w:rFonts w:asciiTheme="majorHAnsi" w:hAnsiTheme="majorHAnsi"/>
                  <w:sz w:val="20"/>
                  <w:szCs w:val="20"/>
                  <w:lang w:val="et-EE"/>
                </w:rPr>
                <w:delText>40 636 514</w:delText>
              </w:r>
            </w:del>
          </w:p>
        </w:tc>
        <w:tc>
          <w:tcPr>
            <w:tcW w:w="454" w:type="pct"/>
          </w:tcPr>
          <w:p w14:paraId="131F533E" w14:textId="71F7E99C" w:rsidR="009D6B67" w:rsidRDefault="003B1CFF">
            <w:pPr>
              <w:spacing w:before="60" w:after="60" w:line="240" w:lineRule="auto"/>
              <w:rPr>
                <w:rFonts w:asciiTheme="majorHAnsi" w:hAnsiTheme="majorHAnsi" w:cstheme="minorBidi"/>
                <w:sz w:val="20"/>
                <w:szCs w:val="20"/>
                <w:lang w:val="et-EE"/>
              </w:rPr>
            </w:pPr>
            <w:ins w:id="1937" w:author="Juhan Anupõld - RAM" w:date="2025-10-06T14:17:00Z" w16du:dateUtc="2025-10-06T11:17:00Z">
              <w:r w:rsidRPr="003B1CFF">
                <w:rPr>
                  <w:rFonts w:asciiTheme="majorHAnsi" w:hAnsiTheme="majorHAnsi"/>
                  <w:sz w:val="20"/>
                  <w:szCs w:val="20"/>
                  <w:lang w:val="et-EE"/>
                </w:rPr>
                <w:t>30697569</w:t>
              </w:r>
            </w:ins>
            <w:del w:id="1938" w:author="Juhan Anupõld - RAM" w:date="2025-10-06T14:17:00Z" w16du:dateUtc="2025-10-06T11:17:00Z">
              <w:r w:rsidR="00EE5F1F" w:rsidDel="003B1CFF">
                <w:rPr>
                  <w:rFonts w:asciiTheme="majorHAnsi" w:hAnsiTheme="majorHAnsi"/>
                  <w:sz w:val="20"/>
                  <w:szCs w:val="20"/>
                  <w:lang w:val="et-EE"/>
                </w:rPr>
                <w:delText>41 384 376</w:delText>
              </w:r>
            </w:del>
          </w:p>
        </w:tc>
        <w:tc>
          <w:tcPr>
            <w:tcW w:w="454" w:type="pct"/>
          </w:tcPr>
          <w:p w14:paraId="33C93DE0" w14:textId="31E1B29C" w:rsidR="009D6B67" w:rsidRDefault="003B1CFF">
            <w:pPr>
              <w:spacing w:before="60" w:after="60" w:line="240" w:lineRule="auto"/>
              <w:rPr>
                <w:rFonts w:asciiTheme="majorHAnsi" w:hAnsiTheme="majorHAnsi" w:cstheme="minorBidi"/>
                <w:sz w:val="20"/>
                <w:szCs w:val="20"/>
                <w:lang w:val="et-EE"/>
              </w:rPr>
            </w:pPr>
            <w:ins w:id="1939" w:author="Juhan Anupõld - RAM" w:date="2025-10-06T14:17:00Z" w16du:dateUtc="2025-10-06T11:17:00Z">
              <w:r w:rsidRPr="003B1CFF">
                <w:rPr>
                  <w:rFonts w:asciiTheme="majorHAnsi" w:hAnsiTheme="majorHAnsi"/>
                  <w:sz w:val="20"/>
                  <w:szCs w:val="20"/>
                  <w:lang w:val="et-EE"/>
                </w:rPr>
                <w:t>30697569</w:t>
              </w:r>
            </w:ins>
            <w:del w:id="1940" w:author="Juhan Anupõld - RAM" w:date="2025-10-06T14:17:00Z" w16du:dateUtc="2025-10-06T11:17:00Z">
              <w:r w:rsidR="00EE5F1F" w:rsidDel="003B1CFF">
                <w:rPr>
                  <w:rFonts w:asciiTheme="majorHAnsi" w:hAnsiTheme="majorHAnsi"/>
                  <w:sz w:val="20"/>
                  <w:szCs w:val="20"/>
                  <w:lang w:val="et-EE"/>
                </w:rPr>
                <w:delText>41 384 377</w:delText>
              </w:r>
            </w:del>
          </w:p>
        </w:tc>
        <w:tc>
          <w:tcPr>
            <w:tcW w:w="454" w:type="pct"/>
          </w:tcPr>
          <w:p w14:paraId="4A5797BC" w14:textId="2F250C11" w:rsidR="009D6B67" w:rsidRDefault="003B1CFF">
            <w:pPr>
              <w:spacing w:before="60" w:after="60" w:line="240" w:lineRule="auto"/>
              <w:rPr>
                <w:rFonts w:asciiTheme="majorHAnsi" w:hAnsiTheme="majorHAnsi" w:cstheme="minorBidi"/>
                <w:sz w:val="20"/>
                <w:szCs w:val="20"/>
                <w:lang w:val="et-EE"/>
              </w:rPr>
            </w:pPr>
            <w:ins w:id="1941" w:author="Juhan Anupõld - RAM" w:date="2025-10-06T14:18:00Z" w16du:dateUtc="2025-10-06T11:18:00Z">
              <w:r w:rsidRPr="003B1CFF">
                <w:rPr>
                  <w:rFonts w:asciiTheme="majorHAnsi" w:hAnsiTheme="majorHAnsi"/>
                  <w:sz w:val="20"/>
                  <w:szCs w:val="20"/>
                  <w:lang w:val="et-EE"/>
                </w:rPr>
                <w:t>491410106</w:t>
              </w:r>
            </w:ins>
            <w:del w:id="1942" w:author="Juhan Anupõld - RAM" w:date="2025-10-06T14:18:00Z" w16du:dateUtc="2025-10-06T11:18:00Z">
              <w:r w:rsidR="00EE5F1F" w:rsidDel="003B1CFF">
                <w:rPr>
                  <w:rFonts w:asciiTheme="majorHAnsi" w:hAnsiTheme="majorHAnsi"/>
                  <w:sz w:val="20"/>
                  <w:szCs w:val="20"/>
                  <w:lang w:val="et-EE"/>
                </w:rPr>
                <w:delText>534 157 337</w:delText>
              </w:r>
            </w:del>
          </w:p>
        </w:tc>
      </w:tr>
      <w:tr w:rsidR="00946579" w14:paraId="281AA0E8" w14:textId="77777777" w:rsidTr="00946579">
        <w:tc>
          <w:tcPr>
            <w:tcW w:w="526" w:type="pct"/>
            <w:vMerge w:val="restart"/>
          </w:tcPr>
          <w:p w14:paraId="43FAF7E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JTF</w:t>
            </w:r>
          </w:p>
          <w:p w14:paraId="0E05D235" w14:textId="77777777" w:rsidR="009D6B67" w:rsidRDefault="009D6B67">
            <w:pPr>
              <w:spacing w:before="60" w:after="60" w:line="240" w:lineRule="auto"/>
              <w:rPr>
                <w:rFonts w:ascii="Cambria" w:hAnsi="Cambria" w:cstheme="minorHAnsi"/>
                <w:sz w:val="20"/>
                <w:szCs w:val="20"/>
                <w:lang w:val="et-EE"/>
              </w:rPr>
            </w:pPr>
          </w:p>
          <w:p w14:paraId="105DFAF2" w14:textId="77777777" w:rsidR="009D6B67" w:rsidRDefault="009D6B67">
            <w:pPr>
              <w:spacing w:before="60" w:after="60" w:line="240" w:lineRule="auto"/>
              <w:rPr>
                <w:rFonts w:ascii="Cambria" w:hAnsi="Cambria" w:cstheme="minorHAnsi"/>
                <w:sz w:val="20"/>
                <w:szCs w:val="20"/>
                <w:lang w:val="et-EE"/>
              </w:rPr>
            </w:pPr>
          </w:p>
          <w:p w14:paraId="0070D888" w14:textId="77777777" w:rsidR="009D6B67" w:rsidRDefault="009D6B67">
            <w:pPr>
              <w:spacing w:before="60" w:after="60" w:line="240" w:lineRule="auto"/>
              <w:rPr>
                <w:rFonts w:ascii="Cambria" w:hAnsi="Cambria" w:cstheme="minorHAnsi"/>
                <w:sz w:val="20"/>
                <w:szCs w:val="20"/>
                <w:lang w:val="et-EE"/>
              </w:rPr>
            </w:pPr>
          </w:p>
        </w:tc>
        <w:tc>
          <w:tcPr>
            <w:tcW w:w="395" w:type="pct"/>
          </w:tcPr>
          <w:p w14:paraId="042F78E1"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JTFi määruse artikli 3 kohased vahendid</w:t>
            </w:r>
          </w:p>
        </w:tc>
        <w:tc>
          <w:tcPr>
            <w:tcW w:w="201" w:type="pct"/>
          </w:tcPr>
          <w:p w14:paraId="2C3D0E4E" w14:textId="77777777" w:rsidR="009D6B67" w:rsidRDefault="00EE5F1F">
            <w:pPr>
              <w:rPr>
                <w:rFonts w:ascii="Cambria" w:hAnsi="Cambria" w:cstheme="minorBidi"/>
                <w:sz w:val="20"/>
                <w:szCs w:val="20"/>
                <w:lang w:val="et-EE"/>
              </w:rPr>
            </w:pPr>
            <w:r>
              <w:rPr>
                <w:rFonts w:ascii="Cambria" w:hAnsi="Cambria" w:cstheme="minorBidi"/>
                <w:sz w:val="20"/>
                <w:szCs w:val="20"/>
                <w:lang w:val="et-EE"/>
              </w:rPr>
              <w:t>0</w:t>
            </w:r>
          </w:p>
          <w:p w14:paraId="3D5A9F02" w14:textId="77777777" w:rsidR="009D6B67" w:rsidRDefault="009D6B67">
            <w:pPr>
              <w:spacing w:before="60" w:after="60" w:line="240" w:lineRule="auto"/>
              <w:rPr>
                <w:rFonts w:ascii="Cambria" w:hAnsi="Cambria" w:cstheme="minorBidi"/>
                <w:sz w:val="20"/>
                <w:szCs w:val="20"/>
                <w:lang w:val="et-EE"/>
              </w:rPr>
            </w:pPr>
          </w:p>
        </w:tc>
        <w:tc>
          <w:tcPr>
            <w:tcW w:w="383" w:type="pct"/>
          </w:tcPr>
          <w:p w14:paraId="5892F404"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26 472 165</w:t>
            </w:r>
          </w:p>
        </w:tc>
        <w:tc>
          <w:tcPr>
            <w:tcW w:w="383" w:type="pct"/>
          </w:tcPr>
          <w:p w14:paraId="18A82F59"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26 897 387</w:t>
            </w:r>
          </w:p>
        </w:tc>
        <w:tc>
          <w:tcPr>
            <w:tcW w:w="383" w:type="pct"/>
          </w:tcPr>
          <w:p w14:paraId="072D2068"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27 331 113</w:t>
            </w:r>
          </w:p>
        </w:tc>
        <w:tc>
          <w:tcPr>
            <w:tcW w:w="383" w:type="pct"/>
          </w:tcPr>
          <w:p w14:paraId="6940FCA9"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27 773 515</w:t>
            </w:r>
          </w:p>
        </w:tc>
        <w:tc>
          <w:tcPr>
            <w:tcW w:w="76" w:type="pct"/>
          </w:tcPr>
          <w:p w14:paraId="7D29D926" w14:textId="77777777" w:rsidR="009D6B67" w:rsidRDefault="009D6B67">
            <w:pPr>
              <w:spacing w:before="60" w:after="60" w:line="240" w:lineRule="auto"/>
              <w:rPr>
                <w:rFonts w:asciiTheme="majorHAnsi" w:hAnsiTheme="majorHAnsi"/>
                <w:sz w:val="20"/>
                <w:szCs w:val="20"/>
                <w:lang w:val="et-EE"/>
              </w:rPr>
            </w:pPr>
          </w:p>
        </w:tc>
        <w:tc>
          <w:tcPr>
            <w:tcW w:w="454" w:type="pct"/>
          </w:tcPr>
          <w:p w14:paraId="497C8D60"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11 506 854</w:t>
            </w:r>
          </w:p>
        </w:tc>
        <w:tc>
          <w:tcPr>
            <w:tcW w:w="454" w:type="pct"/>
          </w:tcPr>
          <w:p w14:paraId="4A487E68"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11 506 854</w:t>
            </w:r>
          </w:p>
        </w:tc>
        <w:tc>
          <w:tcPr>
            <w:tcW w:w="454" w:type="pct"/>
          </w:tcPr>
          <w:p w14:paraId="5A263026"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11 736 991</w:t>
            </w:r>
          </w:p>
        </w:tc>
        <w:tc>
          <w:tcPr>
            <w:tcW w:w="454" w:type="pct"/>
          </w:tcPr>
          <w:p w14:paraId="06120FE1"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11 736 991</w:t>
            </w:r>
          </w:p>
        </w:tc>
        <w:tc>
          <w:tcPr>
            <w:tcW w:w="454" w:type="pct"/>
          </w:tcPr>
          <w:p w14:paraId="7DF7D7B1"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154 961 870</w:t>
            </w:r>
          </w:p>
        </w:tc>
      </w:tr>
      <w:tr w:rsidR="00946579" w14:paraId="077163D6" w14:textId="77777777" w:rsidTr="00946579">
        <w:tc>
          <w:tcPr>
            <w:tcW w:w="526" w:type="pct"/>
            <w:vMerge/>
          </w:tcPr>
          <w:p w14:paraId="209BA4A6" w14:textId="77777777" w:rsidR="009D6B67" w:rsidRDefault="009D6B67">
            <w:pPr>
              <w:spacing w:before="60" w:after="60" w:line="240" w:lineRule="auto"/>
              <w:rPr>
                <w:rFonts w:ascii="Cambria" w:hAnsi="Cambria" w:cstheme="minorHAnsi"/>
                <w:sz w:val="20"/>
                <w:szCs w:val="20"/>
                <w:lang w:val="et-EE"/>
              </w:rPr>
            </w:pPr>
          </w:p>
        </w:tc>
        <w:tc>
          <w:tcPr>
            <w:tcW w:w="395" w:type="pct"/>
          </w:tcPr>
          <w:p w14:paraId="0E0828E8"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JTFi määruse artikli 4 kohased vahendid</w:t>
            </w:r>
          </w:p>
        </w:tc>
        <w:tc>
          <w:tcPr>
            <w:tcW w:w="201" w:type="pct"/>
          </w:tcPr>
          <w:p w14:paraId="6A161363" w14:textId="77777777" w:rsidR="009D6B67" w:rsidRDefault="00EE5F1F">
            <w:pPr>
              <w:rPr>
                <w:rFonts w:ascii="Cambria" w:hAnsi="Cambria" w:cstheme="minorBidi"/>
                <w:sz w:val="20"/>
                <w:szCs w:val="20"/>
                <w:lang w:val="et-EE"/>
              </w:rPr>
            </w:pPr>
            <w:r>
              <w:rPr>
                <w:rFonts w:ascii="Cambria" w:hAnsi="Cambria" w:cstheme="minorBidi"/>
                <w:sz w:val="20"/>
                <w:szCs w:val="20"/>
                <w:lang w:val="et-EE"/>
              </w:rPr>
              <w:t>0</w:t>
            </w:r>
          </w:p>
          <w:p w14:paraId="6BF2A543" w14:textId="77777777" w:rsidR="009D6B67" w:rsidRDefault="009D6B67">
            <w:pPr>
              <w:spacing w:before="60" w:after="60" w:line="240" w:lineRule="auto"/>
              <w:rPr>
                <w:rFonts w:ascii="Cambria" w:hAnsi="Cambria" w:cstheme="minorBidi"/>
                <w:sz w:val="20"/>
                <w:szCs w:val="20"/>
                <w:lang w:val="et-EE"/>
              </w:rPr>
            </w:pPr>
          </w:p>
        </w:tc>
        <w:tc>
          <w:tcPr>
            <w:tcW w:w="383" w:type="pct"/>
          </w:tcPr>
          <w:p w14:paraId="56BAF58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98 674 701</w:t>
            </w:r>
          </w:p>
        </w:tc>
        <w:tc>
          <w:tcPr>
            <w:tcW w:w="383" w:type="pct"/>
          </w:tcPr>
          <w:p w14:paraId="5D6ADF96"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100 259 711</w:t>
            </w:r>
          </w:p>
        </w:tc>
        <w:tc>
          <w:tcPr>
            <w:tcW w:w="383" w:type="pct"/>
            <w:shd w:val="clear" w:color="auto" w:fill="D9D9D9" w:themeFill="background1" w:themeFillShade="D9"/>
          </w:tcPr>
          <w:p w14:paraId="681074A0" w14:textId="77777777" w:rsidR="009D6B67" w:rsidRDefault="009D6B67">
            <w:pPr>
              <w:spacing w:before="60" w:after="60" w:line="240" w:lineRule="auto"/>
              <w:rPr>
                <w:rFonts w:asciiTheme="majorHAnsi" w:hAnsiTheme="majorHAnsi" w:cstheme="minorHAnsi"/>
                <w:sz w:val="20"/>
                <w:szCs w:val="20"/>
                <w:lang w:val="et-EE"/>
              </w:rPr>
            </w:pPr>
          </w:p>
        </w:tc>
        <w:tc>
          <w:tcPr>
            <w:tcW w:w="383" w:type="pct"/>
            <w:shd w:val="clear" w:color="auto" w:fill="D9D9D9" w:themeFill="background1" w:themeFillShade="D9"/>
          </w:tcPr>
          <w:p w14:paraId="5A5716FC" w14:textId="77777777" w:rsidR="009D6B67" w:rsidRDefault="009D6B67">
            <w:pPr>
              <w:spacing w:before="60" w:after="60" w:line="240" w:lineRule="auto"/>
              <w:rPr>
                <w:rFonts w:asciiTheme="majorHAnsi" w:hAnsiTheme="majorHAnsi" w:cstheme="minorHAnsi"/>
                <w:sz w:val="20"/>
                <w:szCs w:val="20"/>
                <w:lang w:val="et-EE"/>
              </w:rPr>
            </w:pPr>
          </w:p>
        </w:tc>
        <w:tc>
          <w:tcPr>
            <w:tcW w:w="76" w:type="pct"/>
            <w:shd w:val="clear" w:color="auto" w:fill="D9D9D9" w:themeFill="background1" w:themeFillShade="D9"/>
          </w:tcPr>
          <w:p w14:paraId="5A199ADC" w14:textId="77777777" w:rsidR="009D6B67" w:rsidRDefault="009D6B67">
            <w:pPr>
              <w:spacing w:before="60" w:after="60" w:line="240" w:lineRule="auto"/>
              <w:rPr>
                <w:rFonts w:asciiTheme="majorHAnsi" w:hAnsiTheme="majorHAnsi" w:cstheme="minorHAnsi"/>
                <w:sz w:val="20"/>
                <w:szCs w:val="20"/>
                <w:lang w:val="et-EE"/>
              </w:rPr>
            </w:pPr>
          </w:p>
        </w:tc>
        <w:tc>
          <w:tcPr>
            <w:tcW w:w="454" w:type="pct"/>
            <w:shd w:val="clear" w:color="auto" w:fill="D9D9D9" w:themeFill="background1" w:themeFillShade="D9"/>
          </w:tcPr>
          <w:p w14:paraId="2356D78B" w14:textId="77777777" w:rsidR="009D6B67" w:rsidRDefault="009D6B67">
            <w:pPr>
              <w:spacing w:before="60" w:after="60" w:line="240" w:lineRule="auto"/>
              <w:rPr>
                <w:rFonts w:asciiTheme="majorHAnsi" w:hAnsiTheme="majorHAnsi" w:cstheme="minorHAnsi"/>
                <w:sz w:val="20"/>
                <w:szCs w:val="20"/>
                <w:lang w:val="et-EE"/>
              </w:rPr>
            </w:pPr>
          </w:p>
        </w:tc>
        <w:tc>
          <w:tcPr>
            <w:tcW w:w="454" w:type="pct"/>
            <w:shd w:val="clear" w:color="auto" w:fill="D9D9D9" w:themeFill="background1" w:themeFillShade="D9"/>
          </w:tcPr>
          <w:p w14:paraId="5597BF5E" w14:textId="77777777" w:rsidR="009D6B67" w:rsidRDefault="009D6B67">
            <w:pPr>
              <w:spacing w:before="60" w:after="60" w:line="240" w:lineRule="auto"/>
              <w:rPr>
                <w:rFonts w:asciiTheme="majorHAnsi" w:hAnsiTheme="majorHAnsi" w:cstheme="minorHAnsi"/>
                <w:sz w:val="20"/>
                <w:szCs w:val="20"/>
                <w:lang w:val="et-EE"/>
              </w:rPr>
            </w:pPr>
          </w:p>
        </w:tc>
        <w:tc>
          <w:tcPr>
            <w:tcW w:w="454" w:type="pct"/>
            <w:shd w:val="clear" w:color="auto" w:fill="D9D9D9" w:themeFill="background1" w:themeFillShade="D9"/>
          </w:tcPr>
          <w:p w14:paraId="39956B1D" w14:textId="77777777" w:rsidR="009D6B67" w:rsidRDefault="009D6B67">
            <w:pPr>
              <w:spacing w:before="60" w:after="60" w:line="240" w:lineRule="auto"/>
              <w:rPr>
                <w:rFonts w:asciiTheme="majorHAnsi" w:hAnsiTheme="majorHAnsi" w:cstheme="minorHAnsi"/>
                <w:sz w:val="20"/>
                <w:szCs w:val="20"/>
                <w:lang w:val="et-EE"/>
              </w:rPr>
            </w:pPr>
          </w:p>
        </w:tc>
        <w:tc>
          <w:tcPr>
            <w:tcW w:w="454" w:type="pct"/>
            <w:shd w:val="clear" w:color="auto" w:fill="D9D9D9" w:themeFill="background1" w:themeFillShade="D9"/>
          </w:tcPr>
          <w:p w14:paraId="343B1BF1" w14:textId="77777777" w:rsidR="009D6B67" w:rsidRDefault="009D6B67">
            <w:pPr>
              <w:spacing w:before="60" w:after="60" w:line="240" w:lineRule="auto"/>
              <w:rPr>
                <w:rFonts w:asciiTheme="majorHAnsi" w:hAnsiTheme="majorHAnsi" w:cstheme="minorHAnsi"/>
                <w:sz w:val="20"/>
                <w:szCs w:val="20"/>
                <w:lang w:val="et-EE"/>
              </w:rPr>
            </w:pPr>
          </w:p>
        </w:tc>
        <w:tc>
          <w:tcPr>
            <w:tcW w:w="454" w:type="pct"/>
          </w:tcPr>
          <w:p w14:paraId="5AABAF50" w14:textId="77777777" w:rsidR="009D6B67" w:rsidRDefault="00EE5F1F">
            <w:pPr>
              <w:rPr>
                <w:rFonts w:asciiTheme="majorHAnsi" w:hAnsiTheme="majorHAnsi" w:cstheme="minorBidi"/>
                <w:sz w:val="20"/>
                <w:szCs w:val="20"/>
                <w:lang w:val="et-EE"/>
              </w:rPr>
            </w:pPr>
            <w:r>
              <w:rPr>
                <w:rFonts w:asciiTheme="majorHAnsi" w:hAnsiTheme="majorHAnsi" w:cstheme="minorBidi"/>
                <w:sz w:val="20"/>
                <w:szCs w:val="20"/>
                <w:lang w:val="et-EE"/>
              </w:rPr>
              <w:t>198 934 412</w:t>
            </w:r>
          </w:p>
        </w:tc>
      </w:tr>
      <w:tr w:rsidR="00946579" w14:paraId="25D981AD" w14:textId="77777777" w:rsidTr="00946579">
        <w:tc>
          <w:tcPr>
            <w:tcW w:w="526" w:type="pct"/>
            <w:vMerge/>
          </w:tcPr>
          <w:p w14:paraId="240FBF11" w14:textId="77777777" w:rsidR="009D6B67" w:rsidRDefault="009D6B67">
            <w:pPr>
              <w:spacing w:before="60" w:after="60" w:line="240" w:lineRule="auto"/>
              <w:rPr>
                <w:rFonts w:ascii="Cambria" w:hAnsi="Cambria" w:cstheme="minorHAnsi"/>
                <w:sz w:val="20"/>
                <w:szCs w:val="20"/>
                <w:lang w:val="et-EE"/>
              </w:rPr>
            </w:pPr>
          </w:p>
        </w:tc>
        <w:tc>
          <w:tcPr>
            <w:tcW w:w="395" w:type="pct"/>
          </w:tcPr>
          <w:p w14:paraId="0B21BD1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 xml:space="preserve">JTFi määruse </w:t>
            </w:r>
            <w:r>
              <w:rPr>
                <w:rFonts w:ascii="Cambria" w:hAnsi="Cambria" w:cstheme="minorHAnsi"/>
                <w:sz w:val="20"/>
                <w:szCs w:val="20"/>
                <w:lang w:val="et-EE"/>
              </w:rPr>
              <w:lastRenderedPageBreak/>
              <w:t>artikli 7 kohased vahendid (mis on seotud JTFi määruse artikli 3 kohaste vahenditega)</w:t>
            </w:r>
          </w:p>
        </w:tc>
        <w:tc>
          <w:tcPr>
            <w:tcW w:w="201" w:type="pct"/>
          </w:tcPr>
          <w:p w14:paraId="286064B1"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lastRenderedPageBreak/>
              <w:t>0</w:t>
            </w:r>
          </w:p>
        </w:tc>
        <w:tc>
          <w:tcPr>
            <w:tcW w:w="383" w:type="pct"/>
          </w:tcPr>
          <w:p w14:paraId="15039067"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383" w:type="pct"/>
          </w:tcPr>
          <w:p w14:paraId="44C77870"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383" w:type="pct"/>
          </w:tcPr>
          <w:p w14:paraId="3364434B"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383" w:type="pct"/>
          </w:tcPr>
          <w:p w14:paraId="28766F96"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76" w:type="pct"/>
          </w:tcPr>
          <w:p w14:paraId="62A39113" w14:textId="77777777" w:rsidR="009D6B67" w:rsidRDefault="009D6B67">
            <w:pPr>
              <w:spacing w:before="60" w:after="60" w:line="240" w:lineRule="auto"/>
              <w:rPr>
                <w:rFonts w:ascii="Cambria" w:hAnsi="Cambria" w:cstheme="minorBidi"/>
                <w:sz w:val="20"/>
                <w:szCs w:val="20"/>
                <w:lang w:val="et-EE"/>
              </w:rPr>
            </w:pPr>
          </w:p>
        </w:tc>
        <w:tc>
          <w:tcPr>
            <w:tcW w:w="454" w:type="pct"/>
          </w:tcPr>
          <w:p w14:paraId="38017FF6"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454" w:type="pct"/>
          </w:tcPr>
          <w:p w14:paraId="2C96D616"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454" w:type="pct"/>
          </w:tcPr>
          <w:p w14:paraId="319FDC0A"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454" w:type="pct"/>
          </w:tcPr>
          <w:p w14:paraId="5CC94180"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454" w:type="pct"/>
          </w:tcPr>
          <w:p w14:paraId="2FE2AB7C"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r>
      <w:tr w:rsidR="00946579" w14:paraId="351E65EF" w14:textId="77777777" w:rsidTr="00946579">
        <w:tc>
          <w:tcPr>
            <w:tcW w:w="526" w:type="pct"/>
            <w:vMerge/>
          </w:tcPr>
          <w:p w14:paraId="24508438" w14:textId="77777777" w:rsidR="009D6B67" w:rsidRDefault="009D6B67">
            <w:pPr>
              <w:spacing w:before="60" w:after="60" w:line="240" w:lineRule="auto"/>
              <w:rPr>
                <w:rFonts w:ascii="Cambria" w:hAnsi="Cambria" w:cstheme="minorHAnsi"/>
                <w:sz w:val="20"/>
                <w:szCs w:val="20"/>
                <w:lang w:val="et-EE"/>
              </w:rPr>
            </w:pPr>
          </w:p>
        </w:tc>
        <w:tc>
          <w:tcPr>
            <w:tcW w:w="395" w:type="pct"/>
          </w:tcPr>
          <w:p w14:paraId="3FED1EED"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JTFi määruse artikli 7 kohased vahendid (mis on seotud JTFi määruse artikli 4 kohaste vahenditega)</w:t>
            </w:r>
          </w:p>
        </w:tc>
        <w:tc>
          <w:tcPr>
            <w:tcW w:w="201" w:type="pct"/>
          </w:tcPr>
          <w:p w14:paraId="06C847FD"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383" w:type="pct"/>
          </w:tcPr>
          <w:p w14:paraId="4C7E58E0"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383" w:type="pct"/>
          </w:tcPr>
          <w:p w14:paraId="26246A69"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383" w:type="pct"/>
            <w:shd w:val="clear" w:color="auto" w:fill="D9D9D9" w:themeFill="background1" w:themeFillShade="D9"/>
          </w:tcPr>
          <w:p w14:paraId="5E12FA3C" w14:textId="77777777" w:rsidR="009D6B67" w:rsidRDefault="009D6B67">
            <w:pPr>
              <w:spacing w:before="60" w:after="60" w:line="240" w:lineRule="auto"/>
              <w:rPr>
                <w:rFonts w:ascii="Cambria" w:hAnsi="Cambria" w:cstheme="minorHAnsi"/>
                <w:sz w:val="20"/>
                <w:szCs w:val="20"/>
                <w:lang w:val="et-EE"/>
              </w:rPr>
            </w:pPr>
          </w:p>
        </w:tc>
        <w:tc>
          <w:tcPr>
            <w:tcW w:w="383" w:type="pct"/>
            <w:shd w:val="clear" w:color="auto" w:fill="D9D9D9" w:themeFill="background1" w:themeFillShade="D9"/>
          </w:tcPr>
          <w:p w14:paraId="1916C390" w14:textId="77777777" w:rsidR="009D6B67" w:rsidRDefault="009D6B67">
            <w:pPr>
              <w:spacing w:before="60" w:after="60" w:line="240" w:lineRule="auto"/>
              <w:rPr>
                <w:rFonts w:ascii="Cambria" w:hAnsi="Cambria" w:cstheme="minorHAnsi"/>
                <w:sz w:val="20"/>
                <w:szCs w:val="20"/>
                <w:lang w:val="et-EE"/>
              </w:rPr>
            </w:pPr>
          </w:p>
        </w:tc>
        <w:tc>
          <w:tcPr>
            <w:tcW w:w="76" w:type="pct"/>
            <w:shd w:val="clear" w:color="auto" w:fill="D9D9D9" w:themeFill="background1" w:themeFillShade="D9"/>
          </w:tcPr>
          <w:p w14:paraId="19593725" w14:textId="77777777" w:rsidR="009D6B67" w:rsidRDefault="009D6B67">
            <w:pPr>
              <w:spacing w:before="60" w:after="60" w:line="240" w:lineRule="auto"/>
              <w:rPr>
                <w:rFonts w:ascii="Cambria" w:hAnsi="Cambria" w:cstheme="minorHAnsi"/>
                <w:sz w:val="20"/>
                <w:szCs w:val="20"/>
                <w:lang w:val="et-EE"/>
              </w:rPr>
            </w:pPr>
          </w:p>
        </w:tc>
        <w:tc>
          <w:tcPr>
            <w:tcW w:w="454" w:type="pct"/>
            <w:shd w:val="clear" w:color="auto" w:fill="D9D9D9" w:themeFill="background1" w:themeFillShade="D9"/>
          </w:tcPr>
          <w:p w14:paraId="0EA53307" w14:textId="77777777" w:rsidR="009D6B67" w:rsidRDefault="009D6B67">
            <w:pPr>
              <w:spacing w:before="60" w:after="60" w:line="240" w:lineRule="auto"/>
              <w:rPr>
                <w:rFonts w:ascii="Cambria" w:hAnsi="Cambria" w:cstheme="minorHAnsi"/>
                <w:sz w:val="20"/>
                <w:szCs w:val="20"/>
                <w:lang w:val="et-EE"/>
              </w:rPr>
            </w:pPr>
          </w:p>
        </w:tc>
        <w:tc>
          <w:tcPr>
            <w:tcW w:w="454" w:type="pct"/>
            <w:shd w:val="clear" w:color="auto" w:fill="D9D9D9" w:themeFill="background1" w:themeFillShade="D9"/>
          </w:tcPr>
          <w:p w14:paraId="72A349F0" w14:textId="77777777" w:rsidR="009D6B67" w:rsidRDefault="009D6B67">
            <w:pPr>
              <w:spacing w:before="60" w:after="60" w:line="240" w:lineRule="auto"/>
              <w:rPr>
                <w:rFonts w:ascii="Cambria" w:hAnsi="Cambria" w:cstheme="minorHAnsi"/>
                <w:sz w:val="20"/>
                <w:szCs w:val="20"/>
                <w:lang w:val="et-EE"/>
              </w:rPr>
            </w:pPr>
          </w:p>
        </w:tc>
        <w:tc>
          <w:tcPr>
            <w:tcW w:w="454" w:type="pct"/>
            <w:shd w:val="clear" w:color="auto" w:fill="D9D9D9" w:themeFill="background1" w:themeFillShade="D9"/>
          </w:tcPr>
          <w:p w14:paraId="7D587771" w14:textId="77777777" w:rsidR="009D6B67" w:rsidRDefault="009D6B67">
            <w:pPr>
              <w:spacing w:before="60" w:after="60" w:line="240" w:lineRule="auto"/>
              <w:rPr>
                <w:rFonts w:ascii="Cambria" w:hAnsi="Cambria" w:cstheme="minorHAnsi"/>
                <w:sz w:val="20"/>
                <w:szCs w:val="20"/>
                <w:lang w:val="et-EE"/>
              </w:rPr>
            </w:pPr>
          </w:p>
        </w:tc>
        <w:tc>
          <w:tcPr>
            <w:tcW w:w="454" w:type="pct"/>
            <w:shd w:val="clear" w:color="auto" w:fill="D9D9D9" w:themeFill="background1" w:themeFillShade="D9"/>
          </w:tcPr>
          <w:p w14:paraId="45EB229C" w14:textId="77777777" w:rsidR="009D6B67" w:rsidRDefault="009D6B67">
            <w:pPr>
              <w:spacing w:before="60" w:after="60" w:line="240" w:lineRule="auto"/>
              <w:rPr>
                <w:rFonts w:ascii="Cambria" w:hAnsi="Cambria" w:cstheme="minorHAnsi"/>
                <w:sz w:val="20"/>
                <w:szCs w:val="20"/>
                <w:lang w:val="et-EE"/>
              </w:rPr>
            </w:pPr>
          </w:p>
        </w:tc>
        <w:tc>
          <w:tcPr>
            <w:tcW w:w="454" w:type="pct"/>
          </w:tcPr>
          <w:p w14:paraId="689B9E8D"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r>
      <w:tr w:rsidR="00946579" w14:paraId="66D4D322" w14:textId="77777777" w:rsidTr="00946579">
        <w:tc>
          <w:tcPr>
            <w:tcW w:w="526" w:type="pct"/>
          </w:tcPr>
          <w:p w14:paraId="6A394C13"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Kokku</w:t>
            </w:r>
          </w:p>
        </w:tc>
        <w:tc>
          <w:tcPr>
            <w:tcW w:w="395" w:type="pct"/>
          </w:tcPr>
          <w:p w14:paraId="33287555" w14:textId="77777777" w:rsidR="009D6B67" w:rsidRDefault="009D6B67">
            <w:pPr>
              <w:spacing w:before="60" w:after="60" w:line="240" w:lineRule="auto"/>
              <w:rPr>
                <w:rFonts w:ascii="Cambria" w:hAnsi="Cambria" w:cstheme="minorHAnsi"/>
                <w:sz w:val="20"/>
                <w:szCs w:val="20"/>
                <w:lang w:val="et-EE"/>
              </w:rPr>
            </w:pPr>
          </w:p>
        </w:tc>
        <w:tc>
          <w:tcPr>
            <w:tcW w:w="201" w:type="pct"/>
          </w:tcPr>
          <w:p w14:paraId="3229FE18" w14:textId="77777777" w:rsidR="009D6B67" w:rsidRDefault="00EE5F1F">
            <w:pPr>
              <w:rPr>
                <w:rFonts w:asciiTheme="majorHAnsi" w:hAnsiTheme="majorHAnsi" w:cstheme="minorBidi"/>
                <w:sz w:val="20"/>
                <w:szCs w:val="20"/>
                <w:lang w:val="et-EE"/>
              </w:rPr>
            </w:pPr>
            <w:r>
              <w:rPr>
                <w:rFonts w:asciiTheme="majorHAnsi" w:hAnsiTheme="majorHAnsi" w:cstheme="minorBidi"/>
                <w:sz w:val="20"/>
                <w:szCs w:val="20"/>
                <w:lang w:val="et-EE"/>
              </w:rPr>
              <w:t>0</w:t>
            </w:r>
          </w:p>
          <w:p w14:paraId="1005ABC0" w14:textId="77777777" w:rsidR="009D6B67" w:rsidRDefault="009D6B67">
            <w:pPr>
              <w:spacing w:before="60" w:after="60" w:line="240" w:lineRule="auto"/>
              <w:rPr>
                <w:rFonts w:asciiTheme="majorHAnsi" w:hAnsiTheme="majorHAnsi" w:cstheme="minorBidi"/>
                <w:sz w:val="20"/>
                <w:szCs w:val="20"/>
                <w:lang w:val="et-EE"/>
              </w:rPr>
            </w:pPr>
          </w:p>
        </w:tc>
        <w:tc>
          <w:tcPr>
            <w:tcW w:w="383" w:type="pct"/>
          </w:tcPr>
          <w:p w14:paraId="449A8DB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125 146 866</w:t>
            </w:r>
          </w:p>
        </w:tc>
        <w:tc>
          <w:tcPr>
            <w:tcW w:w="383" w:type="pct"/>
          </w:tcPr>
          <w:p w14:paraId="783C4CD8"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127 157 098</w:t>
            </w:r>
          </w:p>
        </w:tc>
        <w:tc>
          <w:tcPr>
            <w:tcW w:w="383" w:type="pct"/>
          </w:tcPr>
          <w:p w14:paraId="3C5CFBB8"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27 331 113</w:t>
            </w:r>
          </w:p>
        </w:tc>
        <w:tc>
          <w:tcPr>
            <w:tcW w:w="383" w:type="pct"/>
          </w:tcPr>
          <w:p w14:paraId="5631A86B"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27 773 515</w:t>
            </w:r>
          </w:p>
        </w:tc>
        <w:tc>
          <w:tcPr>
            <w:tcW w:w="76" w:type="pct"/>
          </w:tcPr>
          <w:p w14:paraId="4A170443" w14:textId="77777777" w:rsidR="009D6B67" w:rsidRDefault="009D6B67">
            <w:pPr>
              <w:spacing w:before="60" w:after="60" w:line="240" w:lineRule="auto"/>
              <w:rPr>
                <w:rFonts w:asciiTheme="majorHAnsi" w:hAnsiTheme="majorHAnsi"/>
                <w:sz w:val="20"/>
                <w:szCs w:val="20"/>
                <w:lang w:val="et-EE"/>
              </w:rPr>
            </w:pPr>
          </w:p>
        </w:tc>
        <w:tc>
          <w:tcPr>
            <w:tcW w:w="454" w:type="pct"/>
          </w:tcPr>
          <w:p w14:paraId="700B4DB0"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11 506 854</w:t>
            </w:r>
          </w:p>
        </w:tc>
        <w:tc>
          <w:tcPr>
            <w:tcW w:w="454" w:type="pct"/>
          </w:tcPr>
          <w:p w14:paraId="7CB0407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11 506 854</w:t>
            </w:r>
          </w:p>
        </w:tc>
        <w:tc>
          <w:tcPr>
            <w:tcW w:w="454" w:type="pct"/>
          </w:tcPr>
          <w:p w14:paraId="10A6D674"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11 736 991</w:t>
            </w:r>
          </w:p>
        </w:tc>
        <w:tc>
          <w:tcPr>
            <w:tcW w:w="454" w:type="pct"/>
          </w:tcPr>
          <w:p w14:paraId="6B7DC7ED"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11 736 991</w:t>
            </w:r>
          </w:p>
        </w:tc>
        <w:tc>
          <w:tcPr>
            <w:tcW w:w="454" w:type="pct"/>
          </w:tcPr>
          <w:p w14:paraId="536BBA3F"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353 896 282</w:t>
            </w:r>
          </w:p>
        </w:tc>
      </w:tr>
      <w:tr w:rsidR="00946579" w14:paraId="18A03AC0" w14:textId="77777777" w:rsidTr="00946579">
        <w:tc>
          <w:tcPr>
            <w:tcW w:w="526" w:type="pct"/>
          </w:tcPr>
          <w:p w14:paraId="0DB4ADCD"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Ühtekuuluvusfond</w:t>
            </w:r>
          </w:p>
        </w:tc>
        <w:tc>
          <w:tcPr>
            <w:tcW w:w="395" w:type="pct"/>
          </w:tcPr>
          <w:p w14:paraId="677C3AE8"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Ei kohaldata</w:t>
            </w:r>
          </w:p>
        </w:tc>
        <w:tc>
          <w:tcPr>
            <w:tcW w:w="201" w:type="pct"/>
          </w:tcPr>
          <w:p w14:paraId="23ECC148" w14:textId="77777777" w:rsidR="009D6B67" w:rsidRDefault="00EE5F1F">
            <w:pPr>
              <w:rPr>
                <w:rFonts w:asciiTheme="majorHAnsi" w:hAnsiTheme="majorHAnsi" w:cstheme="minorBidi"/>
                <w:sz w:val="20"/>
                <w:szCs w:val="20"/>
                <w:lang w:val="et-EE"/>
              </w:rPr>
            </w:pPr>
            <w:r>
              <w:rPr>
                <w:rFonts w:asciiTheme="majorHAnsi" w:hAnsiTheme="majorHAnsi" w:cstheme="minorBidi"/>
                <w:sz w:val="20"/>
                <w:szCs w:val="20"/>
                <w:lang w:val="et-EE"/>
              </w:rPr>
              <w:t>0</w:t>
            </w:r>
          </w:p>
          <w:p w14:paraId="4CBFA951" w14:textId="77777777" w:rsidR="009D6B67" w:rsidRDefault="009D6B67">
            <w:pPr>
              <w:spacing w:before="60" w:after="60" w:line="240" w:lineRule="auto"/>
              <w:rPr>
                <w:rFonts w:asciiTheme="majorHAnsi" w:hAnsiTheme="majorHAnsi" w:cstheme="minorBidi"/>
                <w:sz w:val="20"/>
                <w:szCs w:val="20"/>
                <w:lang w:val="et-EE"/>
              </w:rPr>
            </w:pPr>
          </w:p>
        </w:tc>
        <w:tc>
          <w:tcPr>
            <w:tcW w:w="383" w:type="pct"/>
          </w:tcPr>
          <w:p w14:paraId="6FCF712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137 286 200</w:t>
            </w:r>
          </w:p>
        </w:tc>
        <w:tc>
          <w:tcPr>
            <w:tcW w:w="383" w:type="pct"/>
          </w:tcPr>
          <w:p w14:paraId="0435A2A5"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137 600 641</w:t>
            </w:r>
          </w:p>
        </w:tc>
        <w:tc>
          <w:tcPr>
            <w:tcW w:w="383" w:type="pct"/>
          </w:tcPr>
          <w:p w14:paraId="18AD3896"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137 554 846</w:t>
            </w:r>
          </w:p>
        </w:tc>
        <w:tc>
          <w:tcPr>
            <w:tcW w:w="383" w:type="pct"/>
          </w:tcPr>
          <w:p w14:paraId="48607F26"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138 411 129</w:t>
            </w:r>
          </w:p>
        </w:tc>
        <w:tc>
          <w:tcPr>
            <w:tcW w:w="76" w:type="pct"/>
          </w:tcPr>
          <w:p w14:paraId="38FAB889" w14:textId="77777777" w:rsidR="009D6B67" w:rsidRDefault="009D6B67">
            <w:pPr>
              <w:spacing w:before="60" w:after="60" w:line="240" w:lineRule="auto"/>
              <w:rPr>
                <w:rFonts w:asciiTheme="majorHAnsi" w:hAnsiTheme="majorHAnsi"/>
                <w:sz w:val="20"/>
                <w:szCs w:val="20"/>
                <w:lang w:val="et-EE"/>
              </w:rPr>
            </w:pPr>
          </w:p>
        </w:tc>
        <w:tc>
          <w:tcPr>
            <w:tcW w:w="454" w:type="pct"/>
          </w:tcPr>
          <w:p w14:paraId="0586308C" w14:textId="66FC9359" w:rsidR="009D6B67" w:rsidRDefault="00552C08">
            <w:pPr>
              <w:spacing w:before="60" w:after="60" w:line="240" w:lineRule="auto"/>
              <w:rPr>
                <w:rFonts w:asciiTheme="majorHAnsi" w:hAnsiTheme="majorHAnsi" w:cstheme="minorBidi"/>
                <w:sz w:val="20"/>
                <w:szCs w:val="20"/>
                <w:lang w:val="et-EE"/>
              </w:rPr>
            </w:pPr>
            <w:ins w:id="1943" w:author="Juhan Anupõld - RAM" w:date="2025-10-06T14:18:00Z" w16du:dateUtc="2025-10-06T11:18:00Z">
              <w:r w:rsidRPr="00552C08">
                <w:rPr>
                  <w:rFonts w:asciiTheme="majorHAnsi" w:hAnsiTheme="majorHAnsi"/>
                  <w:sz w:val="20"/>
                  <w:szCs w:val="20"/>
                  <w:lang w:val="et-EE"/>
                </w:rPr>
                <w:t>79</w:t>
              </w:r>
            </w:ins>
            <w:ins w:id="1944" w:author="Juhan Anupõld - RAM" w:date="2025-10-06T14:19:00Z" w16du:dateUtc="2025-10-06T11:19:00Z">
              <w:r w:rsidR="000E1370">
                <w:rPr>
                  <w:rFonts w:asciiTheme="majorHAnsi" w:hAnsiTheme="majorHAnsi"/>
                  <w:sz w:val="20"/>
                  <w:szCs w:val="20"/>
                  <w:lang w:val="et-EE"/>
                </w:rPr>
                <w:t> </w:t>
              </w:r>
            </w:ins>
            <w:ins w:id="1945" w:author="Juhan Anupõld - RAM" w:date="2025-10-06T14:18:00Z" w16du:dateUtc="2025-10-06T11:18:00Z">
              <w:r w:rsidRPr="00552C08">
                <w:rPr>
                  <w:rFonts w:asciiTheme="majorHAnsi" w:hAnsiTheme="majorHAnsi"/>
                  <w:sz w:val="20"/>
                  <w:szCs w:val="20"/>
                  <w:lang w:val="et-EE"/>
                </w:rPr>
                <w:t>149</w:t>
              </w:r>
            </w:ins>
            <w:ins w:id="1946" w:author="Juhan Anupõld - RAM" w:date="2025-10-06T14:19:00Z" w16du:dateUtc="2025-10-06T11:19:00Z">
              <w:r w:rsidR="000E1370">
                <w:rPr>
                  <w:rFonts w:asciiTheme="majorHAnsi" w:hAnsiTheme="majorHAnsi"/>
                  <w:sz w:val="20"/>
                  <w:szCs w:val="20"/>
                  <w:lang w:val="et-EE"/>
                </w:rPr>
                <w:t xml:space="preserve"> </w:t>
              </w:r>
            </w:ins>
            <w:ins w:id="1947" w:author="Juhan Anupõld - RAM" w:date="2025-10-06T14:18:00Z" w16du:dateUtc="2025-10-06T11:18:00Z">
              <w:r w:rsidRPr="00552C08">
                <w:rPr>
                  <w:rFonts w:asciiTheme="majorHAnsi" w:hAnsiTheme="majorHAnsi"/>
                  <w:sz w:val="20"/>
                  <w:szCs w:val="20"/>
                  <w:lang w:val="et-EE"/>
                </w:rPr>
                <w:t>360</w:t>
              </w:r>
            </w:ins>
            <w:del w:id="1948" w:author="Juhan Anupõld - RAM" w:date="2025-10-06T14:18:00Z" w16du:dateUtc="2025-10-06T11:18:00Z">
              <w:r w:rsidR="00EE5F1F" w:rsidDel="00552C08">
                <w:rPr>
                  <w:rFonts w:asciiTheme="majorHAnsi" w:hAnsiTheme="majorHAnsi"/>
                  <w:sz w:val="20"/>
                  <w:szCs w:val="20"/>
                  <w:lang w:val="et-EE"/>
                </w:rPr>
                <w:delText>56 608 217</w:delText>
              </w:r>
            </w:del>
          </w:p>
        </w:tc>
        <w:tc>
          <w:tcPr>
            <w:tcW w:w="454" w:type="pct"/>
          </w:tcPr>
          <w:p w14:paraId="080116FF" w14:textId="4688C416" w:rsidR="009D6B67" w:rsidRDefault="00552C08">
            <w:pPr>
              <w:spacing w:before="60" w:after="60" w:line="240" w:lineRule="auto"/>
              <w:rPr>
                <w:rFonts w:asciiTheme="majorHAnsi" w:hAnsiTheme="majorHAnsi" w:cstheme="minorBidi"/>
                <w:sz w:val="20"/>
                <w:szCs w:val="20"/>
                <w:lang w:val="et-EE"/>
              </w:rPr>
            </w:pPr>
            <w:ins w:id="1949" w:author="Juhan Anupõld - RAM" w:date="2025-10-06T14:18:00Z" w16du:dateUtc="2025-10-06T11:18:00Z">
              <w:r w:rsidRPr="00552C08">
                <w:rPr>
                  <w:rFonts w:asciiTheme="majorHAnsi" w:hAnsiTheme="majorHAnsi"/>
                  <w:sz w:val="20"/>
                  <w:szCs w:val="20"/>
                  <w:lang w:val="et-EE"/>
                </w:rPr>
                <w:t>79</w:t>
              </w:r>
            </w:ins>
            <w:ins w:id="1950" w:author="Juhan Anupõld - RAM" w:date="2025-10-06T14:19:00Z" w16du:dateUtc="2025-10-06T11:19:00Z">
              <w:r w:rsidR="000E1370">
                <w:rPr>
                  <w:rFonts w:asciiTheme="majorHAnsi" w:hAnsiTheme="majorHAnsi"/>
                  <w:sz w:val="20"/>
                  <w:szCs w:val="20"/>
                  <w:lang w:val="et-EE"/>
                </w:rPr>
                <w:t> </w:t>
              </w:r>
            </w:ins>
            <w:ins w:id="1951" w:author="Juhan Anupõld - RAM" w:date="2025-10-06T14:18:00Z" w16du:dateUtc="2025-10-06T11:18:00Z">
              <w:r w:rsidRPr="00552C08">
                <w:rPr>
                  <w:rFonts w:asciiTheme="majorHAnsi" w:hAnsiTheme="majorHAnsi"/>
                  <w:sz w:val="20"/>
                  <w:szCs w:val="20"/>
                  <w:lang w:val="et-EE"/>
                </w:rPr>
                <w:t>149</w:t>
              </w:r>
            </w:ins>
            <w:ins w:id="1952" w:author="Juhan Anupõld - RAM" w:date="2025-10-06T14:19:00Z" w16du:dateUtc="2025-10-06T11:19:00Z">
              <w:r w:rsidR="000E1370">
                <w:rPr>
                  <w:rFonts w:asciiTheme="majorHAnsi" w:hAnsiTheme="majorHAnsi"/>
                  <w:sz w:val="20"/>
                  <w:szCs w:val="20"/>
                  <w:lang w:val="et-EE"/>
                </w:rPr>
                <w:t xml:space="preserve"> </w:t>
              </w:r>
            </w:ins>
            <w:ins w:id="1953" w:author="Juhan Anupõld - RAM" w:date="2025-10-06T14:18:00Z" w16du:dateUtc="2025-10-06T11:18:00Z">
              <w:r w:rsidRPr="00552C08">
                <w:rPr>
                  <w:rFonts w:asciiTheme="majorHAnsi" w:hAnsiTheme="majorHAnsi"/>
                  <w:sz w:val="20"/>
                  <w:szCs w:val="20"/>
                  <w:lang w:val="et-EE"/>
                </w:rPr>
                <w:t>360</w:t>
              </w:r>
            </w:ins>
            <w:del w:id="1954" w:author="Juhan Anupõld - RAM" w:date="2025-10-06T14:18:00Z" w16du:dateUtc="2025-10-06T11:18:00Z">
              <w:r w:rsidR="00EE5F1F" w:rsidDel="00552C08">
                <w:rPr>
                  <w:rFonts w:asciiTheme="majorHAnsi" w:hAnsiTheme="majorHAnsi"/>
                  <w:sz w:val="20"/>
                  <w:szCs w:val="20"/>
                  <w:lang w:val="et-EE"/>
                </w:rPr>
                <w:delText>56 608 216</w:delText>
              </w:r>
            </w:del>
          </w:p>
        </w:tc>
        <w:tc>
          <w:tcPr>
            <w:tcW w:w="454" w:type="pct"/>
          </w:tcPr>
          <w:p w14:paraId="2CDBE797" w14:textId="527FA3BE" w:rsidR="009D6B67" w:rsidRDefault="00552C08">
            <w:pPr>
              <w:spacing w:before="60" w:after="60" w:line="240" w:lineRule="auto"/>
              <w:rPr>
                <w:rFonts w:asciiTheme="majorHAnsi" w:hAnsiTheme="majorHAnsi" w:cstheme="minorBidi"/>
                <w:sz w:val="20"/>
                <w:szCs w:val="20"/>
                <w:lang w:val="et-EE"/>
              </w:rPr>
            </w:pPr>
            <w:ins w:id="1955" w:author="Juhan Anupõld - RAM" w:date="2025-10-06T14:18:00Z" w16du:dateUtc="2025-10-06T11:18:00Z">
              <w:r w:rsidRPr="00552C08">
                <w:rPr>
                  <w:rFonts w:asciiTheme="majorHAnsi" w:hAnsiTheme="majorHAnsi"/>
                  <w:sz w:val="20"/>
                  <w:szCs w:val="20"/>
                  <w:lang w:val="et-EE"/>
                </w:rPr>
                <w:t>80</w:t>
              </w:r>
            </w:ins>
            <w:ins w:id="1956" w:author="Juhan Anupõld - RAM" w:date="2025-10-06T14:19:00Z" w16du:dateUtc="2025-10-06T11:19:00Z">
              <w:r w:rsidR="000E1370">
                <w:rPr>
                  <w:rFonts w:asciiTheme="majorHAnsi" w:hAnsiTheme="majorHAnsi"/>
                  <w:sz w:val="20"/>
                  <w:szCs w:val="20"/>
                  <w:lang w:val="et-EE"/>
                </w:rPr>
                <w:t> </w:t>
              </w:r>
            </w:ins>
            <w:ins w:id="1957" w:author="Juhan Anupõld - RAM" w:date="2025-10-06T14:18:00Z" w16du:dateUtc="2025-10-06T11:18:00Z">
              <w:r w:rsidRPr="00552C08">
                <w:rPr>
                  <w:rFonts w:asciiTheme="majorHAnsi" w:hAnsiTheme="majorHAnsi"/>
                  <w:sz w:val="20"/>
                  <w:szCs w:val="20"/>
                  <w:lang w:val="et-EE"/>
                </w:rPr>
                <w:t>367</w:t>
              </w:r>
            </w:ins>
            <w:ins w:id="1958" w:author="Juhan Anupõld - RAM" w:date="2025-10-06T14:19:00Z" w16du:dateUtc="2025-10-06T11:19:00Z">
              <w:r w:rsidR="000E1370">
                <w:rPr>
                  <w:rFonts w:asciiTheme="majorHAnsi" w:hAnsiTheme="majorHAnsi"/>
                  <w:sz w:val="20"/>
                  <w:szCs w:val="20"/>
                  <w:lang w:val="et-EE"/>
                </w:rPr>
                <w:t xml:space="preserve"> </w:t>
              </w:r>
            </w:ins>
            <w:ins w:id="1959" w:author="Juhan Anupõld - RAM" w:date="2025-10-06T14:18:00Z" w16du:dateUtc="2025-10-06T11:18:00Z">
              <w:r w:rsidRPr="00552C08">
                <w:rPr>
                  <w:rFonts w:asciiTheme="majorHAnsi" w:hAnsiTheme="majorHAnsi"/>
                  <w:sz w:val="20"/>
                  <w:szCs w:val="20"/>
                  <w:lang w:val="et-EE"/>
                </w:rPr>
                <w:t>526</w:t>
              </w:r>
            </w:ins>
            <w:del w:id="1960" w:author="Juhan Anupõld - RAM" w:date="2025-10-06T14:18:00Z" w16du:dateUtc="2025-10-06T11:18:00Z">
              <w:r w:rsidR="00EE5F1F" w:rsidDel="00552C08">
                <w:rPr>
                  <w:rFonts w:asciiTheme="majorHAnsi" w:hAnsiTheme="majorHAnsi"/>
                  <w:sz w:val="20"/>
                  <w:szCs w:val="20"/>
                  <w:lang w:val="et-EE"/>
                </w:rPr>
                <w:delText>57 826 382</w:delText>
              </w:r>
            </w:del>
          </w:p>
        </w:tc>
        <w:tc>
          <w:tcPr>
            <w:tcW w:w="454" w:type="pct"/>
          </w:tcPr>
          <w:p w14:paraId="0B50531E" w14:textId="02139F85" w:rsidR="009D6B67" w:rsidRDefault="00552C08">
            <w:pPr>
              <w:spacing w:before="60" w:after="60" w:line="240" w:lineRule="auto"/>
              <w:rPr>
                <w:rFonts w:asciiTheme="majorHAnsi" w:hAnsiTheme="majorHAnsi" w:cstheme="minorBidi"/>
                <w:sz w:val="20"/>
                <w:szCs w:val="20"/>
                <w:lang w:val="et-EE"/>
              </w:rPr>
            </w:pPr>
            <w:ins w:id="1961" w:author="Juhan Anupõld - RAM" w:date="2025-10-06T14:18:00Z" w16du:dateUtc="2025-10-06T11:18:00Z">
              <w:r w:rsidRPr="00552C08">
                <w:rPr>
                  <w:rFonts w:asciiTheme="majorHAnsi" w:hAnsiTheme="majorHAnsi"/>
                  <w:sz w:val="20"/>
                  <w:szCs w:val="20"/>
                  <w:lang w:val="et-EE"/>
                </w:rPr>
                <w:t>80</w:t>
              </w:r>
            </w:ins>
            <w:ins w:id="1962" w:author="Juhan Anupõld - RAM" w:date="2025-10-06T14:19:00Z" w16du:dateUtc="2025-10-06T11:19:00Z">
              <w:r w:rsidR="000E1370">
                <w:rPr>
                  <w:rFonts w:asciiTheme="majorHAnsi" w:hAnsiTheme="majorHAnsi"/>
                  <w:sz w:val="20"/>
                  <w:szCs w:val="20"/>
                  <w:lang w:val="et-EE"/>
                </w:rPr>
                <w:t> </w:t>
              </w:r>
            </w:ins>
            <w:ins w:id="1963" w:author="Juhan Anupõld - RAM" w:date="2025-10-06T14:18:00Z" w16du:dateUtc="2025-10-06T11:18:00Z">
              <w:r w:rsidRPr="00552C08">
                <w:rPr>
                  <w:rFonts w:asciiTheme="majorHAnsi" w:hAnsiTheme="majorHAnsi"/>
                  <w:sz w:val="20"/>
                  <w:szCs w:val="20"/>
                  <w:lang w:val="et-EE"/>
                </w:rPr>
                <w:t>367</w:t>
              </w:r>
            </w:ins>
            <w:ins w:id="1964" w:author="Juhan Anupõld - RAM" w:date="2025-10-06T14:19:00Z" w16du:dateUtc="2025-10-06T11:19:00Z">
              <w:r w:rsidR="000E1370">
                <w:rPr>
                  <w:rFonts w:asciiTheme="majorHAnsi" w:hAnsiTheme="majorHAnsi"/>
                  <w:sz w:val="20"/>
                  <w:szCs w:val="20"/>
                  <w:lang w:val="et-EE"/>
                </w:rPr>
                <w:t xml:space="preserve"> </w:t>
              </w:r>
            </w:ins>
            <w:ins w:id="1965" w:author="Juhan Anupõld - RAM" w:date="2025-10-06T14:18:00Z" w16du:dateUtc="2025-10-06T11:18:00Z">
              <w:r w:rsidRPr="00552C08">
                <w:rPr>
                  <w:rFonts w:asciiTheme="majorHAnsi" w:hAnsiTheme="majorHAnsi"/>
                  <w:sz w:val="20"/>
                  <w:szCs w:val="20"/>
                  <w:lang w:val="et-EE"/>
                </w:rPr>
                <w:t>526</w:t>
              </w:r>
            </w:ins>
            <w:del w:id="1966" w:author="Juhan Anupõld - RAM" w:date="2025-10-06T14:18:00Z" w16du:dateUtc="2025-10-06T11:18:00Z">
              <w:r w:rsidR="00EE5F1F" w:rsidDel="00552C08">
                <w:rPr>
                  <w:rFonts w:asciiTheme="majorHAnsi" w:hAnsiTheme="majorHAnsi"/>
                  <w:sz w:val="20"/>
                  <w:szCs w:val="20"/>
                  <w:lang w:val="et-EE"/>
                </w:rPr>
                <w:delText>57 826 382</w:delText>
              </w:r>
            </w:del>
          </w:p>
        </w:tc>
        <w:tc>
          <w:tcPr>
            <w:tcW w:w="454" w:type="pct"/>
          </w:tcPr>
          <w:p w14:paraId="23914F69" w14:textId="31262624" w:rsidR="009D6B67" w:rsidRDefault="000E1370">
            <w:pPr>
              <w:spacing w:before="60" w:after="60" w:line="240" w:lineRule="auto"/>
              <w:rPr>
                <w:rFonts w:asciiTheme="majorHAnsi" w:hAnsiTheme="majorHAnsi" w:cstheme="minorBidi"/>
                <w:sz w:val="20"/>
                <w:szCs w:val="20"/>
                <w:lang w:val="et-EE"/>
              </w:rPr>
            </w:pPr>
            <w:ins w:id="1967" w:author="Juhan Anupõld - RAM" w:date="2025-10-06T14:18:00Z" w16du:dateUtc="2025-10-06T11:18:00Z">
              <w:r w:rsidRPr="000E1370">
                <w:rPr>
                  <w:rFonts w:asciiTheme="majorHAnsi" w:hAnsiTheme="majorHAnsi"/>
                  <w:sz w:val="20"/>
                  <w:szCs w:val="20"/>
                  <w:lang w:val="et-EE"/>
                </w:rPr>
                <w:t>869</w:t>
              </w:r>
            </w:ins>
            <w:ins w:id="1968" w:author="Juhan Anupõld - RAM" w:date="2025-10-06T14:19:00Z" w16du:dateUtc="2025-10-06T11:19:00Z">
              <w:r>
                <w:rPr>
                  <w:rFonts w:asciiTheme="majorHAnsi" w:hAnsiTheme="majorHAnsi"/>
                  <w:sz w:val="20"/>
                  <w:szCs w:val="20"/>
                  <w:lang w:val="et-EE"/>
                </w:rPr>
                <w:t> </w:t>
              </w:r>
            </w:ins>
            <w:ins w:id="1969" w:author="Juhan Anupõld - RAM" w:date="2025-10-06T14:18:00Z" w16du:dateUtc="2025-10-06T11:18:00Z">
              <w:r w:rsidRPr="000E1370">
                <w:rPr>
                  <w:rFonts w:asciiTheme="majorHAnsi" w:hAnsiTheme="majorHAnsi"/>
                  <w:sz w:val="20"/>
                  <w:szCs w:val="20"/>
                  <w:lang w:val="et-EE"/>
                </w:rPr>
                <w:t>886</w:t>
              </w:r>
            </w:ins>
            <w:ins w:id="1970" w:author="Juhan Anupõld - RAM" w:date="2025-10-06T14:19:00Z" w16du:dateUtc="2025-10-06T11:19:00Z">
              <w:r>
                <w:rPr>
                  <w:rFonts w:asciiTheme="majorHAnsi" w:hAnsiTheme="majorHAnsi"/>
                  <w:sz w:val="20"/>
                  <w:szCs w:val="20"/>
                  <w:lang w:val="et-EE"/>
                </w:rPr>
                <w:t xml:space="preserve"> </w:t>
              </w:r>
            </w:ins>
            <w:ins w:id="1971" w:author="Juhan Anupõld - RAM" w:date="2025-10-06T14:18:00Z" w16du:dateUtc="2025-10-06T11:18:00Z">
              <w:r w:rsidRPr="000E1370">
                <w:rPr>
                  <w:rFonts w:asciiTheme="majorHAnsi" w:hAnsiTheme="majorHAnsi"/>
                  <w:sz w:val="20"/>
                  <w:szCs w:val="20"/>
                  <w:lang w:val="et-EE"/>
                </w:rPr>
                <w:t>588</w:t>
              </w:r>
            </w:ins>
            <w:del w:id="1972" w:author="Juhan Anupõld - RAM" w:date="2025-10-06T14:18:00Z" w16du:dateUtc="2025-10-06T11:18:00Z">
              <w:r w:rsidR="00EE5F1F" w:rsidDel="000E1370">
                <w:rPr>
                  <w:rFonts w:asciiTheme="majorHAnsi" w:hAnsiTheme="majorHAnsi"/>
                  <w:sz w:val="20"/>
                  <w:szCs w:val="20"/>
                  <w:lang w:val="et-EE"/>
                </w:rPr>
                <w:delText>779 722 013</w:delText>
              </w:r>
            </w:del>
          </w:p>
        </w:tc>
      </w:tr>
      <w:tr w:rsidR="00946579" w14:paraId="5A06A919" w14:textId="77777777" w:rsidTr="00946579">
        <w:tc>
          <w:tcPr>
            <w:tcW w:w="526" w:type="pct"/>
          </w:tcPr>
          <w:p w14:paraId="55FA95CA" w14:textId="77777777" w:rsidR="00F71E7D" w:rsidRDefault="00F71E7D" w:rsidP="00F71E7D">
            <w:pPr>
              <w:spacing w:before="60" w:after="60" w:line="240" w:lineRule="auto"/>
              <w:rPr>
                <w:rFonts w:ascii="Cambria" w:hAnsi="Cambria" w:cstheme="minorHAnsi"/>
                <w:sz w:val="20"/>
                <w:szCs w:val="20"/>
                <w:lang w:val="et-EE"/>
              </w:rPr>
            </w:pPr>
            <w:r>
              <w:rPr>
                <w:rFonts w:ascii="Cambria" w:hAnsi="Cambria" w:cstheme="minorHAnsi"/>
                <w:sz w:val="20"/>
                <w:szCs w:val="20"/>
                <w:lang w:val="et-EE"/>
              </w:rPr>
              <w:lastRenderedPageBreak/>
              <w:t>Kokku</w:t>
            </w:r>
          </w:p>
        </w:tc>
        <w:tc>
          <w:tcPr>
            <w:tcW w:w="395" w:type="pct"/>
          </w:tcPr>
          <w:p w14:paraId="09514F83" w14:textId="77777777" w:rsidR="00F71E7D" w:rsidRDefault="00F71E7D" w:rsidP="00F71E7D">
            <w:pPr>
              <w:spacing w:before="60" w:after="60" w:line="240" w:lineRule="auto"/>
              <w:rPr>
                <w:rFonts w:ascii="Cambria" w:hAnsi="Cambria" w:cstheme="minorHAnsi"/>
                <w:sz w:val="20"/>
                <w:szCs w:val="20"/>
                <w:lang w:val="et-EE"/>
              </w:rPr>
            </w:pPr>
          </w:p>
        </w:tc>
        <w:tc>
          <w:tcPr>
            <w:tcW w:w="201" w:type="pct"/>
          </w:tcPr>
          <w:p w14:paraId="0F640200" w14:textId="77777777" w:rsidR="00F71E7D" w:rsidRDefault="00F71E7D" w:rsidP="00F71E7D">
            <w:pPr>
              <w:rPr>
                <w:rFonts w:asciiTheme="majorHAnsi" w:hAnsiTheme="majorHAnsi" w:cstheme="minorBidi"/>
                <w:sz w:val="20"/>
                <w:szCs w:val="20"/>
                <w:lang w:val="et-EE"/>
              </w:rPr>
            </w:pPr>
            <w:r>
              <w:rPr>
                <w:rFonts w:asciiTheme="majorHAnsi" w:hAnsiTheme="majorHAnsi" w:cstheme="minorBidi"/>
                <w:sz w:val="20"/>
                <w:szCs w:val="20"/>
                <w:lang w:val="et-EE"/>
              </w:rPr>
              <w:t>0</w:t>
            </w:r>
          </w:p>
          <w:p w14:paraId="0AAD7054" w14:textId="77777777" w:rsidR="00F71E7D" w:rsidRDefault="00F71E7D" w:rsidP="00F71E7D">
            <w:pPr>
              <w:spacing w:before="60" w:after="60" w:line="240" w:lineRule="auto"/>
              <w:rPr>
                <w:rFonts w:asciiTheme="majorHAnsi" w:hAnsiTheme="majorHAnsi" w:cstheme="minorBidi"/>
                <w:sz w:val="20"/>
                <w:szCs w:val="20"/>
                <w:lang w:val="et-EE"/>
              </w:rPr>
            </w:pPr>
          </w:p>
        </w:tc>
        <w:tc>
          <w:tcPr>
            <w:tcW w:w="383" w:type="pct"/>
          </w:tcPr>
          <w:p w14:paraId="3ABAEE14" w14:textId="1F24518B" w:rsidR="00F71E7D" w:rsidRDefault="00F71E7D" w:rsidP="00F71E7D">
            <w:pPr>
              <w:spacing w:before="60" w:after="60" w:line="240" w:lineRule="auto"/>
              <w:rPr>
                <w:rFonts w:asciiTheme="majorHAnsi" w:hAnsiTheme="majorHAnsi" w:cstheme="minorBidi"/>
                <w:sz w:val="20"/>
                <w:szCs w:val="20"/>
                <w:lang w:val="et-EE"/>
              </w:rPr>
            </w:pPr>
            <w:ins w:id="1973" w:author="Juhan Anupõld - RAM" w:date="2025-10-06T14:21:00Z" w16du:dateUtc="2025-10-06T11:21:00Z">
              <w:r>
                <w:rPr>
                  <w:rFonts w:asciiTheme="majorHAnsi" w:hAnsiTheme="majorHAnsi"/>
                  <w:sz w:val="20"/>
                  <w:szCs w:val="20"/>
                  <w:lang w:val="et-EE"/>
                </w:rPr>
                <w:t>137 286 200</w:t>
              </w:r>
            </w:ins>
            <w:del w:id="1974" w:author="Juhan Anupõld - RAM" w:date="2025-10-06T14:21:00Z" w16du:dateUtc="2025-10-06T11:21:00Z">
              <w:r w:rsidDel="00521A6E">
                <w:rPr>
                  <w:rFonts w:asciiTheme="majorHAnsi" w:hAnsiTheme="majorHAnsi"/>
                  <w:sz w:val="20"/>
                  <w:szCs w:val="20"/>
                  <w:lang w:val="et-EE"/>
                </w:rPr>
                <w:delText>640 248 520</w:delText>
              </w:r>
            </w:del>
          </w:p>
        </w:tc>
        <w:tc>
          <w:tcPr>
            <w:tcW w:w="383" w:type="pct"/>
          </w:tcPr>
          <w:p w14:paraId="304C4B82" w14:textId="23DA3933" w:rsidR="00F71E7D" w:rsidRDefault="00F71E7D" w:rsidP="00F71E7D">
            <w:pPr>
              <w:spacing w:before="60" w:after="60" w:line="240" w:lineRule="auto"/>
              <w:rPr>
                <w:rFonts w:asciiTheme="majorHAnsi" w:hAnsiTheme="majorHAnsi" w:cstheme="minorBidi"/>
                <w:sz w:val="20"/>
                <w:szCs w:val="20"/>
                <w:lang w:val="et-EE"/>
              </w:rPr>
            </w:pPr>
            <w:ins w:id="1975" w:author="Juhan Anupõld - RAM" w:date="2025-10-06T14:21:00Z" w16du:dateUtc="2025-10-06T11:21:00Z">
              <w:r>
                <w:rPr>
                  <w:rFonts w:asciiTheme="majorHAnsi" w:hAnsiTheme="majorHAnsi"/>
                  <w:sz w:val="20"/>
                  <w:szCs w:val="20"/>
                  <w:lang w:val="et-EE"/>
                </w:rPr>
                <w:t>137 600 641</w:t>
              </w:r>
            </w:ins>
            <w:del w:id="1976" w:author="Juhan Anupõld - RAM" w:date="2025-10-06T14:21:00Z" w16du:dateUtc="2025-10-06T11:21:00Z">
              <w:r w:rsidDel="00521A6E">
                <w:rPr>
                  <w:rFonts w:asciiTheme="majorHAnsi" w:hAnsiTheme="majorHAnsi"/>
                  <w:sz w:val="20"/>
                  <w:szCs w:val="20"/>
                  <w:lang w:val="et-EE"/>
                </w:rPr>
                <w:delText>650 541 721</w:delText>
              </w:r>
            </w:del>
          </w:p>
        </w:tc>
        <w:tc>
          <w:tcPr>
            <w:tcW w:w="383" w:type="pct"/>
          </w:tcPr>
          <w:p w14:paraId="79F996AF" w14:textId="4156E0BE" w:rsidR="00F71E7D" w:rsidRDefault="00F71E7D" w:rsidP="00F71E7D">
            <w:pPr>
              <w:spacing w:before="60" w:after="60" w:line="240" w:lineRule="auto"/>
              <w:rPr>
                <w:rFonts w:asciiTheme="majorHAnsi" w:hAnsiTheme="majorHAnsi" w:cstheme="minorBidi"/>
                <w:sz w:val="20"/>
                <w:szCs w:val="20"/>
                <w:lang w:val="et-EE"/>
              </w:rPr>
            </w:pPr>
            <w:ins w:id="1977" w:author="Juhan Anupõld - RAM" w:date="2025-10-06T14:21:00Z" w16du:dateUtc="2025-10-06T11:21:00Z">
              <w:r>
                <w:rPr>
                  <w:rFonts w:asciiTheme="majorHAnsi" w:hAnsiTheme="majorHAnsi"/>
                  <w:sz w:val="20"/>
                  <w:szCs w:val="20"/>
                  <w:lang w:val="et-EE"/>
                </w:rPr>
                <w:t>137 554 846</w:t>
              </w:r>
            </w:ins>
            <w:del w:id="1978" w:author="Juhan Anupõld - RAM" w:date="2025-10-06T14:21:00Z" w16du:dateUtc="2025-10-06T11:21:00Z">
              <w:r w:rsidDel="00521A6E">
                <w:rPr>
                  <w:rFonts w:asciiTheme="majorHAnsi" w:hAnsiTheme="majorHAnsi"/>
                  <w:sz w:val="20"/>
                  <w:szCs w:val="20"/>
                  <w:lang w:val="et-EE"/>
                </w:rPr>
                <w:delText>559 165 862</w:delText>
              </w:r>
            </w:del>
          </w:p>
        </w:tc>
        <w:tc>
          <w:tcPr>
            <w:tcW w:w="383" w:type="pct"/>
          </w:tcPr>
          <w:p w14:paraId="7716BD51" w14:textId="28CDBE2C" w:rsidR="00F71E7D" w:rsidRDefault="00F71E7D" w:rsidP="00F71E7D">
            <w:pPr>
              <w:spacing w:before="60" w:after="60" w:line="240" w:lineRule="auto"/>
              <w:rPr>
                <w:rFonts w:asciiTheme="majorHAnsi" w:hAnsiTheme="majorHAnsi" w:cstheme="minorBidi"/>
                <w:sz w:val="20"/>
                <w:szCs w:val="20"/>
                <w:lang w:val="et-EE"/>
              </w:rPr>
            </w:pPr>
            <w:ins w:id="1979" w:author="Juhan Anupõld - RAM" w:date="2025-10-06T14:21:00Z" w16du:dateUtc="2025-10-06T11:21:00Z">
              <w:r>
                <w:rPr>
                  <w:rFonts w:asciiTheme="majorHAnsi" w:hAnsiTheme="majorHAnsi"/>
                  <w:sz w:val="20"/>
                  <w:szCs w:val="20"/>
                  <w:lang w:val="et-EE"/>
                </w:rPr>
                <w:t>138 411 129</w:t>
              </w:r>
            </w:ins>
            <w:del w:id="1980" w:author="Juhan Anupõld - RAM" w:date="2025-10-06T14:21:00Z" w16du:dateUtc="2025-10-06T11:21:00Z">
              <w:r w:rsidDel="00521A6E">
                <w:rPr>
                  <w:rFonts w:asciiTheme="majorHAnsi" w:hAnsiTheme="majorHAnsi"/>
                  <w:sz w:val="20"/>
                  <w:szCs w:val="20"/>
                  <w:lang w:val="et-EE"/>
                </w:rPr>
                <w:delText>568 227 370</w:delText>
              </w:r>
            </w:del>
          </w:p>
        </w:tc>
        <w:tc>
          <w:tcPr>
            <w:tcW w:w="76" w:type="pct"/>
          </w:tcPr>
          <w:p w14:paraId="3E69D578" w14:textId="77777777" w:rsidR="00F71E7D" w:rsidRDefault="00F71E7D" w:rsidP="00F71E7D">
            <w:pPr>
              <w:spacing w:before="60" w:after="60" w:line="240" w:lineRule="auto"/>
              <w:rPr>
                <w:rFonts w:asciiTheme="majorHAnsi" w:hAnsiTheme="majorHAnsi"/>
                <w:sz w:val="20"/>
                <w:szCs w:val="20"/>
                <w:lang w:val="et-EE"/>
              </w:rPr>
            </w:pPr>
          </w:p>
        </w:tc>
        <w:tc>
          <w:tcPr>
            <w:tcW w:w="454" w:type="pct"/>
          </w:tcPr>
          <w:p w14:paraId="7D2F3EF9" w14:textId="39D46DAE" w:rsidR="00F71E7D" w:rsidRDefault="00F71E7D" w:rsidP="00F71E7D">
            <w:pPr>
              <w:spacing w:before="60" w:after="60" w:line="240" w:lineRule="auto"/>
              <w:rPr>
                <w:rFonts w:asciiTheme="majorHAnsi" w:hAnsiTheme="majorHAnsi" w:cstheme="minorBidi"/>
                <w:sz w:val="20"/>
                <w:szCs w:val="20"/>
                <w:lang w:val="et-EE"/>
              </w:rPr>
            </w:pPr>
            <w:ins w:id="1981" w:author="Juhan Anupõld - RAM" w:date="2025-10-06T14:18:00Z" w16du:dateUtc="2025-10-06T11:18:00Z">
              <w:r w:rsidRPr="00552C08">
                <w:rPr>
                  <w:rFonts w:asciiTheme="majorHAnsi" w:hAnsiTheme="majorHAnsi"/>
                  <w:sz w:val="20"/>
                  <w:szCs w:val="20"/>
                  <w:lang w:val="et-EE"/>
                </w:rPr>
                <w:t>79</w:t>
              </w:r>
            </w:ins>
            <w:ins w:id="1982" w:author="Juhan Anupõld - RAM" w:date="2025-10-06T14:19:00Z" w16du:dateUtc="2025-10-06T11:19:00Z">
              <w:r>
                <w:rPr>
                  <w:rFonts w:asciiTheme="majorHAnsi" w:hAnsiTheme="majorHAnsi"/>
                  <w:sz w:val="20"/>
                  <w:szCs w:val="20"/>
                  <w:lang w:val="et-EE"/>
                </w:rPr>
                <w:t> </w:t>
              </w:r>
            </w:ins>
            <w:ins w:id="1983" w:author="Juhan Anupõld - RAM" w:date="2025-10-06T14:18:00Z" w16du:dateUtc="2025-10-06T11:18:00Z">
              <w:r w:rsidRPr="00552C08">
                <w:rPr>
                  <w:rFonts w:asciiTheme="majorHAnsi" w:hAnsiTheme="majorHAnsi"/>
                  <w:sz w:val="20"/>
                  <w:szCs w:val="20"/>
                  <w:lang w:val="et-EE"/>
                </w:rPr>
                <w:t>149</w:t>
              </w:r>
            </w:ins>
            <w:ins w:id="1984" w:author="Juhan Anupõld - RAM" w:date="2025-10-06T14:19:00Z" w16du:dateUtc="2025-10-06T11:19:00Z">
              <w:r>
                <w:rPr>
                  <w:rFonts w:asciiTheme="majorHAnsi" w:hAnsiTheme="majorHAnsi"/>
                  <w:sz w:val="20"/>
                  <w:szCs w:val="20"/>
                  <w:lang w:val="et-EE"/>
                </w:rPr>
                <w:t xml:space="preserve"> </w:t>
              </w:r>
            </w:ins>
            <w:ins w:id="1985" w:author="Juhan Anupõld - RAM" w:date="2025-10-06T14:18:00Z" w16du:dateUtc="2025-10-06T11:18:00Z">
              <w:r w:rsidRPr="00552C08">
                <w:rPr>
                  <w:rFonts w:asciiTheme="majorHAnsi" w:hAnsiTheme="majorHAnsi"/>
                  <w:sz w:val="20"/>
                  <w:szCs w:val="20"/>
                  <w:lang w:val="et-EE"/>
                </w:rPr>
                <w:t>360</w:t>
              </w:r>
            </w:ins>
            <w:del w:id="1986" w:author="Juhan Anupõld - RAM" w:date="2025-10-06T14:18:00Z" w16du:dateUtc="2025-10-06T11:18:00Z">
              <w:r w:rsidDel="00552C08">
                <w:rPr>
                  <w:rFonts w:asciiTheme="majorHAnsi" w:hAnsiTheme="majorHAnsi"/>
                  <w:sz w:val="20"/>
                  <w:szCs w:val="20"/>
                  <w:lang w:val="et-EE"/>
                </w:rPr>
                <w:delText>235 431 416</w:delText>
              </w:r>
            </w:del>
          </w:p>
        </w:tc>
        <w:tc>
          <w:tcPr>
            <w:tcW w:w="454" w:type="pct"/>
          </w:tcPr>
          <w:p w14:paraId="188FC341" w14:textId="72F6C4C8" w:rsidR="00F71E7D" w:rsidRDefault="00F71E7D" w:rsidP="00F71E7D">
            <w:pPr>
              <w:spacing w:before="60" w:after="60" w:line="240" w:lineRule="auto"/>
              <w:rPr>
                <w:rFonts w:asciiTheme="majorHAnsi" w:hAnsiTheme="majorHAnsi" w:cstheme="minorBidi"/>
                <w:sz w:val="20"/>
                <w:szCs w:val="20"/>
                <w:lang w:val="et-EE"/>
              </w:rPr>
            </w:pPr>
            <w:ins w:id="1987" w:author="Juhan Anupõld - RAM" w:date="2025-10-06T14:18:00Z" w16du:dateUtc="2025-10-06T11:18:00Z">
              <w:r w:rsidRPr="00552C08">
                <w:rPr>
                  <w:rFonts w:asciiTheme="majorHAnsi" w:hAnsiTheme="majorHAnsi"/>
                  <w:sz w:val="20"/>
                  <w:szCs w:val="20"/>
                  <w:lang w:val="et-EE"/>
                </w:rPr>
                <w:t>79</w:t>
              </w:r>
            </w:ins>
            <w:ins w:id="1988" w:author="Juhan Anupõld - RAM" w:date="2025-10-06T14:19:00Z" w16du:dateUtc="2025-10-06T11:19:00Z">
              <w:r>
                <w:rPr>
                  <w:rFonts w:asciiTheme="majorHAnsi" w:hAnsiTheme="majorHAnsi"/>
                  <w:sz w:val="20"/>
                  <w:szCs w:val="20"/>
                  <w:lang w:val="et-EE"/>
                </w:rPr>
                <w:t> </w:t>
              </w:r>
            </w:ins>
            <w:ins w:id="1989" w:author="Juhan Anupõld - RAM" w:date="2025-10-06T14:18:00Z" w16du:dateUtc="2025-10-06T11:18:00Z">
              <w:r w:rsidRPr="00552C08">
                <w:rPr>
                  <w:rFonts w:asciiTheme="majorHAnsi" w:hAnsiTheme="majorHAnsi"/>
                  <w:sz w:val="20"/>
                  <w:szCs w:val="20"/>
                  <w:lang w:val="et-EE"/>
                </w:rPr>
                <w:t>149</w:t>
              </w:r>
            </w:ins>
            <w:ins w:id="1990" w:author="Juhan Anupõld - RAM" w:date="2025-10-06T14:19:00Z" w16du:dateUtc="2025-10-06T11:19:00Z">
              <w:r>
                <w:rPr>
                  <w:rFonts w:asciiTheme="majorHAnsi" w:hAnsiTheme="majorHAnsi"/>
                  <w:sz w:val="20"/>
                  <w:szCs w:val="20"/>
                  <w:lang w:val="et-EE"/>
                </w:rPr>
                <w:t xml:space="preserve"> </w:t>
              </w:r>
            </w:ins>
            <w:ins w:id="1991" w:author="Juhan Anupõld - RAM" w:date="2025-10-06T14:18:00Z" w16du:dateUtc="2025-10-06T11:18:00Z">
              <w:r w:rsidRPr="00552C08">
                <w:rPr>
                  <w:rFonts w:asciiTheme="majorHAnsi" w:hAnsiTheme="majorHAnsi"/>
                  <w:sz w:val="20"/>
                  <w:szCs w:val="20"/>
                  <w:lang w:val="et-EE"/>
                </w:rPr>
                <w:t>360</w:t>
              </w:r>
            </w:ins>
            <w:del w:id="1992" w:author="Juhan Anupõld - RAM" w:date="2025-10-06T14:18:00Z" w16du:dateUtc="2025-10-06T11:18:00Z">
              <w:r w:rsidDel="00552C08">
                <w:rPr>
                  <w:rFonts w:asciiTheme="majorHAnsi" w:hAnsiTheme="majorHAnsi"/>
                  <w:sz w:val="20"/>
                  <w:szCs w:val="20"/>
                  <w:lang w:val="et-EE"/>
                </w:rPr>
                <w:delText>235 431 416</w:delText>
              </w:r>
            </w:del>
          </w:p>
        </w:tc>
        <w:tc>
          <w:tcPr>
            <w:tcW w:w="454" w:type="pct"/>
          </w:tcPr>
          <w:p w14:paraId="5E42648F" w14:textId="35F9D614" w:rsidR="00F71E7D" w:rsidRDefault="00F71E7D" w:rsidP="00F71E7D">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 xml:space="preserve"> </w:t>
            </w:r>
            <w:ins w:id="1993" w:author="Juhan Anupõld - RAM" w:date="2025-10-06T14:18:00Z" w16du:dateUtc="2025-10-06T11:18:00Z">
              <w:r w:rsidRPr="00552C08">
                <w:rPr>
                  <w:rFonts w:asciiTheme="majorHAnsi" w:hAnsiTheme="majorHAnsi"/>
                  <w:sz w:val="20"/>
                  <w:szCs w:val="20"/>
                  <w:lang w:val="et-EE"/>
                </w:rPr>
                <w:t>80</w:t>
              </w:r>
            </w:ins>
            <w:ins w:id="1994" w:author="Juhan Anupõld - RAM" w:date="2025-10-06T14:19:00Z" w16du:dateUtc="2025-10-06T11:19:00Z">
              <w:r>
                <w:rPr>
                  <w:rFonts w:asciiTheme="majorHAnsi" w:hAnsiTheme="majorHAnsi"/>
                  <w:sz w:val="20"/>
                  <w:szCs w:val="20"/>
                  <w:lang w:val="et-EE"/>
                </w:rPr>
                <w:t> </w:t>
              </w:r>
            </w:ins>
            <w:ins w:id="1995" w:author="Juhan Anupõld - RAM" w:date="2025-10-06T14:18:00Z" w16du:dateUtc="2025-10-06T11:18:00Z">
              <w:r w:rsidRPr="00552C08">
                <w:rPr>
                  <w:rFonts w:asciiTheme="majorHAnsi" w:hAnsiTheme="majorHAnsi"/>
                  <w:sz w:val="20"/>
                  <w:szCs w:val="20"/>
                  <w:lang w:val="et-EE"/>
                </w:rPr>
                <w:t>367</w:t>
              </w:r>
            </w:ins>
            <w:ins w:id="1996" w:author="Juhan Anupõld - RAM" w:date="2025-10-06T14:19:00Z" w16du:dateUtc="2025-10-06T11:19:00Z">
              <w:r>
                <w:rPr>
                  <w:rFonts w:asciiTheme="majorHAnsi" w:hAnsiTheme="majorHAnsi"/>
                  <w:sz w:val="20"/>
                  <w:szCs w:val="20"/>
                  <w:lang w:val="et-EE"/>
                </w:rPr>
                <w:t xml:space="preserve"> </w:t>
              </w:r>
            </w:ins>
            <w:ins w:id="1997" w:author="Juhan Anupõld - RAM" w:date="2025-10-06T14:18:00Z" w16du:dateUtc="2025-10-06T11:18:00Z">
              <w:r w:rsidRPr="00552C08">
                <w:rPr>
                  <w:rFonts w:asciiTheme="majorHAnsi" w:hAnsiTheme="majorHAnsi"/>
                  <w:sz w:val="20"/>
                  <w:szCs w:val="20"/>
                  <w:lang w:val="et-EE"/>
                </w:rPr>
                <w:t>526</w:t>
              </w:r>
            </w:ins>
            <w:del w:id="1998" w:author="Juhan Anupõld - RAM" w:date="2025-10-06T14:18:00Z" w16du:dateUtc="2025-10-06T11:18:00Z">
              <w:r w:rsidDel="00552C08">
                <w:rPr>
                  <w:rFonts w:asciiTheme="majorHAnsi" w:hAnsiTheme="majorHAnsi"/>
                  <w:sz w:val="20"/>
                  <w:szCs w:val="20"/>
                  <w:lang w:val="et-EE"/>
                </w:rPr>
                <w:delText>240 145 240</w:delText>
              </w:r>
            </w:del>
          </w:p>
        </w:tc>
        <w:tc>
          <w:tcPr>
            <w:tcW w:w="454" w:type="pct"/>
          </w:tcPr>
          <w:p w14:paraId="3418BAE2" w14:textId="003F63B4" w:rsidR="00F71E7D" w:rsidRDefault="00F71E7D" w:rsidP="00F71E7D">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 xml:space="preserve"> </w:t>
            </w:r>
            <w:ins w:id="1999" w:author="Juhan Anupõld - RAM" w:date="2025-10-06T14:18:00Z" w16du:dateUtc="2025-10-06T11:18:00Z">
              <w:r w:rsidRPr="00552C08">
                <w:rPr>
                  <w:rFonts w:asciiTheme="majorHAnsi" w:hAnsiTheme="majorHAnsi"/>
                  <w:sz w:val="20"/>
                  <w:szCs w:val="20"/>
                  <w:lang w:val="et-EE"/>
                </w:rPr>
                <w:t>80</w:t>
              </w:r>
            </w:ins>
            <w:ins w:id="2000" w:author="Juhan Anupõld - RAM" w:date="2025-10-06T14:19:00Z" w16du:dateUtc="2025-10-06T11:19:00Z">
              <w:r>
                <w:rPr>
                  <w:rFonts w:asciiTheme="majorHAnsi" w:hAnsiTheme="majorHAnsi"/>
                  <w:sz w:val="20"/>
                  <w:szCs w:val="20"/>
                  <w:lang w:val="et-EE"/>
                </w:rPr>
                <w:t> </w:t>
              </w:r>
            </w:ins>
            <w:ins w:id="2001" w:author="Juhan Anupõld - RAM" w:date="2025-10-06T14:18:00Z" w16du:dateUtc="2025-10-06T11:18:00Z">
              <w:r w:rsidRPr="00552C08">
                <w:rPr>
                  <w:rFonts w:asciiTheme="majorHAnsi" w:hAnsiTheme="majorHAnsi"/>
                  <w:sz w:val="20"/>
                  <w:szCs w:val="20"/>
                  <w:lang w:val="et-EE"/>
                </w:rPr>
                <w:t>367</w:t>
              </w:r>
            </w:ins>
            <w:ins w:id="2002" w:author="Juhan Anupõld - RAM" w:date="2025-10-06T14:19:00Z" w16du:dateUtc="2025-10-06T11:19:00Z">
              <w:r>
                <w:rPr>
                  <w:rFonts w:asciiTheme="majorHAnsi" w:hAnsiTheme="majorHAnsi"/>
                  <w:sz w:val="20"/>
                  <w:szCs w:val="20"/>
                  <w:lang w:val="et-EE"/>
                </w:rPr>
                <w:t xml:space="preserve"> </w:t>
              </w:r>
            </w:ins>
            <w:ins w:id="2003" w:author="Juhan Anupõld - RAM" w:date="2025-10-06T14:18:00Z" w16du:dateUtc="2025-10-06T11:18:00Z">
              <w:r w:rsidRPr="00552C08">
                <w:rPr>
                  <w:rFonts w:asciiTheme="majorHAnsi" w:hAnsiTheme="majorHAnsi"/>
                  <w:sz w:val="20"/>
                  <w:szCs w:val="20"/>
                  <w:lang w:val="et-EE"/>
                </w:rPr>
                <w:t>526</w:t>
              </w:r>
            </w:ins>
            <w:del w:id="2004" w:author="Juhan Anupõld - RAM" w:date="2025-10-06T14:18:00Z" w16du:dateUtc="2025-10-06T11:18:00Z">
              <w:r w:rsidDel="00552C08">
                <w:rPr>
                  <w:rFonts w:asciiTheme="majorHAnsi" w:hAnsiTheme="majorHAnsi"/>
                  <w:sz w:val="20"/>
                  <w:szCs w:val="20"/>
                  <w:lang w:val="et-EE"/>
                </w:rPr>
                <w:delText xml:space="preserve">240 145 </w:delText>
              </w:r>
            </w:del>
            <w:ins w:id="2005" w:author="Juhan Anupõld - RAM" w:date="2025-10-06T14:18:00Z" w16du:dateUtc="2025-10-06T11:18:00Z">
              <w:r>
                <w:rPr>
                  <w:rFonts w:asciiTheme="majorHAnsi" w:hAnsiTheme="majorHAnsi"/>
                  <w:sz w:val="20"/>
                  <w:szCs w:val="20"/>
                  <w:lang w:val="et-EE"/>
                </w:rPr>
                <w:t> </w:t>
              </w:r>
            </w:ins>
            <w:del w:id="2006" w:author="Juhan Anupõld - RAM" w:date="2025-10-06T14:18:00Z" w16du:dateUtc="2025-10-06T11:18:00Z">
              <w:r w:rsidDel="00552C08">
                <w:rPr>
                  <w:rFonts w:asciiTheme="majorHAnsi" w:hAnsiTheme="majorHAnsi"/>
                  <w:sz w:val="20"/>
                  <w:szCs w:val="20"/>
                  <w:lang w:val="et-EE"/>
                </w:rPr>
                <w:delText xml:space="preserve">241 </w:delText>
              </w:r>
            </w:del>
          </w:p>
        </w:tc>
        <w:tc>
          <w:tcPr>
            <w:tcW w:w="454" w:type="pct"/>
          </w:tcPr>
          <w:p w14:paraId="33C65063" w14:textId="6A884EDD" w:rsidR="00F71E7D" w:rsidRDefault="00F71E7D" w:rsidP="00F71E7D">
            <w:pPr>
              <w:spacing w:before="60" w:after="60" w:line="240" w:lineRule="auto"/>
              <w:rPr>
                <w:rFonts w:asciiTheme="majorHAnsi" w:hAnsiTheme="majorHAnsi" w:cstheme="minorBidi"/>
                <w:sz w:val="20"/>
                <w:szCs w:val="20"/>
                <w:lang w:val="et-EE"/>
              </w:rPr>
            </w:pPr>
            <w:ins w:id="2007" w:author="Juhan Anupõld - RAM" w:date="2025-10-06T14:19:00Z" w16du:dateUtc="2025-10-06T11:19:00Z">
              <w:r w:rsidRPr="000E1370">
                <w:rPr>
                  <w:rFonts w:asciiTheme="majorHAnsi" w:hAnsiTheme="majorHAnsi"/>
                  <w:sz w:val="20"/>
                  <w:szCs w:val="20"/>
                  <w:lang w:val="et-EE"/>
                </w:rPr>
                <w:t>869</w:t>
              </w:r>
              <w:r>
                <w:rPr>
                  <w:rFonts w:asciiTheme="majorHAnsi" w:hAnsiTheme="majorHAnsi"/>
                  <w:sz w:val="20"/>
                  <w:szCs w:val="20"/>
                  <w:lang w:val="et-EE"/>
                </w:rPr>
                <w:t> </w:t>
              </w:r>
              <w:r w:rsidRPr="000E1370">
                <w:rPr>
                  <w:rFonts w:asciiTheme="majorHAnsi" w:hAnsiTheme="majorHAnsi"/>
                  <w:sz w:val="20"/>
                  <w:szCs w:val="20"/>
                  <w:lang w:val="et-EE"/>
                </w:rPr>
                <w:t>886</w:t>
              </w:r>
              <w:r>
                <w:rPr>
                  <w:rFonts w:asciiTheme="majorHAnsi" w:hAnsiTheme="majorHAnsi"/>
                  <w:sz w:val="20"/>
                  <w:szCs w:val="20"/>
                  <w:lang w:val="et-EE"/>
                </w:rPr>
                <w:t xml:space="preserve"> </w:t>
              </w:r>
              <w:r w:rsidRPr="000E1370">
                <w:rPr>
                  <w:rFonts w:asciiTheme="majorHAnsi" w:hAnsiTheme="majorHAnsi"/>
                  <w:sz w:val="20"/>
                  <w:szCs w:val="20"/>
                  <w:lang w:val="et-EE"/>
                </w:rPr>
                <w:t>588</w:t>
              </w:r>
            </w:ins>
            <w:del w:id="2008" w:author="Juhan Anupõld - RAM" w:date="2025-10-06T14:19:00Z" w16du:dateUtc="2025-10-06T11:19:00Z">
              <w:r w:rsidDel="000E1370">
                <w:rPr>
                  <w:rFonts w:asciiTheme="majorHAnsi" w:hAnsiTheme="majorHAnsi"/>
                  <w:sz w:val="20"/>
                  <w:szCs w:val="20"/>
                  <w:lang w:val="et-EE"/>
                </w:rPr>
                <w:delText>3 369 336 786</w:delText>
              </w:r>
            </w:del>
          </w:p>
        </w:tc>
      </w:tr>
      <w:tr w:rsidR="00946579" w14:paraId="79E5A4DF" w14:textId="77777777" w:rsidTr="00946579">
        <w:trPr>
          <w:ins w:id="2009" w:author="Juhan Anupõld - RAM" w:date="2025-10-06T14:21:00Z"/>
        </w:trPr>
        <w:tc>
          <w:tcPr>
            <w:tcW w:w="526" w:type="pct"/>
          </w:tcPr>
          <w:p w14:paraId="2B0CC3B8" w14:textId="2C9A9107" w:rsidR="00946579" w:rsidRDefault="00946579" w:rsidP="00946579">
            <w:pPr>
              <w:spacing w:before="60" w:after="60" w:line="240" w:lineRule="auto"/>
              <w:rPr>
                <w:ins w:id="2010" w:author="Juhan Anupõld - RAM" w:date="2025-10-06T14:21:00Z" w16du:dateUtc="2025-10-06T11:21:00Z"/>
                <w:rFonts w:ascii="Cambria" w:hAnsi="Cambria" w:cstheme="minorHAnsi"/>
                <w:sz w:val="20"/>
                <w:szCs w:val="20"/>
                <w:lang w:val="et-EE"/>
              </w:rPr>
            </w:pPr>
            <w:ins w:id="2011" w:author="Juhan Anupõld - RAM" w:date="2025-10-06T14:22:00Z" w16du:dateUtc="2025-10-06T11:22:00Z">
              <w:r>
                <w:rPr>
                  <w:rFonts w:ascii="Cambria" w:hAnsi="Cambria" w:cstheme="minorHAnsi"/>
                  <w:sz w:val="20"/>
                  <w:szCs w:val="20"/>
                  <w:lang w:val="et-EE"/>
                </w:rPr>
                <w:t>Kokku</w:t>
              </w:r>
            </w:ins>
          </w:p>
        </w:tc>
        <w:tc>
          <w:tcPr>
            <w:tcW w:w="395" w:type="pct"/>
          </w:tcPr>
          <w:p w14:paraId="23BD3D51" w14:textId="77777777" w:rsidR="00946579" w:rsidRDefault="00946579" w:rsidP="00946579">
            <w:pPr>
              <w:spacing w:before="60" w:after="60" w:line="240" w:lineRule="auto"/>
              <w:rPr>
                <w:ins w:id="2012" w:author="Juhan Anupõld - RAM" w:date="2025-10-06T14:21:00Z" w16du:dateUtc="2025-10-06T11:21:00Z"/>
                <w:rFonts w:ascii="Cambria" w:hAnsi="Cambria" w:cstheme="minorHAnsi"/>
                <w:sz w:val="20"/>
                <w:szCs w:val="20"/>
                <w:lang w:val="et-EE"/>
              </w:rPr>
            </w:pPr>
          </w:p>
        </w:tc>
        <w:tc>
          <w:tcPr>
            <w:tcW w:w="201" w:type="pct"/>
          </w:tcPr>
          <w:p w14:paraId="2DE60D3D" w14:textId="77777777" w:rsidR="00946579" w:rsidRDefault="00946579" w:rsidP="00946579">
            <w:pPr>
              <w:rPr>
                <w:ins w:id="2013" w:author="Juhan Anupõld - RAM" w:date="2025-10-06T14:21:00Z" w16du:dateUtc="2025-10-06T11:21:00Z"/>
                <w:rFonts w:asciiTheme="majorHAnsi" w:hAnsiTheme="majorHAnsi" w:cstheme="minorBidi"/>
                <w:sz w:val="20"/>
                <w:szCs w:val="20"/>
                <w:lang w:val="et-EE"/>
              </w:rPr>
            </w:pPr>
          </w:p>
        </w:tc>
        <w:tc>
          <w:tcPr>
            <w:tcW w:w="383" w:type="pct"/>
          </w:tcPr>
          <w:p w14:paraId="6D96BB91" w14:textId="57B0B803" w:rsidR="00946579" w:rsidRPr="007F4249" w:rsidRDefault="00946579" w:rsidP="00946579">
            <w:pPr>
              <w:spacing w:before="60" w:after="60" w:line="240" w:lineRule="auto"/>
              <w:rPr>
                <w:ins w:id="2014" w:author="Juhan Anupõld - RAM" w:date="2025-10-06T14:21:00Z" w16du:dateUtc="2025-10-06T11:21:00Z"/>
                <w:rFonts w:asciiTheme="majorHAnsi" w:hAnsiTheme="majorHAnsi"/>
                <w:sz w:val="20"/>
                <w:szCs w:val="20"/>
                <w:lang w:val="et-EE"/>
              </w:rPr>
            </w:pPr>
            <w:ins w:id="2015" w:author="Juhan Anupõld - RAM" w:date="2025-10-06T14:22:00Z" w16du:dateUtc="2025-10-06T11:22:00Z">
              <w:r w:rsidRPr="00247E22">
                <w:rPr>
                  <w:rFonts w:asciiTheme="majorHAnsi" w:hAnsiTheme="majorHAnsi"/>
                  <w:sz w:val="20"/>
                  <w:szCs w:val="20"/>
                </w:rPr>
                <w:t>640</w:t>
              </w:r>
            </w:ins>
            <w:ins w:id="2016" w:author="Juhan Anupõld - RAM" w:date="2025-10-06T14:23:00Z" w16du:dateUtc="2025-10-06T11:23:00Z">
              <w:r w:rsidRPr="00247E22">
                <w:rPr>
                  <w:rFonts w:asciiTheme="majorHAnsi" w:hAnsiTheme="majorHAnsi"/>
                  <w:sz w:val="20"/>
                  <w:szCs w:val="20"/>
                </w:rPr>
                <w:t> </w:t>
              </w:r>
            </w:ins>
            <w:ins w:id="2017" w:author="Juhan Anupõld - RAM" w:date="2025-10-06T14:22:00Z" w16du:dateUtc="2025-10-06T11:22:00Z">
              <w:r w:rsidRPr="00247E22">
                <w:rPr>
                  <w:rFonts w:asciiTheme="majorHAnsi" w:hAnsiTheme="majorHAnsi"/>
                  <w:sz w:val="20"/>
                  <w:szCs w:val="20"/>
                </w:rPr>
                <w:t>248</w:t>
              </w:r>
            </w:ins>
            <w:ins w:id="2018" w:author="Juhan Anupõld - RAM" w:date="2025-10-06T14:23:00Z" w16du:dateUtc="2025-10-06T11:23:00Z">
              <w:r w:rsidRPr="00247E22">
                <w:rPr>
                  <w:rFonts w:asciiTheme="majorHAnsi" w:hAnsiTheme="majorHAnsi"/>
                  <w:sz w:val="20"/>
                  <w:szCs w:val="20"/>
                </w:rPr>
                <w:t xml:space="preserve"> </w:t>
              </w:r>
            </w:ins>
            <w:ins w:id="2019" w:author="Juhan Anupõld - RAM" w:date="2025-10-06T14:22:00Z" w16du:dateUtc="2025-10-06T11:22:00Z">
              <w:r w:rsidRPr="00247E22">
                <w:rPr>
                  <w:rFonts w:asciiTheme="majorHAnsi" w:hAnsiTheme="majorHAnsi"/>
                  <w:sz w:val="20"/>
                  <w:szCs w:val="20"/>
                </w:rPr>
                <w:t>520</w:t>
              </w:r>
            </w:ins>
          </w:p>
        </w:tc>
        <w:tc>
          <w:tcPr>
            <w:tcW w:w="383" w:type="pct"/>
          </w:tcPr>
          <w:p w14:paraId="4AA6A4C8" w14:textId="026AC3E8" w:rsidR="00946579" w:rsidRPr="007F4249" w:rsidRDefault="00946579" w:rsidP="00946579">
            <w:pPr>
              <w:spacing w:before="60" w:after="60" w:line="240" w:lineRule="auto"/>
              <w:rPr>
                <w:ins w:id="2020" w:author="Juhan Anupõld - RAM" w:date="2025-10-06T14:21:00Z" w16du:dateUtc="2025-10-06T11:21:00Z"/>
                <w:rFonts w:asciiTheme="majorHAnsi" w:hAnsiTheme="majorHAnsi"/>
                <w:sz w:val="20"/>
                <w:szCs w:val="20"/>
                <w:lang w:val="et-EE"/>
              </w:rPr>
            </w:pPr>
            <w:ins w:id="2021" w:author="Juhan Anupõld - RAM" w:date="2025-10-06T14:22:00Z" w16du:dateUtc="2025-10-06T11:22:00Z">
              <w:r w:rsidRPr="00247E22">
                <w:rPr>
                  <w:rFonts w:asciiTheme="majorHAnsi" w:hAnsiTheme="majorHAnsi"/>
                  <w:sz w:val="20"/>
                  <w:szCs w:val="20"/>
                </w:rPr>
                <w:t>650</w:t>
              </w:r>
            </w:ins>
            <w:ins w:id="2022" w:author="Juhan Anupõld - RAM" w:date="2025-10-06T14:23:00Z" w16du:dateUtc="2025-10-06T11:23:00Z">
              <w:r w:rsidRPr="00247E22">
                <w:rPr>
                  <w:rFonts w:asciiTheme="majorHAnsi" w:hAnsiTheme="majorHAnsi"/>
                  <w:sz w:val="20"/>
                  <w:szCs w:val="20"/>
                </w:rPr>
                <w:t> </w:t>
              </w:r>
            </w:ins>
            <w:ins w:id="2023" w:author="Juhan Anupõld - RAM" w:date="2025-10-06T14:22:00Z" w16du:dateUtc="2025-10-06T11:22:00Z">
              <w:r w:rsidRPr="00247E22">
                <w:rPr>
                  <w:rFonts w:asciiTheme="majorHAnsi" w:hAnsiTheme="majorHAnsi"/>
                  <w:sz w:val="20"/>
                  <w:szCs w:val="20"/>
                </w:rPr>
                <w:t>541</w:t>
              </w:r>
            </w:ins>
            <w:ins w:id="2024" w:author="Juhan Anupõld - RAM" w:date="2025-10-06T14:23:00Z" w16du:dateUtc="2025-10-06T11:23:00Z">
              <w:r w:rsidRPr="00247E22">
                <w:rPr>
                  <w:rFonts w:asciiTheme="majorHAnsi" w:hAnsiTheme="majorHAnsi"/>
                  <w:sz w:val="20"/>
                  <w:szCs w:val="20"/>
                </w:rPr>
                <w:t xml:space="preserve"> </w:t>
              </w:r>
            </w:ins>
            <w:ins w:id="2025" w:author="Juhan Anupõld - RAM" w:date="2025-10-06T14:22:00Z" w16du:dateUtc="2025-10-06T11:22:00Z">
              <w:r w:rsidRPr="00247E22">
                <w:rPr>
                  <w:rFonts w:asciiTheme="majorHAnsi" w:hAnsiTheme="majorHAnsi"/>
                  <w:sz w:val="20"/>
                  <w:szCs w:val="20"/>
                </w:rPr>
                <w:t>721</w:t>
              </w:r>
            </w:ins>
          </w:p>
        </w:tc>
        <w:tc>
          <w:tcPr>
            <w:tcW w:w="383" w:type="pct"/>
          </w:tcPr>
          <w:p w14:paraId="760C7747" w14:textId="6C457892" w:rsidR="00946579" w:rsidRPr="007F4249" w:rsidRDefault="00946579" w:rsidP="00946579">
            <w:pPr>
              <w:spacing w:before="60" w:after="60" w:line="240" w:lineRule="auto"/>
              <w:rPr>
                <w:ins w:id="2026" w:author="Juhan Anupõld - RAM" w:date="2025-10-06T14:21:00Z" w16du:dateUtc="2025-10-06T11:21:00Z"/>
                <w:rFonts w:asciiTheme="majorHAnsi" w:hAnsiTheme="majorHAnsi"/>
                <w:sz w:val="20"/>
                <w:szCs w:val="20"/>
                <w:lang w:val="et-EE"/>
              </w:rPr>
            </w:pPr>
            <w:ins w:id="2027" w:author="Juhan Anupõld - RAM" w:date="2025-10-06T14:22:00Z" w16du:dateUtc="2025-10-06T11:22:00Z">
              <w:r w:rsidRPr="00247E22">
                <w:rPr>
                  <w:rFonts w:asciiTheme="majorHAnsi" w:hAnsiTheme="majorHAnsi"/>
                  <w:sz w:val="20"/>
                  <w:szCs w:val="20"/>
                </w:rPr>
                <w:t>559</w:t>
              </w:r>
            </w:ins>
            <w:ins w:id="2028" w:author="Juhan Anupõld - RAM" w:date="2025-10-06T14:23:00Z" w16du:dateUtc="2025-10-06T11:23:00Z">
              <w:r w:rsidRPr="00247E22">
                <w:rPr>
                  <w:rFonts w:asciiTheme="majorHAnsi" w:hAnsiTheme="majorHAnsi"/>
                  <w:sz w:val="20"/>
                  <w:szCs w:val="20"/>
                </w:rPr>
                <w:t> </w:t>
              </w:r>
            </w:ins>
            <w:ins w:id="2029" w:author="Juhan Anupõld - RAM" w:date="2025-10-06T14:22:00Z" w16du:dateUtc="2025-10-06T11:22:00Z">
              <w:r w:rsidRPr="00247E22">
                <w:rPr>
                  <w:rFonts w:asciiTheme="majorHAnsi" w:hAnsiTheme="majorHAnsi"/>
                  <w:sz w:val="20"/>
                  <w:szCs w:val="20"/>
                </w:rPr>
                <w:t>165</w:t>
              </w:r>
            </w:ins>
            <w:ins w:id="2030" w:author="Juhan Anupõld - RAM" w:date="2025-10-06T14:23:00Z" w16du:dateUtc="2025-10-06T11:23:00Z">
              <w:r w:rsidRPr="00247E22">
                <w:rPr>
                  <w:rFonts w:asciiTheme="majorHAnsi" w:hAnsiTheme="majorHAnsi"/>
                  <w:sz w:val="20"/>
                  <w:szCs w:val="20"/>
                </w:rPr>
                <w:t xml:space="preserve"> </w:t>
              </w:r>
            </w:ins>
            <w:ins w:id="2031" w:author="Juhan Anupõld - RAM" w:date="2025-10-06T14:22:00Z" w16du:dateUtc="2025-10-06T11:22:00Z">
              <w:r w:rsidRPr="00247E22">
                <w:rPr>
                  <w:rFonts w:asciiTheme="majorHAnsi" w:hAnsiTheme="majorHAnsi"/>
                  <w:sz w:val="20"/>
                  <w:szCs w:val="20"/>
                </w:rPr>
                <w:t>862</w:t>
              </w:r>
            </w:ins>
          </w:p>
        </w:tc>
        <w:tc>
          <w:tcPr>
            <w:tcW w:w="383" w:type="pct"/>
          </w:tcPr>
          <w:p w14:paraId="5748CAD7" w14:textId="3582D760" w:rsidR="00946579" w:rsidRPr="007F4249" w:rsidRDefault="00946579" w:rsidP="00946579">
            <w:pPr>
              <w:spacing w:before="60" w:after="60" w:line="240" w:lineRule="auto"/>
              <w:rPr>
                <w:ins w:id="2032" w:author="Juhan Anupõld - RAM" w:date="2025-10-06T14:21:00Z" w16du:dateUtc="2025-10-06T11:21:00Z"/>
                <w:rFonts w:asciiTheme="majorHAnsi" w:hAnsiTheme="majorHAnsi"/>
                <w:sz w:val="20"/>
                <w:szCs w:val="20"/>
                <w:lang w:val="et-EE"/>
              </w:rPr>
            </w:pPr>
            <w:ins w:id="2033" w:author="Juhan Anupõld - RAM" w:date="2025-10-06T14:22:00Z" w16du:dateUtc="2025-10-06T11:22:00Z">
              <w:r w:rsidRPr="00247E22">
                <w:rPr>
                  <w:rFonts w:asciiTheme="majorHAnsi" w:hAnsiTheme="majorHAnsi"/>
                  <w:sz w:val="20"/>
                  <w:szCs w:val="20"/>
                </w:rPr>
                <w:t>568</w:t>
              </w:r>
            </w:ins>
            <w:ins w:id="2034" w:author="Juhan Anupõld - RAM" w:date="2025-10-06T14:23:00Z" w16du:dateUtc="2025-10-06T11:23:00Z">
              <w:r w:rsidRPr="00247E22">
                <w:rPr>
                  <w:rFonts w:asciiTheme="majorHAnsi" w:hAnsiTheme="majorHAnsi"/>
                  <w:sz w:val="20"/>
                  <w:szCs w:val="20"/>
                </w:rPr>
                <w:t> </w:t>
              </w:r>
            </w:ins>
            <w:ins w:id="2035" w:author="Juhan Anupõld - RAM" w:date="2025-10-06T14:22:00Z" w16du:dateUtc="2025-10-06T11:22:00Z">
              <w:r w:rsidRPr="00247E22">
                <w:rPr>
                  <w:rFonts w:asciiTheme="majorHAnsi" w:hAnsiTheme="majorHAnsi"/>
                  <w:sz w:val="20"/>
                  <w:szCs w:val="20"/>
                </w:rPr>
                <w:t>227</w:t>
              </w:r>
            </w:ins>
            <w:ins w:id="2036" w:author="Juhan Anupõld - RAM" w:date="2025-10-06T14:23:00Z" w16du:dateUtc="2025-10-06T11:23:00Z">
              <w:r w:rsidRPr="00247E22">
                <w:rPr>
                  <w:rFonts w:asciiTheme="majorHAnsi" w:hAnsiTheme="majorHAnsi"/>
                  <w:sz w:val="20"/>
                  <w:szCs w:val="20"/>
                </w:rPr>
                <w:t xml:space="preserve"> </w:t>
              </w:r>
            </w:ins>
            <w:ins w:id="2037" w:author="Juhan Anupõld - RAM" w:date="2025-10-06T14:22:00Z" w16du:dateUtc="2025-10-06T11:22:00Z">
              <w:r w:rsidRPr="00247E22">
                <w:rPr>
                  <w:rFonts w:asciiTheme="majorHAnsi" w:hAnsiTheme="majorHAnsi"/>
                  <w:sz w:val="20"/>
                  <w:szCs w:val="20"/>
                </w:rPr>
                <w:t>370</w:t>
              </w:r>
            </w:ins>
          </w:p>
        </w:tc>
        <w:tc>
          <w:tcPr>
            <w:tcW w:w="76" w:type="pct"/>
          </w:tcPr>
          <w:p w14:paraId="1E9A7140" w14:textId="10162A07" w:rsidR="00946579" w:rsidRPr="007F4249" w:rsidRDefault="00946579" w:rsidP="00946579">
            <w:pPr>
              <w:spacing w:before="60" w:after="60" w:line="240" w:lineRule="auto"/>
              <w:rPr>
                <w:ins w:id="2038" w:author="Juhan Anupõld - RAM" w:date="2025-10-06T14:21:00Z" w16du:dateUtc="2025-10-06T11:21:00Z"/>
                <w:rFonts w:asciiTheme="majorHAnsi" w:hAnsiTheme="majorHAnsi"/>
                <w:sz w:val="20"/>
                <w:szCs w:val="20"/>
                <w:lang w:val="et-EE"/>
              </w:rPr>
            </w:pPr>
          </w:p>
        </w:tc>
        <w:tc>
          <w:tcPr>
            <w:tcW w:w="454" w:type="pct"/>
          </w:tcPr>
          <w:p w14:paraId="25F7613E" w14:textId="7CE49762" w:rsidR="00946579" w:rsidRPr="007F4249" w:rsidRDefault="00946579" w:rsidP="00946579">
            <w:pPr>
              <w:spacing w:before="60" w:after="60" w:line="240" w:lineRule="auto"/>
              <w:rPr>
                <w:ins w:id="2039" w:author="Juhan Anupõld - RAM" w:date="2025-10-06T14:21:00Z" w16du:dateUtc="2025-10-06T11:21:00Z"/>
                <w:rFonts w:asciiTheme="majorHAnsi" w:hAnsiTheme="majorHAnsi"/>
                <w:sz w:val="20"/>
                <w:szCs w:val="20"/>
                <w:lang w:val="et-EE"/>
              </w:rPr>
            </w:pPr>
            <w:ins w:id="2040" w:author="Juhan Anupõld - RAM" w:date="2025-10-06T14:22:00Z" w16du:dateUtc="2025-10-06T11:22:00Z">
              <w:r w:rsidRPr="00247E22">
                <w:rPr>
                  <w:rFonts w:asciiTheme="majorHAnsi" w:hAnsiTheme="majorHAnsi"/>
                  <w:sz w:val="20"/>
                  <w:szCs w:val="20"/>
                </w:rPr>
                <w:t>235</w:t>
              </w:r>
            </w:ins>
            <w:ins w:id="2041" w:author="Juhan Anupõld - RAM" w:date="2025-10-06T14:23:00Z" w16du:dateUtc="2025-10-06T11:23:00Z">
              <w:r w:rsidRPr="00247E22">
                <w:rPr>
                  <w:rFonts w:asciiTheme="majorHAnsi" w:hAnsiTheme="majorHAnsi"/>
                  <w:sz w:val="20"/>
                  <w:szCs w:val="20"/>
                </w:rPr>
                <w:t> </w:t>
              </w:r>
            </w:ins>
            <w:ins w:id="2042" w:author="Juhan Anupõld - RAM" w:date="2025-10-06T14:22:00Z" w16du:dateUtc="2025-10-06T11:22:00Z">
              <w:r w:rsidRPr="00247E22">
                <w:rPr>
                  <w:rFonts w:asciiTheme="majorHAnsi" w:hAnsiTheme="majorHAnsi"/>
                  <w:sz w:val="20"/>
                  <w:szCs w:val="20"/>
                </w:rPr>
                <w:t>431</w:t>
              </w:r>
            </w:ins>
            <w:ins w:id="2043" w:author="Juhan Anupõld - RAM" w:date="2025-10-06T14:23:00Z" w16du:dateUtc="2025-10-06T11:23:00Z">
              <w:r w:rsidRPr="00247E22">
                <w:rPr>
                  <w:rFonts w:asciiTheme="majorHAnsi" w:hAnsiTheme="majorHAnsi"/>
                  <w:sz w:val="20"/>
                  <w:szCs w:val="20"/>
                </w:rPr>
                <w:t xml:space="preserve"> </w:t>
              </w:r>
            </w:ins>
            <w:ins w:id="2044" w:author="Juhan Anupõld - RAM" w:date="2025-10-06T14:22:00Z" w16du:dateUtc="2025-10-06T11:22:00Z">
              <w:r w:rsidRPr="00247E22">
                <w:rPr>
                  <w:rFonts w:asciiTheme="majorHAnsi" w:hAnsiTheme="majorHAnsi"/>
                  <w:sz w:val="20"/>
                  <w:szCs w:val="20"/>
                </w:rPr>
                <w:t>415</w:t>
              </w:r>
            </w:ins>
          </w:p>
        </w:tc>
        <w:tc>
          <w:tcPr>
            <w:tcW w:w="454" w:type="pct"/>
          </w:tcPr>
          <w:p w14:paraId="1E5A5BD2" w14:textId="1B9D4951" w:rsidR="00946579" w:rsidRPr="007F4249" w:rsidRDefault="00946579" w:rsidP="00946579">
            <w:pPr>
              <w:spacing w:before="60" w:after="60" w:line="240" w:lineRule="auto"/>
              <w:rPr>
                <w:ins w:id="2045" w:author="Juhan Anupõld - RAM" w:date="2025-10-06T14:21:00Z" w16du:dateUtc="2025-10-06T11:21:00Z"/>
                <w:rFonts w:asciiTheme="majorHAnsi" w:hAnsiTheme="majorHAnsi"/>
                <w:sz w:val="20"/>
                <w:szCs w:val="20"/>
                <w:lang w:val="et-EE"/>
              </w:rPr>
            </w:pPr>
            <w:ins w:id="2046" w:author="Juhan Anupõld - RAM" w:date="2025-10-06T14:22:00Z" w16du:dateUtc="2025-10-06T11:22:00Z">
              <w:r w:rsidRPr="00247E22">
                <w:rPr>
                  <w:rFonts w:asciiTheme="majorHAnsi" w:hAnsiTheme="majorHAnsi"/>
                  <w:sz w:val="20"/>
                  <w:szCs w:val="20"/>
                </w:rPr>
                <w:t>235</w:t>
              </w:r>
            </w:ins>
            <w:ins w:id="2047" w:author="Juhan Anupõld - RAM" w:date="2025-10-06T14:23:00Z" w16du:dateUtc="2025-10-06T11:23:00Z">
              <w:r w:rsidRPr="00247E22">
                <w:rPr>
                  <w:rFonts w:asciiTheme="majorHAnsi" w:hAnsiTheme="majorHAnsi"/>
                  <w:sz w:val="20"/>
                  <w:szCs w:val="20"/>
                </w:rPr>
                <w:t> </w:t>
              </w:r>
            </w:ins>
            <w:ins w:id="2048" w:author="Juhan Anupõld - RAM" w:date="2025-10-06T14:22:00Z" w16du:dateUtc="2025-10-06T11:22:00Z">
              <w:r w:rsidRPr="00247E22">
                <w:rPr>
                  <w:rFonts w:asciiTheme="majorHAnsi" w:hAnsiTheme="majorHAnsi"/>
                  <w:sz w:val="20"/>
                  <w:szCs w:val="20"/>
                </w:rPr>
                <w:t>431</w:t>
              </w:r>
            </w:ins>
            <w:ins w:id="2049" w:author="Juhan Anupõld - RAM" w:date="2025-10-06T14:23:00Z" w16du:dateUtc="2025-10-06T11:23:00Z">
              <w:r w:rsidRPr="00247E22">
                <w:rPr>
                  <w:rFonts w:asciiTheme="majorHAnsi" w:hAnsiTheme="majorHAnsi"/>
                  <w:sz w:val="20"/>
                  <w:szCs w:val="20"/>
                </w:rPr>
                <w:t xml:space="preserve"> </w:t>
              </w:r>
            </w:ins>
            <w:ins w:id="2050" w:author="Juhan Anupõld - RAM" w:date="2025-10-06T14:22:00Z" w16du:dateUtc="2025-10-06T11:22:00Z">
              <w:r w:rsidRPr="00247E22">
                <w:rPr>
                  <w:rFonts w:asciiTheme="majorHAnsi" w:hAnsiTheme="majorHAnsi"/>
                  <w:sz w:val="20"/>
                  <w:szCs w:val="20"/>
                </w:rPr>
                <w:t>415</w:t>
              </w:r>
            </w:ins>
          </w:p>
        </w:tc>
        <w:tc>
          <w:tcPr>
            <w:tcW w:w="454" w:type="pct"/>
          </w:tcPr>
          <w:p w14:paraId="0B814808" w14:textId="76720CCB" w:rsidR="00946579" w:rsidRPr="007F4249" w:rsidRDefault="00946579" w:rsidP="00946579">
            <w:pPr>
              <w:spacing w:before="60" w:after="60" w:line="240" w:lineRule="auto"/>
              <w:rPr>
                <w:ins w:id="2051" w:author="Juhan Anupõld - RAM" w:date="2025-10-06T14:21:00Z" w16du:dateUtc="2025-10-06T11:21:00Z"/>
                <w:rFonts w:asciiTheme="majorHAnsi" w:hAnsiTheme="majorHAnsi"/>
                <w:sz w:val="20"/>
                <w:szCs w:val="20"/>
                <w:lang w:val="et-EE"/>
              </w:rPr>
            </w:pPr>
            <w:ins w:id="2052" w:author="Juhan Anupõld - RAM" w:date="2025-10-06T14:22:00Z" w16du:dateUtc="2025-10-06T11:22:00Z">
              <w:r w:rsidRPr="00247E22">
                <w:rPr>
                  <w:rFonts w:asciiTheme="majorHAnsi" w:hAnsiTheme="majorHAnsi"/>
                  <w:sz w:val="20"/>
                  <w:szCs w:val="20"/>
                </w:rPr>
                <w:t>240</w:t>
              </w:r>
            </w:ins>
            <w:ins w:id="2053" w:author="Juhan Anupõld - RAM" w:date="2025-10-06T14:23:00Z" w16du:dateUtc="2025-10-06T11:23:00Z">
              <w:r w:rsidRPr="00247E22">
                <w:rPr>
                  <w:rFonts w:asciiTheme="majorHAnsi" w:hAnsiTheme="majorHAnsi"/>
                  <w:sz w:val="20"/>
                  <w:szCs w:val="20"/>
                </w:rPr>
                <w:t> </w:t>
              </w:r>
            </w:ins>
            <w:ins w:id="2054" w:author="Juhan Anupõld - RAM" w:date="2025-10-06T14:22:00Z" w16du:dateUtc="2025-10-06T11:22:00Z">
              <w:r w:rsidRPr="00247E22">
                <w:rPr>
                  <w:rFonts w:asciiTheme="majorHAnsi" w:hAnsiTheme="majorHAnsi"/>
                  <w:sz w:val="20"/>
                  <w:szCs w:val="20"/>
                </w:rPr>
                <w:t>145</w:t>
              </w:r>
            </w:ins>
            <w:ins w:id="2055" w:author="Juhan Anupõld - RAM" w:date="2025-10-06T14:23:00Z" w16du:dateUtc="2025-10-06T11:23:00Z">
              <w:r w:rsidRPr="00247E22">
                <w:rPr>
                  <w:rFonts w:asciiTheme="majorHAnsi" w:hAnsiTheme="majorHAnsi"/>
                  <w:sz w:val="20"/>
                  <w:szCs w:val="20"/>
                </w:rPr>
                <w:t xml:space="preserve"> </w:t>
              </w:r>
            </w:ins>
            <w:ins w:id="2056" w:author="Juhan Anupõld - RAM" w:date="2025-10-06T14:22:00Z" w16du:dateUtc="2025-10-06T11:22:00Z">
              <w:r w:rsidRPr="00247E22">
                <w:rPr>
                  <w:rFonts w:asciiTheme="majorHAnsi" w:hAnsiTheme="majorHAnsi"/>
                  <w:sz w:val="20"/>
                  <w:szCs w:val="20"/>
                </w:rPr>
                <w:t>241</w:t>
              </w:r>
            </w:ins>
          </w:p>
        </w:tc>
        <w:tc>
          <w:tcPr>
            <w:tcW w:w="454" w:type="pct"/>
          </w:tcPr>
          <w:p w14:paraId="79B50BFB" w14:textId="3F7A6209" w:rsidR="00946579" w:rsidRPr="007F4249" w:rsidRDefault="00946579" w:rsidP="00946579">
            <w:pPr>
              <w:spacing w:before="60" w:after="60" w:line="240" w:lineRule="auto"/>
              <w:rPr>
                <w:ins w:id="2057" w:author="Juhan Anupõld - RAM" w:date="2025-10-06T14:21:00Z" w16du:dateUtc="2025-10-06T11:21:00Z"/>
                <w:rFonts w:asciiTheme="majorHAnsi" w:hAnsiTheme="majorHAnsi"/>
                <w:sz w:val="20"/>
                <w:szCs w:val="20"/>
                <w:lang w:val="et-EE"/>
              </w:rPr>
            </w:pPr>
            <w:ins w:id="2058" w:author="Juhan Anupõld - RAM" w:date="2025-10-06T14:22:00Z" w16du:dateUtc="2025-10-06T11:22:00Z">
              <w:r w:rsidRPr="00247E22">
                <w:rPr>
                  <w:rFonts w:asciiTheme="majorHAnsi" w:hAnsiTheme="majorHAnsi"/>
                  <w:sz w:val="20"/>
                  <w:szCs w:val="20"/>
                </w:rPr>
                <w:t>240</w:t>
              </w:r>
            </w:ins>
            <w:ins w:id="2059" w:author="Juhan Anupõld - RAM" w:date="2025-10-06T14:23:00Z" w16du:dateUtc="2025-10-06T11:23:00Z">
              <w:r w:rsidRPr="00247E22">
                <w:rPr>
                  <w:rFonts w:asciiTheme="majorHAnsi" w:hAnsiTheme="majorHAnsi"/>
                  <w:sz w:val="20"/>
                  <w:szCs w:val="20"/>
                </w:rPr>
                <w:t> </w:t>
              </w:r>
            </w:ins>
            <w:ins w:id="2060" w:author="Juhan Anupõld - RAM" w:date="2025-10-06T14:22:00Z" w16du:dateUtc="2025-10-06T11:22:00Z">
              <w:r w:rsidRPr="00247E22">
                <w:rPr>
                  <w:rFonts w:asciiTheme="majorHAnsi" w:hAnsiTheme="majorHAnsi"/>
                  <w:sz w:val="20"/>
                  <w:szCs w:val="20"/>
                </w:rPr>
                <w:t>145</w:t>
              </w:r>
            </w:ins>
            <w:ins w:id="2061" w:author="Juhan Anupõld - RAM" w:date="2025-10-06T14:23:00Z" w16du:dateUtc="2025-10-06T11:23:00Z">
              <w:r w:rsidRPr="00247E22">
                <w:rPr>
                  <w:rFonts w:asciiTheme="majorHAnsi" w:hAnsiTheme="majorHAnsi"/>
                  <w:sz w:val="20"/>
                  <w:szCs w:val="20"/>
                </w:rPr>
                <w:t xml:space="preserve"> </w:t>
              </w:r>
            </w:ins>
            <w:ins w:id="2062" w:author="Juhan Anupõld - RAM" w:date="2025-10-06T14:22:00Z" w16du:dateUtc="2025-10-06T11:22:00Z">
              <w:r w:rsidRPr="00247E22">
                <w:rPr>
                  <w:rFonts w:asciiTheme="majorHAnsi" w:hAnsiTheme="majorHAnsi"/>
                  <w:sz w:val="20"/>
                  <w:szCs w:val="20"/>
                </w:rPr>
                <w:t>242</w:t>
              </w:r>
            </w:ins>
          </w:p>
        </w:tc>
        <w:tc>
          <w:tcPr>
            <w:tcW w:w="454" w:type="pct"/>
          </w:tcPr>
          <w:p w14:paraId="31999B6A" w14:textId="66929276" w:rsidR="00946579" w:rsidRPr="000E1370" w:rsidRDefault="00946579" w:rsidP="00247E22">
            <w:pPr>
              <w:tabs>
                <w:tab w:val="left" w:pos="580"/>
              </w:tabs>
              <w:spacing w:before="60" w:after="60" w:line="240" w:lineRule="auto"/>
              <w:rPr>
                <w:ins w:id="2063" w:author="Juhan Anupõld - RAM" w:date="2025-10-06T14:21:00Z" w16du:dateUtc="2025-10-06T11:21:00Z"/>
                <w:rFonts w:asciiTheme="majorHAnsi" w:hAnsiTheme="majorHAnsi"/>
                <w:sz w:val="20"/>
                <w:szCs w:val="20"/>
                <w:lang w:val="et-EE"/>
              </w:rPr>
            </w:pPr>
            <w:ins w:id="2064" w:author="Juhan Anupõld - RAM" w:date="2025-10-06T14:23:00Z" w16du:dateUtc="2025-10-06T11:23:00Z">
              <w:r w:rsidRPr="00946579">
                <w:rPr>
                  <w:rFonts w:asciiTheme="majorHAnsi" w:hAnsiTheme="majorHAnsi"/>
                  <w:sz w:val="20"/>
                  <w:szCs w:val="20"/>
                  <w:lang w:val="et-EE"/>
                </w:rPr>
                <w:t>3</w:t>
              </w:r>
              <w:r>
                <w:rPr>
                  <w:rFonts w:asciiTheme="majorHAnsi" w:hAnsiTheme="majorHAnsi"/>
                  <w:sz w:val="20"/>
                  <w:szCs w:val="20"/>
                  <w:lang w:val="et-EE"/>
                </w:rPr>
                <w:t> </w:t>
              </w:r>
              <w:r w:rsidRPr="00946579">
                <w:rPr>
                  <w:rFonts w:asciiTheme="majorHAnsi" w:hAnsiTheme="majorHAnsi"/>
                  <w:sz w:val="20"/>
                  <w:szCs w:val="20"/>
                  <w:lang w:val="et-EE"/>
                </w:rPr>
                <w:t>369</w:t>
              </w:r>
              <w:r>
                <w:rPr>
                  <w:rFonts w:asciiTheme="majorHAnsi" w:hAnsiTheme="majorHAnsi"/>
                  <w:sz w:val="20"/>
                  <w:szCs w:val="20"/>
                  <w:lang w:val="et-EE"/>
                </w:rPr>
                <w:t> </w:t>
              </w:r>
              <w:r w:rsidRPr="00946579">
                <w:rPr>
                  <w:rFonts w:asciiTheme="majorHAnsi" w:hAnsiTheme="majorHAnsi"/>
                  <w:sz w:val="20"/>
                  <w:szCs w:val="20"/>
                  <w:lang w:val="et-EE"/>
                </w:rPr>
                <w:t>336</w:t>
              </w:r>
              <w:r>
                <w:rPr>
                  <w:rFonts w:asciiTheme="majorHAnsi" w:hAnsiTheme="majorHAnsi"/>
                  <w:sz w:val="20"/>
                  <w:szCs w:val="20"/>
                  <w:lang w:val="et-EE"/>
                </w:rPr>
                <w:t xml:space="preserve"> </w:t>
              </w:r>
              <w:r w:rsidRPr="00946579">
                <w:rPr>
                  <w:rFonts w:asciiTheme="majorHAnsi" w:hAnsiTheme="majorHAnsi"/>
                  <w:sz w:val="20"/>
                  <w:szCs w:val="20"/>
                  <w:lang w:val="et-EE"/>
                </w:rPr>
                <w:t>786</w:t>
              </w:r>
            </w:ins>
          </w:p>
        </w:tc>
      </w:tr>
    </w:tbl>
    <w:p w14:paraId="4C921AB1" w14:textId="77777777" w:rsidR="009D6B67" w:rsidRDefault="009D6B67">
      <w:pPr>
        <w:rPr>
          <w:lang w:val="et-EE"/>
        </w:rPr>
      </w:pPr>
    </w:p>
    <w:p w14:paraId="1C16E6BF" w14:textId="77777777" w:rsidR="009D6B67" w:rsidRDefault="00EE5F1F">
      <w:pPr>
        <w:spacing w:before="0" w:after="200" w:line="276" w:lineRule="auto"/>
        <w:rPr>
          <w:rFonts w:ascii="Cambria" w:eastAsia="Times New Roman" w:hAnsi="Cambria" w:cstheme="minorHAnsi"/>
          <w:b/>
          <w:szCs w:val="20"/>
          <w:lang w:val="et-EE"/>
        </w:rPr>
      </w:pPr>
      <w:r>
        <w:rPr>
          <w:rFonts w:cstheme="minorHAnsi"/>
          <w:lang w:val="et-EE"/>
        </w:rPr>
        <w:br w:type="page" w:clear="all"/>
      </w:r>
    </w:p>
    <w:p w14:paraId="359EFD30" w14:textId="77777777" w:rsidR="009D6B67" w:rsidRDefault="00EE5F1F">
      <w:pPr>
        <w:pStyle w:val="Pealkiri2"/>
        <w:numPr>
          <w:ilvl w:val="1"/>
          <w:numId w:val="82"/>
        </w:numPr>
        <w:rPr>
          <w:rFonts w:cstheme="minorHAnsi"/>
          <w:b w:val="0"/>
          <w:i/>
          <w:lang w:val="et-EE"/>
        </w:rPr>
      </w:pPr>
      <w:bookmarkStart w:id="2065" w:name="_Toc210486493"/>
      <w:r>
        <w:rPr>
          <w:rFonts w:cstheme="minorHAnsi"/>
          <w:lang w:val="et-EE"/>
        </w:rPr>
        <w:lastRenderedPageBreak/>
        <w:t>Kõik rahalised assigneeringud fondide ja riiklike kaasrahastamiste kaupa</w:t>
      </w:r>
      <w:bookmarkEnd w:id="2065"/>
    </w:p>
    <w:p w14:paraId="2F63DF13" w14:textId="7AC9DAB6" w:rsidR="009D6B67" w:rsidRDefault="00EE5F1F">
      <w:pPr>
        <w:pStyle w:val="Pealdis"/>
        <w:keepNext/>
        <w:rPr>
          <w:rFonts w:ascii="Cambria" w:hAnsi="Cambria" w:cstheme="minorBidi"/>
          <w:lang w:val="et-EE"/>
        </w:rPr>
      </w:pPr>
      <w:r>
        <w:rPr>
          <w:lang w:val="et-EE"/>
        </w:rPr>
        <w:t xml:space="preserve">Tabel </w:t>
      </w:r>
      <w:del w:id="2066" w:author="Kaisa Tähe - RAM" w:date="2025-10-16T10:46:00Z" w16du:dateUtc="2025-10-16T07:46:00Z">
        <w:r w:rsidDel="007E5F29">
          <w:rPr>
            <w:lang w:val="et-EE"/>
          </w:rPr>
          <w:fldChar w:fldCharType="begin"/>
        </w:r>
        <w:r w:rsidDel="007E5F29">
          <w:rPr>
            <w:lang w:val="et-EE"/>
          </w:rPr>
          <w:delInstrText xml:space="preserve"> SEQ Tabel \* ARABIC </w:delInstrText>
        </w:r>
        <w:r w:rsidDel="007E5F29">
          <w:rPr>
            <w:lang w:val="et-EE"/>
          </w:rPr>
          <w:fldChar w:fldCharType="separate"/>
        </w:r>
        <w:r w:rsidDel="007E5F29">
          <w:rPr>
            <w:lang w:val="et-EE"/>
          </w:rPr>
          <w:delText>167</w:delText>
        </w:r>
        <w:r w:rsidDel="007E5F29">
          <w:rPr>
            <w:lang w:val="et-EE"/>
          </w:rPr>
          <w:fldChar w:fldCharType="end"/>
        </w:r>
      </w:del>
      <w:ins w:id="2067" w:author="Kaisa Tähe - RAM" w:date="2025-10-16T10:46:00Z" w16du:dateUtc="2025-10-16T07:46:00Z">
        <w:r w:rsidR="007E5F29">
          <w:rPr>
            <w:lang w:val="et-EE"/>
          </w:rPr>
          <w:t>179</w:t>
        </w:r>
      </w:ins>
      <w:r>
        <w:rPr>
          <w:lang w:val="et-EE"/>
        </w:rPr>
        <w:t xml:space="preserve">: </w:t>
      </w:r>
      <w:r>
        <w:rPr>
          <w:rFonts w:ascii="Cambria" w:hAnsi="Cambria" w:cstheme="minorBidi"/>
          <w:lang w:val="et-EE"/>
        </w:rPr>
        <w:t>Kõik rahalised eraldised fondide ja liikmesriigi osaluste kaupa</w:t>
      </w:r>
    </w:p>
    <w:tbl>
      <w:tblPr>
        <w:tblW w:w="15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22"/>
        <w:gridCol w:w="1461"/>
        <w:gridCol w:w="1687"/>
        <w:gridCol w:w="1335"/>
        <w:gridCol w:w="1022"/>
        <w:gridCol w:w="1288"/>
        <w:gridCol w:w="688"/>
        <w:gridCol w:w="689"/>
        <w:gridCol w:w="688"/>
        <w:gridCol w:w="689"/>
        <w:gridCol w:w="946"/>
        <w:gridCol w:w="843"/>
        <w:gridCol w:w="850"/>
        <w:gridCol w:w="841"/>
        <w:gridCol w:w="839"/>
      </w:tblGrid>
      <w:tr w:rsidR="009D6B67" w14:paraId="3548C8ED" w14:textId="77777777" w:rsidTr="1F217504">
        <w:trPr>
          <w:trHeight w:val="310"/>
        </w:trPr>
        <w:tc>
          <w:tcPr>
            <w:tcW w:w="1422" w:type="dxa"/>
            <w:vMerge w:val="restart"/>
            <w:vAlign w:val="center"/>
          </w:tcPr>
          <w:p w14:paraId="25719E11"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lang w:val="et-EE"/>
              </w:rPr>
              <w:t xml:space="preserve"> </w:t>
            </w:r>
            <w:r>
              <w:rPr>
                <w:rFonts w:ascii="Cambria" w:eastAsia="Times New Roman" w:hAnsi="Cambria" w:cs="Calibri"/>
                <w:b/>
                <w:bCs/>
                <w:color w:val="000000"/>
                <w:sz w:val="17"/>
                <w:szCs w:val="17"/>
                <w:lang w:val="et-EE" w:eastAsia="et-EE"/>
              </w:rPr>
              <w:t>Poliitikaeesmärk/ JTFi erieesmärk number või tehniline abi</w:t>
            </w:r>
            <w:r>
              <w:rPr>
                <w:rFonts w:ascii="Cambria" w:eastAsia="Times New Roman" w:hAnsi="Cambria" w:cs="Calibri"/>
                <w:color w:val="000000"/>
                <w:sz w:val="17"/>
                <w:szCs w:val="17"/>
                <w:lang w:val="et-EE" w:eastAsia="et-EE"/>
              </w:rPr>
              <w:t xml:space="preserve"> </w:t>
            </w:r>
          </w:p>
        </w:tc>
        <w:tc>
          <w:tcPr>
            <w:tcW w:w="1461" w:type="dxa"/>
            <w:vMerge w:val="restart"/>
            <w:vAlign w:val="center"/>
          </w:tcPr>
          <w:p w14:paraId="12C9B491"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Prioriteet</w:t>
            </w:r>
            <w:r>
              <w:rPr>
                <w:rFonts w:ascii="Cambria" w:eastAsia="Times New Roman" w:hAnsi="Cambria" w:cs="Calibri"/>
                <w:color w:val="000000"/>
                <w:sz w:val="17"/>
                <w:szCs w:val="17"/>
                <w:lang w:val="et-EE" w:eastAsia="et-EE"/>
              </w:rPr>
              <w:t xml:space="preserve"> </w:t>
            </w:r>
          </w:p>
        </w:tc>
        <w:tc>
          <w:tcPr>
            <w:tcW w:w="1687" w:type="dxa"/>
            <w:vMerge w:val="restart"/>
            <w:vAlign w:val="center"/>
          </w:tcPr>
          <w:p w14:paraId="5F20CF9A"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Liidu toetuse arvutamise alus (rahastamiskõlblikud kulud või avaliku sektori osalus kokku)</w:t>
            </w:r>
            <w:r>
              <w:rPr>
                <w:rFonts w:ascii="Cambria" w:eastAsia="Times New Roman" w:hAnsi="Cambria" w:cs="Calibri"/>
                <w:color w:val="000000"/>
                <w:sz w:val="17"/>
                <w:szCs w:val="17"/>
                <w:lang w:val="et-EE" w:eastAsia="et-EE"/>
              </w:rPr>
              <w:t xml:space="preserve"> </w:t>
            </w:r>
          </w:p>
        </w:tc>
        <w:tc>
          <w:tcPr>
            <w:tcW w:w="1335" w:type="dxa"/>
            <w:vMerge w:val="restart"/>
            <w:vAlign w:val="center"/>
          </w:tcPr>
          <w:p w14:paraId="08C9383E"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Fond</w:t>
            </w:r>
            <w:r>
              <w:rPr>
                <w:rFonts w:ascii="Cambria" w:eastAsia="Times New Roman" w:hAnsi="Cambria" w:cs="Calibri"/>
                <w:color w:val="000000"/>
                <w:sz w:val="17"/>
                <w:szCs w:val="17"/>
                <w:lang w:val="et-EE" w:eastAsia="et-EE"/>
              </w:rPr>
              <w:t xml:space="preserve"> </w:t>
            </w:r>
          </w:p>
        </w:tc>
        <w:tc>
          <w:tcPr>
            <w:tcW w:w="1022" w:type="dxa"/>
            <w:vMerge w:val="restart"/>
            <w:vAlign w:val="center"/>
          </w:tcPr>
          <w:p w14:paraId="2A7F4837"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Piirkonna kategooria</w:t>
            </w:r>
            <w:r>
              <w:rPr>
                <w:rFonts w:ascii="Cambria" w:eastAsia="Times New Roman" w:hAnsi="Cambria" w:cs="Calibri"/>
                <w:color w:val="000000"/>
                <w:sz w:val="17"/>
                <w:szCs w:val="17"/>
                <w:lang w:val="et-EE" w:eastAsia="et-EE"/>
              </w:rPr>
              <w:t xml:space="preserve"> </w:t>
            </w:r>
          </w:p>
        </w:tc>
        <w:tc>
          <w:tcPr>
            <w:tcW w:w="1288" w:type="dxa"/>
            <w:vAlign w:val="center"/>
          </w:tcPr>
          <w:p w14:paraId="70022777"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Liidu osalus</w:t>
            </w:r>
            <w:r>
              <w:rPr>
                <w:rFonts w:ascii="Cambria" w:eastAsia="Times New Roman" w:hAnsi="Cambria" w:cs="Calibri"/>
                <w:color w:val="000000"/>
                <w:sz w:val="17"/>
                <w:szCs w:val="17"/>
                <w:lang w:val="et-EE" w:eastAsia="et-EE"/>
              </w:rPr>
              <w:t xml:space="preserve"> </w:t>
            </w:r>
          </w:p>
        </w:tc>
        <w:tc>
          <w:tcPr>
            <w:tcW w:w="2754" w:type="dxa"/>
            <w:gridSpan w:val="4"/>
            <w:vMerge w:val="restart"/>
            <w:vAlign w:val="center"/>
          </w:tcPr>
          <w:p w14:paraId="1DB0F6FF"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Liidu osaluse jaotus</w:t>
            </w:r>
            <w:r>
              <w:rPr>
                <w:rFonts w:ascii="Cambria" w:eastAsia="Times New Roman" w:hAnsi="Cambria" w:cs="Calibri"/>
                <w:color w:val="000000"/>
                <w:sz w:val="17"/>
                <w:szCs w:val="17"/>
                <w:lang w:val="et-EE" w:eastAsia="et-EE"/>
              </w:rPr>
              <w:t xml:space="preserve"> </w:t>
            </w:r>
          </w:p>
        </w:tc>
        <w:tc>
          <w:tcPr>
            <w:tcW w:w="946" w:type="dxa"/>
            <w:vMerge w:val="restart"/>
            <w:vAlign w:val="center"/>
          </w:tcPr>
          <w:p w14:paraId="2900445E"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Liikmesriigi osalus</w:t>
            </w:r>
            <w:r>
              <w:rPr>
                <w:rFonts w:ascii="Cambria" w:eastAsia="Times New Roman" w:hAnsi="Cambria" w:cs="Calibri"/>
                <w:color w:val="000000"/>
                <w:sz w:val="17"/>
                <w:szCs w:val="17"/>
                <w:lang w:val="et-EE" w:eastAsia="et-EE"/>
              </w:rPr>
              <w:t xml:space="preserve"> </w:t>
            </w:r>
          </w:p>
        </w:tc>
        <w:tc>
          <w:tcPr>
            <w:tcW w:w="1693" w:type="dxa"/>
            <w:gridSpan w:val="2"/>
            <w:vAlign w:val="center"/>
          </w:tcPr>
          <w:p w14:paraId="0A4B98AD"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Liikmesriigi osaluse esialgne jaotus</w:t>
            </w:r>
            <w:r>
              <w:rPr>
                <w:rFonts w:ascii="Cambria" w:eastAsia="Times New Roman" w:hAnsi="Cambria" w:cs="Calibri"/>
                <w:color w:val="000000"/>
                <w:sz w:val="17"/>
                <w:szCs w:val="17"/>
                <w:lang w:val="et-EE" w:eastAsia="et-EE"/>
              </w:rPr>
              <w:t xml:space="preserve"> </w:t>
            </w:r>
          </w:p>
        </w:tc>
        <w:tc>
          <w:tcPr>
            <w:tcW w:w="841" w:type="dxa"/>
            <w:vAlign w:val="center"/>
          </w:tcPr>
          <w:p w14:paraId="112CE61D"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Kokku</w:t>
            </w:r>
            <w:r>
              <w:rPr>
                <w:rFonts w:ascii="Cambria" w:eastAsia="Times New Roman" w:hAnsi="Cambria" w:cs="Calibri"/>
                <w:color w:val="000000"/>
                <w:sz w:val="17"/>
                <w:szCs w:val="17"/>
                <w:lang w:val="et-EE" w:eastAsia="et-EE"/>
              </w:rPr>
              <w:t xml:space="preserve"> </w:t>
            </w:r>
          </w:p>
        </w:tc>
        <w:tc>
          <w:tcPr>
            <w:tcW w:w="839" w:type="dxa"/>
            <w:vAlign w:val="center"/>
          </w:tcPr>
          <w:p w14:paraId="0284A208"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Kaasrahastamise määr</w:t>
            </w:r>
            <w:r>
              <w:rPr>
                <w:rFonts w:ascii="Cambria" w:eastAsia="Times New Roman" w:hAnsi="Cambria" w:cs="Calibri"/>
                <w:color w:val="000000"/>
                <w:sz w:val="17"/>
                <w:szCs w:val="17"/>
                <w:lang w:val="et-EE" w:eastAsia="et-EE"/>
              </w:rPr>
              <w:t xml:space="preserve"> </w:t>
            </w:r>
          </w:p>
        </w:tc>
      </w:tr>
      <w:tr w:rsidR="009D6B67" w14:paraId="3A0DD59C" w14:textId="77777777" w:rsidTr="1F217504">
        <w:trPr>
          <w:trHeight w:val="491"/>
        </w:trPr>
        <w:tc>
          <w:tcPr>
            <w:tcW w:w="1422" w:type="dxa"/>
            <w:vMerge/>
            <w:vAlign w:val="center"/>
          </w:tcPr>
          <w:p w14:paraId="4450F288"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461" w:type="dxa"/>
            <w:vMerge/>
            <w:vAlign w:val="center"/>
          </w:tcPr>
          <w:p w14:paraId="7075325B"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687" w:type="dxa"/>
            <w:vMerge/>
            <w:vAlign w:val="center"/>
          </w:tcPr>
          <w:p w14:paraId="5B19BCED"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335" w:type="dxa"/>
            <w:vMerge/>
            <w:vAlign w:val="center"/>
          </w:tcPr>
          <w:p w14:paraId="0571B149"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022" w:type="dxa"/>
            <w:vMerge/>
            <w:vAlign w:val="center"/>
          </w:tcPr>
          <w:p w14:paraId="75AAE12F"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288" w:type="dxa"/>
            <w:vAlign w:val="center"/>
          </w:tcPr>
          <w:p w14:paraId="378DB399"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(a)=(b)+(c)+(i)+(j)</w:t>
            </w:r>
            <w:r>
              <w:rPr>
                <w:rFonts w:ascii="Cambria" w:eastAsia="Times New Roman" w:hAnsi="Cambria" w:cs="Calibri"/>
                <w:color w:val="000000"/>
                <w:sz w:val="17"/>
                <w:szCs w:val="17"/>
                <w:lang w:val="et-EE" w:eastAsia="et-EE"/>
              </w:rPr>
              <w:t xml:space="preserve"> </w:t>
            </w:r>
          </w:p>
        </w:tc>
        <w:tc>
          <w:tcPr>
            <w:tcW w:w="2754" w:type="dxa"/>
            <w:gridSpan w:val="4"/>
            <w:vMerge/>
            <w:vAlign w:val="center"/>
          </w:tcPr>
          <w:p w14:paraId="522FC13C"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946" w:type="dxa"/>
            <w:vMerge/>
            <w:vAlign w:val="center"/>
          </w:tcPr>
          <w:p w14:paraId="0D14EDAC"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843" w:type="dxa"/>
            <w:vAlign w:val="center"/>
          </w:tcPr>
          <w:p w14:paraId="76EE8EE9"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Avalikud allikad </w:t>
            </w:r>
          </w:p>
        </w:tc>
        <w:tc>
          <w:tcPr>
            <w:tcW w:w="850" w:type="dxa"/>
            <w:vAlign w:val="center"/>
          </w:tcPr>
          <w:p w14:paraId="38ED8006"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eraallikad </w:t>
            </w:r>
          </w:p>
        </w:tc>
        <w:tc>
          <w:tcPr>
            <w:tcW w:w="841" w:type="dxa"/>
            <w:vAlign w:val="center"/>
          </w:tcPr>
          <w:p w14:paraId="0A5537EE"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839" w:type="dxa"/>
            <w:vAlign w:val="center"/>
          </w:tcPr>
          <w:p w14:paraId="024F5F76"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r>
      <w:tr w:rsidR="009D6B67" w14:paraId="24AA2821" w14:textId="77777777" w:rsidTr="1F217504">
        <w:trPr>
          <w:trHeight w:val="310"/>
        </w:trPr>
        <w:tc>
          <w:tcPr>
            <w:tcW w:w="1422" w:type="dxa"/>
            <w:vMerge/>
            <w:vAlign w:val="center"/>
          </w:tcPr>
          <w:p w14:paraId="3FC88DCD"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461" w:type="dxa"/>
            <w:vMerge w:val="restart"/>
            <w:vAlign w:val="center"/>
          </w:tcPr>
          <w:p w14:paraId="0BF4D0EF"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687" w:type="dxa"/>
            <w:vMerge/>
            <w:vAlign w:val="center"/>
          </w:tcPr>
          <w:p w14:paraId="4A002409"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335" w:type="dxa"/>
            <w:vMerge/>
            <w:vAlign w:val="center"/>
          </w:tcPr>
          <w:p w14:paraId="0273447D"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022" w:type="dxa"/>
            <w:vMerge/>
            <w:vAlign w:val="center"/>
          </w:tcPr>
          <w:p w14:paraId="1B17335F"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288" w:type="dxa"/>
            <w:vAlign w:val="center"/>
          </w:tcPr>
          <w:p w14:paraId="641A93AF" w14:textId="77777777" w:rsidR="009D6B67" w:rsidRDefault="00EE5F1F">
            <w:pPr>
              <w:spacing w:before="0" w:after="0" w:line="240" w:lineRule="auto"/>
              <w:rPr>
                <w:rFonts w:ascii="Calibri" w:eastAsia="Times New Roman" w:hAnsi="Calibri" w:cs="Calibri"/>
                <w:color w:val="000000"/>
                <w:sz w:val="22"/>
                <w:lang w:val="et-EE" w:eastAsia="et-EE"/>
              </w:rPr>
            </w:pPr>
            <w:r>
              <w:rPr>
                <w:rFonts w:ascii="Calibri" w:eastAsia="Times New Roman" w:hAnsi="Calibri" w:cs="Calibri"/>
                <w:color w:val="000000"/>
                <w:sz w:val="22"/>
                <w:lang w:val="et-EE" w:eastAsia="et-EE"/>
              </w:rPr>
              <w:t xml:space="preserve"> </w:t>
            </w:r>
          </w:p>
        </w:tc>
        <w:tc>
          <w:tcPr>
            <w:tcW w:w="2754" w:type="dxa"/>
            <w:gridSpan w:val="4"/>
            <w:vMerge/>
            <w:vAlign w:val="center"/>
          </w:tcPr>
          <w:p w14:paraId="6AA09F0D"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946" w:type="dxa"/>
            <w:vAlign w:val="center"/>
          </w:tcPr>
          <w:p w14:paraId="2F02A6F1"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(d)=(e)+(f) </w:t>
            </w:r>
          </w:p>
        </w:tc>
        <w:tc>
          <w:tcPr>
            <w:tcW w:w="843" w:type="dxa"/>
            <w:vAlign w:val="center"/>
          </w:tcPr>
          <w:p w14:paraId="13CB30A3"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 </w:t>
            </w:r>
          </w:p>
        </w:tc>
        <w:tc>
          <w:tcPr>
            <w:tcW w:w="850" w:type="dxa"/>
            <w:vAlign w:val="center"/>
          </w:tcPr>
          <w:p w14:paraId="7515A2D2"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(f) </w:t>
            </w:r>
          </w:p>
        </w:tc>
        <w:tc>
          <w:tcPr>
            <w:tcW w:w="841" w:type="dxa"/>
            <w:vAlign w:val="center"/>
          </w:tcPr>
          <w:p w14:paraId="5A1448AD"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(g)=(a)+(d) </w:t>
            </w:r>
          </w:p>
        </w:tc>
        <w:tc>
          <w:tcPr>
            <w:tcW w:w="839" w:type="dxa"/>
            <w:vAlign w:val="center"/>
          </w:tcPr>
          <w:p w14:paraId="5734EE63"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(h)=(a)/(g) </w:t>
            </w:r>
          </w:p>
        </w:tc>
      </w:tr>
      <w:tr w:rsidR="009D6B67" w14:paraId="41C08607" w14:textId="77777777" w:rsidTr="1F217504">
        <w:trPr>
          <w:trHeight w:val="310"/>
        </w:trPr>
        <w:tc>
          <w:tcPr>
            <w:tcW w:w="1422" w:type="dxa"/>
            <w:vMerge/>
            <w:vAlign w:val="center"/>
          </w:tcPr>
          <w:p w14:paraId="2ED23D80"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461" w:type="dxa"/>
            <w:vMerge/>
            <w:vAlign w:val="center"/>
          </w:tcPr>
          <w:p w14:paraId="528E243A"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687" w:type="dxa"/>
            <w:vMerge/>
            <w:vAlign w:val="center"/>
          </w:tcPr>
          <w:p w14:paraId="32109EE9"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335" w:type="dxa"/>
            <w:vMerge/>
            <w:vAlign w:val="center"/>
          </w:tcPr>
          <w:p w14:paraId="42AD2251"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022" w:type="dxa"/>
            <w:vMerge/>
            <w:vAlign w:val="center"/>
          </w:tcPr>
          <w:p w14:paraId="070A56D2"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288" w:type="dxa"/>
            <w:vAlign w:val="center"/>
          </w:tcPr>
          <w:p w14:paraId="32B15E27" w14:textId="77777777" w:rsidR="009D6B67" w:rsidRDefault="00EE5F1F">
            <w:pPr>
              <w:spacing w:before="0" w:after="0" w:line="240" w:lineRule="auto"/>
              <w:rPr>
                <w:rFonts w:ascii="Calibri" w:eastAsia="Times New Roman" w:hAnsi="Calibri" w:cs="Calibri"/>
                <w:color w:val="000000"/>
                <w:sz w:val="22"/>
                <w:lang w:val="et-EE" w:eastAsia="et-EE"/>
              </w:rPr>
            </w:pPr>
            <w:r>
              <w:rPr>
                <w:rFonts w:ascii="Calibri" w:eastAsia="Times New Roman" w:hAnsi="Calibri" w:cs="Calibri"/>
                <w:color w:val="000000"/>
                <w:sz w:val="22"/>
                <w:lang w:val="et-EE" w:eastAsia="et-EE"/>
              </w:rPr>
              <w:t xml:space="preserve"> </w:t>
            </w:r>
          </w:p>
        </w:tc>
        <w:tc>
          <w:tcPr>
            <w:tcW w:w="1377" w:type="dxa"/>
            <w:gridSpan w:val="2"/>
            <w:vAlign w:val="center"/>
          </w:tcPr>
          <w:p w14:paraId="5975C9EB"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Liidu osalus</w:t>
            </w:r>
            <w:r>
              <w:rPr>
                <w:rFonts w:ascii="Cambria" w:eastAsia="Times New Roman" w:hAnsi="Cambria" w:cs="Calibri"/>
                <w:color w:val="000000"/>
                <w:sz w:val="17"/>
                <w:szCs w:val="17"/>
                <w:lang w:val="et-EE" w:eastAsia="et-EE"/>
              </w:rPr>
              <w:t xml:space="preserve"> </w:t>
            </w:r>
          </w:p>
        </w:tc>
        <w:tc>
          <w:tcPr>
            <w:tcW w:w="1377" w:type="dxa"/>
            <w:gridSpan w:val="2"/>
            <w:vAlign w:val="center"/>
          </w:tcPr>
          <w:p w14:paraId="16D02EB7"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Kohandatav summa</w:t>
            </w:r>
            <w:r>
              <w:rPr>
                <w:rFonts w:ascii="Cambria" w:eastAsia="Times New Roman" w:hAnsi="Cambria" w:cs="Calibri"/>
                <w:color w:val="000000"/>
                <w:sz w:val="17"/>
                <w:szCs w:val="17"/>
                <w:lang w:val="et-EE" w:eastAsia="et-EE"/>
              </w:rPr>
              <w:t xml:space="preserve"> </w:t>
            </w:r>
          </w:p>
        </w:tc>
        <w:tc>
          <w:tcPr>
            <w:tcW w:w="946" w:type="dxa"/>
            <w:vMerge w:val="restart"/>
            <w:vAlign w:val="center"/>
          </w:tcPr>
          <w:p w14:paraId="4B9CDD00"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843" w:type="dxa"/>
            <w:vMerge w:val="restart"/>
            <w:vAlign w:val="center"/>
          </w:tcPr>
          <w:p w14:paraId="5BD71D85"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850" w:type="dxa"/>
            <w:vMerge w:val="restart"/>
            <w:vAlign w:val="center"/>
          </w:tcPr>
          <w:p w14:paraId="66944CF5"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841" w:type="dxa"/>
            <w:vMerge w:val="restart"/>
            <w:vAlign w:val="center"/>
          </w:tcPr>
          <w:p w14:paraId="62594472"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839" w:type="dxa"/>
            <w:vMerge w:val="restart"/>
            <w:vAlign w:val="center"/>
          </w:tcPr>
          <w:p w14:paraId="15A3A368"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r>
      <w:tr w:rsidR="009D6B67" w14:paraId="6E12073A" w14:textId="77777777" w:rsidTr="1F217504">
        <w:trPr>
          <w:trHeight w:val="1049"/>
        </w:trPr>
        <w:tc>
          <w:tcPr>
            <w:tcW w:w="1422" w:type="dxa"/>
            <w:vMerge/>
            <w:vAlign w:val="center"/>
          </w:tcPr>
          <w:p w14:paraId="11E28BB2"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461" w:type="dxa"/>
            <w:vMerge/>
            <w:vAlign w:val="center"/>
          </w:tcPr>
          <w:p w14:paraId="3B15D447"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687" w:type="dxa"/>
            <w:vMerge/>
            <w:vAlign w:val="center"/>
          </w:tcPr>
          <w:p w14:paraId="4F7D6C80"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335" w:type="dxa"/>
            <w:vMerge/>
            <w:vAlign w:val="center"/>
          </w:tcPr>
          <w:p w14:paraId="19B859FF"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022" w:type="dxa"/>
            <w:vMerge/>
            <w:vAlign w:val="center"/>
          </w:tcPr>
          <w:p w14:paraId="506149E7"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288" w:type="dxa"/>
            <w:vAlign w:val="center"/>
          </w:tcPr>
          <w:p w14:paraId="3F5CFA96" w14:textId="77777777" w:rsidR="009D6B67" w:rsidRDefault="00EE5F1F">
            <w:pPr>
              <w:spacing w:before="0" w:after="0" w:line="240" w:lineRule="auto"/>
              <w:rPr>
                <w:rFonts w:ascii="Calibri" w:eastAsia="Times New Roman" w:hAnsi="Calibri" w:cs="Calibri"/>
                <w:color w:val="000000"/>
                <w:sz w:val="22"/>
                <w:lang w:val="et-EE" w:eastAsia="et-EE"/>
              </w:rPr>
            </w:pPr>
            <w:r>
              <w:rPr>
                <w:rFonts w:ascii="Calibri" w:eastAsia="Times New Roman" w:hAnsi="Calibri" w:cs="Calibri"/>
                <w:color w:val="000000"/>
                <w:sz w:val="22"/>
                <w:lang w:val="et-EE" w:eastAsia="et-EE"/>
              </w:rPr>
              <w:t xml:space="preserve"> </w:t>
            </w:r>
          </w:p>
        </w:tc>
        <w:tc>
          <w:tcPr>
            <w:tcW w:w="688" w:type="dxa"/>
            <w:vAlign w:val="center"/>
          </w:tcPr>
          <w:p w14:paraId="6D0613E5" w14:textId="77777777" w:rsidR="009D6B67" w:rsidRDefault="00EE5F1F">
            <w:pPr>
              <w:spacing w:before="0" w:after="0" w:line="240" w:lineRule="auto"/>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Ilma artikli 36 lõike 5 kohase tehnilise abita</w:t>
            </w:r>
            <w:r>
              <w:rPr>
                <w:rFonts w:ascii="Cambria" w:eastAsia="Times New Roman" w:hAnsi="Cambria" w:cs="Calibri"/>
                <w:color w:val="000000"/>
                <w:sz w:val="17"/>
                <w:szCs w:val="17"/>
                <w:lang w:val="et-EE" w:eastAsia="et-EE"/>
              </w:rPr>
              <w:t xml:space="preserve"> </w:t>
            </w:r>
          </w:p>
        </w:tc>
        <w:tc>
          <w:tcPr>
            <w:tcW w:w="689" w:type="dxa"/>
            <w:vAlign w:val="center"/>
          </w:tcPr>
          <w:p w14:paraId="1D363C5E"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Artikli 36 lõike 5 kohase tehnilise abi jaoks</w:t>
            </w:r>
            <w:r>
              <w:rPr>
                <w:rFonts w:ascii="Cambria" w:eastAsia="Times New Roman" w:hAnsi="Cambria" w:cs="Calibri"/>
                <w:color w:val="000000"/>
                <w:sz w:val="17"/>
                <w:szCs w:val="17"/>
                <w:lang w:val="et-EE" w:eastAsia="et-EE"/>
              </w:rPr>
              <w:t xml:space="preserve"> </w:t>
            </w:r>
          </w:p>
        </w:tc>
        <w:tc>
          <w:tcPr>
            <w:tcW w:w="688" w:type="dxa"/>
            <w:vAlign w:val="center"/>
          </w:tcPr>
          <w:p w14:paraId="44B6A582"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Ilma artikli 36 lõike 5 kohase tehnilise abita</w:t>
            </w:r>
            <w:r>
              <w:rPr>
                <w:rFonts w:ascii="Cambria" w:eastAsia="Times New Roman" w:hAnsi="Cambria" w:cs="Calibri"/>
                <w:color w:val="000000"/>
                <w:sz w:val="17"/>
                <w:szCs w:val="17"/>
                <w:lang w:val="et-EE" w:eastAsia="et-EE"/>
              </w:rPr>
              <w:t xml:space="preserve"> </w:t>
            </w:r>
          </w:p>
        </w:tc>
        <w:tc>
          <w:tcPr>
            <w:tcW w:w="689" w:type="dxa"/>
            <w:vAlign w:val="center"/>
          </w:tcPr>
          <w:p w14:paraId="2DF85162"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Artikli 36 lõike 5 kohase tehnilise abi jaoks</w:t>
            </w:r>
            <w:r>
              <w:rPr>
                <w:rFonts w:ascii="Cambria" w:eastAsia="Times New Roman" w:hAnsi="Cambria" w:cs="Calibri"/>
                <w:color w:val="000000"/>
                <w:sz w:val="17"/>
                <w:szCs w:val="17"/>
                <w:lang w:val="et-EE" w:eastAsia="et-EE"/>
              </w:rPr>
              <w:t xml:space="preserve"> </w:t>
            </w:r>
          </w:p>
        </w:tc>
        <w:tc>
          <w:tcPr>
            <w:tcW w:w="946" w:type="dxa"/>
            <w:vMerge/>
            <w:vAlign w:val="center"/>
          </w:tcPr>
          <w:p w14:paraId="2A56D852"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43" w:type="dxa"/>
            <w:vMerge/>
            <w:vAlign w:val="center"/>
          </w:tcPr>
          <w:p w14:paraId="60B592B6"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50" w:type="dxa"/>
            <w:vMerge/>
            <w:vAlign w:val="center"/>
          </w:tcPr>
          <w:p w14:paraId="30CA308D"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41" w:type="dxa"/>
            <w:vMerge/>
            <w:vAlign w:val="center"/>
          </w:tcPr>
          <w:p w14:paraId="57B5624B"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39" w:type="dxa"/>
            <w:vMerge/>
            <w:vAlign w:val="center"/>
          </w:tcPr>
          <w:p w14:paraId="6488C59D" w14:textId="77777777" w:rsidR="009D6B67" w:rsidRDefault="009D6B67">
            <w:pPr>
              <w:spacing w:before="0" w:after="0" w:line="240" w:lineRule="auto"/>
              <w:rPr>
                <w:rFonts w:ascii="Cambria" w:eastAsia="Times New Roman" w:hAnsi="Cambria" w:cs="Calibri"/>
                <w:color w:val="000000"/>
                <w:sz w:val="17"/>
                <w:szCs w:val="17"/>
                <w:lang w:val="et-EE" w:eastAsia="et-EE"/>
              </w:rPr>
            </w:pPr>
          </w:p>
        </w:tc>
      </w:tr>
      <w:tr w:rsidR="009D6B67" w14:paraId="6837C3EA" w14:textId="77777777" w:rsidTr="1F217504">
        <w:trPr>
          <w:trHeight w:val="310"/>
        </w:trPr>
        <w:tc>
          <w:tcPr>
            <w:tcW w:w="1422" w:type="dxa"/>
            <w:vMerge/>
            <w:vAlign w:val="center"/>
          </w:tcPr>
          <w:p w14:paraId="44AC2B30"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461" w:type="dxa"/>
            <w:vMerge/>
            <w:vAlign w:val="center"/>
          </w:tcPr>
          <w:p w14:paraId="1C01B8AA"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687" w:type="dxa"/>
            <w:vMerge/>
            <w:vAlign w:val="center"/>
          </w:tcPr>
          <w:p w14:paraId="09161EA3"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335" w:type="dxa"/>
            <w:vMerge/>
            <w:vAlign w:val="center"/>
          </w:tcPr>
          <w:p w14:paraId="30A214A1"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022" w:type="dxa"/>
            <w:vMerge/>
            <w:vAlign w:val="center"/>
          </w:tcPr>
          <w:p w14:paraId="54FE2DEB"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288" w:type="dxa"/>
            <w:vAlign w:val="center"/>
          </w:tcPr>
          <w:p w14:paraId="36346A83" w14:textId="77777777" w:rsidR="009D6B67" w:rsidRDefault="00EE5F1F">
            <w:pPr>
              <w:spacing w:before="0" w:after="0" w:line="240" w:lineRule="auto"/>
              <w:rPr>
                <w:rFonts w:ascii="Calibri" w:eastAsia="Times New Roman" w:hAnsi="Calibri" w:cs="Calibri"/>
                <w:color w:val="000000"/>
                <w:sz w:val="22"/>
                <w:lang w:val="et-EE" w:eastAsia="et-EE"/>
              </w:rPr>
            </w:pPr>
            <w:r>
              <w:rPr>
                <w:rFonts w:ascii="Calibri" w:eastAsia="Times New Roman" w:hAnsi="Calibri" w:cs="Calibri"/>
                <w:color w:val="000000"/>
                <w:sz w:val="22"/>
                <w:lang w:val="et-EE" w:eastAsia="et-EE"/>
              </w:rPr>
              <w:t xml:space="preserve"> </w:t>
            </w:r>
          </w:p>
        </w:tc>
        <w:tc>
          <w:tcPr>
            <w:tcW w:w="688" w:type="dxa"/>
            <w:vAlign w:val="center"/>
          </w:tcPr>
          <w:p w14:paraId="13E6EAC6"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(b) </w:t>
            </w:r>
          </w:p>
        </w:tc>
        <w:tc>
          <w:tcPr>
            <w:tcW w:w="689" w:type="dxa"/>
            <w:vAlign w:val="center"/>
          </w:tcPr>
          <w:p w14:paraId="1CC976D6"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(c) </w:t>
            </w:r>
          </w:p>
        </w:tc>
        <w:tc>
          <w:tcPr>
            <w:tcW w:w="688" w:type="dxa"/>
            <w:vAlign w:val="center"/>
          </w:tcPr>
          <w:p w14:paraId="77E0BF76"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(i) </w:t>
            </w:r>
          </w:p>
        </w:tc>
        <w:tc>
          <w:tcPr>
            <w:tcW w:w="689" w:type="dxa"/>
            <w:vAlign w:val="center"/>
          </w:tcPr>
          <w:p w14:paraId="041E1C44"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(j) </w:t>
            </w:r>
          </w:p>
        </w:tc>
        <w:tc>
          <w:tcPr>
            <w:tcW w:w="946" w:type="dxa"/>
            <w:vMerge/>
            <w:vAlign w:val="center"/>
          </w:tcPr>
          <w:p w14:paraId="122EFCB3"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43" w:type="dxa"/>
            <w:vMerge/>
            <w:vAlign w:val="center"/>
          </w:tcPr>
          <w:p w14:paraId="2FA12802"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50" w:type="dxa"/>
            <w:vMerge/>
            <w:vAlign w:val="center"/>
          </w:tcPr>
          <w:p w14:paraId="5488AB6B"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41" w:type="dxa"/>
            <w:vMerge/>
            <w:vAlign w:val="center"/>
          </w:tcPr>
          <w:p w14:paraId="1A2507C8"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39" w:type="dxa"/>
            <w:vMerge/>
            <w:vAlign w:val="center"/>
          </w:tcPr>
          <w:p w14:paraId="19A84A51" w14:textId="77777777" w:rsidR="009D6B67" w:rsidRDefault="009D6B67">
            <w:pPr>
              <w:spacing w:before="0" w:after="0" w:line="240" w:lineRule="auto"/>
              <w:rPr>
                <w:rFonts w:ascii="Cambria" w:eastAsia="Times New Roman" w:hAnsi="Cambria" w:cs="Calibri"/>
                <w:color w:val="000000"/>
                <w:sz w:val="17"/>
                <w:szCs w:val="17"/>
                <w:lang w:val="et-EE" w:eastAsia="et-EE"/>
              </w:rPr>
            </w:pPr>
          </w:p>
        </w:tc>
      </w:tr>
      <w:tr w:rsidR="00342BF0" w14:paraId="60417FDB" w14:textId="77777777" w:rsidTr="00E06554">
        <w:trPr>
          <w:trHeight w:val="473"/>
        </w:trPr>
        <w:tc>
          <w:tcPr>
            <w:tcW w:w="1422" w:type="dxa"/>
            <w:vAlign w:val="center"/>
          </w:tcPr>
          <w:p w14:paraId="3E63D494" w14:textId="77777777" w:rsidR="00723784" w:rsidRDefault="00723784" w:rsidP="00723784">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Nutikam Eesti</w:t>
            </w:r>
          </w:p>
        </w:tc>
        <w:tc>
          <w:tcPr>
            <w:tcW w:w="1461" w:type="dxa"/>
            <w:vAlign w:val="center"/>
          </w:tcPr>
          <w:p w14:paraId="16DF132D" w14:textId="77777777" w:rsidR="00723784" w:rsidRDefault="00723784" w:rsidP="00723784">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Prioriteet 1: Nutikam Eesti </w:t>
            </w:r>
          </w:p>
        </w:tc>
        <w:tc>
          <w:tcPr>
            <w:tcW w:w="1687" w:type="dxa"/>
            <w:vAlign w:val="center"/>
          </w:tcPr>
          <w:p w14:paraId="06EF5DEC" w14:textId="5DFDFCA2" w:rsidR="00723784" w:rsidRDefault="00723784" w:rsidP="00723784">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R</w:t>
            </w:r>
            <w:r w:rsidRPr="007F4EE8">
              <w:rPr>
                <w:rFonts w:ascii="Cambria" w:eastAsia="Times New Roman" w:hAnsi="Cambria" w:cs="Calibri"/>
                <w:color w:val="000000"/>
                <w:sz w:val="17"/>
                <w:szCs w:val="17"/>
                <w:lang w:val="et-EE" w:eastAsia="et-EE"/>
              </w:rPr>
              <w:t>ahastamiskõlblikud kulud</w:t>
            </w:r>
          </w:p>
        </w:tc>
        <w:tc>
          <w:tcPr>
            <w:tcW w:w="1335" w:type="dxa"/>
            <w:vAlign w:val="center"/>
          </w:tcPr>
          <w:p w14:paraId="27F2DF88" w14:textId="77777777" w:rsidR="00723784" w:rsidRDefault="00723784" w:rsidP="00723784">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ERF </w:t>
            </w:r>
          </w:p>
        </w:tc>
        <w:tc>
          <w:tcPr>
            <w:tcW w:w="1022" w:type="dxa"/>
            <w:vAlign w:val="center"/>
          </w:tcPr>
          <w:p w14:paraId="2B76321C" w14:textId="77777777" w:rsidR="00723784" w:rsidRDefault="00723784" w:rsidP="00723784">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vAlign w:val="center"/>
          </w:tcPr>
          <w:p w14:paraId="706D1D82" w14:textId="2BE79320" w:rsidR="00723784" w:rsidRDefault="00723784" w:rsidP="00723784">
            <w:pPr>
              <w:spacing w:before="0" w:after="0" w:line="240" w:lineRule="auto"/>
              <w:jc w:val="right"/>
              <w:rPr>
                <w:rFonts w:ascii="Cambria" w:eastAsia="Times New Roman" w:hAnsi="Cambria" w:cs="Calibri"/>
                <w:color w:val="000000"/>
                <w:sz w:val="17"/>
                <w:szCs w:val="17"/>
                <w:lang w:val="et-EE" w:eastAsia="et-EE"/>
              </w:rPr>
            </w:pPr>
            <w:ins w:id="2068" w:author="Juhan Anupõld - RAM" w:date="2025-10-06T14:36:00Z" w16du:dateUtc="2025-10-06T11:36:00Z">
              <w:r w:rsidRPr="00C224CC">
                <w:rPr>
                  <w:rFonts w:ascii="Cambria" w:eastAsia="Times New Roman" w:hAnsi="Cambria" w:cs="Calibri"/>
                  <w:color w:val="000000"/>
                  <w:sz w:val="17"/>
                  <w:szCs w:val="17"/>
                  <w:lang w:val="et-EE" w:eastAsia="et-EE"/>
                </w:rPr>
                <w:t>644</w:t>
              </w:r>
            </w:ins>
            <w:ins w:id="2069" w:author="Juhan Anupõld - RAM" w:date="2025-10-06T14:37:00Z" w16du:dateUtc="2025-10-06T11:37:00Z">
              <w:r>
                <w:rPr>
                  <w:rFonts w:ascii="Cambria" w:eastAsia="Times New Roman" w:hAnsi="Cambria" w:cs="Calibri"/>
                  <w:color w:val="000000"/>
                  <w:sz w:val="17"/>
                  <w:szCs w:val="17"/>
                  <w:lang w:val="et-EE" w:eastAsia="et-EE"/>
                </w:rPr>
                <w:t> </w:t>
              </w:r>
            </w:ins>
            <w:ins w:id="2070" w:author="Juhan Anupõld - RAM" w:date="2025-10-06T14:36:00Z" w16du:dateUtc="2025-10-06T11:36:00Z">
              <w:r w:rsidRPr="00C224CC">
                <w:rPr>
                  <w:rFonts w:ascii="Cambria" w:eastAsia="Times New Roman" w:hAnsi="Cambria" w:cs="Calibri"/>
                  <w:color w:val="000000"/>
                  <w:sz w:val="17"/>
                  <w:szCs w:val="17"/>
                  <w:lang w:val="et-EE" w:eastAsia="et-EE"/>
                </w:rPr>
                <w:t>244</w:t>
              </w:r>
            </w:ins>
            <w:ins w:id="2071" w:author="Juhan Anupõld - RAM" w:date="2025-10-06T14:37:00Z" w16du:dateUtc="2025-10-06T11:37:00Z">
              <w:r>
                <w:rPr>
                  <w:rFonts w:ascii="Cambria" w:eastAsia="Times New Roman" w:hAnsi="Cambria" w:cs="Calibri"/>
                  <w:color w:val="000000"/>
                  <w:sz w:val="17"/>
                  <w:szCs w:val="17"/>
                  <w:lang w:val="et-EE" w:eastAsia="et-EE"/>
                </w:rPr>
                <w:t xml:space="preserve"> </w:t>
              </w:r>
            </w:ins>
            <w:ins w:id="2072" w:author="Juhan Anupõld - RAM" w:date="2025-10-06T14:36:00Z" w16du:dateUtc="2025-10-06T11:36:00Z">
              <w:r w:rsidRPr="00C224CC">
                <w:rPr>
                  <w:rFonts w:ascii="Cambria" w:eastAsia="Times New Roman" w:hAnsi="Cambria" w:cs="Calibri"/>
                  <w:color w:val="000000"/>
                  <w:sz w:val="17"/>
                  <w:szCs w:val="17"/>
                  <w:lang w:val="et-EE" w:eastAsia="et-EE"/>
                </w:rPr>
                <w:t>028</w:t>
              </w:r>
            </w:ins>
            <w:del w:id="2073" w:author="Juhan Anupõld - RAM" w:date="2025-10-06T14:36:00Z" w16du:dateUtc="2025-10-06T11:36:00Z">
              <w:r w:rsidDel="00C224CC">
                <w:rPr>
                  <w:rFonts w:ascii="Cambria" w:eastAsia="Times New Roman" w:hAnsi="Cambria" w:cs="Calibri"/>
                  <w:color w:val="000000"/>
                  <w:sz w:val="17"/>
                  <w:szCs w:val="17"/>
                  <w:lang w:val="et-EE" w:eastAsia="et-EE"/>
                </w:rPr>
                <w:delText>702 252 920</w:delText>
              </w:r>
            </w:del>
          </w:p>
        </w:tc>
        <w:tc>
          <w:tcPr>
            <w:tcW w:w="688" w:type="dxa"/>
            <w:shd w:val="clear" w:color="auto" w:fill="FFFFFF" w:themeFill="background1"/>
            <w:vAlign w:val="center"/>
          </w:tcPr>
          <w:p w14:paraId="2511ED0E" w14:textId="136C5BAC" w:rsidR="00723784" w:rsidRDefault="00723784" w:rsidP="00723784">
            <w:pPr>
              <w:spacing w:before="0" w:after="0" w:line="240" w:lineRule="auto"/>
              <w:jc w:val="right"/>
              <w:rPr>
                <w:rFonts w:ascii="Cambria" w:eastAsia="Times New Roman" w:hAnsi="Cambria" w:cs="Calibri"/>
                <w:color w:val="000000"/>
                <w:sz w:val="17"/>
                <w:szCs w:val="17"/>
                <w:lang w:val="et-EE" w:eastAsia="et-EE"/>
              </w:rPr>
            </w:pPr>
            <w:ins w:id="2074" w:author="Juhan Anupõld - RAM" w:date="2025-10-06T14:36:00Z" w16du:dateUtc="2025-10-06T11:36:00Z">
              <w:r w:rsidRPr="00116D44">
                <w:rPr>
                  <w:rFonts w:ascii="Cambria" w:eastAsia="Times New Roman" w:hAnsi="Cambria" w:cs="Calibri"/>
                  <w:color w:val="000000"/>
                  <w:sz w:val="17"/>
                  <w:szCs w:val="17"/>
                  <w:lang w:val="et-EE" w:eastAsia="et-EE"/>
                </w:rPr>
                <w:t>535</w:t>
              </w:r>
            </w:ins>
            <w:ins w:id="2075" w:author="Juhan Anupõld - RAM" w:date="2025-10-06T14:38:00Z" w16du:dateUtc="2025-10-06T11:38:00Z">
              <w:r>
                <w:rPr>
                  <w:rFonts w:ascii="Cambria" w:eastAsia="Times New Roman" w:hAnsi="Cambria" w:cs="Calibri"/>
                  <w:color w:val="000000"/>
                  <w:sz w:val="17"/>
                  <w:szCs w:val="17"/>
                  <w:lang w:val="et-EE" w:eastAsia="et-EE"/>
                </w:rPr>
                <w:t> </w:t>
              </w:r>
            </w:ins>
            <w:ins w:id="2076" w:author="Juhan Anupõld - RAM" w:date="2025-10-06T14:36:00Z" w16du:dateUtc="2025-10-06T11:36:00Z">
              <w:r w:rsidRPr="00116D44">
                <w:rPr>
                  <w:rFonts w:ascii="Cambria" w:eastAsia="Times New Roman" w:hAnsi="Cambria" w:cs="Calibri"/>
                  <w:color w:val="000000"/>
                  <w:sz w:val="17"/>
                  <w:szCs w:val="17"/>
                  <w:lang w:val="et-EE" w:eastAsia="et-EE"/>
                </w:rPr>
                <w:t>092</w:t>
              </w:r>
            </w:ins>
            <w:ins w:id="2077" w:author="Juhan Anupõld - RAM" w:date="2025-10-06T14:38:00Z" w16du:dateUtc="2025-10-06T11:38:00Z">
              <w:r>
                <w:rPr>
                  <w:rFonts w:ascii="Cambria" w:eastAsia="Times New Roman" w:hAnsi="Cambria" w:cs="Calibri"/>
                  <w:color w:val="000000"/>
                  <w:sz w:val="17"/>
                  <w:szCs w:val="17"/>
                  <w:lang w:val="et-EE" w:eastAsia="et-EE"/>
                </w:rPr>
                <w:t xml:space="preserve"> </w:t>
              </w:r>
            </w:ins>
            <w:ins w:id="2078" w:author="Juhan Anupõld - RAM" w:date="2025-10-06T14:36:00Z" w16du:dateUtc="2025-10-06T11:36:00Z">
              <w:r w:rsidRPr="00116D44">
                <w:rPr>
                  <w:rFonts w:ascii="Cambria" w:eastAsia="Times New Roman" w:hAnsi="Cambria" w:cs="Calibri"/>
                  <w:color w:val="000000"/>
                  <w:sz w:val="17"/>
                  <w:szCs w:val="17"/>
                  <w:lang w:val="et-EE" w:eastAsia="et-EE"/>
                </w:rPr>
                <w:t>419</w:t>
              </w:r>
            </w:ins>
            <w:del w:id="2079" w:author="Juhan Anupõld - RAM" w:date="2025-10-06T14:36:00Z" w16du:dateUtc="2025-10-06T11:36:00Z">
              <w:r w:rsidDel="00116D44">
                <w:rPr>
                  <w:rFonts w:ascii="Cambria" w:eastAsia="Times New Roman" w:hAnsi="Cambria" w:cs="Calibri"/>
                  <w:color w:val="000000"/>
                  <w:sz w:val="17"/>
                  <w:szCs w:val="17"/>
                  <w:lang w:val="et-EE" w:eastAsia="et-EE"/>
                </w:rPr>
                <w:delText>576 472 993</w:delText>
              </w:r>
            </w:del>
          </w:p>
        </w:tc>
        <w:tc>
          <w:tcPr>
            <w:tcW w:w="689" w:type="dxa"/>
            <w:shd w:val="clear" w:color="auto" w:fill="FFFFFF" w:themeFill="background1"/>
          </w:tcPr>
          <w:p w14:paraId="3BBFEA0F" w14:textId="1741CE93" w:rsidR="00723784" w:rsidRPr="00F85FE7" w:rsidRDefault="00723784" w:rsidP="00723784">
            <w:pPr>
              <w:spacing w:before="0" w:after="0" w:line="240" w:lineRule="auto"/>
              <w:jc w:val="right"/>
              <w:rPr>
                <w:rFonts w:asciiTheme="majorHAnsi" w:eastAsia="Times New Roman" w:hAnsiTheme="majorHAnsi" w:cs="Calibri"/>
                <w:color w:val="000000"/>
                <w:sz w:val="17"/>
                <w:szCs w:val="17"/>
                <w:lang w:val="et-EE" w:eastAsia="et-EE"/>
                <w:rPrChange w:id="2080" w:author="Juhan Anupõld - RAM" w:date="2025-10-06T14:37:00Z" w16du:dateUtc="2025-10-06T11:37:00Z">
                  <w:rPr>
                    <w:rFonts w:ascii="Cambria" w:eastAsia="Times New Roman" w:hAnsi="Cambria" w:cs="Calibri"/>
                    <w:color w:val="000000"/>
                    <w:sz w:val="17"/>
                    <w:szCs w:val="17"/>
                    <w:lang w:val="et-EE" w:eastAsia="et-EE"/>
                  </w:rPr>
                </w:rPrChange>
              </w:rPr>
            </w:pPr>
            <w:ins w:id="2081" w:author="Juhan Anupõld - RAM" w:date="2025-10-06T14:37:00Z" w16du:dateUtc="2025-10-06T11:37:00Z">
              <w:r w:rsidRPr="00247E22">
                <w:rPr>
                  <w:rFonts w:asciiTheme="majorHAnsi" w:hAnsiTheme="majorHAnsi"/>
                  <w:sz w:val="17"/>
                  <w:szCs w:val="17"/>
                </w:rPr>
                <w:t>18</w:t>
              </w:r>
            </w:ins>
            <w:ins w:id="2082" w:author="Juhan Anupõld - RAM" w:date="2025-10-06T14:38:00Z" w16du:dateUtc="2025-10-06T11:38:00Z">
              <w:r>
                <w:rPr>
                  <w:rFonts w:asciiTheme="majorHAnsi" w:hAnsiTheme="majorHAnsi"/>
                  <w:sz w:val="17"/>
                  <w:szCs w:val="17"/>
                </w:rPr>
                <w:t> </w:t>
              </w:r>
            </w:ins>
            <w:ins w:id="2083" w:author="Juhan Anupõld - RAM" w:date="2025-10-06T14:37:00Z" w16du:dateUtc="2025-10-06T11:37:00Z">
              <w:r w:rsidRPr="00FC6C72">
                <w:rPr>
                  <w:rFonts w:asciiTheme="majorHAnsi" w:hAnsiTheme="majorHAnsi"/>
                  <w:sz w:val="17"/>
                  <w:szCs w:val="17"/>
                </w:rPr>
                <w:t>728</w:t>
              </w:r>
            </w:ins>
            <w:ins w:id="2084" w:author="Juhan Anupõld - RAM" w:date="2025-10-06T14:38:00Z" w16du:dateUtc="2025-10-06T11:38:00Z">
              <w:r>
                <w:rPr>
                  <w:rFonts w:asciiTheme="majorHAnsi" w:hAnsiTheme="majorHAnsi"/>
                  <w:sz w:val="17"/>
                  <w:szCs w:val="17"/>
                </w:rPr>
                <w:t xml:space="preserve"> </w:t>
              </w:r>
            </w:ins>
            <w:ins w:id="2085" w:author="Juhan Anupõld - RAM" w:date="2025-10-06T14:37:00Z" w16du:dateUtc="2025-10-06T11:37:00Z">
              <w:r w:rsidRPr="00FC6C72">
                <w:rPr>
                  <w:rFonts w:asciiTheme="majorHAnsi" w:hAnsiTheme="majorHAnsi"/>
                  <w:sz w:val="17"/>
                  <w:szCs w:val="17"/>
                </w:rPr>
                <w:t>234</w:t>
              </w:r>
            </w:ins>
            <w:del w:id="2086" w:author="Juhan Anupõld - RAM" w:date="2025-10-06T14:37:00Z" w16du:dateUtc="2025-10-06T11:37:00Z">
              <w:r w:rsidRPr="00F85FE7" w:rsidDel="00941F37">
                <w:rPr>
                  <w:rFonts w:asciiTheme="majorHAnsi" w:eastAsia="Times New Roman" w:hAnsiTheme="majorHAnsi" w:cs="Calibri"/>
                  <w:color w:val="000000"/>
                  <w:sz w:val="17"/>
                  <w:szCs w:val="17"/>
                  <w:lang w:val="et-EE" w:eastAsia="et-EE"/>
                  <w:rPrChange w:id="2087" w:author="Juhan Anupõld - RAM" w:date="2025-10-06T14:37:00Z" w16du:dateUtc="2025-10-06T11:37:00Z">
                    <w:rPr>
                      <w:rFonts w:ascii="Cambria" w:eastAsia="Times New Roman" w:hAnsi="Cambria" w:cs="Calibri"/>
                      <w:color w:val="000000"/>
                      <w:sz w:val="17"/>
                      <w:szCs w:val="17"/>
                      <w:lang w:val="et-EE" w:eastAsia="et-EE"/>
                    </w:rPr>
                  </w:rPrChange>
                </w:rPr>
                <w:delText>20 176 554</w:delText>
              </w:r>
            </w:del>
          </w:p>
        </w:tc>
        <w:tc>
          <w:tcPr>
            <w:tcW w:w="688" w:type="dxa"/>
            <w:shd w:val="clear" w:color="auto" w:fill="FFFFFF" w:themeFill="background1"/>
          </w:tcPr>
          <w:p w14:paraId="4C830F39" w14:textId="55FB0D11" w:rsidR="00723784" w:rsidRPr="00F85FE7" w:rsidRDefault="00723784" w:rsidP="00723784">
            <w:pPr>
              <w:spacing w:before="0" w:after="0" w:line="240" w:lineRule="auto"/>
              <w:jc w:val="right"/>
              <w:rPr>
                <w:rFonts w:asciiTheme="majorHAnsi" w:eastAsia="Times New Roman" w:hAnsiTheme="majorHAnsi" w:cs="Calibri"/>
                <w:color w:val="000000"/>
                <w:sz w:val="17"/>
                <w:szCs w:val="17"/>
                <w:lang w:val="et-EE" w:eastAsia="et-EE"/>
                <w:rPrChange w:id="2088" w:author="Juhan Anupõld - RAM" w:date="2025-10-06T14:37:00Z" w16du:dateUtc="2025-10-06T11:37:00Z">
                  <w:rPr>
                    <w:rFonts w:ascii="Cambria" w:eastAsia="Times New Roman" w:hAnsi="Cambria" w:cs="Calibri"/>
                    <w:color w:val="000000"/>
                    <w:sz w:val="17"/>
                    <w:szCs w:val="17"/>
                    <w:lang w:val="et-EE" w:eastAsia="et-EE"/>
                  </w:rPr>
                </w:rPrChange>
              </w:rPr>
            </w:pPr>
            <w:ins w:id="2089" w:author="Juhan Anupõld - RAM" w:date="2025-10-06T14:37:00Z" w16du:dateUtc="2025-10-06T11:37:00Z">
              <w:r w:rsidRPr="00247E22">
                <w:rPr>
                  <w:rFonts w:asciiTheme="majorHAnsi" w:hAnsiTheme="majorHAnsi"/>
                  <w:sz w:val="17"/>
                  <w:szCs w:val="17"/>
                </w:rPr>
                <w:t>873</w:t>
              </w:r>
            </w:ins>
            <w:ins w:id="2090" w:author="Juhan Anupõld - RAM" w:date="2025-10-06T14:38:00Z" w16du:dateUtc="2025-10-06T11:38:00Z">
              <w:r>
                <w:rPr>
                  <w:rFonts w:asciiTheme="majorHAnsi" w:hAnsiTheme="majorHAnsi"/>
                  <w:sz w:val="17"/>
                  <w:szCs w:val="17"/>
                </w:rPr>
                <w:t> </w:t>
              </w:r>
            </w:ins>
            <w:ins w:id="2091" w:author="Juhan Anupõld - RAM" w:date="2025-10-06T14:37:00Z" w16du:dateUtc="2025-10-06T11:37:00Z">
              <w:r w:rsidRPr="00E6697D">
                <w:rPr>
                  <w:rFonts w:asciiTheme="majorHAnsi" w:hAnsiTheme="majorHAnsi"/>
                  <w:sz w:val="17"/>
                  <w:szCs w:val="17"/>
                </w:rPr>
                <w:t>655</w:t>
              </w:r>
            </w:ins>
            <w:ins w:id="2092" w:author="Juhan Anupõld - RAM" w:date="2025-10-06T14:38:00Z" w16du:dateUtc="2025-10-06T11:38:00Z">
              <w:r>
                <w:rPr>
                  <w:rFonts w:asciiTheme="majorHAnsi" w:hAnsiTheme="majorHAnsi"/>
                  <w:sz w:val="17"/>
                  <w:szCs w:val="17"/>
                </w:rPr>
                <w:t xml:space="preserve"> </w:t>
              </w:r>
            </w:ins>
            <w:ins w:id="2093" w:author="Juhan Anupõld - RAM" w:date="2025-10-06T14:37:00Z" w16du:dateUtc="2025-10-06T11:37:00Z">
              <w:r w:rsidRPr="00247E22">
                <w:rPr>
                  <w:rFonts w:asciiTheme="majorHAnsi" w:hAnsiTheme="majorHAnsi"/>
                  <w:sz w:val="17"/>
                  <w:szCs w:val="17"/>
                </w:rPr>
                <w:t>80</w:t>
              </w:r>
            </w:ins>
            <w:del w:id="2094" w:author="Juhan Anupõld - RAM" w:date="2025-10-06T14:37:00Z" w16du:dateUtc="2025-10-06T11:37:00Z">
              <w:r w:rsidRPr="00F85FE7" w:rsidDel="00941F37">
                <w:rPr>
                  <w:rFonts w:asciiTheme="majorHAnsi" w:eastAsia="Times New Roman" w:hAnsiTheme="majorHAnsi" w:cs="Calibri"/>
                  <w:color w:val="000000"/>
                  <w:sz w:val="17"/>
                  <w:szCs w:val="17"/>
                  <w:lang w:val="et-EE" w:eastAsia="et-EE"/>
                  <w:rPrChange w:id="2095" w:author="Juhan Anupõld - RAM" w:date="2025-10-06T14:37:00Z" w16du:dateUtc="2025-10-06T11:37:00Z">
                    <w:rPr>
                      <w:rFonts w:ascii="Cambria" w:eastAsia="Times New Roman" w:hAnsi="Cambria" w:cs="Calibri"/>
                      <w:color w:val="000000"/>
                      <w:sz w:val="17"/>
                      <w:szCs w:val="17"/>
                      <w:lang w:val="et-EE" w:eastAsia="et-EE"/>
                    </w:rPr>
                  </w:rPrChange>
                </w:rPr>
                <w:delText>102 032 244</w:delText>
              </w:r>
            </w:del>
          </w:p>
        </w:tc>
        <w:tc>
          <w:tcPr>
            <w:tcW w:w="689" w:type="dxa"/>
            <w:shd w:val="clear" w:color="auto" w:fill="FFFFFF" w:themeFill="background1"/>
          </w:tcPr>
          <w:p w14:paraId="5AEBEC60" w14:textId="545BCA5F" w:rsidR="00723784" w:rsidRPr="00F85FE7" w:rsidRDefault="00723784" w:rsidP="00723784">
            <w:pPr>
              <w:spacing w:before="0" w:after="0" w:line="240" w:lineRule="auto"/>
              <w:jc w:val="right"/>
              <w:rPr>
                <w:rFonts w:asciiTheme="majorHAnsi" w:eastAsia="Times New Roman" w:hAnsiTheme="majorHAnsi" w:cs="Calibri"/>
                <w:color w:val="000000"/>
                <w:sz w:val="17"/>
                <w:szCs w:val="17"/>
                <w:lang w:val="et-EE" w:eastAsia="et-EE"/>
                <w:rPrChange w:id="2096" w:author="Juhan Anupõld - RAM" w:date="2025-10-06T14:37:00Z" w16du:dateUtc="2025-10-06T11:37:00Z">
                  <w:rPr>
                    <w:rFonts w:ascii="Cambria" w:eastAsia="Times New Roman" w:hAnsi="Cambria" w:cs="Calibri"/>
                    <w:color w:val="000000"/>
                    <w:sz w:val="17"/>
                    <w:szCs w:val="17"/>
                    <w:lang w:val="et-EE" w:eastAsia="et-EE"/>
                  </w:rPr>
                </w:rPrChange>
              </w:rPr>
            </w:pPr>
            <w:ins w:id="2097" w:author="Juhan Anupõld - RAM" w:date="2025-10-06T14:37:00Z" w16du:dateUtc="2025-10-06T11:37:00Z">
              <w:r w:rsidRPr="00E6697D">
                <w:rPr>
                  <w:rFonts w:asciiTheme="majorHAnsi" w:hAnsiTheme="majorHAnsi"/>
                  <w:sz w:val="17"/>
                  <w:szCs w:val="17"/>
                </w:rPr>
                <w:t>3</w:t>
              </w:r>
            </w:ins>
            <w:ins w:id="2098" w:author="Juhan Anupõld - RAM" w:date="2025-10-06T14:38:00Z" w16du:dateUtc="2025-10-06T11:38:00Z">
              <w:r>
                <w:rPr>
                  <w:rFonts w:asciiTheme="majorHAnsi" w:hAnsiTheme="majorHAnsi"/>
                  <w:sz w:val="17"/>
                  <w:szCs w:val="17"/>
                </w:rPr>
                <w:t> </w:t>
              </w:r>
            </w:ins>
            <w:ins w:id="2099" w:author="Juhan Anupõld - RAM" w:date="2025-10-06T14:37:00Z" w16du:dateUtc="2025-10-06T11:37:00Z">
              <w:r w:rsidRPr="00247E22">
                <w:rPr>
                  <w:rFonts w:asciiTheme="majorHAnsi" w:hAnsiTheme="majorHAnsi"/>
                  <w:sz w:val="17"/>
                  <w:szCs w:val="17"/>
                </w:rPr>
                <w:t>057</w:t>
              </w:r>
            </w:ins>
            <w:ins w:id="2100" w:author="Juhan Anupõld - RAM" w:date="2025-10-06T14:38:00Z" w16du:dateUtc="2025-10-06T11:38:00Z">
              <w:r>
                <w:rPr>
                  <w:rFonts w:asciiTheme="majorHAnsi" w:hAnsiTheme="majorHAnsi"/>
                  <w:sz w:val="17"/>
                  <w:szCs w:val="17"/>
                </w:rPr>
                <w:t xml:space="preserve"> </w:t>
              </w:r>
            </w:ins>
            <w:ins w:id="2101" w:author="Juhan Anupõld - RAM" w:date="2025-10-06T14:37:00Z" w16du:dateUtc="2025-10-06T11:37:00Z">
              <w:r w:rsidRPr="00247E22">
                <w:rPr>
                  <w:rFonts w:asciiTheme="majorHAnsi" w:hAnsiTheme="majorHAnsi"/>
                  <w:sz w:val="17"/>
                  <w:szCs w:val="17"/>
                </w:rPr>
                <w:t>795</w:t>
              </w:r>
            </w:ins>
            <w:del w:id="2102" w:author="Juhan Anupõld - RAM" w:date="2025-10-06T14:37:00Z" w16du:dateUtc="2025-10-06T11:37:00Z">
              <w:r w:rsidRPr="00F85FE7" w:rsidDel="00941F37">
                <w:rPr>
                  <w:rFonts w:asciiTheme="majorHAnsi" w:eastAsia="Times New Roman" w:hAnsiTheme="majorHAnsi" w:cs="Calibri"/>
                  <w:color w:val="000000"/>
                  <w:sz w:val="17"/>
                  <w:szCs w:val="17"/>
                  <w:lang w:val="et-EE" w:eastAsia="et-EE"/>
                  <w:rPrChange w:id="2103" w:author="Juhan Anupõld - RAM" w:date="2025-10-06T14:37:00Z" w16du:dateUtc="2025-10-06T11:37:00Z">
                    <w:rPr>
                      <w:rFonts w:ascii="Cambria" w:eastAsia="Times New Roman" w:hAnsi="Cambria" w:cs="Calibri"/>
                      <w:color w:val="000000"/>
                      <w:sz w:val="17"/>
                      <w:szCs w:val="17"/>
                      <w:lang w:val="et-EE" w:eastAsia="et-EE"/>
                    </w:rPr>
                  </w:rPrChange>
                </w:rPr>
                <w:delText>3 571 129</w:delText>
              </w:r>
            </w:del>
          </w:p>
        </w:tc>
        <w:tc>
          <w:tcPr>
            <w:tcW w:w="946" w:type="dxa"/>
            <w:shd w:val="clear" w:color="auto" w:fill="FFFFFF" w:themeFill="background1"/>
          </w:tcPr>
          <w:p w14:paraId="1CD96AE5" w14:textId="6DC480CC" w:rsidR="00723784" w:rsidRPr="00723784" w:rsidDel="00941F37" w:rsidRDefault="00723784" w:rsidP="00723784">
            <w:pPr>
              <w:spacing w:before="0" w:after="0" w:line="240" w:lineRule="auto"/>
              <w:jc w:val="right"/>
              <w:rPr>
                <w:del w:id="2104" w:author="Juhan Anupõld - RAM" w:date="2025-10-06T14:37:00Z" w16du:dateUtc="2025-10-06T11:37:00Z"/>
                <w:rFonts w:asciiTheme="majorHAnsi" w:hAnsiTheme="majorHAnsi" w:cs="Calibri"/>
                <w:color w:val="000000"/>
                <w:sz w:val="17"/>
                <w:szCs w:val="17"/>
                <w:lang w:val="et-EE"/>
                <w:rPrChange w:id="2105" w:author="Juhan Anupõld - RAM" w:date="2025-10-06T15:24:00Z" w16du:dateUtc="2025-10-06T12:24:00Z">
                  <w:rPr>
                    <w:del w:id="2106" w:author="Juhan Anupõld - RAM" w:date="2025-10-06T14:37:00Z" w16du:dateUtc="2025-10-06T11:37:00Z"/>
                    <w:rFonts w:ascii="Cambria" w:hAnsi="Cambria" w:cs="Calibri"/>
                    <w:color w:val="000000"/>
                    <w:sz w:val="17"/>
                    <w:szCs w:val="17"/>
                    <w:lang w:val="et-EE"/>
                  </w:rPr>
                </w:rPrChange>
              </w:rPr>
            </w:pPr>
            <w:ins w:id="2107" w:author="Juhan Anupõld - RAM" w:date="2025-10-06T15:24:00Z" w16du:dateUtc="2025-10-06T12:24:00Z">
              <w:r w:rsidRPr="00247E22">
                <w:rPr>
                  <w:rFonts w:asciiTheme="majorHAnsi" w:hAnsiTheme="majorHAnsi"/>
                  <w:sz w:val="17"/>
                  <w:szCs w:val="17"/>
                </w:rPr>
                <w:t>166</w:t>
              </w:r>
            </w:ins>
            <w:ins w:id="2108" w:author="Juhan Anupõld - RAM" w:date="2025-10-06T15:25:00Z" w16du:dateUtc="2025-10-06T12:25:00Z">
              <w:r>
                <w:rPr>
                  <w:rFonts w:asciiTheme="majorHAnsi" w:hAnsiTheme="majorHAnsi"/>
                  <w:sz w:val="17"/>
                  <w:szCs w:val="17"/>
                </w:rPr>
                <w:t> </w:t>
              </w:r>
            </w:ins>
            <w:ins w:id="2109" w:author="Juhan Anupõld - RAM" w:date="2025-10-06T15:24:00Z" w16du:dateUtc="2025-10-06T12:24:00Z">
              <w:r w:rsidRPr="00247E22">
                <w:rPr>
                  <w:rFonts w:asciiTheme="majorHAnsi" w:hAnsiTheme="majorHAnsi"/>
                  <w:sz w:val="17"/>
                  <w:szCs w:val="17"/>
                </w:rPr>
                <w:t>028</w:t>
              </w:r>
            </w:ins>
            <w:ins w:id="2110" w:author="Juhan Anupõld - RAM" w:date="2025-10-06T15:25:00Z" w16du:dateUtc="2025-10-06T12:25:00Z">
              <w:r>
                <w:rPr>
                  <w:rFonts w:asciiTheme="majorHAnsi" w:hAnsiTheme="majorHAnsi"/>
                  <w:sz w:val="17"/>
                  <w:szCs w:val="17"/>
                </w:rPr>
                <w:t xml:space="preserve"> </w:t>
              </w:r>
            </w:ins>
            <w:ins w:id="2111" w:author="Juhan Anupõld - RAM" w:date="2025-10-06T15:24:00Z" w16du:dateUtc="2025-10-06T12:24:00Z">
              <w:r w:rsidRPr="00247E22">
                <w:rPr>
                  <w:rFonts w:asciiTheme="majorHAnsi" w:hAnsiTheme="majorHAnsi"/>
                  <w:sz w:val="17"/>
                  <w:szCs w:val="17"/>
                </w:rPr>
                <w:t>293</w:t>
              </w:r>
            </w:ins>
            <w:del w:id="2112" w:author="Juhan Anupõld - RAM" w:date="2025-10-06T14:37:00Z" w16du:dateUtc="2025-10-06T11:37:00Z">
              <w:r w:rsidRPr="00723784" w:rsidDel="00941F37">
                <w:rPr>
                  <w:rFonts w:asciiTheme="majorHAnsi" w:hAnsiTheme="majorHAnsi" w:cs="Calibri"/>
                  <w:color w:val="000000"/>
                  <w:sz w:val="17"/>
                  <w:szCs w:val="17"/>
                  <w:rPrChange w:id="2113" w:author="Juhan Anupõld - RAM" w:date="2025-10-06T15:24:00Z" w16du:dateUtc="2025-10-06T12:24:00Z">
                    <w:rPr>
                      <w:rFonts w:ascii="Cambria" w:hAnsi="Cambria" w:cs="Calibri"/>
                      <w:color w:val="000000"/>
                      <w:sz w:val="17"/>
                      <w:szCs w:val="17"/>
                    </w:rPr>
                  </w:rPrChange>
                </w:rPr>
                <w:delText>329 794 521</w:delText>
              </w:r>
            </w:del>
          </w:p>
          <w:p w14:paraId="27D80395" w14:textId="73D1BEAC" w:rsidR="00723784" w:rsidRPr="00723784" w:rsidRDefault="00723784" w:rsidP="00723784">
            <w:pPr>
              <w:spacing w:before="0" w:after="0" w:line="240" w:lineRule="auto"/>
              <w:jc w:val="right"/>
              <w:rPr>
                <w:rFonts w:asciiTheme="majorHAnsi" w:hAnsiTheme="majorHAnsi" w:cs="Calibri"/>
                <w:color w:val="000000"/>
                <w:sz w:val="17"/>
                <w:szCs w:val="17"/>
                <w:lang w:val="et-EE"/>
                <w:rPrChange w:id="2114" w:author="Juhan Anupõld - RAM" w:date="2025-10-06T15:24:00Z" w16du:dateUtc="2025-10-06T12:24:00Z">
                  <w:rPr>
                    <w:rFonts w:ascii="Cambria" w:hAnsi="Cambria" w:cs="Calibri"/>
                    <w:color w:val="000000"/>
                    <w:sz w:val="17"/>
                    <w:szCs w:val="17"/>
                    <w:lang w:val="et-EE"/>
                  </w:rPr>
                </w:rPrChange>
              </w:rPr>
            </w:pPr>
          </w:p>
        </w:tc>
        <w:tc>
          <w:tcPr>
            <w:tcW w:w="843" w:type="dxa"/>
            <w:shd w:val="clear" w:color="auto" w:fill="FFFFFF" w:themeFill="background1"/>
          </w:tcPr>
          <w:p w14:paraId="26AE3D3B" w14:textId="53D8293A" w:rsidR="00723784" w:rsidRPr="00723784" w:rsidRDefault="00723784" w:rsidP="00723784">
            <w:pPr>
              <w:spacing w:before="0" w:after="0"/>
              <w:jc w:val="right"/>
              <w:rPr>
                <w:rFonts w:asciiTheme="majorHAnsi" w:eastAsia="Cambria" w:hAnsiTheme="majorHAnsi" w:cs="Cambria"/>
                <w:color w:val="000000" w:themeColor="text1"/>
                <w:sz w:val="17"/>
                <w:szCs w:val="17"/>
                <w:rPrChange w:id="2115" w:author="Juhan Anupõld - RAM" w:date="2025-10-06T15:24:00Z" w16du:dateUtc="2025-10-06T12:24:00Z">
                  <w:rPr>
                    <w:rFonts w:ascii="Cambria" w:eastAsia="Cambria" w:hAnsi="Cambria" w:cs="Cambria"/>
                    <w:color w:val="000000" w:themeColor="text1"/>
                    <w:sz w:val="17"/>
                    <w:szCs w:val="17"/>
                  </w:rPr>
                </w:rPrChange>
              </w:rPr>
            </w:pPr>
            <w:ins w:id="2116" w:author="Juhan Anupõld - RAM" w:date="2025-10-06T15:24:00Z" w16du:dateUtc="2025-10-06T12:24:00Z">
              <w:r w:rsidRPr="00FC6C72">
                <w:rPr>
                  <w:rFonts w:asciiTheme="majorHAnsi" w:hAnsiTheme="majorHAnsi"/>
                  <w:sz w:val="17"/>
                  <w:szCs w:val="17"/>
                </w:rPr>
                <w:t>36</w:t>
              </w:r>
            </w:ins>
            <w:ins w:id="2117" w:author="Juhan Anupõld - RAM" w:date="2025-10-06T15:25:00Z" w16du:dateUtc="2025-10-06T12:25:00Z">
              <w:r>
                <w:rPr>
                  <w:rFonts w:asciiTheme="majorHAnsi" w:hAnsiTheme="majorHAnsi"/>
                  <w:sz w:val="17"/>
                  <w:szCs w:val="17"/>
                </w:rPr>
                <w:t> </w:t>
              </w:r>
            </w:ins>
            <w:ins w:id="2118" w:author="Juhan Anupõld - RAM" w:date="2025-10-06T15:24:00Z" w16du:dateUtc="2025-10-06T12:24:00Z">
              <w:r w:rsidRPr="00247E22">
                <w:rPr>
                  <w:rFonts w:asciiTheme="majorHAnsi" w:hAnsiTheme="majorHAnsi"/>
                  <w:sz w:val="17"/>
                  <w:szCs w:val="17"/>
                </w:rPr>
                <w:t>539</w:t>
              </w:r>
            </w:ins>
            <w:ins w:id="2119" w:author="Juhan Anupõld - RAM" w:date="2025-10-06T15:25:00Z" w16du:dateUtc="2025-10-06T12:25:00Z">
              <w:r>
                <w:rPr>
                  <w:rFonts w:asciiTheme="majorHAnsi" w:hAnsiTheme="majorHAnsi"/>
                  <w:sz w:val="17"/>
                  <w:szCs w:val="17"/>
                </w:rPr>
                <w:t xml:space="preserve"> </w:t>
              </w:r>
            </w:ins>
            <w:ins w:id="2120" w:author="Juhan Anupõld - RAM" w:date="2025-10-06T15:24:00Z" w16du:dateUtc="2025-10-06T12:24:00Z">
              <w:r w:rsidRPr="00247E22">
                <w:rPr>
                  <w:rFonts w:asciiTheme="majorHAnsi" w:hAnsiTheme="majorHAnsi"/>
                  <w:sz w:val="17"/>
                  <w:szCs w:val="17"/>
                </w:rPr>
                <w:t>358</w:t>
              </w:r>
            </w:ins>
            <w:del w:id="2121" w:author="Juhan Anupõld - RAM" w:date="2025-10-06T14:37:00Z" w16du:dateUtc="2025-10-06T11:37:00Z">
              <w:r w:rsidRPr="00723784" w:rsidDel="00941F37">
                <w:rPr>
                  <w:rFonts w:asciiTheme="majorHAnsi" w:eastAsia="Cambria" w:hAnsiTheme="majorHAnsi" w:cs="Cambria"/>
                  <w:color w:val="000000" w:themeColor="text1"/>
                  <w:sz w:val="17"/>
                  <w:szCs w:val="17"/>
                  <w:rPrChange w:id="2122" w:author="Juhan Anupõld - RAM" w:date="2025-10-06T15:24:00Z" w16du:dateUtc="2025-10-06T12:24:00Z">
                    <w:rPr>
                      <w:rFonts w:ascii="Cambria" w:eastAsia="Cambria" w:hAnsi="Cambria" w:cs="Cambria"/>
                      <w:color w:val="000000" w:themeColor="text1"/>
                      <w:sz w:val="17"/>
                      <w:szCs w:val="17"/>
                    </w:rPr>
                  </w:rPrChange>
                </w:rPr>
                <w:delText>199 355 056</w:delText>
              </w:r>
            </w:del>
          </w:p>
        </w:tc>
        <w:tc>
          <w:tcPr>
            <w:tcW w:w="850" w:type="dxa"/>
            <w:shd w:val="clear" w:color="auto" w:fill="FFFFFF" w:themeFill="background1"/>
          </w:tcPr>
          <w:p w14:paraId="2524E8FE" w14:textId="16627CBB" w:rsidR="00723784" w:rsidRPr="00723784" w:rsidRDefault="00723784" w:rsidP="00723784">
            <w:pPr>
              <w:spacing w:before="0" w:after="0"/>
              <w:jc w:val="right"/>
              <w:rPr>
                <w:rFonts w:asciiTheme="majorHAnsi" w:eastAsia="Cambria" w:hAnsiTheme="majorHAnsi" w:cs="Cambria"/>
                <w:color w:val="000000" w:themeColor="text1"/>
                <w:sz w:val="17"/>
                <w:szCs w:val="17"/>
                <w:rPrChange w:id="2123" w:author="Juhan Anupõld - RAM" w:date="2025-10-06T15:24:00Z" w16du:dateUtc="2025-10-06T12:24:00Z">
                  <w:rPr>
                    <w:rFonts w:ascii="Cambria" w:eastAsia="Cambria" w:hAnsi="Cambria" w:cs="Cambria"/>
                    <w:color w:val="000000" w:themeColor="text1"/>
                    <w:sz w:val="17"/>
                    <w:szCs w:val="17"/>
                  </w:rPr>
                </w:rPrChange>
              </w:rPr>
            </w:pPr>
            <w:ins w:id="2124" w:author="Juhan Anupõld - RAM" w:date="2025-10-06T15:24:00Z" w16du:dateUtc="2025-10-06T12:24:00Z">
              <w:r w:rsidRPr="00247E22">
                <w:rPr>
                  <w:rFonts w:asciiTheme="majorHAnsi" w:hAnsiTheme="majorHAnsi"/>
                  <w:sz w:val="17"/>
                  <w:szCs w:val="17"/>
                </w:rPr>
                <w:t>129</w:t>
              </w:r>
            </w:ins>
            <w:ins w:id="2125" w:author="Juhan Anupõld - RAM" w:date="2025-10-06T15:25:00Z" w16du:dateUtc="2025-10-06T12:25:00Z">
              <w:r w:rsidR="00643601">
                <w:rPr>
                  <w:rFonts w:asciiTheme="majorHAnsi" w:hAnsiTheme="majorHAnsi"/>
                  <w:sz w:val="17"/>
                  <w:szCs w:val="17"/>
                </w:rPr>
                <w:t> </w:t>
              </w:r>
            </w:ins>
            <w:ins w:id="2126" w:author="Juhan Anupõld - RAM" w:date="2025-10-06T15:24:00Z" w16du:dateUtc="2025-10-06T12:24:00Z">
              <w:r w:rsidRPr="00247E22">
                <w:rPr>
                  <w:rFonts w:asciiTheme="majorHAnsi" w:hAnsiTheme="majorHAnsi"/>
                  <w:sz w:val="17"/>
                  <w:szCs w:val="17"/>
                </w:rPr>
                <w:t>488</w:t>
              </w:r>
            </w:ins>
            <w:ins w:id="2127" w:author="Juhan Anupõld - RAM" w:date="2025-10-06T15:25:00Z" w16du:dateUtc="2025-10-06T12:25:00Z">
              <w:r w:rsidR="00643601">
                <w:rPr>
                  <w:rFonts w:asciiTheme="majorHAnsi" w:hAnsiTheme="majorHAnsi"/>
                  <w:sz w:val="17"/>
                  <w:szCs w:val="17"/>
                </w:rPr>
                <w:t xml:space="preserve"> </w:t>
              </w:r>
            </w:ins>
            <w:ins w:id="2128" w:author="Juhan Anupõld - RAM" w:date="2025-10-06T15:24:00Z" w16du:dateUtc="2025-10-06T12:24:00Z">
              <w:r w:rsidRPr="00247E22">
                <w:rPr>
                  <w:rFonts w:asciiTheme="majorHAnsi" w:hAnsiTheme="majorHAnsi"/>
                  <w:sz w:val="17"/>
                  <w:szCs w:val="17"/>
                </w:rPr>
                <w:t>935</w:t>
              </w:r>
            </w:ins>
            <w:del w:id="2129" w:author="Juhan Anupõld - RAM" w:date="2025-10-06T14:37:00Z" w16du:dateUtc="2025-10-06T11:37:00Z">
              <w:r w:rsidRPr="00723784" w:rsidDel="00941F37">
                <w:rPr>
                  <w:rFonts w:asciiTheme="majorHAnsi" w:eastAsia="Cambria" w:hAnsiTheme="majorHAnsi" w:cs="Cambria"/>
                  <w:color w:val="000000" w:themeColor="text1"/>
                  <w:sz w:val="17"/>
                  <w:szCs w:val="17"/>
                  <w:rPrChange w:id="2130" w:author="Juhan Anupõld - RAM" w:date="2025-10-06T15:24:00Z" w16du:dateUtc="2025-10-06T12:24:00Z">
                    <w:rPr>
                      <w:rFonts w:ascii="Cambria" w:eastAsia="Cambria" w:hAnsi="Cambria" w:cs="Cambria"/>
                      <w:color w:val="000000" w:themeColor="text1"/>
                      <w:sz w:val="17"/>
                      <w:szCs w:val="17"/>
                    </w:rPr>
                  </w:rPrChange>
                </w:rPr>
                <w:delText>130 439 465</w:delText>
              </w:r>
            </w:del>
          </w:p>
        </w:tc>
        <w:tc>
          <w:tcPr>
            <w:tcW w:w="841" w:type="dxa"/>
            <w:shd w:val="clear" w:color="auto" w:fill="FFFFFF" w:themeFill="background1"/>
          </w:tcPr>
          <w:p w14:paraId="6E20EFA0" w14:textId="224FA70E" w:rsidR="00723784" w:rsidRPr="00723784" w:rsidDel="00941F37" w:rsidRDefault="00723784" w:rsidP="00723784">
            <w:pPr>
              <w:spacing w:before="0" w:after="0" w:line="240" w:lineRule="auto"/>
              <w:jc w:val="right"/>
              <w:rPr>
                <w:del w:id="2131" w:author="Juhan Anupõld - RAM" w:date="2025-10-06T14:37:00Z" w16du:dateUtc="2025-10-06T11:37:00Z"/>
                <w:rFonts w:asciiTheme="majorHAnsi" w:hAnsiTheme="majorHAnsi" w:cs="Calibri"/>
                <w:color w:val="000000"/>
                <w:sz w:val="17"/>
                <w:szCs w:val="17"/>
                <w:lang w:val="et-EE"/>
                <w:rPrChange w:id="2132" w:author="Juhan Anupõld - RAM" w:date="2025-10-06T15:24:00Z" w16du:dateUtc="2025-10-06T12:24:00Z">
                  <w:rPr>
                    <w:del w:id="2133" w:author="Juhan Anupõld - RAM" w:date="2025-10-06T14:37:00Z" w16du:dateUtc="2025-10-06T11:37:00Z"/>
                    <w:rFonts w:ascii="Cambria" w:hAnsi="Cambria" w:cs="Calibri"/>
                    <w:color w:val="000000"/>
                    <w:sz w:val="17"/>
                    <w:szCs w:val="17"/>
                    <w:lang w:val="et-EE"/>
                  </w:rPr>
                </w:rPrChange>
              </w:rPr>
            </w:pPr>
            <w:ins w:id="2134" w:author="Juhan Anupõld - RAM" w:date="2025-10-06T15:24:00Z" w16du:dateUtc="2025-10-06T12:24:00Z">
              <w:r w:rsidRPr="00247E22">
                <w:rPr>
                  <w:rFonts w:asciiTheme="majorHAnsi" w:hAnsiTheme="majorHAnsi"/>
                  <w:sz w:val="17"/>
                  <w:szCs w:val="17"/>
                </w:rPr>
                <w:t>810</w:t>
              </w:r>
            </w:ins>
            <w:ins w:id="2135" w:author="Juhan Anupõld - RAM" w:date="2025-10-06T15:25:00Z" w16du:dateUtc="2025-10-06T12:25:00Z">
              <w:r w:rsidR="00643601">
                <w:rPr>
                  <w:rFonts w:asciiTheme="majorHAnsi" w:hAnsiTheme="majorHAnsi"/>
                  <w:sz w:val="17"/>
                  <w:szCs w:val="17"/>
                </w:rPr>
                <w:t> </w:t>
              </w:r>
            </w:ins>
            <w:ins w:id="2136" w:author="Juhan Anupõld - RAM" w:date="2025-10-06T15:24:00Z" w16du:dateUtc="2025-10-06T12:24:00Z">
              <w:r w:rsidRPr="00E6697D">
                <w:rPr>
                  <w:rFonts w:asciiTheme="majorHAnsi" w:hAnsiTheme="majorHAnsi"/>
                  <w:sz w:val="17"/>
                  <w:szCs w:val="17"/>
                </w:rPr>
                <w:t>272</w:t>
              </w:r>
            </w:ins>
            <w:ins w:id="2137" w:author="Juhan Anupõld - RAM" w:date="2025-10-06T15:25:00Z" w16du:dateUtc="2025-10-06T12:25:00Z">
              <w:r w:rsidR="00643601">
                <w:rPr>
                  <w:rFonts w:asciiTheme="majorHAnsi" w:hAnsiTheme="majorHAnsi"/>
                  <w:sz w:val="17"/>
                  <w:szCs w:val="17"/>
                </w:rPr>
                <w:t xml:space="preserve"> </w:t>
              </w:r>
            </w:ins>
            <w:ins w:id="2138" w:author="Juhan Anupõld - RAM" w:date="2025-10-06T15:24:00Z" w16du:dateUtc="2025-10-06T12:24:00Z">
              <w:r w:rsidRPr="00E6697D">
                <w:rPr>
                  <w:rFonts w:asciiTheme="majorHAnsi" w:hAnsiTheme="majorHAnsi"/>
                  <w:sz w:val="17"/>
                  <w:szCs w:val="17"/>
                </w:rPr>
                <w:t>321</w:t>
              </w:r>
            </w:ins>
            <w:del w:id="2139" w:author="Juhan Anupõld - RAM" w:date="2025-10-06T14:37:00Z" w16du:dateUtc="2025-10-06T11:37:00Z">
              <w:r w:rsidRPr="00723784" w:rsidDel="00941F37">
                <w:rPr>
                  <w:rFonts w:asciiTheme="majorHAnsi" w:hAnsiTheme="majorHAnsi" w:cs="Calibri"/>
                  <w:color w:val="000000"/>
                  <w:sz w:val="17"/>
                  <w:szCs w:val="17"/>
                  <w:rPrChange w:id="2140" w:author="Juhan Anupõld - RAM" w:date="2025-10-06T15:24:00Z" w16du:dateUtc="2025-10-06T12:24:00Z">
                    <w:rPr>
                      <w:rFonts w:ascii="Cambria" w:hAnsi="Cambria" w:cs="Calibri"/>
                      <w:color w:val="000000"/>
                      <w:sz w:val="17"/>
                      <w:szCs w:val="17"/>
                    </w:rPr>
                  </w:rPrChange>
                </w:rPr>
                <w:delText>1 032 047 441</w:delText>
              </w:r>
            </w:del>
          </w:p>
          <w:p w14:paraId="48C27C93" w14:textId="21A3D377" w:rsidR="00723784" w:rsidRPr="00723784" w:rsidRDefault="00723784" w:rsidP="00723784">
            <w:pPr>
              <w:spacing w:before="0" w:after="0" w:line="240" w:lineRule="auto"/>
              <w:jc w:val="right"/>
              <w:rPr>
                <w:rFonts w:asciiTheme="majorHAnsi" w:hAnsiTheme="majorHAnsi" w:cs="Calibri"/>
                <w:color w:val="000000"/>
                <w:sz w:val="17"/>
                <w:szCs w:val="17"/>
                <w:lang w:val="et-EE"/>
                <w:rPrChange w:id="2141" w:author="Juhan Anupõld - RAM" w:date="2025-10-06T15:24:00Z" w16du:dateUtc="2025-10-06T12:24:00Z">
                  <w:rPr>
                    <w:rFonts w:ascii="Cambria" w:hAnsi="Cambria" w:cs="Calibri"/>
                    <w:color w:val="000000"/>
                    <w:sz w:val="17"/>
                    <w:szCs w:val="17"/>
                    <w:lang w:val="et-EE"/>
                  </w:rPr>
                </w:rPrChange>
              </w:rPr>
            </w:pPr>
          </w:p>
        </w:tc>
        <w:tc>
          <w:tcPr>
            <w:tcW w:w="839" w:type="dxa"/>
            <w:vAlign w:val="center"/>
          </w:tcPr>
          <w:p w14:paraId="6831F99A" w14:textId="6CAE8694" w:rsidR="00723784" w:rsidRDefault="00723784" w:rsidP="00723784">
            <w:pPr>
              <w:spacing w:before="0" w:after="0" w:line="240" w:lineRule="auto"/>
              <w:jc w:val="right"/>
              <w:rPr>
                <w:rFonts w:ascii="Cambria" w:eastAsia="Times New Roman" w:hAnsi="Cambria" w:cs="Calibri"/>
                <w:color w:val="000000"/>
                <w:sz w:val="17"/>
                <w:szCs w:val="17"/>
                <w:lang w:val="et-EE" w:eastAsia="et-EE"/>
              </w:rPr>
            </w:pPr>
            <w:del w:id="2142" w:author="Juhan Anupõld - RAM" w:date="2025-10-06T14:37:00Z" w16du:dateUtc="2025-10-06T11:37:00Z">
              <w:r w:rsidDel="00F85FE7">
                <w:rPr>
                  <w:rFonts w:ascii="Cambria" w:eastAsia="Times New Roman" w:hAnsi="Cambria" w:cs="Calibri"/>
                  <w:color w:val="000000"/>
                  <w:sz w:val="17"/>
                  <w:szCs w:val="17"/>
                  <w:lang w:val="et-EE" w:eastAsia="et-EE"/>
                </w:rPr>
                <w:delText>68</w:delText>
              </w:r>
            </w:del>
            <w:ins w:id="2143" w:author="Juhan Anupõld - RAM" w:date="2025-10-06T15:25:00Z" w16du:dateUtc="2025-10-06T12:25:00Z">
              <w:r w:rsidR="00643601">
                <w:rPr>
                  <w:rFonts w:ascii="Cambria" w:eastAsia="Times New Roman" w:hAnsi="Cambria" w:cs="Calibri"/>
                  <w:color w:val="000000"/>
                  <w:sz w:val="17"/>
                  <w:szCs w:val="17"/>
                  <w:lang w:val="et-EE" w:eastAsia="et-EE"/>
                </w:rPr>
                <w:t>80</w:t>
              </w:r>
            </w:ins>
            <w:r>
              <w:rPr>
                <w:rFonts w:ascii="Cambria" w:eastAsia="Times New Roman" w:hAnsi="Cambria" w:cs="Calibri"/>
                <w:color w:val="000000"/>
                <w:sz w:val="17"/>
                <w:szCs w:val="17"/>
                <w:lang w:val="et-EE" w:eastAsia="et-EE"/>
              </w:rPr>
              <w:t>%</w:t>
            </w:r>
          </w:p>
        </w:tc>
      </w:tr>
      <w:tr w:rsidR="00342BF0" w14:paraId="54AA0275" w14:textId="77777777" w:rsidTr="00E06554">
        <w:trPr>
          <w:trHeight w:val="517"/>
        </w:trPr>
        <w:tc>
          <w:tcPr>
            <w:tcW w:w="1422" w:type="dxa"/>
            <w:vAlign w:val="center"/>
          </w:tcPr>
          <w:p w14:paraId="4BD2D883" w14:textId="77777777" w:rsidR="00D965E4" w:rsidRDefault="00D965E4" w:rsidP="00D965E4">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Nutikam Eesti</w:t>
            </w:r>
          </w:p>
        </w:tc>
        <w:tc>
          <w:tcPr>
            <w:tcW w:w="1461" w:type="dxa"/>
            <w:vAlign w:val="center"/>
          </w:tcPr>
          <w:p w14:paraId="72C8FF44" w14:textId="77777777" w:rsidR="00D965E4" w:rsidRDefault="00D965E4" w:rsidP="00D965E4">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Prioriteet 2: Digitaalse ühenduvuse arendamine </w:t>
            </w:r>
          </w:p>
        </w:tc>
        <w:tc>
          <w:tcPr>
            <w:tcW w:w="1687" w:type="dxa"/>
            <w:vAlign w:val="center"/>
          </w:tcPr>
          <w:p w14:paraId="23F5C034" w14:textId="49102AD2" w:rsidR="00D965E4" w:rsidRDefault="00D965E4" w:rsidP="00D965E4">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R</w:t>
            </w:r>
            <w:r w:rsidRPr="007F4EE8">
              <w:rPr>
                <w:rFonts w:ascii="Cambria" w:eastAsia="Times New Roman" w:hAnsi="Cambria" w:cs="Calibri"/>
                <w:color w:val="000000"/>
                <w:sz w:val="17"/>
                <w:szCs w:val="17"/>
                <w:lang w:val="et-EE" w:eastAsia="et-EE"/>
              </w:rPr>
              <w:t>ahastamiskõlblikud kulud</w:t>
            </w:r>
          </w:p>
        </w:tc>
        <w:tc>
          <w:tcPr>
            <w:tcW w:w="1335" w:type="dxa"/>
            <w:vAlign w:val="center"/>
          </w:tcPr>
          <w:p w14:paraId="25DB3EF8" w14:textId="77777777" w:rsidR="00D965E4" w:rsidRDefault="00D965E4" w:rsidP="00D965E4">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ERF </w:t>
            </w:r>
          </w:p>
        </w:tc>
        <w:tc>
          <w:tcPr>
            <w:tcW w:w="1022" w:type="dxa"/>
            <w:vAlign w:val="center"/>
          </w:tcPr>
          <w:p w14:paraId="670B6CC9" w14:textId="77777777" w:rsidR="00D965E4" w:rsidRDefault="00D965E4" w:rsidP="00D965E4">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tcPr>
          <w:p w14:paraId="3C5939CE" w14:textId="4E9751C3" w:rsidR="00D965E4" w:rsidRPr="00D965E4" w:rsidRDefault="00D965E4" w:rsidP="00D965E4">
            <w:pPr>
              <w:spacing w:before="0" w:after="0" w:line="240" w:lineRule="auto"/>
              <w:jc w:val="right"/>
              <w:rPr>
                <w:rFonts w:asciiTheme="majorHAnsi" w:eastAsia="Times New Roman" w:hAnsiTheme="majorHAnsi" w:cs="Calibri"/>
                <w:color w:val="000000"/>
                <w:sz w:val="17"/>
                <w:szCs w:val="17"/>
                <w:lang w:val="et-EE" w:eastAsia="et-EE"/>
                <w:rPrChange w:id="2144" w:author="Juhan Anupõld - RAM" w:date="2025-10-06T14:40:00Z" w16du:dateUtc="2025-10-06T11:40:00Z">
                  <w:rPr>
                    <w:rFonts w:ascii="Cambria" w:eastAsia="Times New Roman" w:hAnsi="Cambria" w:cs="Calibri"/>
                    <w:color w:val="000000"/>
                    <w:sz w:val="17"/>
                    <w:szCs w:val="17"/>
                    <w:lang w:val="et-EE" w:eastAsia="et-EE"/>
                  </w:rPr>
                </w:rPrChange>
              </w:rPr>
            </w:pPr>
            <w:ins w:id="2145" w:author="Juhan Anupõld - RAM" w:date="2025-10-06T14:40:00Z" w16du:dateUtc="2025-10-06T11:40:00Z">
              <w:r w:rsidRPr="00247E22">
                <w:rPr>
                  <w:rFonts w:asciiTheme="majorHAnsi" w:hAnsiTheme="majorHAnsi"/>
                  <w:sz w:val="17"/>
                  <w:szCs w:val="17"/>
                </w:rPr>
                <w:t>56</w:t>
              </w:r>
              <w:r w:rsidR="00D24270">
                <w:rPr>
                  <w:rFonts w:asciiTheme="majorHAnsi" w:hAnsiTheme="majorHAnsi"/>
                  <w:sz w:val="17"/>
                  <w:szCs w:val="17"/>
                </w:rPr>
                <w:t> </w:t>
              </w:r>
              <w:r w:rsidRPr="00FC6C72">
                <w:rPr>
                  <w:rFonts w:asciiTheme="majorHAnsi" w:hAnsiTheme="majorHAnsi"/>
                  <w:sz w:val="17"/>
                  <w:szCs w:val="17"/>
                </w:rPr>
                <w:t>272</w:t>
              </w:r>
              <w:r w:rsidR="00D24270">
                <w:rPr>
                  <w:rFonts w:asciiTheme="majorHAnsi" w:hAnsiTheme="majorHAnsi"/>
                  <w:sz w:val="17"/>
                  <w:szCs w:val="17"/>
                </w:rPr>
                <w:t xml:space="preserve"> </w:t>
              </w:r>
              <w:r w:rsidRPr="00FC6C72">
                <w:rPr>
                  <w:rFonts w:asciiTheme="majorHAnsi" w:hAnsiTheme="majorHAnsi"/>
                  <w:sz w:val="17"/>
                  <w:szCs w:val="17"/>
                </w:rPr>
                <w:t>950</w:t>
              </w:r>
            </w:ins>
            <w:del w:id="2146" w:author="Juhan Anupõld - RAM" w:date="2025-10-06T14:40:00Z" w16du:dateUtc="2025-10-06T11:40:00Z">
              <w:r w:rsidRPr="00D965E4" w:rsidDel="00322E41">
                <w:rPr>
                  <w:rFonts w:asciiTheme="majorHAnsi" w:eastAsia="Times New Roman" w:hAnsiTheme="majorHAnsi" w:cs="Calibri"/>
                  <w:color w:val="000000"/>
                  <w:sz w:val="17"/>
                  <w:szCs w:val="17"/>
                  <w:lang w:val="et-EE" w:eastAsia="et-EE"/>
                  <w:rPrChange w:id="2147" w:author="Juhan Anupõld - RAM" w:date="2025-10-06T14:40:00Z" w16du:dateUtc="2025-10-06T11:40:00Z">
                    <w:rPr>
                      <w:rFonts w:ascii="Cambria" w:eastAsia="Times New Roman" w:hAnsi="Cambria" w:cs="Calibri"/>
                      <w:color w:val="000000"/>
                      <w:sz w:val="17"/>
                      <w:szCs w:val="17"/>
                      <w:lang w:val="et-EE" w:eastAsia="et-EE"/>
                    </w:rPr>
                  </w:rPrChange>
                </w:rPr>
                <w:delText>65 950 200</w:delText>
              </w:r>
            </w:del>
          </w:p>
        </w:tc>
        <w:tc>
          <w:tcPr>
            <w:tcW w:w="688" w:type="dxa"/>
            <w:shd w:val="clear" w:color="auto" w:fill="FFFFFF" w:themeFill="background1"/>
          </w:tcPr>
          <w:p w14:paraId="460B650F" w14:textId="48952EB3" w:rsidR="00D965E4" w:rsidRPr="00D965E4" w:rsidRDefault="00D965E4" w:rsidP="00D965E4">
            <w:pPr>
              <w:spacing w:before="0" w:after="0" w:line="240" w:lineRule="auto"/>
              <w:jc w:val="right"/>
              <w:rPr>
                <w:rFonts w:asciiTheme="majorHAnsi" w:eastAsia="Times New Roman" w:hAnsiTheme="majorHAnsi" w:cs="Calibri"/>
                <w:color w:val="000000"/>
                <w:sz w:val="17"/>
                <w:szCs w:val="17"/>
                <w:lang w:val="et-EE" w:eastAsia="et-EE"/>
                <w:rPrChange w:id="2148" w:author="Juhan Anupõld - RAM" w:date="2025-10-06T14:40:00Z" w16du:dateUtc="2025-10-06T11:40:00Z">
                  <w:rPr>
                    <w:rFonts w:ascii="Cambria" w:eastAsia="Times New Roman" w:hAnsi="Cambria" w:cs="Calibri"/>
                    <w:color w:val="000000"/>
                    <w:sz w:val="17"/>
                    <w:szCs w:val="17"/>
                    <w:lang w:val="et-EE" w:eastAsia="et-EE"/>
                  </w:rPr>
                </w:rPrChange>
              </w:rPr>
            </w:pPr>
            <w:ins w:id="2149" w:author="Juhan Anupõld - RAM" w:date="2025-10-06T14:40:00Z" w16du:dateUtc="2025-10-06T11:40:00Z">
              <w:r w:rsidRPr="00E6697D">
                <w:rPr>
                  <w:rFonts w:asciiTheme="majorHAnsi" w:hAnsiTheme="majorHAnsi"/>
                  <w:sz w:val="17"/>
                  <w:szCs w:val="17"/>
                </w:rPr>
                <w:t>46</w:t>
              </w:r>
              <w:r w:rsidR="00D24270">
                <w:rPr>
                  <w:rFonts w:asciiTheme="majorHAnsi" w:hAnsiTheme="majorHAnsi"/>
                  <w:sz w:val="17"/>
                  <w:szCs w:val="17"/>
                </w:rPr>
                <w:t> </w:t>
              </w:r>
              <w:r w:rsidRPr="00FC6C72">
                <w:rPr>
                  <w:rFonts w:asciiTheme="majorHAnsi" w:hAnsiTheme="majorHAnsi"/>
                  <w:sz w:val="17"/>
                  <w:szCs w:val="17"/>
                </w:rPr>
                <w:t>738</w:t>
              </w:r>
              <w:r w:rsidR="00D24270">
                <w:rPr>
                  <w:rFonts w:asciiTheme="majorHAnsi" w:hAnsiTheme="majorHAnsi"/>
                  <w:sz w:val="17"/>
                  <w:szCs w:val="17"/>
                </w:rPr>
                <w:t xml:space="preserve"> </w:t>
              </w:r>
              <w:r w:rsidRPr="00FC6C72">
                <w:rPr>
                  <w:rFonts w:asciiTheme="majorHAnsi" w:hAnsiTheme="majorHAnsi"/>
                  <w:sz w:val="17"/>
                  <w:szCs w:val="17"/>
                </w:rPr>
                <w:t>857</w:t>
              </w:r>
            </w:ins>
            <w:del w:id="2150" w:author="Juhan Anupõld - RAM" w:date="2025-10-06T14:40:00Z" w16du:dateUtc="2025-10-06T11:40:00Z">
              <w:r w:rsidRPr="00D965E4" w:rsidDel="00322E41">
                <w:rPr>
                  <w:rFonts w:asciiTheme="majorHAnsi" w:eastAsia="Times New Roman" w:hAnsiTheme="majorHAnsi" w:cs="Calibri"/>
                  <w:color w:val="000000"/>
                  <w:sz w:val="17"/>
                  <w:szCs w:val="17"/>
                  <w:lang w:val="et-EE" w:eastAsia="et-EE"/>
                  <w:rPrChange w:id="2151" w:author="Juhan Anupõld - RAM" w:date="2025-10-06T14:40:00Z" w16du:dateUtc="2025-10-06T11:40:00Z">
                    <w:rPr>
                      <w:rFonts w:ascii="Cambria" w:eastAsia="Times New Roman" w:hAnsi="Cambria" w:cs="Calibri"/>
                      <w:color w:val="000000"/>
                      <w:sz w:val="17"/>
                      <w:szCs w:val="17"/>
                      <w:lang w:val="et-EE" w:eastAsia="et-EE"/>
                    </w:rPr>
                  </w:rPrChange>
                </w:rPr>
                <w:delText>54 137 915</w:delText>
              </w:r>
            </w:del>
          </w:p>
        </w:tc>
        <w:tc>
          <w:tcPr>
            <w:tcW w:w="689" w:type="dxa"/>
            <w:shd w:val="clear" w:color="auto" w:fill="FFFFFF" w:themeFill="background1"/>
          </w:tcPr>
          <w:p w14:paraId="3E30C664" w14:textId="47396190" w:rsidR="00D965E4" w:rsidRPr="00D965E4" w:rsidRDefault="00D965E4" w:rsidP="00D965E4">
            <w:pPr>
              <w:spacing w:before="0" w:after="0" w:line="240" w:lineRule="auto"/>
              <w:jc w:val="right"/>
              <w:rPr>
                <w:rFonts w:asciiTheme="majorHAnsi" w:eastAsia="Times New Roman" w:hAnsiTheme="majorHAnsi" w:cs="Calibri"/>
                <w:color w:val="000000"/>
                <w:sz w:val="17"/>
                <w:szCs w:val="17"/>
                <w:lang w:val="et-EE" w:eastAsia="et-EE"/>
                <w:rPrChange w:id="2152" w:author="Juhan Anupõld - RAM" w:date="2025-10-06T14:40:00Z" w16du:dateUtc="2025-10-06T11:40:00Z">
                  <w:rPr>
                    <w:rFonts w:ascii="Cambria" w:eastAsia="Times New Roman" w:hAnsi="Cambria" w:cs="Calibri"/>
                    <w:color w:val="000000"/>
                    <w:sz w:val="17"/>
                    <w:szCs w:val="17"/>
                    <w:lang w:val="et-EE" w:eastAsia="et-EE"/>
                  </w:rPr>
                </w:rPrChange>
              </w:rPr>
            </w:pPr>
            <w:ins w:id="2153" w:author="Juhan Anupõld - RAM" w:date="2025-10-06T14:40:00Z" w16du:dateUtc="2025-10-06T11:40:00Z">
              <w:r w:rsidRPr="00247E22">
                <w:rPr>
                  <w:rFonts w:asciiTheme="majorHAnsi" w:hAnsiTheme="majorHAnsi"/>
                  <w:sz w:val="17"/>
                  <w:szCs w:val="17"/>
                </w:rPr>
                <w:t>1</w:t>
              </w:r>
              <w:r w:rsidR="00D24270">
                <w:rPr>
                  <w:rFonts w:asciiTheme="majorHAnsi" w:hAnsiTheme="majorHAnsi"/>
                  <w:sz w:val="17"/>
                  <w:szCs w:val="17"/>
                </w:rPr>
                <w:t> </w:t>
              </w:r>
              <w:r w:rsidRPr="00247E22">
                <w:rPr>
                  <w:rFonts w:asciiTheme="majorHAnsi" w:hAnsiTheme="majorHAnsi"/>
                  <w:sz w:val="17"/>
                  <w:szCs w:val="17"/>
                </w:rPr>
                <w:t>635</w:t>
              </w:r>
              <w:r w:rsidR="00D24270">
                <w:rPr>
                  <w:rFonts w:asciiTheme="majorHAnsi" w:hAnsiTheme="majorHAnsi"/>
                  <w:sz w:val="17"/>
                  <w:szCs w:val="17"/>
                </w:rPr>
                <w:t xml:space="preserve"> </w:t>
              </w:r>
              <w:r w:rsidRPr="00247E22">
                <w:rPr>
                  <w:rFonts w:asciiTheme="majorHAnsi" w:hAnsiTheme="majorHAnsi"/>
                  <w:sz w:val="17"/>
                  <w:szCs w:val="17"/>
                </w:rPr>
                <w:t>859</w:t>
              </w:r>
            </w:ins>
            <w:del w:id="2154" w:author="Juhan Anupõld - RAM" w:date="2025-10-06T14:40:00Z" w16du:dateUtc="2025-10-06T11:40:00Z">
              <w:r w:rsidRPr="00D965E4" w:rsidDel="00322E41">
                <w:rPr>
                  <w:rFonts w:asciiTheme="majorHAnsi" w:eastAsia="Times New Roman" w:hAnsiTheme="majorHAnsi" w:cs="Calibri"/>
                  <w:color w:val="000000"/>
                  <w:sz w:val="17"/>
                  <w:szCs w:val="17"/>
                  <w:lang w:val="et-EE" w:eastAsia="et-EE"/>
                  <w:rPrChange w:id="2155" w:author="Juhan Anupõld - RAM" w:date="2025-10-06T14:40:00Z" w16du:dateUtc="2025-10-06T11:40:00Z">
                    <w:rPr>
                      <w:rFonts w:ascii="Cambria" w:eastAsia="Times New Roman" w:hAnsi="Cambria" w:cs="Calibri"/>
                      <w:color w:val="000000"/>
                      <w:sz w:val="17"/>
                      <w:szCs w:val="17"/>
                      <w:lang w:val="et-EE" w:eastAsia="et-EE"/>
                    </w:rPr>
                  </w:rPrChange>
                </w:rPr>
                <w:delText>1 894 827</w:delText>
              </w:r>
            </w:del>
          </w:p>
        </w:tc>
        <w:tc>
          <w:tcPr>
            <w:tcW w:w="688" w:type="dxa"/>
            <w:shd w:val="clear" w:color="auto" w:fill="FFFFFF" w:themeFill="background1"/>
          </w:tcPr>
          <w:p w14:paraId="7037D147" w14:textId="2DEC7CC2" w:rsidR="00D965E4" w:rsidRPr="00D965E4" w:rsidRDefault="00D965E4" w:rsidP="00D965E4">
            <w:pPr>
              <w:spacing w:before="0" w:after="0" w:line="240" w:lineRule="auto"/>
              <w:jc w:val="right"/>
              <w:rPr>
                <w:rFonts w:asciiTheme="majorHAnsi" w:eastAsia="Times New Roman" w:hAnsiTheme="majorHAnsi" w:cs="Calibri"/>
                <w:color w:val="000000"/>
                <w:sz w:val="17"/>
                <w:szCs w:val="17"/>
                <w:lang w:val="et-EE" w:eastAsia="et-EE"/>
                <w:rPrChange w:id="2156" w:author="Juhan Anupõld - RAM" w:date="2025-10-06T14:40:00Z" w16du:dateUtc="2025-10-06T11:40:00Z">
                  <w:rPr>
                    <w:rFonts w:ascii="Cambria" w:eastAsia="Times New Roman" w:hAnsi="Cambria" w:cs="Calibri"/>
                    <w:color w:val="000000"/>
                    <w:sz w:val="17"/>
                    <w:szCs w:val="17"/>
                    <w:lang w:val="et-EE" w:eastAsia="et-EE"/>
                  </w:rPr>
                </w:rPrChange>
              </w:rPr>
            </w:pPr>
            <w:ins w:id="2157" w:author="Juhan Anupõld - RAM" w:date="2025-10-06T14:40:00Z" w16du:dateUtc="2025-10-06T11:40:00Z">
              <w:r w:rsidRPr="00247E22">
                <w:rPr>
                  <w:rFonts w:asciiTheme="majorHAnsi" w:hAnsiTheme="majorHAnsi"/>
                  <w:sz w:val="17"/>
                  <w:szCs w:val="17"/>
                </w:rPr>
                <w:t>7</w:t>
              </w:r>
              <w:r w:rsidR="00A327FA">
                <w:rPr>
                  <w:rFonts w:asciiTheme="majorHAnsi" w:hAnsiTheme="majorHAnsi"/>
                  <w:sz w:val="17"/>
                  <w:szCs w:val="17"/>
                </w:rPr>
                <w:t> </w:t>
              </w:r>
              <w:r w:rsidRPr="00247E22">
                <w:rPr>
                  <w:rFonts w:asciiTheme="majorHAnsi" w:hAnsiTheme="majorHAnsi"/>
                  <w:sz w:val="17"/>
                  <w:szCs w:val="17"/>
                </w:rPr>
                <w:t>631</w:t>
              </w:r>
              <w:r w:rsidR="00A327FA">
                <w:rPr>
                  <w:rFonts w:asciiTheme="majorHAnsi" w:hAnsiTheme="majorHAnsi"/>
                  <w:sz w:val="17"/>
                  <w:szCs w:val="17"/>
                </w:rPr>
                <w:t xml:space="preserve"> </w:t>
              </w:r>
              <w:r w:rsidRPr="00247E22">
                <w:rPr>
                  <w:rFonts w:asciiTheme="majorHAnsi" w:hAnsiTheme="majorHAnsi"/>
                  <w:sz w:val="17"/>
                  <w:szCs w:val="17"/>
                </w:rPr>
                <w:t>144</w:t>
              </w:r>
            </w:ins>
            <w:del w:id="2158" w:author="Juhan Anupõld - RAM" w:date="2025-10-06T14:40:00Z" w16du:dateUtc="2025-10-06T11:40:00Z">
              <w:r w:rsidRPr="00D965E4" w:rsidDel="00322E41">
                <w:rPr>
                  <w:rFonts w:asciiTheme="majorHAnsi" w:eastAsia="Times New Roman" w:hAnsiTheme="majorHAnsi" w:cs="Calibri"/>
                  <w:color w:val="000000"/>
                  <w:sz w:val="17"/>
                  <w:szCs w:val="17"/>
                  <w:lang w:val="et-EE" w:eastAsia="et-EE"/>
                  <w:rPrChange w:id="2159" w:author="Juhan Anupõld - RAM" w:date="2025-10-06T14:40:00Z" w16du:dateUtc="2025-10-06T11:40:00Z">
                    <w:rPr>
                      <w:rFonts w:ascii="Cambria" w:eastAsia="Times New Roman" w:hAnsi="Cambria" w:cs="Calibri"/>
                      <w:color w:val="000000"/>
                      <w:sz w:val="17"/>
                      <w:szCs w:val="17"/>
                      <w:lang w:val="et-EE" w:eastAsia="et-EE"/>
                    </w:rPr>
                  </w:rPrChange>
                </w:rPr>
                <w:delText>9 582 085</w:delText>
              </w:r>
            </w:del>
          </w:p>
        </w:tc>
        <w:tc>
          <w:tcPr>
            <w:tcW w:w="689" w:type="dxa"/>
            <w:shd w:val="clear" w:color="auto" w:fill="FFFFFF" w:themeFill="background1"/>
          </w:tcPr>
          <w:p w14:paraId="286480AA" w14:textId="38C14FE3" w:rsidR="00D965E4" w:rsidRPr="00D965E4" w:rsidRDefault="00D965E4" w:rsidP="00D965E4">
            <w:pPr>
              <w:spacing w:before="0" w:after="0" w:line="240" w:lineRule="auto"/>
              <w:jc w:val="right"/>
              <w:rPr>
                <w:rFonts w:asciiTheme="majorHAnsi" w:eastAsia="Times New Roman" w:hAnsiTheme="majorHAnsi" w:cs="Calibri"/>
                <w:color w:val="000000"/>
                <w:sz w:val="17"/>
                <w:szCs w:val="17"/>
                <w:lang w:val="et-EE" w:eastAsia="et-EE"/>
                <w:rPrChange w:id="2160" w:author="Juhan Anupõld - RAM" w:date="2025-10-06T14:40:00Z" w16du:dateUtc="2025-10-06T11:40:00Z">
                  <w:rPr>
                    <w:rFonts w:ascii="Cambria" w:eastAsia="Times New Roman" w:hAnsi="Cambria" w:cs="Calibri"/>
                    <w:color w:val="000000"/>
                    <w:sz w:val="17"/>
                    <w:szCs w:val="17"/>
                    <w:lang w:val="et-EE" w:eastAsia="et-EE"/>
                  </w:rPr>
                </w:rPrChange>
              </w:rPr>
            </w:pPr>
            <w:ins w:id="2161" w:author="Juhan Anupõld - RAM" w:date="2025-10-06T14:40:00Z" w16du:dateUtc="2025-10-06T11:40:00Z">
              <w:r w:rsidRPr="00247E22">
                <w:rPr>
                  <w:rFonts w:asciiTheme="majorHAnsi" w:hAnsiTheme="majorHAnsi"/>
                  <w:sz w:val="17"/>
                  <w:szCs w:val="17"/>
                </w:rPr>
                <w:t>267</w:t>
              </w:r>
              <w:r w:rsidR="00A327FA">
                <w:rPr>
                  <w:rFonts w:asciiTheme="majorHAnsi" w:hAnsiTheme="majorHAnsi"/>
                  <w:sz w:val="17"/>
                  <w:szCs w:val="17"/>
                </w:rPr>
                <w:t xml:space="preserve"> </w:t>
              </w:r>
              <w:r w:rsidRPr="00247E22">
                <w:rPr>
                  <w:rFonts w:asciiTheme="majorHAnsi" w:hAnsiTheme="majorHAnsi"/>
                  <w:sz w:val="17"/>
                  <w:szCs w:val="17"/>
                </w:rPr>
                <w:t>090</w:t>
              </w:r>
            </w:ins>
            <w:del w:id="2162" w:author="Juhan Anupõld - RAM" w:date="2025-10-06T14:40:00Z" w16du:dateUtc="2025-10-06T11:40:00Z">
              <w:r w:rsidRPr="00D965E4" w:rsidDel="00322E41">
                <w:rPr>
                  <w:rFonts w:asciiTheme="majorHAnsi" w:eastAsia="Times New Roman" w:hAnsiTheme="majorHAnsi" w:cs="Calibri"/>
                  <w:color w:val="000000"/>
                  <w:sz w:val="17"/>
                  <w:szCs w:val="17"/>
                  <w:lang w:val="et-EE" w:eastAsia="et-EE"/>
                  <w:rPrChange w:id="2163" w:author="Juhan Anupõld - RAM" w:date="2025-10-06T14:40:00Z" w16du:dateUtc="2025-10-06T11:40:00Z">
                    <w:rPr>
                      <w:rFonts w:ascii="Cambria" w:eastAsia="Times New Roman" w:hAnsi="Cambria" w:cs="Calibri"/>
                      <w:color w:val="000000"/>
                      <w:sz w:val="17"/>
                      <w:szCs w:val="17"/>
                      <w:lang w:val="et-EE" w:eastAsia="et-EE"/>
                    </w:rPr>
                  </w:rPrChange>
                </w:rPr>
                <w:delText>335 373</w:delText>
              </w:r>
            </w:del>
          </w:p>
        </w:tc>
        <w:tc>
          <w:tcPr>
            <w:tcW w:w="946" w:type="dxa"/>
            <w:shd w:val="clear" w:color="auto" w:fill="FFFFFF" w:themeFill="background1"/>
          </w:tcPr>
          <w:p w14:paraId="75C43196" w14:textId="6E064C71" w:rsidR="00D965E4" w:rsidRPr="00D965E4" w:rsidDel="00322E41" w:rsidRDefault="00D965E4" w:rsidP="00D965E4">
            <w:pPr>
              <w:spacing w:before="0" w:after="0" w:line="240" w:lineRule="auto"/>
              <w:jc w:val="right"/>
              <w:rPr>
                <w:del w:id="2164" w:author="Juhan Anupõld - RAM" w:date="2025-10-06T14:40:00Z" w16du:dateUtc="2025-10-06T11:40:00Z"/>
                <w:rFonts w:asciiTheme="majorHAnsi" w:hAnsiTheme="majorHAnsi" w:cs="Calibri"/>
                <w:color w:val="000000"/>
                <w:sz w:val="17"/>
                <w:szCs w:val="17"/>
                <w:lang w:val="et-EE"/>
                <w:rPrChange w:id="2165" w:author="Juhan Anupõld - RAM" w:date="2025-10-06T14:40:00Z" w16du:dateUtc="2025-10-06T11:40:00Z">
                  <w:rPr>
                    <w:del w:id="2166" w:author="Juhan Anupõld - RAM" w:date="2025-10-06T14:40:00Z" w16du:dateUtc="2025-10-06T11:40:00Z"/>
                    <w:rFonts w:ascii="Cambria" w:hAnsi="Cambria" w:cs="Calibri"/>
                    <w:color w:val="000000"/>
                    <w:sz w:val="17"/>
                    <w:szCs w:val="17"/>
                    <w:lang w:val="et-EE"/>
                  </w:rPr>
                </w:rPrChange>
              </w:rPr>
            </w:pPr>
            <w:ins w:id="2167" w:author="Juhan Anupõld - RAM" w:date="2025-10-06T14:40:00Z" w16du:dateUtc="2025-10-06T11:40:00Z">
              <w:r w:rsidRPr="00247E22">
                <w:rPr>
                  <w:rFonts w:asciiTheme="majorHAnsi" w:hAnsiTheme="majorHAnsi"/>
                  <w:sz w:val="17"/>
                  <w:szCs w:val="17"/>
                </w:rPr>
                <w:t>14</w:t>
              </w:r>
            </w:ins>
            <w:ins w:id="2168" w:author="Juhan Anupõld - RAM" w:date="2025-10-06T14:41:00Z" w16du:dateUtc="2025-10-06T11:41:00Z">
              <w:r w:rsidR="00A327FA">
                <w:rPr>
                  <w:rFonts w:asciiTheme="majorHAnsi" w:hAnsiTheme="majorHAnsi"/>
                  <w:sz w:val="17"/>
                  <w:szCs w:val="17"/>
                </w:rPr>
                <w:t> </w:t>
              </w:r>
            </w:ins>
            <w:ins w:id="2169" w:author="Juhan Anupõld - RAM" w:date="2025-10-06T14:40:00Z" w16du:dateUtc="2025-10-06T11:40:00Z">
              <w:r w:rsidRPr="00FC6C72">
                <w:rPr>
                  <w:rFonts w:asciiTheme="majorHAnsi" w:hAnsiTheme="majorHAnsi"/>
                  <w:sz w:val="17"/>
                  <w:szCs w:val="17"/>
                </w:rPr>
                <w:t>247</w:t>
              </w:r>
            </w:ins>
            <w:ins w:id="2170" w:author="Juhan Anupõld - RAM" w:date="2025-10-06T14:41:00Z" w16du:dateUtc="2025-10-06T11:41:00Z">
              <w:r w:rsidR="00A327FA">
                <w:rPr>
                  <w:rFonts w:asciiTheme="majorHAnsi" w:hAnsiTheme="majorHAnsi"/>
                  <w:sz w:val="17"/>
                  <w:szCs w:val="17"/>
                </w:rPr>
                <w:t xml:space="preserve"> </w:t>
              </w:r>
            </w:ins>
            <w:ins w:id="2171" w:author="Juhan Anupõld - RAM" w:date="2025-10-06T14:40:00Z" w16du:dateUtc="2025-10-06T11:40:00Z">
              <w:r w:rsidRPr="00FC6C72">
                <w:rPr>
                  <w:rFonts w:asciiTheme="majorHAnsi" w:hAnsiTheme="majorHAnsi"/>
                  <w:sz w:val="17"/>
                  <w:szCs w:val="17"/>
                </w:rPr>
                <w:t>544</w:t>
              </w:r>
            </w:ins>
            <w:del w:id="2172" w:author="Juhan Anupõld - RAM" w:date="2025-10-06T14:40:00Z" w16du:dateUtc="2025-10-06T11:40:00Z">
              <w:r w:rsidRPr="00D965E4" w:rsidDel="00322E41">
                <w:rPr>
                  <w:rFonts w:asciiTheme="majorHAnsi" w:hAnsiTheme="majorHAnsi" w:cs="Calibri"/>
                  <w:color w:val="000000"/>
                  <w:sz w:val="17"/>
                  <w:szCs w:val="17"/>
                  <w:rPrChange w:id="2173" w:author="Juhan Anupõld - RAM" w:date="2025-10-06T14:40:00Z" w16du:dateUtc="2025-10-06T11:40:00Z">
                    <w:rPr>
                      <w:rFonts w:ascii="Cambria" w:hAnsi="Cambria" w:cs="Calibri"/>
                      <w:color w:val="000000"/>
                      <w:sz w:val="17"/>
                      <w:szCs w:val="17"/>
                    </w:rPr>
                  </w:rPrChange>
                </w:rPr>
                <w:delText>28 264 372</w:delText>
              </w:r>
            </w:del>
          </w:p>
          <w:p w14:paraId="32A8B494" w14:textId="0C478958" w:rsidR="00D965E4" w:rsidRPr="00D965E4" w:rsidRDefault="00D965E4" w:rsidP="00D965E4">
            <w:pPr>
              <w:spacing w:before="0" w:after="0" w:line="240" w:lineRule="auto"/>
              <w:jc w:val="right"/>
              <w:rPr>
                <w:rFonts w:asciiTheme="majorHAnsi" w:hAnsiTheme="majorHAnsi" w:cs="Calibri"/>
                <w:color w:val="000000"/>
                <w:sz w:val="17"/>
                <w:szCs w:val="17"/>
                <w:lang w:val="et-EE"/>
                <w:rPrChange w:id="2174" w:author="Juhan Anupõld - RAM" w:date="2025-10-06T14:40:00Z" w16du:dateUtc="2025-10-06T11:40:00Z">
                  <w:rPr>
                    <w:rFonts w:ascii="Cambria" w:hAnsi="Cambria" w:cs="Calibri"/>
                    <w:color w:val="000000"/>
                    <w:sz w:val="17"/>
                    <w:szCs w:val="17"/>
                    <w:lang w:val="et-EE"/>
                  </w:rPr>
                </w:rPrChange>
              </w:rPr>
            </w:pPr>
          </w:p>
        </w:tc>
        <w:tc>
          <w:tcPr>
            <w:tcW w:w="843" w:type="dxa"/>
            <w:shd w:val="clear" w:color="auto" w:fill="FFFFFF" w:themeFill="background1"/>
          </w:tcPr>
          <w:p w14:paraId="0D245BCC" w14:textId="601A306C" w:rsidR="00D965E4" w:rsidRPr="00D965E4" w:rsidRDefault="00D965E4" w:rsidP="00D965E4">
            <w:pPr>
              <w:spacing w:before="0" w:after="0" w:line="240" w:lineRule="auto"/>
              <w:jc w:val="right"/>
              <w:rPr>
                <w:rFonts w:asciiTheme="majorHAnsi" w:eastAsia="Times New Roman" w:hAnsiTheme="majorHAnsi" w:cs="Calibri"/>
                <w:color w:val="000000"/>
                <w:sz w:val="17"/>
                <w:szCs w:val="17"/>
                <w:lang w:val="et-EE" w:eastAsia="et-EE"/>
                <w:rPrChange w:id="2175" w:author="Juhan Anupõld - RAM" w:date="2025-10-06T14:40:00Z" w16du:dateUtc="2025-10-06T11:40:00Z">
                  <w:rPr>
                    <w:rFonts w:ascii="Cambria" w:eastAsia="Times New Roman" w:hAnsi="Cambria" w:cs="Calibri"/>
                    <w:color w:val="000000"/>
                    <w:sz w:val="17"/>
                    <w:szCs w:val="17"/>
                    <w:lang w:val="et-EE" w:eastAsia="et-EE"/>
                  </w:rPr>
                </w:rPrChange>
              </w:rPr>
            </w:pPr>
            <w:ins w:id="2176" w:author="Juhan Anupõld - RAM" w:date="2025-10-06T14:40:00Z" w16du:dateUtc="2025-10-06T11:40:00Z">
              <w:r w:rsidRPr="00247E22">
                <w:rPr>
                  <w:rFonts w:asciiTheme="majorHAnsi" w:hAnsiTheme="majorHAnsi"/>
                  <w:sz w:val="17"/>
                  <w:szCs w:val="17"/>
                </w:rPr>
                <w:t>732</w:t>
              </w:r>
            </w:ins>
            <w:ins w:id="2177" w:author="Juhan Anupõld - RAM" w:date="2025-10-06T14:41:00Z" w16du:dateUtc="2025-10-06T11:41:00Z">
              <w:r w:rsidR="00A327FA">
                <w:rPr>
                  <w:rFonts w:asciiTheme="majorHAnsi" w:hAnsiTheme="majorHAnsi"/>
                  <w:sz w:val="17"/>
                  <w:szCs w:val="17"/>
                </w:rPr>
                <w:t xml:space="preserve"> </w:t>
              </w:r>
            </w:ins>
            <w:ins w:id="2178" w:author="Juhan Anupõld - RAM" w:date="2025-10-06T14:40:00Z" w16du:dateUtc="2025-10-06T11:40:00Z">
              <w:r w:rsidRPr="00247E22">
                <w:rPr>
                  <w:rFonts w:asciiTheme="majorHAnsi" w:hAnsiTheme="majorHAnsi"/>
                  <w:sz w:val="17"/>
                  <w:szCs w:val="17"/>
                </w:rPr>
                <w:t>715</w:t>
              </w:r>
            </w:ins>
            <w:del w:id="2179" w:author="Juhan Anupõld - RAM" w:date="2025-10-06T14:40:00Z" w16du:dateUtc="2025-10-06T11:40:00Z">
              <w:r w:rsidRPr="00D965E4" w:rsidDel="00322E41">
                <w:rPr>
                  <w:rFonts w:asciiTheme="majorHAnsi" w:eastAsia="Times New Roman" w:hAnsiTheme="majorHAnsi" w:cs="Calibri"/>
                  <w:color w:val="000000"/>
                  <w:sz w:val="17"/>
                  <w:szCs w:val="17"/>
                  <w:lang w:val="et-EE" w:eastAsia="et-EE"/>
                  <w:rPrChange w:id="2180" w:author="Juhan Anupõld - RAM" w:date="2025-10-06T14:40:00Z" w16du:dateUtc="2025-10-06T11:40:00Z">
                    <w:rPr>
                      <w:rFonts w:ascii="Cambria" w:eastAsia="Times New Roman" w:hAnsi="Cambria" w:cs="Calibri"/>
                      <w:color w:val="000000"/>
                      <w:sz w:val="17"/>
                      <w:szCs w:val="17"/>
                      <w:lang w:val="et-EE" w:eastAsia="et-EE"/>
                    </w:rPr>
                  </w:rPrChange>
                </w:rPr>
                <w:delText>955 800</w:delText>
              </w:r>
            </w:del>
          </w:p>
        </w:tc>
        <w:tc>
          <w:tcPr>
            <w:tcW w:w="850" w:type="dxa"/>
            <w:shd w:val="clear" w:color="auto" w:fill="FFFFFF" w:themeFill="background1"/>
          </w:tcPr>
          <w:p w14:paraId="46E26645" w14:textId="4791977D" w:rsidR="00D965E4" w:rsidRPr="00D965E4" w:rsidRDefault="00D965E4" w:rsidP="00D965E4">
            <w:pPr>
              <w:spacing w:before="0" w:after="0" w:line="240" w:lineRule="auto"/>
              <w:jc w:val="right"/>
              <w:rPr>
                <w:rFonts w:asciiTheme="majorHAnsi" w:hAnsiTheme="majorHAnsi" w:cs="Calibri"/>
                <w:color w:val="000000"/>
                <w:sz w:val="17"/>
                <w:szCs w:val="17"/>
                <w:lang w:val="et-EE"/>
                <w:rPrChange w:id="2181" w:author="Juhan Anupõld - RAM" w:date="2025-10-06T14:40:00Z" w16du:dateUtc="2025-10-06T11:40:00Z">
                  <w:rPr>
                    <w:rFonts w:ascii="Cambria" w:hAnsi="Cambria" w:cs="Calibri"/>
                    <w:color w:val="000000"/>
                    <w:sz w:val="17"/>
                    <w:szCs w:val="17"/>
                    <w:lang w:val="et-EE"/>
                  </w:rPr>
                </w:rPrChange>
              </w:rPr>
            </w:pPr>
            <w:ins w:id="2182" w:author="Juhan Anupõld - RAM" w:date="2025-10-06T14:40:00Z" w16du:dateUtc="2025-10-06T11:40:00Z">
              <w:r w:rsidRPr="00247E22">
                <w:rPr>
                  <w:rFonts w:asciiTheme="majorHAnsi" w:hAnsiTheme="majorHAnsi"/>
                  <w:sz w:val="17"/>
                  <w:szCs w:val="17"/>
                </w:rPr>
                <w:t>13</w:t>
              </w:r>
            </w:ins>
            <w:ins w:id="2183" w:author="Juhan Anupõld - RAM" w:date="2025-10-06T14:41:00Z" w16du:dateUtc="2025-10-06T11:41:00Z">
              <w:r w:rsidR="005E11B6">
                <w:rPr>
                  <w:rFonts w:asciiTheme="majorHAnsi" w:hAnsiTheme="majorHAnsi"/>
                  <w:sz w:val="17"/>
                  <w:szCs w:val="17"/>
                </w:rPr>
                <w:t> </w:t>
              </w:r>
            </w:ins>
            <w:ins w:id="2184" w:author="Juhan Anupõld - RAM" w:date="2025-10-06T14:40:00Z" w16du:dateUtc="2025-10-06T11:40:00Z">
              <w:r w:rsidRPr="00FC6C72">
                <w:rPr>
                  <w:rFonts w:asciiTheme="majorHAnsi" w:hAnsiTheme="majorHAnsi"/>
                  <w:sz w:val="17"/>
                  <w:szCs w:val="17"/>
                </w:rPr>
                <w:t>514</w:t>
              </w:r>
            </w:ins>
            <w:ins w:id="2185" w:author="Juhan Anupõld - RAM" w:date="2025-10-06T14:41:00Z" w16du:dateUtc="2025-10-06T11:41:00Z">
              <w:r w:rsidR="005E11B6">
                <w:rPr>
                  <w:rFonts w:asciiTheme="majorHAnsi" w:hAnsiTheme="majorHAnsi"/>
                  <w:sz w:val="17"/>
                  <w:szCs w:val="17"/>
                </w:rPr>
                <w:t xml:space="preserve"> </w:t>
              </w:r>
            </w:ins>
            <w:ins w:id="2186" w:author="Juhan Anupõld - RAM" w:date="2025-10-06T14:40:00Z" w16du:dateUtc="2025-10-06T11:40:00Z">
              <w:r w:rsidRPr="00FC6C72">
                <w:rPr>
                  <w:rFonts w:asciiTheme="majorHAnsi" w:hAnsiTheme="majorHAnsi"/>
                  <w:sz w:val="17"/>
                  <w:szCs w:val="17"/>
                </w:rPr>
                <w:t>829</w:t>
              </w:r>
            </w:ins>
            <w:del w:id="2187" w:author="Juhan Anupõld - RAM" w:date="2025-10-06T14:40:00Z" w16du:dateUtc="2025-10-06T11:40:00Z">
              <w:r w:rsidRPr="00D965E4" w:rsidDel="00322E41">
                <w:rPr>
                  <w:rFonts w:asciiTheme="majorHAnsi" w:hAnsiTheme="majorHAnsi" w:cs="Calibri"/>
                  <w:color w:val="000000"/>
                  <w:sz w:val="17"/>
                  <w:szCs w:val="17"/>
                  <w:rPrChange w:id="2188" w:author="Juhan Anupõld - RAM" w:date="2025-10-06T14:40:00Z" w16du:dateUtc="2025-10-06T11:40:00Z">
                    <w:rPr>
                      <w:rFonts w:ascii="Cambria" w:hAnsi="Cambria" w:cs="Calibri"/>
                      <w:color w:val="000000"/>
                      <w:sz w:val="17"/>
                      <w:szCs w:val="17"/>
                    </w:rPr>
                  </w:rPrChange>
                </w:rPr>
                <w:delText>27 308 572</w:delText>
              </w:r>
            </w:del>
          </w:p>
        </w:tc>
        <w:tc>
          <w:tcPr>
            <w:tcW w:w="841" w:type="dxa"/>
            <w:shd w:val="clear" w:color="auto" w:fill="FFFFFF" w:themeFill="background1"/>
          </w:tcPr>
          <w:p w14:paraId="767A31A4" w14:textId="44B2749C" w:rsidR="00D965E4" w:rsidRPr="00D965E4" w:rsidRDefault="00D965E4" w:rsidP="00D965E4">
            <w:pPr>
              <w:spacing w:before="0" w:after="0" w:line="240" w:lineRule="auto"/>
              <w:jc w:val="right"/>
              <w:rPr>
                <w:rFonts w:asciiTheme="majorHAnsi" w:hAnsiTheme="majorHAnsi" w:cs="Calibri"/>
                <w:color w:val="000000"/>
                <w:sz w:val="17"/>
                <w:szCs w:val="17"/>
                <w:lang w:val="et-EE"/>
                <w:rPrChange w:id="2189" w:author="Juhan Anupõld - RAM" w:date="2025-10-06T14:40:00Z" w16du:dateUtc="2025-10-06T11:40:00Z">
                  <w:rPr>
                    <w:rFonts w:ascii="Cambria" w:hAnsi="Cambria" w:cs="Calibri"/>
                    <w:color w:val="000000"/>
                    <w:sz w:val="17"/>
                    <w:szCs w:val="17"/>
                    <w:lang w:val="et-EE"/>
                  </w:rPr>
                </w:rPrChange>
              </w:rPr>
            </w:pPr>
            <w:ins w:id="2190" w:author="Juhan Anupõld - RAM" w:date="2025-10-06T14:40:00Z" w16du:dateUtc="2025-10-06T11:40:00Z">
              <w:r w:rsidRPr="00247E22">
                <w:rPr>
                  <w:rFonts w:asciiTheme="majorHAnsi" w:hAnsiTheme="majorHAnsi"/>
                  <w:sz w:val="17"/>
                  <w:szCs w:val="17"/>
                </w:rPr>
                <w:t>70</w:t>
              </w:r>
            </w:ins>
            <w:ins w:id="2191" w:author="Juhan Anupõld - RAM" w:date="2025-10-06T14:41:00Z" w16du:dateUtc="2025-10-06T11:41:00Z">
              <w:r w:rsidR="005E11B6">
                <w:rPr>
                  <w:rFonts w:asciiTheme="majorHAnsi" w:hAnsiTheme="majorHAnsi"/>
                  <w:sz w:val="17"/>
                  <w:szCs w:val="17"/>
                </w:rPr>
                <w:t> </w:t>
              </w:r>
            </w:ins>
            <w:ins w:id="2192" w:author="Juhan Anupõld - RAM" w:date="2025-10-06T14:40:00Z" w16du:dateUtc="2025-10-06T11:40:00Z">
              <w:r w:rsidRPr="00247E22">
                <w:rPr>
                  <w:rFonts w:asciiTheme="majorHAnsi" w:hAnsiTheme="majorHAnsi"/>
                  <w:sz w:val="17"/>
                  <w:szCs w:val="17"/>
                </w:rPr>
                <w:t>520</w:t>
              </w:r>
            </w:ins>
            <w:ins w:id="2193" w:author="Juhan Anupõld - RAM" w:date="2025-10-06T14:41:00Z" w16du:dateUtc="2025-10-06T11:41:00Z">
              <w:r w:rsidR="005E11B6">
                <w:rPr>
                  <w:rFonts w:asciiTheme="majorHAnsi" w:hAnsiTheme="majorHAnsi"/>
                  <w:sz w:val="17"/>
                  <w:szCs w:val="17"/>
                </w:rPr>
                <w:t xml:space="preserve"> </w:t>
              </w:r>
            </w:ins>
            <w:ins w:id="2194" w:author="Juhan Anupõld - RAM" w:date="2025-10-06T14:40:00Z" w16du:dateUtc="2025-10-06T11:40:00Z">
              <w:r w:rsidRPr="00247E22">
                <w:rPr>
                  <w:rFonts w:asciiTheme="majorHAnsi" w:hAnsiTheme="majorHAnsi"/>
                  <w:sz w:val="17"/>
                  <w:szCs w:val="17"/>
                </w:rPr>
                <w:t>494</w:t>
              </w:r>
            </w:ins>
            <w:del w:id="2195" w:author="Juhan Anupõld - RAM" w:date="2025-10-06T14:40:00Z" w16du:dateUtc="2025-10-06T11:40:00Z">
              <w:r w:rsidRPr="00D965E4" w:rsidDel="00322E41">
                <w:rPr>
                  <w:rFonts w:asciiTheme="majorHAnsi" w:hAnsiTheme="majorHAnsi" w:cs="Calibri"/>
                  <w:color w:val="000000"/>
                  <w:sz w:val="17"/>
                  <w:szCs w:val="17"/>
                  <w:rPrChange w:id="2196" w:author="Juhan Anupõld - RAM" w:date="2025-10-06T14:40:00Z" w16du:dateUtc="2025-10-06T11:40:00Z">
                    <w:rPr>
                      <w:rFonts w:ascii="Cambria" w:hAnsi="Cambria" w:cs="Calibri"/>
                      <w:color w:val="000000"/>
                      <w:sz w:val="17"/>
                      <w:szCs w:val="17"/>
                    </w:rPr>
                  </w:rPrChange>
                </w:rPr>
                <w:delText>94 214 572</w:delText>
              </w:r>
            </w:del>
          </w:p>
        </w:tc>
        <w:tc>
          <w:tcPr>
            <w:tcW w:w="839" w:type="dxa"/>
            <w:vAlign w:val="center"/>
          </w:tcPr>
          <w:p w14:paraId="48CF52D8" w14:textId="7A5E42E0" w:rsidR="00D965E4" w:rsidRDefault="00D965E4" w:rsidP="00D965E4">
            <w:pPr>
              <w:spacing w:before="0" w:after="0" w:line="240" w:lineRule="auto"/>
              <w:jc w:val="right"/>
              <w:rPr>
                <w:rFonts w:ascii="Cambria" w:eastAsia="Times New Roman" w:hAnsi="Cambria" w:cs="Calibri"/>
                <w:color w:val="000000"/>
                <w:sz w:val="17"/>
                <w:szCs w:val="17"/>
                <w:lang w:val="et-EE" w:eastAsia="et-EE"/>
              </w:rPr>
            </w:pPr>
            <w:del w:id="2197" w:author="Juhan Anupõld - RAM" w:date="2025-10-06T14:41:00Z" w16du:dateUtc="2025-10-06T11:41:00Z">
              <w:r w:rsidDel="005E11B6">
                <w:rPr>
                  <w:rFonts w:ascii="Cambria" w:eastAsia="Times New Roman" w:hAnsi="Cambria" w:cs="Calibri"/>
                  <w:color w:val="000000"/>
                  <w:sz w:val="17"/>
                  <w:szCs w:val="17"/>
                  <w:lang w:val="et-EE" w:eastAsia="et-EE"/>
                </w:rPr>
                <w:delText>70</w:delText>
              </w:r>
            </w:del>
            <w:ins w:id="2198" w:author="Juhan Anupõld - RAM" w:date="2025-10-06T14:41:00Z" w16du:dateUtc="2025-10-06T11:41:00Z">
              <w:r w:rsidR="005E11B6">
                <w:rPr>
                  <w:rFonts w:ascii="Cambria" w:eastAsia="Times New Roman" w:hAnsi="Cambria" w:cs="Calibri"/>
                  <w:color w:val="000000"/>
                  <w:sz w:val="17"/>
                  <w:szCs w:val="17"/>
                  <w:lang w:val="et-EE" w:eastAsia="et-EE"/>
                </w:rPr>
                <w:t>80</w:t>
              </w:r>
            </w:ins>
            <w:r>
              <w:rPr>
                <w:rFonts w:ascii="Cambria" w:eastAsia="Times New Roman" w:hAnsi="Cambria" w:cs="Calibri"/>
                <w:color w:val="000000"/>
                <w:sz w:val="17"/>
                <w:szCs w:val="17"/>
                <w:lang w:val="et-EE" w:eastAsia="et-EE"/>
              </w:rPr>
              <w:t>%</w:t>
            </w:r>
          </w:p>
        </w:tc>
      </w:tr>
      <w:tr w:rsidR="00342BF0" w14:paraId="29EEDFCA" w14:textId="77777777" w:rsidTr="00E06554">
        <w:trPr>
          <w:trHeight w:val="517"/>
          <w:ins w:id="2199" w:author="Juhan Anupõld - RAM" w:date="2025-10-06T14:35:00Z"/>
        </w:trPr>
        <w:tc>
          <w:tcPr>
            <w:tcW w:w="1422" w:type="dxa"/>
            <w:vAlign w:val="center"/>
          </w:tcPr>
          <w:p w14:paraId="777A9F6C" w14:textId="48D2CB51" w:rsidR="00D965E4" w:rsidRDefault="00D965E4" w:rsidP="00D965E4">
            <w:pPr>
              <w:spacing w:before="0" w:after="0" w:line="240" w:lineRule="auto"/>
              <w:rPr>
                <w:ins w:id="2200" w:author="Juhan Anupõld - RAM" w:date="2025-10-06T14:35:00Z" w16du:dateUtc="2025-10-06T11:35:00Z"/>
                <w:rFonts w:ascii="Cambria" w:eastAsia="Times New Roman" w:hAnsi="Cambria" w:cs="Calibri"/>
                <w:color w:val="000000"/>
                <w:sz w:val="17"/>
                <w:szCs w:val="17"/>
                <w:lang w:val="et-EE" w:eastAsia="et-EE"/>
              </w:rPr>
            </w:pPr>
            <w:ins w:id="2201" w:author="Juhan Anupõld - RAM" w:date="2025-10-06T14:35:00Z" w16du:dateUtc="2025-10-06T11:35:00Z">
              <w:r>
                <w:rPr>
                  <w:rFonts w:ascii="Cambria" w:eastAsia="Times New Roman" w:hAnsi="Cambria" w:cs="Calibri"/>
                  <w:color w:val="000000"/>
                  <w:sz w:val="17"/>
                  <w:szCs w:val="17"/>
                  <w:lang w:val="et-EE" w:eastAsia="et-EE"/>
                </w:rPr>
                <w:t xml:space="preserve"> Nutikam Eesti</w:t>
              </w:r>
            </w:ins>
          </w:p>
        </w:tc>
        <w:tc>
          <w:tcPr>
            <w:tcW w:w="1461" w:type="dxa"/>
            <w:vAlign w:val="center"/>
          </w:tcPr>
          <w:p w14:paraId="3642D8F6" w14:textId="740F0F84" w:rsidR="00D965E4" w:rsidRDefault="00D965E4" w:rsidP="00D965E4">
            <w:pPr>
              <w:spacing w:before="0" w:after="0" w:line="240" w:lineRule="auto"/>
              <w:rPr>
                <w:ins w:id="2202" w:author="Juhan Anupõld - RAM" w:date="2025-10-06T14:35:00Z" w16du:dateUtc="2025-10-06T11:35:00Z"/>
                <w:rFonts w:ascii="Cambria" w:eastAsia="Times New Roman" w:hAnsi="Cambria" w:cs="Calibri"/>
                <w:color w:val="000000"/>
                <w:sz w:val="17"/>
                <w:szCs w:val="17"/>
                <w:lang w:val="et-EE" w:eastAsia="et-EE"/>
              </w:rPr>
            </w:pPr>
            <w:ins w:id="2203" w:author="Juhan Anupõld - RAM" w:date="2025-10-06T14:35:00Z" w16du:dateUtc="2025-10-06T11:35:00Z">
              <w:r>
                <w:rPr>
                  <w:rFonts w:ascii="Cambria" w:eastAsia="Times New Roman" w:hAnsi="Cambria" w:cs="Calibri"/>
                  <w:color w:val="000000"/>
                  <w:sz w:val="17"/>
                  <w:szCs w:val="17"/>
                  <w:lang w:val="et-EE" w:eastAsia="et-EE"/>
                </w:rPr>
                <w:t xml:space="preserve">Prioriteet 11: </w:t>
              </w:r>
            </w:ins>
            <w:ins w:id="2204" w:author="Juhan Anupõld - RAM" w:date="2025-10-06T14:44:00Z" w16du:dateUtc="2025-10-06T11:44:00Z">
              <w:r w:rsidR="005D1E97">
                <w:rPr>
                  <w:rFonts w:ascii="Cambria" w:eastAsia="Times New Roman" w:hAnsi="Cambria" w:cs="Calibri"/>
                  <w:color w:val="000000"/>
                  <w:sz w:val="17"/>
                  <w:szCs w:val="17"/>
                  <w:lang w:val="et-EE" w:eastAsia="et-EE"/>
                </w:rPr>
                <w:t>Nutikam Eesti</w:t>
              </w:r>
            </w:ins>
          </w:p>
        </w:tc>
        <w:tc>
          <w:tcPr>
            <w:tcW w:w="1687" w:type="dxa"/>
            <w:vAlign w:val="center"/>
          </w:tcPr>
          <w:p w14:paraId="3D8A3068" w14:textId="6AFC8FAA" w:rsidR="00D965E4" w:rsidRDefault="00D965E4" w:rsidP="00D965E4">
            <w:pPr>
              <w:spacing w:before="0" w:after="0" w:line="240" w:lineRule="auto"/>
              <w:rPr>
                <w:ins w:id="2205" w:author="Juhan Anupõld - RAM" w:date="2025-10-06T14:35:00Z" w16du:dateUtc="2025-10-06T11:35:00Z"/>
                <w:rFonts w:ascii="Cambria" w:eastAsia="Times New Roman" w:hAnsi="Cambria" w:cs="Calibri"/>
                <w:color w:val="000000"/>
                <w:sz w:val="17"/>
                <w:szCs w:val="17"/>
                <w:lang w:val="et-EE" w:eastAsia="et-EE"/>
              </w:rPr>
            </w:pPr>
            <w:ins w:id="2206" w:author="Juhan Anupõld - RAM" w:date="2025-10-06T14:35:00Z" w16du:dateUtc="2025-10-06T11:35:00Z">
              <w:r>
                <w:rPr>
                  <w:rFonts w:ascii="Cambria" w:eastAsia="Times New Roman" w:hAnsi="Cambria" w:cs="Calibri"/>
                  <w:color w:val="000000"/>
                  <w:sz w:val="17"/>
                  <w:szCs w:val="17"/>
                  <w:lang w:val="et-EE" w:eastAsia="et-EE"/>
                </w:rPr>
                <w:t>R</w:t>
              </w:r>
              <w:r w:rsidRPr="007F4EE8">
                <w:rPr>
                  <w:rFonts w:ascii="Cambria" w:eastAsia="Times New Roman" w:hAnsi="Cambria" w:cs="Calibri"/>
                  <w:color w:val="000000"/>
                  <w:sz w:val="17"/>
                  <w:szCs w:val="17"/>
                  <w:lang w:val="et-EE" w:eastAsia="et-EE"/>
                </w:rPr>
                <w:t>ahastamiskõlblikud kulud</w:t>
              </w:r>
            </w:ins>
          </w:p>
        </w:tc>
        <w:tc>
          <w:tcPr>
            <w:tcW w:w="1335" w:type="dxa"/>
            <w:vAlign w:val="center"/>
          </w:tcPr>
          <w:p w14:paraId="796FD3DA" w14:textId="76206F5B" w:rsidR="00D965E4" w:rsidRDefault="00D965E4" w:rsidP="00D965E4">
            <w:pPr>
              <w:spacing w:before="0" w:after="0" w:line="240" w:lineRule="auto"/>
              <w:jc w:val="center"/>
              <w:rPr>
                <w:ins w:id="2207" w:author="Juhan Anupõld - RAM" w:date="2025-10-06T14:35:00Z" w16du:dateUtc="2025-10-06T11:35:00Z"/>
                <w:rFonts w:ascii="Cambria" w:eastAsia="Times New Roman" w:hAnsi="Cambria" w:cs="Calibri"/>
                <w:color w:val="000000"/>
                <w:sz w:val="17"/>
                <w:szCs w:val="17"/>
                <w:lang w:val="et-EE" w:eastAsia="et-EE"/>
              </w:rPr>
            </w:pPr>
            <w:ins w:id="2208" w:author="Juhan Anupõld - RAM" w:date="2025-10-06T14:35:00Z" w16du:dateUtc="2025-10-06T11:35:00Z">
              <w:r>
                <w:rPr>
                  <w:rFonts w:ascii="Cambria" w:eastAsia="Times New Roman" w:hAnsi="Cambria" w:cs="Calibri"/>
                  <w:color w:val="000000"/>
                  <w:sz w:val="17"/>
                  <w:szCs w:val="17"/>
                  <w:lang w:val="et-EE" w:eastAsia="et-EE"/>
                </w:rPr>
                <w:t xml:space="preserve">ERF </w:t>
              </w:r>
            </w:ins>
          </w:p>
        </w:tc>
        <w:tc>
          <w:tcPr>
            <w:tcW w:w="1022" w:type="dxa"/>
            <w:vAlign w:val="center"/>
          </w:tcPr>
          <w:p w14:paraId="521F5CBD" w14:textId="555CE6F9" w:rsidR="00D965E4" w:rsidRDefault="00D965E4" w:rsidP="00D965E4">
            <w:pPr>
              <w:spacing w:before="0" w:after="0" w:line="240" w:lineRule="auto"/>
              <w:rPr>
                <w:ins w:id="2209" w:author="Juhan Anupõld - RAM" w:date="2025-10-06T14:35:00Z" w16du:dateUtc="2025-10-06T11:35:00Z"/>
                <w:rFonts w:ascii="Cambria" w:eastAsia="Times New Roman" w:hAnsi="Cambria" w:cs="Calibri"/>
                <w:color w:val="000000"/>
                <w:sz w:val="17"/>
                <w:szCs w:val="17"/>
                <w:lang w:val="et-EE" w:eastAsia="et-EE"/>
              </w:rPr>
            </w:pPr>
            <w:ins w:id="2210" w:author="Juhan Anupõld - RAM" w:date="2025-10-06T14:35:00Z" w16du:dateUtc="2025-10-06T11:35:00Z">
              <w:r>
                <w:rPr>
                  <w:rFonts w:ascii="Cambria" w:eastAsia="Times New Roman" w:hAnsi="Cambria" w:cs="Calibri"/>
                  <w:color w:val="000000"/>
                  <w:sz w:val="17"/>
                  <w:szCs w:val="17"/>
                  <w:lang w:val="et-EE" w:eastAsia="et-EE"/>
                </w:rPr>
                <w:t xml:space="preserve">Ülemineku </w:t>
              </w:r>
            </w:ins>
          </w:p>
        </w:tc>
        <w:tc>
          <w:tcPr>
            <w:tcW w:w="1288" w:type="dxa"/>
            <w:shd w:val="clear" w:color="auto" w:fill="FFFFFF" w:themeFill="background1"/>
          </w:tcPr>
          <w:p w14:paraId="183592F5" w14:textId="68CE8010" w:rsidR="00D965E4" w:rsidRPr="00247E22" w:rsidRDefault="00D965E4" w:rsidP="00D965E4">
            <w:pPr>
              <w:spacing w:before="0" w:after="0" w:line="240" w:lineRule="auto"/>
              <w:jc w:val="right"/>
              <w:rPr>
                <w:ins w:id="2211" w:author="Juhan Anupõld - RAM" w:date="2025-10-06T14:35:00Z" w16du:dateUtc="2025-10-06T11:35:00Z"/>
                <w:rFonts w:asciiTheme="majorHAnsi" w:eastAsia="Times New Roman" w:hAnsiTheme="majorHAnsi" w:cs="Calibri"/>
                <w:color w:val="000000"/>
                <w:sz w:val="17"/>
                <w:szCs w:val="17"/>
                <w:lang w:val="et-EE" w:eastAsia="et-EE"/>
              </w:rPr>
            </w:pPr>
            <w:ins w:id="2212" w:author="Juhan Anupõld - RAM" w:date="2025-10-06T14:40:00Z" w16du:dateUtc="2025-10-06T11:40:00Z">
              <w:r w:rsidRPr="00E6697D">
                <w:rPr>
                  <w:rFonts w:asciiTheme="majorHAnsi" w:hAnsiTheme="majorHAnsi"/>
                  <w:sz w:val="17"/>
                  <w:szCs w:val="17"/>
                </w:rPr>
                <w:t>93</w:t>
              </w:r>
            </w:ins>
            <w:ins w:id="2213" w:author="Juhan Anupõld - RAM" w:date="2025-10-06T14:41:00Z" w16du:dateUtc="2025-10-06T11:41:00Z">
              <w:r w:rsidR="00410BB3">
                <w:rPr>
                  <w:rFonts w:asciiTheme="majorHAnsi" w:hAnsiTheme="majorHAnsi"/>
                  <w:sz w:val="17"/>
                  <w:szCs w:val="17"/>
                </w:rPr>
                <w:t> </w:t>
              </w:r>
            </w:ins>
            <w:ins w:id="2214" w:author="Juhan Anupõld - RAM" w:date="2025-10-06T14:40:00Z" w16du:dateUtc="2025-10-06T11:40:00Z">
              <w:r w:rsidRPr="00FC6C72">
                <w:rPr>
                  <w:rFonts w:asciiTheme="majorHAnsi" w:hAnsiTheme="majorHAnsi"/>
                  <w:sz w:val="17"/>
                  <w:szCs w:val="17"/>
                </w:rPr>
                <w:t>874</w:t>
              </w:r>
            </w:ins>
            <w:ins w:id="2215" w:author="Juhan Anupõld - RAM" w:date="2025-10-06T14:41:00Z" w16du:dateUtc="2025-10-06T11:41:00Z">
              <w:r w:rsidR="00410BB3">
                <w:rPr>
                  <w:rFonts w:asciiTheme="majorHAnsi" w:hAnsiTheme="majorHAnsi"/>
                  <w:sz w:val="17"/>
                  <w:szCs w:val="17"/>
                </w:rPr>
                <w:t xml:space="preserve"> </w:t>
              </w:r>
            </w:ins>
            <w:ins w:id="2216" w:author="Juhan Anupõld - RAM" w:date="2025-10-06T14:40:00Z" w16du:dateUtc="2025-10-06T11:40:00Z">
              <w:r w:rsidRPr="00FC6C72">
                <w:rPr>
                  <w:rFonts w:asciiTheme="majorHAnsi" w:hAnsiTheme="majorHAnsi"/>
                  <w:sz w:val="17"/>
                  <w:szCs w:val="17"/>
                </w:rPr>
                <w:t>500</w:t>
              </w:r>
            </w:ins>
          </w:p>
        </w:tc>
        <w:tc>
          <w:tcPr>
            <w:tcW w:w="688" w:type="dxa"/>
            <w:shd w:val="clear" w:color="auto" w:fill="FFFFFF" w:themeFill="background1"/>
          </w:tcPr>
          <w:p w14:paraId="5A5381BE" w14:textId="558262EE" w:rsidR="00D965E4" w:rsidRPr="00E6697D" w:rsidRDefault="00D965E4" w:rsidP="00D965E4">
            <w:pPr>
              <w:spacing w:before="0" w:after="0" w:line="240" w:lineRule="auto"/>
              <w:jc w:val="right"/>
              <w:rPr>
                <w:ins w:id="2217" w:author="Juhan Anupõld - RAM" w:date="2025-10-06T14:35:00Z" w16du:dateUtc="2025-10-06T11:35:00Z"/>
                <w:rFonts w:asciiTheme="majorHAnsi" w:eastAsia="Times New Roman" w:hAnsiTheme="majorHAnsi" w:cs="Calibri"/>
                <w:color w:val="000000"/>
                <w:sz w:val="17"/>
                <w:szCs w:val="17"/>
                <w:lang w:val="et-EE" w:eastAsia="et-EE"/>
              </w:rPr>
            </w:pPr>
            <w:ins w:id="2218" w:author="Juhan Anupõld - RAM" w:date="2025-10-06T14:40:00Z" w16du:dateUtc="2025-10-06T11:40:00Z">
              <w:r w:rsidRPr="00E6697D">
                <w:rPr>
                  <w:rFonts w:asciiTheme="majorHAnsi" w:hAnsiTheme="majorHAnsi"/>
                  <w:sz w:val="17"/>
                  <w:szCs w:val="17"/>
                </w:rPr>
                <w:t>77</w:t>
              </w:r>
            </w:ins>
            <w:ins w:id="2219" w:author="Juhan Anupõld - RAM" w:date="2025-10-06T14:42:00Z" w16du:dateUtc="2025-10-06T11:42:00Z">
              <w:r w:rsidR="00410BB3">
                <w:rPr>
                  <w:rFonts w:asciiTheme="majorHAnsi" w:hAnsiTheme="majorHAnsi"/>
                  <w:sz w:val="17"/>
                  <w:szCs w:val="17"/>
                </w:rPr>
                <w:t> </w:t>
              </w:r>
            </w:ins>
            <w:ins w:id="2220" w:author="Juhan Anupõld - RAM" w:date="2025-10-06T14:40:00Z" w16du:dateUtc="2025-10-06T11:40:00Z">
              <w:r w:rsidRPr="00E6697D">
                <w:rPr>
                  <w:rFonts w:asciiTheme="majorHAnsi" w:hAnsiTheme="majorHAnsi"/>
                  <w:sz w:val="17"/>
                  <w:szCs w:val="17"/>
                </w:rPr>
                <w:t>969</w:t>
              </w:r>
            </w:ins>
            <w:ins w:id="2221" w:author="Juhan Anupõld - RAM" w:date="2025-10-06T14:42:00Z" w16du:dateUtc="2025-10-06T11:42:00Z">
              <w:r w:rsidR="00410BB3">
                <w:rPr>
                  <w:rFonts w:asciiTheme="majorHAnsi" w:hAnsiTheme="majorHAnsi"/>
                  <w:sz w:val="17"/>
                  <w:szCs w:val="17"/>
                </w:rPr>
                <w:t xml:space="preserve"> </w:t>
              </w:r>
            </w:ins>
            <w:ins w:id="2222" w:author="Juhan Anupõld - RAM" w:date="2025-10-06T14:40:00Z" w16du:dateUtc="2025-10-06T11:40:00Z">
              <w:r w:rsidRPr="00E6697D">
                <w:rPr>
                  <w:rFonts w:asciiTheme="majorHAnsi" w:hAnsiTheme="majorHAnsi"/>
                  <w:sz w:val="17"/>
                  <w:szCs w:val="17"/>
                </w:rPr>
                <w:t>731</w:t>
              </w:r>
            </w:ins>
          </w:p>
        </w:tc>
        <w:tc>
          <w:tcPr>
            <w:tcW w:w="689" w:type="dxa"/>
            <w:shd w:val="clear" w:color="auto" w:fill="FFFFFF" w:themeFill="background1"/>
          </w:tcPr>
          <w:p w14:paraId="50A52D77" w14:textId="6C0EC6DA" w:rsidR="00D965E4" w:rsidRPr="00E6697D" w:rsidRDefault="00D965E4" w:rsidP="00D965E4">
            <w:pPr>
              <w:spacing w:before="0" w:after="0" w:line="240" w:lineRule="auto"/>
              <w:jc w:val="right"/>
              <w:rPr>
                <w:ins w:id="2223" w:author="Juhan Anupõld - RAM" w:date="2025-10-06T14:35:00Z" w16du:dateUtc="2025-10-06T11:35:00Z"/>
                <w:rFonts w:asciiTheme="majorHAnsi" w:eastAsia="Times New Roman" w:hAnsiTheme="majorHAnsi" w:cs="Calibri"/>
                <w:color w:val="000000"/>
                <w:sz w:val="17"/>
                <w:szCs w:val="17"/>
                <w:lang w:val="et-EE" w:eastAsia="et-EE"/>
              </w:rPr>
            </w:pPr>
            <w:ins w:id="2224" w:author="Juhan Anupõld - RAM" w:date="2025-10-06T14:40:00Z" w16du:dateUtc="2025-10-06T11:40:00Z">
              <w:r w:rsidRPr="00E6697D">
                <w:rPr>
                  <w:rFonts w:asciiTheme="majorHAnsi" w:hAnsiTheme="majorHAnsi"/>
                  <w:sz w:val="17"/>
                  <w:szCs w:val="17"/>
                </w:rPr>
                <w:t>2</w:t>
              </w:r>
            </w:ins>
            <w:ins w:id="2225" w:author="Juhan Anupõld - RAM" w:date="2025-10-06T14:42:00Z" w16du:dateUtc="2025-10-06T11:42:00Z">
              <w:r w:rsidR="00410BB3">
                <w:rPr>
                  <w:rFonts w:asciiTheme="majorHAnsi" w:hAnsiTheme="majorHAnsi"/>
                  <w:sz w:val="17"/>
                  <w:szCs w:val="17"/>
                </w:rPr>
                <w:t> </w:t>
              </w:r>
            </w:ins>
            <w:ins w:id="2226" w:author="Juhan Anupõld - RAM" w:date="2025-10-06T14:40:00Z" w16du:dateUtc="2025-10-06T11:40:00Z">
              <w:r w:rsidRPr="00FC6C72">
                <w:rPr>
                  <w:rFonts w:asciiTheme="majorHAnsi" w:hAnsiTheme="majorHAnsi"/>
                  <w:sz w:val="17"/>
                  <w:szCs w:val="17"/>
                </w:rPr>
                <w:t>728</w:t>
              </w:r>
            </w:ins>
            <w:ins w:id="2227" w:author="Juhan Anupõld - RAM" w:date="2025-10-06T14:42:00Z" w16du:dateUtc="2025-10-06T11:42:00Z">
              <w:r w:rsidR="00410BB3">
                <w:rPr>
                  <w:rFonts w:asciiTheme="majorHAnsi" w:hAnsiTheme="majorHAnsi"/>
                  <w:sz w:val="17"/>
                  <w:szCs w:val="17"/>
                </w:rPr>
                <w:t xml:space="preserve"> </w:t>
              </w:r>
            </w:ins>
            <w:ins w:id="2228" w:author="Juhan Anupõld - RAM" w:date="2025-10-06T14:40:00Z" w16du:dateUtc="2025-10-06T11:40:00Z">
              <w:r w:rsidRPr="00FC6C72">
                <w:rPr>
                  <w:rFonts w:asciiTheme="majorHAnsi" w:hAnsiTheme="majorHAnsi"/>
                  <w:sz w:val="17"/>
                  <w:szCs w:val="17"/>
                </w:rPr>
                <w:t>940</w:t>
              </w:r>
            </w:ins>
          </w:p>
        </w:tc>
        <w:tc>
          <w:tcPr>
            <w:tcW w:w="688" w:type="dxa"/>
            <w:shd w:val="clear" w:color="auto" w:fill="FFFFFF" w:themeFill="background1"/>
          </w:tcPr>
          <w:p w14:paraId="6BCE0718" w14:textId="45C6479D" w:rsidR="00D965E4" w:rsidRPr="00E6697D" w:rsidRDefault="00D965E4" w:rsidP="00D965E4">
            <w:pPr>
              <w:spacing w:before="0" w:after="0" w:line="240" w:lineRule="auto"/>
              <w:jc w:val="right"/>
              <w:rPr>
                <w:ins w:id="2229" w:author="Juhan Anupõld - RAM" w:date="2025-10-06T14:35:00Z" w16du:dateUtc="2025-10-06T11:35:00Z"/>
                <w:rFonts w:asciiTheme="majorHAnsi" w:eastAsia="Times New Roman" w:hAnsiTheme="majorHAnsi" w:cs="Calibri"/>
                <w:color w:val="000000"/>
                <w:sz w:val="17"/>
                <w:szCs w:val="17"/>
                <w:lang w:val="et-EE" w:eastAsia="et-EE"/>
              </w:rPr>
            </w:pPr>
            <w:ins w:id="2230" w:author="Juhan Anupõld - RAM" w:date="2025-10-06T14:40:00Z" w16du:dateUtc="2025-10-06T11:40:00Z">
              <w:r w:rsidRPr="00FC6C72">
                <w:rPr>
                  <w:rFonts w:asciiTheme="majorHAnsi" w:hAnsiTheme="majorHAnsi"/>
                  <w:sz w:val="17"/>
                  <w:szCs w:val="17"/>
                </w:rPr>
                <w:t>12</w:t>
              </w:r>
            </w:ins>
            <w:ins w:id="2231" w:author="Juhan Anupõld - RAM" w:date="2025-10-06T14:42:00Z" w16du:dateUtc="2025-10-06T11:42:00Z">
              <w:r w:rsidR="00410BB3">
                <w:rPr>
                  <w:rFonts w:asciiTheme="majorHAnsi" w:hAnsiTheme="majorHAnsi"/>
                  <w:sz w:val="17"/>
                  <w:szCs w:val="17"/>
                </w:rPr>
                <w:t> </w:t>
              </w:r>
            </w:ins>
            <w:ins w:id="2232" w:author="Juhan Anupõld - RAM" w:date="2025-10-06T14:40:00Z" w16du:dateUtc="2025-10-06T11:40:00Z">
              <w:r w:rsidRPr="005E1DFC">
                <w:rPr>
                  <w:rFonts w:asciiTheme="majorHAnsi" w:hAnsiTheme="majorHAnsi"/>
                  <w:sz w:val="17"/>
                  <w:szCs w:val="17"/>
                </w:rPr>
                <w:t>730</w:t>
              </w:r>
            </w:ins>
            <w:ins w:id="2233" w:author="Juhan Anupõld - RAM" w:date="2025-10-06T14:42:00Z" w16du:dateUtc="2025-10-06T11:42:00Z">
              <w:r w:rsidR="00410BB3">
                <w:rPr>
                  <w:rFonts w:asciiTheme="majorHAnsi" w:hAnsiTheme="majorHAnsi"/>
                  <w:sz w:val="17"/>
                  <w:szCs w:val="17"/>
                </w:rPr>
                <w:t xml:space="preserve"> </w:t>
              </w:r>
            </w:ins>
            <w:ins w:id="2234" w:author="Juhan Anupõld - RAM" w:date="2025-10-06T14:40:00Z" w16du:dateUtc="2025-10-06T11:40:00Z">
              <w:r w:rsidRPr="005E1DFC">
                <w:rPr>
                  <w:rFonts w:asciiTheme="majorHAnsi" w:hAnsiTheme="majorHAnsi"/>
                  <w:sz w:val="17"/>
                  <w:szCs w:val="17"/>
                </w:rPr>
                <w:t>270</w:t>
              </w:r>
            </w:ins>
          </w:p>
        </w:tc>
        <w:tc>
          <w:tcPr>
            <w:tcW w:w="689" w:type="dxa"/>
            <w:shd w:val="clear" w:color="auto" w:fill="FFFFFF" w:themeFill="background1"/>
          </w:tcPr>
          <w:p w14:paraId="59F30DE4" w14:textId="0DFDD299" w:rsidR="00D965E4" w:rsidRPr="005E1DFC" w:rsidRDefault="00D965E4" w:rsidP="00D965E4">
            <w:pPr>
              <w:spacing w:before="0" w:after="0" w:line="240" w:lineRule="auto"/>
              <w:jc w:val="right"/>
              <w:rPr>
                <w:ins w:id="2235" w:author="Juhan Anupõld - RAM" w:date="2025-10-06T14:35:00Z" w16du:dateUtc="2025-10-06T11:35:00Z"/>
                <w:rFonts w:asciiTheme="majorHAnsi" w:eastAsia="Times New Roman" w:hAnsiTheme="majorHAnsi" w:cs="Calibri"/>
                <w:color w:val="000000"/>
                <w:sz w:val="17"/>
                <w:szCs w:val="17"/>
                <w:lang w:val="et-EE" w:eastAsia="et-EE"/>
              </w:rPr>
            </w:pPr>
            <w:ins w:id="2236" w:author="Juhan Anupõld - RAM" w:date="2025-10-06T14:40:00Z" w16du:dateUtc="2025-10-06T11:40:00Z">
              <w:r w:rsidRPr="00E6697D">
                <w:rPr>
                  <w:rFonts w:asciiTheme="majorHAnsi" w:hAnsiTheme="majorHAnsi"/>
                  <w:sz w:val="17"/>
                  <w:szCs w:val="17"/>
                </w:rPr>
                <w:t>445</w:t>
              </w:r>
            </w:ins>
            <w:ins w:id="2237" w:author="Juhan Anupõld - RAM" w:date="2025-10-06T14:42:00Z" w16du:dateUtc="2025-10-06T11:42:00Z">
              <w:r w:rsidR="00591FC9">
                <w:rPr>
                  <w:rFonts w:asciiTheme="majorHAnsi" w:hAnsiTheme="majorHAnsi"/>
                  <w:sz w:val="17"/>
                  <w:szCs w:val="17"/>
                </w:rPr>
                <w:t xml:space="preserve"> </w:t>
              </w:r>
            </w:ins>
            <w:ins w:id="2238" w:author="Juhan Anupõld - RAM" w:date="2025-10-06T14:40:00Z" w16du:dateUtc="2025-10-06T11:40:00Z">
              <w:r w:rsidRPr="00E6697D">
                <w:rPr>
                  <w:rFonts w:asciiTheme="majorHAnsi" w:hAnsiTheme="majorHAnsi"/>
                  <w:sz w:val="17"/>
                  <w:szCs w:val="17"/>
                </w:rPr>
                <w:t>559</w:t>
              </w:r>
            </w:ins>
          </w:p>
        </w:tc>
        <w:tc>
          <w:tcPr>
            <w:tcW w:w="946" w:type="dxa"/>
            <w:shd w:val="clear" w:color="auto" w:fill="FFFFFF" w:themeFill="background1"/>
          </w:tcPr>
          <w:p w14:paraId="5C68CC80" w14:textId="51728D8A" w:rsidR="00D965E4" w:rsidRPr="00E6697D" w:rsidRDefault="00D965E4" w:rsidP="00D965E4">
            <w:pPr>
              <w:spacing w:before="0" w:after="0" w:line="240" w:lineRule="auto"/>
              <w:jc w:val="right"/>
              <w:rPr>
                <w:ins w:id="2239" w:author="Juhan Anupõld - RAM" w:date="2025-10-06T14:35:00Z" w16du:dateUtc="2025-10-06T11:35:00Z"/>
                <w:rFonts w:asciiTheme="majorHAnsi" w:hAnsiTheme="majorHAnsi" w:cs="Calibri"/>
                <w:color w:val="000000"/>
                <w:sz w:val="17"/>
                <w:szCs w:val="17"/>
              </w:rPr>
            </w:pPr>
            <w:ins w:id="2240" w:author="Juhan Anupõld - RAM" w:date="2025-10-06T14:40:00Z" w16du:dateUtc="2025-10-06T11:40:00Z">
              <w:r w:rsidRPr="00FC6C72">
                <w:rPr>
                  <w:rFonts w:asciiTheme="majorHAnsi" w:hAnsiTheme="majorHAnsi"/>
                  <w:sz w:val="17"/>
                  <w:szCs w:val="17"/>
                </w:rPr>
                <w:t>23</w:t>
              </w:r>
            </w:ins>
            <w:ins w:id="2241" w:author="Juhan Anupõld - RAM" w:date="2025-10-06T14:42:00Z" w16du:dateUtc="2025-10-06T11:42:00Z">
              <w:r w:rsidR="00591FC9">
                <w:rPr>
                  <w:rFonts w:asciiTheme="majorHAnsi" w:hAnsiTheme="majorHAnsi"/>
                  <w:sz w:val="17"/>
                  <w:szCs w:val="17"/>
                </w:rPr>
                <w:t> </w:t>
              </w:r>
            </w:ins>
            <w:ins w:id="2242" w:author="Juhan Anupõld - RAM" w:date="2025-10-06T14:40:00Z" w16du:dateUtc="2025-10-06T11:40:00Z">
              <w:r w:rsidRPr="005E1DFC">
                <w:rPr>
                  <w:rFonts w:asciiTheme="majorHAnsi" w:hAnsiTheme="majorHAnsi"/>
                  <w:sz w:val="17"/>
                  <w:szCs w:val="17"/>
                </w:rPr>
                <w:t>612</w:t>
              </w:r>
            </w:ins>
            <w:ins w:id="2243" w:author="Juhan Anupõld - RAM" w:date="2025-10-06T14:42:00Z" w16du:dateUtc="2025-10-06T11:42:00Z">
              <w:r w:rsidR="00591FC9">
                <w:rPr>
                  <w:rFonts w:asciiTheme="majorHAnsi" w:hAnsiTheme="majorHAnsi"/>
                  <w:sz w:val="17"/>
                  <w:szCs w:val="17"/>
                </w:rPr>
                <w:t xml:space="preserve"> </w:t>
              </w:r>
            </w:ins>
            <w:ins w:id="2244" w:author="Juhan Anupõld - RAM" w:date="2025-10-06T14:40:00Z" w16du:dateUtc="2025-10-06T11:40:00Z">
              <w:r w:rsidRPr="005E1DFC">
                <w:rPr>
                  <w:rFonts w:asciiTheme="majorHAnsi" w:hAnsiTheme="majorHAnsi"/>
                  <w:sz w:val="17"/>
                  <w:szCs w:val="17"/>
                </w:rPr>
                <w:t>326</w:t>
              </w:r>
            </w:ins>
          </w:p>
        </w:tc>
        <w:tc>
          <w:tcPr>
            <w:tcW w:w="843" w:type="dxa"/>
            <w:shd w:val="clear" w:color="auto" w:fill="FFFFFF" w:themeFill="background1"/>
          </w:tcPr>
          <w:p w14:paraId="3B7A4130" w14:textId="027D2C26" w:rsidR="00D965E4" w:rsidRPr="005E1DFC" w:rsidRDefault="00D965E4" w:rsidP="00D965E4">
            <w:pPr>
              <w:spacing w:before="0" w:after="0" w:line="240" w:lineRule="auto"/>
              <w:jc w:val="right"/>
              <w:rPr>
                <w:ins w:id="2245" w:author="Juhan Anupõld - RAM" w:date="2025-10-06T14:35:00Z" w16du:dateUtc="2025-10-06T11:35:00Z"/>
                <w:rFonts w:asciiTheme="majorHAnsi" w:eastAsia="Times New Roman" w:hAnsiTheme="majorHAnsi" w:cs="Calibri"/>
                <w:color w:val="000000"/>
                <w:sz w:val="17"/>
                <w:szCs w:val="17"/>
                <w:lang w:val="et-EE" w:eastAsia="et-EE"/>
              </w:rPr>
            </w:pPr>
            <w:ins w:id="2246" w:author="Juhan Anupõld - RAM" w:date="2025-10-06T14:40:00Z" w16du:dateUtc="2025-10-06T11:40:00Z">
              <w:r w:rsidRPr="005E1DFC">
                <w:rPr>
                  <w:rFonts w:asciiTheme="majorHAnsi" w:hAnsiTheme="majorHAnsi"/>
                  <w:sz w:val="17"/>
                  <w:szCs w:val="17"/>
                </w:rPr>
                <w:t>7</w:t>
              </w:r>
            </w:ins>
            <w:ins w:id="2247" w:author="Juhan Anupõld - RAM" w:date="2025-10-06T14:42:00Z" w16du:dateUtc="2025-10-06T11:42:00Z">
              <w:r w:rsidR="00591FC9">
                <w:rPr>
                  <w:rFonts w:asciiTheme="majorHAnsi" w:hAnsiTheme="majorHAnsi"/>
                  <w:sz w:val="17"/>
                  <w:szCs w:val="17"/>
                </w:rPr>
                <w:t> </w:t>
              </w:r>
            </w:ins>
            <w:ins w:id="2248" w:author="Juhan Anupõld - RAM" w:date="2025-10-06T14:40:00Z" w16du:dateUtc="2025-10-06T11:40:00Z">
              <w:r w:rsidRPr="005E1DFC">
                <w:rPr>
                  <w:rFonts w:asciiTheme="majorHAnsi" w:hAnsiTheme="majorHAnsi"/>
                  <w:sz w:val="17"/>
                  <w:szCs w:val="17"/>
                </w:rPr>
                <w:t>745</w:t>
              </w:r>
            </w:ins>
            <w:ins w:id="2249" w:author="Juhan Anupõld - RAM" w:date="2025-10-06T14:42:00Z" w16du:dateUtc="2025-10-06T11:42:00Z">
              <w:r w:rsidR="00591FC9">
                <w:rPr>
                  <w:rFonts w:asciiTheme="majorHAnsi" w:hAnsiTheme="majorHAnsi"/>
                  <w:sz w:val="17"/>
                  <w:szCs w:val="17"/>
                </w:rPr>
                <w:t xml:space="preserve"> </w:t>
              </w:r>
            </w:ins>
            <w:ins w:id="2250" w:author="Juhan Anupõld - RAM" w:date="2025-10-06T14:40:00Z" w16du:dateUtc="2025-10-06T11:40:00Z">
              <w:r w:rsidRPr="005E1DFC">
                <w:rPr>
                  <w:rFonts w:asciiTheme="majorHAnsi" w:hAnsiTheme="majorHAnsi"/>
                  <w:sz w:val="17"/>
                  <w:szCs w:val="17"/>
                </w:rPr>
                <w:t>659</w:t>
              </w:r>
            </w:ins>
          </w:p>
        </w:tc>
        <w:tc>
          <w:tcPr>
            <w:tcW w:w="850" w:type="dxa"/>
            <w:shd w:val="clear" w:color="auto" w:fill="FFFFFF" w:themeFill="background1"/>
          </w:tcPr>
          <w:p w14:paraId="5C239D7C" w14:textId="45194599" w:rsidR="00D965E4" w:rsidRPr="005E1DFC" w:rsidRDefault="00D965E4" w:rsidP="00D965E4">
            <w:pPr>
              <w:spacing w:before="0" w:after="0" w:line="240" w:lineRule="auto"/>
              <w:jc w:val="right"/>
              <w:rPr>
                <w:ins w:id="2251" w:author="Juhan Anupõld - RAM" w:date="2025-10-06T14:35:00Z" w16du:dateUtc="2025-10-06T11:35:00Z"/>
                <w:rFonts w:asciiTheme="majorHAnsi" w:hAnsiTheme="majorHAnsi" w:cs="Calibri"/>
                <w:color w:val="000000"/>
                <w:sz w:val="17"/>
                <w:szCs w:val="17"/>
              </w:rPr>
            </w:pPr>
            <w:ins w:id="2252" w:author="Juhan Anupõld - RAM" w:date="2025-10-06T14:40:00Z" w16du:dateUtc="2025-10-06T11:40:00Z">
              <w:r w:rsidRPr="005E1DFC">
                <w:rPr>
                  <w:rFonts w:asciiTheme="majorHAnsi" w:hAnsiTheme="majorHAnsi"/>
                  <w:sz w:val="17"/>
                  <w:szCs w:val="17"/>
                </w:rPr>
                <w:t>15</w:t>
              </w:r>
            </w:ins>
            <w:ins w:id="2253" w:author="Juhan Anupõld - RAM" w:date="2025-10-06T14:42:00Z" w16du:dateUtc="2025-10-06T11:42:00Z">
              <w:r w:rsidR="00591FC9">
                <w:rPr>
                  <w:rFonts w:asciiTheme="majorHAnsi" w:hAnsiTheme="majorHAnsi"/>
                  <w:sz w:val="17"/>
                  <w:szCs w:val="17"/>
                </w:rPr>
                <w:t> </w:t>
              </w:r>
            </w:ins>
            <w:ins w:id="2254" w:author="Juhan Anupõld - RAM" w:date="2025-10-06T14:40:00Z" w16du:dateUtc="2025-10-06T11:40:00Z">
              <w:r w:rsidRPr="00E6697D">
                <w:rPr>
                  <w:rFonts w:asciiTheme="majorHAnsi" w:hAnsiTheme="majorHAnsi"/>
                  <w:sz w:val="17"/>
                  <w:szCs w:val="17"/>
                </w:rPr>
                <w:t>866</w:t>
              </w:r>
            </w:ins>
            <w:ins w:id="2255" w:author="Juhan Anupõld - RAM" w:date="2025-10-06T14:42:00Z" w16du:dateUtc="2025-10-06T11:42:00Z">
              <w:r w:rsidR="00591FC9">
                <w:rPr>
                  <w:rFonts w:asciiTheme="majorHAnsi" w:hAnsiTheme="majorHAnsi"/>
                  <w:sz w:val="17"/>
                  <w:szCs w:val="17"/>
                </w:rPr>
                <w:t xml:space="preserve"> </w:t>
              </w:r>
            </w:ins>
            <w:ins w:id="2256" w:author="Juhan Anupõld - RAM" w:date="2025-10-06T14:40:00Z" w16du:dateUtc="2025-10-06T11:40:00Z">
              <w:r w:rsidRPr="00E6697D">
                <w:rPr>
                  <w:rFonts w:asciiTheme="majorHAnsi" w:hAnsiTheme="majorHAnsi"/>
                  <w:sz w:val="17"/>
                  <w:szCs w:val="17"/>
                </w:rPr>
                <w:t>667</w:t>
              </w:r>
            </w:ins>
          </w:p>
        </w:tc>
        <w:tc>
          <w:tcPr>
            <w:tcW w:w="841" w:type="dxa"/>
            <w:shd w:val="clear" w:color="auto" w:fill="FFFFFF" w:themeFill="background1"/>
          </w:tcPr>
          <w:p w14:paraId="5D5D9016" w14:textId="054B10FD" w:rsidR="00D965E4" w:rsidRPr="00360D50" w:rsidRDefault="00D965E4" w:rsidP="00D965E4">
            <w:pPr>
              <w:spacing w:before="0" w:after="0" w:line="240" w:lineRule="auto"/>
              <w:jc w:val="right"/>
              <w:rPr>
                <w:ins w:id="2257" w:author="Juhan Anupõld - RAM" w:date="2025-10-06T14:35:00Z" w16du:dateUtc="2025-10-06T11:35:00Z"/>
                <w:rFonts w:asciiTheme="majorHAnsi" w:hAnsiTheme="majorHAnsi" w:cs="Calibri"/>
                <w:color w:val="000000"/>
                <w:sz w:val="17"/>
                <w:szCs w:val="17"/>
              </w:rPr>
            </w:pPr>
            <w:ins w:id="2258" w:author="Juhan Anupõld - RAM" w:date="2025-10-06T14:40:00Z" w16du:dateUtc="2025-10-06T11:40:00Z">
              <w:r w:rsidRPr="00E6697D">
                <w:rPr>
                  <w:rFonts w:asciiTheme="majorHAnsi" w:hAnsiTheme="majorHAnsi"/>
                  <w:sz w:val="17"/>
                  <w:szCs w:val="17"/>
                </w:rPr>
                <w:t>117</w:t>
              </w:r>
            </w:ins>
            <w:ins w:id="2259" w:author="Juhan Anupõld - RAM" w:date="2025-10-06T14:42:00Z" w16du:dateUtc="2025-10-06T11:42:00Z">
              <w:r w:rsidR="00591FC9">
                <w:rPr>
                  <w:rFonts w:asciiTheme="majorHAnsi" w:hAnsiTheme="majorHAnsi"/>
                  <w:sz w:val="17"/>
                  <w:szCs w:val="17"/>
                </w:rPr>
                <w:t> </w:t>
              </w:r>
            </w:ins>
            <w:ins w:id="2260" w:author="Juhan Anupõld - RAM" w:date="2025-10-06T14:40:00Z" w16du:dateUtc="2025-10-06T11:40:00Z">
              <w:r w:rsidRPr="00E6697D">
                <w:rPr>
                  <w:rFonts w:asciiTheme="majorHAnsi" w:hAnsiTheme="majorHAnsi"/>
                  <w:sz w:val="17"/>
                  <w:szCs w:val="17"/>
                </w:rPr>
                <w:t>486</w:t>
              </w:r>
            </w:ins>
            <w:ins w:id="2261" w:author="Juhan Anupõld - RAM" w:date="2025-10-06T14:42:00Z" w16du:dateUtc="2025-10-06T11:42:00Z">
              <w:r w:rsidR="00591FC9">
                <w:rPr>
                  <w:rFonts w:asciiTheme="majorHAnsi" w:hAnsiTheme="majorHAnsi"/>
                  <w:sz w:val="17"/>
                  <w:szCs w:val="17"/>
                </w:rPr>
                <w:t xml:space="preserve"> </w:t>
              </w:r>
            </w:ins>
            <w:ins w:id="2262" w:author="Juhan Anupõld - RAM" w:date="2025-10-06T14:40:00Z" w16du:dateUtc="2025-10-06T11:40:00Z">
              <w:r w:rsidRPr="00E6697D">
                <w:rPr>
                  <w:rFonts w:asciiTheme="majorHAnsi" w:hAnsiTheme="majorHAnsi"/>
                  <w:sz w:val="17"/>
                  <w:szCs w:val="17"/>
                </w:rPr>
                <w:t>826</w:t>
              </w:r>
            </w:ins>
          </w:p>
        </w:tc>
        <w:tc>
          <w:tcPr>
            <w:tcW w:w="839" w:type="dxa"/>
            <w:vAlign w:val="center"/>
          </w:tcPr>
          <w:p w14:paraId="696D875D" w14:textId="3915AA5F" w:rsidR="00D965E4" w:rsidRDefault="005E11B6" w:rsidP="00D965E4">
            <w:pPr>
              <w:spacing w:before="0" w:after="0" w:line="240" w:lineRule="auto"/>
              <w:jc w:val="right"/>
              <w:rPr>
                <w:ins w:id="2263" w:author="Juhan Anupõld - RAM" w:date="2025-10-06T14:35:00Z" w16du:dateUtc="2025-10-06T11:35:00Z"/>
                <w:rFonts w:ascii="Cambria" w:eastAsia="Times New Roman" w:hAnsi="Cambria" w:cs="Calibri"/>
                <w:color w:val="000000"/>
                <w:sz w:val="17"/>
                <w:szCs w:val="17"/>
                <w:lang w:val="et-EE" w:eastAsia="et-EE"/>
              </w:rPr>
            </w:pPr>
            <w:ins w:id="2264" w:author="Juhan Anupõld - RAM" w:date="2025-10-06T14:41:00Z" w16du:dateUtc="2025-10-06T11:41:00Z">
              <w:r>
                <w:rPr>
                  <w:rFonts w:ascii="Cambria" w:eastAsia="Times New Roman" w:hAnsi="Cambria" w:cs="Calibri"/>
                  <w:color w:val="000000"/>
                  <w:sz w:val="17"/>
                  <w:szCs w:val="17"/>
                  <w:lang w:val="et-EE" w:eastAsia="et-EE"/>
                </w:rPr>
                <w:t>80%</w:t>
              </w:r>
            </w:ins>
          </w:p>
        </w:tc>
      </w:tr>
      <w:tr w:rsidR="00342BF0" w14:paraId="2F8C5159" w14:textId="77777777" w:rsidTr="00E06554">
        <w:trPr>
          <w:trHeight w:val="517"/>
        </w:trPr>
        <w:tc>
          <w:tcPr>
            <w:tcW w:w="1422" w:type="dxa"/>
            <w:vMerge w:val="restart"/>
            <w:vAlign w:val="center"/>
          </w:tcPr>
          <w:p w14:paraId="192D221D" w14:textId="77777777" w:rsidR="00FE2B5E" w:rsidRDefault="00FE2B5E" w:rsidP="00FE2B5E">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Rohelisem Eesti </w:t>
            </w:r>
          </w:p>
        </w:tc>
        <w:tc>
          <w:tcPr>
            <w:tcW w:w="1461" w:type="dxa"/>
            <w:vMerge w:val="restart"/>
            <w:vAlign w:val="center"/>
          </w:tcPr>
          <w:p w14:paraId="738283AE" w14:textId="77777777" w:rsidR="00FE2B5E" w:rsidRDefault="00FE2B5E" w:rsidP="00FE2B5E">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Prioriteet 3: Rohelisem Eesti </w:t>
            </w:r>
          </w:p>
        </w:tc>
        <w:tc>
          <w:tcPr>
            <w:tcW w:w="1687" w:type="dxa"/>
            <w:vMerge w:val="restart"/>
            <w:vAlign w:val="center"/>
          </w:tcPr>
          <w:p w14:paraId="71029F8C" w14:textId="2250B108" w:rsidR="00FE2B5E" w:rsidRDefault="00FE2B5E" w:rsidP="00FE2B5E">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R</w:t>
            </w:r>
            <w:r w:rsidRPr="007F4EE8">
              <w:rPr>
                <w:rFonts w:ascii="Cambria" w:eastAsia="Times New Roman" w:hAnsi="Cambria" w:cs="Calibri"/>
                <w:color w:val="000000"/>
                <w:sz w:val="17"/>
                <w:szCs w:val="17"/>
                <w:lang w:val="et-EE" w:eastAsia="et-EE"/>
              </w:rPr>
              <w:t>ahastamiskõlblikud kulud</w:t>
            </w:r>
          </w:p>
        </w:tc>
        <w:tc>
          <w:tcPr>
            <w:tcW w:w="1335" w:type="dxa"/>
            <w:vAlign w:val="center"/>
          </w:tcPr>
          <w:p w14:paraId="0CAFA916" w14:textId="77777777" w:rsidR="00FE2B5E" w:rsidRDefault="00FE2B5E" w:rsidP="00FE2B5E">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ERF </w:t>
            </w:r>
          </w:p>
        </w:tc>
        <w:tc>
          <w:tcPr>
            <w:tcW w:w="1022" w:type="dxa"/>
            <w:vAlign w:val="center"/>
          </w:tcPr>
          <w:p w14:paraId="49F661C5" w14:textId="77777777" w:rsidR="00FE2B5E" w:rsidRDefault="00FE2B5E" w:rsidP="00FE2B5E">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tcPr>
          <w:p w14:paraId="0C11A5ED" w14:textId="4857B99F" w:rsidR="00FE2B5E" w:rsidRPr="00FE2B5E" w:rsidRDefault="00FE2B5E" w:rsidP="00FE2B5E">
            <w:pPr>
              <w:spacing w:before="0" w:after="0" w:line="240" w:lineRule="auto"/>
              <w:jc w:val="right"/>
              <w:rPr>
                <w:rFonts w:asciiTheme="majorHAnsi" w:eastAsia="Times New Roman" w:hAnsiTheme="majorHAnsi" w:cs="Calibri"/>
                <w:color w:val="000000"/>
                <w:sz w:val="17"/>
                <w:szCs w:val="17"/>
                <w:lang w:val="et-EE" w:eastAsia="et-EE"/>
                <w:rPrChange w:id="2265" w:author="Juhan Anupõld - RAM" w:date="2025-10-06T14:43:00Z" w16du:dateUtc="2025-10-06T11:43:00Z">
                  <w:rPr>
                    <w:rFonts w:ascii="Cambria" w:eastAsia="Times New Roman" w:hAnsi="Cambria" w:cs="Calibri"/>
                    <w:color w:val="000000"/>
                    <w:sz w:val="17"/>
                    <w:szCs w:val="17"/>
                    <w:lang w:val="et-EE" w:eastAsia="et-EE"/>
                  </w:rPr>
                </w:rPrChange>
              </w:rPr>
            </w:pPr>
            <w:ins w:id="2266" w:author="Juhan Anupõld - RAM" w:date="2025-10-06T14:43:00Z" w16du:dateUtc="2025-10-06T11:43:00Z">
              <w:r w:rsidRPr="00360D50">
                <w:rPr>
                  <w:rFonts w:asciiTheme="majorHAnsi" w:hAnsiTheme="majorHAnsi"/>
                  <w:sz w:val="17"/>
                  <w:szCs w:val="17"/>
                </w:rPr>
                <w:t>410</w:t>
              </w:r>
              <w:r w:rsidR="000575E7">
                <w:rPr>
                  <w:rFonts w:asciiTheme="majorHAnsi" w:hAnsiTheme="majorHAnsi"/>
                  <w:sz w:val="17"/>
                  <w:szCs w:val="17"/>
                </w:rPr>
                <w:t> </w:t>
              </w:r>
              <w:r w:rsidRPr="00E6697D">
                <w:rPr>
                  <w:rFonts w:asciiTheme="majorHAnsi" w:hAnsiTheme="majorHAnsi"/>
                  <w:sz w:val="17"/>
                  <w:szCs w:val="17"/>
                </w:rPr>
                <w:t>961</w:t>
              </w:r>
              <w:r w:rsidR="000575E7">
                <w:rPr>
                  <w:rFonts w:asciiTheme="majorHAnsi" w:hAnsiTheme="majorHAnsi"/>
                  <w:sz w:val="17"/>
                  <w:szCs w:val="17"/>
                </w:rPr>
                <w:t xml:space="preserve"> </w:t>
              </w:r>
              <w:r w:rsidRPr="00E6697D">
                <w:rPr>
                  <w:rFonts w:asciiTheme="majorHAnsi" w:hAnsiTheme="majorHAnsi"/>
                  <w:sz w:val="17"/>
                  <w:szCs w:val="17"/>
                </w:rPr>
                <w:t>405</w:t>
              </w:r>
            </w:ins>
            <w:del w:id="2267" w:author="Juhan Anupõld - RAM" w:date="2025-10-06T14:43:00Z" w16du:dateUtc="2025-10-06T11:43:00Z">
              <w:r w:rsidRPr="00FE2B5E" w:rsidDel="00E11EE5">
                <w:rPr>
                  <w:rFonts w:asciiTheme="majorHAnsi" w:eastAsia="Times New Roman" w:hAnsiTheme="majorHAnsi" w:cs="Calibri"/>
                  <w:color w:val="000000"/>
                  <w:sz w:val="17"/>
                  <w:szCs w:val="17"/>
                  <w:lang w:val="et-EE" w:eastAsia="et-EE"/>
                  <w:rPrChange w:id="2268" w:author="Juhan Anupõld - RAM" w:date="2025-10-06T14:43:00Z" w16du:dateUtc="2025-10-06T11:43:00Z">
                    <w:rPr>
                      <w:rFonts w:ascii="Cambria" w:eastAsia="Times New Roman" w:hAnsi="Cambria" w:cs="Calibri"/>
                      <w:color w:val="000000"/>
                      <w:sz w:val="17"/>
                      <w:szCs w:val="17"/>
                      <w:lang w:val="et-EE" w:eastAsia="et-EE"/>
                    </w:rPr>
                  </w:rPrChange>
                </w:rPr>
                <w:delText>460 874 324</w:delText>
              </w:r>
            </w:del>
          </w:p>
        </w:tc>
        <w:tc>
          <w:tcPr>
            <w:tcW w:w="688" w:type="dxa"/>
            <w:shd w:val="clear" w:color="auto" w:fill="FFFFFF" w:themeFill="background1"/>
          </w:tcPr>
          <w:p w14:paraId="1C172308" w14:textId="4283E4CD" w:rsidR="00FE2B5E" w:rsidRPr="00FE2B5E" w:rsidRDefault="00FE2B5E" w:rsidP="00FE2B5E">
            <w:pPr>
              <w:spacing w:before="0" w:after="0" w:line="240" w:lineRule="auto"/>
              <w:jc w:val="right"/>
              <w:rPr>
                <w:rFonts w:asciiTheme="majorHAnsi" w:eastAsia="Times New Roman" w:hAnsiTheme="majorHAnsi" w:cs="Calibri"/>
                <w:color w:val="000000"/>
                <w:sz w:val="17"/>
                <w:szCs w:val="17"/>
                <w:lang w:val="et-EE" w:eastAsia="et-EE"/>
                <w:rPrChange w:id="2269" w:author="Juhan Anupõld - RAM" w:date="2025-10-06T14:43:00Z" w16du:dateUtc="2025-10-06T11:43:00Z">
                  <w:rPr>
                    <w:rFonts w:ascii="Cambria" w:eastAsia="Times New Roman" w:hAnsi="Cambria" w:cs="Calibri"/>
                    <w:color w:val="000000"/>
                    <w:sz w:val="17"/>
                    <w:szCs w:val="17"/>
                    <w:lang w:val="et-EE" w:eastAsia="et-EE"/>
                  </w:rPr>
                </w:rPrChange>
              </w:rPr>
            </w:pPr>
            <w:ins w:id="2270" w:author="Juhan Anupõld - RAM" w:date="2025-10-06T14:43:00Z" w16du:dateUtc="2025-10-06T11:43:00Z">
              <w:r w:rsidRPr="00360D50">
                <w:rPr>
                  <w:rFonts w:asciiTheme="majorHAnsi" w:hAnsiTheme="majorHAnsi"/>
                  <w:sz w:val="17"/>
                  <w:szCs w:val="17"/>
                </w:rPr>
                <w:t>341</w:t>
              </w:r>
              <w:r w:rsidR="000575E7">
                <w:rPr>
                  <w:rFonts w:asciiTheme="majorHAnsi" w:hAnsiTheme="majorHAnsi"/>
                  <w:sz w:val="17"/>
                  <w:szCs w:val="17"/>
                </w:rPr>
                <w:t> </w:t>
              </w:r>
              <w:r w:rsidRPr="005E1DFC">
                <w:rPr>
                  <w:rFonts w:asciiTheme="majorHAnsi" w:hAnsiTheme="majorHAnsi"/>
                  <w:sz w:val="17"/>
                  <w:szCs w:val="17"/>
                </w:rPr>
                <w:t>333</w:t>
              </w:r>
              <w:r w:rsidR="000575E7">
                <w:rPr>
                  <w:rFonts w:asciiTheme="majorHAnsi" w:hAnsiTheme="majorHAnsi"/>
                  <w:sz w:val="17"/>
                  <w:szCs w:val="17"/>
                </w:rPr>
                <w:t xml:space="preserve"> </w:t>
              </w:r>
              <w:r w:rsidRPr="005E1DFC">
                <w:rPr>
                  <w:rFonts w:asciiTheme="majorHAnsi" w:hAnsiTheme="majorHAnsi"/>
                  <w:sz w:val="17"/>
                  <w:szCs w:val="17"/>
                </w:rPr>
                <w:t>909</w:t>
              </w:r>
            </w:ins>
            <w:del w:id="2271" w:author="Juhan Anupõld - RAM" w:date="2025-10-06T14:43:00Z" w16du:dateUtc="2025-10-06T11:43:00Z">
              <w:r w:rsidRPr="00FE2B5E" w:rsidDel="00E11EE5">
                <w:rPr>
                  <w:rFonts w:asciiTheme="majorHAnsi" w:eastAsia="Times New Roman" w:hAnsiTheme="majorHAnsi" w:cs="Calibri"/>
                  <w:color w:val="000000"/>
                  <w:sz w:val="17"/>
                  <w:szCs w:val="17"/>
                  <w:lang w:val="et-EE" w:eastAsia="et-EE"/>
                  <w:rPrChange w:id="2272" w:author="Juhan Anupõld - RAM" w:date="2025-10-06T14:43:00Z" w16du:dateUtc="2025-10-06T11:43:00Z">
                    <w:rPr>
                      <w:rFonts w:ascii="Cambria" w:eastAsia="Times New Roman" w:hAnsi="Cambria" w:cs="Calibri"/>
                      <w:color w:val="000000"/>
                      <w:sz w:val="17"/>
                      <w:szCs w:val="17"/>
                      <w:lang w:val="et-EE" w:eastAsia="et-EE"/>
                    </w:rPr>
                  </w:rPrChange>
                </w:rPr>
                <w:delText>378 327 513</w:delText>
              </w:r>
            </w:del>
          </w:p>
        </w:tc>
        <w:tc>
          <w:tcPr>
            <w:tcW w:w="689" w:type="dxa"/>
            <w:shd w:val="clear" w:color="auto" w:fill="FFFFFF" w:themeFill="background1"/>
          </w:tcPr>
          <w:p w14:paraId="3EA7AAA5" w14:textId="6CCF3FBE" w:rsidR="00FE2B5E" w:rsidRPr="00FE2B5E" w:rsidRDefault="00FE2B5E" w:rsidP="00FE2B5E">
            <w:pPr>
              <w:spacing w:before="0" w:after="0" w:line="240" w:lineRule="auto"/>
              <w:jc w:val="right"/>
              <w:rPr>
                <w:rFonts w:asciiTheme="majorHAnsi" w:eastAsia="Times New Roman" w:hAnsiTheme="majorHAnsi" w:cs="Calibri"/>
                <w:color w:val="000000"/>
                <w:sz w:val="17"/>
                <w:szCs w:val="17"/>
                <w:lang w:val="et-EE" w:eastAsia="et-EE"/>
                <w:rPrChange w:id="2273" w:author="Juhan Anupõld - RAM" w:date="2025-10-06T14:43:00Z" w16du:dateUtc="2025-10-06T11:43:00Z">
                  <w:rPr>
                    <w:rFonts w:ascii="Cambria" w:eastAsia="Times New Roman" w:hAnsi="Cambria" w:cs="Calibri"/>
                    <w:color w:val="000000"/>
                    <w:sz w:val="17"/>
                    <w:szCs w:val="17"/>
                    <w:lang w:val="et-EE" w:eastAsia="et-EE"/>
                  </w:rPr>
                </w:rPrChange>
              </w:rPr>
            </w:pPr>
            <w:ins w:id="2274" w:author="Juhan Anupõld - RAM" w:date="2025-10-06T14:43:00Z" w16du:dateUtc="2025-10-06T11:43:00Z">
              <w:r w:rsidRPr="005E1DFC">
                <w:rPr>
                  <w:rFonts w:asciiTheme="majorHAnsi" w:hAnsiTheme="majorHAnsi"/>
                  <w:sz w:val="17"/>
                  <w:szCs w:val="17"/>
                </w:rPr>
                <w:t>11</w:t>
              </w:r>
              <w:r w:rsidR="000575E7">
                <w:rPr>
                  <w:rFonts w:asciiTheme="majorHAnsi" w:hAnsiTheme="majorHAnsi"/>
                  <w:sz w:val="17"/>
                  <w:szCs w:val="17"/>
                </w:rPr>
                <w:t> </w:t>
              </w:r>
              <w:r w:rsidRPr="005E1DFC">
                <w:rPr>
                  <w:rFonts w:asciiTheme="majorHAnsi" w:hAnsiTheme="majorHAnsi"/>
                  <w:sz w:val="17"/>
                  <w:szCs w:val="17"/>
                </w:rPr>
                <w:t>946</w:t>
              </w:r>
              <w:r w:rsidR="000575E7">
                <w:rPr>
                  <w:rFonts w:asciiTheme="majorHAnsi" w:hAnsiTheme="majorHAnsi"/>
                  <w:sz w:val="17"/>
                  <w:szCs w:val="17"/>
                </w:rPr>
                <w:t xml:space="preserve"> </w:t>
              </w:r>
              <w:r w:rsidRPr="005E1DFC">
                <w:rPr>
                  <w:rFonts w:asciiTheme="majorHAnsi" w:hAnsiTheme="majorHAnsi"/>
                  <w:sz w:val="17"/>
                  <w:szCs w:val="17"/>
                </w:rPr>
                <w:t>686</w:t>
              </w:r>
            </w:ins>
            <w:del w:id="2275" w:author="Juhan Anupõld - RAM" w:date="2025-10-06T14:43:00Z" w16du:dateUtc="2025-10-06T11:43:00Z">
              <w:r w:rsidRPr="00FE2B5E" w:rsidDel="00E11EE5">
                <w:rPr>
                  <w:rFonts w:asciiTheme="majorHAnsi" w:eastAsia="Times New Roman" w:hAnsiTheme="majorHAnsi" w:cs="Calibri"/>
                  <w:color w:val="000000"/>
                  <w:sz w:val="17"/>
                  <w:szCs w:val="17"/>
                  <w:lang w:val="et-EE" w:eastAsia="et-EE"/>
                  <w:rPrChange w:id="2276" w:author="Juhan Anupõld - RAM" w:date="2025-10-06T14:43:00Z" w16du:dateUtc="2025-10-06T11:43:00Z">
                    <w:rPr>
                      <w:rFonts w:ascii="Cambria" w:eastAsia="Times New Roman" w:hAnsi="Cambria" w:cs="Calibri"/>
                      <w:color w:val="000000"/>
                      <w:sz w:val="17"/>
                      <w:szCs w:val="17"/>
                      <w:lang w:val="et-EE" w:eastAsia="et-EE"/>
                    </w:rPr>
                  </w:rPrChange>
                </w:rPr>
                <w:delText>13 241 463</w:delText>
              </w:r>
            </w:del>
          </w:p>
        </w:tc>
        <w:tc>
          <w:tcPr>
            <w:tcW w:w="688" w:type="dxa"/>
            <w:shd w:val="clear" w:color="auto" w:fill="FFFFFF" w:themeFill="background1"/>
          </w:tcPr>
          <w:p w14:paraId="414A5362" w14:textId="0F5ECD32" w:rsidR="00FE2B5E" w:rsidRPr="00FE2B5E" w:rsidRDefault="00FE2B5E" w:rsidP="00FE2B5E">
            <w:pPr>
              <w:spacing w:before="0" w:after="0" w:line="240" w:lineRule="auto"/>
              <w:jc w:val="right"/>
              <w:rPr>
                <w:rFonts w:asciiTheme="majorHAnsi" w:eastAsia="Times New Roman" w:hAnsiTheme="majorHAnsi" w:cs="Calibri"/>
                <w:color w:val="000000"/>
                <w:sz w:val="17"/>
                <w:szCs w:val="17"/>
                <w:lang w:val="et-EE" w:eastAsia="et-EE"/>
                <w:rPrChange w:id="2277" w:author="Juhan Anupõld - RAM" w:date="2025-10-06T14:43:00Z" w16du:dateUtc="2025-10-06T11:43:00Z">
                  <w:rPr>
                    <w:rFonts w:ascii="Cambria" w:eastAsia="Times New Roman" w:hAnsi="Cambria" w:cs="Calibri"/>
                    <w:color w:val="000000"/>
                    <w:sz w:val="17"/>
                    <w:szCs w:val="17"/>
                    <w:lang w:val="et-EE" w:eastAsia="et-EE"/>
                  </w:rPr>
                </w:rPrChange>
              </w:rPr>
            </w:pPr>
            <w:ins w:id="2278" w:author="Juhan Anupõld - RAM" w:date="2025-10-06T14:43:00Z" w16du:dateUtc="2025-10-06T11:43:00Z">
              <w:r w:rsidRPr="00360D50">
                <w:rPr>
                  <w:rFonts w:asciiTheme="majorHAnsi" w:hAnsiTheme="majorHAnsi"/>
                  <w:sz w:val="17"/>
                  <w:szCs w:val="17"/>
                </w:rPr>
                <w:t>55</w:t>
              </w:r>
              <w:r w:rsidR="000575E7">
                <w:rPr>
                  <w:rFonts w:asciiTheme="majorHAnsi" w:hAnsiTheme="majorHAnsi"/>
                  <w:sz w:val="17"/>
                  <w:szCs w:val="17"/>
                </w:rPr>
                <w:t> </w:t>
              </w:r>
              <w:r w:rsidRPr="005E1DFC">
                <w:rPr>
                  <w:rFonts w:asciiTheme="majorHAnsi" w:hAnsiTheme="majorHAnsi"/>
                  <w:sz w:val="17"/>
                  <w:szCs w:val="17"/>
                </w:rPr>
                <w:t>730</w:t>
              </w:r>
              <w:r w:rsidR="000575E7">
                <w:rPr>
                  <w:rFonts w:asciiTheme="majorHAnsi" w:hAnsiTheme="majorHAnsi"/>
                  <w:sz w:val="17"/>
                  <w:szCs w:val="17"/>
                </w:rPr>
                <w:t xml:space="preserve"> </w:t>
              </w:r>
              <w:r w:rsidRPr="005E1DFC">
                <w:rPr>
                  <w:rFonts w:asciiTheme="majorHAnsi" w:hAnsiTheme="majorHAnsi"/>
                  <w:sz w:val="17"/>
                  <w:szCs w:val="17"/>
                </w:rPr>
                <w:t>252</w:t>
              </w:r>
            </w:ins>
            <w:del w:id="2279" w:author="Juhan Anupõld - RAM" w:date="2025-10-06T14:43:00Z" w16du:dateUtc="2025-10-06T11:43:00Z">
              <w:r w:rsidRPr="00FE2B5E" w:rsidDel="00E11EE5">
                <w:rPr>
                  <w:rFonts w:asciiTheme="majorHAnsi" w:eastAsia="Times New Roman" w:hAnsiTheme="majorHAnsi" w:cs="Calibri"/>
                  <w:color w:val="000000"/>
                  <w:sz w:val="17"/>
                  <w:szCs w:val="17"/>
                  <w:lang w:val="et-EE" w:eastAsia="et-EE"/>
                  <w:rPrChange w:id="2280" w:author="Juhan Anupõld - RAM" w:date="2025-10-06T14:43:00Z" w16du:dateUtc="2025-10-06T11:43:00Z">
                    <w:rPr>
                      <w:rFonts w:ascii="Cambria" w:eastAsia="Times New Roman" w:hAnsi="Cambria" w:cs="Calibri"/>
                      <w:color w:val="000000"/>
                      <w:sz w:val="17"/>
                      <w:szCs w:val="17"/>
                      <w:lang w:val="et-EE" w:eastAsia="et-EE"/>
                    </w:rPr>
                  </w:rPrChange>
                </w:rPr>
                <w:delText>66 961 689</w:delText>
              </w:r>
            </w:del>
          </w:p>
        </w:tc>
        <w:tc>
          <w:tcPr>
            <w:tcW w:w="689" w:type="dxa"/>
            <w:shd w:val="clear" w:color="auto" w:fill="FFFFFF" w:themeFill="background1"/>
          </w:tcPr>
          <w:p w14:paraId="5B6DAF77" w14:textId="4E7DA958" w:rsidR="00FE2B5E" w:rsidRPr="00FE2B5E" w:rsidRDefault="00FE2B5E" w:rsidP="00FE2B5E">
            <w:pPr>
              <w:spacing w:before="0" w:after="0" w:line="240" w:lineRule="auto"/>
              <w:jc w:val="right"/>
              <w:rPr>
                <w:rFonts w:asciiTheme="majorHAnsi" w:eastAsia="Times New Roman" w:hAnsiTheme="majorHAnsi" w:cs="Calibri"/>
                <w:color w:val="000000"/>
                <w:sz w:val="17"/>
                <w:szCs w:val="17"/>
                <w:lang w:val="et-EE" w:eastAsia="et-EE"/>
                <w:rPrChange w:id="2281" w:author="Juhan Anupõld - RAM" w:date="2025-10-06T14:43:00Z" w16du:dateUtc="2025-10-06T11:43:00Z">
                  <w:rPr>
                    <w:rFonts w:ascii="Cambria" w:eastAsia="Times New Roman" w:hAnsi="Cambria" w:cs="Calibri"/>
                    <w:color w:val="000000"/>
                    <w:sz w:val="17"/>
                    <w:szCs w:val="17"/>
                    <w:lang w:val="et-EE" w:eastAsia="et-EE"/>
                  </w:rPr>
                </w:rPrChange>
              </w:rPr>
            </w:pPr>
            <w:ins w:id="2282" w:author="Juhan Anupõld - RAM" w:date="2025-10-06T14:43:00Z" w16du:dateUtc="2025-10-06T11:43:00Z">
              <w:r w:rsidRPr="005E1DFC">
                <w:rPr>
                  <w:rFonts w:asciiTheme="majorHAnsi" w:hAnsiTheme="majorHAnsi"/>
                  <w:sz w:val="17"/>
                  <w:szCs w:val="17"/>
                </w:rPr>
                <w:t>1</w:t>
              </w:r>
              <w:r w:rsidR="000575E7">
                <w:rPr>
                  <w:rFonts w:asciiTheme="majorHAnsi" w:hAnsiTheme="majorHAnsi"/>
                  <w:sz w:val="17"/>
                  <w:szCs w:val="17"/>
                </w:rPr>
                <w:t> </w:t>
              </w:r>
              <w:r w:rsidRPr="005E1DFC">
                <w:rPr>
                  <w:rFonts w:asciiTheme="majorHAnsi" w:hAnsiTheme="majorHAnsi"/>
                  <w:sz w:val="17"/>
                  <w:szCs w:val="17"/>
                </w:rPr>
                <w:t>950</w:t>
              </w:r>
              <w:r w:rsidR="000575E7">
                <w:rPr>
                  <w:rFonts w:asciiTheme="majorHAnsi" w:hAnsiTheme="majorHAnsi"/>
                  <w:sz w:val="17"/>
                  <w:szCs w:val="17"/>
                </w:rPr>
                <w:t xml:space="preserve"> </w:t>
              </w:r>
              <w:r w:rsidRPr="005E1DFC">
                <w:rPr>
                  <w:rFonts w:asciiTheme="majorHAnsi" w:hAnsiTheme="majorHAnsi"/>
                  <w:sz w:val="17"/>
                  <w:szCs w:val="17"/>
                </w:rPr>
                <w:t>558</w:t>
              </w:r>
            </w:ins>
            <w:del w:id="2283" w:author="Juhan Anupõld - RAM" w:date="2025-10-06T14:43:00Z" w16du:dateUtc="2025-10-06T11:43:00Z">
              <w:r w:rsidRPr="00FE2B5E" w:rsidDel="00E11EE5">
                <w:rPr>
                  <w:rFonts w:asciiTheme="majorHAnsi" w:eastAsia="Times New Roman" w:hAnsiTheme="majorHAnsi" w:cs="Calibri"/>
                  <w:color w:val="000000"/>
                  <w:sz w:val="17"/>
                  <w:szCs w:val="17"/>
                  <w:lang w:val="et-EE" w:eastAsia="et-EE"/>
                  <w:rPrChange w:id="2284" w:author="Juhan Anupõld - RAM" w:date="2025-10-06T14:43:00Z" w16du:dateUtc="2025-10-06T11:43:00Z">
                    <w:rPr>
                      <w:rFonts w:ascii="Cambria" w:eastAsia="Times New Roman" w:hAnsi="Cambria" w:cs="Calibri"/>
                      <w:color w:val="000000"/>
                      <w:sz w:val="17"/>
                      <w:szCs w:val="17"/>
                      <w:lang w:val="et-EE" w:eastAsia="et-EE"/>
                    </w:rPr>
                  </w:rPrChange>
                </w:rPr>
                <w:delText>2 343 659</w:delText>
              </w:r>
            </w:del>
          </w:p>
        </w:tc>
        <w:tc>
          <w:tcPr>
            <w:tcW w:w="946" w:type="dxa"/>
            <w:shd w:val="clear" w:color="auto" w:fill="FFFFFF" w:themeFill="background1"/>
          </w:tcPr>
          <w:p w14:paraId="0BF6EDD4" w14:textId="044D0F0F" w:rsidR="00FE2B5E" w:rsidRPr="00FE2B5E" w:rsidDel="00E11EE5" w:rsidRDefault="00FE2B5E" w:rsidP="00FE2B5E">
            <w:pPr>
              <w:spacing w:before="0" w:after="0" w:line="240" w:lineRule="auto"/>
              <w:jc w:val="right"/>
              <w:rPr>
                <w:del w:id="2285" w:author="Juhan Anupõld - RAM" w:date="2025-10-06T14:43:00Z" w16du:dateUtc="2025-10-06T11:43:00Z"/>
                <w:rFonts w:asciiTheme="majorHAnsi" w:hAnsiTheme="majorHAnsi" w:cs="Calibri"/>
                <w:color w:val="000000"/>
                <w:sz w:val="17"/>
                <w:szCs w:val="17"/>
                <w:lang w:val="et-EE"/>
                <w:rPrChange w:id="2286" w:author="Juhan Anupõld - RAM" w:date="2025-10-06T14:43:00Z" w16du:dateUtc="2025-10-06T11:43:00Z">
                  <w:rPr>
                    <w:del w:id="2287" w:author="Juhan Anupõld - RAM" w:date="2025-10-06T14:43:00Z" w16du:dateUtc="2025-10-06T11:43:00Z"/>
                    <w:rFonts w:ascii="Cambria" w:hAnsi="Cambria" w:cs="Calibri"/>
                    <w:color w:val="000000"/>
                    <w:sz w:val="17"/>
                    <w:szCs w:val="17"/>
                    <w:lang w:val="et-EE"/>
                  </w:rPr>
                </w:rPrChange>
              </w:rPr>
            </w:pPr>
            <w:ins w:id="2288" w:author="Juhan Anupõld - RAM" w:date="2025-10-06T14:43:00Z" w16du:dateUtc="2025-10-06T11:43:00Z">
              <w:r w:rsidRPr="005E1DFC">
                <w:rPr>
                  <w:rFonts w:asciiTheme="majorHAnsi" w:hAnsiTheme="majorHAnsi"/>
                  <w:sz w:val="17"/>
                  <w:szCs w:val="17"/>
                </w:rPr>
                <w:t>109</w:t>
              </w:r>
            </w:ins>
            <w:ins w:id="2289" w:author="Juhan Anupõld - RAM" w:date="2025-10-06T14:44:00Z" w16du:dateUtc="2025-10-06T11:44:00Z">
              <w:r w:rsidR="000575E7">
                <w:rPr>
                  <w:rFonts w:asciiTheme="majorHAnsi" w:hAnsiTheme="majorHAnsi"/>
                  <w:sz w:val="17"/>
                  <w:szCs w:val="17"/>
                </w:rPr>
                <w:t> </w:t>
              </w:r>
            </w:ins>
            <w:ins w:id="2290" w:author="Juhan Anupõld - RAM" w:date="2025-10-06T14:43:00Z" w16du:dateUtc="2025-10-06T11:43:00Z">
              <w:r w:rsidRPr="005E1DFC">
                <w:rPr>
                  <w:rFonts w:asciiTheme="majorHAnsi" w:hAnsiTheme="majorHAnsi"/>
                  <w:sz w:val="17"/>
                  <w:szCs w:val="17"/>
                </w:rPr>
                <w:t>040</w:t>
              </w:r>
            </w:ins>
            <w:ins w:id="2291" w:author="Juhan Anupõld - RAM" w:date="2025-10-06T14:44:00Z" w16du:dateUtc="2025-10-06T11:44:00Z">
              <w:r w:rsidR="000575E7">
                <w:rPr>
                  <w:rFonts w:asciiTheme="majorHAnsi" w:hAnsiTheme="majorHAnsi"/>
                  <w:sz w:val="17"/>
                  <w:szCs w:val="17"/>
                </w:rPr>
                <w:t xml:space="preserve"> </w:t>
              </w:r>
            </w:ins>
            <w:ins w:id="2292" w:author="Juhan Anupõld - RAM" w:date="2025-10-06T14:43:00Z" w16du:dateUtc="2025-10-06T11:43:00Z">
              <w:r w:rsidRPr="005E1DFC">
                <w:rPr>
                  <w:rFonts w:asciiTheme="majorHAnsi" w:hAnsiTheme="majorHAnsi"/>
                  <w:sz w:val="17"/>
                  <w:szCs w:val="17"/>
                </w:rPr>
                <w:t>118</w:t>
              </w:r>
            </w:ins>
            <w:del w:id="2293" w:author="Juhan Anupõld - RAM" w:date="2025-10-06T14:43:00Z" w16du:dateUtc="2025-10-06T11:43:00Z">
              <w:r w:rsidRPr="00FE2B5E" w:rsidDel="00E11EE5">
                <w:rPr>
                  <w:rFonts w:asciiTheme="majorHAnsi" w:hAnsiTheme="majorHAnsi" w:cs="Calibri"/>
                  <w:color w:val="000000"/>
                  <w:sz w:val="17"/>
                  <w:szCs w:val="17"/>
                  <w:rPrChange w:id="2294" w:author="Juhan Anupõld - RAM" w:date="2025-10-06T14:43:00Z" w16du:dateUtc="2025-10-06T11:43:00Z">
                    <w:rPr>
                      <w:rFonts w:ascii="Cambria" w:hAnsi="Cambria" w:cs="Calibri"/>
                      <w:color w:val="000000"/>
                      <w:sz w:val="17"/>
                      <w:szCs w:val="17"/>
                    </w:rPr>
                  </w:rPrChange>
                </w:rPr>
                <w:delText>549 088 085</w:delText>
              </w:r>
            </w:del>
          </w:p>
          <w:p w14:paraId="19F15268" w14:textId="72A0D8D9" w:rsidR="00FE2B5E" w:rsidRPr="00FE2B5E" w:rsidRDefault="00FE2B5E" w:rsidP="00FE2B5E">
            <w:pPr>
              <w:spacing w:before="0" w:after="0" w:line="240" w:lineRule="auto"/>
              <w:jc w:val="right"/>
              <w:rPr>
                <w:rFonts w:asciiTheme="majorHAnsi" w:eastAsia="Times New Roman" w:hAnsiTheme="majorHAnsi" w:cs="Calibri"/>
                <w:color w:val="000000"/>
                <w:sz w:val="17"/>
                <w:szCs w:val="17"/>
                <w:lang w:val="et-EE" w:eastAsia="et-EE"/>
                <w:rPrChange w:id="2295" w:author="Juhan Anupõld - RAM" w:date="2025-10-06T14:43:00Z" w16du:dateUtc="2025-10-06T11:43:00Z">
                  <w:rPr>
                    <w:rFonts w:ascii="Cambria" w:eastAsia="Times New Roman" w:hAnsi="Cambria" w:cs="Calibri"/>
                    <w:color w:val="000000"/>
                    <w:sz w:val="17"/>
                    <w:szCs w:val="17"/>
                    <w:lang w:val="et-EE" w:eastAsia="et-EE"/>
                  </w:rPr>
                </w:rPrChange>
              </w:rPr>
            </w:pPr>
            <w:del w:id="2296" w:author="Juhan Anupõld - RAM" w:date="2025-10-06T14:43:00Z" w16du:dateUtc="2025-10-06T11:43:00Z">
              <w:r w:rsidRPr="00FE2B5E" w:rsidDel="00E11EE5">
                <w:rPr>
                  <w:rFonts w:asciiTheme="majorHAnsi" w:hAnsiTheme="majorHAnsi" w:cs="Calibri"/>
                  <w:color w:val="000000"/>
                  <w:sz w:val="17"/>
                  <w:szCs w:val="17"/>
                  <w:rPrChange w:id="2297" w:author="Juhan Anupõld - RAM" w:date="2025-10-06T14:43:00Z" w16du:dateUtc="2025-10-06T11:43:00Z">
                    <w:rPr>
                      <w:rFonts w:ascii="Cambria" w:hAnsi="Cambria" w:cs="Calibri"/>
                      <w:color w:val="000000"/>
                      <w:sz w:val="17"/>
                      <w:szCs w:val="17"/>
                    </w:rPr>
                  </w:rPrChange>
                </w:rPr>
                <w:delText> </w:delText>
              </w:r>
            </w:del>
          </w:p>
        </w:tc>
        <w:tc>
          <w:tcPr>
            <w:tcW w:w="843" w:type="dxa"/>
            <w:shd w:val="clear" w:color="auto" w:fill="FFFFFF" w:themeFill="background1"/>
          </w:tcPr>
          <w:p w14:paraId="59F32204" w14:textId="17860758" w:rsidR="00FE2B5E" w:rsidRPr="00FE2B5E" w:rsidRDefault="00FE2B5E" w:rsidP="00FE2B5E">
            <w:pPr>
              <w:spacing w:before="0" w:after="0" w:line="240" w:lineRule="auto"/>
              <w:jc w:val="right"/>
              <w:rPr>
                <w:rFonts w:asciiTheme="majorHAnsi" w:eastAsia="Times New Roman" w:hAnsiTheme="majorHAnsi" w:cs="Calibri"/>
                <w:color w:val="000000"/>
                <w:sz w:val="17"/>
                <w:szCs w:val="17"/>
                <w:lang w:val="et-EE" w:eastAsia="et-EE"/>
                <w:rPrChange w:id="2298" w:author="Juhan Anupõld - RAM" w:date="2025-10-06T14:43:00Z" w16du:dateUtc="2025-10-06T11:43:00Z">
                  <w:rPr>
                    <w:rFonts w:ascii="Cambria" w:eastAsia="Times New Roman" w:hAnsi="Cambria" w:cs="Calibri"/>
                    <w:color w:val="000000"/>
                    <w:sz w:val="17"/>
                    <w:szCs w:val="17"/>
                    <w:lang w:val="et-EE" w:eastAsia="et-EE"/>
                  </w:rPr>
                </w:rPrChange>
              </w:rPr>
            </w:pPr>
            <w:ins w:id="2299" w:author="Juhan Anupõld - RAM" w:date="2025-10-06T14:43:00Z" w16du:dateUtc="2025-10-06T11:43:00Z">
              <w:r w:rsidRPr="005E1DFC">
                <w:rPr>
                  <w:rFonts w:asciiTheme="majorHAnsi" w:hAnsiTheme="majorHAnsi"/>
                  <w:sz w:val="17"/>
                  <w:szCs w:val="17"/>
                </w:rPr>
                <w:t>5</w:t>
              </w:r>
            </w:ins>
            <w:ins w:id="2300" w:author="Juhan Anupõld - RAM" w:date="2025-10-06T14:44:00Z" w16du:dateUtc="2025-10-06T11:44:00Z">
              <w:r w:rsidR="000575E7">
                <w:rPr>
                  <w:rFonts w:asciiTheme="majorHAnsi" w:hAnsiTheme="majorHAnsi"/>
                  <w:sz w:val="17"/>
                  <w:szCs w:val="17"/>
                </w:rPr>
                <w:t> </w:t>
              </w:r>
            </w:ins>
            <w:ins w:id="2301" w:author="Juhan Anupõld - RAM" w:date="2025-10-06T14:43:00Z" w16du:dateUtc="2025-10-06T11:43:00Z">
              <w:r w:rsidRPr="005E1DFC">
                <w:rPr>
                  <w:rFonts w:asciiTheme="majorHAnsi" w:hAnsiTheme="majorHAnsi"/>
                  <w:sz w:val="17"/>
                  <w:szCs w:val="17"/>
                </w:rPr>
                <w:t>754</w:t>
              </w:r>
            </w:ins>
            <w:ins w:id="2302" w:author="Juhan Anupõld - RAM" w:date="2025-10-06T14:44:00Z" w16du:dateUtc="2025-10-06T11:44:00Z">
              <w:r w:rsidR="000575E7">
                <w:rPr>
                  <w:rFonts w:asciiTheme="majorHAnsi" w:hAnsiTheme="majorHAnsi"/>
                  <w:sz w:val="17"/>
                  <w:szCs w:val="17"/>
                </w:rPr>
                <w:t xml:space="preserve"> </w:t>
              </w:r>
            </w:ins>
            <w:ins w:id="2303" w:author="Juhan Anupõld - RAM" w:date="2025-10-06T14:43:00Z" w16du:dateUtc="2025-10-06T11:43:00Z">
              <w:r w:rsidRPr="005E1DFC">
                <w:rPr>
                  <w:rFonts w:asciiTheme="majorHAnsi" w:hAnsiTheme="majorHAnsi"/>
                  <w:sz w:val="17"/>
                  <w:szCs w:val="17"/>
                </w:rPr>
                <w:t>320</w:t>
              </w:r>
            </w:ins>
            <w:del w:id="2304" w:author="Juhan Anupõld - RAM" w:date="2025-10-06T14:43:00Z" w16du:dateUtc="2025-10-06T11:43:00Z">
              <w:r w:rsidRPr="00FE2B5E" w:rsidDel="00E11EE5">
                <w:rPr>
                  <w:rFonts w:asciiTheme="majorHAnsi" w:eastAsia="Times New Roman" w:hAnsiTheme="majorHAnsi" w:cs="Calibri"/>
                  <w:color w:val="000000"/>
                  <w:sz w:val="17"/>
                  <w:szCs w:val="17"/>
                  <w:lang w:val="et-EE" w:eastAsia="et-EE"/>
                  <w:rPrChange w:id="2305" w:author="Juhan Anupõld - RAM" w:date="2025-10-06T14:43:00Z" w16du:dateUtc="2025-10-06T11:43:00Z">
                    <w:rPr>
                      <w:rFonts w:ascii="Cambria" w:eastAsia="Times New Roman" w:hAnsi="Cambria" w:cs="Calibri"/>
                      <w:color w:val="000000"/>
                      <w:sz w:val="17"/>
                      <w:szCs w:val="17"/>
                      <w:lang w:val="et-EE" w:eastAsia="et-EE"/>
                    </w:rPr>
                  </w:rPrChange>
                </w:rPr>
                <w:delText>14 745 417</w:delText>
              </w:r>
            </w:del>
          </w:p>
        </w:tc>
        <w:tc>
          <w:tcPr>
            <w:tcW w:w="850" w:type="dxa"/>
            <w:shd w:val="clear" w:color="auto" w:fill="FFFFFF" w:themeFill="background1"/>
          </w:tcPr>
          <w:p w14:paraId="7679A8C8" w14:textId="48C295F6" w:rsidR="00FE2B5E" w:rsidRPr="00FE2B5E" w:rsidDel="00E11EE5" w:rsidRDefault="00FE2B5E" w:rsidP="00FE2B5E">
            <w:pPr>
              <w:spacing w:before="0" w:after="0" w:line="240" w:lineRule="auto"/>
              <w:jc w:val="right"/>
              <w:rPr>
                <w:del w:id="2306" w:author="Juhan Anupõld - RAM" w:date="2025-10-06T14:43:00Z" w16du:dateUtc="2025-10-06T11:43:00Z"/>
                <w:rFonts w:asciiTheme="majorHAnsi" w:hAnsiTheme="majorHAnsi" w:cs="Calibri"/>
                <w:color w:val="000000"/>
                <w:sz w:val="17"/>
                <w:szCs w:val="17"/>
                <w:lang w:val="et-EE"/>
                <w:rPrChange w:id="2307" w:author="Juhan Anupõld - RAM" w:date="2025-10-06T14:43:00Z" w16du:dateUtc="2025-10-06T11:43:00Z">
                  <w:rPr>
                    <w:del w:id="2308" w:author="Juhan Anupõld - RAM" w:date="2025-10-06T14:43:00Z" w16du:dateUtc="2025-10-06T11:43:00Z"/>
                    <w:rFonts w:ascii="Cambria" w:hAnsi="Cambria" w:cs="Calibri"/>
                    <w:color w:val="000000"/>
                    <w:sz w:val="17"/>
                    <w:szCs w:val="17"/>
                    <w:lang w:val="et-EE"/>
                  </w:rPr>
                </w:rPrChange>
              </w:rPr>
            </w:pPr>
            <w:ins w:id="2309" w:author="Juhan Anupõld - RAM" w:date="2025-10-06T14:43:00Z" w16du:dateUtc="2025-10-06T11:43:00Z">
              <w:r w:rsidRPr="005E1DFC">
                <w:rPr>
                  <w:rFonts w:asciiTheme="majorHAnsi" w:hAnsiTheme="majorHAnsi"/>
                  <w:sz w:val="17"/>
                  <w:szCs w:val="17"/>
                </w:rPr>
                <w:t>103</w:t>
              </w:r>
            </w:ins>
            <w:ins w:id="2310" w:author="Juhan Anupõld - RAM" w:date="2025-10-06T14:44:00Z" w16du:dateUtc="2025-10-06T11:44:00Z">
              <w:r w:rsidR="000575E7">
                <w:rPr>
                  <w:rFonts w:asciiTheme="majorHAnsi" w:hAnsiTheme="majorHAnsi"/>
                  <w:sz w:val="17"/>
                  <w:szCs w:val="17"/>
                </w:rPr>
                <w:t> </w:t>
              </w:r>
            </w:ins>
            <w:ins w:id="2311" w:author="Juhan Anupõld - RAM" w:date="2025-10-06T14:43:00Z" w16du:dateUtc="2025-10-06T11:43:00Z">
              <w:r w:rsidRPr="005E1DFC">
                <w:rPr>
                  <w:rFonts w:asciiTheme="majorHAnsi" w:hAnsiTheme="majorHAnsi"/>
                  <w:sz w:val="17"/>
                  <w:szCs w:val="17"/>
                </w:rPr>
                <w:t>285</w:t>
              </w:r>
            </w:ins>
            <w:ins w:id="2312" w:author="Juhan Anupõld - RAM" w:date="2025-10-06T14:44:00Z" w16du:dateUtc="2025-10-06T11:44:00Z">
              <w:r w:rsidR="000575E7">
                <w:rPr>
                  <w:rFonts w:asciiTheme="majorHAnsi" w:hAnsiTheme="majorHAnsi"/>
                  <w:sz w:val="17"/>
                  <w:szCs w:val="17"/>
                </w:rPr>
                <w:t xml:space="preserve"> </w:t>
              </w:r>
            </w:ins>
            <w:ins w:id="2313" w:author="Juhan Anupõld - RAM" w:date="2025-10-06T14:43:00Z" w16du:dateUtc="2025-10-06T11:43:00Z">
              <w:r w:rsidRPr="005E1DFC">
                <w:rPr>
                  <w:rFonts w:asciiTheme="majorHAnsi" w:hAnsiTheme="majorHAnsi"/>
                  <w:sz w:val="17"/>
                  <w:szCs w:val="17"/>
                </w:rPr>
                <w:t>798</w:t>
              </w:r>
            </w:ins>
            <w:del w:id="2314" w:author="Juhan Anupõld - RAM" w:date="2025-10-06T14:43:00Z" w16du:dateUtc="2025-10-06T11:43:00Z">
              <w:r w:rsidRPr="00FE2B5E" w:rsidDel="00E11EE5">
                <w:rPr>
                  <w:rFonts w:asciiTheme="majorHAnsi" w:hAnsiTheme="majorHAnsi" w:cs="Calibri"/>
                  <w:color w:val="000000"/>
                  <w:sz w:val="17"/>
                  <w:szCs w:val="17"/>
                  <w:rPrChange w:id="2315" w:author="Juhan Anupõld - RAM" w:date="2025-10-06T14:43:00Z" w16du:dateUtc="2025-10-06T11:43:00Z">
                    <w:rPr>
                      <w:rFonts w:ascii="Cambria" w:hAnsi="Cambria" w:cs="Calibri"/>
                      <w:color w:val="000000"/>
                      <w:sz w:val="17"/>
                      <w:szCs w:val="17"/>
                    </w:rPr>
                  </w:rPrChange>
                </w:rPr>
                <w:delText>534 342 668</w:delText>
              </w:r>
            </w:del>
          </w:p>
          <w:p w14:paraId="5F6CE32B" w14:textId="42263DD7" w:rsidR="00FE2B5E" w:rsidRPr="00FE2B5E" w:rsidRDefault="00FE2B5E" w:rsidP="00FE2B5E">
            <w:pPr>
              <w:spacing w:before="0" w:after="0" w:line="240" w:lineRule="auto"/>
              <w:jc w:val="right"/>
              <w:rPr>
                <w:rFonts w:asciiTheme="majorHAnsi" w:eastAsia="Times New Roman" w:hAnsiTheme="majorHAnsi" w:cs="Calibri"/>
                <w:color w:val="000000"/>
                <w:sz w:val="17"/>
                <w:szCs w:val="17"/>
                <w:lang w:val="et-EE" w:eastAsia="et-EE"/>
                <w:rPrChange w:id="2316" w:author="Juhan Anupõld - RAM" w:date="2025-10-06T14:43:00Z" w16du:dateUtc="2025-10-06T11:43:00Z">
                  <w:rPr>
                    <w:rFonts w:ascii="Cambria" w:eastAsia="Times New Roman" w:hAnsi="Cambria" w:cs="Calibri"/>
                    <w:color w:val="000000"/>
                    <w:sz w:val="17"/>
                    <w:szCs w:val="17"/>
                    <w:lang w:val="et-EE" w:eastAsia="et-EE"/>
                  </w:rPr>
                </w:rPrChange>
              </w:rPr>
            </w:pPr>
            <w:del w:id="2317" w:author="Juhan Anupõld - RAM" w:date="2025-10-06T14:43:00Z" w16du:dateUtc="2025-10-06T11:43:00Z">
              <w:r w:rsidRPr="00FE2B5E" w:rsidDel="00E11EE5">
                <w:rPr>
                  <w:rFonts w:asciiTheme="majorHAnsi" w:hAnsiTheme="majorHAnsi" w:cs="Calibri"/>
                  <w:color w:val="000000"/>
                  <w:sz w:val="17"/>
                  <w:szCs w:val="17"/>
                  <w:rPrChange w:id="2318" w:author="Juhan Anupõld - RAM" w:date="2025-10-06T14:43:00Z" w16du:dateUtc="2025-10-06T11:43:00Z">
                    <w:rPr>
                      <w:rFonts w:ascii="Cambria" w:hAnsi="Cambria" w:cs="Calibri"/>
                      <w:color w:val="000000"/>
                      <w:sz w:val="17"/>
                      <w:szCs w:val="17"/>
                    </w:rPr>
                  </w:rPrChange>
                </w:rPr>
                <w:delText> </w:delText>
              </w:r>
            </w:del>
          </w:p>
        </w:tc>
        <w:tc>
          <w:tcPr>
            <w:tcW w:w="841" w:type="dxa"/>
            <w:shd w:val="clear" w:color="auto" w:fill="FFFFFF" w:themeFill="background1"/>
          </w:tcPr>
          <w:p w14:paraId="7BF4944C" w14:textId="4F4CE2AB" w:rsidR="00FE2B5E" w:rsidRPr="00FE2B5E" w:rsidDel="00E11EE5" w:rsidRDefault="00FE2B5E" w:rsidP="00FE2B5E">
            <w:pPr>
              <w:spacing w:before="0" w:after="0" w:line="240" w:lineRule="auto"/>
              <w:jc w:val="right"/>
              <w:rPr>
                <w:del w:id="2319" w:author="Juhan Anupõld - RAM" w:date="2025-10-06T14:43:00Z" w16du:dateUtc="2025-10-06T11:43:00Z"/>
                <w:rFonts w:asciiTheme="majorHAnsi" w:hAnsiTheme="majorHAnsi" w:cs="Calibri"/>
                <w:color w:val="000000"/>
                <w:sz w:val="17"/>
                <w:szCs w:val="17"/>
                <w:lang w:val="et-EE"/>
                <w:rPrChange w:id="2320" w:author="Juhan Anupõld - RAM" w:date="2025-10-06T14:43:00Z" w16du:dateUtc="2025-10-06T11:43:00Z">
                  <w:rPr>
                    <w:del w:id="2321" w:author="Juhan Anupõld - RAM" w:date="2025-10-06T14:43:00Z" w16du:dateUtc="2025-10-06T11:43:00Z"/>
                    <w:rFonts w:ascii="Cambria" w:hAnsi="Cambria" w:cs="Calibri"/>
                    <w:color w:val="000000"/>
                    <w:sz w:val="17"/>
                    <w:szCs w:val="17"/>
                    <w:lang w:val="et-EE"/>
                  </w:rPr>
                </w:rPrChange>
              </w:rPr>
            </w:pPr>
            <w:ins w:id="2322" w:author="Juhan Anupõld - RAM" w:date="2025-10-06T14:43:00Z" w16du:dateUtc="2025-10-06T11:43:00Z">
              <w:r w:rsidRPr="005E1DFC">
                <w:rPr>
                  <w:rFonts w:asciiTheme="majorHAnsi" w:hAnsiTheme="majorHAnsi"/>
                  <w:sz w:val="17"/>
                  <w:szCs w:val="17"/>
                </w:rPr>
                <w:t>520</w:t>
              </w:r>
            </w:ins>
            <w:ins w:id="2323" w:author="Juhan Anupõld - RAM" w:date="2025-10-06T14:44:00Z" w16du:dateUtc="2025-10-06T11:44:00Z">
              <w:r w:rsidR="005D1E97">
                <w:rPr>
                  <w:rFonts w:asciiTheme="majorHAnsi" w:hAnsiTheme="majorHAnsi"/>
                  <w:sz w:val="17"/>
                  <w:szCs w:val="17"/>
                </w:rPr>
                <w:t> </w:t>
              </w:r>
            </w:ins>
            <w:ins w:id="2324" w:author="Juhan Anupõld - RAM" w:date="2025-10-06T14:43:00Z" w16du:dateUtc="2025-10-06T11:43:00Z">
              <w:r w:rsidRPr="005E1DFC">
                <w:rPr>
                  <w:rFonts w:asciiTheme="majorHAnsi" w:hAnsiTheme="majorHAnsi"/>
                  <w:sz w:val="17"/>
                  <w:szCs w:val="17"/>
                </w:rPr>
                <w:t>001</w:t>
              </w:r>
            </w:ins>
            <w:ins w:id="2325" w:author="Juhan Anupõld - RAM" w:date="2025-10-06T14:44:00Z" w16du:dateUtc="2025-10-06T11:44:00Z">
              <w:r w:rsidR="005D1E97">
                <w:rPr>
                  <w:rFonts w:asciiTheme="majorHAnsi" w:hAnsiTheme="majorHAnsi"/>
                  <w:sz w:val="17"/>
                  <w:szCs w:val="17"/>
                </w:rPr>
                <w:t xml:space="preserve"> </w:t>
              </w:r>
            </w:ins>
            <w:ins w:id="2326" w:author="Juhan Anupõld - RAM" w:date="2025-10-06T14:43:00Z" w16du:dateUtc="2025-10-06T11:43:00Z">
              <w:r w:rsidRPr="005E1DFC">
                <w:rPr>
                  <w:rFonts w:asciiTheme="majorHAnsi" w:hAnsiTheme="majorHAnsi"/>
                  <w:sz w:val="17"/>
                  <w:szCs w:val="17"/>
                </w:rPr>
                <w:t>523</w:t>
              </w:r>
            </w:ins>
            <w:del w:id="2327" w:author="Juhan Anupõld - RAM" w:date="2025-10-06T14:43:00Z" w16du:dateUtc="2025-10-06T11:43:00Z">
              <w:r w:rsidRPr="00FE2B5E" w:rsidDel="00E11EE5">
                <w:rPr>
                  <w:rFonts w:asciiTheme="majorHAnsi" w:hAnsiTheme="majorHAnsi" w:cs="Calibri"/>
                  <w:color w:val="000000"/>
                  <w:sz w:val="17"/>
                  <w:szCs w:val="17"/>
                  <w:rPrChange w:id="2328" w:author="Juhan Anupõld - RAM" w:date="2025-10-06T14:43:00Z" w16du:dateUtc="2025-10-06T11:43:00Z">
                    <w:rPr>
                      <w:rFonts w:ascii="Cambria" w:hAnsi="Cambria" w:cs="Calibri"/>
                      <w:color w:val="000000"/>
                      <w:sz w:val="17"/>
                      <w:szCs w:val="17"/>
                    </w:rPr>
                  </w:rPrChange>
                </w:rPr>
                <w:delText>1 009 962 409</w:delText>
              </w:r>
            </w:del>
          </w:p>
          <w:p w14:paraId="6F53E227" w14:textId="2D35EA00" w:rsidR="00FE2B5E" w:rsidRPr="00FE2B5E" w:rsidRDefault="00FE2B5E" w:rsidP="00FE2B5E">
            <w:pPr>
              <w:spacing w:before="0" w:after="0" w:line="240" w:lineRule="auto"/>
              <w:jc w:val="right"/>
              <w:rPr>
                <w:rFonts w:asciiTheme="majorHAnsi" w:eastAsia="Times New Roman" w:hAnsiTheme="majorHAnsi" w:cs="Calibri"/>
                <w:color w:val="000000"/>
                <w:sz w:val="17"/>
                <w:szCs w:val="17"/>
                <w:lang w:val="et-EE" w:eastAsia="et-EE"/>
                <w:rPrChange w:id="2329" w:author="Juhan Anupõld - RAM" w:date="2025-10-06T14:43:00Z" w16du:dateUtc="2025-10-06T11:43:00Z">
                  <w:rPr>
                    <w:rFonts w:ascii="Cambria" w:eastAsia="Times New Roman" w:hAnsi="Cambria" w:cs="Calibri"/>
                    <w:color w:val="000000"/>
                    <w:sz w:val="17"/>
                    <w:szCs w:val="17"/>
                    <w:lang w:val="et-EE" w:eastAsia="et-EE"/>
                  </w:rPr>
                </w:rPrChange>
              </w:rPr>
            </w:pPr>
            <w:del w:id="2330" w:author="Juhan Anupõld - RAM" w:date="2025-10-06T14:43:00Z" w16du:dateUtc="2025-10-06T11:43:00Z">
              <w:r w:rsidRPr="00FE2B5E" w:rsidDel="00E11EE5">
                <w:rPr>
                  <w:rFonts w:asciiTheme="majorHAnsi" w:hAnsiTheme="majorHAnsi" w:cs="Calibri"/>
                  <w:color w:val="000000"/>
                  <w:sz w:val="17"/>
                  <w:szCs w:val="17"/>
                  <w:rPrChange w:id="2331" w:author="Juhan Anupõld - RAM" w:date="2025-10-06T14:43:00Z" w16du:dateUtc="2025-10-06T11:43:00Z">
                    <w:rPr>
                      <w:rFonts w:ascii="Cambria" w:hAnsi="Cambria" w:cs="Calibri"/>
                      <w:color w:val="000000"/>
                      <w:sz w:val="17"/>
                      <w:szCs w:val="17"/>
                    </w:rPr>
                  </w:rPrChange>
                </w:rPr>
                <w:delText> </w:delText>
              </w:r>
            </w:del>
          </w:p>
        </w:tc>
        <w:tc>
          <w:tcPr>
            <w:tcW w:w="839" w:type="dxa"/>
            <w:vAlign w:val="center"/>
          </w:tcPr>
          <w:p w14:paraId="0017E3D7" w14:textId="08FCB858" w:rsidR="00FE2B5E" w:rsidRDefault="00FE2B5E" w:rsidP="00FE2B5E">
            <w:pPr>
              <w:spacing w:before="0" w:after="0" w:line="240" w:lineRule="auto"/>
              <w:jc w:val="right"/>
              <w:rPr>
                <w:rFonts w:ascii="Cambria" w:eastAsia="Times New Roman" w:hAnsi="Cambria" w:cs="Calibri"/>
                <w:color w:val="000000"/>
                <w:sz w:val="17"/>
                <w:szCs w:val="17"/>
                <w:lang w:val="et-EE" w:eastAsia="et-EE"/>
              </w:rPr>
            </w:pPr>
            <w:del w:id="2332" w:author="Juhan Anupõld - RAM" w:date="2025-10-06T14:44:00Z" w16du:dateUtc="2025-10-06T11:44:00Z">
              <w:r w:rsidDel="005D1E97">
                <w:rPr>
                  <w:rFonts w:ascii="Cambria" w:eastAsia="Times New Roman" w:hAnsi="Cambria" w:cs="Calibri"/>
                  <w:color w:val="000000"/>
                  <w:sz w:val="17"/>
                  <w:szCs w:val="17"/>
                  <w:lang w:val="et-EE" w:eastAsia="et-EE"/>
                </w:rPr>
                <w:delText>46</w:delText>
              </w:r>
            </w:del>
            <w:ins w:id="2333" w:author="Juhan Anupõld - RAM" w:date="2025-10-06T14:44:00Z" w16du:dateUtc="2025-10-06T11:44:00Z">
              <w:r w:rsidR="005D1E97">
                <w:rPr>
                  <w:rFonts w:ascii="Cambria" w:eastAsia="Times New Roman" w:hAnsi="Cambria" w:cs="Calibri"/>
                  <w:color w:val="000000"/>
                  <w:sz w:val="17"/>
                  <w:szCs w:val="17"/>
                  <w:lang w:val="et-EE" w:eastAsia="et-EE"/>
                </w:rPr>
                <w:t>79</w:t>
              </w:r>
            </w:ins>
            <w:r>
              <w:rPr>
                <w:rFonts w:ascii="Cambria" w:eastAsia="Times New Roman" w:hAnsi="Cambria" w:cs="Calibri"/>
                <w:color w:val="000000"/>
                <w:sz w:val="17"/>
                <w:szCs w:val="17"/>
                <w:lang w:val="et-EE" w:eastAsia="et-EE"/>
              </w:rPr>
              <w:t>%</w:t>
            </w:r>
          </w:p>
        </w:tc>
      </w:tr>
      <w:tr w:rsidR="00342BF0" w14:paraId="741E61C4" w14:textId="77777777" w:rsidTr="00E06554">
        <w:trPr>
          <w:trHeight w:val="310"/>
        </w:trPr>
        <w:tc>
          <w:tcPr>
            <w:tcW w:w="1422" w:type="dxa"/>
            <w:vMerge/>
            <w:vAlign w:val="center"/>
          </w:tcPr>
          <w:p w14:paraId="35199D8C" w14:textId="77777777" w:rsidR="007C17A6" w:rsidRDefault="007C17A6" w:rsidP="007C17A6">
            <w:pPr>
              <w:spacing w:before="0" w:after="0" w:line="240" w:lineRule="auto"/>
              <w:rPr>
                <w:rFonts w:ascii="Cambria" w:eastAsia="Times New Roman" w:hAnsi="Cambria" w:cs="Calibri"/>
                <w:color w:val="000000"/>
                <w:sz w:val="17"/>
                <w:szCs w:val="17"/>
                <w:lang w:val="et-EE" w:eastAsia="et-EE"/>
              </w:rPr>
            </w:pPr>
          </w:p>
        </w:tc>
        <w:tc>
          <w:tcPr>
            <w:tcW w:w="1461" w:type="dxa"/>
            <w:vMerge/>
            <w:vAlign w:val="center"/>
          </w:tcPr>
          <w:p w14:paraId="32BDDFA6" w14:textId="77777777" w:rsidR="007C17A6" w:rsidRDefault="007C17A6" w:rsidP="007C17A6">
            <w:pPr>
              <w:spacing w:before="0" w:after="0" w:line="240" w:lineRule="auto"/>
              <w:rPr>
                <w:rFonts w:ascii="Cambria" w:eastAsia="Times New Roman" w:hAnsi="Cambria" w:cs="Calibri"/>
                <w:color w:val="000000"/>
                <w:sz w:val="17"/>
                <w:szCs w:val="17"/>
                <w:lang w:val="et-EE" w:eastAsia="et-EE"/>
              </w:rPr>
            </w:pPr>
          </w:p>
        </w:tc>
        <w:tc>
          <w:tcPr>
            <w:tcW w:w="1687" w:type="dxa"/>
            <w:vMerge/>
            <w:vAlign w:val="center"/>
          </w:tcPr>
          <w:p w14:paraId="3939AA56" w14:textId="77777777" w:rsidR="007C17A6" w:rsidRDefault="007C17A6" w:rsidP="007C17A6">
            <w:pPr>
              <w:spacing w:before="0" w:after="0" w:line="240" w:lineRule="auto"/>
              <w:rPr>
                <w:rFonts w:ascii="Cambria" w:eastAsia="Times New Roman" w:hAnsi="Cambria" w:cs="Calibri"/>
                <w:color w:val="000000"/>
                <w:sz w:val="17"/>
                <w:szCs w:val="17"/>
                <w:lang w:val="et-EE" w:eastAsia="et-EE"/>
              </w:rPr>
            </w:pPr>
          </w:p>
        </w:tc>
        <w:tc>
          <w:tcPr>
            <w:tcW w:w="1335" w:type="dxa"/>
            <w:vAlign w:val="center"/>
          </w:tcPr>
          <w:p w14:paraId="74488692" w14:textId="77777777" w:rsidR="007C17A6" w:rsidRDefault="007C17A6" w:rsidP="007C17A6">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ÜF </w:t>
            </w:r>
          </w:p>
        </w:tc>
        <w:tc>
          <w:tcPr>
            <w:tcW w:w="1022" w:type="dxa"/>
            <w:vAlign w:val="center"/>
          </w:tcPr>
          <w:p w14:paraId="1D5F8D5F" w14:textId="77777777" w:rsidR="007C17A6" w:rsidRDefault="007C17A6" w:rsidP="007C17A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Ei kohaldu </w:t>
            </w:r>
          </w:p>
        </w:tc>
        <w:tc>
          <w:tcPr>
            <w:tcW w:w="1288" w:type="dxa"/>
            <w:shd w:val="clear" w:color="auto" w:fill="FFFFFF" w:themeFill="background1"/>
          </w:tcPr>
          <w:p w14:paraId="75BF3293" w14:textId="4B2C453D" w:rsidR="007C17A6" w:rsidRPr="00FE2B5E" w:rsidRDefault="007C17A6" w:rsidP="007C17A6">
            <w:pPr>
              <w:spacing w:before="0" w:after="0" w:line="240" w:lineRule="auto"/>
              <w:jc w:val="right"/>
              <w:rPr>
                <w:rFonts w:asciiTheme="majorHAnsi" w:eastAsia="Times New Roman" w:hAnsiTheme="majorHAnsi" w:cs="Calibri"/>
                <w:color w:val="000000"/>
                <w:sz w:val="17"/>
                <w:szCs w:val="17"/>
                <w:lang w:val="et-EE" w:eastAsia="et-EE"/>
                <w:rPrChange w:id="2334" w:author="Juhan Anupõld - RAM" w:date="2025-10-06T14:43:00Z" w16du:dateUtc="2025-10-06T11:43:00Z">
                  <w:rPr>
                    <w:rFonts w:ascii="Cambria" w:eastAsia="Times New Roman" w:hAnsi="Cambria" w:cs="Calibri"/>
                    <w:color w:val="000000"/>
                    <w:sz w:val="17"/>
                    <w:szCs w:val="17"/>
                    <w:lang w:val="et-EE" w:eastAsia="et-EE"/>
                  </w:rPr>
                </w:rPrChange>
              </w:rPr>
            </w:pPr>
            <w:ins w:id="2335" w:author="Juhan Anupõld - RAM" w:date="2025-10-06T14:43:00Z" w16du:dateUtc="2025-10-06T11:43:00Z">
              <w:r w:rsidRPr="005E1DFC">
                <w:rPr>
                  <w:rFonts w:asciiTheme="majorHAnsi" w:hAnsiTheme="majorHAnsi"/>
                  <w:sz w:val="17"/>
                  <w:szCs w:val="17"/>
                </w:rPr>
                <w:t>207</w:t>
              </w:r>
            </w:ins>
            <w:ins w:id="2336" w:author="Juhan Anupõld - RAM" w:date="2025-10-06T14:45:00Z" w16du:dateUtc="2025-10-06T11:45:00Z">
              <w:r>
                <w:rPr>
                  <w:rFonts w:asciiTheme="majorHAnsi" w:hAnsiTheme="majorHAnsi"/>
                  <w:sz w:val="17"/>
                  <w:szCs w:val="17"/>
                </w:rPr>
                <w:t> </w:t>
              </w:r>
            </w:ins>
            <w:ins w:id="2337" w:author="Juhan Anupõld - RAM" w:date="2025-10-06T14:43:00Z" w16du:dateUtc="2025-10-06T11:43:00Z">
              <w:r w:rsidRPr="005E1DFC">
                <w:rPr>
                  <w:rFonts w:asciiTheme="majorHAnsi" w:hAnsiTheme="majorHAnsi"/>
                  <w:sz w:val="17"/>
                  <w:szCs w:val="17"/>
                </w:rPr>
                <w:t>900</w:t>
              </w:r>
            </w:ins>
            <w:ins w:id="2338" w:author="Juhan Anupõld - RAM" w:date="2025-10-06T14:45:00Z" w16du:dateUtc="2025-10-06T11:45:00Z">
              <w:r>
                <w:rPr>
                  <w:rFonts w:asciiTheme="majorHAnsi" w:hAnsiTheme="majorHAnsi"/>
                  <w:sz w:val="17"/>
                  <w:szCs w:val="17"/>
                </w:rPr>
                <w:t xml:space="preserve"> </w:t>
              </w:r>
            </w:ins>
            <w:ins w:id="2339" w:author="Juhan Anupõld - RAM" w:date="2025-10-06T14:43:00Z" w16du:dateUtc="2025-10-06T11:43:00Z">
              <w:r w:rsidRPr="005E1DFC">
                <w:rPr>
                  <w:rFonts w:asciiTheme="majorHAnsi" w:hAnsiTheme="majorHAnsi"/>
                  <w:sz w:val="17"/>
                  <w:szCs w:val="17"/>
                </w:rPr>
                <w:t>183</w:t>
              </w:r>
            </w:ins>
            <w:del w:id="2340" w:author="Juhan Anupõld - RAM" w:date="2025-10-06T14:43:00Z" w16du:dateUtc="2025-10-06T11:43:00Z">
              <w:r w:rsidRPr="00FE2B5E" w:rsidDel="00E11EE5">
                <w:rPr>
                  <w:rFonts w:asciiTheme="majorHAnsi" w:eastAsia="Times New Roman" w:hAnsiTheme="majorHAnsi" w:cs="Calibri"/>
                  <w:color w:val="000000"/>
                  <w:sz w:val="17"/>
                  <w:szCs w:val="17"/>
                  <w:lang w:val="et-EE" w:eastAsia="et-EE"/>
                  <w:rPrChange w:id="2341" w:author="Juhan Anupõld - RAM" w:date="2025-10-06T14:43:00Z" w16du:dateUtc="2025-10-06T11:43:00Z">
                    <w:rPr>
                      <w:rFonts w:ascii="Cambria" w:eastAsia="Times New Roman" w:hAnsi="Cambria" w:cs="Calibri"/>
                      <w:color w:val="000000"/>
                      <w:sz w:val="17"/>
                      <w:szCs w:val="17"/>
                      <w:lang w:val="et-EE" w:eastAsia="et-EE"/>
                    </w:rPr>
                  </w:rPrChange>
                </w:rPr>
                <w:delText>245 492 013</w:delText>
              </w:r>
            </w:del>
          </w:p>
        </w:tc>
        <w:tc>
          <w:tcPr>
            <w:tcW w:w="688" w:type="dxa"/>
            <w:shd w:val="clear" w:color="auto" w:fill="FFFFFF" w:themeFill="background1"/>
          </w:tcPr>
          <w:p w14:paraId="43043307" w14:textId="6E9CCF9A" w:rsidR="007C17A6" w:rsidRPr="00FE2B5E" w:rsidRDefault="007C17A6" w:rsidP="007C17A6">
            <w:pPr>
              <w:spacing w:before="0" w:after="0" w:line="240" w:lineRule="auto"/>
              <w:jc w:val="right"/>
              <w:rPr>
                <w:rFonts w:asciiTheme="majorHAnsi" w:eastAsia="Times New Roman" w:hAnsiTheme="majorHAnsi" w:cs="Calibri"/>
                <w:color w:val="000000"/>
                <w:sz w:val="17"/>
                <w:szCs w:val="17"/>
                <w:lang w:val="et-EE" w:eastAsia="et-EE"/>
                <w:rPrChange w:id="2342" w:author="Juhan Anupõld - RAM" w:date="2025-10-06T14:43:00Z" w16du:dateUtc="2025-10-06T11:43:00Z">
                  <w:rPr>
                    <w:rFonts w:ascii="Cambria" w:eastAsia="Times New Roman" w:hAnsi="Cambria" w:cs="Calibri"/>
                    <w:color w:val="000000"/>
                    <w:sz w:val="17"/>
                    <w:szCs w:val="17"/>
                    <w:lang w:val="et-EE" w:eastAsia="et-EE"/>
                  </w:rPr>
                </w:rPrChange>
              </w:rPr>
            </w:pPr>
            <w:ins w:id="2343" w:author="Juhan Anupõld - RAM" w:date="2025-10-06T14:43:00Z" w16du:dateUtc="2025-10-06T11:43:00Z">
              <w:r w:rsidRPr="005E1DFC">
                <w:rPr>
                  <w:rFonts w:asciiTheme="majorHAnsi" w:hAnsiTheme="majorHAnsi"/>
                  <w:sz w:val="17"/>
                  <w:szCs w:val="17"/>
                </w:rPr>
                <w:t>165</w:t>
              </w:r>
            </w:ins>
            <w:ins w:id="2344" w:author="Juhan Anupõld - RAM" w:date="2025-10-06T14:45:00Z" w16du:dateUtc="2025-10-06T11:45:00Z">
              <w:r>
                <w:rPr>
                  <w:rFonts w:asciiTheme="majorHAnsi" w:hAnsiTheme="majorHAnsi"/>
                  <w:sz w:val="17"/>
                  <w:szCs w:val="17"/>
                </w:rPr>
                <w:t> </w:t>
              </w:r>
            </w:ins>
            <w:ins w:id="2345" w:author="Juhan Anupõld - RAM" w:date="2025-10-06T14:43:00Z" w16du:dateUtc="2025-10-06T11:43:00Z">
              <w:r w:rsidRPr="005E1DFC">
                <w:rPr>
                  <w:rFonts w:asciiTheme="majorHAnsi" w:hAnsiTheme="majorHAnsi"/>
                  <w:sz w:val="17"/>
                  <w:szCs w:val="17"/>
                </w:rPr>
                <w:t>635</w:t>
              </w:r>
            </w:ins>
            <w:ins w:id="2346" w:author="Juhan Anupõld - RAM" w:date="2025-10-06T14:45:00Z" w16du:dateUtc="2025-10-06T11:45:00Z">
              <w:r>
                <w:rPr>
                  <w:rFonts w:asciiTheme="majorHAnsi" w:hAnsiTheme="majorHAnsi"/>
                  <w:sz w:val="17"/>
                  <w:szCs w:val="17"/>
                </w:rPr>
                <w:t xml:space="preserve"> </w:t>
              </w:r>
            </w:ins>
            <w:ins w:id="2347" w:author="Juhan Anupõld - RAM" w:date="2025-10-06T14:43:00Z" w16du:dateUtc="2025-10-06T11:43:00Z">
              <w:r w:rsidRPr="005E1DFC">
                <w:rPr>
                  <w:rFonts w:asciiTheme="majorHAnsi" w:hAnsiTheme="majorHAnsi"/>
                  <w:sz w:val="17"/>
                  <w:szCs w:val="17"/>
                </w:rPr>
                <w:t>263</w:t>
              </w:r>
            </w:ins>
            <w:del w:id="2348" w:author="Juhan Anupõld - RAM" w:date="2025-10-06T14:43:00Z" w16du:dateUtc="2025-10-06T11:43:00Z">
              <w:r w:rsidRPr="00FE2B5E" w:rsidDel="00E11EE5">
                <w:rPr>
                  <w:rFonts w:asciiTheme="majorHAnsi" w:eastAsia="Times New Roman" w:hAnsiTheme="majorHAnsi" w:cs="Calibri"/>
                  <w:color w:val="000000"/>
                  <w:sz w:val="17"/>
                  <w:szCs w:val="17"/>
                  <w:lang w:val="et-EE" w:eastAsia="et-EE"/>
                  <w:rPrChange w:id="2349" w:author="Juhan Anupõld - RAM" w:date="2025-10-06T14:43:00Z" w16du:dateUtc="2025-10-06T11:43:00Z">
                    <w:rPr>
                      <w:rFonts w:ascii="Cambria" w:eastAsia="Times New Roman" w:hAnsi="Cambria" w:cs="Calibri"/>
                      <w:color w:val="000000"/>
                      <w:sz w:val="17"/>
                      <w:szCs w:val="17"/>
                      <w:lang w:val="et-EE" w:eastAsia="et-EE"/>
                    </w:rPr>
                  </w:rPrChange>
                </w:rPr>
                <w:delText>204 353 940</w:delText>
              </w:r>
            </w:del>
          </w:p>
        </w:tc>
        <w:tc>
          <w:tcPr>
            <w:tcW w:w="689" w:type="dxa"/>
            <w:shd w:val="clear" w:color="auto" w:fill="FFFFFF" w:themeFill="background1"/>
          </w:tcPr>
          <w:p w14:paraId="132676AD" w14:textId="5C615918" w:rsidR="007C17A6" w:rsidRPr="00FE2B5E" w:rsidRDefault="007C17A6" w:rsidP="007C17A6">
            <w:pPr>
              <w:spacing w:before="0" w:after="0" w:line="240" w:lineRule="auto"/>
              <w:jc w:val="right"/>
              <w:rPr>
                <w:rFonts w:asciiTheme="majorHAnsi" w:eastAsia="Times New Roman" w:hAnsiTheme="majorHAnsi" w:cs="Calibri"/>
                <w:color w:val="000000"/>
                <w:sz w:val="17"/>
                <w:szCs w:val="17"/>
                <w:lang w:val="et-EE" w:eastAsia="et-EE"/>
                <w:rPrChange w:id="2350" w:author="Juhan Anupõld - RAM" w:date="2025-10-06T14:43:00Z" w16du:dateUtc="2025-10-06T11:43:00Z">
                  <w:rPr>
                    <w:rFonts w:ascii="Cambria" w:eastAsia="Times New Roman" w:hAnsi="Cambria" w:cs="Calibri"/>
                    <w:color w:val="000000"/>
                    <w:sz w:val="17"/>
                    <w:szCs w:val="17"/>
                    <w:lang w:val="et-EE" w:eastAsia="et-EE"/>
                  </w:rPr>
                </w:rPrChange>
              </w:rPr>
            </w:pPr>
            <w:ins w:id="2351" w:author="Juhan Anupõld - RAM" w:date="2025-10-06T14:43:00Z" w16du:dateUtc="2025-10-06T11:43:00Z">
              <w:r w:rsidRPr="005E1DFC">
                <w:rPr>
                  <w:rFonts w:asciiTheme="majorHAnsi" w:hAnsiTheme="majorHAnsi"/>
                  <w:sz w:val="17"/>
                  <w:szCs w:val="17"/>
                </w:rPr>
                <w:t>4</w:t>
              </w:r>
            </w:ins>
            <w:ins w:id="2352" w:author="Juhan Anupõld - RAM" w:date="2025-10-06T14:45:00Z" w16du:dateUtc="2025-10-06T11:45:00Z">
              <w:r>
                <w:rPr>
                  <w:rFonts w:asciiTheme="majorHAnsi" w:hAnsiTheme="majorHAnsi"/>
                  <w:sz w:val="17"/>
                  <w:szCs w:val="17"/>
                </w:rPr>
                <w:t> </w:t>
              </w:r>
            </w:ins>
            <w:ins w:id="2353" w:author="Juhan Anupõld - RAM" w:date="2025-10-06T14:43:00Z" w16du:dateUtc="2025-10-06T11:43:00Z">
              <w:r w:rsidRPr="005E1DFC">
                <w:rPr>
                  <w:rFonts w:asciiTheme="majorHAnsi" w:hAnsiTheme="majorHAnsi"/>
                  <w:sz w:val="17"/>
                  <w:szCs w:val="17"/>
                </w:rPr>
                <w:t>140</w:t>
              </w:r>
            </w:ins>
            <w:ins w:id="2354" w:author="Juhan Anupõld - RAM" w:date="2025-10-06T14:45:00Z" w16du:dateUtc="2025-10-06T11:45:00Z">
              <w:r>
                <w:rPr>
                  <w:rFonts w:asciiTheme="majorHAnsi" w:hAnsiTheme="majorHAnsi"/>
                  <w:sz w:val="17"/>
                  <w:szCs w:val="17"/>
                </w:rPr>
                <w:t xml:space="preserve"> </w:t>
              </w:r>
            </w:ins>
            <w:ins w:id="2355" w:author="Juhan Anupõld - RAM" w:date="2025-10-06T14:43:00Z" w16du:dateUtc="2025-10-06T11:43:00Z">
              <w:r w:rsidRPr="005E1DFC">
                <w:rPr>
                  <w:rFonts w:asciiTheme="majorHAnsi" w:hAnsiTheme="majorHAnsi"/>
                  <w:sz w:val="17"/>
                  <w:szCs w:val="17"/>
                </w:rPr>
                <w:t>881</w:t>
              </w:r>
            </w:ins>
            <w:del w:id="2356" w:author="Juhan Anupõld - RAM" w:date="2025-10-06T14:43:00Z" w16du:dateUtc="2025-10-06T11:43:00Z">
              <w:r w:rsidRPr="00FE2B5E" w:rsidDel="00E11EE5">
                <w:rPr>
                  <w:rFonts w:asciiTheme="majorHAnsi" w:eastAsia="Times New Roman" w:hAnsiTheme="majorHAnsi" w:cs="Calibri"/>
                  <w:color w:val="000000"/>
                  <w:sz w:val="17"/>
                  <w:szCs w:val="17"/>
                  <w:lang w:val="et-EE" w:eastAsia="et-EE"/>
                  <w:rPrChange w:id="2357" w:author="Juhan Anupõld - RAM" w:date="2025-10-06T14:43:00Z" w16du:dateUtc="2025-10-06T11:43:00Z">
                    <w:rPr>
                      <w:rFonts w:ascii="Cambria" w:eastAsia="Times New Roman" w:hAnsi="Cambria" w:cs="Calibri"/>
                      <w:color w:val="000000"/>
                      <w:sz w:val="17"/>
                      <w:szCs w:val="17"/>
                      <w:lang w:val="et-EE" w:eastAsia="et-EE"/>
                    </w:rPr>
                  </w:rPrChange>
                </w:rPr>
                <w:delText>5 108 848</w:delText>
              </w:r>
            </w:del>
          </w:p>
        </w:tc>
        <w:tc>
          <w:tcPr>
            <w:tcW w:w="688" w:type="dxa"/>
            <w:shd w:val="clear" w:color="auto" w:fill="FFFFFF" w:themeFill="background1"/>
          </w:tcPr>
          <w:p w14:paraId="45A38A3D" w14:textId="07D1E0C1" w:rsidR="007C17A6" w:rsidRPr="00FE2B5E" w:rsidRDefault="007C17A6" w:rsidP="007C17A6">
            <w:pPr>
              <w:spacing w:before="0" w:after="0" w:line="240" w:lineRule="auto"/>
              <w:jc w:val="right"/>
              <w:rPr>
                <w:rFonts w:asciiTheme="majorHAnsi" w:eastAsia="Times New Roman" w:hAnsiTheme="majorHAnsi" w:cs="Calibri"/>
                <w:color w:val="000000"/>
                <w:sz w:val="17"/>
                <w:szCs w:val="17"/>
                <w:lang w:val="et-EE" w:eastAsia="et-EE"/>
                <w:rPrChange w:id="2358" w:author="Juhan Anupõld - RAM" w:date="2025-10-06T14:43:00Z" w16du:dateUtc="2025-10-06T11:43:00Z">
                  <w:rPr>
                    <w:rFonts w:ascii="Cambria" w:eastAsia="Times New Roman" w:hAnsi="Cambria" w:cs="Calibri"/>
                    <w:color w:val="000000"/>
                    <w:sz w:val="17"/>
                    <w:szCs w:val="17"/>
                    <w:lang w:val="et-EE" w:eastAsia="et-EE"/>
                  </w:rPr>
                </w:rPrChange>
              </w:rPr>
            </w:pPr>
            <w:ins w:id="2359" w:author="Juhan Anupõld - RAM" w:date="2025-10-06T14:43:00Z" w16du:dateUtc="2025-10-06T11:43:00Z">
              <w:r w:rsidRPr="005E1DFC">
                <w:rPr>
                  <w:rFonts w:asciiTheme="majorHAnsi" w:hAnsiTheme="majorHAnsi"/>
                  <w:sz w:val="17"/>
                  <w:szCs w:val="17"/>
                </w:rPr>
                <w:t>37</w:t>
              </w:r>
            </w:ins>
            <w:ins w:id="2360" w:author="Juhan Anupõld - RAM" w:date="2025-10-06T14:45:00Z" w16du:dateUtc="2025-10-06T11:45:00Z">
              <w:r>
                <w:rPr>
                  <w:rFonts w:asciiTheme="majorHAnsi" w:hAnsiTheme="majorHAnsi"/>
                  <w:sz w:val="17"/>
                  <w:szCs w:val="17"/>
                </w:rPr>
                <w:t> </w:t>
              </w:r>
            </w:ins>
            <w:ins w:id="2361" w:author="Juhan Anupõld - RAM" w:date="2025-10-06T14:43:00Z" w16du:dateUtc="2025-10-06T11:43:00Z">
              <w:r w:rsidRPr="005E1DFC">
                <w:rPr>
                  <w:rFonts w:asciiTheme="majorHAnsi" w:hAnsiTheme="majorHAnsi"/>
                  <w:sz w:val="17"/>
                  <w:szCs w:val="17"/>
                </w:rPr>
                <w:t>194</w:t>
              </w:r>
            </w:ins>
            <w:ins w:id="2362" w:author="Juhan Anupõld - RAM" w:date="2025-10-06T14:45:00Z" w16du:dateUtc="2025-10-06T11:45:00Z">
              <w:r>
                <w:rPr>
                  <w:rFonts w:asciiTheme="majorHAnsi" w:hAnsiTheme="majorHAnsi"/>
                  <w:sz w:val="17"/>
                  <w:szCs w:val="17"/>
                </w:rPr>
                <w:t xml:space="preserve"> </w:t>
              </w:r>
            </w:ins>
            <w:ins w:id="2363" w:author="Juhan Anupõld - RAM" w:date="2025-10-06T14:43:00Z" w16du:dateUtc="2025-10-06T11:43:00Z">
              <w:r w:rsidRPr="005E1DFC">
                <w:rPr>
                  <w:rFonts w:asciiTheme="majorHAnsi" w:hAnsiTheme="majorHAnsi"/>
                  <w:sz w:val="17"/>
                  <w:szCs w:val="17"/>
                </w:rPr>
                <w:t>185</w:t>
              </w:r>
            </w:ins>
            <w:del w:id="2364" w:author="Juhan Anupõld - RAM" w:date="2025-10-06T14:43:00Z" w16du:dateUtc="2025-10-06T11:43:00Z">
              <w:r w:rsidRPr="00FE2B5E" w:rsidDel="00E11EE5">
                <w:rPr>
                  <w:rFonts w:asciiTheme="majorHAnsi" w:eastAsia="Times New Roman" w:hAnsiTheme="majorHAnsi" w:cs="Calibri"/>
                  <w:color w:val="000000"/>
                  <w:sz w:val="17"/>
                  <w:szCs w:val="17"/>
                  <w:lang w:val="et-EE" w:eastAsia="et-EE"/>
                  <w:rPrChange w:id="2365" w:author="Juhan Anupõld - RAM" w:date="2025-10-06T14:43:00Z" w16du:dateUtc="2025-10-06T11:43:00Z">
                    <w:rPr>
                      <w:rFonts w:ascii="Cambria" w:eastAsia="Times New Roman" w:hAnsi="Cambria" w:cs="Calibri"/>
                      <w:color w:val="000000"/>
                      <w:sz w:val="17"/>
                      <w:szCs w:val="17"/>
                      <w:lang w:val="et-EE" w:eastAsia="et-EE"/>
                    </w:rPr>
                  </w:rPrChange>
                </w:rPr>
                <w:delText>35 150 463</w:delText>
              </w:r>
            </w:del>
          </w:p>
        </w:tc>
        <w:tc>
          <w:tcPr>
            <w:tcW w:w="689" w:type="dxa"/>
            <w:shd w:val="clear" w:color="auto" w:fill="FFFFFF" w:themeFill="background1"/>
          </w:tcPr>
          <w:p w14:paraId="2DFB1343" w14:textId="1EA31D4E" w:rsidR="007C17A6" w:rsidRPr="00FE2B5E" w:rsidRDefault="007C17A6" w:rsidP="007C17A6">
            <w:pPr>
              <w:spacing w:before="0" w:after="0" w:line="240" w:lineRule="auto"/>
              <w:jc w:val="right"/>
              <w:rPr>
                <w:rFonts w:asciiTheme="majorHAnsi" w:eastAsia="Times New Roman" w:hAnsiTheme="majorHAnsi" w:cs="Calibri"/>
                <w:color w:val="000000"/>
                <w:sz w:val="17"/>
                <w:szCs w:val="17"/>
                <w:lang w:val="et-EE" w:eastAsia="et-EE"/>
                <w:rPrChange w:id="2366" w:author="Juhan Anupõld - RAM" w:date="2025-10-06T14:43:00Z" w16du:dateUtc="2025-10-06T11:43:00Z">
                  <w:rPr>
                    <w:rFonts w:ascii="Cambria" w:eastAsia="Times New Roman" w:hAnsi="Cambria" w:cs="Calibri"/>
                    <w:color w:val="000000"/>
                    <w:sz w:val="17"/>
                    <w:szCs w:val="17"/>
                    <w:lang w:val="et-EE" w:eastAsia="et-EE"/>
                  </w:rPr>
                </w:rPrChange>
              </w:rPr>
            </w:pPr>
            <w:ins w:id="2367" w:author="Juhan Anupõld - RAM" w:date="2025-10-06T14:43:00Z" w16du:dateUtc="2025-10-06T11:43:00Z">
              <w:r w:rsidRPr="005E1DFC">
                <w:rPr>
                  <w:rFonts w:asciiTheme="majorHAnsi" w:hAnsiTheme="majorHAnsi"/>
                  <w:sz w:val="17"/>
                  <w:szCs w:val="17"/>
                </w:rPr>
                <w:t>929</w:t>
              </w:r>
            </w:ins>
            <w:ins w:id="2368" w:author="Juhan Anupõld - RAM" w:date="2025-10-06T14:45:00Z" w16du:dateUtc="2025-10-06T11:45:00Z">
              <w:r>
                <w:rPr>
                  <w:rFonts w:asciiTheme="majorHAnsi" w:hAnsiTheme="majorHAnsi"/>
                  <w:sz w:val="17"/>
                  <w:szCs w:val="17"/>
                </w:rPr>
                <w:t xml:space="preserve"> </w:t>
              </w:r>
            </w:ins>
            <w:ins w:id="2369" w:author="Juhan Anupõld - RAM" w:date="2025-10-06T14:43:00Z" w16du:dateUtc="2025-10-06T11:43:00Z">
              <w:r w:rsidRPr="005E1DFC">
                <w:rPr>
                  <w:rFonts w:asciiTheme="majorHAnsi" w:hAnsiTheme="majorHAnsi"/>
                  <w:sz w:val="17"/>
                  <w:szCs w:val="17"/>
                </w:rPr>
                <w:t>854</w:t>
              </w:r>
            </w:ins>
            <w:del w:id="2370" w:author="Juhan Anupõld - RAM" w:date="2025-10-06T14:43:00Z" w16du:dateUtc="2025-10-06T11:43:00Z">
              <w:r w:rsidRPr="00FE2B5E" w:rsidDel="00E11EE5">
                <w:rPr>
                  <w:rFonts w:asciiTheme="majorHAnsi" w:eastAsia="Times New Roman" w:hAnsiTheme="majorHAnsi" w:cs="Calibri"/>
                  <w:color w:val="000000"/>
                  <w:sz w:val="17"/>
                  <w:szCs w:val="17"/>
                  <w:lang w:val="et-EE" w:eastAsia="et-EE"/>
                  <w:rPrChange w:id="2371" w:author="Juhan Anupõld - RAM" w:date="2025-10-06T14:43:00Z" w16du:dateUtc="2025-10-06T11:43:00Z">
                    <w:rPr>
                      <w:rFonts w:ascii="Cambria" w:eastAsia="Times New Roman" w:hAnsi="Cambria" w:cs="Calibri"/>
                      <w:color w:val="000000"/>
                      <w:sz w:val="17"/>
                      <w:szCs w:val="17"/>
                      <w:lang w:val="et-EE" w:eastAsia="et-EE"/>
                    </w:rPr>
                  </w:rPrChange>
                </w:rPr>
                <w:delText>878 762</w:delText>
              </w:r>
            </w:del>
          </w:p>
        </w:tc>
        <w:tc>
          <w:tcPr>
            <w:tcW w:w="946" w:type="dxa"/>
            <w:shd w:val="clear" w:color="auto" w:fill="FFFFFF" w:themeFill="background1"/>
          </w:tcPr>
          <w:p w14:paraId="141EC7A9" w14:textId="3980029E" w:rsidR="007C17A6" w:rsidRPr="00BF617F" w:rsidRDefault="007C17A6" w:rsidP="007C17A6">
            <w:pPr>
              <w:spacing w:before="0" w:after="0" w:line="240" w:lineRule="auto"/>
              <w:jc w:val="right"/>
              <w:rPr>
                <w:rFonts w:asciiTheme="majorHAnsi" w:eastAsia="Times New Roman" w:hAnsiTheme="majorHAnsi" w:cs="Calibri"/>
                <w:color w:val="000000"/>
                <w:sz w:val="17"/>
                <w:szCs w:val="17"/>
                <w:lang w:val="et-EE" w:eastAsia="et-EE"/>
                <w:rPrChange w:id="2372" w:author="Juhan Anupõld - RAM" w:date="2025-10-30T15:29:00Z" w16du:dateUtc="2025-10-30T13:29:00Z">
                  <w:rPr>
                    <w:rFonts w:ascii="Cambria" w:eastAsia="Times New Roman" w:hAnsi="Cambria" w:cs="Calibri"/>
                    <w:color w:val="000000"/>
                    <w:sz w:val="17"/>
                    <w:szCs w:val="17"/>
                    <w:lang w:val="et-EE" w:eastAsia="et-EE"/>
                  </w:rPr>
                </w:rPrChange>
              </w:rPr>
            </w:pPr>
            <w:ins w:id="2373" w:author="Juhan Anupõld - RAM" w:date="2025-10-30T15:29:00Z" w16du:dateUtc="2025-10-30T13:29:00Z">
              <w:r w:rsidRPr="00BF617F">
                <w:rPr>
                  <w:rFonts w:asciiTheme="majorHAnsi" w:hAnsiTheme="majorHAnsi"/>
                  <w:sz w:val="17"/>
                  <w:szCs w:val="17"/>
                </w:rPr>
                <w:t>12</w:t>
              </w:r>
            </w:ins>
            <w:ins w:id="2374" w:author="Juhan Anupõld - RAM" w:date="2025-10-30T15:30:00Z" w16du:dateUtc="2025-10-30T13:30:00Z">
              <w:r w:rsidR="00BF617F">
                <w:rPr>
                  <w:rFonts w:asciiTheme="majorHAnsi" w:hAnsiTheme="majorHAnsi"/>
                  <w:sz w:val="17"/>
                  <w:szCs w:val="17"/>
                </w:rPr>
                <w:t> </w:t>
              </w:r>
            </w:ins>
            <w:ins w:id="2375" w:author="Juhan Anupõld - RAM" w:date="2025-10-30T15:29:00Z" w16du:dateUtc="2025-10-30T13:29:00Z">
              <w:r w:rsidRPr="00BF617F">
                <w:rPr>
                  <w:rFonts w:asciiTheme="majorHAnsi" w:hAnsiTheme="majorHAnsi"/>
                  <w:sz w:val="17"/>
                  <w:szCs w:val="17"/>
                </w:rPr>
                <w:t>788</w:t>
              </w:r>
            </w:ins>
            <w:ins w:id="2376" w:author="Juhan Anupõld - RAM" w:date="2025-10-30T15:30:00Z" w16du:dateUtc="2025-10-30T13:30:00Z">
              <w:r w:rsidR="00BF617F">
                <w:rPr>
                  <w:rFonts w:asciiTheme="majorHAnsi" w:hAnsiTheme="majorHAnsi"/>
                  <w:sz w:val="17"/>
                  <w:szCs w:val="17"/>
                </w:rPr>
                <w:t xml:space="preserve"> </w:t>
              </w:r>
            </w:ins>
            <w:ins w:id="2377" w:author="Juhan Anupõld - RAM" w:date="2025-10-30T15:29:00Z" w16du:dateUtc="2025-10-30T13:29:00Z">
              <w:r w:rsidRPr="00BF617F">
                <w:rPr>
                  <w:rFonts w:asciiTheme="majorHAnsi" w:hAnsiTheme="majorHAnsi"/>
                  <w:sz w:val="17"/>
                  <w:szCs w:val="17"/>
                </w:rPr>
                <w:t>599</w:t>
              </w:r>
            </w:ins>
            <w:del w:id="2378" w:author="Juhan Anupõld - RAM" w:date="2025-10-06T14:43:00Z" w16du:dateUtc="2025-10-06T11:43:00Z">
              <w:r w:rsidRPr="00BF617F" w:rsidDel="00E11EE5">
                <w:rPr>
                  <w:rFonts w:asciiTheme="majorHAnsi" w:eastAsia="Times New Roman" w:hAnsiTheme="majorHAnsi" w:cs="Calibri"/>
                  <w:color w:val="000000"/>
                  <w:sz w:val="17"/>
                  <w:szCs w:val="17"/>
                  <w:lang w:val="et-EE" w:eastAsia="et-EE"/>
                  <w:rPrChange w:id="2379" w:author="Juhan Anupõld - RAM" w:date="2025-10-30T15:29:00Z" w16du:dateUtc="2025-10-30T13:29:00Z">
                    <w:rPr>
                      <w:rFonts w:ascii="Cambria" w:eastAsia="Times New Roman" w:hAnsi="Cambria" w:cs="Calibri"/>
                      <w:color w:val="000000"/>
                      <w:sz w:val="17"/>
                      <w:szCs w:val="17"/>
                      <w:lang w:val="et-EE" w:eastAsia="et-EE"/>
                    </w:rPr>
                  </w:rPrChange>
                </w:rPr>
                <w:delText>146 187 150</w:delText>
              </w:r>
            </w:del>
          </w:p>
        </w:tc>
        <w:tc>
          <w:tcPr>
            <w:tcW w:w="843" w:type="dxa"/>
            <w:shd w:val="clear" w:color="auto" w:fill="FFFFFF" w:themeFill="background1"/>
          </w:tcPr>
          <w:p w14:paraId="7BDE5B75" w14:textId="0024B367" w:rsidR="007C17A6" w:rsidRPr="00BF617F" w:rsidRDefault="007C17A6" w:rsidP="007C17A6">
            <w:pPr>
              <w:spacing w:before="0" w:after="0" w:line="240" w:lineRule="auto"/>
              <w:jc w:val="right"/>
              <w:rPr>
                <w:rFonts w:asciiTheme="majorHAnsi" w:eastAsia="Times New Roman" w:hAnsiTheme="majorHAnsi" w:cs="Calibri"/>
                <w:color w:val="000000"/>
                <w:sz w:val="17"/>
                <w:szCs w:val="17"/>
                <w:lang w:val="et-EE" w:eastAsia="et-EE"/>
                <w:rPrChange w:id="2380" w:author="Juhan Anupõld - RAM" w:date="2025-10-30T15:29:00Z" w16du:dateUtc="2025-10-30T13:29:00Z">
                  <w:rPr>
                    <w:rFonts w:ascii="Cambria" w:eastAsia="Times New Roman" w:hAnsi="Cambria" w:cs="Calibri"/>
                    <w:color w:val="000000"/>
                    <w:sz w:val="17"/>
                    <w:szCs w:val="17"/>
                    <w:lang w:val="et-EE" w:eastAsia="et-EE"/>
                  </w:rPr>
                </w:rPrChange>
              </w:rPr>
            </w:pPr>
            <w:ins w:id="2381" w:author="Juhan Anupõld - RAM" w:date="2025-10-30T15:29:00Z" w16du:dateUtc="2025-10-30T13:29:00Z">
              <w:r w:rsidRPr="00BF617F">
                <w:rPr>
                  <w:rFonts w:asciiTheme="majorHAnsi" w:hAnsiTheme="majorHAnsi"/>
                  <w:sz w:val="17"/>
                  <w:szCs w:val="17"/>
                </w:rPr>
                <w:t>8</w:t>
              </w:r>
            </w:ins>
            <w:ins w:id="2382" w:author="Juhan Anupõld - RAM" w:date="2025-10-30T15:30:00Z" w16du:dateUtc="2025-10-30T13:30:00Z">
              <w:r w:rsidR="00BF617F">
                <w:rPr>
                  <w:rFonts w:asciiTheme="majorHAnsi" w:hAnsiTheme="majorHAnsi"/>
                  <w:sz w:val="17"/>
                  <w:szCs w:val="17"/>
                </w:rPr>
                <w:t> </w:t>
              </w:r>
            </w:ins>
            <w:ins w:id="2383" w:author="Juhan Anupõld - RAM" w:date="2025-10-30T15:29:00Z" w16du:dateUtc="2025-10-30T13:29:00Z">
              <w:r w:rsidRPr="00BF617F">
                <w:rPr>
                  <w:rFonts w:asciiTheme="majorHAnsi" w:hAnsiTheme="majorHAnsi"/>
                  <w:sz w:val="17"/>
                  <w:szCs w:val="17"/>
                </w:rPr>
                <w:t>252</w:t>
              </w:r>
            </w:ins>
            <w:ins w:id="2384" w:author="Juhan Anupõld - RAM" w:date="2025-10-30T15:30:00Z" w16du:dateUtc="2025-10-30T13:30:00Z">
              <w:r w:rsidR="00BF617F">
                <w:rPr>
                  <w:rFonts w:asciiTheme="majorHAnsi" w:hAnsiTheme="majorHAnsi"/>
                  <w:sz w:val="17"/>
                  <w:szCs w:val="17"/>
                </w:rPr>
                <w:t xml:space="preserve"> </w:t>
              </w:r>
            </w:ins>
            <w:ins w:id="2385" w:author="Juhan Anupõld - RAM" w:date="2025-10-30T15:29:00Z" w16du:dateUtc="2025-10-30T13:29:00Z">
              <w:r w:rsidRPr="00BF617F">
                <w:rPr>
                  <w:rFonts w:asciiTheme="majorHAnsi" w:hAnsiTheme="majorHAnsi"/>
                  <w:sz w:val="17"/>
                  <w:szCs w:val="17"/>
                </w:rPr>
                <w:t>885</w:t>
              </w:r>
            </w:ins>
            <w:del w:id="2386" w:author="Juhan Anupõld - RAM" w:date="2025-10-06T14:43:00Z" w16du:dateUtc="2025-10-06T11:43:00Z">
              <w:r w:rsidRPr="00BF617F" w:rsidDel="00E11EE5">
                <w:rPr>
                  <w:rFonts w:asciiTheme="majorHAnsi" w:eastAsia="Times New Roman" w:hAnsiTheme="majorHAnsi" w:cs="Calibri"/>
                  <w:color w:val="000000"/>
                  <w:sz w:val="17"/>
                  <w:szCs w:val="17"/>
                  <w:lang w:val="et-EE" w:eastAsia="et-EE"/>
                  <w:rPrChange w:id="2387" w:author="Juhan Anupõld - RAM" w:date="2025-10-30T15:29:00Z" w16du:dateUtc="2025-10-30T13:29:00Z">
                    <w:rPr>
                      <w:rFonts w:ascii="Cambria" w:eastAsia="Times New Roman" w:hAnsi="Cambria" w:cs="Calibri"/>
                      <w:color w:val="000000"/>
                      <w:sz w:val="17"/>
                      <w:szCs w:val="17"/>
                      <w:lang w:val="et-EE" w:eastAsia="et-EE"/>
                    </w:rPr>
                  </w:rPrChange>
                </w:rPr>
                <w:delText>79 545 553</w:delText>
              </w:r>
            </w:del>
          </w:p>
        </w:tc>
        <w:tc>
          <w:tcPr>
            <w:tcW w:w="850" w:type="dxa"/>
            <w:shd w:val="clear" w:color="auto" w:fill="FFFFFF" w:themeFill="background1"/>
          </w:tcPr>
          <w:p w14:paraId="1C679922" w14:textId="3B8EE5BE" w:rsidR="007C17A6" w:rsidRPr="00BF617F" w:rsidRDefault="007C17A6" w:rsidP="007C17A6">
            <w:pPr>
              <w:spacing w:before="0" w:after="0" w:line="240" w:lineRule="auto"/>
              <w:jc w:val="right"/>
              <w:rPr>
                <w:rFonts w:asciiTheme="majorHAnsi" w:eastAsia="Times New Roman" w:hAnsiTheme="majorHAnsi" w:cs="Calibri"/>
                <w:color w:val="000000"/>
                <w:sz w:val="17"/>
                <w:szCs w:val="17"/>
                <w:lang w:val="et-EE" w:eastAsia="et-EE"/>
                <w:rPrChange w:id="2388" w:author="Juhan Anupõld - RAM" w:date="2025-10-30T15:29:00Z" w16du:dateUtc="2025-10-30T13:29:00Z">
                  <w:rPr>
                    <w:rFonts w:ascii="Cambria" w:eastAsia="Times New Roman" w:hAnsi="Cambria" w:cs="Calibri"/>
                    <w:color w:val="000000"/>
                    <w:sz w:val="17"/>
                    <w:szCs w:val="17"/>
                    <w:lang w:val="et-EE" w:eastAsia="et-EE"/>
                  </w:rPr>
                </w:rPrChange>
              </w:rPr>
            </w:pPr>
            <w:ins w:id="2389" w:author="Juhan Anupõld - RAM" w:date="2025-10-30T15:29:00Z" w16du:dateUtc="2025-10-30T13:29:00Z">
              <w:r w:rsidRPr="00BF617F">
                <w:rPr>
                  <w:rFonts w:asciiTheme="majorHAnsi" w:hAnsiTheme="majorHAnsi"/>
                  <w:sz w:val="17"/>
                  <w:szCs w:val="17"/>
                </w:rPr>
                <w:t>4</w:t>
              </w:r>
            </w:ins>
            <w:ins w:id="2390" w:author="Juhan Anupõld - RAM" w:date="2025-10-30T15:30:00Z" w16du:dateUtc="2025-10-30T13:30:00Z">
              <w:r w:rsidR="00E22D71">
                <w:rPr>
                  <w:rFonts w:asciiTheme="majorHAnsi" w:hAnsiTheme="majorHAnsi"/>
                  <w:sz w:val="17"/>
                  <w:szCs w:val="17"/>
                </w:rPr>
                <w:t> </w:t>
              </w:r>
            </w:ins>
            <w:ins w:id="2391" w:author="Juhan Anupõld - RAM" w:date="2025-10-30T15:29:00Z" w16du:dateUtc="2025-10-30T13:29:00Z">
              <w:r w:rsidRPr="00BF617F">
                <w:rPr>
                  <w:rFonts w:asciiTheme="majorHAnsi" w:hAnsiTheme="majorHAnsi"/>
                  <w:sz w:val="17"/>
                  <w:szCs w:val="17"/>
                </w:rPr>
                <w:t>535</w:t>
              </w:r>
            </w:ins>
            <w:ins w:id="2392" w:author="Juhan Anupõld - RAM" w:date="2025-10-30T15:30:00Z" w16du:dateUtc="2025-10-30T13:30:00Z">
              <w:r w:rsidR="00E22D71">
                <w:rPr>
                  <w:rFonts w:asciiTheme="majorHAnsi" w:hAnsiTheme="majorHAnsi"/>
                  <w:sz w:val="17"/>
                  <w:szCs w:val="17"/>
                </w:rPr>
                <w:t xml:space="preserve"> </w:t>
              </w:r>
            </w:ins>
            <w:ins w:id="2393" w:author="Juhan Anupõld - RAM" w:date="2025-10-30T15:29:00Z" w16du:dateUtc="2025-10-30T13:29:00Z">
              <w:r w:rsidRPr="00BF617F">
                <w:rPr>
                  <w:rFonts w:asciiTheme="majorHAnsi" w:hAnsiTheme="majorHAnsi"/>
                  <w:sz w:val="17"/>
                  <w:szCs w:val="17"/>
                </w:rPr>
                <w:t>714</w:t>
              </w:r>
            </w:ins>
            <w:del w:id="2394" w:author="Juhan Anupõld - RAM" w:date="2025-10-06T14:43:00Z" w16du:dateUtc="2025-10-06T11:43:00Z">
              <w:r w:rsidRPr="00BF617F" w:rsidDel="00E11EE5">
                <w:rPr>
                  <w:rFonts w:asciiTheme="majorHAnsi" w:eastAsia="Times New Roman" w:hAnsiTheme="majorHAnsi" w:cs="Calibri"/>
                  <w:color w:val="000000"/>
                  <w:sz w:val="17"/>
                  <w:szCs w:val="17"/>
                  <w:lang w:val="et-EE" w:eastAsia="et-EE"/>
                  <w:rPrChange w:id="2395" w:author="Juhan Anupõld - RAM" w:date="2025-10-30T15:29:00Z" w16du:dateUtc="2025-10-30T13:29:00Z">
                    <w:rPr>
                      <w:rFonts w:ascii="Cambria" w:eastAsia="Times New Roman" w:hAnsi="Cambria" w:cs="Calibri"/>
                      <w:color w:val="000000"/>
                      <w:sz w:val="17"/>
                      <w:szCs w:val="17"/>
                      <w:lang w:val="et-EE" w:eastAsia="et-EE"/>
                    </w:rPr>
                  </w:rPrChange>
                </w:rPr>
                <w:delText>66 641 597</w:delText>
              </w:r>
            </w:del>
          </w:p>
        </w:tc>
        <w:tc>
          <w:tcPr>
            <w:tcW w:w="841" w:type="dxa"/>
            <w:shd w:val="clear" w:color="auto" w:fill="FFFFFF" w:themeFill="background1"/>
          </w:tcPr>
          <w:p w14:paraId="4D6A6A1E" w14:textId="4C071899" w:rsidR="007C17A6" w:rsidRPr="00BF617F" w:rsidRDefault="007C17A6" w:rsidP="007C17A6">
            <w:pPr>
              <w:spacing w:before="0" w:after="0" w:line="240" w:lineRule="auto"/>
              <w:jc w:val="right"/>
              <w:rPr>
                <w:rFonts w:asciiTheme="majorHAnsi" w:eastAsia="Times New Roman" w:hAnsiTheme="majorHAnsi" w:cs="Calibri"/>
                <w:color w:val="000000"/>
                <w:sz w:val="17"/>
                <w:szCs w:val="17"/>
                <w:lang w:val="et-EE" w:eastAsia="et-EE"/>
                <w:rPrChange w:id="2396" w:author="Juhan Anupõld - RAM" w:date="2025-10-30T15:29:00Z" w16du:dateUtc="2025-10-30T13:29:00Z">
                  <w:rPr>
                    <w:rFonts w:ascii="Cambria" w:eastAsia="Times New Roman" w:hAnsi="Cambria" w:cs="Calibri"/>
                    <w:color w:val="000000"/>
                    <w:sz w:val="17"/>
                    <w:szCs w:val="17"/>
                    <w:lang w:val="et-EE" w:eastAsia="et-EE"/>
                  </w:rPr>
                </w:rPrChange>
              </w:rPr>
            </w:pPr>
            <w:ins w:id="2397" w:author="Juhan Anupõld - RAM" w:date="2025-10-30T15:29:00Z" w16du:dateUtc="2025-10-30T13:29:00Z">
              <w:r w:rsidRPr="00BF617F">
                <w:rPr>
                  <w:rFonts w:asciiTheme="majorHAnsi" w:hAnsiTheme="majorHAnsi"/>
                  <w:sz w:val="17"/>
                  <w:szCs w:val="17"/>
                </w:rPr>
                <w:t>220</w:t>
              </w:r>
            </w:ins>
            <w:ins w:id="2398" w:author="Juhan Anupõld - RAM" w:date="2025-10-30T15:30:00Z" w16du:dateUtc="2025-10-30T13:30:00Z">
              <w:r w:rsidR="00E22D71">
                <w:rPr>
                  <w:rFonts w:asciiTheme="majorHAnsi" w:hAnsiTheme="majorHAnsi"/>
                  <w:sz w:val="17"/>
                  <w:szCs w:val="17"/>
                </w:rPr>
                <w:t> </w:t>
              </w:r>
            </w:ins>
            <w:ins w:id="2399" w:author="Juhan Anupõld - RAM" w:date="2025-10-30T15:29:00Z" w16du:dateUtc="2025-10-30T13:29:00Z">
              <w:r w:rsidRPr="00BF617F">
                <w:rPr>
                  <w:rFonts w:asciiTheme="majorHAnsi" w:hAnsiTheme="majorHAnsi"/>
                  <w:sz w:val="17"/>
                  <w:szCs w:val="17"/>
                </w:rPr>
                <w:t>688</w:t>
              </w:r>
            </w:ins>
            <w:ins w:id="2400" w:author="Juhan Anupõld - RAM" w:date="2025-10-30T15:30:00Z" w16du:dateUtc="2025-10-30T13:30:00Z">
              <w:r w:rsidR="00E22D71">
                <w:rPr>
                  <w:rFonts w:asciiTheme="majorHAnsi" w:hAnsiTheme="majorHAnsi"/>
                  <w:sz w:val="17"/>
                  <w:szCs w:val="17"/>
                </w:rPr>
                <w:t xml:space="preserve"> </w:t>
              </w:r>
            </w:ins>
            <w:ins w:id="2401" w:author="Juhan Anupõld - RAM" w:date="2025-10-30T15:29:00Z" w16du:dateUtc="2025-10-30T13:29:00Z">
              <w:r w:rsidRPr="00BF617F">
                <w:rPr>
                  <w:rFonts w:asciiTheme="majorHAnsi" w:hAnsiTheme="majorHAnsi"/>
                  <w:sz w:val="17"/>
                  <w:szCs w:val="17"/>
                </w:rPr>
                <w:t>782</w:t>
              </w:r>
            </w:ins>
            <w:del w:id="2402" w:author="Juhan Anupõld - RAM" w:date="2025-10-06T14:43:00Z" w16du:dateUtc="2025-10-06T11:43:00Z">
              <w:r w:rsidRPr="00BF617F" w:rsidDel="00E11EE5">
                <w:rPr>
                  <w:rFonts w:asciiTheme="majorHAnsi" w:eastAsia="Times New Roman" w:hAnsiTheme="majorHAnsi" w:cs="Calibri"/>
                  <w:color w:val="000000"/>
                  <w:sz w:val="17"/>
                  <w:szCs w:val="17"/>
                  <w:lang w:val="et-EE" w:eastAsia="et-EE"/>
                  <w:rPrChange w:id="2403" w:author="Juhan Anupõld - RAM" w:date="2025-10-30T15:29:00Z" w16du:dateUtc="2025-10-30T13:29:00Z">
                    <w:rPr>
                      <w:rFonts w:ascii="Cambria" w:eastAsia="Times New Roman" w:hAnsi="Cambria" w:cs="Calibri"/>
                      <w:color w:val="000000"/>
                      <w:sz w:val="17"/>
                      <w:szCs w:val="17"/>
                      <w:lang w:val="et-EE" w:eastAsia="et-EE"/>
                    </w:rPr>
                  </w:rPrChange>
                </w:rPr>
                <w:delText>391 679 163</w:delText>
              </w:r>
            </w:del>
          </w:p>
        </w:tc>
        <w:tc>
          <w:tcPr>
            <w:tcW w:w="839" w:type="dxa"/>
            <w:vAlign w:val="center"/>
          </w:tcPr>
          <w:p w14:paraId="0675E6A8" w14:textId="611CB557" w:rsidR="007C17A6" w:rsidRDefault="007C17A6" w:rsidP="007C17A6">
            <w:pPr>
              <w:spacing w:before="0" w:after="0" w:line="240" w:lineRule="auto"/>
              <w:jc w:val="right"/>
              <w:rPr>
                <w:rFonts w:ascii="Cambria" w:eastAsia="Times New Roman" w:hAnsi="Cambria" w:cs="Calibri"/>
                <w:color w:val="000000"/>
                <w:sz w:val="17"/>
                <w:szCs w:val="17"/>
                <w:lang w:val="et-EE" w:eastAsia="et-EE"/>
              </w:rPr>
            </w:pPr>
            <w:del w:id="2404" w:author="Juhan Anupõld - RAM" w:date="2025-10-06T14:46:00Z" w16du:dateUtc="2025-10-06T11:46:00Z">
              <w:r w:rsidDel="00BD2308">
                <w:rPr>
                  <w:rFonts w:ascii="Cambria" w:eastAsia="Times New Roman" w:hAnsi="Cambria" w:cs="Calibri"/>
                  <w:color w:val="000000"/>
                  <w:sz w:val="17"/>
                  <w:szCs w:val="17"/>
                  <w:lang w:val="et-EE" w:eastAsia="et-EE"/>
                </w:rPr>
                <w:delText>63</w:delText>
              </w:r>
            </w:del>
            <w:ins w:id="2405" w:author="Juhan Anupõld - RAM" w:date="2025-10-06T14:46:00Z" w16du:dateUtc="2025-10-06T11:46:00Z">
              <w:r>
                <w:rPr>
                  <w:rFonts w:ascii="Cambria" w:eastAsia="Times New Roman" w:hAnsi="Cambria" w:cs="Calibri"/>
                  <w:color w:val="000000"/>
                  <w:sz w:val="17"/>
                  <w:szCs w:val="17"/>
                  <w:lang w:val="et-EE" w:eastAsia="et-EE"/>
                </w:rPr>
                <w:t>94</w:t>
              </w:r>
            </w:ins>
            <w:r>
              <w:rPr>
                <w:rFonts w:ascii="Cambria" w:eastAsia="Times New Roman" w:hAnsi="Cambria" w:cs="Calibri"/>
                <w:color w:val="000000"/>
                <w:sz w:val="17"/>
                <w:szCs w:val="17"/>
                <w:lang w:val="et-EE" w:eastAsia="et-EE"/>
              </w:rPr>
              <w:t>%</w:t>
            </w:r>
          </w:p>
        </w:tc>
      </w:tr>
      <w:tr w:rsidR="00342BF0" w14:paraId="30FC797E" w14:textId="77777777" w:rsidTr="00E06554">
        <w:trPr>
          <w:trHeight w:val="517"/>
        </w:trPr>
        <w:tc>
          <w:tcPr>
            <w:tcW w:w="1422" w:type="dxa"/>
            <w:vAlign w:val="center"/>
          </w:tcPr>
          <w:p w14:paraId="4C9998E2" w14:textId="77777777" w:rsidR="00FE2B5E" w:rsidRDefault="00FE2B5E" w:rsidP="00FE2B5E">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lastRenderedPageBreak/>
              <w:t xml:space="preserve"> Rohelisem Eesti</w:t>
            </w:r>
          </w:p>
        </w:tc>
        <w:tc>
          <w:tcPr>
            <w:tcW w:w="1461" w:type="dxa"/>
            <w:vAlign w:val="center"/>
          </w:tcPr>
          <w:p w14:paraId="3B8AF988" w14:textId="77777777" w:rsidR="00FE2B5E" w:rsidRDefault="00FE2B5E" w:rsidP="00FE2B5E">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Prioriteet 4: Säästev linnaline liikumine </w:t>
            </w:r>
          </w:p>
        </w:tc>
        <w:tc>
          <w:tcPr>
            <w:tcW w:w="1687" w:type="dxa"/>
            <w:vAlign w:val="center"/>
          </w:tcPr>
          <w:p w14:paraId="5D93B1AB" w14:textId="55504E7C" w:rsidR="00FE2B5E" w:rsidRDefault="00FE2B5E" w:rsidP="00FE2B5E">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A</w:t>
            </w:r>
            <w:r w:rsidRPr="007F4EE8">
              <w:rPr>
                <w:rFonts w:ascii="Cambria" w:eastAsia="Times New Roman" w:hAnsi="Cambria" w:cs="Calibri"/>
                <w:color w:val="000000"/>
                <w:sz w:val="17"/>
                <w:szCs w:val="17"/>
                <w:lang w:val="et-EE" w:eastAsia="et-EE"/>
              </w:rPr>
              <w:t xml:space="preserve">valiku sektori osalus </w:t>
            </w:r>
          </w:p>
        </w:tc>
        <w:tc>
          <w:tcPr>
            <w:tcW w:w="1335" w:type="dxa"/>
            <w:vAlign w:val="center"/>
          </w:tcPr>
          <w:p w14:paraId="0613D01B" w14:textId="77777777" w:rsidR="00FE2B5E" w:rsidRDefault="00FE2B5E" w:rsidP="00FE2B5E">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ERF </w:t>
            </w:r>
          </w:p>
        </w:tc>
        <w:tc>
          <w:tcPr>
            <w:tcW w:w="1022" w:type="dxa"/>
            <w:vAlign w:val="center"/>
          </w:tcPr>
          <w:p w14:paraId="41234D43" w14:textId="77777777" w:rsidR="00FE2B5E" w:rsidRDefault="00FE2B5E" w:rsidP="00FE2B5E">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tcPr>
          <w:p w14:paraId="0257D8B0" w14:textId="54466442" w:rsidR="00FE2B5E" w:rsidRPr="00FE2B5E" w:rsidRDefault="00FE2B5E" w:rsidP="00FE2B5E">
            <w:pPr>
              <w:spacing w:before="0" w:after="0" w:line="240" w:lineRule="auto"/>
              <w:jc w:val="right"/>
              <w:rPr>
                <w:rFonts w:asciiTheme="majorHAnsi" w:eastAsia="Times New Roman" w:hAnsiTheme="majorHAnsi" w:cs="Calibri"/>
                <w:color w:val="000000"/>
                <w:sz w:val="17"/>
                <w:szCs w:val="17"/>
                <w:lang w:val="et-EE" w:eastAsia="et-EE"/>
                <w:rPrChange w:id="2406" w:author="Juhan Anupõld - RAM" w:date="2025-10-06T14:43:00Z" w16du:dateUtc="2025-10-06T11:43:00Z">
                  <w:rPr>
                    <w:rFonts w:ascii="Cambria" w:eastAsia="Times New Roman" w:hAnsi="Cambria" w:cs="Calibri"/>
                    <w:color w:val="000000"/>
                    <w:sz w:val="17"/>
                    <w:szCs w:val="17"/>
                    <w:lang w:val="et-EE" w:eastAsia="et-EE"/>
                  </w:rPr>
                </w:rPrChange>
              </w:rPr>
            </w:pPr>
            <w:ins w:id="2407" w:author="Juhan Anupõld - RAM" w:date="2025-10-06T14:43:00Z" w16du:dateUtc="2025-10-06T11:43:00Z">
              <w:r w:rsidRPr="005E1DFC">
                <w:rPr>
                  <w:rFonts w:asciiTheme="majorHAnsi" w:hAnsiTheme="majorHAnsi"/>
                  <w:sz w:val="17"/>
                  <w:szCs w:val="17"/>
                </w:rPr>
                <w:t>90</w:t>
              </w:r>
            </w:ins>
            <w:ins w:id="2408" w:author="Juhan Anupõld - RAM" w:date="2025-10-06T14:46:00Z" w16du:dateUtc="2025-10-06T11:46:00Z">
              <w:r w:rsidR="00AA692B">
                <w:rPr>
                  <w:rFonts w:asciiTheme="majorHAnsi" w:hAnsiTheme="majorHAnsi"/>
                  <w:sz w:val="17"/>
                  <w:szCs w:val="17"/>
                </w:rPr>
                <w:t> </w:t>
              </w:r>
            </w:ins>
            <w:ins w:id="2409" w:author="Juhan Anupõld - RAM" w:date="2025-10-06T14:43:00Z" w16du:dateUtc="2025-10-06T11:43:00Z">
              <w:r w:rsidRPr="005E1DFC">
                <w:rPr>
                  <w:rFonts w:asciiTheme="majorHAnsi" w:hAnsiTheme="majorHAnsi"/>
                  <w:sz w:val="17"/>
                  <w:szCs w:val="17"/>
                </w:rPr>
                <w:t>666</w:t>
              </w:r>
            </w:ins>
            <w:ins w:id="2410" w:author="Juhan Anupõld - RAM" w:date="2025-10-06T14:46:00Z" w16du:dateUtc="2025-10-06T11:46:00Z">
              <w:r w:rsidR="00AA692B">
                <w:rPr>
                  <w:rFonts w:asciiTheme="majorHAnsi" w:hAnsiTheme="majorHAnsi"/>
                  <w:sz w:val="17"/>
                  <w:szCs w:val="17"/>
                </w:rPr>
                <w:t xml:space="preserve"> </w:t>
              </w:r>
            </w:ins>
            <w:ins w:id="2411" w:author="Juhan Anupõld - RAM" w:date="2025-10-06T14:43:00Z" w16du:dateUtc="2025-10-06T11:43:00Z">
              <w:r w:rsidRPr="005E1DFC">
                <w:rPr>
                  <w:rFonts w:asciiTheme="majorHAnsi" w:hAnsiTheme="majorHAnsi"/>
                  <w:sz w:val="17"/>
                  <w:szCs w:val="17"/>
                </w:rPr>
                <w:t>000</w:t>
              </w:r>
            </w:ins>
            <w:del w:id="2412" w:author="Juhan Anupõld - RAM" w:date="2025-10-06T14:43:00Z" w16du:dateUtc="2025-10-06T11:43:00Z">
              <w:r w:rsidRPr="00FE2B5E" w:rsidDel="00E11EE5">
                <w:rPr>
                  <w:rFonts w:asciiTheme="majorHAnsi" w:eastAsia="Times New Roman" w:hAnsiTheme="majorHAnsi" w:cs="Calibri"/>
                  <w:color w:val="000000"/>
                  <w:sz w:val="17"/>
                  <w:szCs w:val="17"/>
                  <w:lang w:val="et-EE" w:eastAsia="et-EE"/>
                  <w:rPrChange w:id="2413" w:author="Juhan Anupõld - RAM" w:date="2025-10-06T14:43:00Z" w16du:dateUtc="2025-10-06T11:43:00Z">
                    <w:rPr>
                      <w:rFonts w:ascii="Cambria" w:eastAsia="Times New Roman" w:hAnsi="Cambria" w:cs="Calibri"/>
                      <w:color w:val="000000"/>
                      <w:sz w:val="17"/>
                      <w:szCs w:val="17"/>
                      <w:lang w:val="et-EE" w:eastAsia="et-EE"/>
                    </w:rPr>
                  </w:rPrChange>
                </w:rPr>
                <w:delText>99 360 000</w:delText>
              </w:r>
            </w:del>
          </w:p>
        </w:tc>
        <w:tc>
          <w:tcPr>
            <w:tcW w:w="688" w:type="dxa"/>
            <w:shd w:val="clear" w:color="auto" w:fill="FFFFFF" w:themeFill="background1"/>
          </w:tcPr>
          <w:p w14:paraId="7F208724" w14:textId="5F68D327" w:rsidR="00FE2B5E" w:rsidRPr="00FE2B5E" w:rsidRDefault="00FE2B5E" w:rsidP="00FE2B5E">
            <w:pPr>
              <w:spacing w:before="0" w:after="0" w:line="240" w:lineRule="auto"/>
              <w:jc w:val="right"/>
              <w:rPr>
                <w:rFonts w:asciiTheme="majorHAnsi" w:eastAsia="Times New Roman" w:hAnsiTheme="majorHAnsi" w:cs="Calibri"/>
                <w:color w:val="000000"/>
                <w:sz w:val="17"/>
                <w:szCs w:val="17"/>
                <w:lang w:val="et-EE" w:eastAsia="et-EE"/>
                <w:rPrChange w:id="2414" w:author="Juhan Anupõld - RAM" w:date="2025-10-06T14:43:00Z" w16du:dateUtc="2025-10-06T11:43:00Z">
                  <w:rPr>
                    <w:rFonts w:ascii="Cambria" w:eastAsia="Times New Roman" w:hAnsi="Cambria" w:cs="Calibri"/>
                    <w:color w:val="000000"/>
                    <w:sz w:val="17"/>
                    <w:szCs w:val="17"/>
                    <w:lang w:val="et-EE" w:eastAsia="et-EE"/>
                  </w:rPr>
                </w:rPrChange>
              </w:rPr>
            </w:pPr>
            <w:ins w:id="2415" w:author="Juhan Anupõld - RAM" w:date="2025-10-06T14:43:00Z" w16du:dateUtc="2025-10-06T11:43:00Z">
              <w:r w:rsidRPr="005E1DFC">
                <w:rPr>
                  <w:rFonts w:asciiTheme="majorHAnsi" w:hAnsiTheme="majorHAnsi"/>
                  <w:sz w:val="17"/>
                  <w:szCs w:val="17"/>
                </w:rPr>
                <w:t>75</w:t>
              </w:r>
            </w:ins>
            <w:ins w:id="2416" w:author="Juhan Anupõld - RAM" w:date="2025-10-06T14:46:00Z" w16du:dateUtc="2025-10-06T11:46:00Z">
              <w:r w:rsidR="00AA692B">
                <w:rPr>
                  <w:rFonts w:asciiTheme="majorHAnsi" w:hAnsiTheme="majorHAnsi"/>
                  <w:sz w:val="17"/>
                  <w:szCs w:val="17"/>
                </w:rPr>
                <w:t> </w:t>
              </w:r>
            </w:ins>
            <w:ins w:id="2417" w:author="Juhan Anupõld - RAM" w:date="2025-10-06T14:43:00Z" w16du:dateUtc="2025-10-06T11:43:00Z">
              <w:r w:rsidRPr="00F7133E">
                <w:rPr>
                  <w:rFonts w:asciiTheme="majorHAnsi" w:hAnsiTheme="majorHAnsi"/>
                  <w:sz w:val="17"/>
                  <w:szCs w:val="17"/>
                </w:rPr>
                <w:t>304</w:t>
              </w:r>
            </w:ins>
            <w:ins w:id="2418" w:author="Juhan Anupõld - RAM" w:date="2025-10-06T14:46:00Z" w16du:dateUtc="2025-10-06T11:46:00Z">
              <w:r w:rsidR="00AA692B">
                <w:rPr>
                  <w:rFonts w:asciiTheme="majorHAnsi" w:hAnsiTheme="majorHAnsi"/>
                  <w:sz w:val="17"/>
                  <w:szCs w:val="17"/>
                </w:rPr>
                <w:t xml:space="preserve"> </w:t>
              </w:r>
            </w:ins>
            <w:ins w:id="2419" w:author="Juhan Anupõld - RAM" w:date="2025-10-06T14:43:00Z" w16du:dateUtc="2025-10-06T11:43:00Z">
              <w:r w:rsidRPr="00F7133E">
                <w:rPr>
                  <w:rFonts w:asciiTheme="majorHAnsi" w:hAnsiTheme="majorHAnsi"/>
                  <w:sz w:val="17"/>
                  <w:szCs w:val="17"/>
                </w:rPr>
                <w:t>833</w:t>
              </w:r>
            </w:ins>
            <w:del w:id="2420" w:author="Juhan Anupõld - RAM" w:date="2025-10-06T14:43:00Z" w16du:dateUtc="2025-10-06T11:43:00Z">
              <w:r w:rsidRPr="00FE2B5E" w:rsidDel="00E11EE5">
                <w:rPr>
                  <w:rFonts w:asciiTheme="majorHAnsi" w:eastAsia="Times New Roman" w:hAnsiTheme="majorHAnsi" w:cs="Calibri"/>
                  <w:color w:val="000000"/>
                  <w:sz w:val="17"/>
                  <w:szCs w:val="17"/>
                  <w:lang w:val="et-EE" w:eastAsia="et-EE"/>
                  <w:rPrChange w:id="2421" w:author="Juhan Anupõld - RAM" w:date="2025-10-06T14:43:00Z" w16du:dateUtc="2025-10-06T11:43:00Z">
                    <w:rPr>
                      <w:rFonts w:ascii="Cambria" w:eastAsia="Times New Roman" w:hAnsi="Cambria" w:cs="Calibri"/>
                      <w:color w:val="000000"/>
                      <w:sz w:val="17"/>
                      <w:szCs w:val="17"/>
                      <w:lang w:val="et-EE" w:eastAsia="et-EE"/>
                    </w:rPr>
                  </w:rPrChange>
                </w:rPr>
                <w:delText>81 563 714</w:delText>
              </w:r>
            </w:del>
          </w:p>
        </w:tc>
        <w:tc>
          <w:tcPr>
            <w:tcW w:w="689" w:type="dxa"/>
            <w:shd w:val="clear" w:color="auto" w:fill="FFFFFF" w:themeFill="background1"/>
          </w:tcPr>
          <w:p w14:paraId="1DED5A8E" w14:textId="6DB21E2C" w:rsidR="00FE2B5E" w:rsidRPr="00FE2B5E" w:rsidRDefault="00FE2B5E" w:rsidP="00FE2B5E">
            <w:pPr>
              <w:spacing w:before="0" w:after="0" w:line="240" w:lineRule="auto"/>
              <w:jc w:val="right"/>
              <w:rPr>
                <w:rFonts w:asciiTheme="majorHAnsi" w:eastAsia="Times New Roman" w:hAnsiTheme="majorHAnsi" w:cs="Calibri"/>
                <w:color w:val="000000"/>
                <w:sz w:val="17"/>
                <w:szCs w:val="17"/>
                <w:lang w:val="et-EE" w:eastAsia="et-EE"/>
                <w:rPrChange w:id="2422" w:author="Juhan Anupõld - RAM" w:date="2025-10-06T14:43:00Z" w16du:dateUtc="2025-10-06T11:43:00Z">
                  <w:rPr>
                    <w:rFonts w:ascii="Cambria" w:eastAsia="Times New Roman" w:hAnsi="Cambria" w:cs="Calibri"/>
                    <w:color w:val="000000"/>
                    <w:sz w:val="17"/>
                    <w:szCs w:val="17"/>
                    <w:lang w:val="et-EE" w:eastAsia="et-EE"/>
                  </w:rPr>
                </w:rPrChange>
              </w:rPr>
            </w:pPr>
            <w:ins w:id="2423" w:author="Juhan Anupõld - RAM" w:date="2025-10-06T14:43:00Z" w16du:dateUtc="2025-10-06T11:43:00Z">
              <w:r w:rsidRPr="00F7133E">
                <w:rPr>
                  <w:rFonts w:asciiTheme="majorHAnsi" w:hAnsiTheme="majorHAnsi"/>
                  <w:sz w:val="17"/>
                  <w:szCs w:val="17"/>
                </w:rPr>
                <w:t>2</w:t>
              </w:r>
            </w:ins>
            <w:ins w:id="2424" w:author="Juhan Anupõld - RAM" w:date="2025-10-06T14:46:00Z" w16du:dateUtc="2025-10-06T11:46:00Z">
              <w:r w:rsidR="00AA692B">
                <w:rPr>
                  <w:rFonts w:asciiTheme="majorHAnsi" w:hAnsiTheme="majorHAnsi"/>
                  <w:sz w:val="17"/>
                  <w:szCs w:val="17"/>
                </w:rPr>
                <w:t> </w:t>
              </w:r>
            </w:ins>
            <w:ins w:id="2425" w:author="Juhan Anupõld - RAM" w:date="2025-10-06T14:43:00Z" w16du:dateUtc="2025-10-06T11:43:00Z">
              <w:r w:rsidRPr="00F7133E">
                <w:rPr>
                  <w:rFonts w:asciiTheme="majorHAnsi" w:hAnsiTheme="majorHAnsi"/>
                  <w:sz w:val="17"/>
                  <w:szCs w:val="17"/>
                </w:rPr>
                <w:t>635</w:t>
              </w:r>
            </w:ins>
            <w:ins w:id="2426" w:author="Juhan Anupõld - RAM" w:date="2025-10-06T14:46:00Z" w16du:dateUtc="2025-10-06T11:46:00Z">
              <w:r w:rsidR="00AA692B">
                <w:rPr>
                  <w:rFonts w:asciiTheme="majorHAnsi" w:hAnsiTheme="majorHAnsi"/>
                  <w:sz w:val="17"/>
                  <w:szCs w:val="17"/>
                </w:rPr>
                <w:t xml:space="preserve"> </w:t>
              </w:r>
            </w:ins>
            <w:ins w:id="2427" w:author="Juhan Anupõld - RAM" w:date="2025-10-06T14:43:00Z" w16du:dateUtc="2025-10-06T11:43:00Z">
              <w:r w:rsidRPr="00F7133E">
                <w:rPr>
                  <w:rFonts w:asciiTheme="majorHAnsi" w:hAnsiTheme="majorHAnsi"/>
                  <w:sz w:val="17"/>
                  <w:szCs w:val="17"/>
                </w:rPr>
                <w:t>669</w:t>
              </w:r>
            </w:ins>
            <w:del w:id="2428" w:author="Juhan Anupõld - RAM" w:date="2025-10-06T14:43:00Z" w16du:dateUtc="2025-10-06T11:43:00Z">
              <w:r w:rsidRPr="00FE2B5E" w:rsidDel="00E11EE5">
                <w:rPr>
                  <w:rFonts w:asciiTheme="majorHAnsi" w:eastAsia="Times New Roman" w:hAnsiTheme="majorHAnsi" w:cs="Calibri"/>
                  <w:color w:val="000000"/>
                  <w:sz w:val="17"/>
                  <w:szCs w:val="17"/>
                  <w:lang w:val="et-EE" w:eastAsia="et-EE"/>
                  <w:rPrChange w:id="2429" w:author="Juhan Anupõld - RAM" w:date="2025-10-06T14:43:00Z" w16du:dateUtc="2025-10-06T11:43:00Z">
                    <w:rPr>
                      <w:rFonts w:ascii="Cambria" w:eastAsia="Times New Roman" w:hAnsi="Cambria" w:cs="Calibri"/>
                      <w:color w:val="000000"/>
                      <w:sz w:val="17"/>
                      <w:szCs w:val="17"/>
                      <w:lang w:val="et-EE" w:eastAsia="et-EE"/>
                    </w:rPr>
                  </w:rPrChange>
                </w:rPr>
                <w:delText>2 854 730</w:delText>
              </w:r>
            </w:del>
          </w:p>
        </w:tc>
        <w:tc>
          <w:tcPr>
            <w:tcW w:w="688" w:type="dxa"/>
            <w:shd w:val="clear" w:color="auto" w:fill="FFFFFF" w:themeFill="background1"/>
          </w:tcPr>
          <w:p w14:paraId="35B7C856" w14:textId="7FE19A9A" w:rsidR="00FE2B5E" w:rsidRPr="00FE2B5E" w:rsidRDefault="00FE2B5E" w:rsidP="00FE2B5E">
            <w:pPr>
              <w:spacing w:before="0" w:after="0" w:line="240" w:lineRule="auto"/>
              <w:jc w:val="right"/>
              <w:rPr>
                <w:rFonts w:asciiTheme="majorHAnsi" w:eastAsia="Times New Roman" w:hAnsiTheme="majorHAnsi" w:cs="Calibri"/>
                <w:color w:val="000000"/>
                <w:sz w:val="17"/>
                <w:szCs w:val="17"/>
                <w:lang w:val="et-EE" w:eastAsia="et-EE"/>
                <w:rPrChange w:id="2430" w:author="Juhan Anupõld - RAM" w:date="2025-10-06T14:43:00Z" w16du:dateUtc="2025-10-06T11:43:00Z">
                  <w:rPr>
                    <w:rFonts w:ascii="Cambria" w:eastAsia="Times New Roman" w:hAnsi="Cambria" w:cs="Calibri"/>
                    <w:color w:val="000000"/>
                    <w:sz w:val="17"/>
                    <w:szCs w:val="17"/>
                    <w:lang w:val="et-EE" w:eastAsia="et-EE"/>
                  </w:rPr>
                </w:rPrChange>
              </w:rPr>
            </w:pPr>
            <w:ins w:id="2431" w:author="Juhan Anupõld - RAM" w:date="2025-10-06T14:43:00Z" w16du:dateUtc="2025-10-06T11:43:00Z">
              <w:r w:rsidRPr="00F7133E">
                <w:rPr>
                  <w:rFonts w:asciiTheme="majorHAnsi" w:hAnsiTheme="majorHAnsi"/>
                  <w:sz w:val="17"/>
                  <w:szCs w:val="17"/>
                </w:rPr>
                <w:t>12</w:t>
              </w:r>
            </w:ins>
            <w:ins w:id="2432" w:author="Juhan Anupõld - RAM" w:date="2025-10-06T14:46:00Z" w16du:dateUtc="2025-10-06T11:46:00Z">
              <w:r w:rsidR="00AA692B">
                <w:rPr>
                  <w:rFonts w:asciiTheme="majorHAnsi" w:hAnsiTheme="majorHAnsi"/>
                  <w:sz w:val="17"/>
                  <w:szCs w:val="17"/>
                </w:rPr>
                <w:t> </w:t>
              </w:r>
            </w:ins>
            <w:ins w:id="2433" w:author="Juhan Anupõld - RAM" w:date="2025-10-06T14:43:00Z" w16du:dateUtc="2025-10-06T11:43:00Z">
              <w:r w:rsidRPr="00F7133E">
                <w:rPr>
                  <w:rFonts w:asciiTheme="majorHAnsi" w:hAnsiTheme="majorHAnsi"/>
                  <w:sz w:val="17"/>
                  <w:szCs w:val="17"/>
                </w:rPr>
                <w:t>295</w:t>
              </w:r>
            </w:ins>
            <w:ins w:id="2434" w:author="Juhan Anupõld - RAM" w:date="2025-10-06T14:46:00Z" w16du:dateUtc="2025-10-06T11:46:00Z">
              <w:r w:rsidR="00AA692B">
                <w:rPr>
                  <w:rFonts w:asciiTheme="majorHAnsi" w:hAnsiTheme="majorHAnsi"/>
                  <w:sz w:val="17"/>
                  <w:szCs w:val="17"/>
                </w:rPr>
                <w:t xml:space="preserve"> </w:t>
              </w:r>
            </w:ins>
            <w:ins w:id="2435" w:author="Juhan Anupõld - RAM" w:date="2025-10-06T14:43:00Z" w16du:dateUtc="2025-10-06T11:43:00Z">
              <w:r w:rsidRPr="00F7133E">
                <w:rPr>
                  <w:rFonts w:asciiTheme="majorHAnsi" w:hAnsiTheme="majorHAnsi"/>
                  <w:sz w:val="17"/>
                  <w:szCs w:val="17"/>
                </w:rPr>
                <w:t>168</w:t>
              </w:r>
            </w:ins>
            <w:del w:id="2436" w:author="Juhan Anupõld - RAM" w:date="2025-10-06T14:43:00Z" w16du:dateUtc="2025-10-06T11:43:00Z">
              <w:r w:rsidRPr="00FE2B5E" w:rsidDel="00E11EE5">
                <w:rPr>
                  <w:rFonts w:asciiTheme="majorHAnsi" w:eastAsia="Times New Roman" w:hAnsiTheme="majorHAnsi" w:cs="Calibri"/>
                  <w:color w:val="000000"/>
                  <w:sz w:val="17"/>
                  <w:szCs w:val="17"/>
                  <w:lang w:val="et-EE" w:eastAsia="et-EE"/>
                  <w:rPrChange w:id="2437" w:author="Juhan Anupõld - RAM" w:date="2025-10-06T14:43:00Z" w16du:dateUtc="2025-10-06T11:43:00Z">
                    <w:rPr>
                      <w:rFonts w:ascii="Cambria" w:eastAsia="Times New Roman" w:hAnsi="Cambria" w:cs="Calibri"/>
                      <w:color w:val="000000"/>
                      <w:sz w:val="17"/>
                      <w:szCs w:val="17"/>
                      <w:lang w:val="et-EE" w:eastAsia="et-EE"/>
                    </w:rPr>
                  </w:rPrChange>
                </w:rPr>
                <w:delText>14 436 286</w:delText>
              </w:r>
            </w:del>
          </w:p>
        </w:tc>
        <w:tc>
          <w:tcPr>
            <w:tcW w:w="689" w:type="dxa"/>
            <w:shd w:val="clear" w:color="auto" w:fill="FFFFFF" w:themeFill="background1"/>
          </w:tcPr>
          <w:p w14:paraId="668D6168" w14:textId="3A767408" w:rsidR="00FE2B5E" w:rsidRPr="00FE2B5E" w:rsidRDefault="00FE2B5E" w:rsidP="00FE2B5E">
            <w:pPr>
              <w:spacing w:before="0" w:after="0" w:line="240" w:lineRule="auto"/>
              <w:jc w:val="right"/>
              <w:rPr>
                <w:rFonts w:asciiTheme="majorHAnsi" w:eastAsia="Times New Roman" w:hAnsiTheme="majorHAnsi" w:cs="Calibri"/>
                <w:color w:val="000000"/>
                <w:sz w:val="17"/>
                <w:szCs w:val="17"/>
                <w:lang w:val="et-EE" w:eastAsia="et-EE"/>
                <w:rPrChange w:id="2438" w:author="Juhan Anupõld - RAM" w:date="2025-10-06T14:43:00Z" w16du:dateUtc="2025-10-06T11:43:00Z">
                  <w:rPr>
                    <w:rFonts w:ascii="Cambria" w:eastAsia="Times New Roman" w:hAnsi="Cambria" w:cs="Calibri"/>
                    <w:color w:val="000000"/>
                    <w:sz w:val="17"/>
                    <w:szCs w:val="17"/>
                    <w:lang w:val="et-EE" w:eastAsia="et-EE"/>
                  </w:rPr>
                </w:rPrChange>
              </w:rPr>
            </w:pPr>
            <w:ins w:id="2439" w:author="Juhan Anupõld - RAM" w:date="2025-10-06T14:43:00Z" w16du:dateUtc="2025-10-06T11:43:00Z">
              <w:r w:rsidRPr="00F7133E">
                <w:rPr>
                  <w:rFonts w:asciiTheme="majorHAnsi" w:hAnsiTheme="majorHAnsi"/>
                  <w:sz w:val="17"/>
                  <w:szCs w:val="17"/>
                </w:rPr>
                <w:t>430</w:t>
              </w:r>
            </w:ins>
            <w:ins w:id="2440" w:author="Juhan Anupõld - RAM" w:date="2025-10-06T14:46:00Z" w16du:dateUtc="2025-10-06T11:46:00Z">
              <w:r w:rsidR="00AA692B">
                <w:rPr>
                  <w:rFonts w:asciiTheme="majorHAnsi" w:hAnsiTheme="majorHAnsi"/>
                  <w:sz w:val="17"/>
                  <w:szCs w:val="17"/>
                </w:rPr>
                <w:t xml:space="preserve"> </w:t>
              </w:r>
            </w:ins>
            <w:ins w:id="2441" w:author="Juhan Anupõld - RAM" w:date="2025-10-06T14:43:00Z" w16du:dateUtc="2025-10-06T11:43:00Z">
              <w:r w:rsidRPr="00F7133E">
                <w:rPr>
                  <w:rFonts w:asciiTheme="majorHAnsi" w:hAnsiTheme="majorHAnsi"/>
                  <w:sz w:val="17"/>
                  <w:szCs w:val="17"/>
                </w:rPr>
                <w:t>330</w:t>
              </w:r>
            </w:ins>
            <w:del w:id="2442" w:author="Juhan Anupõld - RAM" w:date="2025-10-06T14:43:00Z" w16du:dateUtc="2025-10-06T11:43:00Z">
              <w:r w:rsidRPr="00FE2B5E" w:rsidDel="00E11EE5">
                <w:rPr>
                  <w:rFonts w:asciiTheme="majorHAnsi" w:eastAsia="Times New Roman" w:hAnsiTheme="majorHAnsi" w:cs="Calibri"/>
                  <w:color w:val="000000"/>
                  <w:sz w:val="17"/>
                  <w:szCs w:val="17"/>
                  <w:lang w:val="et-EE" w:eastAsia="et-EE"/>
                  <w:rPrChange w:id="2443" w:author="Juhan Anupõld - RAM" w:date="2025-10-06T14:43:00Z" w16du:dateUtc="2025-10-06T11:43:00Z">
                    <w:rPr>
                      <w:rFonts w:ascii="Cambria" w:eastAsia="Times New Roman" w:hAnsi="Cambria" w:cs="Calibri"/>
                      <w:color w:val="000000"/>
                      <w:sz w:val="17"/>
                      <w:szCs w:val="17"/>
                      <w:lang w:val="et-EE" w:eastAsia="et-EE"/>
                    </w:rPr>
                  </w:rPrChange>
                </w:rPr>
                <w:delText>505 270</w:delText>
              </w:r>
            </w:del>
          </w:p>
        </w:tc>
        <w:tc>
          <w:tcPr>
            <w:tcW w:w="946" w:type="dxa"/>
            <w:shd w:val="clear" w:color="auto" w:fill="FFFFFF" w:themeFill="background1"/>
          </w:tcPr>
          <w:p w14:paraId="58DECEA3" w14:textId="1C934BF7" w:rsidR="00FE2B5E" w:rsidRPr="00FE2B5E" w:rsidRDefault="00FE2B5E" w:rsidP="00FE2B5E">
            <w:pPr>
              <w:spacing w:before="0" w:after="0" w:line="240" w:lineRule="auto"/>
              <w:jc w:val="right"/>
              <w:rPr>
                <w:rFonts w:asciiTheme="majorHAnsi" w:eastAsia="Times New Roman" w:hAnsiTheme="majorHAnsi" w:cs="Calibri"/>
                <w:color w:val="000000"/>
                <w:sz w:val="17"/>
                <w:szCs w:val="17"/>
                <w:lang w:val="et-EE" w:eastAsia="et-EE"/>
                <w:rPrChange w:id="2444" w:author="Juhan Anupõld - RAM" w:date="2025-10-06T14:43:00Z" w16du:dateUtc="2025-10-06T11:43:00Z">
                  <w:rPr>
                    <w:rFonts w:ascii="Cambria" w:eastAsia="Times New Roman" w:hAnsi="Cambria" w:cs="Calibri"/>
                    <w:color w:val="000000"/>
                    <w:sz w:val="17"/>
                    <w:szCs w:val="17"/>
                    <w:lang w:val="et-EE" w:eastAsia="et-EE"/>
                  </w:rPr>
                </w:rPrChange>
              </w:rPr>
            </w:pPr>
            <w:ins w:id="2445" w:author="Juhan Anupõld - RAM" w:date="2025-10-06T14:43:00Z" w16du:dateUtc="2025-10-06T11:43:00Z">
              <w:r w:rsidRPr="00F7133E">
                <w:rPr>
                  <w:rFonts w:asciiTheme="majorHAnsi" w:hAnsiTheme="majorHAnsi"/>
                  <w:sz w:val="17"/>
                  <w:szCs w:val="17"/>
                </w:rPr>
                <w:t>23</w:t>
              </w:r>
            </w:ins>
            <w:ins w:id="2446" w:author="Juhan Anupõld - RAM" w:date="2025-10-06T14:47:00Z" w16du:dateUtc="2025-10-06T11:47:00Z">
              <w:r w:rsidR="0051445A">
                <w:rPr>
                  <w:rFonts w:asciiTheme="majorHAnsi" w:hAnsiTheme="majorHAnsi"/>
                  <w:sz w:val="17"/>
                  <w:szCs w:val="17"/>
                </w:rPr>
                <w:t> </w:t>
              </w:r>
            </w:ins>
            <w:ins w:id="2447" w:author="Juhan Anupõld - RAM" w:date="2025-10-06T14:43:00Z" w16du:dateUtc="2025-10-06T11:43:00Z">
              <w:r w:rsidRPr="00F7133E">
                <w:rPr>
                  <w:rFonts w:asciiTheme="majorHAnsi" w:hAnsiTheme="majorHAnsi"/>
                  <w:sz w:val="17"/>
                  <w:szCs w:val="17"/>
                </w:rPr>
                <w:t>168</w:t>
              </w:r>
            </w:ins>
            <w:ins w:id="2448" w:author="Juhan Anupõld - RAM" w:date="2025-10-06T14:47:00Z" w16du:dateUtc="2025-10-06T11:47:00Z">
              <w:r w:rsidR="0051445A">
                <w:rPr>
                  <w:rFonts w:asciiTheme="majorHAnsi" w:hAnsiTheme="majorHAnsi"/>
                  <w:sz w:val="17"/>
                  <w:szCs w:val="17"/>
                </w:rPr>
                <w:t xml:space="preserve"> </w:t>
              </w:r>
            </w:ins>
            <w:ins w:id="2449" w:author="Juhan Anupõld - RAM" w:date="2025-10-06T14:43:00Z" w16du:dateUtc="2025-10-06T11:43:00Z">
              <w:r w:rsidRPr="00F7133E">
                <w:rPr>
                  <w:rFonts w:asciiTheme="majorHAnsi" w:hAnsiTheme="majorHAnsi"/>
                  <w:sz w:val="17"/>
                  <w:szCs w:val="17"/>
                </w:rPr>
                <w:t>263</w:t>
              </w:r>
            </w:ins>
            <w:del w:id="2450" w:author="Juhan Anupõld - RAM" w:date="2025-10-06T14:43:00Z" w16du:dateUtc="2025-10-06T11:43:00Z">
              <w:r w:rsidRPr="00FE2B5E" w:rsidDel="00E11EE5">
                <w:rPr>
                  <w:rFonts w:asciiTheme="majorHAnsi" w:eastAsia="Times New Roman" w:hAnsiTheme="majorHAnsi" w:cs="Calibri"/>
                  <w:color w:val="000000"/>
                  <w:sz w:val="17"/>
                  <w:szCs w:val="17"/>
                  <w:lang w:val="et-EE" w:eastAsia="et-EE"/>
                  <w:rPrChange w:id="2451" w:author="Juhan Anupõld - RAM" w:date="2025-10-06T14:43:00Z" w16du:dateUtc="2025-10-06T11:43:00Z">
                    <w:rPr>
                      <w:rFonts w:ascii="Cambria" w:eastAsia="Times New Roman" w:hAnsi="Cambria" w:cs="Calibri"/>
                      <w:color w:val="000000"/>
                      <w:sz w:val="17"/>
                      <w:szCs w:val="17"/>
                      <w:lang w:val="et-EE" w:eastAsia="et-EE"/>
                    </w:rPr>
                  </w:rPrChange>
                </w:rPr>
                <w:delText>42 582 858</w:delText>
              </w:r>
            </w:del>
          </w:p>
        </w:tc>
        <w:tc>
          <w:tcPr>
            <w:tcW w:w="843" w:type="dxa"/>
            <w:shd w:val="clear" w:color="auto" w:fill="FFFFFF" w:themeFill="background1"/>
          </w:tcPr>
          <w:p w14:paraId="76AA26B7" w14:textId="5548F5CF" w:rsidR="00FE2B5E" w:rsidRPr="00FE2B5E" w:rsidRDefault="00FE2B5E" w:rsidP="00FE2B5E">
            <w:pPr>
              <w:spacing w:before="0" w:after="0" w:line="240" w:lineRule="auto"/>
              <w:jc w:val="right"/>
              <w:rPr>
                <w:rFonts w:asciiTheme="majorHAnsi" w:eastAsia="Times New Roman" w:hAnsiTheme="majorHAnsi" w:cs="Calibri"/>
                <w:color w:val="000000"/>
                <w:sz w:val="17"/>
                <w:szCs w:val="17"/>
                <w:lang w:val="et-EE" w:eastAsia="et-EE"/>
                <w:rPrChange w:id="2452" w:author="Juhan Anupõld - RAM" w:date="2025-10-06T14:43:00Z" w16du:dateUtc="2025-10-06T11:43:00Z">
                  <w:rPr>
                    <w:rFonts w:ascii="Cambria" w:eastAsia="Times New Roman" w:hAnsi="Cambria" w:cs="Calibri"/>
                    <w:color w:val="000000"/>
                    <w:sz w:val="17"/>
                    <w:szCs w:val="17"/>
                    <w:lang w:val="et-EE" w:eastAsia="et-EE"/>
                  </w:rPr>
                </w:rPrChange>
              </w:rPr>
            </w:pPr>
            <w:ins w:id="2453" w:author="Juhan Anupõld - RAM" w:date="2025-10-06T14:43:00Z" w16du:dateUtc="2025-10-06T11:43:00Z">
              <w:r w:rsidRPr="00F7133E">
                <w:rPr>
                  <w:rFonts w:asciiTheme="majorHAnsi" w:hAnsiTheme="majorHAnsi"/>
                  <w:sz w:val="17"/>
                  <w:szCs w:val="17"/>
                </w:rPr>
                <w:t>23</w:t>
              </w:r>
            </w:ins>
            <w:ins w:id="2454" w:author="Juhan Anupõld - RAM" w:date="2025-10-06T14:47:00Z" w16du:dateUtc="2025-10-06T11:47:00Z">
              <w:r w:rsidR="0051445A">
                <w:rPr>
                  <w:rFonts w:asciiTheme="majorHAnsi" w:hAnsiTheme="majorHAnsi"/>
                  <w:sz w:val="17"/>
                  <w:szCs w:val="17"/>
                </w:rPr>
                <w:t> </w:t>
              </w:r>
            </w:ins>
            <w:ins w:id="2455" w:author="Juhan Anupõld - RAM" w:date="2025-10-06T14:43:00Z" w16du:dateUtc="2025-10-06T11:43:00Z">
              <w:r w:rsidRPr="00F7133E">
                <w:rPr>
                  <w:rFonts w:asciiTheme="majorHAnsi" w:hAnsiTheme="majorHAnsi"/>
                  <w:sz w:val="17"/>
                  <w:szCs w:val="17"/>
                </w:rPr>
                <w:t>168</w:t>
              </w:r>
            </w:ins>
            <w:ins w:id="2456" w:author="Juhan Anupõld - RAM" w:date="2025-10-06T14:47:00Z" w16du:dateUtc="2025-10-06T11:47:00Z">
              <w:r w:rsidR="0051445A">
                <w:rPr>
                  <w:rFonts w:asciiTheme="majorHAnsi" w:hAnsiTheme="majorHAnsi"/>
                  <w:sz w:val="17"/>
                  <w:szCs w:val="17"/>
                </w:rPr>
                <w:t xml:space="preserve"> </w:t>
              </w:r>
            </w:ins>
            <w:ins w:id="2457" w:author="Juhan Anupõld - RAM" w:date="2025-10-06T14:43:00Z" w16du:dateUtc="2025-10-06T11:43:00Z">
              <w:r w:rsidRPr="00F7133E">
                <w:rPr>
                  <w:rFonts w:asciiTheme="majorHAnsi" w:hAnsiTheme="majorHAnsi"/>
                  <w:sz w:val="17"/>
                  <w:szCs w:val="17"/>
                </w:rPr>
                <w:t>263</w:t>
              </w:r>
            </w:ins>
            <w:del w:id="2458" w:author="Juhan Anupõld - RAM" w:date="2025-10-06T14:43:00Z" w16du:dateUtc="2025-10-06T11:43:00Z">
              <w:r w:rsidRPr="00FE2B5E" w:rsidDel="00E11EE5">
                <w:rPr>
                  <w:rFonts w:asciiTheme="majorHAnsi" w:eastAsia="Times New Roman" w:hAnsiTheme="majorHAnsi" w:cs="Calibri"/>
                  <w:color w:val="000000"/>
                  <w:sz w:val="17"/>
                  <w:szCs w:val="17"/>
                  <w:lang w:val="et-EE" w:eastAsia="et-EE"/>
                  <w:rPrChange w:id="2459" w:author="Juhan Anupõld - RAM" w:date="2025-10-06T14:43:00Z" w16du:dateUtc="2025-10-06T11:43:00Z">
                    <w:rPr>
                      <w:rFonts w:ascii="Cambria" w:eastAsia="Times New Roman" w:hAnsi="Cambria" w:cs="Calibri"/>
                      <w:color w:val="000000"/>
                      <w:sz w:val="17"/>
                      <w:szCs w:val="17"/>
                      <w:lang w:val="et-EE" w:eastAsia="et-EE"/>
                    </w:rPr>
                  </w:rPrChange>
                </w:rPr>
                <w:delText>42 582 858</w:delText>
              </w:r>
            </w:del>
          </w:p>
        </w:tc>
        <w:tc>
          <w:tcPr>
            <w:tcW w:w="850" w:type="dxa"/>
            <w:shd w:val="clear" w:color="auto" w:fill="FFFFFF" w:themeFill="background1"/>
          </w:tcPr>
          <w:p w14:paraId="789C4312" w14:textId="77777777" w:rsidR="00FE2B5E" w:rsidRPr="00FE2B5E" w:rsidRDefault="00FE2B5E" w:rsidP="00FE2B5E">
            <w:pPr>
              <w:spacing w:before="0" w:after="0" w:line="240" w:lineRule="auto"/>
              <w:jc w:val="right"/>
              <w:rPr>
                <w:rFonts w:asciiTheme="majorHAnsi" w:eastAsia="Times New Roman" w:hAnsiTheme="majorHAnsi" w:cs="Calibri"/>
                <w:color w:val="000000"/>
                <w:sz w:val="17"/>
                <w:szCs w:val="17"/>
                <w:lang w:val="et-EE" w:eastAsia="et-EE"/>
                <w:rPrChange w:id="2460" w:author="Juhan Anupõld - RAM" w:date="2025-10-06T14:43:00Z" w16du:dateUtc="2025-10-06T11:43:00Z">
                  <w:rPr>
                    <w:rFonts w:ascii="Cambria" w:eastAsia="Times New Roman" w:hAnsi="Cambria" w:cs="Calibri"/>
                    <w:color w:val="000000"/>
                    <w:sz w:val="17"/>
                    <w:szCs w:val="17"/>
                    <w:lang w:val="et-EE" w:eastAsia="et-EE"/>
                  </w:rPr>
                </w:rPrChange>
              </w:rPr>
            </w:pPr>
          </w:p>
        </w:tc>
        <w:tc>
          <w:tcPr>
            <w:tcW w:w="841" w:type="dxa"/>
            <w:shd w:val="clear" w:color="auto" w:fill="FFFFFF" w:themeFill="background1"/>
          </w:tcPr>
          <w:p w14:paraId="1DC60ED7" w14:textId="594AAB5C" w:rsidR="00FE2B5E" w:rsidRPr="00FE2B5E" w:rsidRDefault="00FE2B5E" w:rsidP="00FE2B5E">
            <w:pPr>
              <w:spacing w:before="0" w:after="0" w:line="240" w:lineRule="auto"/>
              <w:jc w:val="right"/>
              <w:rPr>
                <w:rFonts w:asciiTheme="majorHAnsi" w:eastAsia="Times New Roman" w:hAnsiTheme="majorHAnsi" w:cs="Calibri"/>
                <w:color w:val="000000"/>
                <w:sz w:val="17"/>
                <w:szCs w:val="17"/>
                <w:lang w:val="et-EE" w:eastAsia="et-EE"/>
                <w:rPrChange w:id="2461" w:author="Juhan Anupõld - RAM" w:date="2025-10-06T14:43:00Z" w16du:dateUtc="2025-10-06T11:43:00Z">
                  <w:rPr>
                    <w:rFonts w:ascii="Cambria" w:eastAsia="Times New Roman" w:hAnsi="Cambria" w:cs="Calibri"/>
                    <w:color w:val="000000"/>
                    <w:sz w:val="17"/>
                    <w:szCs w:val="17"/>
                    <w:lang w:val="et-EE" w:eastAsia="et-EE"/>
                  </w:rPr>
                </w:rPrChange>
              </w:rPr>
            </w:pPr>
            <w:ins w:id="2462" w:author="Juhan Anupõld - RAM" w:date="2025-10-06T14:43:00Z" w16du:dateUtc="2025-10-06T11:43:00Z">
              <w:r w:rsidRPr="00F7133E">
                <w:rPr>
                  <w:rFonts w:asciiTheme="majorHAnsi" w:hAnsiTheme="majorHAnsi"/>
                  <w:sz w:val="17"/>
                  <w:szCs w:val="17"/>
                </w:rPr>
                <w:t>113</w:t>
              </w:r>
            </w:ins>
            <w:ins w:id="2463" w:author="Juhan Anupõld - RAM" w:date="2025-10-06T14:47:00Z" w16du:dateUtc="2025-10-06T11:47:00Z">
              <w:r w:rsidR="0051445A">
                <w:rPr>
                  <w:rFonts w:asciiTheme="majorHAnsi" w:hAnsiTheme="majorHAnsi"/>
                  <w:sz w:val="17"/>
                  <w:szCs w:val="17"/>
                </w:rPr>
                <w:t> </w:t>
              </w:r>
            </w:ins>
            <w:ins w:id="2464" w:author="Juhan Anupõld - RAM" w:date="2025-10-06T14:43:00Z" w16du:dateUtc="2025-10-06T11:43:00Z">
              <w:r w:rsidRPr="00F7133E">
                <w:rPr>
                  <w:rFonts w:asciiTheme="majorHAnsi" w:hAnsiTheme="majorHAnsi"/>
                  <w:sz w:val="17"/>
                  <w:szCs w:val="17"/>
                </w:rPr>
                <w:t>834</w:t>
              </w:r>
            </w:ins>
            <w:ins w:id="2465" w:author="Juhan Anupõld - RAM" w:date="2025-10-06T14:47:00Z" w16du:dateUtc="2025-10-06T11:47:00Z">
              <w:r w:rsidR="0051445A">
                <w:rPr>
                  <w:rFonts w:asciiTheme="majorHAnsi" w:hAnsiTheme="majorHAnsi"/>
                  <w:sz w:val="17"/>
                  <w:szCs w:val="17"/>
                </w:rPr>
                <w:t xml:space="preserve"> </w:t>
              </w:r>
            </w:ins>
            <w:ins w:id="2466" w:author="Juhan Anupõld - RAM" w:date="2025-10-06T14:43:00Z" w16du:dateUtc="2025-10-06T11:43:00Z">
              <w:r w:rsidRPr="00F7133E">
                <w:rPr>
                  <w:rFonts w:asciiTheme="majorHAnsi" w:hAnsiTheme="majorHAnsi"/>
                  <w:sz w:val="17"/>
                  <w:szCs w:val="17"/>
                </w:rPr>
                <w:t>263</w:t>
              </w:r>
            </w:ins>
            <w:del w:id="2467" w:author="Juhan Anupõld - RAM" w:date="2025-10-06T14:43:00Z" w16du:dateUtc="2025-10-06T11:43:00Z">
              <w:r w:rsidRPr="00FE2B5E" w:rsidDel="00E11EE5">
                <w:rPr>
                  <w:rFonts w:asciiTheme="majorHAnsi" w:eastAsia="Times New Roman" w:hAnsiTheme="majorHAnsi" w:cs="Calibri"/>
                  <w:color w:val="000000"/>
                  <w:sz w:val="17"/>
                  <w:szCs w:val="17"/>
                  <w:lang w:val="et-EE" w:eastAsia="et-EE"/>
                  <w:rPrChange w:id="2468" w:author="Juhan Anupõld - RAM" w:date="2025-10-06T14:43:00Z" w16du:dateUtc="2025-10-06T11:43:00Z">
                    <w:rPr>
                      <w:rFonts w:ascii="Cambria" w:eastAsia="Times New Roman" w:hAnsi="Cambria" w:cs="Calibri"/>
                      <w:color w:val="000000"/>
                      <w:sz w:val="17"/>
                      <w:szCs w:val="17"/>
                      <w:lang w:val="et-EE" w:eastAsia="et-EE"/>
                    </w:rPr>
                  </w:rPrChange>
                </w:rPr>
                <w:delText>141 942 858</w:delText>
              </w:r>
            </w:del>
          </w:p>
        </w:tc>
        <w:tc>
          <w:tcPr>
            <w:tcW w:w="839" w:type="dxa"/>
            <w:vAlign w:val="center"/>
          </w:tcPr>
          <w:p w14:paraId="523406FA" w14:textId="3FF7545D" w:rsidR="00FE2B5E" w:rsidRDefault="00FE2B5E" w:rsidP="00FE2B5E">
            <w:pPr>
              <w:spacing w:before="0" w:after="0" w:line="240" w:lineRule="auto"/>
              <w:jc w:val="right"/>
              <w:rPr>
                <w:rFonts w:ascii="Cambria" w:eastAsia="Times New Roman" w:hAnsi="Cambria" w:cs="Calibri"/>
                <w:color w:val="000000"/>
                <w:sz w:val="17"/>
                <w:szCs w:val="17"/>
                <w:lang w:val="et-EE" w:eastAsia="et-EE"/>
              </w:rPr>
            </w:pPr>
            <w:del w:id="2469" w:author="Juhan Anupõld - RAM" w:date="2025-10-06T14:47:00Z" w16du:dateUtc="2025-10-06T11:47:00Z">
              <w:r w:rsidDel="0051445A">
                <w:rPr>
                  <w:rFonts w:ascii="Cambria" w:eastAsia="Times New Roman" w:hAnsi="Cambria" w:cs="Calibri"/>
                  <w:color w:val="000000"/>
                  <w:sz w:val="17"/>
                  <w:szCs w:val="17"/>
                  <w:lang w:val="et-EE" w:eastAsia="et-EE"/>
                </w:rPr>
                <w:delText>70</w:delText>
              </w:r>
            </w:del>
            <w:ins w:id="2470" w:author="Juhan Anupõld - RAM" w:date="2025-10-06T14:47:00Z" w16du:dateUtc="2025-10-06T11:47:00Z">
              <w:r w:rsidR="0051445A">
                <w:rPr>
                  <w:rFonts w:ascii="Cambria" w:eastAsia="Times New Roman" w:hAnsi="Cambria" w:cs="Calibri"/>
                  <w:color w:val="000000"/>
                  <w:sz w:val="17"/>
                  <w:szCs w:val="17"/>
                  <w:lang w:val="et-EE" w:eastAsia="et-EE"/>
                </w:rPr>
                <w:t>80</w:t>
              </w:r>
            </w:ins>
            <w:r>
              <w:rPr>
                <w:rFonts w:ascii="Cambria" w:eastAsia="Times New Roman" w:hAnsi="Cambria" w:cs="Calibri"/>
                <w:color w:val="000000"/>
                <w:sz w:val="17"/>
                <w:szCs w:val="17"/>
                <w:lang w:val="et-EE" w:eastAsia="et-EE"/>
              </w:rPr>
              <w:t>%</w:t>
            </w:r>
          </w:p>
        </w:tc>
      </w:tr>
      <w:tr w:rsidR="00342BF0" w14:paraId="04FB04F4" w14:textId="77777777" w:rsidTr="00E06554">
        <w:trPr>
          <w:trHeight w:val="517"/>
        </w:trPr>
        <w:tc>
          <w:tcPr>
            <w:tcW w:w="1422" w:type="dxa"/>
            <w:vAlign w:val="center"/>
          </w:tcPr>
          <w:p w14:paraId="60CD93FD" w14:textId="77777777" w:rsidR="00335E03" w:rsidRDefault="00335E03" w:rsidP="00335E03">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Ühendatum Eesti</w:t>
            </w:r>
          </w:p>
        </w:tc>
        <w:tc>
          <w:tcPr>
            <w:tcW w:w="1461" w:type="dxa"/>
            <w:vAlign w:val="center"/>
          </w:tcPr>
          <w:p w14:paraId="49B33A1C" w14:textId="77777777" w:rsidR="00335E03" w:rsidRDefault="00335E03" w:rsidP="00335E03">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Prioriteet 5: Ühendatum Eesti</w:t>
            </w:r>
          </w:p>
        </w:tc>
        <w:tc>
          <w:tcPr>
            <w:tcW w:w="1687" w:type="dxa"/>
            <w:vAlign w:val="center"/>
          </w:tcPr>
          <w:p w14:paraId="7BC91EE8" w14:textId="04DFE170" w:rsidR="00335E03" w:rsidRDefault="00335E03" w:rsidP="00335E03">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A</w:t>
            </w:r>
            <w:r w:rsidRPr="007F4EE8">
              <w:rPr>
                <w:rFonts w:ascii="Cambria" w:eastAsia="Times New Roman" w:hAnsi="Cambria" w:cs="Calibri"/>
                <w:color w:val="000000"/>
                <w:sz w:val="17"/>
                <w:szCs w:val="17"/>
                <w:lang w:val="et-EE" w:eastAsia="et-EE"/>
              </w:rPr>
              <w:t xml:space="preserve">valiku sektori osalus </w:t>
            </w:r>
          </w:p>
        </w:tc>
        <w:tc>
          <w:tcPr>
            <w:tcW w:w="1335" w:type="dxa"/>
            <w:vAlign w:val="center"/>
          </w:tcPr>
          <w:p w14:paraId="6DB3A935" w14:textId="77777777" w:rsidR="00335E03" w:rsidRDefault="00335E03" w:rsidP="00335E03">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ÜF </w:t>
            </w:r>
          </w:p>
        </w:tc>
        <w:tc>
          <w:tcPr>
            <w:tcW w:w="1022" w:type="dxa"/>
            <w:vAlign w:val="center"/>
          </w:tcPr>
          <w:p w14:paraId="206F4B12" w14:textId="77777777" w:rsidR="00335E03" w:rsidRDefault="00335E03" w:rsidP="00335E03">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Ei kohaldu </w:t>
            </w:r>
          </w:p>
        </w:tc>
        <w:tc>
          <w:tcPr>
            <w:tcW w:w="1288" w:type="dxa"/>
            <w:shd w:val="clear" w:color="auto" w:fill="FFFFFF" w:themeFill="background1"/>
          </w:tcPr>
          <w:p w14:paraId="689FABE8" w14:textId="7D0CB4EF" w:rsidR="00335E03" w:rsidRPr="00335E03" w:rsidRDefault="00335E03" w:rsidP="00335E03">
            <w:pPr>
              <w:spacing w:before="0" w:after="0" w:line="240" w:lineRule="auto"/>
              <w:jc w:val="right"/>
              <w:rPr>
                <w:rFonts w:asciiTheme="majorHAnsi" w:eastAsia="Times New Roman" w:hAnsiTheme="majorHAnsi" w:cs="Calibri"/>
                <w:color w:val="000000"/>
                <w:sz w:val="17"/>
                <w:szCs w:val="17"/>
                <w:lang w:val="et-EE" w:eastAsia="et-EE"/>
                <w:rPrChange w:id="2471" w:author="Juhan Anupõld - RAM" w:date="2025-10-06T14:48:00Z" w16du:dateUtc="2025-10-06T11:48:00Z">
                  <w:rPr>
                    <w:rFonts w:ascii="Cambria" w:eastAsia="Times New Roman" w:hAnsi="Cambria" w:cs="Calibri"/>
                    <w:color w:val="000000"/>
                    <w:sz w:val="17"/>
                    <w:szCs w:val="17"/>
                    <w:lang w:val="et-EE" w:eastAsia="et-EE"/>
                  </w:rPr>
                </w:rPrChange>
              </w:rPr>
            </w:pPr>
            <w:ins w:id="2472" w:author="Juhan Anupõld - RAM" w:date="2025-10-06T14:47:00Z" w16du:dateUtc="2025-10-06T11:47:00Z">
              <w:r w:rsidRPr="00F7133E">
                <w:rPr>
                  <w:rFonts w:asciiTheme="majorHAnsi" w:hAnsiTheme="majorHAnsi"/>
                  <w:sz w:val="17"/>
                  <w:szCs w:val="17"/>
                </w:rPr>
                <w:t>359</w:t>
              </w:r>
            </w:ins>
            <w:ins w:id="2473" w:author="Juhan Anupõld - RAM" w:date="2025-10-06T14:48:00Z" w16du:dateUtc="2025-10-06T11:48:00Z">
              <w:r>
                <w:rPr>
                  <w:rFonts w:asciiTheme="majorHAnsi" w:hAnsiTheme="majorHAnsi"/>
                  <w:sz w:val="17"/>
                  <w:szCs w:val="17"/>
                </w:rPr>
                <w:t> </w:t>
              </w:r>
            </w:ins>
            <w:ins w:id="2474" w:author="Juhan Anupõld - RAM" w:date="2025-10-06T14:47:00Z" w16du:dateUtc="2025-10-06T11:47:00Z">
              <w:r w:rsidRPr="00F7133E">
                <w:rPr>
                  <w:rFonts w:asciiTheme="majorHAnsi" w:hAnsiTheme="majorHAnsi"/>
                  <w:sz w:val="17"/>
                  <w:szCs w:val="17"/>
                </w:rPr>
                <w:t>423</w:t>
              </w:r>
            </w:ins>
            <w:ins w:id="2475" w:author="Juhan Anupõld - RAM" w:date="2025-10-06T14:48:00Z" w16du:dateUtc="2025-10-06T11:48:00Z">
              <w:r>
                <w:rPr>
                  <w:rFonts w:asciiTheme="majorHAnsi" w:hAnsiTheme="majorHAnsi"/>
                  <w:sz w:val="17"/>
                  <w:szCs w:val="17"/>
                </w:rPr>
                <w:t xml:space="preserve"> </w:t>
              </w:r>
            </w:ins>
            <w:ins w:id="2476" w:author="Juhan Anupõld - RAM" w:date="2025-10-06T14:47:00Z" w16du:dateUtc="2025-10-06T11:47:00Z">
              <w:r w:rsidRPr="00F7133E">
                <w:rPr>
                  <w:rFonts w:asciiTheme="majorHAnsi" w:hAnsiTheme="majorHAnsi"/>
                  <w:sz w:val="17"/>
                  <w:szCs w:val="17"/>
                </w:rPr>
                <w:t>212</w:t>
              </w:r>
            </w:ins>
            <w:del w:id="2477" w:author="Juhan Anupõld - RAM" w:date="2025-10-06T14:47:00Z" w16du:dateUtc="2025-10-06T11:47:00Z">
              <w:r w:rsidRPr="00335E03" w:rsidDel="00912D8C">
                <w:rPr>
                  <w:rFonts w:asciiTheme="majorHAnsi" w:eastAsia="Times New Roman" w:hAnsiTheme="majorHAnsi" w:cs="Calibri"/>
                  <w:color w:val="000000"/>
                  <w:sz w:val="17"/>
                  <w:szCs w:val="17"/>
                  <w:lang w:val="et-EE" w:eastAsia="et-EE"/>
                  <w:rPrChange w:id="2478" w:author="Juhan Anupõld - RAM" w:date="2025-10-06T14:48:00Z" w16du:dateUtc="2025-10-06T11:48:00Z">
                    <w:rPr>
                      <w:rFonts w:ascii="Cambria" w:eastAsia="Times New Roman" w:hAnsi="Cambria" w:cs="Calibri"/>
                      <w:color w:val="000000"/>
                      <w:sz w:val="17"/>
                      <w:szCs w:val="17"/>
                      <w:lang w:val="et-EE" w:eastAsia="et-EE"/>
                    </w:rPr>
                  </w:rPrChange>
                </w:rPr>
                <w:delText>534 230 000</w:delText>
              </w:r>
            </w:del>
          </w:p>
        </w:tc>
        <w:tc>
          <w:tcPr>
            <w:tcW w:w="688" w:type="dxa"/>
            <w:shd w:val="clear" w:color="auto" w:fill="FFFFFF" w:themeFill="background1"/>
          </w:tcPr>
          <w:p w14:paraId="5092D03A" w14:textId="4DBA8099" w:rsidR="00335E03" w:rsidRPr="00335E03" w:rsidRDefault="00335E03" w:rsidP="00335E03">
            <w:pPr>
              <w:spacing w:before="0" w:after="0" w:line="240" w:lineRule="auto"/>
              <w:jc w:val="right"/>
              <w:rPr>
                <w:rFonts w:asciiTheme="majorHAnsi" w:eastAsia="Times New Roman" w:hAnsiTheme="majorHAnsi" w:cs="Calibri"/>
                <w:color w:val="000000"/>
                <w:sz w:val="17"/>
                <w:szCs w:val="17"/>
                <w:lang w:val="et-EE" w:eastAsia="et-EE"/>
                <w:rPrChange w:id="2479" w:author="Juhan Anupõld - RAM" w:date="2025-10-06T14:48:00Z" w16du:dateUtc="2025-10-06T11:48:00Z">
                  <w:rPr>
                    <w:rFonts w:ascii="Cambria" w:eastAsia="Times New Roman" w:hAnsi="Cambria" w:cs="Calibri"/>
                    <w:color w:val="000000"/>
                    <w:sz w:val="17"/>
                    <w:szCs w:val="17"/>
                    <w:lang w:val="et-EE" w:eastAsia="et-EE"/>
                  </w:rPr>
                </w:rPrChange>
              </w:rPr>
            </w:pPr>
            <w:ins w:id="2480" w:author="Juhan Anupõld - RAM" w:date="2025-10-06T14:47:00Z" w16du:dateUtc="2025-10-06T11:47:00Z">
              <w:r w:rsidRPr="00F7133E">
                <w:rPr>
                  <w:rFonts w:asciiTheme="majorHAnsi" w:hAnsiTheme="majorHAnsi"/>
                  <w:sz w:val="17"/>
                  <w:szCs w:val="17"/>
                </w:rPr>
                <w:t>286</w:t>
              </w:r>
            </w:ins>
            <w:ins w:id="2481" w:author="Juhan Anupõld - RAM" w:date="2025-10-06T14:48:00Z" w16du:dateUtc="2025-10-06T11:48:00Z">
              <w:r>
                <w:rPr>
                  <w:rFonts w:asciiTheme="majorHAnsi" w:hAnsiTheme="majorHAnsi"/>
                  <w:sz w:val="17"/>
                  <w:szCs w:val="17"/>
                </w:rPr>
                <w:t> </w:t>
              </w:r>
            </w:ins>
            <w:ins w:id="2482" w:author="Juhan Anupõld - RAM" w:date="2025-10-06T14:47:00Z" w16du:dateUtc="2025-10-06T11:47:00Z">
              <w:r w:rsidRPr="00F7133E">
                <w:rPr>
                  <w:rFonts w:asciiTheme="majorHAnsi" w:hAnsiTheme="majorHAnsi"/>
                  <w:sz w:val="17"/>
                  <w:szCs w:val="17"/>
                </w:rPr>
                <w:t>354</w:t>
              </w:r>
            </w:ins>
            <w:ins w:id="2483" w:author="Juhan Anupõld - RAM" w:date="2025-10-06T14:48:00Z" w16du:dateUtc="2025-10-06T11:48:00Z">
              <w:r>
                <w:rPr>
                  <w:rFonts w:asciiTheme="majorHAnsi" w:hAnsiTheme="majorHAnsi"/>
                  <w:sz w:val="17"/>
                  <w:szCs w:val="17"/>
                </w:rPr>
                <w:t xml:space="preserve"> </w:t>
              </w:r>
            </w:ins>
            <w:ins w:id="2484" w:author="Juhan Anupõld - RAM" w:date="2025-10-06T14:47:00Z" w16du:dateUtc="2025-10-06T11:47:00Z">
              <w:r w:rsidRPr="005E1DFC">
                <w:rPr>
                  <w:rFonts w:asciiTheme="majorHAnsi" w:hAnsiTheme="majorHAnsi"/>
                  <w:sz w:val="17"/>
                  <w:szCs w:val="17"/>
                </w:rPr>
                <w:t>525</w:t>
              </w:r>
            </w:ins>
            <w:del w:id="2485" w:author="Juhan Anupõld - RAM" w:date="2025-10-06T14:47:00Z" w16du:dateUtc="2025-10-06T11:47:00Z">
              <w:r w:rsidRPr="00335E03" w:rsidDel="00912D8C">
                <w:rPr>
                  <w:rFonts w:asciiTheme="majorHAnsi" w:eastAsia="Times New Roman" w:hAnsiTheme="majorHAnsi" w:cs="Calibri"/>
                  <w:color w:val="000000"/>
                  <w:sz w:val="17"/>
                  <w:szCs w:val="17"/>
                  <w:lang w:val="et-EE" w:eastAsia="et-EE"/>
                  <w:rPrChange w:id="2486" w:author="Juhan Anupõld - RAM" w:date="2025-10-06T14:48:00Z" w16du:dateUtc="2025-10-06T11:48:00Z">
                    <w:rPr>
                      <w:rFonts w:ascii="Cambria" w:eastAsia="Times New Roman" w:hAnsi="Cambria" w:cs="Calibri"/>
                      <w:color w:val="000000"/>
                      <w:sz w:val="17"/>
                      <w:szCs w:val="17"/>
                      <w:lang w:val="et-EE" w:eastAsia="et-EE"/>
                    </w:rPr>
                  </w:rPrChange>
                </w:rPr>
                <w:delText>444 706 953</w:delText>
              </w:r>
            </w:del>
          </w:p>
        </w:tc>
        <w:tc>
          <w:tcPr>
            <w:tcW w:w="689" w:type="dxa"/>
            <w:shd w:val="clear" w:color="auto" w:fill="FFFFFF" w:themeFill="background1"/>
          </w:tcPr>
          <w:p w14:paraId="2B4B1EF5" w14:textId="74E2D04C" w:rsidR="00335E03" w:rsidRPr="00335E03" w:rsidRDefault="00335E03" w:rsidP="00335E03">
            <w:pPr>
              <w:spacing w:before="0" w:after="0" w:line="240" w:lineRule="auto"/>
              <w:jc w:val="right"/>
              <w:rPr>
                <w:rFonts w:asciiTheme="majorHAnsi" w:eastAsia="Times New Roman" w:hAnsiTheme="majorHAnsi" w:cs="Calibri"/>
                <w:color w:val="000000"/>
                <w:sz w:val="17"/>
                <w:szCs w:val="17"/>
                <w:lang w:val="et-EE" w:eastAsia="et-EE"/>
                <w:rPrChange w:id="2487" w:author="Juhan Anupõld - RAM" w:date="2025-10-06T14:48:00Z" w16du:dateUtc="2025-10-06T11:48:00Z">
                  <w:rPr>
                    <w:rFonts w:ascii="Cambria" w:eastAsia="Times New Roman" w:hAnsi="Cambria" w:cs="Calibri"/>
                    <w:color w:val="000000"/>
                    <w:sz w:val="17"/>
                    <w:szCs w:val="17"/>
                    <w:lang w:val="et-EE" w:eastAsia="et-EE"/>
                  </w:rPr>
                </w:rPrChange>
              </w:rPr>
            </w:pPr>
            <w:ins w:id="2488" w:author="Juhan Anupõld - RAM" w:date="2025-10-06T14:47:00Z" w16du:dateUtc="2025-10-06T11:47:00Z">
              <w:r w:rsidRPr="00F7133E">
                <w:rPr>
                  <w:rFonts w:asciiTheme="majorHAnsi" w:hAnsiTheme="majorHAnsi"/>
                  <w:sz w:val="17"/>
                  <w:szCs w:val="17"/>
                </w:rPr>
                <w:t>7</w:t>
              </w:r>
            </w:ins>
            <w:ins w:id="2489" w:author="Juhan Anupõld - RAM" w:date="2025-10-06T14:48:00Z" w16du:dateUtc="2025-10-06T11:48:00Z">
              <w:r>
                <w:rPr>
                  <w:rFonts w:asciiTheme="majorHAnsi" w:hAnsiTheme="majorHAnsi"/>
                  <w:sz w:val="17"/>
                  <w:szCs w:val="17"/>
                </w:rPr>
                <w:t> </w:t>
              </w:r>
            </w:ins>
            <w:ins w:id="2490" w:author="Juhan Anupõld - RAM" w:date="2025-10-06T14:47:00Z" w16du:dateUtc="2025-10-06T11:47:00Z">
              <w:r w:rsidRPr="00F7133E">
                <w:rPr>
                  <w:rFonts w:asciiTheme="majorHAnsi" w:hAnsiTheme="majorHAnsi"/>
                  <w:sz w:val="17"/>
                  <w:szCs w:val="17"/>
                </w:rPr>
                <w:t>158</w:t>
              </w:r>
            </w:ins>
            <w:ins w:id="2491" w:author="Juhan Anupõld - RAM" w:date="2025-10-06T14:48:00Z" w16du:dateUtc="2025-10-06T11:48:00Z">
              <w:r>
                <w:rPr>
                  <w:rFonts w:asciiTheme="majorHAnsi" w:hAnsiTheme="majorHAnsi"/>
                  <w:sz w:val="17"/>
                  <w:szCs w:val="17"/>
                </w:rPr>
                <w:t xml:space="preserve"> </w:t>
              </w:r>
            </w:ins>
            <w:ins w:id="2492" w:author="Juhan Anupõld - RAM" w:date="2025-10-06T14:47:00Z" w16du:dateUtc="2025-10-06T11:47:00Z">
              <w:r w:rsidRPr="00F7133E">
                <w:rPr>
                  <w:rFonts w:asciiTheme="majorHAnsi" w:hAnsiTheme="majorHAnsi"/>
                  <w:sz w:val="17"/>
                  <w:szCs w:val="17"/>
                </w:rPr>
                <w:t>863</w:t>
              </w:r>
            </w:ins>
            <w:del w:id="2493" w:author="Juhan Anupõld - RAM" w:date="2025-10-06T14:47:00Z" w16du:dateUtc="2025-10-06T11:47:00Z">
              <w:r w:rsidRPr="00335E03" w:rsidDel="00912D8C">
                <w:rPr>
                  <w:rFonts w:asciiTheme="majorHAnsi" w:eastAsia="Times New Roman" w:hAnsiTheme="majorHAnsi" w:cs="Calibri"/>
                  <w:color w:val="000000"/>
                  <w:sz w:val="17"/>
                  <w:szCs w:val="17"/>
                  <w:lang w:val="et-EE" w:eastAsia="et-EE"/>
                  <w:rPrChange w:id="2494" w:author="Juhan Anupõld - RAM" w:date="2025-10-06T14:48:00Z" w16du:dateUtc="2025-10-06T11:48:00Z">
                    <w:rPr>
                      <w:rFonts w:ascii="Cambria" w:eastAsia="Times New Roman" w:hAnsi="Cambria" w:cs="Calibri"/>
                      <w:color w:val="000000"/>
                      <w:sz w:val="17"/>
                      <w:szCs w:val="17"/>
                      <w:lang w:val="et-EE" w:eastAsia="et-EE"/>
                    </w:rPr>
                  </w:rPrChange>
                </w:rPr>
                <w:delText>11 117 674</w:delText>
              </w:r>
            </w:del>
          </w:p>
        </w:tc>
        <w:tc>
          <w:tcPr>
            <w:tcW w:w="688" w:type="dxa"/>
            <w:shd w:val="clear" w:color="auto" w:fill="FFFFFF" w:themeFill="background1"/>
          </w:tcPr>
          <w:p w14:paraId="7BEF6754" w14:textId="1C2084C3" w:rsidR="00335E03" w:rsidRPr="00335E03" w:rsidRDefault="00335E03" w:rsidP="00335E03">
            <w:pPr>
              <w:spacing w:before="0" w:after="0" w:line="240" w:lineRule="auto"/>
              <w:jc w:val="right"/>
              <w:rPr>
                <w:rFonts w:asciiTheme="majorHAnsi" w:eastAsia="Times New Roman" w:hAnsiTheme="majorHAnsi" w:cs="Calibri"/>
                <w:color w:val="000000"/>
                <w:sz w:val="17"/>
                <w:szCs w:val="17"/>
                <w:lang w:val="et-EE" w:eastAsia="et-EE"/>
                <w:rPrChange w:id="2495" w:author="Juhan Anupõld - RAM" w:date="2025-10-06T14:48:00Z" w16du:dateUtc="2025-10-06T11:48:00Z">
                  <w:rPr>
                    <w:rFonts w:ascii="Cambria" w:eastAsia="Times New Roman" w:hAnsi="Cambria" w:cs="Calibri"/>
                    <w:color w:val="000000"/>
                    <w:sz w:val="17"/>
                    <w:szCs w:val="17"/>
                    <w:lang w:val="et-EE" w:eastAsia="et-EE"/>
                  </w:rPr>
                </w:rPrChange>
              </w:rPr>
            </w:pPr>
            <w:ins w:id="2496" w:author="Juhan Anupõld - RAM" w:date="2025-10-06T14:47:00Z" w16du:dateUtc="2025-10-06T11:47:00Z">
              <w:r w:rsidRPr="00F7133E">
                <w:rPr>
                  <w:rFonts w:asciiTheme="majorHAnsi" w:hAnsiTheme="majorHAnsi"/>
                  <w:sz w:val="17"/>
                  <w:szCs w:val="17"/>
                </w:rPr>
                <w:t>64</w:t>
              </w:r>
            </w:ins>
            <w:ins w:id="2497" w:author="Juhan Anupõld - RAM" w:date="2025-10-06T14:48:00Z" w16du:dateUtc="2025-10-06T11:48:00Z">
              <w:r>
                <w:rPr>
                  <w:rFonts w:asciiTheme="majorHAnsi" w:hAnsiTheme="majorHAnsi"/>
                  <w:sz w:val="17"/>
                  <w:szCs w:val="17"/>
                </w:rPr>
                <w:t> </w:t>
              </w:r>
            </w:ins>
            <w:ins w:id="2498" w:author="Juhan Anupõld - RAM" w:date="2025-10-06T14:47:00Z" w16du:dateUtc="2025-10-06T11:47:00Z">
              <w:r w:rsidRPr="00F7133E">
                <w:rPr>
                  <w:rFonts w:asciiTheme="majorHAnsi" w:hAnsiTheme="majorHAnsi"/>
                  <w:sz w:val="17"/>
                  <w:szCs w:val="17"/>
                </w:rPr>
                <w:t>302</w:t>
              </w:r>
            </w:ins>
            <w:ins w:id="2499" w:author="Juhan Anupõld - RAM" w:date="2025-10-06T14:48:00Z" w16du:dateUtc="2025-10-06T11:48:00Z">
              <w:r>
                <w:rPr>
                  <w:rFonts w:asciiTheme="majorHAnsi" w:hAnsiTheme="majorHAnsi"/>
                  <w:sz w:val="17"/>
                  <w:szCs w:val="17"/>
                </w:rPr>
                <w:t xml:space="preserve"> </w:t>
              </w:r>
            </w:ins>
            <w:ins w:id="2500" w:author="Juhan Anupõld - RAM" w:date="2025-10-06T14:47:00Z" w16du:dateUtc="2025-10-06T11:47:00Z">
              <w:r w:rsidRPr="00F7133E">
                <w:rPr>
                  <w:rFonts w:asciiTheme="majorHAnsi" w:hAnsiTheme="majorHAnsi"/>
                  <w:sz w:val="17"/>
                  <w:szCs w:val="17"/>
                </w:rPr>
                <w:t>268</w:t>
              </w:r>
            </w:ins>
            <w:del w:id="2501" w:author="Juhan Anupõld - RAM" w:date="2025-10-06T14:47:00Z" w16du:dateUtc="2025-10-06T11:47:00Z">
              <w:r w:rsidRPr="00335E03" w:rsidDel="00912D8C">
                <w:rPr>
                  <w:rFonts w:asciiTheme="majorHAnsi" w:eastAsia="Times New Roman" w:hAnsiTheme="majorHAnsi" w:cs="Calibri"/>
                  <w:color w:val="000000"/>
                  <w:sz w:val="17"/>
                  <w:szCs w:val="17"/>
                  <w:lang w:val="et-EE" w:eastAsia="et-EE"/>
                  <w:rPrChange w:id="2502" w:author="Juhan Anupõld - RAM" w:date="2025-10-06T14:48:00Z" w16du:dateUtc="2025-10-06T11:48:00Z">
                    <w:rPr>
                      <w:rFonts w:ascii="Cambria" w:eastAsia="Times New Roman" w:hAnsi="Cambria" w:cs="Calibri"/>
                      <w:color w:val="000000"/>
                      <w:sz w:val="17"/>
                      <w:szCs w:val="17"/>
                      <w:lang w:val="et-EE" w:eastAsia="et-EE"/>
                    </w:rPr>
                  </w:rPrChange>
                </w:rPr>
                <w:delText>76 493 047</w:delText>
              </w:r>
            </w:del>
          </w:p>
        </w:tc>
        <w:tc>
          <w:tcPr>
            <w:tcW w:w="689" w:type="dxa"/>
            <w:shd w:val="clear" w:color="auto" w:fill="FFFFFF" w:themeFill="background1"/>
          </w:tcPr>
          <w:p w14:paraId="2A5C08EA" w14:textId="146249C8" w:rsidR="00335E03" w:rsidRPr="00335E03" w:rsidRDefault="00335E03" w:rsidP="00335E03">
            <w:pPr>
              <w:spacing w:before="0" w:after="0" w:line="240" w:lineRule="auto"/>
              <w:jc w:val="right"/>
              <w:rPr>
                <w:rFonts w:asciiTheme="majorHAnsi" w:eastAsia="Times New Roman" w:hAnsiTheme="majorHAnsi" w:cs="Calibri"/>
                <w:color w:val="000000"/>
                <w:sz w:val="17"/>
                <w:szCs w:val="17"/>
                <w:lang w:val="et-EE" w:eastAsia="et-EE"/>
                <w:rPrChange w:id="2503" w:author="Juhan Anupõld - RAM" w:date="2025-10-06T14:48:00Z" w16du:dateUtc="2025-10-06T11:48:00Z">
                  <w:rPr>
                    <w:rFonts w:ascii="Cambria" w:eastAsia="Times New Roman" w:hAnsi="Cambria" w:cs="Calibri"/>
                    <w:color w:val="000000"/>
                    <w:sz w:val="17"/>
                    <w:szCs w:val="17"/>
                    <w:lang w:val="et-EE" w:eastAsia="et-EE"/>
                  </w:rPr>
                </w:rPrChange>
              </w:rPr>
            </w:pPr>
            <w:ins w:id="2504" w:author="Juhan Anupõld - RAM" w:date="2025-10-06T14:47:00Z" w16du:dateUtc="2025-10-06T11:47:00Z">
              <w:r w:rsidRPr="00F7133E">
                <w:rPr>
                  <w:rFonts w:asciiTheme="majorHAnsi" w:hAnsiTheme="majorHAnsi"/>
                  <w:sz w:val="17"/>
                  <w:szCs w:val="17"/>
                </w:rPr>
                <w:t>1</w:t>
              </w:r>
            </w:ins>
            <w:ins w:id="2505" w:author="Juhan Anupõld - RAM" w:date="2025-10-06T14:48:00Z" w16du:dateUtc="2025-10-06T11:48:00Z">
              <w:r w:rsidR="00432F5C">
                <w:rPr>
                  <w:rFonts w:asciiTheme="majorHAnsi" w:hAnsiTheme="majorHAnsi"/>
                  <w:sz w:val="17"/>
                  <w:szCs w:val="17"/>
                </w:rPr>
                <w:t> </w:t>
              </w:r>
            </w:ins>
            <w:ins w:id="2506" w:author="Juhan Anupõld - RAM" w:date="2025-10-06T14:47:00Z" w16du:dateUtc="2025-10-06T11:47:00Z">
              <w:r w:rsidRPr="00F7133E">
                <w:rPr>
                  <w:rFonts w:asciiTheme="majorHAnsi" w:hAnsiTheme="majorHAnsi"/>
                  <w:sz w:val="17"/>
                  <w:szCs w:val="17"/>
                </w:rPr>
                <w:t>607</w:t>
              </w:r>
            </w:ins>
            <w:ins w:id="2507" w:author="Juhan Anupõld - RAM" w:date="2025-10-06T14:48:00Z" w16du:dateUtc="2025-10-06T11:48:00Z">
              <w:r w:rsidR="00432F5C">
                <w:rPr>
                  <w:rFonts w:asciiTheme="majorHAnsi" w:hAnsiTheme="majorHAnsi"/>
                  <w:sz w:val="17"/>
                  <w:szCs w:val="17"/>
                </w:rPr>
                <w:t xml:space="preserve"> </w:t>
              </w:r>
            </w:ins>
            <w:ins w:id="2508" w:author="Juhan Anupõld - RAM" w:date="2025-10-06T14:47:00Z" w16du:dateUtc="2025-10-06T11:47:00Z">
              <w:r w:rsidRPr="00F7133E">
                <w:rPr>
                  <w:rFonts w:asciiTheme="majorHAnsi" w:hAnsiTheme="majorHAnsi"/>
                  <w:sz w:val="17"/>
                  <w:szCs w:val="17"/>
                </w:rPr>
                <w:t>556</w:t>
              </w:r>
            </w:ins>
            <w:del w:id="2509" w:author="Juhan Anupõld - RAM" w:date="2025-10-06T14:47:00Z" w16du:dateUtc="2025-10-06T11:47:00Z">
              <w:r w:rsidRPr="00335E03" w:rsidDel="00912D8C">
                <w:rPr>
                  <w:rFonts w:asciiTheme="majorHAnsi" w:eastAsia="Times New Roman" w:hAnsiTheme="majorHAnsi" w:cs="Calibri"/>
                  <w:color w:val="000000"/>
                  <w:sz w:val="17"/>
                  <w:szCs w:val="17"/>
                  <w:lang w:val="et-EE" w:eastAsia="et-EE"/>
                  <w:rPrChange w:id="2510" w:author="Juhan Anupõld - RAM" w:date="2025-10-06T14:48:00Z" w16du:dateUtc="2025-10-06T11:48:00Z">
                    <w:rPr>
                      <w:rFonts w:ascii="Cambria" w:eastAsia="Times New Roman" w:hAnsi="Cambria" w:cs="Calibri"/>
                      <w:color w:val="000000"/>
                      <w:sz w:val="17"/>
                      <w:szCs w:val="17"/>
                      <w:lang w:val="et-EE" w:eastAsia="et-EE"/>
                    </w:rPr>
                  </w:rPrChange>
                </w:rPr>
                <w:delText>1 912 326</w:delText>
              </w:r>
            </w:del>
          </w:p>
        </w:tc>
        <w:tc>
          <w:tcPr>
            <w:tcW w:w="946" w:type="dxa"/>
            <w:shd w:val="clear" w:color="auto" w:fill="FFFFFF" w:themeFill="background1"/>
          </w:tcPr>
          <w:p w14:paraId="27CEB52D" w14:textId="4953752E" w:rsidR="00335E03" w:rsidRPr="00335E03" w:rsidRDefault="00335E03" w:rsidP="00335E03">
            <w:pPr>
              <w:spacing w:before="0" w:after="0" w:line="240" w:lineRule="auto"/>
              <w:jc w:val="right"/>
              <w:rPr>
                <w:rFonts w:asciiTheme="majorHAnsi" w:eastAsia="Times New Roman" w:hAnsiTheme="majorHAnsi" w:cs="Calibri"/>
                <w:color w:val="000000"/>
                <w:sz w:val="17"/>
                <w:szCs w:val="17"/>
                <w:lang w:val="et-EE" w:eastAsia="et-EE"/>
                <w:rPrChange w:id="2511" w:author="Juhan Anupõld - RAM" w:date="2025-10-06T14:48:00Z" w16du:dateUtc="2025-10-06T11:48:00Z">
                  <w:rPr>
                    <w:rFonts w:ascii="Cambria" w:eastAsia="Times New Roman" w:hAnsi="Cambria" w:cs="Calibri"/>
                    <w:color w:val="000000"/>
                    <w:sz w:val="17"/>
                    <w:szCs w:val="17"/>
                    <w:lang w:val="et-EE" w:eastAsia="et-EE"/>
                  </w:rPr>
                </w:rPrChange>
              </w:rPr>
            </w:pPr>
            <w:ins w:id="2512" w:author="Juhan Anupõld - RAM" w:date="2025-10-06T14:47:00Z" w16du:dateUtc="2025-10-06T11:47:00Z">
              <w:r w:rsidRPr="00F7133E">
                <w:rPr>
                  <w:rFonts w:asciiTheme="majorHAnsi" w:hAnsiTheme="majorHAnsi"/>
                  <w:sz w:val="17"/>
                  <w:szCs w:val="17"/>
                </w:rPr>
                <w:t>21</w:t>
              </w:r>
            </w:ins>
            <w:ins w:id="2513" w:author="Juhan Anupõld - RAM" w:date="2025-10-06T14:48:00Z" w16du:dateUtc="2025-10-06T11:48:00Z">
              <w:r w:rsidR="00432F5C">
                <w:rPr>
                  <w:rFonts w:asciiTheme="majorHAnsi" w:hAnsiTheme="majorHAnsi"/>
                  <w:sz w:val="17"/>
                  <w:szCs w:val="17"/>
                </w:rPr>
                <w:t> </w:t>
              </w:r>
            </w:ins>
            <w:ins w:id="2514" w:author="Juhan Anupõld - RAM" w:date="2025-10-06T14:47:00Z" w16du:dateUtc="2025-10-06T11:47:00Z">
              <w:r w:rsidRPr="005E1DFC">
                <w:rPr>
                  <w:rFonts w:asciiTheme="majorHAnsi" w:hAnsiTheme="majorHAnsi"/>
                  <w:sz w:val="17"/>
                  <w:szCs w:val="17"/>
                </w:rPr>
                <w:t>839</w:t>
              </w:r>
            </w:ins>
            <w:ins w:id="2515" w:author="Juhan Anupõld - RAM" w:date="2025-10-06T14:48:00Z" w16du:dateUtc="2025-10-06T11:48:00Z">
              <w:r w:rsidR="00432F5C">
                <w:rPr>
                  <w:rFonts w:asciiTheme="majorHAnsi" w:hAnsiTheme="majorHAnsi"/>
                  <w:sz w:val="17"/>
                  <w:szCs w:val="17"/>
                </w:rPr>
                <w:t xml:space="preserve"> </w:t>
              </w:r>
            </w:ins>
            <w:ins w:id="2516" w:author="Juhan Anupõld - RAM" w:date="2025-10-06T14:47:00Z" w16du:dateUtc="2025-10-06T11:47:00Z">
              <w:r w:rsidRPr="005E1DFC">
                <w:rPr>
                  <w:rFonts w:asciiTheme="majorHAnsi" w:hAnsiTheme="majorHAnsi"/>
                  <w:sz w:val="17"/>
                  <w:szCs w:val="17"/>
                </w:rPr>
                <w:t>613</w:t>
              </w:r>
            </w:ins>
            <w:del w:id="2517" w:author="Juhan Anupõld - RAM" w:date="2025-10-06T14:47:00Z" w16du:dateUtc="2025-10-06T11:47:00Z">
              <w:r w:rsidRPr="00335E03" w:rsidDel="00912D8C">
                <w:rPr>
                  <w:rFonts w:asciiTheme="majorHAnsi" w:eastAsia="Times New Roman" w:hAnsiTheme="majorHAnsi" w:cs="Calibri"/>
                  <w:color w:val="000000"/>
                  <w:sz w:val="17"/>
                  <w:szCs w:val="17"/>
                  <w:lang w:val="et-EE" w:eastAsia="et-EE"/>
                  <w:rPrChange w:id="2518" w:author="Juhan Anupõld - RAM" w:date="2025-10-06T14:48:00Z" w16du:dateUtc="2025-10-06T11:48:00Z">
                    <w:rPr>
                      <w:rFonts w:ascii="Cambria" w:eastAsia="Times New Roman" w:hAnsi="Cambria" w:cs="Calibri"/>
                      <w:color w:val="000000"/>
                      <w:sz w:val="17"/>
                      <w:szCs w:val="17"/>
                      <w:lang w:val="et-EE" w:eastAsia="et-EE"/>
                    </w:rPr>
                  </w:rPrChange>
                </w:rPr>
                <w:delText>99 317 899</w:delText>
              </w:r>
            </w:del>
          </w:p>
        </w:tc>
        <w:tc>
          <w:tcPr>
            <w:tcW w:w="843" w:type="dxa"/>
            <w:shd w:val="clear" w:color="auto" w:fill="FFFFFF" w:themeFill="background1"/>
          </w:tcPr>
          <w:p w14:paraId="400953B8" w14:textId="527B2573" w:rsidR="00335E03" w:rsidRPr="00335E03" w:rsidRDefault="00335E03" w:rsidP="00335E03">
            <w:pPr>
              <w:spacing w:before="0" w:after="0" w:line="240" w:lineRule="auto"/>
              <w:jc w:val="right"/>
              <w:rPr>
                <w:rFonts w:asciiTheme="majorHAnsi" w:eastAsia="Times New Roman" w:hAnsiTheme="majorHAnsi" w:cs="Calibri"/>
                <w:color w:val="000000"/>
                <w:sz w:val="17"/>
                <w:szCs w:val="17"/>
                <w:lang w:val="et-EE" w:eastAsia="et-EE"/>
                <w:rPrChange w:id="2519" w:author="Juhan Anupõld - RAM" w:date="2025-10-06T14:48:00Z" w16du:dateUtc="2025-10-06T11:48:00Z">
                  <w:rPr>
                    <w:rFonts w:ascii="Cambria" w:eastAsia="Times New Roman" w:hAnsi="Cambria" w:cs="Calibri"/>
                    <w:color w:val="000000"/>
                    <w:sz w:val="17"/>
                    <w:szCs w:val="17"/>
                    <w:lang w:val="et-EE" w:eastAsia="et-EE"/>
                  </w:rPr>
                </w:rPrChange>
              </w:rPr>
            </w:pPr>
            <w:ins w:id="2520" w:author="Juhan Anupõld - RAM" w:date="2025-10-06T14:47:00Z" w16du:dateUtc="2025-10-06T11:47:00Z">
              <w:r w:rsidRPr="005E1DFC">
                <w:rPr>
                  <w:rFonts w:asciiTheme="majorHAnsi" w:hAnsiTheme="majorHAnsi"/>
                  <w:sz w:val="17"/>
                  <w:szCs w:val="17"/>
                </w:rPr>
                <w:t>21</w:t>
              </w:r>
            </w:ins>
            <w:ins w:id="2521" w:author="Juhan Anupõld - RAM" w:date="2025-10-06T14:48:00Z" w16du:dateUtc="2025-10-06T11:48:00Z">
              <w:r w:rsidR="00432F5C">
                <w:rPr>
                  <w:rFonts w:asciiTheme="majorHAnsi" w:hAnsiTheme="majorHAnsi"/>
                  <w:sz w:val="17"/>
                  <w:szCs w:val="17"/>
                </w:rPr>
                <w:t> </w:t>
              </w:r>
            </w:ins>
            <w:ins w:id="2522" w:author="Juhan Anupõld - RAM" w:date="2025-10-06T14:47:00Z" w16du:dateUtc="2025-10-06T11:47:00Z">
              <w:r w:rsidRPr="005E1DFC">
                <w:rPr>
                  <w:rFonts w:asciiTheme="majorHAnsi" w:hAnsiTheme="majorHAnsi"/>
                  <w:sz w:val="17"/>
                  <w:szCs w:val="17"/>
                </w:rPr>
                <w:t>839</w:t>
              </w:r>
            </w:ins>
            <w:ins w:id="2523" w:author="Juhan Anupõld - RAM" w:date="2025-10-06T14:48:00Z" w16du:dateUtc="2025-10-06T11:48:00Z">
              <w:r w:rsidR="00432F5C">
                <w:rPr>
                  <w:rFonts w:asciiTheme="majorHAnsi" w:hAnsiTheme="majorHAnsi"/>
                  <w:sz w:val="17"/>
                  <w:szCs w:val="17"/>
                </w:rPr>
                <w:t xml:space="preserve"> </w:t>
              </w:r>
            </w:ins>
            <w:ins w:id="2524" w:author="Juhan Anupõld - RAM" w:date="2025-10-06T14:47:00Z" w16du:dateUtc="2025-10-06T11:47:00Z">
              <w:r w:rsidRPr="005E1DFC">
                <w:rPr>
                  <w:rFonts w:asciiTheme="majorHAnsi" w:hAnsiTheme="majorHAnsi"/>
                  <w:sz w:val="17"/>
                  <w:szCs w:val="17"/>
                </w:rPr>
                <w:t>613</w:t>
              </w:r>
            </w:ins>
            <w:del w:id="2525" w:author="Juhan Anupõld - RAM" w:date="2025-10-06T14:47:00Z" w16du:dateUtc="2025-10-06T11:47:00Z">
              <w:r w:rsidRPr="00335E03" w:rsidDel="00912D8C">
                <w:rPr>
                  <w:rFonts w:asciiTheme="majorHAnsi" w:eastAsia="Times New Roman" w:hAnsiTheme="majorHAnsi" w:cs="Calibri"/>
                  <w:color w:val="000000"/>
                  <w:sz w:val="17"/>
                  <w:szCs w:val="17"/>
                  <w:lang w:val="et-EE" w:eastAsia="et-EE"/>
                  <w:rPrChange w:id="2526" w:author="Juhan Anupõld - RAM" w:date="2025-10-06T14:48:00Z" w16du:dateUtc="2025-10-06T11:48:00Z">
                    <w:rPr>
                      <w:rFonts w:ascii="Cambria" w:eastAsia="Times New Roman" w:hAnsi="Cambria" w:cs="Calibri"/>
                      <w:color w:val="000000"/>
                      <w:sz w:val="17"/>
                      <w:szCs w:val="17"/>
                      <w:lang w:val="et-EE" w:eastAsia="et-EE"/>
                    </w:rPr>
                  </w:rPrChange>
                </w:rPr>
                <w:delText>99 317 899</w:delText>
              </w:r>
            </w:del>
          </w:p>
        </w:tc>
        <w:tc>
          <w:tcPr>
            <w:tcW w:w="850" w:type="dxa"/>
            <w:shd w:val="clear" w:color="auto" w:fill="FFFFFF" w:themeFill="background1"/>
          </w:tcPr>
          <w:p w14:paraId="40DD818D" w14:textId="77777777" w:rsidR="00335E03" w:rsidRPr="00335E03" w:rsidRDefault="00335E03" w:rsidP="00335E03">
            <w:pPr>
              <w:spacing w:before="0" w:after="0" w:line="240" w:lineRule="auto"/>
              <w:jc w:val="right"/>
              <w:rPr>
                <w:rFonts w:asciiTheme="majorHAnsi" w:eastAsia="Times New Roman" w:hAnsiTheme="majorHAnsi" w:cs="Calibri"/>
                <w:color w:val="000000"/>
                <w:sz w:val="17"/>
                <w:szCs w:val="17"/>
                <w:lang w:val="et-EE" w:eastAsia="et-EE"/>
                <w:rPrChange w:id="2527" w:author="Juhan Anupõld - RAM" w:date="2025-10-06T14:48:00Z" w16du:dateUtc="2025-10-06T11:48:00Z">
                  <w:rPr>
                    <w:rFonts w:ascii="Cambria" w:eastAsia="Times New Roman" w:hAnsi="Cambria" w:cs="Calibri"/>
                    <w:color w:val="000000"/>
                    <w:sz w:val="17"/>
                    <w:szCs w:val="17"/>
                    <w:lang w:val="et-EE" w:eastAsia="et-EE"/>
                  </w:rPr>
                </w:rPrChange>
              </w:rPr>
            </w:pPr>
          </w:p>
        </w:tc>
        <w:tc>
          <w:tcPr>
            <w:tcW w:w="841" w:type="dxa"/>
            <w:shd w:val="clear" w:color="auto" w:fill="FFFFFF" w:themeFill="background1"/>
          </w:tcPr>
          <w:p w14:paraId="0CBFD18C" w14:textId="49BA0279" w:rsidR="00335E03" w:rsidRPr="00335E03" w:rsidRDefault="00335E03" w:rsidP="00335E03">
            <w:pPr>
              <w:spacing w:before="0" w:after="0" w:line="240" w:lineRule="auto"/>
              <w:jc w:val="right"/>
              <w:rPr>
                <w:rFonts w:asciiTheme="majorHAnsi" w:eastAsia="Times New Roman" w:hAnsiTheme="majorHAnsi" w:cs="Calibri"/>
                <w:color w:val="000000"/>
                <w:sz w:val="17"/>
                <w:szCs w:val="17"/>
                <w:lang w:val="et-EE" w:eastAsia="et-EE"/>
                <w:rPrChange w:id="2528" w:author="Juhan Anupõld - RAM" w:date="2025-10-06T14:48:00Z" w16du:dateUtc="2025-10-06T11:48:00Z">
                  <w:rPr>
                    <w:rFonts w:ascii="Cambria" w:eastAsia="Times New Roman" w:hAnsi="Cambria" w:cs="Calibri"/>
                    <w:color w:val="000000"/>
                    <w:sz w:val="17"/>
                    <w:szCs w:val="17"/>
                    <w:lang w:val="et-EE" w:eastAsia="et-EE"/>
                  </w:rPr>
                </w:rPrChange>
              </w:rPr>
            </w:pPr>
            <w:ins w:id="2529" w:author="Juhan Anupõld - RAM" w:date="2025-10-06T14:47:00Z" w16du:dateUtc="2025-10-06T11:47:00Z">
              <w:r w:rsidRPr="005E1DFC">
                <w:rPr>
                  <w:rFonts w:asciiTheme="majorHAnsi" w:hAnsiTheme="majorHAnsi"/>
                  <w:sz w:val="17"/>
                  <w:szCs w:val="17"/>
                </w:rPr>
                <w:t>381</w:t>
              </w:r>
            </w:ins>
            <w:ins w:id="2530" w:author="Juhan Anupõld - RAM" w:date="2025-10-06T14:48:00Z" w16du:dateUtc="2025-10-06T11:48:00Z">
              <w:r w:rsidR="00432F5C">
                <w:rPr>
                  <w:rFonts w:asciiTheme="majorHAnsi" w:hAnsiTheme="majorHAnsi"/>
                  <w:sz w:val="17"/>
                  <w:szCs w:val="17"/>
                </w:rPr>
                <w:t> </w:t>
              </w:r>
            </w:ins>
            <w:ins w:id="2531" w:author="Juhan Anupõld - RAM" w:date="2025-10-06T14:47:00Z" w16du:dateUtc="2025-10-06T11:47:00Z">
              <w:r w:rsidRPr="005E1DFC">
                <w:rPr>
                  <w:rFonts w:asciiTheme="majorHAnsi" w:hAnsiTheme="majorHAnsi"/>
                  <w:sz w:val="17"/>
                  <w:szCs w:val="17"/>
                </w:rPr>
                <w:t>262</w:t>
              </w:r>
            </w:ins>
            <w:ins w:id="2532" w:author="Juhan Anupõld - RAM" w:date="2025-10-06T14:48:00Z" w16du:dateUtc="2025-10-06T11:48:00Z">
              <w:r w:rsidR="00432F5C">
                <w:rPr>
                  <w:rFonts w:asciiTheme="majorHAnsi" w:hAnsiTheme="majorHAnsi"/>
                  <w:sz w:val="17"/>
                  <w:szCs w:val="17"/>
                </w:rPr>
                <w:t xml:space="preserve"> </w:t>
              </w:r>
            </w:ins>
            <w:ins w:id="2533" w:author="Juhan Anupõld - RAM" w:date="2025-10-06T14:47:00Z" w16du:dateUtc="2025-10-06T11:47:00Z">
              <w:r w:rsidRPr="005E1DFC">
                <w:rPr>
                  <w:rFonts w:asciiTheme="majorHAnsi" w:hAnsiTheme="majorHAnsi"/>
                  <w:sz w:val="17"/>
                  <w:szCs w:val="17"/>
                </w:rPr>
                <w:t>825</w:t>
              </w:r>
            </w:ins>
            <w:del w:id="2534" w:author="Juhan Anupõld - RAM" w:date="2025-10-06T14:47:00Z" w16du:dateUtc="2025-10-06T11:47:00Z">
              <w:r w:rsidRPr="00335E03" w:rsidDel="00912D8C">
                <w:rPr>
                  <w:rFonts w:asciiTheme="majorHAnsi" w:eastAsia="Times New Roman" w:hAnsiTheme="majorHAnsi" w:cs="Calibri"/>
                  <w:color w:val="000000"/>
                  <w:sz w:val="17"/>
                  <w:szCs w:val="17"/>
                  <w:lang w:val="et-EE" w:eastAsia="et-EE"/>
                  <w:rPrChange w:id="2535" w:author="Juhan Anupõld - RAM" w:date="2025-10-06T14:48:00Z" w16du:dateUtc="2025-10-06T11:48:00Z">
                    <w:rPr>
                      <w:rFonts w:ascii="Cambria" w:eastAsia="Times New Roman" w:hAnsi="Cambria" w:cs="Calibri"/>
                      <w:color w:val="000000"/>
                      <w:sz w:val="17"/>
                      <w:szCs w:val="17"/>
                      <w:lang w:val="et-EE" w:eastAsia="et-EE"/>
                    </w:rPr>
                  </w:rPrChange>
                </w:rPr>
                <w:delText>633 547 899</w:delText>
              </w:r>
            </w:del>
          </w:p>
        </w:tc>
        <w:tc>
          <w:tcPr>
            <w:tcW w:w="839" w:type="dxa"/>
            <w:vAlign w:val="center"/>
          </w:tcPr>
          <w:p w14:paraId="35D69ABD" w14:textId="61D44D43" w:rsidR="00335E03" w:rsidRDefault="00335E03" w:rsidP="00335E03">
            <w:pPr>
              <w:spacing w:before="0" w:after="0" w:line="240" w:lineRule="auto"/>
              <w:jc w:val="right"/>
              <w:rPr>
                <w:rFonts w:ascii="Cambria" w:eastAsia="Times New Roman" w:hAnsi="Cambria" w:cs="Calibri"/>
                <w:color w:val="000000"/>
                <w:sz w:val="17"/>
                <w:szCs w:val="17"/>
                <w:lang w:val="et-EE" w:eastAsia="et-EE"/>
              </w:rPr>
            </w:pPr>
            <w:del w:id="2536" w:author="Juhan Anupõld - RAM" w:date="2025-10-06T14:49:00Z" w16du:dateUtc="2025-10-06T11:49:00Z">
              <w:r w:rsidDel="00B25A68">
                <w:rPr>
                  <w:rFonts w:ascii="Cambria" w:eastAsia="Times New Roman" w:hAnsi="Cambria" w:cs="Calibri"/>
                  <w:color w:val="000000"/>
                  <w:sz w:val="17"/>
                  <w:szCs w:val="17"/>
                  <w:lang w:val="et-EE" w:eastAsia="et-EE"/>
                </w:rPr>
                <w:delText>84</w:delText>
              </w:r>
            </w:del>
            <w:ins w:id="2537" w:author="Juhan Anupõld - RAM" w:date="2025-10-06T14:49:00Z" w16du:dateUtc="2025-10-06T11:49:00Z">
              <w:r w:rsidR="00B25A68">
                <w:rPr>
                  <w:rFonts w:ascii="Cambria" w:eastAsia="Times New Roman" w:hAnsi="Cambria" w:cs="Calibri"/>
                  <w:color w:val="000000"/>
                  <w:sz w:val="17"/>
                  <w:szCs w:val="17"/>
                  <w:lang w:val="et-EE" w:eastAsia="et-EE"/>
                </w:rPr>
                <w:t>94</w:t>
              </w:r>
            </w:ins>
            <w:r>
              <w:rPr>
                <w:rFonts w:ascii="Cambria" w:eastAsia="Times New Roman" w:hAnsi="Cambria" w:cs="Calibri"/>
                <w:color w:val="000000"/>
                <w:sz w:val="17"/>
                <w:szCs w:val="17"/>
                <w:lang w:val="et-EE" w:eastAsia="et-EE"/>
              </w:rPr>
              <w:t>%</w:t>
            </w:r>
          </w:p>
        </w:tc>
      </w:tr>
      <w:tr w:rsidR="00342BF0" w14:paraId="6D438289" w14:textId="77777777" w:rsidTr="00E06554">
        <w:trPr>
          <w:trHeight w:val="517"/>
          <w:ins w:id="2538" w:author="Juhan Anupõld - RAM" w:date="2025-10-06T14:49:00Z"/>
        </w:trPr>
        <w:tc>
          <w:tcPr>
            <w:tcW w:w="1422" w:type="dxa"/>
            <w:vAlign w:val="center"/>
          </w:tcPr>
          <w:p w14:paraId="085DDD0F" w14:textId="29192239" w:rsidR="00C73F0B" w:rsidRDefault="00C73F0B" w:rsidP="00C73F0B">
            <w:pPr>
              <w:spacing w:before="0" w:after="0" w:line="240" w:lineRule="auto"/>
              <w:rPr>
                <w:ins w:id="2539" w:author="Juhan Anupõld - RAM" w:date="2025-10-06T14:49:00Z" w16du:dateUtc="2025-10-06T11:49:00Z"/>
                <w:rFonts w:ascii="Cambria" w:eastAsia="Times New Roman" w:hAnsi="Cambria" w:cs="Calibri"/>
                <w:color w:val="000000"/>
                <w:sz w:val="17"/>
                <w:szCs w:val="17"/>
                <w:lang w:val="et-EE" w:eastAsia="et-EE"/>
              </w:rPr>
            </w:pPr>
            <w:ins w:id="2540" w:author="Juhan Anupõld - RAM" w:date="2025-10-06T14:50:00Z" w16du:dateUtc="2025-10-06T11:50:00Z">
              <w:r>
                <w:rPr>
                  <w:rFonts w:ascii="Cambria" w:eastAsia="Times New Roman" w:hAnsi="Cambria" w:cs="Calibri"/>
                  <w:color w:val="000000"/>
                  <w:sz w:val="17"/>
                  <w:szCs w:val="17"/>
                  <w:lang w:val="et-EE" w:eastAsia="et-EE"/>
                </w:rPr>
                <w:t xml:space="preserve"> Ühendatum Eesti</w:t>
              </w:r>
            </w:ins>
          </w:p>
        </w:tc>
        <w:tc>
          <w:tcPr>
            <w:tcW w:w="1461" w:type="dxa"/>
            <w:vAlign w:val="center"/>
          </w:tcPr>
          <w:p w14:paraId="13F64837" w14:textId="4348CF26" w:rsidR="00C73F0B" w:rsidRDefault="00C73F0B" w:rsidP="00C73F0B">
            <w:pPr>
              <w:spacing w:before="0" w:after="0" w:line="240" w:lineRule="auto"/>
              <w:rPr>
                <w:ins w:id="2541" w:author="Juhan Anupõld - RAM" w:date="2025-10-06T14:49:00Z" w16du:dateUtc="2025-10-06T11:49:00Z"/>
                <w:rFonts w:ascii="Cambria" w:eastAsia="Times New Roman" w:hAnsi="Cambria" w:cs="Calibri"/>
                <w:color w:val="000000"/>
                <w:sz w:val="17"/>
                <w:szCs w:val="17"/>
                <w:lang w:val="et-EE" w:eastAsia="et-EE"/>
              </w:rPr>
            </w:pPr>
            <w:ins w:id="2542" w:author="Juhan Anupõld - RAM" w:date="2025-10-06T14:50:00Z" w16du:dateUtc="2025-10-06T11:50:00Z">
              <w:r>
                <w:rPr>
                  <w:rFonts w:ascii="Cambria" w:eastAsia="Times New Roman" w:hAnsi="Cambria" w:cs="Calibri"/>
                  <w:color w:val="000000"/>
                  <w:sz w:val="17"/>
                  <w:szCs w:val="17"/>
                  <w:lang w:val="et-EE" w:eastAsia="et-EE"/>
                </w:rPr>
                <w:t>Prioriteet 12: Ühendatum Eesti</w:t>
              </w:r>
            </w:ins>
          </w:p>
        </w:tc>
        <w:tc>
          <w:tcPr>
            <w:tcW w:w="1687" w:type="dxa"/>
            <w:vAlign w:val="center"/>
          </w:tcPr>
          <w:p w14:paraId="6A3D2F8F" w14:textId="4CB4F3A3" w:rsidR="00C73F0B" w:rsidRDefault="00C73F0B" w:rsidP="00C73F0B">
            <w:pPr>
              <w:spacing w:before="0" w:after="0" w:line="240" w:lineRule="auto"/>
              <w:rPr>
                <w:ins w:id="2543" w:author="Juhan Anupõld - RAM" w:date="2025-10-06T14:49:00Z" w16du:dateUtc="2025-10-06T11:49:00Z"/>
                <w:rFonts w:ascii="Cambria" w:eastAsia="Times New Roman" w:hAnsi="Cambria" w:cs="Calibri"/>
                <w:color w:val="000000"/>
                <w:sz w:val="17"/>
                <w:szCs w:val="17"/>
                <w:lang w:val="et-EE" w:eastAsia="et-EE"/>
              </w:rPr>
            </w:pPr>
            <w:ins w:id="2544" w:author="Juhan Anupõld - RAM" w:date="2025-10-06T14:50:00Z" w16du:dateUtc="2025-10-06T11:50:00Z">
              <w:r>
                <w:rPr>
                  <w:rFonts w:ascii="Cambria" w:eastAsia="Times New Roman" w:hAnsi="Cambria" w:cs="Calibri"/>
                  <w:color w:val="000000"/>
                  <w:sz w:val="17"/>
                  <w:szCs w:val="17"/>
                  <w:lang w:val="et-EE" w:eastAsia="et-EE"/>
                </w:rPr>
                <w:t>A</w:t>
              </w:r>
              <w:r w:rsidRPr="007F4EE8">
                <w:rPr>
                  <w:rFonts w:ascii="Cambria" w:eastAsia="Times New Roman" w:hAnsi="Cambria" w:cs="Calibri"/>
                  <w:color w:val="000000"/>
                  <w:sz w:val="17"/>
                  <w:szCs w:val="17"/>
                  <w:lang w:val="et-EE" w:eastAsia="et-EE"/>
                </w:rPr>
                <w:t xml:space="preserve">valiku sektori osalus </w:t>
              </w:r>
            </w:ins>
          </w:p>
        </w:tc>
        <w:tc>
          <w:tcPr>
            <w:tcW w:w="1335" w:type="dxa"/>
            <w:vAlign w:val="center"/>
          </w:tcPr>
          <w:p w14:paraId="48566906" w14:textId="54F3A0C9" w:rsidR="00C73F0B" w:rsidRDefault="00C73F0B" w:rsidP="00C73F0B">
            <w:pPr>
              <w:spacing w:before="0" w:after="0" w:line="240" w:lineRule="auto"/>
              <w:jc w:val="center"/>
              <w:rPr>
                <w:ins w:id="2545" w:author="Juhan Anupõld - RAM" w:date="2025-10-06T14:49:00Z" w16du:dateUtc="2025-10-06T11:49:00Z"/>
                <w:rFonts w:ascii="Cambria" w:eastAsia="Times New Roman" w:hAnsi="Cambria" w:cs="Calibri"/>
                <w:color w:val="000000"/>
                <w:sz w:val="17"/>
                <w:szCs w:val="17"/>
                <w:lang w:val="et-EE" w:eastAsia="et-EE"/>
              </w:rPr>
            </w:pPr>
            <w:ins w:id="2546" w:author="Juhan Anupõld - RAM" w:date="2025-10-06T14:50:00Z" w16du:dateUtc="2025-10-06T11:50:00Z">
              <w:r>
                <w:rPr>
                  <w:rFonts w:ascii="Cambria" w:eastAsia="Times New Roman" w:hAnsi="Cambria" w:cs="Calibri"/>
                  <w:color w:val="000000"/>
                  <w:sz w:val="17"/>
                  <w:szCs w:val="17"/>
                  <w:lang w:val="et-EE" w:eastAsia="et-EE"/>
                </w:rPr>
                <w:t xml:space="preserve">ÜF </w:t>
              </w:r>
            </w:ins>
          </w:p>
        </w:tc>
        <w:tc>
          <w:tcPr>
            <w:tcW w:w="1022" w:type="dxa"/>
            <w:vAlign w:val="center"/>
          </w:tcPr>
          <w:p w14:paraId="3607F07C" w14:textId="216C206E" w:rsidR="00C73F0B" w:rsidRDefault="00C73F0B" w:rsidP="00C73F0B">
            <w:pPr>
              <w:spacing w:before="0" w:after="0" w:line="240" w:lineRule="auto"/>
              <w:rPr>
                <w:ins w:id="2547" w:author="Juhan Anupõld - RAM" w:date="2025-10-06T14:49:00Z" w16du:dateUtc="2025-10-06T11:49:00Z"/>
                <w:rFonts w:ascii="Cambria" w:eastAsia="Times New Roman" w:hAnsi="Cambria" w:cs="Calibri"/>
                <w:color w:val="000000"/>
                <w:sz w:val="17"/>
                <w:szCs w:val="17"/>
                <w:lang w:val="et-EE" w:eastAsia="et-EE"/>
              </w:rPr>
            </w:pPr>
            <w:ins w:id="2548" w:author="Juhan Anupõld - RAM" w:date="2025-10-06T14:50:00Z" w16du:dateUtc="2025-10-06T11:50:00Z">
              <w:r>
                <w:rPr>
                  <w:rFonts w:ascii="Cambria" w:eastAsia="Times New Roman" w:hAnsi="Cambria" w:cs="Calibri"/>
                  <w:color w:val="000000"/>
                  <w:sz w:val="17"/>
                  <w:szCs w:val="17"/>
                  <w:lang w:val="et-EE" w:eastAsia="et-EE"/>
                </w:rPr>
                <w:t xml:space="preserve">Ei kohaldu </w:t>
              </w:r>
            </w:ins>
          </w:p>
        </w:tc>
        <w:tc>
          <w:tcPr>
            <w:tcW w:w="1288" w:type="dxa"/>
            <w:shd w:val="clear" w:color="auto" w:fill="FFFFFF" w:themeFill="background1"/>
          </w:tcPr>
          <w:p w14:paraId="69A18EB3" w14:textId="4B8B95DF" w:rsidR="00C73F0B" w:rsidRPr="005E1DFC" w:rsidRDefault="00C73F0B" w:rsidP="00C73F0B">
            <w:pPr>
              <w:spacing w:before="0" w:after="0" w:line="240" w:lineRule="auto"/>
              <w:jc w:val="right"/>
              <w:rPr>
                <w:ins w:id="2549" w:author="Juhan Anupõld - RAM" w:date="2025-10-06T14:49:00Z" w16du:dateUtc="2025-10-06T11:49:00Z"/>
                <w:rFonts w:asciiTheme="majorHAnsi" w:eastAsia="Times New Roman" w:hAnsiTheme="majorHAnsi" w:cs="Calibri"/>
                <w:color w:val="000000"/>
                <w:sz w:val="17"/>
                <w:szCs w:val="17"/>
                <w:lang w:val="et-EE" w:eastAsia="et-EE"/>
              </w:rPr>
            </w:pPr>
            <w:ins w:id="2550" w:author="Juhan Anupõld - RAM" w:date="2025-10-06T14:51:00Z" w16du:dateUtc="2025-10-06T11:51:00Z">
              <w:r w:rsidRPr="005E1DFC">
                <w:rPr>
                  <w:rFonts w:asciiTheme="majorHAnsi" w:hAnsiTheme="majorHAnsi"/>
                  <w:sz w:val="17"/>
                  <w:szCs w:val="17"/>
                </w:rPr>
                <w:t>302</w:t>
              </w:r>
              <w:r>
                <w:rPr>
                  <w:rFonts w:asciiTheme="majorHAnsi" w:hAnsiTheme="majorHAnsi"/>
                  <w:sz w:val="17"/>
                  <w:szCs w:val="17"/>
                </w:rPr>
                <w:t> </w:t>
              </w:r>
              <w:r w:rsidRPr="00F7133E">
                <w:rPr>
                  <w:rFonts w:asciiTheme="majorHAnsi" w:hAnsiTheme="majorHAnsi"/>
                  <w:sz w:val="17"/>
                  <w:szCs w:val="17"/>
                </w:rPr>
                <w:t>563</w:t>
              </w:r>
              <w:r>
                <w:rPr>
                  <w:rFonts w:asciiTheme="majorHAnsi" w:hAnsiTheme="majorHAnsi"/>
                  <w:sz w:val="17"/>
                  <w:szCs w:val="17"/>
                </w:rPr>
                <w:t xml:space="preserve"> </w:t>
              </w:r>
              <w:r w:rsidRPr="00F7133E">
                <w:rPr>
                  <w:rFonts w:asciiTheme="majorHAnsi" w:hAnsiTheme="majorHAnsi"/>
                  <w:sz w:val="17"/>
                  <w:szCs w:val="17"/>
                </w:rPr>
                <w:t>193</w:t>
              </w:r>
            </w:ins>
          </w:p>
        </w:tc>
        <w:tc>
          <w:tcPr>
            <w:tcW w:w="688" w:type="dxa"/>
            <w:shd w:val="clear" w:color="auto" w:fill="FFFFFF" w:themeFill="background1"/>
          </w:tcPr>
          <w:p w14:paraId="75EC5811" w14:textId="1881D51B" w:rsidR="00C73F0B" w:rsidRPr="00F7133E" w:rsidRDefault="00C73F0B" w:rsidP="00C73F0B">
            <w:pPr>
              <w:spacing w:before="0" w:after="0" w:line="240" w:lineRule="auto"/>
              <w:jc w:val="right"/>
              <w:rPr>
                <w:ins w:id="2551" w:author="Juhan Anupõld - RAM" w:date="2025-10-06T14:49:00Z" w16du:dateUtc="2025-10-06T11:49:00Z"/>
                <w:rFonts w:asciiTheme="majorHAnsi" w:eastAsia="Times New Roman" w:hAnsiTheme="majorHAnsi" w:cs="Calibri"/>
                <w:color w:val="000000"/>
                <w:sz w:val="17"/>
                <w:szCs w:val="17"/>
                <w:lang w:val="et-EE" w:eastAsia="et-EE"/>
              </w:rPr>
            </w:pPr>
            <w:ins w:id="2552" w:author="Juhan Anupõld - RAM" w:date="2025-10-06T14:51:00Z" w16du:dateUtc="2025-10-06T11:51:00Z">
              <w:r w:rsidRPr="00F7133E">
                <w:rPr>
                  <w:rFonts w:asciiTheme="majorHAnsi" w:hAnsiTheme="majorHAnsi"/>
                  <w:sz w:val="17"/>
                  <w:szCs w:val="17"/>
                </w:rPr>
                <w:t>241</w:t>
              </w:r>
              <w:r>
                <w:rPr>
                  <w:rFonts w:asciiTheme="majorHAnsi" w:hAnsiTheme="majorHAnsi"/>
                  <w:sz w:val="17"/>
                  <w:szCs w:val="17"/>
                </w:rPr>
                <w:t> </w:t>
              </w:r>
              <w:r w:rsidRPr="00F7133E">
                <w:rPr>
                  <w:rFonts w:asciiTheme="majorHAnsi" w:hAnsiTheme="majorHAnsi"/>
                  <w:sz w:val="17"/>
                  <w:szCs w:val="17"/>
                </w:rPr>
                <w:t>053</w:t>
              </w:r>
              <w:r>
                <w:rPr>
                  <w:rFonts w:asciiTheme="majorHAnsi" w:hAnsiTheme="majorHAnsi"/>
                  <w:sz w:val="17"/>
                  <w:szCs w:val="17"/>
                </w:rPr>
                <w:t xml:space="preserve"> </w:t>
              </w:r>
              <w:r w:rsidRPr="00F7133E">
                <w:rPr>
                  <w:rFonts w:asciiTheme="majorHAnsi" w:hAnsiTheme="majorHAnsi"/>
                  <w:sz w:val="17"/>
                  <w:szCs w:val="17"/>
                </w:rPr>
                <w:t>825</w:t>
              </w:r>
            </w:ins>
          </w:p>
        </w:tc>
        <w:tc>
          <w:tcPr>
            <w:tcW w:w="689" w:type="dxa"/>
            <w:shd w:val="clear" w:color="auto" w:fill="FFFFFF" w:themeFill="background1"/>
          </w:tcPr>
          <w:p w14:paraId="06FB8BBA" w14:textId="147B3ED0" w:rsidR="00C73F0B" w:rsidRPr="00F7133E" w:rsidRDefault="00C73F0B" w:rsidP="00C73F0B">
            <w:pPr>
              <w:spacing w:before="0" w:after="0" w:line="240" w:lineRule="auto"/>
              <w:jc w:val="right"/>
              <w:rPr>
                <w:ins w:id="2553" w:author="Juhan Anupõld - RAM" w:date="2025-10-06T14:49:00Z" w16du:dateUtc="2025-10-06T11:49:00Z"/>
                <w:rFonts w:asciiTheme="majorHAnsi" w:eastAsia="Times New Roman" w:hAnsiTheme="majorHAnsi" w:cs="Calibri"/>
                <w:color w:val="000000"/>
                <w:sz w:val="17"/>
                <w:szCs w:val="17"/>
                <w:lang w:val="et-EE" w:eastAsia="et-EE"/>
              </w:rPr>
            </w:pPr>
            <w:ins w:id="2554" w:author="Juhan Anupõld - RAM" w:date="2025-10-06T14:51:00Z" w16du:dateUtc="2025-10-06T11:51:00Z">
              <w:r w:rsidRPr="00F7133E">
                <w:rPr>
                  <w:rFonts w:asciiTheme="majorHAnsi" w:hAnsiTheme="majorHAnsi"/>
                  <w:sz w:val="17"/>
                  <w:szCs w:val="17"/>
                </w:rPr>
                <w:t>6</w:t>
              </w:r>
              <w:r w:rsidR="00424882">
                <w:rPr>
                  <w:rFonts w:asciiTheme="majorHAnsi" w:hAnsiTheme="majorHAnsi"/>
                  <w:sz w:val="17"/>
                  <w:szCs w:val="17"/>
                </w:rPr>
                <w:t> </w:t>
              </w:r>
              <w:r w:rsidRPr="00F7133E">
                <w:rPr>
                  <w:rFonts w:asciiTheme="majorHAnsi" w:hAnsiTheme="majorHAnsi"/>
                  <w:sz w:val="17"/>
                  <w:szCs w:val="17"/>
                </w:rPr>
                <w:t>026</w:t>
              </w:r>
              <w:r w:rsidR="00424882">
                <w:rPr>
                  <w:rFonts w:asciiTheme="majorHAnsi" w:hAnsiTheme="majorHAnsi"/>
                  <w:sz w:val="17"/>
                  <w:szCs w:val="17"/>
                </w:rPr>
                <w:t xml:space="preserve"> </w:t>
              </w:r>
              <w:r w:rsidRPr="00F7133E">
                <w:rPr>
                  <w:rFonts w:asciiTheme="majorHAnsi" w:hAnsiTheme="majorHAnsi"/>
                  <w:sz w:val="17"/>
                  <w:szCs w:val="17"/>
                </w:rPr>
                <w:t>345</w:t>
              </w:r>
            </w:ins>
          </w:p>
        </w:tc>
        <w:tc>
          <w:tcPr>
            <w:tcW w:w="688" w:type="dxa"/>
            <w:shd w:val="clear" w:color="auto" w:fill="FFFFFF" w:themeFill="background1"/>
          </w:tcPr>
          <w:p w14:paraId="7B2C024F" w14:textId="4C923702" w:rsidR="00C73F0B" w:rsidRPr="00F7133E" w:rsidRDefault="00C73F0B" w:rsidP="00C73F0B">
            <w:pPr>
              <w:spacing w:before="0" w:after="0" w:line="240" w:lineRule="auto"/>
              <w:jc w:val="right"/>
              <w:rPr>
                <w:ins w:id="2555" w:author="Juhan Anupõld - RAM" w:date="2025-10-06T14:49:00Z" w16du:dateUtc="2025-10-06T11:49:00Z"/>
                <w:rFonts w:asciiTheme="majorHAnsi" w:eastAsia="Times New Roman" w:hAnsiTheme="majorHAnsi" w:cs="Calibri"/>
                <w:color w:val="000000"/>
                <w:sz w:val="17"/>
                <w:szCs w:val="17"/>
                <w:lang w:val="et-EE" w:eastAsia="et-EE"/>
              </w:rPr>
            </w:pPr>
            <w:ins w:id="2556" w:author="Juhan Anupõld - RAM" w:date="2025-10-06T14:51:00Z" w16du:dateUtc="2025-10-06T11:51:00Z">
              <w:r w:rsidRPr="00F7133E">
                <w:rPr>
                  <w:rFonts w:asciiTheme="majorHAnsi" w:hAnsiTheme="majorHAnsi"/>
                  <w:sz w:val="17"/>
                  <w:szCs w:val="17"/>
                </w:rPr>
                <w:t>54</w:t>
              </w:r>
              <w:r w:rsidR="00424882">
                <w:rPr>
                  <w:rFonts w:asciiTheme="majorHAnsi" w:hAnsiTheme="majorHAnsi"/>
                  <w:sz w:val="17"/>
                  <w:szCs w:val="17"/>
                </w:rPr>
                <w:t> </w:t>
              </w:r>
              <w:r w:rsidRPr="00F7133E">
                <w:rPr>
                  <w:rFonts w:asciiTheme="majorHAnsi" w:hAnsiTheme="majorHAnsi"/>
                  <w:sz w:val="17"/>
                  <w:szCs w:val="17"/>
                </w:rPr>
                <w:t>129</w:t>
              </w:r>
              <w:r w:rsidR="00424882">
                <w:rPr>
                  <w:rFonts w:asciiTheme="majorHAnsi" w:hAnsiTheme="majorHAnsi"/>
                  <w:sz w:val="17"/>
                  <w:szCs w:val="17"/>
                </w:rPr>
                <w:t xml:space="preserve"> </w:t>
              </w:r>
              <w:r w:rsidRPr="00F7133E">
                <w:rPr>
                  <w:rFonts w:asciiTheme="majorHAnsi" w:hAnsiTheme="majorHAnsi"/>
                  <w:sz w:val="17"/>
                  <w:szCs w:val="17"/>
                </w:rPr>
                <w:t>779</w:t>
              </w:r>
            </w:ins>
          </w:p>
        </w:tc>
        <w:tc>
          <w:tcPr>
            <w:tcW w:w="689" w:type="dxa"/>
            <w:shd w:val="clear" w:color="auto" w:fill="FFFFFF" w:themeFill="background1"/>
          </w:tcPr>
          <w:p w14:paraId="62618330" w14:textId="0BE474EB" w:rsidR="00C73F0B" w:rsidRPr="00F7133E" w:rsidRDefault="00C73F0B" w:rsidP="00C73F0B">
            <w:pPr>
              <w:spacing w:before="0" w:after="0" w:line="240" w:lineRule="auto"/>
              <w:jc w:val="right"/>
              <w:rPr>
                <w:ins w:id="2557" w:author="Juhan Anupõld - RAM" w:date="2025-10-06T14:49:00Z" w16du:dateUtc="2025-10-06T11:49:00Z"/>
                <w:rFonts w:asciiTheme="majorHAnsi" w:eastAsia="Times New Roman" w:hAnsiTheme="majorHAnsi" w:cs="Calibri"/>
                <w:color w:val="000000"/>
                <w:sz w:val="17"/>
                <w:szCs w:val="17"/>
                <w:lang w:val="et-EE" w:eastAsia="et-EE"/>
              </w:rPr>
            </w:pPr>
            <w:ins w:id="2558" w:author="Juhan Anupõld - RAM" w:date="2025-10-06T14:51:00Z" w16du:dateUtc="2025-10-06T11:51:00Z">
              <w:r w:rsidRPr="00F7133E">
                <w:rPr>
                  <w:rFonts w:asciiTheme="majorHAnsi" w:hAnsiTheme="majorHAnsi"/>
                  <w:sz w:val="17"/>
                  <w:szCs w:val="17"/>
                </w:rPr>
                <w:t>1</w:t>
              </w:r>
              <w:r w:rsidR="00424882">
                <w:rPr>
                  <w:rFonts w:asciiTheme="majorHAnsi" w:hAnsiTheme="majorHAnsi"/>
                  <w:sz w:val="17"/>
                  <w:szCs w:val="17"/>
                </w:rPr>
                <w:t> </w:t>
              </w:r>
              <w:r w:rsidRPr="00F7133E">
                <w:rPr>
                  <w:rFonts w:asciiTheme="majorHAnsi" w:hAnsiTheme="majorHAnsi"/>
                  <w:sz w:val="17"/>
                  <w:szCs w:val="17"/>
                </w:rPr>
                <w:t>353</w:t>
              </w:r>
              <w:r w:rsidR="00424882">
                <w:rPr>
                  <w:rFonts w:asciiTheme="majorHAnsi" w:hAnsiTheme="majorHAnsi"/>
                  <w:sz w:val="17"/>
                  <w:szCs w:val="17"/>
                </w:rPr>
                <w:t xml:space="preserve"> </w:t>
              </w:r>
              <w:r w:rsidRPr="00F7133E">
                <w:rPr>
                  <w:rFonts w:asciiTheme="majorHAnsi" w:hAnsiTheme="majorHAnsi"/>
                  <w:sz w:val="17"/>
                  <w:szCs w:val="17"/>
                </w:rPr>
                <w:t>244</w:t>
              </w:r>
            </w:ins>
          </w:p>
        </w:tc>
        <w:tc>
          <w:tcPr>
            <w:tcW w:w="946" w:type="dxa"/>
            <w:shd w:val="clear" w:color="auto" w:fill="FFFFFF" w:themeFill="background1"/>
          </w:tcPr>
          <w:p w14:paraId="51F2B741" w14:textId="2104F5DE" w:rsidR="00C73F0B" w:rsidRPr="00F7133E" w:rsidRDefault="00C73F0B" w:rsidP="00C73F0B">
            <w:pPr>
              <w:spacing w:before="0" w:after="0" w:line="240" w:lineRule="auto"/>
              <w:jc w:val="right"/>
              <w:rPr>
                <w:ins w:id="2559" w:author="Juhan Anupõld - RAM" w:date="2025-10-06T14:49:00Z" w16du:dateUtc="2025-10-06T11:49:00Z"/>
                <w:rFonts w:asciiTheme="majorHAnsi" w:eastAsia="Times New Roman" w:hAnsiTheme="majorHAnsi" w:cs="Calibri"/>
                <w:color w:val="000000"/>
                <w:sz w:val="17"/>
                <w:szCs w:val="17"/>
                <w:lang w:val="et-EE" w:eastAsia="et-EE"/>
              </w:rPr>
            </w:pPr>
            <w:ins w:id="2560" w:author="Juhan Anupõld - RAM" w:date="2025-10-06T14:51:00Z" w16du:dateUtc="2025-10-06T11:51:00Z">
              <w:r w:rsidRPr="00F7133E">
                <w:rPr>
                  <w:rFonts w:asciiTheme="majorHAnsi" w:hAnsiTheme="majorHAnsi"/>
                  <w:sz w:val="17"/>
                  <w:szCs w:val="17"/>
                </w:rPr>
                <w:t>18</w:t>
              </w:r>
            </w:ins>
            <w:ins w:id="2561" w:author="Juhan Anupõld - RAM" w:date="2025-10-06T14:52:00Z" w16du:dateUtc="2025-10-06T11:52:00Z">
              <w:r w:rsidR="00FB517E">
                <w:rPr>
                  <w:rFonts w:asciiTheme="majorHAnsi" w:hAnsiTheme="majorHAnsi"/>
                  <w:sz w:val="17"/>
                  <w:szCs w:val="17"/>
                </w:rPr>
                <w:t> </w:t>
              </w:r>
            </w:ins>
            <w:ins w:id="2562" w:author="Juhan Anupõld - RAM" w:date="2025-10-06T14:51:00Z" w16du:dateUtc="2025-10-06T11:51:00Z">
              <w:r w:rsidRPr="00F7133E">
                <w:rPr>
                  <w:rFonts w:asciiTheme="majorHAnsi" w:hAnsiTheme="majorHAnsi"/>
                  <w:sz w:val="17"/>
                  <w:szCs w:val="17"/>
                </w:rPr>
                <w:t>165</w:t>
              </w:r>
            </w:ins>
            <w:ins w:id="2563" w:author="Juhan Anupõld - RAM" w:date="2025-10-06T14:52:00Z" w16du:dateUtc="2025-10-06T11:52:00Z">
              <w:r w:rsidR="00FB517E">
                <w:rPr>
                  <w:rFonts w:asciiTheme="majorHAnsi" w:hAnsiTheme="majorHAnsi"/>
                  <w:sz w:val="17"/>
                  <w:szCs w:val="17"/>
                </w:rPr>
                <w:t xml:space="preserve"> </w:t>
              </w:r>
            </w:ins>
            <w:ins w:id="2564" w:author="Juhan Anupõld - RAM" w:date="2025-10-06T14:51:00Z" w16du:dateUtc="2025-10-06T11:51:00Z">
              <w:r w:rsidRPr="00F7133E">
                <w:rPr>
                  <w:rFonts w:asciiTheme="majorHAnsi" w:hAnsiTheme="majorHAnsi"/>
                  <w:sz w:val="17"/>
                  <w:szCs w:val="17"/>
                </w:rPr>
                <w:t>403</w:t>
              </w:r>
            </w:ins>
          </w:p>
        </w:tc>
        <w:tc>
          <w:tcPr>
            <w:tcW w:w="843" w:type="dxa"/>
            <w:shd w:val="clear" w:color="auto" w:fill="FFFFFF" w:themeFill="background1"/>
          </w:tcPr>
          <w:p w14:paraId="676D2B40" w14:textId="668EE02E" w:rsidR="00C73F0B" w:rsidRPr="00F7133E" w:rsidRDefault="00C73F0B" w:rsidP="00C73F0B">
            <w:pPr>
              <w:spacing w:before="0" w:after="0" w:line="240" w:lineRule="auto"/>
              <w:jc w:val="right"/>
              <w:rPr>
                <w:ins w:id="2565" w:author="Juhan Anupõld - RAM" w:date="2025-10-06T14:49:00Z" w16du:dateUtc="2025-10-06T11:49:00Z"/>
                <w:rFonts w:asciiTheme="majorHAnsi" w:eastAsia="Times New Roman" w:hAnsiTheme="majorHAnsi" w:cs="Calibri"/>
                <w:color w:val="000000"/>
                <w:sz w:val="17"/>
                <w:szCs w:val="17"/>
                <w:lang w:val="et-EE" w:eastAsia="et-EE"/>
              </w:rPr>
            </w:pPr>
            <w:ins w:id="2566" w:author="Juhan Anupõld - RAM" w:date="2025-10-06T14:51:00Z" w16du:dateUtc="2025-10-06T11:51:00Z">
              <w:r w:rsidRPr="00F7133E">
                <w:rPr>
                  <w:rFonts w:asciiTheme="majorHAnsi" w:hAnsiTheme="majorHAnsi"/>
                  <w:sz w:val="17"/>
                  <w:szCs w:val="17"/>
                </w:rPr>
                <w:t>18</w:t>
              </w:r>
            </w:ins>
            <w:ins w:id="2567" w:author="Juhan Anupõld - RAM" w:date="2025-10-06T14:52:00Z" w16du:dateUtc="2025-10-06T11:52:00Z">
              <w:r w:rsidR="00FB517E">
                <w:rPr>
                  <w:rFonts w:asciiTheme="majorHAnsi" w:hAnsiTheme="majorHAnsi"/>
                  <w:sz w:val="17"/>
                  <w:szCs w:val="17"/>
                </w:rPr>
                <w:t> </w:t>
              </w:r>
            </w:ins>
            <w:ins w:id="2568" w:author="Juhan Anupõld - RAM" w:date="2025-10-06T14:51:00Z" w16du:dateUtc="2025-10-06T11:51:00Z">
              <w:r w:rsidRPr="00F7133E">
                <w:rPr>
                  <w:rFonts w:asciiTheme="majorHAnsi" w:hAnsiTheme="majorHAnsi"/>
                  <w:sz w:val="17"/>
                  <w:szCs w:val="17"/>
                </w:rPr>
                <w:t>165</w:t>
              </w:r>
            </w:ins>
            <w:ins w:id="2569" w:author="Juhan Anupõld - RAM" w:date="2025-10-06T14:52:00Z" w16du:dateUtc="2025-10-06T11:52:00Z">
              <w:r w:rsidR="00FB517E">
                <w:rPr>
                  <w:rFonts w:asciiTheme="majorHAnsi" w:hAnsiTheme="majorHAnsi"/>
                  <w:sz w:val="17"/>
                  <w:szCs w:val="17"/>
                </w:rPr>
                <w:t xml:space="preserve"> </w:t>
              </w:r>
            </w:ins>
            <w:ins w:id="2570" w:author="Juhan Anupõld - RAM" w:date="2025-10-06T14:51:00Z" w16du:dateUtc="2025-10-06T11:51:00Z">
              <w:r w:rsidRPr="00F7133E">
                <w:rPr>
                  <w:rFonts w:asciiTheme="majorHAnsi" w:hAnsiTheme="majorHAnsi"/>
                  <w:sz w:val="17"/>
                  <w:szCs w:val="17"/>
                </w:rPr>
                <w:t>403</w:t>
              </w:r>
            </w:ins>
          </w:p>
        </w:tc>
        <w:tc>
          <w:tcPr>
            <w:tcW w:w="850" w:type="dxa"/>
            <w:shd w:val="clear" w:color="auto" w:fill="FFFFFF" w:themeFill="background1"/>
          </w:tcPr>
          <w:p w14:paraId="62213301" w14:textId="77777777" w:rsidR="00C73F0B" w:rsidRPr="00F7133E" w:rsidRDefault="00C73F0B" w:rsidP="00C73F0B">
            <w:pPr>
              <w:spacing w:before="0" w:after="0" w:line="240" w:lineRule="auto"/>
              <w:jc w:val="right"/>
              <w:rPr>
                <w:ins w:id="2571" w:author="Juhan Anupõld - RAM" w:date="2025-10-06T14:49:00Z" w16du:dateUtc="2025-10-06T11:49:00Z"/>
                <w:rFonts w:asciiTheme="majorHAnsi" w:eastAsia="Times New Roman" w:hAnsiTheme="majorHAnsi" w:cs="Calibri"/>
                <w:color w:val="000000"/>
                <w:sz w:val="17"/>
                <w:szCs w:val="17"/>
                <w:lang w:val="et-EE" w:eastAsia="et-EE"/>
              </w:rPr>
            </w:pPr>
          </w:p>
        </w:tc>
        <w:tc>
          <w:tcPr>
            <w:tcW w:w="841" w:type="dxa"/>
            <w:shd w:val="clear" w:color="auto" w:fill="FFFFFF" w:themeFill="background1"/>
          </w:tcPr>
          <w:p w14:paraId="2EAE97C3" w14:textId="7336EC39" w:rsidR="00C73F0B" w:rsidRPr="00F7133E" w:rsidRDefault="00C73F0B" w:rsidP="00C73F0B">
            <w:pPr>
              <w:spacing w:before="0" w:after="0" w:line="240" w:lineRule="auto"/>
              <w:jc w:val="right"/>
              <w:rPr>
                <w:ins w:id="2572" w:author="Juhan Anupõld - RAM" w:date="2025-10-06T14:49:00Z" w16du:dateUtc="2025-10-06T11:49:00Z"/>
                <w:rFonts w:asciiTheme="majorHAnsi" w:eastAsia="Times New Roman" w:hAnsiTheme="majorHAnsi" w:cs="Calibri"/>
                <w:color w:val="000000"/>
                <w:sz w:val="17"/>
                <w:szCs w:val="17"/>
                <w:lang w:val="et-EE" w:eastAsia="et-EE"/>
              </w:rPr>
            </w:pPr>
            <w:ins w:id="2573" w:author="Juhan Anupõld - RAM" w:date="2025-10-06T14:51:00Z" w16du:dateUtc="2025-10-06T11:51:00Z">
              <w:r w:rsidRPr="00F7133E">
                <w:rPr>
                  <w:rFonts w:asciiTheme="majorHAnsi" w:hAnsiTheme="majorHAnsi"/>
                  <w:sz w:val="17"/>
                  <w:szCs w:val="17"/>
                </w:rPr>
                <w:t>320</w:t>
              </w:r>
            </w:ins>
            <w:ins w:id="2574" w:author="Juhan Anupõld - RAM" w:date="2025-10-06T14:52:00Z" w16du:dateUtc="2025-10-06T11:52:00Z">
              <w:r w:rsidR="00FB517E">
                <w:rPr>
                  <w:rFonts w:asciiTheme="majorHAnsi" w:hAnsiTheme="majorHAnsi"/>
                  <w:sz w:val="17"/>
                  <w:szCs w:val="17"/>
                </w:rPr>
                <w:t> </w:t>
              </w:r>
            </w:ins>
            <w:ins w:id="2575" w:author="Juhan Anupõld - RAM" w:date="2025-10-06T14:51:00Z" w16du:dateUtc="2025-10-06T11:51:00Z">
              <w:r w:rsidRPr="00F7133E">
                <w:rPr>
                  <w:rFonts w:asciiTheme="majorHAnsi" w:hAnsiTheme="majorHAnsi"/>
                  <w:sz w:val="17"/>
                  <w:szCs w:val="17"/>
                </w:rPr>
                <w:t>728</w:t>
              </w:r>
            </w:ins>
            <w:ins w:id="2576" w:author="Juhan Anupõld - RAM" w:date="2025-10-06T14:52:00Z" w16du:dateUtc="2025-10-06T11:52:00Z">
              <w:r w:rsidR="00FB517E">
                <w:rPr>
                  <w:rFonts w:asciiTheme="majorHAnsi" w:hAnsiTheme="majorHAnsi"/>
                  <w:sz w:val="17"/>
                  <w:szCs w:val="17"/>
                </w:rPr>
                <w:t xml:space="preserve"> </w:t>
              </w:r>
            </w:ins>
            <w:ins w:id="2577" w:author="Juhan Anupõld - RAM" w:date="2025-10-06T14:51:00Z" w16du:dateUtc="2025-10-06T11:51:00Z">
              <w:r w:rsidRPr="00F7133E">
                <w:rPr>
                  <w:rFonts w:asciiTheme="majorHAnsi" w:hAnsiTheme="majorHAnsi"/>
                  <w:sz w:val="17"/>
                  <w:szCs w:val="17"/>
                </w:rPr>
                <w:t>596</w:t>
              </w:r>
            </w:ins>
          </w:p>
        </w:tc>
        <w:tc>
          <w:tcPr>
            <w:tcW w:w="839" w:type="dxa"/>
            <w:vAlign w:val="center"/>
          </w:tcPr>
          <w:p w14:paraId="7B00EAFA" w14:textId="4CF00CD9" w:rsidR="00C73F0B" w:rsidRDefault="00FB517E" w:rsidP="00C73F0B">
            <w:pPr>
              <w:spacing w:before="0" w:after="0" w:line="240" w:lineRule="auto"/>
              <w:jc w:val="right"/>
              <w:rPr>
                <w:ins w:id="2578" w:author="Juhan Anupõld - RAM" w:date="2025-10-06T14:49:00Z" w16du:dateUtc="2025-10-06T11:49:00Z"/>
                <w:rFonts w:ascii="Cambria" w:eastAsia="Times New Roman" w:hAnsi="Cambria" w:cs="Calibri"/>
                <w:color w:val="000000"/>
                <w:sz w:val="17"/>
                <w:szCs w:val="17"/>
                <w:lang w:val="et-EE" w:eastAsia="et-EE"/>
              </w:rPr>
            </w:pPr>
            <w:ins w:id="2579" w:author="Juhan Anupõld - RAM" w:date="2025-10-06T14:52:00Z" w16du:dateUtc="2025-10-06T11:52:00Z">
              <w:r>
                <w:rPr>
                  <w:rFonts w:ascii="Cambria" w:eastAsia="Times New Roman" w:hAnsi="Cambria" w:cs="Calibri"/>
                  <w:color w:val="000000"/>
                  <w:sz w:val="17"/>
                  <w:szCs w:val="17"/>
                  <w:lang w:val="et-EE" w:eastAsia="et-EE"/>
                </w:rPr>
                <w:t>94</w:t>
              </w:r>
              <w:r w:rsidR="00890516">
                <w:rPr>
                  <w:rFonts w:ascii="Cambria" w:eastAsia="Times New Roman" w:hAnsi="Cambria" w:cs="Calibri"/>
                  <w:color w:val="000000"/>
                  <w:sz w:val="17"/>
                  <w:szCs w:val="17"/>
                  <w:lang w:val="et-EE" w:eastAsia="et-EE"/>
                </w:rPr>
                <w:t>%</w:t>
              </w:r>
            </w:ins>
          </w:p>
        </w:tc>
      </w:tr>
      <w:tr w:rsidR="00342BF0" w14:paraId="037877DF" w14:textId="77777777" w:rsidTr="00E06554">
        <w:trPr>
          <w:trHeight w:val="517"/>
        </w:trPr>
        <w:tc>
          <w:tcPr>
            <w:tcW w:w="1422" w:type="dxa"/>
            <w:vMerge w:val="restart"/>
            <w:vAlign w:val="center"/>
          </w:tcPr>
          <w:p w14:paraId="2CF9B246" w14:textId="77777777" w:rsidR="000A22DD" w:rsidRDefault="000A22DD" w:rsidP="000A22D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Sotsiaalsem Eesti</w:t>
            </w:r>
          </w:p>
        </w:tc>
        <w:tc>
          <w:tcPr>
            <w:tcW w:w="1461" w:type="dxa"/>
            <w:vMerge w:val="restart"/>
            <w:vAlign w:val="center"/>
          </w:tcPr>
          <w:p w14:paraId="0238F2A9" w14:textId="77777777" w:rsidR="000A22DD" w:rsidRDefault="000A22DD" w:rsidP="000A22D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Prioriteet 6: Sotsiaalsem Eesti</w:t>
            </w:r>
          </w:p>
        </w:tc>
        <w:tc>
          <w:tcPr>
            <w:tcW w:w="1687" w:type="dxa"/>
            <w:vMerge w:val="restart"/>
            <w:vAlign w:val="center"/>
          </w:tcPr>
          <w:p w14:paraId="5DC1FEF5" w14:textId="1BD838DE" w:rsidR="000A22DD" w:rsidRDefault="000A22DD" w:rsidP="000A22D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A</w:t>
            </w:r>
            <w:r w:rsidRPr="007F4EE8">
              <w:rPr>
                <w:rFonts w:ascii="Cambria" w:eastAsia="Times New Roman" w:hAnsi="Cambria" w:cs="Calibri"/>
                <w:color w:val="000000"/>
                <w:sz w:val="17"/>
                <w:szCs w:val="17"/>
                <w:lang w:val="et-EE" w:eastAsia="et-EE"/>
              </w:rPr>
              <w:t xml:space="preserve">valiku sektori osalus </w:t>
            </w:r>
          </w:p>
        </w:tc>
        <w:tc>
          <w:tcPr>
            <w:tcW w:w="1335" w:type="dxa"/>
            <w:vAlign w:val="center"/>
          </w:tcPr>
          <w:p w14:paraId="765ED45F" w14:textId="77777777" w:rsidR="000A22DD" w:rsidRDefault="000A22DD" w:rsidP="000A22DD">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ERF </w:t>
            </w:r>
          </w:p>
        </w:tc>
        <w:tc>
          <w:tcPr>
            <w:tcW w:w="1022" w:type="dxa"/>
            <w:vAlign w:val="center"/>
          </w:tcPr>
          <w:p w14:paraId="2F06296A" w14:textId="77777777" w:rsidR="000A22DD" w:rsidRDefault="000A22DD" w:rsidP="000A22D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tcPr>
          <w:p w14:paraId="1A6F8660" w14:textId="4D17C846"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580" w:author="Juhan Anupõld - RAM" w:date="2025-10-06T14:53:00Z" w16du:dateUtc="2025-10-06T11:53:00Z">
                  <w:rPr>
                    <w:rFonts w:ascii="Cambria" w:eastAsia="Times New Roman" w:hAnsi="Cambria" w:cs="Calibri"/>
                    <w:color w:val="000000"/>
                    <w:sz w:val="17"/>
                    <w:szCs w:val="17"/>
                    <w:lang w:val="et-EE" w:eastAsia="et-EE"/>
                  </w:rPr>
                </w:rPrChange>
              </w:rPr>
            </w:pPr>
            <w:ins w:id="2581" w:author="Juhan Anupõld - RAM" w:date="2025-10-06T14:53:00Z" w16du:dateUtc="2025-10-06T11:53:00Z">
              <w:r w:rsidRPr="00F7133E">
                <w:rPr>
                  <w:rFonts w:asciiTheme="majorHAnsi" w:hAnsiTheme="majorHAnsi"/>
                  <w:sz w:val="17"/>
                  <w:szCs w:val="17"/>
                </w:rPr>
                <w:t>171</w:t>
              </w:r>
            </w:ins>
            <w:ins w:id="2582" w:author="Juhan Anupõld - RAM" w:date="2025-10-06T14:54:00Z" w16du:dateUtc="2025-10-06T11:54:00Z">
              <w:r w:rsidR="009B406E">
                <w:rPr>
                  <w:rFonts w:asciiTheme="majorHAnsi" w:hAnsiTheme="majorHAnsi"/>
                  <w:sz w:val="17"/>
                  <w:szCs w:val="17"/>
                </w:rPr>
                <w:t> </w:t>
              </w:r>
            </w:ins>
            <w:ins w:id="2583" w:author="Juhan Anupõld - RAM" w:date="2025-10-06T14:53:00Z" w16du:dateUtc="2025-10-06T11:53:00Z">
              <w:r w:rsidRPr="00F7133E">
                <w:rPr>
                  <w:rFonts w:asciiTheme="majorHAnsi" w:hAnsiTheme="majorHAnsi"/>
                  <w:sz w:val="17"/>
                  <w:szCs w:val="17"/>
                </w:rPr>
                <w:t>489</w:t>
              </w:r>
            </w:ins>
            <w:ins w:id="2584" w:author="Juhan Anupõld - RAM" w:date="2025-10-06T14:54:00Z" w16du:dateUtc="2025-10-06T11:54:00Z">
              <w:r w:rsidR="009B406E">
                <w:rPr>
                  <w:rFonts w:asciiTheme="majorHAnsi" w:hAnsiTheme="majorHAnsi"/>
                  <w:sz w:val="17"/>
                  <w:szCs w:val="17"/>
                </w:rPr>
                <w:t xml:space="preserve"> </w:t>
              </w:r>
            </w:ins>
            <w:ins w:id="2585" w:author="Juhan Anupõld - RAM" w:date="2025-10-06T14:53:00Z" w16du:dateUtc="2025-10-06T11:53:00Z">
              <w:r w:rsidRPr="00F7133E">
                <w:rPr>
                  <w:rFonts w:asciiTheme="majorHAnsi" w:hAnsiTheme="majorHAnsi"/>
                  <w:sz w:val="17"/>
                  <w:szCs w:val="17"/>
                </w:rPr>
                <w:t>686</w:t>
              </w:r>
            </w:ins>
            <w:del w:id="2586"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587" w:author="Juhan Anupõld - RAM" w:date="2025-10-06T14:53:00Z" w16du:dateUtc="2025-10-06T11:53:00Z">
                    <w:rPr>
                      <w:rFonts w:ascii="Cambria" w:eastAsia="Times New Roman" w:hAnsi="Cambria" w:cs="Calibri"/>
                      <w:color w:val="000000"/>
                      <w:sz w:val="17"/>
                      <w:szCs w:val="17"/>
                      <w:lang w:val="et-EE" w:eastAsia="et-EE"/>
                    </w:rPr>
                  </w:rPrChange>
                </w:rPr>
                <w:delText>173 466 000</w:delText>
              </w:r>
            </w:del>
          </w:p>
        </w:tc>
        <w:tc>
          <w:tcPr>
            <w:tcW w:w="688" w:type="dxa"/>
            <w:shd w:val="clear" w:color="auto" w:fill="FFFFFF" w:themeFill="background1"/>
          </w:tcPr>
          <w:p w14:paraId="4382D390" w14:textId="3594846B"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588" w:author="Juhan Anupõld - RAM" w:date="2025-10-06T14:53:00Z" w16du:dateUtc="2025-10-06T11:53:00Z">
                  <w:rPr>
                    <w:rFonts w:ascii="Cambria" w:eastAsia="Times New Roman" w:hAnsi="Cambria" w:cs="Calibri"/>
                    <w:color w:val="000000"/>
                    <w:sz w:val="17"/>
                    <w:szCs w:val="17"/>
                    <w:lang w:val="et-EE" w:eastAsia="et-EE"/>
                  </w:rPr>
                </w:rPrChange>
              </w:rPr>
            </w:pPr>
            <w:ins w:id="2589" w:author="Juhan Anupõld - RAM" w:date="2025-10-06T14:53:00Z" w16du:dateUtc="2025-10-06T11:53:00Z">
              <w:r w:rsidRPr="00F7133E">
                <w:rPr>
                  <w:rFonts w:asciiTheme="majorHAnsi" w:hAnsiTheme="majorHAnsi"/>
                  <w:sz w:val="17"/>
                  <w:szCs w:val="17"/>
                </w:rPr>
                <w:t>142</w:t>
              </w:r>
            </w:ins>
            <w:ins w:id="2590" w:author="Juhan Anupõld - RAM" w:date="2025-10-06T14:54:00Z" w16du:dateUtc="2025-10-06T11:54:00Z">
              <w:r w:rsidR="009B406E">
                <w:rPr>
                  <w:rFonts w:asciiTheme="majorHAnsi" w:hAnsiTheme="majorHAnsi"/>
                  <w:sz w:val="17"/>
                  <w:szCs w:val="17"/>
                </w:rPr>
                <w:t> </w:t>
              </w:r>
            </w:ins>
            <w:ins w:id="2591" w:author="Juhan Anupõld - RAM" w:date="2025-10-06T14:53:00Z" w16du:dateUtc="2025-10-06T11:53:00Z">
              <w:r w:rsidRPr="00F7133E">
                <w:rPr>
                  <w:rFonts w:asciiTheme="majorHAnsi" w:hAnsiTheme="majorHAnsi"/>
                  <w:sz w:val="17"/>
                  <w:szCs w:val="17"/>
                </w:rPr>
                <w:t>434</w:t>
              </w:r>
            </w:ins>
            <w:ins w:id="2592" w:author="Juhan Anupõld - RAM" w:date="2025-10-06T14:54:00Z" w16du:dateUtc="2025-10-06T11:54:00Z">
              <w:r w:rsidR="009B406E">
                <w:rPr>
                  <w:rFonts w:asciiTheme="majorHAnsi" w:hAnsiTheme="majorHAnsi"/>
                  <w:sz w:val="17"/>
                  <w:szCs w:val="17"/>
                </w:rPr>
                <w:t xml:space="preserve"> </w:t>
              </w:r>
            </w:ins>
            <w:ins w:id="2593" w:author="Juhan Anupõld - RAM" w:date="2025-10-06T14:53:00Z" w16du:dateUtc="2025-10-06T11:53:00Z">
              <w:r w:rsidRPr="00F7133E">
                <w:rPr>
                  <w:rFonts w:asciiTheme="majorHAnsi" w:hAnsiTheme="majorHAnsi"/>
                  <w:sz w:val="17"/>
                  <w:szCs w:val="17"/>
                </w:rPr>
                <w:t>896</w:t>
              </w:r>
            </w:ins>
            <w:del w:id="2594"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595" w:author="Juhan Anupõld - RAM" w:date="2025-10-06T14:53:00Z" w16du:dateUtc="2025-10-06T11:53:00Z">
                    <w:rPr>
                      <w:rFonts w:ascii="Cambria" w:eastAsia="Times New Roman" w:hAnsi="Cambria" w:cs="Calibri"/>
                      <w:color w:val="000000"/>
                      <w:sz w:val="17"/>
                      <w:szCs w:val="17"/>
                      <w:lang w:val="et-EE" w:eastAsia="et-EE"/>
                    </w:rPr>
                  </w:rPrChange>
                </w:rPr>
                <w:delText>142 396 651</w:delText>
              </w:r>
            </w:del>
          </w:p>
        </w:tc>
        <w:tc>
          <w:tcPr>
            <w:tcW w:w="689" w:type="dxa"/>
            <w:shd w:val="clear" w:color="auto" w:fill="FFFFFF" w:themeFill="background1"/>
          </w:tcPr>
          <w:p w14:paraId="0CFB081E" w14:textId="751E3C29"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596" w:author="Juhan Anupõld - RAM" w:date="2025-10-06T14:53:00Z" w16du:dateUtc="2025-10-06T11:53:00Z">
                  <w:rPr>
                    <w:rFonts w:ascii="Cambria" w:eastAsia="Times New Roman" w:hAnsi="Cambria" w:cs="Calibri"/>
                    <w:color w:val="000000"/>
                    <w:sz w:val="17"/>
                    <w:szCs w:val="17"/>
                    <w:lang w:val="et-EE" w:eastAsia="et-EE"/>
                  </w:rPr>
                </w:rPrChange>
              </w:rPr>
            </w:pPr>
            <w:ins w:id="2597" w:author="Juhan Anupõld - RAM" w:date="2025-10-06T14:53:00Z" w16du:dateUtc="2025-10-06T11:53:00Z">
              <w:r w:rsidRPr="00F7133E">
                <w:rPr>
                  <w:rFonts w:asciiTheme="majorHAnsi" w:hAnsiTheme="majorHAnsi"/>
                  <w:sz w:val="17"/>
                  <w:szCs w:val="17"/>
                </w:rPr>
                <w:t>4</w:t>
              </w:r>
            </w:ins>
            <w:ins w:id="2598" w:author="Juhan Anupõld - RAM" w:date="2025-10-06T14:54:00Z" w16du:dateUtc="2025-10-06T11:54:00Z">
              <w:r w:rsidR="009B406E">
                <w:rPr>
                  <w:rFonts w:asciiTheme="majorHAnsi" w:hAnsiTheme="majorHAnsi"/>
                  <w:sz w:val="17"/>
                  <w:szCs w:val="17"/>
                </w:rPr>
                <w:t> </w:t>
              </w:r>
            </w:ins>
            <w:ins w:id="2599" w:author="Juhan Anupõld - RAM" w:date="2025-10-06T14:53:00Z" w16du:dateUtc="2025-10-06T11:53:00Z">
              <w:r w:rsidRPr="00F7133E">
                <w:rPr>
                  <w:rFonts w:asciiTheme="majorHAnsi" w:hAnsiTheme="majorHAnsi"/>
                  <w:sz w:val="17"/>
                  <w:szCs w:val="17"/>
                </w:rPr>
                <w:t>985</w:t>
              </w:r>
            </w:ins>
            <w:ins w:id="2600" w:author="Juhan Anupõld - RAM" w:date="2025-10-06T14:54:00Z" w16du:dateUtc="2025-10-06T11:54:00Z">
              <w:r w:rsidR="009B406E">
                <w:rPr>
                  <w:rFonts w:asciiTheme="majorHAnsi" w:hAnsiTheme="majorHAnsi"/>
                  <w:sz w:val="17"/>
                  <w:szCs w:val="17"/>
                </w:rPr>
                <w:t xml:space="preserve"> </w:t>
              </w:r>
            </w:ins>
            <w:ins w:id="2601" w:author="Juhan Anupõld - RAM" w:date="2025-10-06T14:53:00Z" w16du:dateUtc="2025-10-06T11:53:00Z">
              <w:r w:rsidRPr="00F7133E">
                <w:rPr>
                  <w:rFonts w:asciiTheme="majorHAnsi" w:hAnsiTheme="majorHAnsi"/>
                  <w:sz w:val="17"/>
                  <w:szCs w:val="17"/>
                </w:rPr>
                <w:t>221</w:t>
              </w:r>
            </w:ins>
            <w:del w:id="2602"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603" w:author="Juhan Anupõld - RAM" w:date="2025-10-06T14:53:00Z" w16du:dateUtc="2025-10-06T11:53:00Z">
                    <w:rPr>
                      <w:rFonts w:ascii="Cambria" w:eastAsia="Times New Roman" w:hAnsi="Cambria" w:cs="Calibri"/>
                      <w:color w:val="000000"/>
                      <w:sz w:val="17"/>
                      <w:szCs w:val="17"/>
                      <w:lang w:val="et-EE" w:eastAsia="et-EE"/>
                    </w:rPr>
                  </w:rPrChange>
                </w:rPr>
                <w:delText>4 983 883</w:delText>
              </w:r>
            </w:del>
          </w:p>
        </w:tc>
        <w:tc>
          <w:tcPr>
            <w:tcW w:w="688" w:type="dxa"/>
            <w:shd w:val="clear" w:color="auto" w:fill="FFFFFF" w:themeFill="background1"/>
          </w:tcPr>
          <w:p w14:paraId="15732158" w14:textId="271D5DFE"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604" w:author="Juhan Anupõld - RAM" w:date="2025-10-06T14:53:00Z" w16du:dateUtc="2025-10-06T11:53:00Z">
                  <w:rPr>
                    <w:rFonts w:ascii="Cambria" w:eastAsia="Times New Roman" w:hAnsi="Cambria" w:cs="Calibri"/>
                    <w:color w:val="000000"/>
                    <w:sz w:val="17"/>
                    <w:szCs w:val="17"/>
                    <w:lang w:val="et-EE" w:eastAsia="et-EE"/>
                  </w:rPr>
                </w:rPrChange>
              </w:rPr>
            </w:pPr>
            <w:ins w:id="2605" w:author="Juhan Anupõld - RAM" w:date="2025-10-06T14:53:00Z" w16du:dateUtc="2025-10-06T11:53:00Z">
              <w:r w:rsidRPr="00F7133E">
                <w:rPr>
                  <w:rFonts w:asciiTheme="majorHAnsi" w:hAnsiTheme="majorHAnsi"/>
                  <w:sz w:val="17"/>
                  <w:szCs w:val="17"/>
                </w:rPr>
                <w:t>23</w:t>
              </w:r>
            </w:ins>
            <w:ins w:id="2606" w:author="Juhan Anupõld - RAM" w:date="2025-10-06T14:54:00Z" w16du:dateUtc="2025-10-06T11:54:00Z">
              <w:r w:rsidR="009B406E">
                <w:rPr>
                  <w:rFonts w:asciiTheme="majorHAnsi" w:hAnsiTheme="majorHAnsi"/>
                  <w:sz w:val="17"/>
                  <w:szCs w:val="17"/>
                </w:rPr>
                <w:t> </w:t>
              </w:r>
            </w:ins>
            <w:ins w:id="2607" w:author="Juhan Anupõld - RAM" w:date="2025-10-06T14:53:00Z" w16du:dateUtc="2025-10-06T11:53:00Z">
              <w:r w:rsidRPr="00F7133E">
                <w:rPr>
                  <w:rFonts w:asciiTheme="majorHAnsi" w:hAnsiTheme="majorHAnsi"/>
                  <w:sz w:val="17"/>
                  <w:szCs w:val="17"/>
                </w:rPr>
                <w:t>255</w:t>
              </w:r>
            </w:ins>
            <w:ins w:id="2608" w:author="Juhan Anupõld - RAM" w:date="2025-10-06T14:54:00Z" w16du:dateUtc="2025-10-06T11:54:00Z">
              <w:r w:rsidR="009B406E">
                <w:rPr>
                  <w:rFonts w:asciiTheme="majorHAnsi" w:hAnsiTheme="majorHAnsi"/>
                  <w:sz w:val="17"/>
                  <w:szCs w:val="17"/>
                </w:rPr>
                <w:t xml:space="preserve"> </w:t>
              </w:r>
            </w:ins>
            <w:ins w:id="2609" w:author="Juhan Anupõld - RAM" w:date="2025-10-06T14:53:00Z" w16du:dateUtc="2025-10-06T11:53:00Z">
              <w:r w:rsidRPr="00F7133E">
                <w:rPr>
                  <w:rFonts w:asciiTheme="majorHAnsi" w:hAnsiTheme="majorHAnsi"/>
                  <w:sz w:val="17"/>
                  <w:szCs w:val="17"/>
                </w:rPr>
                <w:t>623</w:t>
              </w:r>
            </w:ins>
            <w:del w:id="2610"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611" w:author="Juhan Anupõld - RAM" w:date="2025-10-06T14:53:00Z" w16du:dateUtc="2025-10-06T11:53:00Z">
                    <w:rPr>
                      <w:rFonts w:ascii="Cambria" w:eastAsia="Times New Roman" w:hAnsi="Cambria" w:cs="Calibri"/>
                      <w:color w:val="000000"/>
                      <w:sz w:val="17"/>
                      <w:szCs w:val="17"/>
                      <w:lang w:val="et-EE" w:eastAsia="et-EE"/>
                    </w:rPr>
                  </w:rPrChange>
                </w:rPr>
                <w:delText>25 203 349</w:delText>
              </w:r>
            </w:del>
          </w:p>
        </w:tc>
        <w:tc>
          <w:tcPr>
            <w:tcW w:w="689" w:type="dxa"/>
            <w:shd w:val="clear" w:color="auto" w:fill="FFFFFF" w:themeFill="background1"/>
          </w:tcPr>
          <w:p w14:paraId="7CD2FA84" w14:textId="6C6D5E94"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612" w:author="Juhan Anupõld - RAM" w:date="2025-10-06T14:53:00Z" w16du:dateUtc="2025-10-06T11:53:00Z">
                  <w:rPr>
                    <w:rFonts w:ascii="Cambria" w:eastAsia="Times New Roman" w:hAnsi="Cambria" w:cs="Calibri"/>
                    <w:color w:val="000000"/>
                    <w:sz w:val="17"/>
                    <w:szCs w:val="17"/>
                    <w:lang w:val="et-EE" w:eastAsia="et-EE"/>
                  </w:rPr>
                </w:rPrChange>
              </w:rPr>
            </w:pPr>
            <w:ins w:id="2613" w:author="Juhan Anupõld - RAM" w:date="2025-10-06T14:53:00Z" w16du:dateUtc="2025-10-06T11:53:00Z">
              <w:r w:rsidRPr="00F7133E">
                <w:rPr>
                  <w:rFonts w:asciiTheme="majorHAnsi" w:hAnsiTheme="majorHAnsi"/>
                  <w:sz w:val="17"/>
                  <w:szCs w:val="17"/>
                </w:rPr>
                <w:t>813</w:t>
              </w:r>
            </w:ins>
            <w:ins w:id="2614" w:author="Juhan Anupõld - RAM" w:date="2025-10-06T14:54:00Z" w16du:dateUtc="2025-10-06T11:54:00Z">
              <w:r w:rsidR="009B406E">
                <w:rPr>
                  <w:rFonts w:asciiTheme="majorHAnsi" w:hAnsiTheme="majorHAnsi"/>
                  <w:sz w:val="17"/>
                  <w:szCs w:val="17"/>
                </w:rPr>
                <w:t xml:space="preserve"> </w:t>
              </w:r>
            </w:ins>
            <w:ins w:id="2615" w:author="Juhan Anupõld - RAM" w:date="2025-10-06T14:53:00Z" w16du:dateUtc="2025-10-06T11:53:00Z">
              <w:r w:rsidRPr="00F7133E">
                <w:rPr>
                  <w:rFonts w:asciiTheme="majorHAnsi" w:hAnsiTheme="majorHAnsi"/>
                  <w:sz w:val="17"/>
                  <w:szCs w:val="17"/>
                </w:rPr>
                <w:t>946</w:t>
              </w:r>
            </w:ins>
            <w:del w:id="2616"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617" w:author="Juhan Anupõld - RAM" w:date="2025-10-06T14:53:00Z" w16du:dateUtc="2025-10-06T11:53:00Z">
                    <w:rPr>
                      <w:rFonts w:ascii="Cambria" w:eastAsia="Times New Roman" w:hAnsi="Cambria" w:cs="Calibri"/>
                      <w:color w:val="000000"/>
                      <w:sz w:val="17"/>
                      <w:szCs w:val="17"/>
                      <w:lang w:val="et-EE" w:eastAsia="et-EE"/>
                    </w:rPr>
                  </w:rPrChange>
                </w:rPr>
                <w:delText>882 117</w:delText>
              </w:r>
            </w:del>
          </w:p>
        </w:tc>
        <w:tc>
          <w:tcPr>
            <w:tcW w:w="946" w:type="dxa"/>
            <w:shd w:val="clear" w:color="auto" w:fill="FFFFFF" w:themeFill="background1"/>
          </w:tcPr>
          <w:p w14:paraId="44E19A15" w14:textId="5CE2F16E"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618" w:author="Juhan Anupõld - RAM" w:date="2025-10-06T14:53:00Z" w16du:dateUtc="2025-10-06T11:53:00Z">
                  <w:rPr>
                    <w:rFonts w:ascii="Cambria" w:eastAsia="Times New Roman" w:hAnsi="Cambria" w:cs="Calibri"/>
                    <w:color w:val="000000"/>
                    <w:sz w:val="17"/>
                    <w:szCs w:val="17"/>
                    <w:lang w:val="et-EE" w:eastAsia="et-EE"/>
                  </w:rPr>
                </w:rPrChange>
              </w:rPr>
            </w:pPr>
            <w:ins w:id="2619" w:author="Juhan Anupõld - RAM" w:date="2025-10-06T14:53:00Z" w16du:dateUtc="2025-10-06T11:53:00Z">
              <w:r w:rsidRPr="00F7133E">
                <w:rPr>
                  <w:rFonts w:asciiTheme="majorHAnsi" w:hAnsiTheme="majorHAnsi"/>
                  <w:sz w:val="17"/>
                  <w:szCs w:val="17"/>
                </w:rPr>
                <w:t>43</w:t>
              </w:r>
            </w:ins>
            <w:ins w:id="2620" w:author="Juhan Anupõld - RAM" w:date="2025-10-06T14:54:00Z" w16du:dateUtc="2025-10-06T11:54:00Z">
              <w:r w:rsidR="00897159">
                <w:rPr>
                  <w:rFonts w:asciiTheme="majorHAnsi" w:hAnsiTheme="majorHAnsi"/>
                  <w:sz w:val="17"/>
                  <w:szCs w:val="17"/>
                </w:rPr>
                <w:t> </w:t>
              </w:r>
            </w:ins>
            <w:ins w:id="2621" w:author="Juhan Anupõld - RAM" w:date="2025-10-06T14:53:00Z" w16du:dateUtc="2025-10-06T11:53:00Z">
              <w:r w:rsidRPr="00F7133E">
                <w:rPr>
                  <w:rFonts w:asciiTheme="majorHAnsi" w:hAnsiTheme="majorHAnsi"/>
                  <w:sz w:val="17"/>
                  <w:szCs w:val="17"/>
                </w:rPr>
                <w:t>923</w:t>
              </w:r>
            </w:ins>
            <w:ins w:id="2622" w:author="Juhan Anupõld - RAM" w:date="2025-10-06T14:54:00Z" w16du:dateUtc="2025-10-06T11:54:00Z">
              <w:r w:rsidR="00897159">
                <w:rPr>
                  <w:rFonts w:asciiTheme="majorHAnsi" w:hAnsiTheme="majorHAnsi"/>
                  <w:sz w:val="17"/>
                  <w:szCs w:val="17"/>
                </w:rPr>
                <w:t xml:space="preserve"> </w:t>
              </w:r>
            </w:ins>
            <w:ins w:id="2623" w:author="Juhan Anupõld - RAM" w:date="2025-10-06T14:53:00Z" w16du:dateUtc="2025-10-06T11:53:00Z">
              <w:r w:rsidRPr="00F7133E">
                <w:rPr>
                  <w:rFonts w:asciiTheme="majorHAnsi" w:hAnsiTheme="majorHAnsi"/>
                  <w:sz w:val="17"/>
                  <w:szCs w:val="17"/>
                </w:rPr>
                <w:t>790</w:t>
              </w:r>
            </w:ins>
            <w:del w:id="2624"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625" w:author="Juhan Anupõld - RAM" w:date="2025-10-06T14:53:00Z" w16du:dateUtc="2025-10-06T11:53:00Z">
                    <w:rPr>
                      <w:rFonts w:ascii="Cambria" w:eastAsia="Times New Roman" w:hAnsi="Cambria" w:cs="Calibri"/>
                      <w:color w:val="000000"/>
                      <w:sz w:val="17"/>
                      <w:szCs w:val="17"/>
                      <w:lang w:val="et-EE" w:eastAsia="et-EE"/>
                    </w:rPr>
                  </w:rPrChange>
                </w:rPr>
                <w:delText>74 342 572</w:delText>
              </w:r>
            </w:del>
          </w:p>
        </w:tc>
        <w:tc>
          <w:tcPr>
            <w:tcW w:w="843" w:type="dxa"/>
            <w:shd w:val="clear" w:color="auto" w:fill="FFFFFF" w:themeFill="background1"/>
          </w:tcPr>
          <w:p w14:paraId="1DE0E27C" w14:textId="496C1834"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626" w:author="Juhan Anupõld - RAM" w:date="2025-10-06T14:53:00Z" w16du:dateUtc="2025-10-06T11:53:00Z">
                  <w:rPr>
                    <w:rFonts w:ascii="Cambria" w:eastAsia="Times New Roman" w:hAnsi="Cambria" w:cs="Calibri"/>
                    <w:color w:val="000000"/>
                    <w:sz w:val="17"/>
                    <w:szCs w:val="17"/>
                    <w:lang w:val="et-EE" w:eastAsia="et-EE"/>
                  </w:rPr>
                </w:rPrChange>
              </w:rPr>
            </w:pPr>
            <w:ins w:id="2627" w:author="Juhan Anupõld - RAM" w:date="2025-10-06T14:53:00Z" w16du:dateUtc="2025-10-06T11:53:00Z">
              <w:r w:rsidRPr="00F7133E">
                <w:rPr>
                  <w:rFonts w:asciiTheme="majorHAnsi" w:hAnsiTheme="majorHAnsi"/>
                  <w:sz w:val="17"/>
                  <w:szCs w:val="17"/>
                </w:rPr>
                <w:t>43</w:t>
              </w:r>
            </w:ins>
            <w:ins w:id="2628" w:author="Juhan Anupõld - RAM" w:date="2025-10-06T14:54:00Z" w16du:dateUtc="2025-10-06T11:54:00Z">
              <w:r w:rsidR="00897159">
                <w:rPr>
                  <w:rFonts w:asciiTheme="majorHAnsi" w:hAnsiTheme="majorHAnsi"/>
                  <w:sz w:val="17"/>
                  <w:szCs w:val="17"/>
                </w:rPr>
                <w:t> </w:t>
              </w:r>
            </w:ins>
            <w:ins w:id="2629" w:author="Juhan Anupõld - RAM" w:date="2025-10-06T14:53:00Z" w16du:dateUtc="2025-10-06T11:53:00Z">
              <w:r w:rsidRPr="00F7133E">
                <w:rPr>
                  <w:rFonts w:asciiTheme="majorHAnsi" w:hAnsiTheme="majorHAnsi"/>
                  <w:sz w:val="17"/>
                  <w:szCs w:val="17"/>
                </w:rPr>
                <w:t>923</w:t>
              </w:r>
            </w:ins>
            <w:ins w:id="2630" w:author="Juhan Anupõld - RAM" w:date="2025-10-06T14:54:00Z" w16du:dateUtc="2025-10-06T11:54:00Z">
              <w:r w:rsidR="00897159">
                <w:rPr>
                  <w:rFonts w:asciiTheme="majorHAnsi" w:hAnsiTheme="majorHAnsi"/>
                  <w:sz w:val="17"/>
                  <w:szCs w:val="17"/>
                </w:rPr>
                <w:t xml:space="preserve"> </w:t>
              </w:r>
            </w:ins>
            <w:ins w:id="2631" w:author="Juhan Anupõld - RAM" w:date="2025-10-06T14:53:00Z" w16du:dateUtc="2025-10-06T11:53:00Z">
              <w:r w:rsidRPr="00F7133E">
                <w:rPr>
                  <w:rFonts w:asciiTheme="majorHAnsi" w:hAnsiTheme="majorHAnsi"/>
                  <w:sz w:val="17"/>
                  <w:szCs w:val="17"/>
                </w:rPr>
                <w:t>790</w:t>
              </w:r>
            </w:ins>
            <w:del w:id="2632"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633" w:author="Juhan Anupõld - RAM" w:date="2025-10-06T14:53:00Z" w16du:dateUtc="2025-10-06T11:53:00Z">
                    <w:rPr>
                      <w:rFonts w:ascii="Cambria" w:eastAsia="Times New Roman" w:hAnsi="Cambria" w:cs="Calibri"/>
                      <w:color w:val="000000"/>
                      <w:sz w:val="17"/>
                      <w:szCs w:val="17"/>
                      <w:lang w:val="et-EE" w:eastAsia="et-EE"/>
                    </w:rPr>
                  </w:rPrChange>
                </w:rPr>
                <w:delText>74 342 572</w:delText>
              </w:r>
            </w:del>
          </w:p>
        </w:tc>
        <w:tc>
          <w:tcPr>
            <w:tcW w:w="850" w:type="dxa"/>
            <w:shd w:val="clear" w:color="auto" w:fill="FFFFFF" w:themeFill="background1"/>
          </w:tcPr>
          <w:p w14:paraId="575D7421" w14:textId="77777777"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634" w:author="Juhan Anupõld - RAM" w:date="2025-10-06T14:53:00Z" w16du:dateUtc="2025-10-06T11:53:00Z">
                  <w:rPr>
                    <w:rFonts w:ascii="Cambria" w:eastAsia="Times New Roman" w:hAnsi="Cambria" w:cs="Calibri"/>
                    <w:color w:val="000000"/>
                    <w:sz w:val="17"/>
                    <w:szCs w:val="17"/>
                    <w:lang w:val="et-EE" w:eastAsia="et-EE"/>
                  </w:rPr>
                </w:rPrChange>
              </w:rPr>
            </w:pPr>
          </w:p>
        </w:tc>
        <w:tc>
          <w:tcPr>
            <w:tcW w:w="841" w:type="dxa"/>
            <w:shd w:val="clear" w:color="auto" w:fill="FFFFFF" w:themeFill="background1"/>
          </w:tcPr>
          <w:p w14:paraId="373D01F6" w14:textId="3EA19F20"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635" w:author="Juhan Anupõld - RAM" w:date="2025-10-06T14:53:00Z" w16du:dateUtc="2025-10-06T11:53:00Z">
                  <w:rPr>
                    <w:rFonts w:ascii="Cambria" w:eastAsia="Times New Roman" w:hAnsi="Cambria" w:cs="Calibri"/>
                    <w:color w:val="000000"/>
                    <w:sz w:val="17"/>
                    <w:szCs w:val="17"/>
                    <w:lang w:val="et-EE" w:eastAsia="et-EE"/>
                  </w:rPr>
                </w:rPrChange>
              </w:rPr>
            </w:pPr>
            <w:ins w:id="2636" w:author="Juhan Anupõld - RAM" w:date="2025-10-06T14:53:00Z" w16du:dateUtc="2025-10-06T11:53:00Z">
              <w:r w:rsidRPr="00F7133E">
                <w:rPr>
                  <w:rFonts w:asciiTheme="majorHAnsi" w:hAnsiTheme="majorHAnsi"/>
                  <w:sz w:val="17"/>
                  <w:szCs w:val="17"/>
                </w:rPr>
                <w:t>215</w:t>
              </w:r>
            </w:ins>
            <w:ins w:id="2637" w:author="Juhan Anupõld - RAM" w:date="2025-10-06T14:54:00Z" w16du:dateUtc="2025-10-06T11:54:00Z">
              <w:r w:rsidR="00897159">
                <w:rPr>
                  <w:rFonts w:asciiTheme="majorHAnsi" w:hAnsiTheme="majorHAnsi"/>
                  <w:sz w:val="17"/>
                  <w:szCs w:val="17"/>
                </w:rPr>
                <w:t> </w:t>
              </w:r>
            </w:ins>
            <w:ins w:id="2638" w:author="Juhan Anupõld - RAM" w:date="2025-10-06T14:53:00Z" w16du:dateUtc="2025-10-06T11:53:00Z">
              <w:r w:rsidRPr="00F7133E">
                <w:rPr>
                  <w:rFonts w:asciiTheme="majorHAnsi" w:hAnsiTheme="majorHAnsi"/>
                  <w:sz w:val="17"/>
                  <w:szCs w:val="17"/>
                </w:rPr>
                <w:t>413</w:t>
              </w:r>
            </w:ins>
            <w:ins w:id="2639" w:author="Juhan Anupõld - RAM" w:date="2025-10-06T14:54:00Z" w16du:dateUtc="2025-10-06T11:54:00Z">
              <w:r w:rsidR="00897159">
                <w:rPr>
                  <w:rFonts w:asciiTheme="majorHAnsi" w:hAnsiTheme="majorHAnsi"/>
                  <w:sz w:val="17"/>
                  <w:szCs w:val="17"/>
                </w:rPr>
                <w:t xml:space="preserve"> </w:t>
              </w:r>
            </w:ins>
            <w:ins w:id="2640" w:author="Juhan Anupõld - RAM" w:date="2025-10-06T14:53:00Z" w16du:dateUtc="2025-10-06T11:53:00Z">
              <w:r w:rsidRPr="00F7133E">
                <w:rPr>
                  <w:rFonts w:asciiTheme="majorHAnsi" w:hAnsiTheme="majorHAnsi"/>
                  <w:sz w:val="17"/>
                  <w:szCs w:val="17"/>
                </w:rPr>
                <w:t>476</w:t>
              </w:r>
            </w:ins>
            <w:del w:id="2641"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642" w:author="Juhan Anupõld - RAM" w:date="2025-10-06T14:53:00Z" w16du:dateUtc="2025-10-06T11:53:00Z">
                    <w:rPr>
                      <w:rFonts w:ascii="Cambria" w:eastAsia="Times New Roman" w:hAnsi="Cambria" w:cs="Calibri"/>
                      <w:color w:val="000000"/>
                      <w:sz w:val="17"/>
                      <w:szCs w:val="17"/>
                      <w:lang w:val="et-EE" w:eastAsia="et-EE"/>
                    </w:rPr>
                  </w:rPrChange>
                </w:rPr>
                <w:delText>247 808 572</w:delText>
              </w:r>
            </w:del>
          </w:p>
        </w:tc>
        <w:tc>
          <w:tcPr>
            <w:tcW w:w="839" w:type="dxa"/>
            <w:vAlign w:val="center"/>
          </w:tcPr>
          <w:p w14:paraId="3A810A64" w14:textId="2E2538CF" w:rsidR="000A22DD" w:rsidRDefault="000A22DD" w:rsidP="000A22DD">
            <w:pPr>
              <w:spacing w:before="0" w:after="0" w:line="240" w:lineRule="auto"/>
              <w:jc w:val="right"/>
              <w:rPr>
                <w:rFonts w:ascii="Cambria" w:eastAsia="Times New Roman" w:hAnsi="Cambria" w:cs="Calibri"/>
                <w:color w:val="000000"/>
                <w:sz w:val="17"/>
                <w:szCs w:val="17"/>
                <w:lang w:val="et-EE" w:eastAsia="et-EE"/>
              </w:rPr>
            </w:pPr>
            <w:del w:id="2643" w:author="Juhan Anupõld - RAM" w:date="2025-10-06T14:54:00Z" w16du:dateUtc="2025-10-06T11:54:00Z">
              <w:r w:rsidDel="00E91490">
                <w:rPr>
                  <w:rFonts w:ascii="Cambria" w:eastAsia="Times New Roman" w:hAnsi="Cambria" w:cs="Calibri"/>
                  <w:color w:val="000000"/>
                  <w:sz w:val="17"/>
                  <w:szCs w:val="17"/>
                  <w:lang w:val="et-EE" w:eastAsia="et-EE"/>
                </w:rPr>
                <w:delText>70</w:delText>
              </w:r>
            </w:del>
            <w:ins w:id="2644" w:author="Juhan Anupõld - RAM" w:date="2025-10-06T14:54:00Z" w16du:dateUtc="2025-10-06T11:54:00Z">
              <w:r w:rsidR="00E91490">
                <w:rPr>
                  <w:rFonts w:ascii="Cambria" w:eastAsia="Times New Roman" w:hAnsi="Cambria" w:cs="Calibri"/>
                  <w:color w:val="000000"/>
                  <w:sz w:val="17"/>
                  <w:szCs w:val="17"/>
                  <w:lang w:val="et-EE" w:eastAsia="et-EE"/>
                </w:rPr>
                <w:t>80</w:t>
              </w:r>
            </w:ins>
            <w:r>
              <w:rPr>
                <w:rFonts w:ascii="Cambria" w:eastAsia="Times New Roman" w:hAnsi="Cambria" w:cs="Calibri"/>
                <w:color w:val="000000"/>
                <w:sz w:val="17"/>
                <w:szCs w:val="17"/>
                <w:lang w:val="et-EE" w:eastAsia="et-EE"/>
              </w:rPr>
              <w:t>%</w:t>
            </w:r>
          </w:p>
        </w:tc>
      </w:tr>
      <w:tr w:rsidR="00342BF0" w14:paraId="27D3D0DE" w14:textId="77777777" w:rsidTr="00E06554">
        <w:trPr>
          <w:trHeight w:val="310"/>
        </w:trPr>
        <w:tc>
          <w:tcPr>
            <w:tcW w:w="1422" w:type="dxa"/>
            <w:vMerge/>
            <w:vAlign w:val="center"/>
          </w:tcPr>
          <w:p w14:paraId="3F9B5BD0" w14:textId="77777777" w:rsidR="000A22DD" w:rsidRDefault="000A22DD" w:rsidP="000A22DD">
            <w:pPr>
              <w:spacing w:before="0" w:after="0" w:line="240" w:lineRule="auto"/>
              <w:rPr>
                <w:rFonts w:ascii="Cambria" w:eastAsia="Times New Roman" w:hAnsi="Cambria" w:cs="Calibri"/>
                <w:color w:val="000000"/>
                <w:sz w:val="17"/>
                <w:szCs w:val="17"/>
                <w:lang w:val="et-EE" w:eastAsia="et-EE"/>
              </w:rPr>
            </w:pPr>
          </w:p>
        </w:tc>
        <w:tc>
          <w:tcPr>
            <w:tcW w:w="1461" w:type="dxa"/>
            <w:vMerge/>
            <w:vAlign w:val="center"/>
          </w:tcPr>
          <w:p w14:paraId="461DFE13" w14:textId="77777777" w:rsidR="000A22DD" w:rsidRDefault="000A22DD" w:rsidP="000A22DD">
            <w:pPr>
              <w:spacing w:before="0" w:after="0" w:line="240" w:lineRule="auto"/>
              <w:rPr>
                <w:rFonts w:ascii="Cambria" w:eastAsia="Times New Roman" w:hAnsi="Cambria" w:cs="Calibri"/>
                <w:color w:val="000000"/>
                <w:sz w:val="17"/>
                <w:szCs w:val="17"/>
                <w:lang w:val="et-EE" w:eastAsia="et-EE"/>
              </w:rPr>
            </w:pPr>
          </w:p>
        </w:tc>
        <w:tc>
          <w:tcPr>
            <w:tcW w:w="1687" w:type="dxa"/>
            <w:vMerge/>
            <w:vAlign w:val="center"/>
          </w:tcPr>
          <w:p w14:paraId="07A8EBA2" w14:textId="77777777" w:rsidR="000A22DD" w:rsidRDefault="000A22DD" w:rsidP="000A22DD">
            <w:pPr>
              <w:spacing w:before="0" w:after="0" w:line="240" w:lineRule="auto"/>
              <w:rPr>
                <w:rFonts w:ascii="Cambria" w:eastAsia="Times New Roman" w:hAnsi="Cambria" w:cs="Calibri"/>
                <w:color w:val="000000"/>
                <w:sz w:val="17"/>
                <w:szCs w:val="17"/>
                <w:lang w:val="et-EE" w:eastAsia="et-EE"/>
              </w:rPr>
            </w:pPr>
          </w:p>
        </w:tc>
        <w:tc>
          <w:tcPr>
            <w:tcW w:w="1335" w:type="dxa"/>
            <w:vAlign w:val="center"/>
          </w:tcPr>
          <w:p w14:paraId="76645953" w14:textId="77777777" w:rsidR="000A22DD" w:rsidRDefault="000A22DD" w:rsidP="000A22DD">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ESF+</w:t>
            </w:r>
          </w:p>
        </w:tc>
        <w:tc>
          <w:tcPr>
            <w:tcW w:w="1022" w:type="dxa"/>
            <w:vAlign w:val="center"/>
          </w:tcPr>
          <w:p w14:paraId="02C3BD31" w14:textId="77777777" w:rsidR="000A22DD" w:rsidRDefault="000A22DD" w:rsidP="000A22D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tcPr>
          <w:p w14:paraId="2A3DB3FA" w14:textId="26A89E8A"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645" w:author="Juhan Anupõld - RAM" w:date="2025-10-06T14:53:00Z" w16du:dateUtc="2025-10-06T11:53:00Z">
                  <w:rPr>
                    <w:rFonts w:ascii="Cambria" w:eastAsia="Times New Roman" w:hAnsi="Cambria" w:cs="Calibri"/>
                    <w:color w:val="000000"/>
                    <w:sz w:val="17"/>
                    <w:szCs w:val="17"/>
                    <w:lang w:val="et-EE" w:eastAsia="et-EE"/>
                  </w:rPr>
                </w:rPrChange>
              </w:rPr>
            </w:pPr>
            <w:ins w:id="2646" w:author="Juhan Anupõld - RAM" w:date="2025-10-06T14:53:00Z" w16du:dateUtc="2025-10-06T11:53:00Z">
              <w:r w:rsidRPr="00F7133E">
                <w:rPr>
                  <w:rFonts w:asciiTheme="majorHAnsi" w:hAnsiTheme="majorHAnsi"/>
                  <w:sz w:val="17"/>
                  <w:szCs w:val="17"/>
                </w:rPr>
                <w:t>469</w:t>
              </w:r>
            </w:ins>
            <w:ins w:id="2647" w:author="Juhan Anupõld - RAM" w:date="2025-10-06T14:55:00Z" w16du:dateUtc="2025-10-06T11:55:00Z">
              <w:r w:rsidR="00E91490">
                <w:rPr>
                  <w:rFonts w:asciiTheme="majorHAnsi" w:hAnsiTheme="majorHAnsi"/>
                  <w:sz w:val="17"/>
                  <w:szCs w:val="17"/>
                </w:rPr>
                <w:t> </w:t>
              </w:r>
            </w:ins>
            <w:ins w:id="2648" w:author="Juhan Anupõld - RAM" w:date="2025-10-06T14:53:00Z" w16du:dateUtc="2025-10-06T11:53:00Z">
              <w:r w:rsidRPr="00F7133E">
                <w:rPr>
                  <w:rFonts w:asciiTheme="majorHAnsi" w:hAnsiTheme="majorHAnsi"/>
                  <w:sz w:val="17"/>
                  <w:szCs w:val="17"/>
                </w:rPr>
                <w:t>976</w:t>
              </w:r>
            </w:ins>
            <w:ins w:id="2649" w:author="Juhan Anupõld - RAM" w:date="2025-10-06T14:55:00Z" w16du:dateUtc="2025-10-06T11:55:00Z">
              <w:r w:rsidR="00E91490">
                <w:rPr>
                  <w:rFonts w:asciiTheme="majorHAnsi" w:hAnsiTheme="majorHAnsi"/>
                  <w:sz w:val="17"/>
                  <w:szCs w:val="17"/>
                </w:rPr>
                <w:t xml:space="preserve"> </w:t>
              </w:r>
            </w:ins>
            <w:ins w:id="2650" w:author="Juhan Anupõld - RAM" w:date="2025-10-06T14:53:00Z" w16du:dateUtc="2025-10-06T11:53:00Z">
              <w:r w:rsidRPr="00F7133E">
                <w:rPr>
                  <w:rFonts w:asciiTheme="majorHAnsi" w:hAnsiTheme="majorHAnsi"/>
                  <w:sz w:val="17"/>
                  <w:szCs w:val="17"/>
                </w:rPr>
                <w:t>766</w:t>
              </w:r>
            </w:ins>
            <w:del w:id="2651"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652" w:author="Juhan Anupõld - RAM" w:date="2025-10-06T14:53:00Z" w16du:dateUtc="2025-10-06T11:53:00Z">
                    <w:rPr>
                      <w:rFonts w:ascii="Cambria" w:eastAsia="Times New Roman" w:hAnsi="Cambria" w:cs="Calibri"/>
                      <w:color w:val="000000"/>
                      <w:sz w:val="17"/>
                      <w:szCs w:val="17"/>
                      <w:lang w:val="et-EE" w:eastAsia="et-EE"/>
                    </w:rPr>
                  </w:rPrChange>
                </w:rPr>
                <w:delText>512 720 705</w:delText>
              </w:r>
            </w:del>
          </w:p>
        </w:tc>
        <w:tc>
          <w:tcPr>
            <w:tcW w:w="688" w:type="dxa"/>
            <w:shd w:val="clear" w:color="auto" w:fill="FFFFFF" w:themeFill="background1"/>
          </w:tcPr>
          <w:p w14:paraId="1C2E59FD" w14:textId="258A643E"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653" w:author="Juhan Anupõld - RAM" w:date="2025-10-06T14:53:00Z" w16du:dateUtc="2025-10-06T11:53:00Z">
                  <w:rPr>
                    <w:rFonts w:ascii="Cambria" w:eastAsia="Times New Roman" w:hAnsi="Cambria" w:cs="Calibri"/>
                    <w:color w:val="000000"/>
                    <w:sz w:val="17"/>
                    <w:szCs w:val="17"/>
                    <w:lang w:val="et-EE" w:eastAsia="et-EE"/>
                  </w:rPr>
                </w:rPrChange>
              </w:rPr>
            </w:pPr>
            <w:ins w:id="2654" w:author="Juhan Anupõld - RAM" w:date="2025-10-06T14:53:00Z" w16du:dateUtc="2025-10-06T11:53:00Z">
              <w:r w:rsidRPr="00F7133E">
                <w:rPr>
                  <w:rFonts w:asciiTheme="majorHAnsi" w:hAnsiTheme="majorHAnsi"/>
                  <w:sz w:val="17"/>
                  <w:szCs w:val="17"/>
                </w:rPr>
                <w:t>396</w:t>
              </w:r>
            </w:ins>
            <w:ins w:id="2655" w:author="Juhan Anupõld - RAM" w:date="2025-10-06T14:55:00Z" w16du:dateUtc="2025-10-06T11:55:00Z">
              <w:r w:rsidR="00E91490">
                <w:rPr>
                  <w:rFonts w:asciiTheme="majorHAnsi" w:hAnsiTheme="majorHAnsi"/>
                  <w:sz w:val="17"/>
                  <w:szCs w:val="17"/>
                </w:rPr>
                <w:t> </w:t>
              </w:r>
            </w:ins>
            <w:ins w:id="2656" w:author="Juhan Anupõld - RAM" w:date="2025-10-06T14:53:00Z" w16du:dateUtc="2025-10-06T11:53:00Z">
              <w:r w:rsidRPr="00F7133E">
                <w:rPr>
                  <w:rFonts w:asciiTheme="majorHAnsi" w:hAnsiTheme="majorHAnsi"/>
                  <w:sz w:val="17"/>
                  <w:szCs w:val="17"/>
                </w:rPr>
                <w:t>129</w:t>
              </w:r>
            </w:ins>
            <w:ins w:id="2657" w:author="Juhan Anupõld - RAM" w:date="2025-10-06T14:55:00Z" w16du:dateUtc="2025-10-06T11:55:00Z">
              <w:r w:rsidR="00E91490">
                <w:rPr>
                  <w:rFonts w:asciiTheme="majorHAnsi" w:hAnsiTheme="majorHAnsi"/>
                  <w:sz w:val="17"/>
                  <w:szCs w:val="17"/>
                </w:rPr>
                <w:t xml:space="preserve"> </w:t>
              </w:r>
            </w:ins>
            <w:ins w:id="2658" w:author="Juhan Anupõld - RAM" w:date="2025-10-06T14:53:00Z" w16du:dateUtc="2025-10-06T11:53:00Z">
              <w:r w:rsidRPr="00F7133E">
                <w:rPr>
                  <w:rFonts w:asciiTheme="majorHAnsi" w:hAnsiTheme="majorHAnsi"/>
                  <w:sz w:val="17"/>
                  <w:szCs w:val="17"/>
                </w:rPr>
                <w:t>502</w:t>
              </w:r>
            </w:ins>
            <w:del w:id="2659"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660" w:author="Juhan Anupõld - RAM" w:date="2025-10-06T14:53:00Z" w16du:dateUtc="2025-10-06T11:53:00Z">
                    <w:rPr>
                      <w:rFonts w:ascii="Cambria" w:eastAsia="Times New Roman" w:hAnsi="Cambria" w:cs="Calibri"/>
                      <w:color w:val="000000"/>
                      <w:sz w:val="17"/>
                      <w:szCs w:val="17"/>
                      <w:lang w:val="et-EE" w:eastAsia="et-EE"/>
                    </w:rPr>
                  </w:rPrChange>
                </w:rPr>
                <w:delText>417 299 472</w:delText>
              </w:r>
            </w:del>
          </w:p>
        </w:tc>
        <w:tc>
          <w:tcPr>
            <w:tcW w:w="689" w:type="dxa"/>
            <w:shd w:val="clear" w:color="auto" w:fill="FFFFFF" w:themeFill="background1"/>
          </w:tcPr>
          <w:p w14:paraId="393EF310" w14:textId="6A0D2E6C"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661" w:author="Juhan Anupõld - RAM" w:date="2025-10-06T14:53:00Z" w16du:dateUtc="2025-10-06T11:53:00Z">
                  <w:rPr>
                    <w:rFonts w:ascii="Cambria" w:eastAsia="Times New Roman" w:hAnsi="Cambria" w:cs="Calibri"/>
                    <w:color w:val="000000"/>
                    <w:sz w:val="17"/>
                    <w:szCs w:val="17"/>
                    <w:lang w:val="et-EE" w:eastAsia="et-EE"/>
                  </w:rPr>
                </w:rPrChange>
              </w:rPr>
            </w:pPr>
            <w:ins w:id="2662" w:author="Juhan Anupõld - RAM" w:date="2025-10-06T14:53:00Z" w16du:dateUtc="2025-10-06T11:53:00Z">
              <w:r w:rsidRPr="00F7133E">
                <w:rPr>
                  <w:rFonts w:asciiTheme="majorHAnsi" w:hAnsiTheme="majorHAnsi"/>
                  <w:sz w:val="17"/>
                  <w:szCs w:val="17"/>
                </w:rPr>
                <w:t>15</w:t>
              </w:r>
            </w:ins>
            <w:ins w:id="2663" w:author="Juhan Anupõld - RAM" w:date="2025-10-06T14:55:00Z" w16du:dateUtc="2025-10-06T11:55:00Z">
              <w:r w:rsidR="00E91490">
                <w:rPr>
                  <w:rFonts w:asciiTheme="majorHAnsi" w:hAnsiTheme="majorHAnsi"/>
                  <w:sz w:val="17"/>
                  <w:szCs w:val="17"/>
                </w:rPr>
                <w:t> </w:t>
              </w:r>
            </w:ins>
            <w:ins w:id="2664" w:author="Juhan Anupõld - RAM" w:date="2025-10-06T14:53:00Z" w16du:dateUtc="2025-10-06T11:53:00Z">
              <w:r w:rsidRPr="00F7133E">
                <w:rPr>
                  <w:rFonts w:asciiTheme="majorHAnsi" w:hAnsiTheme="majorHAnsi"/>
                  <w:sz w:val="17"/>
                  <w:szCs w:val="17"/>
                </w:rPr>
                <w:t>845</w:t>
              </w:r>
            </w:ins>
            <w:ins w:id="2665" w:author="Juhan Anupõld - RAM" w:date="2025-10-06T14:55:00Z" w16du:dateUtc="2025-10-06T11:55:00Z">
              <w:r w:rsidR="00E91490">
                <w:rPr>
                  <w:rFonts w:asciiTheme="majorHAnsi" w:hAnsiTheme="majorHAnsi"/>
                  <w:sz w:val="17"/>
                  <w:szCs w:val="17"/>
                </w:rPr>
                <w:t xml:space="preserve"> </w:t>
              </w:r>
            </w:ins>
            <w:ins w:id="2666" w:author="Juhan Anupõld - RAM" w:date="2025-10-06T14:53:00Z" w16du:dateUtc="2025-10-06T11:53:00Z">
              <w:r w:rsidRPr="00F7133E">
                <w:rPr>
                  <w:rFonts w:asciiTheme="majorHAnsi" w:hAnsiTheme="majorHAnsi"/>
                  <w:sz w:val="17"/>
                  <w:szCs w:val="17"/>
                </w:rPr>
                <w:t>180</w:t>
              </w:r>
            </w:ins>
            <w:del w:id="2667"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668" w:author="Juhan Anupõld - RAM" w:date="2025-10-06T14:53:00Z" w16du:dateUtc="2025-10-06T11:53:00Z">
                    <w:rPr>
                      <w:rFonts w:ascii="Cambria" w:eastAsia="Times New Roman" w:hAnsi="Cambria" w:cs="Calibri"/>
                      <w:color w:val="000000"/>
                      <w:sz w:val="17"/>
                      <w:szCs w:val="17"/>
                      <w:lang w:val="et-EE" w:eastAsia="et-EE"/>
                    </w:rPr>
                  </w:rPrChange>
                </w:rPr>
                <w:delText>16 691 979</w:delText>
              </w:r>
            </w:del>
          </w:p>
        </w:tc>
        <w:tc>
          <w:tcPr>
            <w:tcW w:w="688" w:type="dxa"/>
            <w:shd w:val="clear" w:color="auto" w:fill="FFFFFF" w:themeFill="background1"/>
          </w:tcPr>
          <w:p w14:paraId="3EFF7079" w14:textId="45630638"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669" w:author="Juhan Anupõld - RAM" w:date="2025-10-06T14:53:00Z" w16du:dateUtc="2025-10-06T11:53:00Z">
                  <w:rPr>
                    <w:rFonts w:ascii="Cambria" w:eastAsia="Times New Roman" w:hAnsi="Cambria" w:cs="Calibri"/>
                    <w:color w:val="000000"/>
                    <w:sz w:val="17"/>
                    <w:szCs w:val="17"/>
                    <w:lang w:val="et-EE" w:eastAsia="et-EE"/>
                  </w:rPr>
                </w:rPrChange>
              </w:rPr>
            </w:pPr>
            <w:ins w:id="2670" w:author="Juhan Anupõld - RAM" w:date="2025-10-06T14:53:00Z" w16du:dateUtc="2025-10-06T11:53:00Z">
              <w:r w:rsidRPr="00F7133E">
                <w:rPr>
                  <w:rFonts w:asciiTheme="majorHAnsi" w:hAnsiTheme="majorHAnsi"/>
                  <w:sz w:val="17"/>
                  <w:szCs w:val="17"/>
                </w:rPr>
                <w:t>55</w:t>
              </w:r>
            </w:ins>
            <w:ins w:id="2671" w:author="Juhan Anupõld - RAM" w:date="2025-10-06T14:55:00Z" w16du:dateUtc="2025-10-06T11:55:00Z">
              <w:r w:rsidR="00E91490">
                <w:rPr>
                  <w:rFonts w:asciiTheme="majorHAnsi" w:hAnsiTheme="majorHAnsi"/>
                  <w:sz w:val="17"/>
                  <w:szCs w:val="17"/>
                </w:rPr>
                <w:t> </w:t>
              </w:r>
            </w:ins>
            <w:ins w:id="2672" w:author="Juhan Anupõld - RAM" w:date="2025-10-06T14:53:00Z" w16du:dateUtc="2025-10-06T11:53:00Z">
              <w:r w:rsidRPr="00F7133E">
                <w:rPr>
                  <w:rFonts w:asciiTheme="majorHAnsi" w:hAnsiTheme="majorHAnsi"/>
                  <w:sz w:val="17"/>
                  <w:szCs w:val="17"/>
                </w:rPr>
                <w:t>771</w:t>
              </w:r>
            </w:ins>
            <w:ins w:id="2673" w:author="Juhan Anupõld - RAM" w:date="2025-10-06T14:55:00Z" w16du:dateUtc="2025-10-06T11:55:00Z">
              <w:r w:rsidR="00E91490">
                <w:rPr>
                  <w:rFonts w:asciiTheme="majorHAnsi" w:hAnsiTheme="majorHAnsi"/>
                  <w:sz w:val="17"/>
                  <w:szCs w:val="17"/>
                </w:rPr>
                <w:t xml:space="preserve"> </w:t>
              </w:r>
            </w:ins>
            <w:ins w:id="2674" w:author="Juhan Anupõld - RAM" w:date="2025-10-06T14:53:00Z" w16du:dateUtc="2025-10-06T11:53:00Z">
              <w:r w:rsidRPr="00F7133E">
                <w:rPr>
                  <w:rFonts w:asciiTheme="majorHAnsi" w:hAnsiTheme="majorHAnsi"/>
                  <w:sz w:val="17"/>
                  <w:szCs w:val="17"/>
                </w:rPr>
                <w:t>235</w:t>
              </w:r>
            </w:ins>
            <w:del w:id="2675"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676" w:author="Juhan Anupõld - RAM" w:date="2025-10-06T14:53:00Z" w16du:dateUtc="2025-10-06T11:53:00Z">
                    <w:rPr>
                      <w:rFonts w:ascii="Cambria" w:eastAsia="Times New Roman" w:hAnsi="Cambria" w:cs="Calibri"/>
                      <w:color w:val="000000"/>
                      <w:sz w:val="17"/>
                      <w:szCs w:val="17"/>
                      <w:lang w:val="et-EE" w:eastAsia="et-EE"/>
                    </w:rPr>
                  </w:rPrChange>
                </w:rPr>
                <w:delText>75 701 206</w:delText>
              </w:r>
            </w:del>
          </w:p>
        </w:tc>
        <w:tc>
          <w:tcPr>
            <w:tcW w:w="689" w:type="dxa"/>
            <w:shd w:val="clear" w:color="auto" w:fill="FFFFFF" w:themeFill="background1"/>
          </w:tcPr>
          <w:p w14:paraId="688AAC9E" w14:textId="3F83BCAE"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677" w:author="Juhan Anupõld - RAM" w:date="2025-10-06T14:53:00Z" w16du:dateUtc="2025-10-06T11:53:00Z">
                  <w:rPr>
                    <w:rFonts w:ascii="Cambria" w:eastAsia="Times New Roman" w:hAnsi="Cambria" w:cs="Calibri"/>
                    <w:color w:val="000000"/>
                    <w:sz w:val="17"/>
                    <w:szCs w:val="17"/>
                    <w:lang w:val="et-EE" w:eastAsia="et-EE"/>
                  </w:rPr>
                </w:rPrChange>
              </w:rPr>
            </w:pPr>
            <w:ins w:id="2678" w:author="Juhan Anupõld - RAM" w:date="2025-10-06T14:53:00Z" w16du:dateUtc="2025-10-06T11:53:00Z">
              <w:r w:rsidRPr="00F7133E">
                <w:rPr>
                  <w:rFonts w:asciiTheme="majorHAnsi" w:hAnsiTheme="majorHAnsi"/>
                  <w:sz w:val="17"/>
                  <w:szCs w:val="17"/>
                </w:rPr>
                <w:t>2</w:t>
              </w:r>
            </w:ins>
            <w:ins w:id="2679" w:author="Juhan Anupõld - RAM" w:date="2025-10-06T14:55:00Z" w16du:dateUtc="2025-10-06T11:55:00Z">
              <w:r w:rsidR="00E91490">
                <w:rPr>
                  <w:rFonts w:asciiTheme="majorHAnsi" w:hAnsiTheme="majorHAnsi"/>
                  <w:sz w:val="17"/>
                  <w:szCs w:val="17"/>
                </w:rPr>
                <w:t> </w:t>
              </w:r>
            </w:ins>
            <w:ins w:id="2680" w:author="Juhan Anupõld - RAM" w:date="2025-10-06T14:53:00Z" w16du:dateUtc="2025-10-06T11:53:00Z">
              <w:r w:rsidRPr="00F7133E">
                <w:rPr>
                  <w:rFonts w:asciiTheme="majorHAnsi" w:hAnsiTheme="majorHAnsi"/>
                  <w:sz w:val="17"/>
                  <w:szCs w:val="17"/>
                </w:rPr>
                <w:t>230</w:t>
              </w:r>
            </w:ins>
            <w:ins w:id="2681" w:author="Juhan Anupõld - RAM" w:date="2025-10-06T14:55:00Z" w16du:dateUtc="2025-10-06T11:55:00Z">
              <w:r w:rsidR="00E91490">
                <w:rPr>
                  <w:rFonts w:asciiTheme="majorHAnsi" w:hAnsiTheme="majorHAnsi"/>
                  <w:sz w:val="17"/>
                  <w:szCs w:val="17"/>
                </w:rPr>
                <w:t xml:space="preserve"> </w:t>
              </w:r>
            </w:ins>
            <w:ins w:id="2682" w:author="Juhan Anupõld - RAM" w:date="2025-10-06T14:53:00Z" w16du:dateUtc="2025-10-06T11:53:00Z">
              <w:r w:rsidRPr="00F7133E">
                <w:rPr>
                  <w:rFonts w:asciiTheme="majorHAnsi" w:hAnsiTheme="majorHAnsi"/>
                  <w:sz w:val="17"/>
                  <w:szCs w:val="17"/>
                </w:rPr>
                <w:t>849</w:t>
              </w:r>
            </w:ins>
            <w:del w:id="2683"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684" w:author="Juhan Anupõld - RAM" w:date="2025-10-06T14:53:00Z" w16du:dateUtc="2025-10-06T11:53:00Z">
                    <w:rPr>
                      <w:rFonts w:ascii="Cambria" w:eastAsia="Times New Roman" w:hAnsi="Cambria" w:cs="Calibri"/>
                      <w:color w:val="000000"/>
                      <w:sz w:val="17"/>
                      <w:szCs w:val="17"/>
                      <w:lang w:val="et-EE" w:eastAsia="et-EE"/>
                    </w:rPr>
                  </w:rPrChange>
                </w:rPr>
                <w:delText>3 028 048</w:delText>
              </w:r>
            </w:del>
          </w:p>
        </w:tc>
        <w:tc>
          <w:tcPr>
            <w:tcW w:w="946" w:type="dxa"/>
            <w:shd w:val="clear" w:color="auto" w:fill="FFFFFF" w:themeFill="background1"/>
          </w:tcPr>
          <w:p w14:paraId="2B0D215C" w14:textId="156FBD4F"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685" w:author="Juhan Anupõld - RAM" w:date="2025-10-06T14:53:00Z" w16du:dateUtc="2025-10-06T11:53:00Z">
                  <w:rPr>
                    <w:rFonts w:ascii="Cambria" w:eastAsia="Times New Roman" w:hAnsi="Cambria" w:cs="Calibri"/>
                    <w:color w:val="000000"/>
                    <w:sz w:val="17"/>
                    <w:szCs w:val="17"/>
                    <w:lang w:val="et-EE" w:eastAsia="et-EE"/>
                  </w:rPr>
                </w:rPrChange>
              </w:rPr>
            </w:pPr>
            <w:ins w:id="2686" w:author="Juhan Anupõld - RAM" w:date="2025-10-06T14:53:00Z" w16du:dateUtc="2025-10-06T11:53:00Z">
              <w:r w:rsidRPr="00F7133E">
                <w:rPr>
                  <w:rFonts w:asciiTheme="majorHAnsi" w:hAnsiTheme="majorHAnsi"/>
                  <w:sz w:val="17"/>
                  <w:szCs w:val="17"/>
                </w:rPr>
                <w:t>120</w:t>
              </w:r>
            </w:ins>
            <w:ins w:id="2687" w:author="Juhan Anupõld - RAM" w:date="2025-10-06T14:55:00Z" w16du:dateUtc="2025-10-06T11:55:00Z">
              <w:r w:rsidR="00E91490">
                <w:rPr>
                  <w:rFonts w:asciiTheme="majorHAnsi" w:hAnsiTheme="majorHAnsi"/>
                  <w:sz w:val="17"/>
                  <w:szCs w:val="17"/>
                </w:rPr>
                <w:t> </w:t>
              </w:r>
            </w:ins>
            <w:ins w:id="2688" w:author="Juhan Anupõld - RAM" w:date="2025-10-06T14:53:00Z" w16du:dateUtc="2025-10-06T11:53:00Z">
              <w:r w:rsidRPr="00F7133E">
                <w:rPr>
                  <w:rFonts w:asciiTheme="majorHAnsi" w:hAnsiTheme="majorHAnsi"/>
                  <w:sz w:val="17"/>
                  <w:szCs w:val="17"/>
                </w:rPr>
                <w:t>919</w:t>
              </w:r>
            </w:ins>
            <w:ins w:id="2689" w:author="Juhan Anupõld - RAM" w:date="2025-10-06T14:55:00Z" w16du:dateUtc="2025-10-06T11:55:00Z">
              <w:r w:rsidR="00E91490">
                <w:rPr>
                  <w:rFonts w:asciiTheme="majorHAnsi" w:hAnsiTheme="majorHAnsi"/>
                  <w:sz w:val="17"/>
                  <w:szCs w:val="17"/>
                </w:rPr>
                <w:t xml:space="preserve"> </w:t>
              </w:r>
            </w:ins>
            <w:ins w:id="2690" w:author="Juhan Anupõld - RAM" w:date="2025-10-06T14:53:00Z" w16du:dateUtc="2025-10-06T11:53:00Z">
              <w:r w:rsidRPr="00F7133E">
                <w:rPr>
                  <w:rFonts w:asciiTheme="majorHAnsi" w:hAnsiTheme="majorHAnsi"/>
                  <w:sz w:val="17"/>
                  <w:szCs w:val="17"/>
                </w:rPr>
                <w:t>221</w:t>
              </w:r>
            </w:ins>
            <w:del w:id="2691"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692" w:author="Juhan Anupõld - RAM" w:date="2025-10-06T14:53:00Z" w16du:dateUtc="2025-10-06T11:53:00Z">
                    <w:rPr>
                      <w:rFonts w:ascii="Cambria" w:eastAsia="Times New Roman" w:hAnsi="Cambria" w:cs="Calibri"/>
                      <w:color w:val="000000"/>
                      <w:sz w:val="17"/>
                      <w:szCs w:val="17"/>
                      <w:lang w:val="et-EE" w:eastAsia="et-EE"/>
                    </w:rPr>
                  </w:rPrChange>
                </w:rPr>
                <w:delText>220 574 890</w:delText>
              </w:r>
            </w:del>
          </w:p>
        </w:tc>
        <w:tc>
          <w:tcPr>
            <w:tcW w:w="843" w:type="dxa"/>
            <w:shd w:val="clear" w:color="auto" w:fill="FFFFFF" w:themeFill="background1"/>
          </w:tcPr>
          <w:p w14:paraId="31C598D8" w14:textId="3DFECE08"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693" w:author="Juhan Anupõld - RAM" w:date="2025-10-06T14:53:00Z" w16du:dateUtc="2025-10-06T11:53:00Z">
                  <w:rPr>
                    <w:rFonts w:ascii="Cambria" w:eastAsia="Times New Roman" w:hAnsi="Cambria" w:cs="Calibri"/>
                    <w:color w:val="000000"/>
                    <w:sz w:val="17"/>
                    <w:szCs w:val="17"/>
                    <w:lang w:val="et-EE" w:eastAsia="et-EE"/>
                  </w:rPr>
                </w:rPrChange>
              </w:rPr>
            </w:pPr>
            <w:ins w:id="2694" w:author="Juhan Anupõld - RAM" w:date="2025-10-06T14:53:00Z" w16du:dateUtc="2025-10-06T11:53:00Z">
              <w:r w:rsidRPr="00F7133E">
                <w:rPr>
                  <w:rFonts w:asciiTheme="majorHAnsi" w:hAnsiTheme="majorHAnsi"/>
                  <w:sz w:val="17"/>
                  <w:szCs w:val="17"/>
                </w:rPr>
                <w:t>120</w:t>
              </w:r>
            </w:ins>
            <w:ins w:id="2695" w:author="Juhan Anupõld - RAM" w:date="2025-10-06T14:55:00Z" w16du:dateUtc="2025-10-06T11:55:00Z">
              <w:r w:rsidR="00E91490">
                <w:rPr>
                  <w:rFonts w:asciiTheme="majorHAnsi" w:hAnsiTheme="majorHAnsi"/>
                  <w:sz w:val="17"/>
                  <w:szCs w:val="17"/>
                </w:rPr>
                <w:t> </w:t>
              </w:r>
            </w:ins>
            <w:ins w:id="2696" w:author="Juhan Anupõld - RAM" w:date="2025-10-06T14:53:00Z" w16du:dateUtc="2025-10-06T11:53:00Z">
              <w:r w:rsidRPr="00F7133E">
                <w:rPr>
                  <w:rFonts w:asciiTheme="majorHAnsi" w:hAnsiTheme="majorHAnsi"/>
                  <w:sz w:val="17"/>
                  <w:szCs w:val="17"/>
                </w:rPr>
                <w:t>919</w:t>
              </w:r>
            </w:ins>
            <w:ins w:id="2697" w:author="Juhan Anupõld - RAM" w:date="2025-10-06T14:55:00Z" w16du:dateUtc="2025-10-06T11:55:00Z">
              <w:r w:rsidR="00E91490">
                <w:rPr>
                  <w:rFonts w:asciiTheme="majorHAnsi" w:hAnsiTheme="majorHAnsi"/>
                  <w:sz w:val="17"/>
                  <w:szCs w:val="17"/>
                </w:rPr>
                <w:t xml:space="preserve"> </w:t>
              </w:r>
            </w:ins>
            <w:ins w:id="2698" w:author="Juhan Anupõld - RAM" w:date="2025-10-06T14:53:00Z" w16du:dateUtc="2025-10-06T11:53:00Z">
              <w:r w:rsidRPr="00F7133E">
                <w:rPr>
                  <w:rFonts w:asciiTheme="majorHAnsi" w:hAnsiTheme="majorHAnsi"/>
                  <w:sz w:val="17"/>
                  <w:szCs w:val="17"/>
                </w:rPr>
                <w:t>221</w:t>
              </w:r>
            </w:ins>
            <w:del w:id="2699"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700" w:author="Juhan Anupõld - RAM" w:date="2025-10-06T14:53:00Z" w16du:dateUtc="2025-10-06T11:53:00Z">
                    <w:rPr>
                      <w:rFonts w:ascii="Cambria" w:eastAsia="Times New Roman" w:hAnsi="Cambria" w:cs="Calibri"/>
                      <w:color w:val="000000"/>
                      <w:sz w:val="17"/>
                      <w:szCs w:val="17"/>
                      <w:lang w:val="et-EE" w:eastAsia="et-EE"/>
                    </w:rPr>
                  </w:rPrChange>
                </w:rPr>
                <w:delText>220 574 890</w:delText>
              </w:r>
            </w:del>
          </w:p>
        </w:tc>
        <w:tc>
          <w:tcPr>
            <w:tcW w:w="850" w:type="dxa"/>
            <w:shd w:val="clear" w:color="auto" w:fill="FFFFFF" w:themeFill="background1"/>
          </w:tcPr>
          <w:p w14:paraId="048568D2" w14:textId="77777777"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701" w:author="Juhan Anupõld - RAM" w:date="2025-10-06T14:53:00Z" w16du:dateUtc="2025-10-06T11:53:00Z">
                  <w:rPr>
                    <w:rFonts w:ascii="Cambria" w:eastAsia="Times New Roman" w:hAnsi="Cambria" w:cs="Calibri"/>
                    <w:color w:val="000000"/>
                    <w:sz w:val="17"/>
                    <w:szCs w:val="17"/>
                    <w:lang w:val="et-EE" w:eastAsia="et-EE"/>
                  </w:rPr>
                </w:rPrChange>
              </w:rPr>
            </w:pPr>
          </w:p>
        </w:tc>
        <w:tc>
          <w:tcPr>
            <w:tcW w:w="841" w:type="dxa"/>
            <w:shd w:val="clear" w:color="auto" w:fill="FFFFFF" w:themeFill="background1"/>
          </w:tcPr>
          <w:p w14:paraId="0D12E54F" w14:textId="207DB608"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702" w:author="Juhan Anupõld - RAM" w:date="2025-10-06T14:53:00Z" w16du:dateUtc="2025-10-06T11:53:00Z">
                  <w:rPr>
                    <w:rFonts w:ascii="Cambria" w:eastAsia="Times New Roman" w:hAnsi="Cambria" w:cs="Calibri"/>
                    <w:color w:val="000000"/>
                    <w:sz w:val="17"/>
                    <w:szCs w:val="17"/>
                    <w:lang w:val="et-EE" w:eastAsia="et-EE"/>
                  </w:rPr>
                </w:rPrChange>
              </w:rPr>
            </w:pPr>
            <w:ins w:id="2703" w:author="Juhan Anupõld - RAM" w:date="2025-10-06T14:53:00Z" w16du:dateUtc="2025-10-06T11:53:00Z">
              <w:r w:rsidRPr="00F7133E">
                <w:rPr>
                  <w:rFonts w:asciiTheme="majorHAnsi" w:hAnsiTheme="majorHAnsi"/>
                  <w:sz w:val="17"/>
                  <w:szCs w:val="17"/>
                </w:rPr>
                <w:t>590</w:t>
              </w:r>
            </w:ins>
            <w:ins w:id="2704" w:author="Juhan Anupõld - RAM" w:date="2025-10-06T14:55:00Z" w16du:dateUtc="2025-10-06T11:55:00Z">
              <w:r w:rsidR="00A31330">
                <w:rPr>
                  <w:rFonts w:asciiTheme="majorHAnsi" w:hAnsiTheme="majorHAnsi"/>
                  <w:sz w:val="17"/>
                  <w:szCs w:val="17"/>
                </w:rPr>
                <w:t> </w:t>
              </w:r>
            </w:ins>
            <w:ins w:id="2705" w:author="Juhan Anupõld - RAM" w:date="2025-10-06T14:53:00Z" w16du:dateUtc="2025-10-06T11:53:00Z">
              <w:r w:rsidRPr="00F7133E">
                <w:rPr>
                  <w:rFonts w:asciiTheme="majorHAnsi" w:hAnsiTheme="majorHAnsi"/>
                  <w:sz w:val="17"/>
                  <w:szCs w:val="17"/>
                </w:rPr>
                <w:t>895</w:t>
              </w:r>
            </w:ins>
            <w:ins w:id="2706" w:author="Juhan Anupõld - RAM" w:date="2025-10-06T14:55:00Z" w16du:dateUtc="2025-10-06T11:55:00Z">
              <w:r w:rsidR="00A31330">
                <w:rPr>
                  <w:rFonts w:asciiTheme="majorHAnsi" w:hAnsiTheme="majorHAnsi"/>
                  <w:sz w:val="17"/>
                  <w:szCs w:val="17"/>
                </w:rPr>
                <w:t xml:space="preserve"> </w:t>
              </w:r>
            </w:ins>
            <w:ins w:id="2707" w:author="Juhan Anupõld - RAM" w:date="2025-10-06T14:53:00Z" w16du:dateUtc="2025-10-06T11:53:00Z">
              <w:r w:rsidRPr="00F7133E">
                <w:rPr>
                  <w:rFonts w:asciiTheme="majorHAnsi" w:hAnsiTheme="majorHAnsi"/>
                  <w:sz w:val="17"/>
                  <w:szCs w:val="17"/>
                </w:rPr>
                <w:t>987</w:t>
              </w:r>
            </w:ins>
            <w:del w:id="2708"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709" w:author="Juhan Anupõld - RAM" w:date="2025-10-06T14:53:00Z" w16du:dateUtc="2025-10-06T11:53:00Z">
                    <w:rPr>
                      <w:rFonts w:ascii="Cambria" w:eastAsia="Times New Roman" w:hAnsi="Cambria" w:cs="Calibri"/>
                      <w:color w:val="000000"/>
                      <w:sz w:val="17"/>
                      <w:szCs w:val="17"/>
                      <w:lang w:val="et-EE" w:eastAsia="et-EE"/>
                    </w:rPr>
                  </w:rPrChange>
                </w:rPr>
                <w:delText>733 295 595</w:delText>
              </w:r>
            </w:del>
          </w:p>
        </w:tc>
        <w:tc>
          <w:tcPr>
            <w:tcW w:w="839" w:type="dxa"/>
            <w:vAlign w:val="center"/>
          </w:tcPr>
          <w:p w14:paraId="28F3B0D6" w14:textId="3B7D55FA" w:rsidR="000A22DD" w:rsidRDefault="000A22DD" w:rsidP="000A22DD">
            <w:pPr>
              <w:spacing w:before="0" w:after="0" w:line="240" w:lineRule="auto"/>
              <w:jc w:val="right"/>
              <w:rPr>
                <w:rFonts w:ascii="Cambria" w:eastAsia="Times New Roman" w:hAnsi="Cambria" w:cs="Calibri"/>
                <w:color w:val="000000"/>
                <w:sz w:val="17"/>
                <w:szCs w:val="17"/>
                <w:lang w:val="et-EE" w:eastAsia="et-EE"/>
              </w:rPr>
            </w:pPr>
            <w:del w:id="2710" w:author="Juhan Anupõld - RAM" w:date="2025-10-06T14:56:00Z" w16du:dateUtc="2025-10-06T11:56:00Z">
              <w:r w:rsidDel="00A31330">
                <w:rPr>
                  <w:rFonts w:ascii="Cambria" w:eastAsia="Times New Roman" w:hAnsi="Cambria" w:cs="Calibri"/>
                  <w:color w:val="000000"/>
                  <w:sz w:val="17"/>
                  <w:szCs w:val="17"/>
                  <w:lang w:val="et-EE" w:eastAsia="et-EE"/>
                </w:rPr>
                <w:delText>70</w:delText>
              </w:r>
            </w:del>
            <w:ins w:id="2711" w:author="Juhan Anupõld - RAM" w:date="2025-10-06T14:56:00Z" w16du:dateUtc="2025-10-06T11:56:00Z">
              <w:r w:rsidR="00A31330">
                <w:rPr>
                  <w:rFonts w:ascii="Cambria" w:eastAsia="Times New Roman" w:hAnsi="Cambria" w:cs="Calibri"/>
                  <w:color w:val="000000"/>
                  <w:sz w:val="17"/>
                  <w:szCs w:val="17"/>
                  <w:lang w:val="et-EE" w:eastAsia="et-EE"/>
                </w:rPr>
                <w:t>80</w:t>
              </w:r>
            </w:ins>
            <w:r>
              <w:rPr>
                <w:rFonts w:ascii="Cambria" w:eastAsia="Times New Roman" w:hAnsi="Cambria" w:cs="Calibri"/>
                <w:color w:val="000000"/>
                <w:sz w:val="17"/>
                <w:szCs w:val="17"/>
                <w:lang w:val="et-EE" w:eastAsia="et-EE"/>
              </w:rPr>
              <w:t>%</w:t>
            </w:r>
          </w:p>
        </w:tc>
      </w:tr>
      <w:tr w:rsidR="00342BF0" w14:paraId="77166CB7" w14:textId="77777777" w:rsidTr="00E06554">
        <w:trPr>
          <w:trHeight w:val="1626"/>
        </w:trPr>
        <w:tc>
          <w:tcPr>
            <w:tcW w:w="1422" w:type="dxa"/>
            <w:vAlign w:val="center"/>
          </w:tcPr>
          <w:p w14:paraId="0400A74C" w14:textId="77777777" w:rsidR="000A22DD" w:rsidRDefault="000A22DD" w:rsidP="000A22D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Sotsiaalsem Eesti</w:t>
            </w:r>
          </w:p>
        </w:tc>
        <w:tc>
          <w:tcPr>
            <w:tcW w:w="1461" w:type="dxa"/>
            <w:vAlign w:val="center"/>
          </w:tcPr>
          <w:p w14:paraId="281ECF80" w14:textId="77777777" w:rsidR="000A22DD" w:rsidRDefault="000A22DD" w:rsidP="000A22D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Prioriteet 7: Innovaatilised kogukondlikud lahendused sotsiaalhoolekandes</w:t>
            </w:r>
          </w:p>
        </w:tc>
        <w:tc>
          <w:tcPr>
            <w:tcW w:w="1687" w:type="dxa"/>
            <w:vAlign w:val="center"/>
          </w:tcPr>
          <w:p w14:paraId="410B2084" w14:textId="510A5272" w:rsidR="000A22DD" w:rsidRDefault="000A22DD" w:rsidP="000A22D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A</w:t>
            </w:r>
            <w:r w:rsidRPr="007F4EE8">
              <w:rPr>
                <w:rFonts w:ascii="Cambria" w:eastAsia="Times New Roman" w:hAnsi="Cambria" w:cs="Calibri"/>
                <w:color w:val="000000"/>
                <w:sz w:val="17"/>
                <w:szCs w:val="17"/>
                <w:lang w:val="et-EE" w:eastAsia="et-EE"/>
              </w:rPr>
              <w:t xml:space="preserve">valiku sektori osalus </w:t>
            </w:r>
          </w:p>
        </w:tc>
        <w:tc>
          <w:tcPr>
            <w:tcW w:w="1335" w:type="dxa"/>
            <w:vAlign w:val="center"/>
          </w:tcPr>
          <w:p w14:paraId="62EB3893" w14:textId="77777777" w:rsidR="000A22DD" w:rsidRDefault="000A22DD" w:rsidP="000A22DD">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ESF+</w:t>
            </w:r>
          </w:p>
        </w:tc>
        <w:tc>
          <w:tcPr>
            <w:tcW w:w="1022" w:type="dxa"/>
            <w:vAlign w:val="center"/>
          </w:tcPr>
          <w:p w14:paraId="74E64A52" w14:textId="77777777" w:rsidR="000A22DD" w:rsidRDefault="000A22DD" w:rsidP="000A22D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tcPr>
          <w:p w14:paraId="41BE33B6" w14:textId="20F6E594"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712" w:author="Juhan Anupõld - RAM" w:date="2025-10-06T14:53:00Z" w16du:dateUtc="2025-10-06T11:53:00Z">
                  <w:rPr>
                    <w:rFonts w:ascii="Cambria" w:eastAsia="Times New Roman" w:hAnsi="Cambria" w:cs="Calibri"/>
                    <w:color w:val="000000"/>
                    <w:sz w:val="17"/>
                    <w:szCs w:val="17"/>
                    <w:lang w:val="et-EE" w:eastAsia="et-EE"/>
                  </w:rPr>
                </w:rPrChange>
              </w:rPr>
            </w:pPr>
            <w:ins w:id="2713" w:author="Juhan Anupõld - RAM" w:date="2025-10-06T14:53:00Z" w16du:dateUtc="2025-10-06T11:53:00Z">
              <w:r w:rsidRPr="00F7133E">
                <w:rPr>
                  <w:rFonts w:asciiTheme="majorHAnsi" w:hAnsiTheme="majorHAnsi"/>
                  <w:sz w:val="17"/>
                  <w:szCs w:val="17"/>
                </w:rPr>
                <w:t>5</w:t>
              </w:r>
            </w:ins>
            <w:ins w:id="2714" w:author="Juhan Anupõld - RAM" w:date="2025-10-06T14:56:00Z" w16du:dateUtc="2025-10-06T11:56:00Z">
              <w:r w:rsidR="00A31330">
                <w:rPr>
                  <w:rFonts w:asciiTheme="majorHAnsi" w:hAnsiTheme="majorHAnsi"/>
                  <w:sz w:val="17"/>
                  <w:szCs w:val="17"/>
                </w:rPr>
                <w:t> </w:t>
              </w:r>
            </w:ins>
            <w:ins w:id="2715" w:author="Juhan Anupõld - RAM" w:date="2025-10-06T14:53:00Z" w16du:dateUtc="2025-10-06T11:53:00Z">
              <w:r w:rsidRPr="00F7133E">
                <w:rPr>
                  <w:rFonts w:asciiTheme="majorHAnsi" w:hAnsiTheme="majorHAnsi"/>
                  <w:sz w:val="17"/>
                  <w:szCs w:val="17"/>
                </w:rPr>
                <w:t>196</w:t>
              </w:r>
            </w:ins>
            <w:ins w:id="2716" w:author="Juhan Anupõld - RAM" w:date="2025-10-06T14:56:00Z" w16du:dateUtc="2025-10-06T11:56:00Z">
              <w:r w:rsidR="00A31330">
                <w:rPr>
                  <w:rFonts w:asciiTheme="majorHAnsi" w:hAnsiTheme="majorHAnsi"/>
                  <w:sz w:val="17"/>
                  <w:szCs w:val="17"/>
                </w:rPr>
                <w:t xml:space="preserve"> </w:t>
              </w:r>
            </w:ins>
            <w:ins w:id="2717" w:author="Juhan Anupõld - RAM" w:date="2025-10-06T14:53:00Z" w16du:dateUtc="2025-10-06T11:53:00Z">
              <w:r w:rsidRPr="00F7133E">
                <w:rPr>
                  <w:rFonts w:asciiTheme="majorHAnsi" w:hAnsiTheme="majorHAnsi"/>
                  <w:sz w:val="17"/>
                  <w:szCs w:val="17"/>
                </w:rPr>
                <w:t>708</w:t>
              </w:r>
            </w:ins>
            <w:del w:id="2718"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719" w:author="Juhan Anupõld - RAM" w:date="2025-10-06T14:53:00Z" w16du:dateUtc="2025-10-06T11:53:00Z">
                    <w:rPr>
                      <w:rFonts w:ascii="Cambria" w:eastAsia="Times New Roman" w:hAnsi="Cambria" w:cs="Calibri"/>
                      <w:color w:val="000000"/>
                      <w:sz w:val="17"/>
                      <w:szCs w:val="17"/>
                      <w:lang w:val="et-EE" w:eastAsia="et-EE"/>
                    </w:rPr>
                  </w:rPrChange>
                </w:rPr>
                <w:delText>5 200 000</w:delText>
              </w:r>
            </w:del>
          </w:p>
        </w:tc>
        <w:tc>
          <w:tcPr>
            <w:tcW w:w="688" w:type="dxa"/>
            <w:shd w:val="clear" w:color="auto" w:fill="FFFFFF" w:themeFill="background1"/>
          </w:tcPr>
          <w:p w14:paraId="38D293C6" w14:textId="3A18373F"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720" w:author="Juhan Anupõld - RAM" w:date="2025-10-06T14:53:00Z" w16du:dateUtc="2025-10-06T11:53:00Z">
                  <w:rPr>
                    <w:rFonts w:ascii="Cambria" w:eastAsia="Times New Roman" w:hAnsi="Cambria" w:cs="Calibri"/>
                    <w:color w:val="000000"/>
                    <w:sz w:val="17"/>
                    <w:szCs w:val="17"/>
                    <w:lang w:val="et-EE" w:eastAsia="et-EE"/>
                  </w:rPr>
                </w:rPrChange>
              </w:rPr>
            </w:pPr>
            <w:ins w:id="2721" w:author="Juhan Anupõld - RAM" w:date="2025-10-06T14:53:00Z" w16du:dateUtc="2025-10-06T11:53:00Z">
              <w:r w:rsidRPr="00F7133E">
                <w:rPr>
                  <w:rFonts w:asciiTheme="majorHAnsi" w:hAnsiTheme="majorHAnsi"/>
                  <w:sz w:val="17"/>
                  <w:szCs w:val="17"/>
                </w:rPr>
                <w:t>4</w:t>
              </w:r>
            </w:ins>
            <w:ins w:id="2722" w:author="Juhan Anupõld - RAM" w:date="2025-10-06T14:56:00Z" w16du:dateUtc="2025-10-06T11:56:00Z">
              <w:r w:rsidR="00A31330">
                <w:rPr>
                  <w:rFonts w:asciiTheme="majorHAnsi" w:hAnsiTheme="majorHAnsi"/>
                  <w:sz w:val="17"/>
                  <w:szCs w:val="17"/>
                </w:rPr>
                <w:t> </w:t>
              </w:r>
            </w:ins>
            <w:ins w:id="2723" w:author="Juhan Anupõld - RAM" w:date="2025-10-06T14:53:00Z" w16du:dateUtc="2025-10-06T11:53:00Z">
              <w:r w:rsidRPr="00F7133E">
                <w:rPr>
                  <w:rFonts w:asciiTheme="majorHAnsi" w:hAnsiTheme="majorHAnsi"/>
                  <w:sz w:val="17"/>
                  <w:szCs w:val="17"/>
                </w:rPr>
                <w:t>380</w:t>
              </w:r>
            </w:ins>
            <w:ins w:id="2724" w:author="Juhan Anupõld - RAM" w:date="2025-10-06T14:56:00Z" w16du:dateUtc="2025-10-06T11:56:00Z">
              <w:r w:rsidR="00A31330">
                <w:rPr>
                  <w:rFonts w:asciiTheme="majorHAnsi" w:hAnsiTheme="majorHAnsi"/>
                  <w:sz w:val="17"/>
                  <w:szCs w:val="17"/>
                </w:rPr>
                <w:t xml:space="preserve"> </w:t>
              </w:r>
            </w:ins>
            <w:ins w:id="2725" w:author="Juhan Anupõld - RAM" w:date="2025-10-06T14:53:00Z" w16du:dateUtc="2025-10-06T11:53:00Z">
              <w:r w:rsidRPr="00F7133E">
                <w:rPr>
                  <w:rFonts w:asciiTheme="majorHAnsi" w:hAnsiTheme="majorHAnsi"/>
                  <w:sz w:val="17"/>
                  <w:szCs w:val="17"/>
                </w:rPr>
                <w:t>153</w:t>
              </w:r>
            </w:ins>
            <w:del w:id="2726"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727" w:author="Juhan Anupõld - RAM" w:date="2025-10-06T14:53:00Z" w16du:dateUtc="2025-10-06T11:53:00Z">
                    <w:rPr>
                      <w:rFonts w:ascii="Cambria" w:eastAsia="Times New Roman" w:hAnsi="Cambria" w:cs="Calibri"/>
                      <w:color w:val="000000"/>
                      <w:sz w:val="17"/>
                      <w:szCs w:val="17"/>
                      <w:lang w:val="et-EE" w:eastAsia="et-EE"/>
                    </w:rPr>
                  </w:rPrChange>
                </w:rPr>
                <w:delText>4 232 240</w:delText>
              </w:r>
            </w:del>
          </w:p>
        </w:tc>
        <w:tc>
          <w:tcPr>
            <w:tcW w:w="689" w:type="dxa"/>
            <w:shd w:val="clear" w:color="auto" w:fill="FFFFFF" w:themeFill="background1"/>
          </w:tcPr>
          <w:p w14:paraId="017BF7CA" w14:textId="54660193"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728" w:author="Juhan Anupõld - RAM" w:date="2025-10-06T14:53:00Z" w16du:dateUtc="2025-10-06T11:53:00Z">
                  <w:rPr>
                    <w:rFonts w:ascii="Cambria" w:eastAsia="Times New Roman" w:hAnsi="Cambria" w:cs="Calibri"/>
                    <w:color w:val="000000"/>
                    <w:sz w:val="17"/>
                    <w:szCs w:val="17"/>
                    <w:lang w:val="et-EE" w:eastAsia="et-EE"/>
                  </w:rPr>
                </w:rPrChange>
              </w:rPr>
            </w:pPr>
            <w:ins w:id="2729" w:author="Juhan Anupõld - RAM" w:date="2025-10-06T14:53:00Z" w16du:dateUtc="2025-10-06T11:53:00Z">
              <w:r w:rsidRPr="00F7133E">
                <w:rPr>
                  <w:rFonts w:asciiTheme="majorHAnsi" w:hAnsiTheme="majorHAnsi"/>
                  <w:sz w:val="17"/>
                  <w:szCs w:val="17"/>
                </w:rPr>
                <w:t>175</w:t>
              </w:r>
            </w:ins>
            <w:ins w:id="2730" w:author="Juhan Anupõld - RAM" w:date="2025-10-06T14:56:00Z" w16du:dateUtc="2025-10-06T11:56:00Z">
              <w:r w:rsidR="00A31330">
                <w:rPr>
                  <w:rFonts w:asciiTheme="majorHAnsi" w:hAnsiTheme="majorHAnsi"/>
                  <w:sz w:val="17"/>
                  <w:szCs w:val="17"/>
                </w:rPr>
                <w:t xml:space="preserve"> </w:t>
              </w:r>
            </w:ins>
            <w:ins w:id="2731" w:author="Juhan Anupõld - RAM" w:date="2025-10-06T14:53:00Z" w16du:dateUtc="2025-10-06T11:53:00Z">
              <w:r w:rsidRPr="00F7133E">
                <w:rPr>
                  <w:rFonts w:asciiTheme="majorHAnsi" w:hAnsiTheme="majorHAnsi"/>
                  <w:sz w:val="17"/>
                  <w:szCs w:val="17"/>
                </w:rPr>
                <w:t>205</w:t>
              </w:r>
            </w:ins>
            <w:del w:id="2732"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733" w:author="Juhan Anupõld - RAM" w:date="2025-10-06T14:53:00Z" w16du:dateUtc="2025-10-06T11:53:00Z">
                    <w:rPr>
                      <w:rFonts w:ascii="Cambria" w:eastAsia="Times New Roman" w:hAnsi="Cambria" w:cs="Calibri"/>
                      <w:color w:val="000000"/>
                      <w:sz w:val="17"/>
                      <w:szCs w:val="17"/>
                      <w:lang w:val="et-EE" w:eastAsia="et-EE"/>
                    </w:rPr>
                  </w:rPrChange>
                </w:rPr>
                <w:delText>169 289</w:delText>
              </w:r>
            </w:del>
          </w:p>
        </w:tc>
        <w:tc>
          <w:tcPr>
            <w:tcW w:w="688" w:type="dxa"/>
            <w:shd w:val="clear" w:color="auto" w:fill="FFFFFF" w:themeFill="background1"/>
          </w:tcPr>
          <w:p w14:paraId="0BDDA03B" w14:textId="15F03C7A"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734" w:author="Juhan Anupõld - RAM" w:date="2025-10-06T14:53:00Z" w16du:dateUtc="2025-10-06T11:53:00Z">
                  <w:rPr>
                    <w:rFonts w:ascii="Cambria" w:eastAsia="Times New Roman" w:hAnsi="Cambria" w:cs="Calibri"/>
                    <w:color w:val="000000"/>
                    <w:sz w:val="17"/>
                    <w:szCs w:val="17"/>
                    <w:lang w:val="et-EE" w:eastAsia="et-EE"/>
                  </w:rPr>
                </w:rPrChange>
              </w:rPr>
            </w:pPr>
            <w:ins w:id="2735" w:author="Juhan Anupõld - RAM" w:date="2025-10-06T14:53:00Z" w16du:dateUtc="2025-10-06T11:53:00Z">
              <w:r w:rsidRPr="00F7133E">
                <w:rPr>
                  <w:rFonts w:asciiTheme="majorHAnsi" w:hAnsiTheme="majorHAnsi"/>
                  <w:sz w:val="17"/>
                  <w:szCs w:val="17"/>
                </w:rPr>
                <w:t>616</w:t>
              </w:r>
            </w:ins>
            <w:ins w:id="2736" w:author="Juhan Anupõld - RAM" w:date="2025-10-06T14:56:00Z" w16du:dateUtc="2025-10-06T11:56:00Z">
              <w:r w:rsidR="00852ABA">
                <w:rPr>
                  <w:rFonts w:asciiTheme="majorHAnsi" w:hAnsiTheme="majorHAnsi"/>
                  <w:sz w:val="17"/>
                  <w:szCs w:val="17"/>
                </w:rPr>
                <w:t xml:space="preserve"> </w:t>
              </w:r>
            </w:ins>
            <w:ins w:id="2737" w:author="Juhan Anupõld - RAM" w:date="2025-10-06T14:53:00Z" w16du:dateUtc="2025-10-06T11:53:00Z">
              <w:r w:rsidRPr="00F7133E">
                <w:rPr>
                  <w:rFonts w:asciiTheme="majorHAnsi" w:hAnsiTheme="majorHAnsi"/>
                  <w:sz w:val="17"/>
                  <w:szCs w:val="17"/>
                </w:rPr>
                <w:t>684</w:t>
              </w:r>
            </w:ins>
            <w:del w:id="2738"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739" w:author="Juhan Anupõld - RAM" w:date="2025-10-06T14:53:00Z" w16du:dateUtc="2025-10-06T11:53:00Z">
                    <w:rPr>
                      <w:rFonts w:ascii="Cambria" w:eastAsia="Times New Roman" w:hAnsi="Cambria" w:cs="Calibri"/>
                      <w:color w:val="000000"/>
                      <w:sz w:val="17"/>
                      <w:szCs w:val="17"/>
                      <w:lang w:val="et-EE" w:eastAsia="et-EE"/>
                    </w:rPr>
                  </w:rPrChange>
                </w:rPr>
                <w:delText>767 760</w:delText>
              </w:r>
            </w:del>
          </w:p>
        </w:tc>
        <w:tc>
          <w:tcPr>
            <w:tcW w:w="689" w:type="dxa"/>
            <w:shd w:val="clear" w:color="auto" w:fill="FFFFFF" w:themeFill="background1"/>
          </w:tcPr>
          <w:p w14:paraId="5058B27A" w14:textId="33E1A81C"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740" w:author="Juhan Anupõld - RAM" w:date="2025-10-06T14:53:00Z" w16du:dateUtc="2025-10-06T11:53:00Z">
                  <w:rPr>
                    <w:rFonts w:ascii="Cambria" w:eastAsia="Times New Roman" w:hAnsi="Cambria" w:cs="Calibri"/>
                    <w:color w:val="000000"/>
                    <w:sz w:val="17"/>
                    <w:szCs w:val="17"/>
                    <w:lang w:val="et-EE" w:eastAsia="et-EE"/>
                  </w:rPr>
                </w:rPrChange>
              </w:rPr>
            </w:pPr>
            <w:ins w:id="2741" w:author="Juhan Anupõld - RAM" w:date="2025-10-06T14:53:00Z" w16du:dateUtc="2025-10-06T11:53:00Z">
              <w:r w:rsidRPr="00F7133E">
                <w:rPr>
                  <w:rFonts w:asciiTheme="majorHAnsi" w:hAnsiTheme="majorHAnsi"/>
                  <w:sz w:val="17"/>
                  <w:szCs w:val="17"/>
                </w:rPr>
                <w:t>246</w:t>
              </w:r>
            </w:ins>
            <w:ins w:id="2742" w:author="Juhan Anupõld - RAM" w:date="2025-10-06T14:56:00Z" w16du:dateUtc="2025-10-06T11:56:00Z">
              <w:r w:rsidR="00852ABA">
                <w:rPr>
                  <w:rFonts w:asciiTheme="majorHAnsi" w:hAnsiTheme="majorHAnsi"/>
                  <w:sz w:val="17"/>
                  <w:szCs w:val="17"/>
                </w:rPr>
                <w:t xml:space="preserve"> </w:t>
              </w:r>
            </w:ins>
            <w:ins w:id="2743" w:author="Juhan Anupõld - RAM" w:date="2025-10-06T14:53:00Z" w16du:dateUtc="2025-10-06T11:53:00Z">
              <w:r w:rsidRPr="00F7133E">
                <w:rPr>
                  <w:rFonts w:asciiTheme="majorHAnsi" w:hAnsiTheme="majorHAnsi"/>
                  <w:sz w:val="17"/>
                  <w:szCs w:val="17"/>
                </w:rPr>
                <w:t>66</w:t>
              </w:r>
            </w:ins>
            <w:del w:id="2744"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745" w:author="Juhan Anupõld - RAM" w:date="2025-10-06T14:53:00Z" w16du:dateUtc="2025-10-06T11:53:00Z">
                    <w:rPr>
                      <w:rFonts w:ascii="Cambria" w:eastAsia="Times New Roman" w:hAnsi="Cambria" w:cs="Calibri"/>
                      <w:color w:val="000000"/>
                      <w:sz w:val="17"/>
                      <w:szCs w:val="17"/>
                      <w:lang w:val="et-EE" w:eastAsia="et-EE"/>
                    </w:rPr>
                  </w:rPrChange>
                </w:rPr>
                <w:delText>30 711</w:delText>
              </w:r>
            </w:del>
          </w:p>
        </w:tc>
        <w:tc>
          <w:tcPr>
            <w:tcW w:w="946" w:type="dxa"/>
            <w:shd w:val="clear" w:color="auto" w:fill="FFFFFF" w:themeFill="background1"/>
          </w:tcPr>
          <w:p w14:paraId="75C3DCC1" w14:textId="6E708E91"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746" w:author="Juhan Anupõld - RAM" w:date="2025-10-06T14:53:00Z" w16du:dateUtc="2025-10-06T11:53:00Z">
                  <w:rPr>
                    <w:rFonts w:ascii="Cambria" w:eastAsia="Times New Roman" w:hAnsi="Cambria" w:cs="Calibri"/>
                    <w:color w:val="000000"/>
                    <w:sz w:val="17"/>
                    <w:szCs w:val="17"/>
                    <w:lang w:val="et-EE" w:eastAsia="et-EE"/>
                  </w:rPr>
                </w:rPrChange>
              </w:rPr>
            </w:pPr>
            <w:ins w:id="2747" w:author="Juhan Anupõld - RAM" w:date="2025-10-06T14:53:00Z" w16du:dateUtc="2025-10-06T11:53:00Z">
              <w:r w:rsidRPr="00F7133E">
                <w:rPr>
                  <w:rFonts w:asciiTheme="majorHAnsi" w:hAnsiTheme="majorHAnsi"/>
                  <w:sz w:val="17"/>
                  <w:szCs w:val="17"/>
                </w:rPr>
                <w:t>1</w:t>
              </w:r>
            </w:ins>
            <w:ins w:id="2748" w:author="Juhan Anupõld - RAM" w:date="2025-10-06T14:56:00Z" w16du:dateUtc="2025-10-06T11:56:00Z">
              <w:r w:rsidR="00852ABA">
                <w:rPr>
                  <w:rFonts w:asciiTheme="majorHAnsi" w:hAnsiTheme="majorHAnsi"/>
                  <w:sz w:val="17"/>
                  <w:szCs w:val="17"/>
                </w:rPr>
                <w:t> </w:t>
              </w:r>
            </w:ins>
            <w:ins w:id="2749" w:author="Juhan Anupõld - RAM" w:date="2025-10-06T14:53:00Z" w16du:dateUtc="2025-10-06T11:53:00Z">
              <w:r w:rsidRPr="00F7133E">
                <w:rPr>
                  <w:rFonts w:asciiTheme="majorHAnsi" w:hAnsiTheme="majorHAnsi"/>
                  <w:sz w:val="17"/>
                  <w:szCs w:val="17"/>
                </w:rPr>
                <w:t>327</w:t>
              </w:r>
            </w:ins>
            <w:ins w:id="2750" w:author="Juhan Anupõld - RAM" w:date="2025-10-06T14:56:00Z" w16du:dateUtc="2025-10-06T11:56:00Z">
              <w:r w:rsidR="00852ABA">
                <w:rPr>
                  <w:rFonts w:asciiTheme="majorHAnsi" w:hAnsiTheme="majorHAnsi"/>
                  <w:sz w:val="17"/>
                  <w:szCs w:val="17"/>
                </w:rPr>
                <w:t xml:space="preserve"> </w:t>
              </w:r>
            </w:ins>
            <w:ins w:id="2751" w:author="Juhan Anupõld - RAM" w:date="2025-10-06T14:53:00Z" w16du:dateUtc="2025-10-06T11:53:00Z">
              <w:r w:rsidRPr="00F7133E">
                <w:rPr>
                  <w:rFonts w:asciiTheme="majorHAnsi" w:hAnsiTheme="majorHAnsi"/>
                  <w:sz w:val="17"/>
                  <w:szCs w:val="17"/>
                </w:rPr>
                <w:t>076</w:t>
              </w:r>
            </w:ins>
            <w:del w:id="2752"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753" w:author="Juhan Anupõld - RAM" w:date="2025-10-06T14:53:00Z" w16du:dateUtc="2025-10-06T11:53:00Z">
                    <w:rPr>
                      <w:rFonts w:ascii="Cambria" w:eastAsia="Times New Roman" w:hAnsi="Cambria" w:cs="Calibri"/>
                      <w:color w:val="000000"/>
                      <w:sz w:val="17"/>
                      <w:szCs w:val="17"/>
                      <w:lang w:val="et-EE" w:eastAsia="et-EE"/>
                    </w:rPr>
                  </w:rPrChange>
                </w:rPr>
                <w:delText>2 228 572</w:delText>
              </w:r>
            </w:del>
          </w:p>
        </w:tc>
        <w:tc>
          <w:tcPr>
            <w:tcW w:w="843" w:type="dxa"/>
            <w:shd w:val="clear" w:color="auto" w:fill="FFFFFF" w:themeFill="background1"/>
          </w:tcPr>
          <w:p w14:paraId="75F8C5F5" w14:textId="1B3864CA"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754" w:author="Juhan Anupõld - RAM" w:date="2025-10-06T14:53:00Z" w16du:dateUtc="2025-10-06T11:53:00Z">
                  <w:rPr>
                    <w:rFonts w:ascii="Cambria" w:eastAsia="Times New Roman" w:hAnsi="Cambria" w:cs="Calibri"/>
                    <w:color w:val="000000"/>
                    <w:sz w:val="17"/>
                    <w:szCs w:val="17"/>
                    <w:lang w:val="et-EE" w:eastAsia="et-EE"/>
                  </w:rPr>
                </w:rPrChange>
              </w:rPr>
            </w:pPr>
            <w:ins w:id="2755" w:author="Juhan Anupõld - RAM" w:date="2025-10-06T14:53:00Z" w16du:dateUtc="2025-10-06T11:53:00Z">
              <w:r w:rsidRPr="00F7133E">
                <w:rPr>
                  <w:rFonts w:asciiTheme="majorHAnsi" w:hAnsiTheme="majorHAnsi"/>
                  <w:sz w:val="17"/>
                  <w:szCs w:val="17"/>
                </w:rPr>
                <w:t>1</w:t>
              </w:r>
            </w:ins>
            <w:ins w:id="2756" w:author="Juhan Anupõld - RAM" w:date="2025-10-06T14:56:00Z" w16du:dateUtc="2025-10-06T11:56:00Z">
              <w:r w:rsidR="00852ABA">
                <w:rPr>
                  <w:rFonts w:asciiTheme="majorHAnsi" w:hAnsiTheme="majorHAnsi"/>
                  <w:sz w:val="17"/>
                  <w:szCs w:val="17"/>
                </w:rPr>
                <w:t> </w:t>
              </w:r>
            </w:ins>
            <w:ins w:id="2757" w:author="Juhan Anupõld - RAM" w:date="2025-10-06T14:53:00Z" w16du:dateUtc="2025-10-06T11:53:00Z">
              <w:r w:rsidRPr="00F7133E">
                <w:rPr>
                  <w:rFonts w:asciiTheme="majorHAnsi" w:hAnsiTheme="majorHAnsi"/>
                  <w:sz w:val="17"/>
                  <w:szCs w:val="17"/>
                </w:rPr>
                <w:t>327</w:t>
              </w:r>
            </w:ins>
            <w:ins w:id="2758" w:author="Juhan Anupõld - RAM" w:date="2025-10-06T14:56:00Z" w16du:dateUtc="2025-10-06T11:56:00Z">
              <w:r w:rsidR="00852ABA">
                <w:rPr>
                  <w:rFonts w:asciiTheme="majorHAnsi" w:hAnsiTheme="majorHAnsi"/>
                  <w:sz w:val="17"/>
                  <w:szCs w:val="17"/>
                </w:rPr>
                <w:t xml:space="preserve"> </w:t>
              </w:r>
            </w:ins>
            <w:ins w:id="2759" w:author="Juhan Anupõld - RAM" w:date="2025-10-06T14:53:00Z" w16du:dateUtc="2025-10-06T11:53:00Z">
              <w:r w:rsidRPr="00F7133E">
                <w:rPr>
                  <w:rFonts w:asciiTheme="majorHAnsi" w:hAnsiTheme="majorHAnsi"/>
                  <w:sz w:val="17"/>
                  <w:szCs w:val="17"/>
                </w:rPr>
                <w:t>076</w:t>
              </w:r>
            </w:ins>
            <w:del w:id="2760"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761" w:author="Juhan Anupõld - RAM" w:date="2025-10-06T14:53:00Z" w16du:dateUtc="2025-10-06T11:53:00Z">
                    <w:rPr>
                      <w:rFonts w:ascii="Cambria" w:eastAsia="Times New Roman" w:hAnsi="Cambria" w:cs="Calibri"/>
                      <w:color w:val="000000"/>
                      <w:sz w:val="17"/>
                      <w:szCs w:val="17"/>
                      <w:lang w:val="et-EE" w:eastAsia="et-EE"/>
                    </w:rPr>
                  </w:rPrChange>
                </w:rPr>
                <w:delText>2 228 572</w:delText>
              </w:r>
            </w:del>
          </w:p>
        </w:tc>
        <w:tc>
          <w:tcPr>
            <w:tcW w:w="850" w:type="dxa"/>
            <w:shd w:val="clear" w:color="auto" w:fill="FFFFFF" w:themeFill="background1"/>
          </w:tcPr>
          <w:p w14:paraId="63CF2CEE" w14:textId="77777777"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762" w:author="Juhan Anupõld - RAM" w:date="2025-10-06T14:53:00Z" w16du:dateUtc="2025-10-06T11:53:00Z">
                  <w:rPr>
                    <w:rFonts w:ascii="Cambria" w:eastAsia="Times New Roman" w:hAnsi="Cambria" w:cs="Calibri"/>
                    <w:color w:val="000000"/>
                    <w:sz w:val="17"/>
                    <w:szCs w:val="17"/>
                    <w:lang w:val="et-EE" w:eastAsia="et-EE"/>
                  </w:rPr>
                </w:rPrChange>
              </w:rPr>
            </w:pPr>
          </w:p>
        </w:tc>
        <w:tc>
          <w:tcPr>
            <w:tcW w:w="841" w:type="dxa"/>
            <w:shd w:val="clear" w:color="auto" w:fill="FFFFFF" w:themeFill="background1"/>
          </w:tcPr>
          <w:p w14:paraId="1DFB9A14" w14:textId="46DDF660" w:rsidR="000A22DD" w:rsidRPr="000A22DD" w:rsidRDefault="000A22DD" w:rsidP="000A22DD">
            <w:pPr>
              <w:spacing w:before="0" w:after="0" w:line="240" w:lineRule="auto"/>
              <w:jc w:val="right"/>
              <w:rPr>
                <w:rFonts w:asciiTheme="majorHAnsi" w:eastAsia="Times New Roman" w:hAnsiTheme="majorHAnsi" w:cs="Calibri"/>
                <w:color w:val="000000"/>
                <w:sz w:val="17"/>
                <w:szCs w:val="17"/>
                <w:lang w:val="et-EE" w:eastAsia="et-EE"/>
                <w:rPrChange w:id="2763" w:author="Juhan Anupõld - RAM" w:date="2025-10-06T14:53:00Z" w16du:dateUtc="2025-10-06T11:53:00Z">
                  <w:rPr>
                    <w:rFonts w:ascii="Cambria" w:eastAsia="Times New Roman" w:hAnsi="Cambria" w:cs="Calibri"/>
                    <w:color w:val="000000"/>
                    <w:sz w:val="17"/>
                    <w:szCs w:val="17"/>
                    <w:lang w:val="et-EE" w:eastAsia="et-EE"/>
                  </w:rPr>
                </w:rPrChange>
              </w:rPr>
            </w:pPr>
            <w:ins w:id="2764" w:author="Juhan Anupõld - RAM" w:date="2025-10-06T14:53:00Z" w16du:dateUtc="2025-10-06T11:53:00Z">
              <w:r w:rsidRPr="00F7133E">
                <w:rPr>
                  <w:rFonts w:asciiTheme="majorHAnsi" w:hAnsiTheme="majorHAnsi"/>
                  <w:sz w:val="17"/>
                  <w:szCs w:val="17"/>
                </w:rPr>
                <w:t>6</w:t>
              </w:r>
            </w:ins>
            <w:ins w:id="2765" w:author="Juhan Anupõld - RAM" w:date="2025-10-06T14:57:00Z" w16du:dateUtc="2025-10-06T11:57:00Z">
              <w:r w:rsidR="00E04183">
                <w:rPr>
                  <w:rFonts w:asciiTheme="majorHAnsi" w:hAnsiTheme="majorHAnsi"/>
                  <w:sz w:val="17"/>
                  <w:szCs w:val="17"/>
                </w:rPr>
                <w:t> </w:t>
              </w:r>
            </w:ins>
            <w:ins w:id="2766" w:author="Juhan Anupõld - RAM" w:date="2025-10-06T14:53:00Z" w16du:dateUtc="2025-10-06T11:53:00Z">
              <w:r w:rsidRPr="00F7133E">
                <w:rPr>
                  <w:rFonts w:asciiTheme="majorHAnsi" w:hAnsiTheme="majorHAnsi"/>
                  <w:sz w:val="17"/>
                  <w:szCs w:val="17"/>
                </w:rPr>
                <w:t>523</w:t>
              </w:r>
            </w:ins>
            <w:ins w:id="2767" w:author="Juhan Anupõld - RAM" w:date="2025-10-06T14:57:00Z" w16du:dateUtc="2025-10-06T11:57:00Z">
              <w:r w:rsidR="00E04183">
                <w:rPr>
                  <w:rFonts w:asciiTheme="majorHAnsi" w:hAnsiTheme="majorHAnsi"/>
                  <w:sz w:val="17"/>
                  <w:szCs w:val="17"/>
                </w:rPr>
                <w:t xml:space="preserve"> </w:t>
              </w:r>
            </w:ins>
            <w:ins w:id="2768" w:author="Juhan Anupõld - RAM" w:date="2025-10-06T14:53:00Z" w16du:dateUtc="2025-10-06T11:53:00Z">
              <w:r w:rsidRPr="00F7133E">
                <w:rPr>
                  <w:rFonts w:asciiTheme="majorHAnsi" w:hAnsiTheme="majorHAnsi"/>
                  <w:sz w:val="17"/>
                  <w:szCs w:val="17"/>
                </w:rPr>
                <w:t>784</w:t>
              </w:r>
            </w:ins>
            <w:del w:id="2769" w:author="Juhan Anupõld - RAM" w:date="2025-10-06T14:53:00Z" w16du:dateUtc="2025-10-06T11:53:00Z">
              <w:r w:rsidRPr="000A22DD" w:rsidDel="00FA6576">
                <w:rPr>
                  <w:rFonts w:asciiTheme="majorHAnsi" w:eastAsia="Times New Roman" w:hAnsiTheme="majorHAnsi" w:cs="Calibri"/>
                  <w:color w:val="000000"/>
                  <w:sz w:val="17"/>
                  <w:szCs w:val="17"/>
                  <w:lang w:val="et-EE" w:eastAsia="et-EE"/>
                  <w:rPrChange w:id="2770" w:author="Juhan Anupõld - RAM" w:date="2025-10-06T14:53:00Z" w16du:dateUtc="2025-10-06T11:53:00Z">
                    <w:rPr>
                      <w:rFonts w:ascii="Cambria" w:eastAsia="Times New Roman" w:hAnsi="Cambria" w:cs="Calibri"/>
                      <w:color w:val="000000"/>
                      <w:sz w:val="17"/>
                      <w:szCs w:val="17"/>
                      <w:lang w:val="et-EE" w:eastAsia="et-EE"/>
                    </w:rPr>
                  </w:rPrChange>
                </w:rPr>
                <w:delText>7 428 572</w:delText>
              </w:r>
            </w:del>
          </w:p>
        </w:tc>
        <w:tc>
          <w:tcPr>
            <w:tcW w:w="839" w:type="dxa"/>
            <w:vAlign w:val="center"/>
          </w:tcPr>
          <w:p w14:paraId="5852AF28" w14:textId="338BCDE6" w:rsidR="000A22DD" w:rsidRDefault="000A22DD" w:rsidP="000A22DD">
            <w:pPr>
              <w:spacing w:before="0" w:after="0" w:line="240" w:lineRule="auto"/>
              <w:jc w:val="right"/>
              <w:rPr>
                <w:rFonts w:ascii="Cambria" w:eastAsia="Times New Roman" w:hAnsi="Cambria" w:cs="Calibri"/>
                <w:color w:val="000000"/>
                <w:sz w:val="17"/>
                <w:szCs w:val="17"/>
                <w:lang w:val="et-EE" w:eastAsia="et-EE"/>
              </w:rPr>
            </w:pPr>
            <w:del w:id="2771" w:author="Juhan Anupõld - RAM" w:date="2025-10-06T14:57:00Z" w16du:dateUtc="2025-10-06T11:57:00Z">
              <w:r w:rsidDel="00E04183">
                <w:rPr>
                  <w:rFonts w:ascii="Cambria" w:eastAsia="Times New Roman" w:hAnsi="Cambria" w:cs="Calibri"/>
                  <w:color w:val="000000"/>
                  <w:sz w:val="17"/>
                  <w:szCs w:val="17"/>
                  <w:lang w:val="et-EE" w:eastAsia="et-EE"/>
                </w:rPr>
                <w:delText>70</w:delText>
              </w:r>
            </w:del>
            <w:ins w:id="2772" w:author="Juhan Anupõld - RAM" w:date="2025-10-06T14:57:00Z" w16du:dateUtc="2025-10-06T11:57:00Z">
              <w:r w:rsidR="00E04183">
                <w:rPr>
                  <w:rFonts w:ascii="Cambria" w:eastAsia="Times New Roman" w:hAnsi="Cambria" w:cs="Calibri"/>
                  <w:color w:val="000000"/>
                  <w:sz w:val="17"/>
                  <w:szCs w:val="17"/>
                  <w:lang w:val="et-EE" w:eastAsia="et-EE"/>
                </w:rPr>
                <w:t>80</w:t>
              </w:r>
            </w:ins>
            <w:r>
              <w:rPr>
                <w:rFonts w:ascii="Cambria" w:eastAsia="Times New Roman" w:hAnsi="Cambria" w:cs="Calibri"/>
                <w:color w:val="000000"/>
                <w:sz w:val="17"/>
                <w:szCs w:val="17"/>
                <w:lang w:val="et-EE" w:eastAsia="et-EE"/>
              </w:rPr>
              <w:t>%</w:t>
            </w:r>
          </w:p>
        </w:tc>
      </w:tr>
      <w:tr w:rsidR="00342BF0" w14:paraId="4FEC9587" w14:textId="77777777" w:rsidTr="1F217504">
        <w:trPr>
          <w:trHeight w:val="310"/>
        </w:trPr>
        <w:tc>
          <w:tcPr>
            <w:tcW w:w="1422" w:type="dxa"/>
            <w:vAlign w:val="center"/>
          </w:tcPr>
          <w:p w14:paraId="3255AADB" w14:textId="77777777" w:rsidR="0051133F" w:rsidRDefault="0051133F" w:rsidP="0051133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Sotsiaalsem Eesti</w:t>
            </w:r>
          </w:p>
        </w:tc>
        <w:tc>
          <w:tcPr>
            <w:tcW w:w="1461" w:type="dxa"/>
            <w:vAlign w:val="center"/>
          </w:tcPr>
          <w:p w14:paraId="1B886F80" w14:textId="77777777" w:rsidR="0051133F" w:rsidRDefault="0051133F" w:rsidP="0051133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Prioriteet 8: Materiaalse puuduse vähendamine</w:t>
            </w:r>
          </w:p>
        </w:tc>
        <w:tc>
          <w:tcPr>
            <w:tcW w:w="1687" w:type="dxa"/>
            <w:vAlign w:val="center"/>
          </w:tcPr>
          <w:p w14:paraId="5C2A301B" w14:textId="1409C94A" w:rsidR="0051133F" w:rsidRDefault="0051133F" w:rsidP="0051133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A</w:t>
            </w:r>
            <w:r w:rsidRPr="007F4EE8">
              <w:rPr>
                <w:rFonts w:ascii="Cambria" w:eastAsia="Times New Roman" w:hAnsi="Cambria" w:cs="Calibri"/>
                <w:color w:val="000000"/>
                <w:sz w:val="17"/>
                <w:szCs w:val="17"/>
                <w:lang w:val="et-EE" w:eastAsia="et-EE"/>
              </w:rPr>
              <w:t xml:space="preserve">valiku sektori osalus </w:t>
            </w:r>
          </w:p>
        </w:tc>
        <w:tc>
          <w:tcPr>
            <w:tcW w:w="1335" w:type="dxa"/>
            <w:vAlign w:val="center"/>
          </w:tcPr>
          <w:p w14:paraId="598454E6" w14:textId="77777777" w:rsidR="0051133F" w:rsidRDefault="0051133F" w:rsidP="0051133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ESF+</w:t>
            </w:r>
          </w:p>
        </w:tc>
        <w:tc>
          <w:tcPr>
            <w:tcW w:w="1022" w:type="dxa"/>
            <w:vAlign w:val="center"/>
          </w:tcPr>
          <w:p w14:paraId="44B9D445" w14:textId="77777777" w:rsidR="0051133F" w:rsidRDefault="0051133F" w:rsidP="0051133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vAlign w:val="center"/>
          </w:tcPr>
          <w:p w14:paraId="2811374E" w14:textId="77777777" w:rsidR="0051133F" w:rsidRDefault="0051133F" w:rsidP="0051133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16 236 632</w:t>
            </w:r>
          </w:p>
        </w:tc>
        <w:tc>
          <w:tcPr>
            <w:tcW w:w="688" w:type="dxa"/>
            <w:shd w:val="clear" w:color="auto" w:fill="FFFFFF" w:themeFill="background1"/>
            <w:vAlign w:val="center"/>
          </w:tcPr>
          <w:p w14:paraId="378375D1" w14:textId="77777777" w:rsidR="0051133F" w:rsidRDefault="0051133F" w:rsidP="0051133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13 214 872</w:t>
            </w:r>
          </w:p>
        </w:tc>
        <w:tc>
          <w:tcPr>
            <w:tcW w:w="689" w:type="dxa"/>
            <w:shd w:val="clear" w:color="auto" w:fill="FFFFFF" w:themeFill="background1"/>
            <w:vAlign w:val="center"/>
          </w:tcPr>
          <w:p w14:paraId="494B9B88" w14:textId="77777777" w:rsidR="0051133F" w:rsidRDefault="0051133F" w:rsidP="0051133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528 594</w:t>
            </w:r>
          </w:p>
        </w:tc>
        <w:tc>
          <w:tcPr>
            <w:tcW w:w="688" w:type="dxa"/>
            <w:shd w:val="clear" w:color="auto" w:fill="FFFFFF" w:themeFill="background1"/>
            <w:vAlign w:val="center"/>
          </w:tcPr>
          <w:p w14:paraId="749A8A9E" w14:textId="77777777" w:rsidR="0051133F" w:rsidRDefault="0051133F" w:rsidP="0051133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2 397 275</w:t>
            </w:r>
          </w:p>
        </w:tc>
        <w:tc>
          <w:tcPr>
            <w:tcW w:w="689" w:type="dxa"/>
            <w:shd w:val="clear" w:color="auto" w:fill="FFFFFF" w:themeFill="background1"/>
            <w:vAlign w:val="center"/>
          </w:tcPr>
          <w:p w14:paraId="67C4C3E9" w14:textId="77777777" w:rsidR="0051133F" w:rsidRDefault="0051133F" w:rsidP="0051133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95 891</w:t>
            </w:r>
          </w:p>
        </w:tc>
        <w:tc>
          <w:tcPr>
            <w:tcW w:w="946" w:type="dxa"/>
            <w:shd w:val="clear" w:color="auto" w:fill="FFFFFF" w:themeFill="background1"/>
            <w:vAlign w:val="center"/>
          </w:tcPr>
          <w:p w14:paraId="029CACDF" w14:textId="77777777" w:rsidR="0051133F" w:rsidRDefault="0051133F" w:rsidP="0051133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1 804 071</w:t>
            </w:r>
          </w:p>
        </w:tc>
        <w:tc>
          <w:tcPr>
            <w:tcW w:w="843" w:type="dxa"/>
            <w:shd w:val="clear" w:color="auto" w:fill="FFFFFF" w:themeFill="background1"/>
            <w:vAlign w:val="center"/>
          </w:tcPr>
          <w:p w14:paraId="4FA097B7" w14:textId="77777777" w:rsidR="0051133F" w:rsidRDefault="0051133F" w:rsidP="0051133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1 804 071</w:t>
            </w:r>
          </w:p>
        </w:tc>
        <w:tc>
          <w:tcPr>
            <w:tcW w:w="850" w:type="dxa"/>
            <w:shd w:val="clear" w:color="auto" w:fill="FFFFFF" w:themeFill="background1"/>
            <w:vAlign w:val="center"/>
          </w:tcPr>
          <w:p w14:paraId="5EE923DE" w14:textId="77777777" w:rsidR="0051133F" w:rsidRDefault="0051133F" w:rsidP="0051133F">
            <w:pPr>
              <w:spacing w:before="0" w:after="0" w:line="240" w:lineRule="auto"/>
              <w:jc w:val="right"/>
              <w:rPr>
                <w:rFonts w:ascii="Cambria" w:eastAsia="Times New Roman" w:hAnsi="Cambria" w:cs="Calibri"/>
                <w:color w:val="000000"/>
                <w:sz w:val="17"/>
                <w:szCs w:val="17"/>
                <w:lang w:val="et-EE" w:eastAsia="et-EE"/>
              </w:rPr>
            </w:pPr>
          </w:p>
        </w:tc>
        <w:tc>
          <w:tcPr>
            <w:tcW w:w="841" w:type="dxa"/>
            <w:shd w:val="clear" w:color="auto" w:fill="FFFFFF" w:themeFill="background1"/>
            <w:vAlign w:val="center"/>
          </w:tcPr>
          <w:p w14:paraId="3111EB11" w14:textId="77777777" w:rsidR="0051133F" w:rsidRDefault="0051133F" w:rsidP="0051133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18 040 703</w:t>
            </w:r>
          </w:p>
        </w:tc>
        <w:tc>
          <w:tcPr>
            <w:tcW w:w="839" w:type="dxa"/>
            <w:vAlign w:val="center"/>
          </w:tcPr>
          <w:p w14:paraId="1773C8D7" w14:textId="77777777" w:rsidR="0051133F" w:rsidRDefault="0051133F" w:rsidP="0051133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90%</w:t>
            </w:r>
          </w:p>
        </w:tc>
      </w:tr>
      <w:tr w:rsidR="00342BF0" w14:paraId="0B0ECEC7" w14:textId="77777777" w:rsidTr="00F7133E">
        <w:trPr>
          <w:trHeight w:val="310"/>
        </w:trPr>
        <w:tc>
          <w:tcPr>
            <w:tcW w:w="1422" w:type="dxa"/>
            <w:vAlign w:val="center"/>
          </w:tcPr>
          <w:p w14:paraId="42314970" w14:textId="77777777" w:rsidR="00DA0A6D" w:rsidRDefault="00DA0A6D" w:rsidP="00DA0A6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Inimestele lähedasem Eesti</w:t>
            </w:r>
          </w:p>
        </w:tc>
        <w:tc>
          <w:tcPr>
            <w:tcW w:w="1461" w:type="dxa"/>
            <w:vAlign w:val="center"/>
          </w:tcPr>
          <w:p w14:paraId="77DB2F04" w14:textId="77777777" w:rsidR="00DA0A6D" w:rsidRDefault="00DA0A6D" w:rsidP="00DA0A6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Prioriteet 9: Inimestele lähedasem Eesti</w:t>
            </w:r>
          </w:p>
        </w:tc>
        <w:tc>
          <w:tcPr>
            <w:tcW w:w="1687" w:type="dxa"/>
            <w:vAlign w:val="center"/>
          </w:tcPr>
          <w:p w14:paraId="2EA7AAC9" w14:textId="567BE89C" w:rsidR="00DA0A6D" w:rsidRDefault="00DA0A6D" w:rsidP="00DA0A6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R</w:t>
            </w:r>
            <w:r w:rsidRPr="007F4EE8">
              <w:rPr>
                <w:rFonts w:ascii="Cambria" w:eastAsia="Times New Roman" w:hAnsi="Cambria" w:cs="Calibri"/>
                <w:color w:val="000000"/>
                <w:sz w:val="17"/>
                <w:szCs w:val="17"/>
                <w:lang w:val="et-EE" w:eastAsia="et-EE"/>
              </w:rPr>
              <w:t>ahastamiskõlblikud kulud</w:t>
            </w:r>
          </w:p>
        </w:tc>
        <w:tc>
          <w:tcPr>
            <w:tcW w:w="1335" w:type="dxa"/>
            <w:vAlign w:val="center"/>
          </w:tcPr>
          <w:p w14:paraId="714F9E15" w14:textId="77777777" w:rsidR="00DA0A6D" w:rsidRDefault="00DA0A6D" w:rsidP="00DA0A6D">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ERF </w:t>
            </w:r>
          </w:p>
        </w:tc>
        <w:tc>
          <w:tcPr>
            <w:tcW w:w="1022" w:type="dxa"/>
            <w:vAlign w:val="center"/>
          </w:tcPr>
          <w:p w14:paraId="16708D42" w14:textId="77777777" w:rsidR="00DA0A6D" w:rsidRDefault="00DA0A6D" w:rsidP="00DA0A6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tcPr>
          <w:p w14:paraId="76E7D9BE" w14:textId="4981DB97" w:rsidR="00DA0A6D" w:rsidRPr="00DA0A6D" w:rsidRDefault="00DA0A6D" w:rsidP="00DA0A6D">
            <w:pPr>
              <w:spacing w:before="0" w:after="0" w:line="240" w:lineRule="auto"/>
              <w:jc w:val="right"/>
              <w:rPr>
                <w:rFonts w:asciiTheme="majorHAnsi" w:eastAsia="Times New Roman" w:hAnsiTheme="majorHAnsi" w:cs="Calibri"/>
                <w:color w:val="000000"/>
                <w:sz w:val="17"/>
                <w:szCs w:val="17"/>
                <w:lang w:val="et-EE" w:eastAsia="et-EE"/>
                <w:rPrChange w:id="2773" w:author="Juhan Anupõld - RAM" w:date="2025-10-06T14:59:00Z" w16du:dateUtc="2025-10-06T11:59:00Z">
                  <w:rPr>
                    <w:rFonts w:ascii="Cambria" w:eastAsia="Times New Roman" w:hAnsi="Cambria" w:cs="Calibri"/>
                    <w:color w:val="000000"/>
                    <w:sz w:val="17"/>
                    <w:szCs w:val="17"/>
                    <w:lang w:val="et-EE" w:eastAsia="et-EE"/>
                  </w:rPr>
                </w:rPrChange>
              </w:rPr>
            </w:pPr>
            <w:ins w:id="2774" w:author="Juhan Anupõld - RAM" w:date="2025-10-06T14:59:00Z" w16du:dateUtc="2025-10-06T11:59:00Z">
              <w:r w:rsidRPr="00F7133E">
                <w:rPr>
                  <w:rFonts w:asciiTheme="majorHAnsi" w:hAnsiTheme="majorHAnsi"/>
                  <w:sz w:val="17"/>
                  <w:szCs w:val="17"/>
                </w:rPr>
                <w:t>186</w:t>
              </w:r>
              <w:r>
                <w:rPr>
                  <w:rFonts w:asciiTheme="majorHAnsi" w:hAnsiTheme="majorHAnsi"/>
                  <w:sz w:val="17"/>
                  <w:szCs w:val="17"/>
                </w:rPr>
                <w:t> </w:t>
              </w:r>
              <w:r w:rsidRPr="00F7133E">
                <w:rPr>
                  <w:rFonts w:asciiTheme="majorHAnsi" w:hAnsiTheme="majorHAnsi"/>
                  <w:sz w:val="17"/>
                  <w:szCs w:val="17"/>
                </w:rPr>
                <w:t>635</w:t>
              </w:r>
              <w:r>
                <w:rPr>
                  <w:rFonts w:asciiTheme="majorHAnsi" w:hAnsiTheme="majorHAnsi"/>
                  <w:sz w:val="17"/>
                  <w:szCs w:val="17"/>
                </w:rPr>
                <w:t xml:space="preserve"> </w:t>
              </w:r>
              <w:r w:rsidRPr="00F7133E">
                <w:rPr>
                  <w:rFonts w:asciiTheme="majorHAnsi" w:hAnsiTheme="majorHAnsi"/>
                  <w:sz w:val="17"/>
                  <w:szCs w:val="17"/>
                </w:rPr>
                <w:t>241</w:t>
              </w:r>
            </w:ins>
            <w:del w:id="2775" w:author="Juhan Anupõld - RAM" w:date="2025-10-06T14:59:00Z" w16du:dateUtc="2025-10-06T11:59:00Z">
              <w:r w:rsidRPr="00DA0A6D" w:rsidDel="00F03608">
                <w:rPr>
                  <w:rFonts w:asciiTheme="majorHAnsi" w:eastAsia="Times New Roman" w:hAnsiTheme="majorHAnsi" w:cs="Calibri"/>
                  <w:color w:val="000000"/>
                  <w:sz w:val="17"/>
                  <w:szCs w:val="17"/>
                  <w:lang w:val="et-EE" w:eastAsia="et-EE"/>
                  <w:rPrChange w:id="2776" w:author="Juhan Anupõld - RAM" w:date="2025-10-06T14:59:00Z" w16du:dateUtc="2025-10-06T11:59:00Z">
                    <w:rPr>
                      <w:rFonts w:ascii="Cambria" w:eastAsia="Times New Roman" w:hAnsi="Cambria" w:cs="Calibri"/>
                      <w:color w:val="000000"/>
                      <w:sz w:val="17"/>
                      <w:szCs w:val="17"/>
                      <w:lang w:val="et-EE" w:eastAsia="et-EE"/>
                    </w:rPr>
                  </w:rPrChange>
                </w:rPr>
                <w:delText>199 657 710</w:delText>
              </w:r>
            </w:del>
          </w:p>
        </w:tc>
        <w:tc>
          <w:tcPr>
            <w:tcW w:w="688" w:type="dxa"/>
            <w:shd w:val="clear" w:color="auto" w:fill="FFFFFF" w:themeFill="background1"/>
          </w:tcPr>
          <w:p w14:paraId="379933C7" w14:textId="56B46179" w:rsidR="00DA0A6D" w:rsidRPr="00DA0A6D" w:rsidRDefault="00DA0A6D" w:rsidP="00DA0A6D">
            <w:pPr>
              <w:spacing w:before="0" w:after="0" w:line="240" w:lineRule="auto"/>
              <w:jc w:val="right"/>
              <w:rPr>
                <w:rFonts w:asciiTheme="majorHAnsi" w:eastAsia="Times New Roman" w:hAnsiTheme="majorHAnsi" w:cs="Calibri"/>
                <w:color w:val="000000"/>
                <w:sz w:val="17"/>
                <w:szCs w:val="17"/>
                <w:lang w:val="et-EE" w:eastAsia="et-EE"/>
                <w:rPrChange w:id="2777" w:author="Juhan Anupõld - RAM" w:date="2025-10-06T14:59:00Z" w16du:dateUtc="2025-10-06T11:59:00Z">
                  <w:rPr>
                    <w:rFonts w:ascii="Cambria" w:eastAsia="Times New Roman" w:hAnsi="Cambria" w:cs="Calibri"/>
                    <w:color w:val="000000"/>
                    <w:sz w:val="17"/>
                    <w:szCs w:val="17"/>
                    <w:lang w:val="et-EE" w:eastAsia="et-EE"/>
                  </w:rPr>
                </w:rPrChange>
              </w:rPr>
            </w:pPr>
            <w:ins w:id="2778" w:author="Juhan Anupõld - RAM" w:date="2025-10-06T14:59:00Z" w16du:dateUtc="2025-10-06T11:59:00Z">
              <w:r w:rsidRPr="00F7133E">
                <w:rPr>
                  <w:rFonts w:asciiTheme="majorHAnsi" w:hAnsiTheme="majorHAnsi"/>
                  <w:sz w:val="17"/>
                  <w:szCs w:val="17"/>
                </w:rPr>
                <w:t>155</w:t>
              </w:r>
            </w:ins>
            <w:ins w:id="2779" w:author="Juhan Anupõld - RAM" w:date="2025-10-06T15:00:00Z" w16du:dateUtc="2025-10-06T12:00:00Z">
              <w:r>
                <w:rPr>
                  <w:rFonts w:asciiTheme="majorHAnsi" w:hAnsiTheme="majorHAnsi"/>
                  <w:sz w:val="17"/>
                  <w:szCs w:val="17"/>
                </w:rPr>
                <w:t> </w:t>
              </w:r>
            </w:ins>
            <w:ins w:id="2780" w:author="Juhan Anupõld - RAM" w:date="2025-10-06T14:59:00Z" w16du:dateUtc="2025-10-06T11:59:00Z">
              <w:r w:rsidRPr="00F7133E">
                <w:rPr>
                  <w:rFonts w:asciiTheme="majorHAnsi" w:hAnsiTheme="majorHAnsi"/>
                  <w:sz w:val="17"/>
                  <w:szCs w:val="17"/>
                </w:rPr>
                <w:t>014</w:t>
              </w:r>
            </w:ins>
            <w:ins w:id="2781" w:author="Juhan Anupõld - RAM" w:date="2025-10-06T15:00:00Z" w16du:dateUtc="2025-10-06T12:00:00Z">
              <w:r>
                <w:rPr>
                  <w:rFonts w:asciiTheme="majorHAnsi" w:hAnsiTheme="majorHAnsi"/>
                  <w:sz w:val="17"/>
                  <w:szCs w:val="17"/>
                </w:rPr>
                <w:t xml:space="preserve"> </w:t>
              </w:r>
            </w:ins>
            <w:ins w:id="2782" w:author="Juhan Anupõld - RAM" w:date="2025-10-06T14:59:00Z" w16du:dateUtc="2025-10-06T11:59:00Z">
              <w:r w:rsidRPr="00F7133E">
                <w:rPr>
                  <w:rFonts w:asciiTheme="majorHAnsi" w:hAnsiTheme="majorHAnsi"/>
                  <w:sz w:val="17"/>
                  <w:szCs w:val="17"/>
                </w:rPr>
                <w:t>401</w:t>
              </w:r>
            </w:ins>
            <w:del w:id="2783" w:author="Juhan Anupõld - RAM" w:date="2025-10-06T14:59:00Z" w16du:dateUtc="2025-10-06T11:59:00Z">
              <w:r w:rsidRPr="00DA0A6D" w:rsidDel="00F03608">
                <w:rPr>
                  <w:rFonts w:asciiTheme="majorHAnsi" w:eastAsia="Times New Roman" w:hAnsiTheme="majorHAnsi" w:cs="Calibri"/>
                  <w:color w:val="000000"/>
                  <w:sz w:val="17"/>
                  <w:szCs w:val="17"/>
                  <w:lang w:val="et-EE" w:eastAsia="et-EE"/>
                  <w:rPrChange w:id="2784" w:author="Juhan Anupõld - RAM" w:date="2025-10-06T14:59:00Z" w16du:dateUtc="2025-10-06T11:59:00Z">
                    <w:rPr>
                      <w:rFonts w:ascii="Cambria" w:eastAsia="Times New Roman" w:hAnsi="Cambria" w:cs="Calibri"/>
                      <w:color w:val="000000"/>
                      <w:sz w:val="17"/>
                      <w:szCs w:val="17"/>
                      <w:lang w:val="et-EE" w:eastAsia="et-EE"/>
                    </w:rPr>
                  </w:rPrChange>
                </w:rPr>
                <w:delText>163 897 186</w:delText>
              </w:r>
            </w:del>
          </w:p>
        </w:tc>
        <w:tc>
          <w:tcPr>
            <w:tcW w:w="689" w:type="dxa"/>
            <w:shd w:val="clear" w:color="auto" w:fill="FFFFFF" w:themeFill="background1"/>
          </w:tcPr>
          <w:p w14:paraId="0B64268C" w14:textId="03670B13" w:rsidR="00DA0A6D" w:rsidRPr="00DA0A6D" w:rsidRDefault="00DA0A6D" w:rsidP="00DA0A6D">
            <w:pPr>
              <w:spacing w:before="0" w:after="0" w:line="240" w:lineRule="auto"/>
              <w:jc w:val="right"/>
              <w:rPr>
                <w:rFonts w:asciiTheme="majorHAnsi" w:eastAsia="Times New Roman" w:hAnsiTheme="majorHAnsi" w:cs="Calibri"/>
                <w:color w:val="000000"/>
                <w:sz w:val="17"/>
                <w:szCs w:val="17"/>
                <w:lang w:val="et-EE" w:eastAsia="et-EE"/>
                <w:rPrChange w:id="2785" w:author="Juhan Anupõld - RAM" w:date="2025-10-06T14:59:00Z" w16du:dateUtc="2025-10-06T11:59:00Z">
                  <w:rPr>
                    <w:rFonts w:ascii="Cambria" w:eastAsia="Times New Roman" w:hAnsi="Cambria" w:cs="Calibri"/>
                    <w:color w:val="000000"/>
                    <w:sz w:val="17"/>
                    <w:szCs w:val="17"/>
                    <w:lang w:val="et-EE" w:eastAsia="et-EE"/>
                  </w:rPr>
                </w:rPrChange>
              </w:rPr>
            </w:pPr>
            <w:ins w:id="2786" w:author="Juhan Anupõld - RAM" w:date="2025-10-06T14:59:00Z" w16du:dateUtc="2025-10-06T11:59:00Z">
              <w:r w:rsidRPr="00F7133E">
                <w:rPr>
                  <w:rFonts w:asciiTheme="majorHAnsi" w:hAnsiTheme="majorHAnsi"/>
                  <w:sz w:val="17"/>
                  <w:szCs w:val="17"/>
                </w:rPr>
                <w:t>5</w:t>
              </w:r>
            </w:ins>
            <w:ins w:id="2787" w:author="Juhan Anupõld - RAM" w:date="2025-10-06T15:00:00Z" w16du:dateUtc="2025-10-06T12:00:00Z">
              <w:r>
                <w:rPr>
                  <w:rFonts w:asciiTheme="majorHAnsi" w:hAnsiTheme="majorHAnsi"/>
                  <w:sz w:val="17"/>
                  <w:szCs w:val="17"/>
                </w:rPr>
                <w:t> </w:t>
              </w:r>
            </w:ins>
            <w:ins w:id="2788" w:author="Juhan Anupõld - RAM" w:date="2025-10-06T14:59:00Z" w16du:dateUtc="2025-10-06T11:59:00Z">
              <w:r w:rsidRPr="00F7133E">
                <w:rPr>
                  <w:rFonts w:asciiTheme="majorHAnsi" w:hAnsiTheme="majorHAnsi"/>
                  <w:sz w:val="17"/>
                  <w:szCs w:val="17"/>
                </w:rPr>
                <w:t>425</w:t>
              </w:r>
            </w:ins>
            <w:ins w:id="2789" w:author="Juhan Anupõld - RAM" w:date="2025-10-06T15:00:00Z" w16du:dateUtc="2025-10-06T12:00:00Z">
              <w:r>
                <w:rPr>
                  <w:rFonts w:asciiTheme="majorHAnsi" w:hAnsiTheme="majorHAnsi"/>
                  <w:sz w:val="17"/>
                  <w:szCs w:val="17"/>
                </w:rPr>
                <w:t xml:space="preserve"> </w:t>
              </w:r>
            </w:ins>
            <w:ins w:id="2790" w:author="Juhan Anupõld - RAM" w:date="2025-10-06T14:59:00Z" w16du:dateUtc="2025-10-06T11:59:00Z">
              <w:r w:rsidRPr="00F7133E">
                <w:rPr>
                  <w:rFonts w:asciiTheme="majorHAnsi" w:hAnsiTheme="majorHAnsi"/>
                  <w:sz w:val="17"/>
                  <w:szCs w:val="17"/>
                </w:rPr>
                <w:t>504</w:t>
              </w:r>
            </w:ins>
            <w:del w:id="2791" w:author="Juhan Anupõld - RAM" w:date="2025-10-06T14:59:00Z" w16du:dateUtc="2025-10-06T11:59:00Z">
              <w:r w:rsidRPr="00DA0A6D" w:rsidDel="00F03608">
                <w:rPr>
                  <w:rFonts w:asciiTheme="majorHAnsi" w:eastAsia="Times New Roman" w:hAnsiTheme="majorHAnsi" w:cs="Calibri"/>
                  <w:color w:val="000000"/>
                  <w:sz w:val="17"/>
                  <w:szCs w:val="17"/>
                  <w:lang w:val="et-EE" w:eastAsia="et-EE"/>
                  <w:rPrChange w:id="2792" w:author="Juhan Anupõld - RAM" w:date="2025-10-06T14:59:00Z" w16du:dateUtc="2025-10-06T11:59:00Z">
                    <w:rPr>
                      <w:rFonts w:ascii="Cambria" w:eastAsia="Times New Roman" w:hAnsi="Cambria" w:cs="Calibri"/>
                      <w:color w:val="000000"/>
                      <w:sz w:val="17"/>
                      <w:szCs w:val="17"/>
                      <w:lang w:val="et-EE" w:eastAsia="et-EE"/>
                    </w:rPr>
                  </w:rPrChange>
                </w:rPr>
                <w:delText>5 736 402</w:delText>
              </w:r>
            </w:del>
          </w:p>
        </w:tc>
        <w:tc>
          <w:tcPr>
            <w:tcW w:w="688" w:type="dxa"/>
            <w:shd w:val="clear" w:color="auto" w:fill="FFFFFF" w:themeFill="background1"/>
          </w:tcPr>
          <w:p w14:paraId="1C2786C1" w14:textId="3C2574ED" w:rsidR="00DA0A6D" w:rsidRPr="00DA0A6D" w:rsidRDefault="00DA0A6D" w:rsidP="00DA0A6D">
            <w:pPr>
              <w:spacing w:before="0" w:after="0" w:line="240" w:lineRule="auto"/>
              <w:jc w:val="right"/>
              <w:rPr>
                <w:rFonts w:asciiTheme="majorHAnsi" w:eastAsia="Times New Roman" w:hAnsiTheme="majorHAnsi" w:cs="Calibri"/>
                <w:color w:val="000000"/>
                <w:sz w:val="17"/>
                <w:szCs w:val="17"/>
                <w:lang w:val="et-EE" w:eastAsia="et-EE"/>
                <w:rPrChange w:id="2793" w:author="Juhan Anupõld - RAM" w:date="2025-10-06T14:59:00Z" w16du:dateUtc="2025-10-06T11:59:00Z">
                  <w:rPr>
                    <w:rFonts w:ascii="Cambria" w:eastAsia="Times New Roman" w:hAnsi="Cambria" w:cs="Calibri"/>
                    <w:color w:val="000000"/>
                    <w:sz w:val="17"/>
                    <w:szCs w:val="17"/>
                    <w:lang w:val="et-EE" w:eastAsia="et-EE"/>
                  </w:rPr>
                </w:rPrChange>
              </w:rPr>
            </w:pPr>
            <w:ins w:id="2794" w:author="Juhan Anupõld - RAM" w:date="2025-10-06T14:59:00Z" w16du:dateUtc="2025-10-06T11:59:00Z">
              <w:r w:rsidRPr="00F7133E">
                <w:rPr>
                  <w:rFonts w:asciiTheme="majorHAnsi" w:hAnsiTheme="majorHAnsi"/>
                  <w:sz w:val="17"/>
                  <w:szCs w:val="17"/>
                </w:rPr>
                <w:t>25</w:t>
              </w:r>
            </w:ins>
            <w:ins w:id="2795" w:author="Juhan Anupõld - RAM" w:date="2025-10-06T15:00:00Z" w16du:dateUtc="2025-10-06T12:00:00Z">
              <w:r>
                <w:rPr>
                  <w:rFonts w:asciiTheme="majorHAnsi" w:hAnsiTheme="majorHAnsi"/>
                  <w:sz w:val="17"/>
                  <w:szCs w:val="17"/>
                </w:rPr>
                <w:t> </w:t>
              </w:r>
            </w:ins>
            <w:ins w:id="2796" w:author="Juhan Anupõld - RAM" w:date="2025-10-06T14:59:00Z" w16du:dateUtc="2025-10-06T11:59:00Z">
              <w:r w:rsidRPr="00F7133E">
                <w:rPr>
                  <w:rFonts w:asciiTheme="majorHAnsi" w:hAnsiTheme="majorHAnsi"/>
                  <w:sz w:val="17"/>
                  <w:szCs w:val="17"/>
                </w:rPr>
                <w:t>309</w:t>
              </w:r>
            </w:ins>
            <w:ins w:id="2797" w:author="Juhan Anupõld - RAM" w:date="2025-10-06T15:00:00Z" w16du:dateUtc="2025-10-06T12:00:00Z">
              <w:r>
                <w:rPr>
                  <w:rFonts w:asciiTheme="majorHAnsi" w:hAnsiTheme="majorHAnsi"/>
                  <w:sz w:val="17"/>
                  <w:szCs w:val="17"/>
                </w:rPr>
                <w:t xml:space="preserve"> </w:t>
              </w:r>
            </w:ins>
            <w:ins w:id="2798" w:author="Juhan Anupõld - RAM" w:date="2025-10-06T14:59:00Z" w16du:dateUtc="2025-10-06T11:59:00Z">
              <w:r w:rsidRPr="00F7133E">
                <w:rPr>
                  <w:rFonts w:asciiTheme="majorHAnsi" w:hAnsiTheme="majorHAnsi"/>
                  <w:sz w:val="17"/>
                  <w:szCs w:val="17"/>
                </w:rPr>
                <w:t>504</w:t>
              </w:r>
            </w:ins>
            <w:del w:id="2799" w:author="Juhan Anupõld - RAM" w:date="2025-10-06T14:59:00Z" w16du:dateUtc="2025-10-06T11:59:00Z">
              <w:r w:rsidRPr="00DA0A6D" w:rsidDel="00F03608">
                <w:rPr>
                  <w:rFonts w:asciiTheme="majorHAnsi" w:eastAsia="Times New Roman" w:hAnsiTheme="majorHAnsi" w:cs="Calibri"/>
                  <w:color w:val="000000"/>
                  <w:sz w:val="17"/>
                  <w:szCs w:val="17"/>
                  <w:lang w:val="et-EE" w:eastAsia="et-EE"/>
                  <w:rPrChange w:id="2800" w:author="Juhan Anupõld - RAM" w:date="2025-10-06T14:59:00Z" w16du:dateUtc="2025-10-06T11:59:00Z">
                    <w:rPr>
                      <w:rFonts w:ascii="Cambria" w:eastAsia="Times New Roman" w:hAnsi="Cambria" w:cs="Calibri"/>
                      <w:color w:val="000000"/>
                      <w:sz w:val="17"/>
                      <w:szCs w:val="17"/>
                      <w:lang w:val="et-EE" w:eastAsia="et-EE"/>
                    </w:rPr>
                  </w:rPrChange>
                </w:rPr>
                <w:delText>29 008 814</w:delText>
              </w:r>
            </w:del>
          </w:p>
        </w:tc>
        <w:tc>
          <w:tcPr>
            <w:tcW w:w="689" w:type="dxa"/>
            <w:shd w:val="clear" w:color="auto" w:fill="FFFFFF" w:themeFill="background1"/>
          </w:tcPr>
          <w:p w14:paraId="33694EF0" w14:textId="1CB2694D" w:rsidR="00DA0A6D" w:rsidRPr="00DA0A6D" w:rsidRDefault="00DA0A6D" w:rsidP="00DA0A6D">
            <w:pPr>
              <w:spacing w:before="0" w:after="0" w:line="240" w:lineRule="auto"/>
              <w:jc w:val="right"/>
              <w:rPr>
                <w:rFonts w:asciiTheme="majorHAnsi" w:eastAsia="Times New Roman" w:hAnsiTheme="majorHAnsi" w:cs="Calibri"/>
                <w:color w:val="000000"/>
                <w:sz w:val="17"/>
                <w:szCs w:val="17"/>
                <w:lang w:val="et-EE" w:eastAsia="et-EE"/>
                <w:rPrChange w:id="2801" w:author="Juhan Anupõld - RAM" w:date="2025-10-06T14:59:00Z" w16du:dateUtc="2025-10-06T11:59:00Z">
                  <w:rPr>
                    <w:rFonts w:ascii="Cambria" w:eastAsia="Times New Roman" w:hAnsi="Cambria" w:cs="Calibri"/>
                    <w:color w:val="000000"/>
                    <w:sz w:val="17"/>
                    <w:szCs w:val="17"/>
                    <w:lang w:val="et-EE" w:eastAsia="et-EE"/>
                  </w:rPr>
                </w:rPrChange>
              </w:rPr>
            </w:pPr>
            <w:ins w:id="2802" w:author="Juhan Anupõld - RAM" w:date="2025-10-06T14:59:00Z" w16du:dateUtc="2025-10-06T11:59:00Z">
              <w:r w:rsidRPr="00F7133E">
                <w:rPr>
                  <w:rFonts w:asciiTheme="majorHAnsi" w:hAnsiTheme="majorHAnsi"/>
                  <w:sz w:val="17"/>
                  <w:szCs w:val="17"/>
                </w:rPr>
                <w:t>885</w:t>
              </w:r>
            </w:ins>
            <w:ins w:id="2803" w:author="Juhan Anupõld - RAM" w:date="2025-10-06T15:00:00Z" w16du:dateUtc="2025-10-06T12:00:00Z">
              <w:r w:rsidR="00C0644D">
                <w:rPr>
                  <w:rFonts w:asciiTheme="majorHAnsi" w:hAnsiTheme="majorHAnsi"/>
                  <w:sz w:val="17"/>
                  <w:szCs w:val="17"/>
                </w:rPr>
                <w:t xml:space="preserve"> </w:t>
              </w:r>
            </w:ins>
            <w:ins w:id="2804" w:author="Juhan Anupõld - RAM" w:date="2025-10-06T14:59:00Z" w16du:dateUtc="2025-10-06T11:59:00Z">
              <w:r w:rsidRPr="00F7133E">
                <w:rPr>
                  <w:rFonts w:asciiTheme="majorHAnsi" w:hAnsiTheme="majorHAnsi"/>
                  <w:sz w:val="17"/>
                  <w:szCs w:val="17"/>
                </w:rPr>
                <w:t>832</w:t>
              </w:r>
            </w:ins>
            <w:del w:id="2805" w:author="Juhan Anupõld - RAM" w:date="2025-10-06T14:59:00Z" w16du:dateUtc="2025-10-06T11:59:00Z">
              <w:r w:rsidRPr="00DA0A6D" w:rsidDel="00F03608">
                <w:rPr>
                  <w:rFonts w:asciiTheme="majorHAnsi" w:eastAsia="Times New Roman" w:hAnsiTheme="majorHAnsi" w:cs="Calibri"/>
                  <w:color w:val="000000"/>
                  <w:sz w:val="17"/>
                  <w:szCs w:val="17"/>
                  <w:lang w:val="et-EE" w:eastAsia="et-EE"/>
                  <w:rPrChange w:id="2806" w:author="Juhan Anupõld - RAM" w:date="2025-10-06T14:59:00Z" w16du:dateUtc="2025-10-06T11:59:00Z">
                    <w:rPr>
                      <w:rFonts w:ascii="Cambria" w:eastAsia="Times New Roman" w:hAnsi="Cambria" w:cs="Calibri"/>
                      <w:color w:val="000000"/>
                      <w:sz w:val="17"/>
                      <w:szCs w:val="17"/>
                      <w:lang w:val="et-EE" w:eastAsia="et-EE"/>
                    </w:rPr>
                  </w:rPrChange>
                </w:rPr>
                <w:delText>1 015 308</w:delText>
              </w:r>
            </w:del>
          </w:p>
        </w:tc>
        <w:tc>
          <w:tcPr>
            <w:tcW w:w="946" w:type="dxa"/>
            <w:shd w:val="clear" w:color="auto" w:fill="FFFFFF" w:themeFill="background1"/>
          </w:tcPr>
          <w:p w14:paraId="6A062932" w14:textId="76678494" w:rsidR="00DA0A6D" w:rsidRPr="00DA0A6D" w:rsidRDefault="00DA0A6D" w:rsidP="00DA0A6D">
            <w:pPr>
              <w:spacing w:before="0" w:after="0" w:line="240" w:lineRule="auto"/>
              <w:jc w:val="right"/>
              <w:rPr>
                <w:rFonts w:asciiTheme="majorHAnsi" w:eastAsia="Times New Roman" w:hAnsiTheme="majorHAnsi" w:cs="Calibri"/>
                <w:color w:val="000000"/>
                <w:sz w:val="17"/>
                <w:szCs w:val="17"/>
                <w:lang w:val="et-EE" w:eastAsia="et-EE"/>
                <w:rPrChange w:id="2807" w:author="Juhan Anupõld - RAM" w:date="2025-10-06T14:59:00Z" w16du:dateUtc="2025-10-06T11:59:00Z">
                  <w:rPr>
                    <w:rFonts w:ascii="Cambria" w:eastAsia="Times New Roman" w:hAnsi="Cambria" w:cs="Calibri"/>
                    <w:color w:val="000000"/>
                    <w:sz w:val="17"/>
                    <w:szCs w:val="17"/>
                    <w:lang w:val="et-EE" w:eastAsia="et-EE"/>
                  </w:rPr>
                </w:rPrChange>
              </w:rPr>
            </w:pPr>
            <w:ins w:id="2808" w:author="Juhan Anupõld - RAM" w:date="2025-10-06T14:59:00Z" w16du:dateUtc="2025-10-06T11:59:00Z">
              <w:r w:rsidRPr="00F7133E">
                <w:rPr>
                  <w:rFonts w:asciiTheme="majorHAnsi" w:hAnsiTheme="majorHAnsi"/>
                  <w:sz w:val="17"/>
                  <w:szCs w:val="17"/>
                </w:rPr>
                <w:t>48</w:t>
              </w:r>
            </w:ins>
            <w:ins w:id="2809" w:author="Juhan Anupõld - RAM" w:date="2025-10-06T15:00:00Z" w16du:dateUtc="2025-10-06T12:00:00Z">
              <w:r w:rsidR="00C0644D">
                <w:rPr>
                  <w:rFonts w:asciiTheme="majorHAnsi" w:hAnsiTheme="majorHAnsi"/>
                  <w:sz w:val="17"/>
                  <w:szCs w:val="17"/>
                </w:rPr>
                <w:t> </w:t>
              </w:r>
            </w:ins>
            <w:ins w:id="2810" w:author="Juhan Anupõld - RAM" w:date="2025-10-06T14:59:00Z" w16du:dateUtc="2025-10-06T11:59:00Z">
              <w:r w:rsidRPr="00F7133E">
                <w:rPr>
                  <w:rFonts w:asciiTheme="majorHAnsi" w:hAnsiTheme="majorHAnsi"/>
                  <w:sz w:val="17"/>
                  <w:szCs w:val="17"/>
                </w:rPr>
                <w:t>413</w:t>
              </w:r>
            </w:ins>
            <w:ins w:id="2811" w:author="Juhan Anupõld - RAM" w:date="2025-10-06T15:00:00Z" w16du:dateUtc="2025-10-06T12:00:00Z">
              <w:r w:rsidR="00C0644D">
                <w:rPr>
                  <w:rFonts w:asciiTheme="majorHAnsi" w:hAnsiTheme="majorHAnsi"/>
                  <w:sz w:val="17"/>
                  <w:szCs w:val="17"/>
                </w:rPr>
                <w:t xml:space="preserve"> </w:t>
              </w:r>
            </w:ins>
            <w:ins w:id="2812" w:author="Juhan Anupõld - RAM" w:date="2025-10-06T14:59:00Z" w16du:dateUtc="2025-10-06T11:59:00Z">
              <w:r w:rsidRPr="00F7133E">
                <w:rPr>
                  <w:rFonts w:asciiTheme="majorHAnsi" w:hAnsiTheme="majorHAnsi"/>
                  <w:sz w:val="17"/>
                  <w:szCs w:val="17"/>
                </w:rPr>
                <w:t>641</w:t>
              </w:r>
            </w:ins>
            <w:del w:id="2813" w:author="Juhan Anupõld - RAM" w:date="2025-10-06T14:59:00Z" w16du:dateUtc="2025-10-06T11:59:00Z">
              <w:r w:rsidRPr="00DA0A6D" w:rsidDel="00F03608">
                <w:rPr>
                  <w:rFonts w:asciiTheme="majorHAnsi" w:eastAsia="Times New Roman" w:hAnsiTheme="majorHAnsi" w:cs="Calibri"/>
                  <w:color w:val="000000"/>
                  <w:sz w:val="17"/>
                  <w:szCs w:val="17"/>
                  <w:lang w:val="et-EE" w:eastAsia="et-EE"/>
                  <w:rPrChange w:id="2814" w:author="Juhan Anupõld - RAM" w:date="2025-10-06T14:59:00Z" w16du:dateUtc="2025-10-06T11:59:00Z">
                    <w:rPr>
                      <w:rFonts w:ascii="Cambria" w:eastAsia="Times New Roman" w:hAnsi="Cambria" w:cs="Calibri"/>
                      <w:color w:val="000000"/>
                      <w:sz w:val="17"/>
                      <w:szCs w:val="17"/>
                      <w:lang w:val="et-EE" w:eastAsia="et-EE"/>
                    </w:rPr>
                  </w:rPrChange>
                </w:rPr>
                <w:delText>85 567 592</w:delText>
              </w:r>
            </w:del>
          </w:p>
        </w:tc>
        <w:tc>
          <w:tcPr>
            <w:tcW w:w="843" w:type="dxa"/>
            <w:shd w:val="clear" w:color="auto" w:fill="FFFFFF" w:themeFill="background1"/>
          </w:tcPr>
          <w:p w14:paraId="09676578" w14:textId="3A905AA5" w:rsidR="00DA0A6D" w:rsidRPr="00DA0A6D" w:rsidRDefault="00DA0A6D" w:rsidP="00DA0A6D">
            <w:pPr>
              <w:spacing w:before="0" w:after="0" w:line="240" w:lineRule="auto"/>
              <w:jc w:val="right"/>
              <w:rPr>
                <w:rFonts w:asciiTheme="majorHAnsi" w:eastAsia="Times New Roman" w:hAnsiTheme="majorHAnsi" w:cs="Calibri"/>
                <w:color w:val="000000"/>
                <w:sz w:val="17"/>
                <w:szCs w:val="17"/>
                <w:lang w:val="et-EE" w:eastAsia="et-EE"/>
                <w:rPrChange w:id="2815" w:author="Juhan Anupõld - RAM" w:date="2025-10-06T14:59:00Z" w16du:dateUtc="2025-10-06T11:59:00Z">
                  <w:rPr>
                    <w:rFonts w:ascii="Cambria" w:eastAsia="Times New Roman" w:hAnsi="Cambria" w:cs="Calibri"/>
                    <w:color w:val="000000"/>
                    <w:sz w:val="17"/>
                    <w:szCs w:val="17"/>
                    <w:lang w:val="et-EE" w:eastAsia="et-EE"/>
                  </w:rPr>
                </w:rPrChange>
              </w:rPr>
            </w:pPr>
            <w:ins w:id="2816" w:author="Juhan Anupõld - RAM" w:date="2025-10-06T14:59:00Z" w16du:dateUtc="2025-10-06T11:59:00Z">
              <w:r w:rsidRPr="00F7133E">
                <w:rPr>
                  <w:rFonts w:asciiTheme="majorHAnsi" w:hAnsiTheme="majorHAnsi"/>
                  <w:sz w:val="17"/>
                  <w:szCs w:val="17"/>
                </w:rPr>
                <w:t>25</w:t>
              </w:r>
            </w:ins>
            <w:ins w:id="2817" w:author="Juhan Anupõld - RAM" w:date="2025-10-06T15:00:00Z" w16du:dateUtc="2025-10-06T12:00:00Z">
              <w:r w:rsidR="00C0644D">
                <w:rPr>
                  <w:rFonts w:asciiTheme="majorHAnsi" w:hAnsiTheme="majorHAnsi"/>
                  <w:sz w:val="17"/>
                  <w:szCs w:val="17"/>
                </w:rPr>
                <w:t> </w:t>
              </w:r>
            </w:ins>
            <w:ins w:id="2818" w:author="Juhan Anupõld - RAM" w:date="2025-10-06T14:59:00Z" w16du:dateUtc="2025-10-06T11:59:00Z">
              <w:r w:rsidRPr="00F7133E">
                <w:rPr>
                  <w:rFonts w:asciiTheme="majorHAnsi" w:hAnsiTheme="majorHAnsi"/>
                  <w:sz w:val="17"/>
                  <w:szCs w:val="17"/>
                </w:rPr>
                <w:t>743</w:t>
              </w:r>
            </w:ins>
            <w:ins w:id="2819" w:author="Juhan Anupõld - RAM" w:date="2025-10-06T15:00:00Z" w16du:dateUtc="2025-10-06T12:00:00Z">
              <w:r w:rsidR="00C0644D">
                <w:rPr>
                  <w:rFonts w:asciiTheme="majorHAnsi" w:hAnsiTheme="majorHAnsi"/>
                  <w:sz w:val="17"/>
                  <w:szCs w:val="17"/>
                </w:rPr>
                <w:t xml:space="preserve"> </w:t>
              </w:r>
            </w:ins>
            <w:ins w:id="2820" w:author="Juhan Anupõld - RAM" w:date="2025-10-06T14:59:00Z" w16du:dateUtc="2025-10-06T11:59:00Z">
              <w:r w:rsidRPr="00F7133E">
                <w:rPr>
                  <w:rFonts w:asciiTheme="majorHAnsi" w:hAnsiTheme="majorHAnsi"/>
                  <w:sz w:val="17"/>
                  <w:szCs w:val="17"/>
                </w:rPr>
                <w:t>312</w:t>
              </w:r>
            </w:ins>
            <w:del w:id="2821" w:author="Juhan Anupõld - RAM" w:date="2025-10-06T14:59:00Z" w16du:dateUtc="2025-10-06T11:59:00Z">
              <w:r w:rsidRPr="00DA0A6D" w:rsidDel="00F03608">
                <w:rPr>
                  <w:rFonts w:asciiTheme="majorHAnsi" w:eastAsia="Times New Roman" w:hAnsiTheme="majorHAnsi" w:cs="Calibri"/>
                  <w:color w:val="000000"/>
                  <w:sz w:val="17"/>
                  <w:szCs w:val="17"/>
                  <w:lang w:val="et-EE" w:eastAsia="et-EE"/>
                  <w:rPrChange w:id="2822" w:author="Juhan Anupõld - RAM" w:date="2025-10-06T14:59:00Z" w16du:dateUtc="2025-10-06T11:59:00Z">
                    <w:rPr>
                      <w:rFonts w:ascii="Cambria" w:eastAsia="Times New Roman" w:hAnsi="Cambria" w:cs="Calibri"/>
                      <w:color w:val="000000"/>
                      <w:sz w:val="17"/>
                      <w:szCs w:val="17"/>
                      <w:lang w:val="et-EE" w:eastAsia="et-EE"/>
                    </w:rPr>
                  </w:rPrChange>
                </w:rPr>
                <w:delText>44 552 020</w:delText>
              </w:r>
            </w:del>
          </w:p>
        </w:tc>
        <w:tc>
          <w:tcPr>
            <w:tcW w:w="850" w:type="dxa"/>
            <w:shd w:val="clear" w:color="auto" w:fill="FFFFFF" w:themeFill="background1"/>
          </w:tcPr>
          <w:p w14:paraId="5EAC5B33" w14:textId="0A4A5806" w:rsidR="00DA0A6D" w:rsidRPr="00DA0A6D" w:rsidRDefault="00DA0A6D" w:rsidP="00DA0A6D">
            <w:pPr>
              <w:spacing w:before="0" w:after="0" w:line="240" w:lineRule="auto"/>
              <w:jc w:val="right"/>
              <w:rPr>
                <w:rFonts w:asciiTheme="majorHAnsi" w:eastAsia="Times New Roman" w:hAnsiTheme="majorHAnsi" w:cs="Calibri"/>
                <w:color w:val="000000"/>
                <w:sz w:val="17"/>
                <w:szCs w:val="17"/>
                <w:lang w:val="et-EE" w:eastAsia="et-EE"/>
                <w:rPrChange w:id="2823" w:author="Juhan Anupõld - RAM" w:date="2025-10-06T14:59:00Z" w16du:dateUtc="2025-10-06T11:59:00Z">
                  <w:rPr>
                    <w:rFonts w:ascii="Cambria" w:eastAsia="Times New Roman" w:hAnsi="Cambria" w:cs="Calibri"/>
                    <w:color w:val="000000"/>
                    <w:sz w:val="17"/>
                    <w:szCs w:val="17"/>
                    <w:lang w:val="et-EE" w:eastAsia="et-EE"/>
                  </w:rPr>
                </w:rPrChange>
              </w:rPr>
            </w:pPr>
            <w:ins w:id="2824" w:author="Juhan Anupõld - RAM" w:date="2025-10-06T14:59:00Z" w16du:dateUtc="2025-10-06T11:59:00Z">
              <w:r w:rsidRPr="00F7133E">
                <w:rPr>
                  <w:rFonts w:asciiTheme="majorHAnsi" w:hAnsiTheme="majorHAnsi"/>
                  <w:sz w:val="17"/>
                  <w:szCs w:val="17"/>
                </w:rPr>
                <w:t>22</w:t>
              </w:r>
            </w:ins>
            <w:ins w:id="2825" w:author="Juhan Anupõld - RAM" w:date="2025-10-06T15:00:00Z" w16du:dateUtc="2025-10-06T12:00:00Z">
              <w:r w:rsidR="00C0644D">
                <w:rPr>
                  <w:rFonts w:asciiTheme="majorHAnsi" w:hAnsiTheme="majorHAnsi"/>
                  <w:sz w:val="17"/>
                  <w:szCs w:val="17"/>
                </w:rPr>
                <w:t> </w:t>
              </w:r>
            </w:ins>
            <w:ins w:id="2826" w:author="Juhan Anupõld - RAM" w:date="2025-10-06T14:59:00Z" w16du:dateUtc="2025-10-06T11:59:00Z">
              <w:r w:rsidRPr="00F7133E">
                <w:rPr>
                  <w:rFonts w:asciiTheme="majorHAnsi" w:hAnsiTheme="majorHAnsi"/>
                  <w:sz w:val="17"/>
                  <w:szCs w:val="17"/>
                </w:rPr>
                <w:t>670</w:t>
              </w:r>
            </w:ins>
            <w:ins w:id="2827" w:author="Juhan Anupõld - RAM" w:date="2025-10-06T15:00:00Z" w16du:dateUtc="2025-10-06T12:00:00Z">
              <w:r w:rsidR="00C0644D">
                <w:rPr>
                  <w:rFonts w:asciiTheme="majorHAnsi" w:hAnsiTheme="majorHAnsi"/>
                  <w:sz w:val="17"/>
                  <w:szCs w:val="17"/>
                </w:rPr>
                <w:t xml:space="preserve"> </w:t>
              </w:r>
            </w:ins>
            <w:ins w:id="2828" w:author="Juhan Anupõld - RAM" w:date="2025-10-06T14:59:00Z" w16du:dateUtc="2025-10-06T11:59:00Z">
              <w:r w:rsidRPr="00F7133E">
                <w:rPr>
                  <w:rFonts w:asciiTheme="majorHAnsi" w:hAnsiTheme="majorHAnsi"/>
                  <w:sz w:val="17"/>
                  <w:szCs w:val="17"/>
                </w:rPr>
                <w:t>329</w:t>
              </w:r>
            </w:ins>
            <w:del w:id="2829" w:author="Juhan Anupõld - RAM" w:date="2025-10-06T14:59:00Z" w16du:dateUtc="2025-10-06T11:59:00Z">
              <w:r w:rsidRPr="00DA0A6D" w:rsidDel="00F03608">
                <w:rPr>
                  <w:rFonts w:asciiTheme="majorHAnsi" w:eastAsia="Times New Roman" w:hAnsiTheme="majorHAnsi" w:cs="Calibri"/>
                  <w:color w:val="000000"/>
                  <w:sz w:val="17"/>
                  <w:szCs w:val="17"/>
                  <w:lang w:val="et-EE" w:eastAsia="et-EE"/>
                  <w:rPrChange w:id="2830" w:author="Juhan Anupõld - RAM" w:date="2025-10-06T14:59:00Z" w16du:dateUtc="2025-10-06T11:59:00Z">
                    <w:rPr>
                      <w:rFonts w:ascii="Cambria" w:eastAsia="Times New Roman" w:hAnsi="Cambria" w:cs="Calibri"/>
                      <w:color w:val="000000"/>
                      <w:sz w:val="17"/>
                      <w:szCs w:val="17"/>
                      <w:lang w:val="et-EE" w:eastAsia="et-EE"/>
                    </w:rPr>
                  </w:rPrChange>
                </w:rPr>
                <w:delText>41 015 572</w:delText>
              </w:r>
            </w:del>
          </w:p>
        </w:tc>
        <w:tc>
          <w:tcPr>
            <w:tcW w:w="841" w:type="dxa"/>
            <w:shd w:val="clear" w:color="auto" w:fill="FFFFFF" w:themeFill="background1"/>
          </w:tcPr>
          <w:p w14:paraId="15338C9F" w14:textId="6C60B7D9" w:rsidR="00DA0A6D" w:rsidRPr="00DA0A6D" w:rsidRDefault="00DA0A6D" w:rsidP="00DA0A6D">
            <w:pPr>
              <w:spacing w:before="0" w:after="0" w:line="240" w:lineRule="auto"/>
              <w:jc w:val="right"/>
              <w:rPr>
                <w:rFonts w:asciiTheme="majorHAnsi" w:eastAsia="Times New Roman" w:hAnsiTheme="majorHAnsi" w:cs="Calibri"/>
                <w:color w:val="000000"/>
                <w:sz w:val="17"/>
                <w:szCs w:val="17"/>
                <w:lang w:val="et-EE" w:eastAsia="et-EE"/>
                <w:rPrChange w:id="2831" w:author="Juhan Anupõld - RAM" w:date="2025-10-06T14:59:00Z" w16du:dateUtc="2025-10-06T11:59:00Z">
                  <w:rPr>
                    <w:rFonts w:ascii="Cambria" w:eastAsia="Times New Roman" w:hAnsi="Cambria" w:cs="Calibri"/>
                    <w:color w:val="000000"/>
                    <w:sz w:val="17"/>
                    <w:szCs w:val="17"/>
                    <w:lang w:val="et-EE" w:eastAsia="et-EE"/>
                  </w:rPr>
                </w:rPrChange>
              </w:rPr>
            </w:pPr>
            <w:ins w:id="2832" w:author="Juhan Anupõld - RAM" w:date="2025-10-06T14:59:00Z" w16du:dateUtc="2025-10-06T11:59:00Z">
              <w:r w:rsidRPr="00F7133E">
                <w:rPr>
                  <w:rFonts w:asciiTheme="majorHAnsi" w:hAnsiTheme="majorHAnsi"/>
                  <w:sz w:val="17"/>
                  <w:szCs w:val="17"/>
                </w:rPr>
                <w:t>235</w:t>
              </w:r>
            </w:ins>
            <w:ins w:id="2833" w:author="Juhan Anupõld - RAM" w:date="2025-10-06T15:00:00Z" w16du:dateUtc="2025-10-06T12:00:00Z">
              <w:r w:rsidR="00C0644D">
                <w:rPr>
                  <w:rFonts w:asciiTheme="majorHAnsi" w:hAnsiTheme="majorHAnsi"/>
                  <w:sz w:val="17"/>
                  <w:szCs w:val="17"/>
                </w:rPr>
                <w:t> </w:t>
              </w:r>
            </w:ins>
            <w:ins w:id="2834" w:author="Juhan Anupõld - RAM" w:date="2025-10-06T14:59:00Z" w16du:dateUtc="2025-10-06T11:59:00Z">
              <w:r w:rsidRPr="00F7133E">
                <w:rPr>
                  <w:rFonts w:asciiTheme="majorHAnsi" w:hAnsiTheme="majorHAnsi"/>
                  <w:sz w:val="17"/>
                  <w:szCs w:val="17"/>
                </w:rPr>
                <w:t>048</w:t>
              </w:r>
            </w:ins>
            <w:ins w:id="2835" w:author="Juhan Anupõld - RAM" w:date="2025-10-06T15:00:00Z" w16du:dateUtc="2025-10-06T12:00:00Z">
              <w:r w:rsidR="00C0644D">
                <w:rPr>
                  <w:rFonts w:asciiTheme="majorHAnsi" w:hAnsiTheme="majorHAnsi"/>
                  <w:sz w:val="17"/>
                  <w:szCs w:val="17"/>
                </w:rPr>
                <w:t xml:space="preserve"> </w:t>
              </w:r>
            </w:ins>
            <w:ins w:id="2836" w:author="Juhan Anupõld - RAM" w:date="2025-10-06T14:59:00Z" w16du:dateUtc="2025-10-06T11:59:00Z">
              <w:r w:rsidRPr="00F7133E">
                <w:rPr>
                  <w:rFonts w:asciiTheme="majorHAnsi" w:hAnsiTheme="majorHAnsi"/>
                  <w:sz w:val="17"/>
                  <w:szCs w:val="17"/>
                </w:rPr>
                <w:t>882</w:t>
              </w:r>
            </w:ins>
            <w:del w:id="2837" w:author="Juhan Anupõld - RAM" w:date="2025-10-06T14:59:00Z" w16du:dateUtc="2025-10-06T11:59:00Z">
              <w:r w:rsidRPr="00DA0A6D" w:rsidDel="00F03608">
                <w:rPr>
                  <w:rFonts w:asciiTheme="majorHAnsi" w:eastAsia="Times New Roman" w:hAnsiTheme="majorHAnsi" w:cs="Calibri"/>
                  <w:color w:val="000000"/>
                  <w:sz w:val="17"/>
                  <w:szCs w:val="17"/>
                  <w:lang w:val="et-EE" w:eastAsia="et-EE"/>
                  <w:rPrChange w:id="2838" w:author="Juhan Anupõld - RAM" w:date="2025-10-06T14:59:00Z" w16du:dateUtc="2025-10-06T11:59:00Z">
                    <w:rPr>
                      <w:rFonts w:ascii="Cambria" w:eastAsia="Times New Roman" w:hAnsi="Cambria" w:cs="Calibri"/>
                      <w:color w:val="000000"/>
                      <w:sz w:val="17"/>
                      <w:szCs w:val="17"/>
                      <w:lang w:val="et-EE" w:eastAsia="et-EE"/>
                    </w:rPr>
                  </w:rPrChange>
                </w:rPr>
                <w:delText>285 225 302</w:delText>
              </w:r>
            </w:del>
          </w:p>
        </w:tc>
        <w:tc>
          <w:tcPr>
            <w:tcW w:w="839" w:type="dxa"/>
            <w:vAlign w:val="center"/>
          </w:tcPr>
          <w:p w14:paraId="75A6621C" w14:textId="4E4011CD" w:rsidR="00DA0A6D" w:rsidRDefault="00DA0A6D" w:rsidP="00DA0A6D">
            <w:pPr>
              <w:spacing w:before="0" w:after="0" w:line="240" w:lineRule="auto"/>
              <w:jc w:val="right"/>
              <w:rPr>
                <w:rFonts w:ascii="Cambria" w:eastAsia="Times New Roman" w:hAnsi="Cambria" w:cs="Calibri"/>
                <w:color w:val="000000"/>
                <w:sz w:val="17"/>
                <w:szCs w:val="17"/>
                <w:lang w:val="et-EE" w:eastAsia="et-EE"/>
              </w:rPr>
            </w:pPr>
            <w:del w:id="2839" w:author="Juhan Anupõld - RAM" w:date="2025-10-06T15:00:00Z" w16du:dateUtc="2025-10-06T12:00:00Z">
              <w:r w:rsidDel="00C0644D">
                <w:rPr>
                  <w:rFonts w:ascii="Cambria" w:eastAsia="Times New Roman" w:hAnsi="Cambria" w:cs="Calibri"/>
                  <w:color w:val="000000"/>
                  <w:sz w:val="17"/>
                  <w:szCs w:val="17"/>
                  <w:lang w:val="et-EE" w:eastAsia="et-EE"/>
                </w:rPr>
                <w:delText>70</w:delText>
              </w:r>
            </w:del>
            <w:ins w:id="2840" w:author="Juhan Anupõld - RAM" w:date="2025-10-06T15:00:00Z" w16du:dateUtc="2025-10-06T12:00:00Z">
              <w:r w:rsidR="00C0644D">
                <w:rPr>
                  <w:rFonts w:ascii="Cambria" w:eastAsia="Times New Roman" w:hAnsi="Cambria" w:cs="Calibri"/>
                  <w:color w:val="000000"/>
                  <w:sz w:val="17"/>
                  <w:szCs w:val="17"/>
                  <w:lang w:val="et-EE" w:eastAsia="et-EE"/>
                </w:rPr>
                <w:t>79</w:t>
              </w:r>
            </w:ins>
            <w:r>
              <w:rPr>
                <w:rFonts w:ascii="Cambria" w:eastAsia="Times New Roman" w:hAnsi="Cambria" w:cs="Calibri"/>
                <w:color w:val="000000"/>
                <w:sz w:val="17"/>
                <w:szCs w:val="17"/>
                <w:lang w:val="et-EE" w:eastAsia="et-EE"/>
              </w:rPr>
              <w:t>%</w:t>
            </w:r>
          </w:p>
        </w:tc>
      </w:tr>
      <w:tr w:rsidR="00342BF0" w14:paraId="2E560E09" w14:textId="77777777" w:rsidTr="00BE344A">
        <w:trPr>
          <w:trHeight w:val="413"/>
        </w:trPr>
        <w:tc>
          <w:tcPr>
            <w:tcW w:w="2883" w:type="dxa"/>
            <w:gridSpan w:val="2"/>
            <w:vMerge w:val="restart"/>
            <w:shd w:val="clear" w:color="auto" w:fill="FFFFFF" w:themeFill="background1"/>
            <w:vAlign w:val="center"/>
          </w:tcPr>
          <w:p w14:paraId="521F4C7C" w14:textId="77777777" w:rsidR="00BE344A" w:rsidRDefault="00BE344A" w:rsidP="00BE344A">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Prioriteet 10: Õiglane üleminek</w:t>
            </w:r>
          </w:p>
          <w:p w14:paraId="15C600A0" w14:textId="77777777" w:rsidR="00BE344A" w:rsidRDefault="00BE344A" w:rsidP="00BE344A">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687" w:type="dxa"/>
            <w:vMerge w:val="restart"/>
            <w:shd w:val="clear" w:color="auto" w:fill="FFFFFF" w:themeFill="background1"/>
            <w:vAlign w:val="center"/>
          </w:tcPr>
          <w:p w14:paraId="6812A9DA" w14:textId="7C5C2388" w:rsidR="00BE344A" w:rsidRDefault="00BE344A" w:rsidP="00BE344A">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JTF r</w:t>
            </w:r>
            <w:r w:rsidRPr="007F4EE8">
              <w:rPr>
                <w:rFonts w:ascii="Cambria" w:eastAsia="Times New Roman" w:hAnsi="Cambria" w:cs="Calibri"/>
                <w:color w:val="000000"/>
                <w:sz w:val="17"/>
                <w:szCs w:val="17"/>
                <w:lang w:val="et-EE" w:eastAsia="et-EE"/>
              </w:rPr>
              <w:t>ahastamiskõlblikud kulud</w:t>
            </w:r>
            <w:r>
              <w:rPr>
                <w:rFonts w:ascii="Cambria" w:eastAsia="Times New Roman" w:hAnsi="Cambria" w:cs="Calibri"/>
                <w:color w:val="000000"/>
                <w:sz w:val="17"/>
                <w:szCs w:val="17"/>
                <w:lang w:val="et-EE" w:eastAsia="et-EE"/>
              </w:rPr>
              <w:t xml:space="preserve"> kokku </w:t>
            </w:r>
          </w:p>
        </w:tc>
        <w:tc>
          <w:tcPr>
            <w:tcW w:w="1335" w:type="dxa"/>
            <w:shd w:val="clear" w:color="auto" w:fill="FFFFFF" w:themeFill="background1"/>
            <w:vAlign w:val="center"/>
          </w:tcPr>
          <w:p w14:paraId="2F0B0516" w14:textId="77777777" w:rsidR="00BE344A" w:rsidRDefault="00BE344A" w:rsidP="00BE344A">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JTFi määruse artikli 3 kohased vahendid </w:t>
            </w:r>
          </w:p>
        </w:tc>
        <w:tc>
          <w:tcPr>
            <w:tcW w:w="1022" w:type="dxa"/>
            <w:shd w:val="clear" w:color="auto" w:fill="D9D9D9" w:themeFill="background1" w:themeFillShade="D9"/>
            <w:vAlign w:val="center"/>
          </w:tcPr>
          <w:p w14:paraId="54CEDE41" w14:textId="77777777" w:rsidR="00BE344A" w:rsidRDefault="00BE344A" w:rsidP="00BE344A">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288" w:type="dxa"/>
            <w:shd w:val="clear" w:color="auto" w:fill="FFFFFF" w:themeFill="background1"/>
            <w:vAlign w:val="center"/>
          </w:tcPr>
          <w:p w14:paraId="1F314579" w14:textId="77777777" w:rsidR="00BE344A" w:rsidRDefault="00BE344A" w:rsidP="00BE344A">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154 961 870</w:t>
            </w:r>
          </w:p>
        </w:tc>
        <w:tc>
          <w:tcPr>
            <w:tcW w:w="688" w:type="dxa"/>
            <w:shd w:val="clear" w:color="auto" w:fill="FFFFFF" w:themeFill="background1"/>
            <w:vAlign w:val="center"/>
          </w:tcPr>
          <w:p w14:paraId="4042EEFA" w14:textId="77777777" w:rsidR="00BE344A" w:rsidRDefault="00BE344A" w:rsidP="00BE344A">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126 651 948</w:t>
            </w:r>
          </w:p>
        </w:tc>
        <w:tc>
          <w:tcPr>
            <w:tcW w:w="689" w:type="dxa"/>
            <w:shd w:val="clear" w:color="auto" w:fill="FFFFFF" w:themeFill="background1"/>
            <w:vAlign w:val="center"/>
          </w:tcPr>
          <w:p w14:paraId="62D6B340" w14:textId="77777777" w:rsidR="00BE344A" w:rsidRDefault="00BE344A" w:rsidP="00BE344A">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5 066 077</w:t>
            </w:r>
          </w:p>
        </w:tc>
        <w:tc>
          <w:tcPr>
            <w:tcW w:w="688" w:type="dxa"/>
            <w:shd w:val="clear" w:color="auto" w:fill="FFFFFF" w:themeFill="background1"/>
            <w:vAlign w:val="center"/>
          </w:tcPr>
          <w:p w14:paraId="61A7948F" w14:textId="77777777" w:rsidR="00BE344A" w:rsidRDefault="00BE344A" w:rsidP="00BE344A">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22 349 851</w:t>
            </w:r>
          </w:p>
        </w:tc>
        <w:tc>
          <w:tcPr>
            <w:tcW w:w="689" w:type="dxa"/>
            <w:shd w:val="clear" w:color="auto" w:fill="FFFFFF" w:themeFill="background1"/>
            <w:vAlign w:val="center"/>
          </w:tcPr>
          <w:p w14:paraId="74FB2AE1" w14:textId="77777777" w:rsidR="00BE344A" w:rsidRDefault="00BE344A" w:rsidP="00BE344A">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893 994</w:t>
            </w:r>
          </w:p>
        </w:tc>
        <w:tc>
          <w:tcPr>
            <w:tcW w:w="946" w:type="dxa"/>
            <w:shd w:val="clear" w:color="auto" w:fill="FFFFFF" w:themeFill="background1"/>
          </w:tcPr>
          <w:p w14:paraId="65CE2201" w14:textId="4F918ED1" w:rsidR="00BE344A" w:rsidRPr="00BE344A" w:rsidRDefault="00BE344A" w:rsidP="00BE344A">
            <w:pPr>
              <w:spacing w:before="0" w:after="0"/>
              <w:jc w:val="right"/>
              <w:rPr>
                <w:rFonts w:asciiTheme="majorHAnsi" w:eastAsia="Cambria" w:hAnsiTheme="majorHAnsi" w:cs="Cambria"/>
                <w:color w:val="000000" w:themeColor="text1"/>
                <w:sz w:val="17"/>
                <w:szCs w:val="17"/>
                <w:rPrChange w:id="2841" w:author="Juhan Anupõld - RAM" w:date="2025-10-30T15:32:00Z" w16du:dateUtc="2025-10-30T13:32:00Z">
                  <w:rPr>
                    <w:rFonts w:ascii="Cambria" w:eastAsia="Cambria" w:hAnsi="Cambria" w:cs="Cambria"/>
                    <w:color w:val="000000" w:themeColor="text1"/>
                    <w:sz w:val="17"/>
                    <w:szCs w:val="17"/>
                  </w:rPr>
                </w:rPrChange>
              </w:rPr>
            </w:pPr>
            <w:ins w:id="2842" w:author="Juhan Anupõld - RAM" w:date="2025-10-06T18:50:00Z" w16du:dateUtc="2025-10-06T15:50:00Z">
              <w:r w:rsidRPr="00BE344A">
                <w:rPr>
                  <w:rFonts w:asciiTheme="majorHAnsi" w:hAnsiTheme="majorHAnsi"/>
                  <w:sz w:val="17"/>
                  <w:szCs w:val="17"/>
                </w:rPr>
                <w:t>18</w:t>
              </w:r>
            </w:ins>
            <w:ins w:id="2843" w:author="Juhan Anupõld - RAM" w:date="2025-10-30T15:32:00Z" w16du:dateUtc="2025-10-30T13:32:00Z">
              <w:r>
                <w:rPr>
                  <w:rFonts w:asciiTheme="majorHAnsi" w:hAnsiTheme="majorHAnsi"/>
                  <w:sz w:val="17"/>
                  <w:szCs w:val="17"/>
                </w:rPr>
                <w:t> </w:t>
              </w:r>
              <w:r w:rsidRPr="00BE344A">
                <w:rPr>
                  <w:rFonts w:asciiTheme="majorHAnsi" w:hAnsiTheme="majorHAnsi"/>
                  <w:sz w:val="17"/>
                  <w:szCs w:val="17"/>
                </w:rPr>
                <w:t>496</w:t>
              </w:r>
              <w:r>
                <w:rPr>
                  <w:rFonts w:asciiTheme="majorHAnsi" w:hAnsiTheme="majorHAnsi"/>
                  <w:sz w:val="17"/>
                  <w:szCs w:val="17"/>
                </w:rPr>
                <w:t xml:space="preserve"> </w:t>
              </w:r>
              <w:r w:rsidRPr="00BE344A">
                <w:rPr>
                  <w:rFonts w:asciiTheme="majorHAnsi" w:hAnsiTheme="majorHAnsi"/>
                  <w:sz w:val="17"/>
                  <w:szCs w:val="17"/>
                </w:rPr>
                <w:t>284</w:t>
              </w:r>
            </w:ins>
            <w:del w:id="2844" w:author="Juhan Anupõld - RAM" w:date="2025-10-06T18:50:00Z" w16du:dateUtc="2025-10-06T15:50:00Z">
              <w:r w:rsidRPr="00BE344A" w:rsidDel="00DF45EB">
                <w:rPr>
                  <w:rFonts w:asciiTheme="majorHAnsi" w:hAnsiTheme="majorHAnsi" w:cs="Calibri"/>
                  <w:color w:val="000000"/>
                  <w:sz w:val="17"/>
                  <w:szCs w:val="17"/>
                  <w:rPrChange w:id="2845" w:author="Juhan Anupõld - RAM" w:date="2025-10-30T15:32:00Z" w16du:dateUtc="2025-10-30T13:32:00Z">
                    <w:rPr>
                      <w:rFonts w:ascii="Cambria" w:hAnsi="Cambria" w:cs="Calibri"/>
                      <w:color w:val="000000"/>
                      <w:sz w:val="17"/>
                      <w:szCs w:val="17"/>
                    </w:rPr>
                  </w:rPrChange>
                </w:rPr>
                <w:delText>96 948 840</w:delText>
              </w:r>
            </w:del>
          </w:p>
        </w:tc>
        <w:tc>
          <w:tcPr>
            <w:tcW w:w="843" w:type="dxa"/>
            <w:shd w:val="clear" w:color="auto" w:fill="FFFFFF" w:themeFill="background1"/>
          </w:tcPr>
          <w:p w14:paraId="24C93268" w14:textId="6C408735" w:rsidR="00BE344A" w:rsidRPr="00BE344A" w:rsidRDefault="00BE344A" w:rsidP="00BE344A">
            <w:pPr>
              <w:spacing w:before="0" w:after="0"/>
              <w:jc w:val="right"/>
              <w:rPr>
                <w:rFonts w:asciiTheme="majorHAnsi" w:eastAsia="Cambria" w:hAnsiTheme="majorHAnsi" w:cs="Cambria"/>
                <w:color w:val="000000" w:themeColor="text1"/>
                <w:sz w:val="17"/>
                <w:szCs w:val="17"/>
                <w:rPrChange w:id="2846" w:author="Juhan Anupõld - RAM" w:date="2025-10-30T15:32:00Z" w16du:dateUtc="2025-10-30T13:32:00Z">
                  <w:rPr>
                    <w:rFonts w:ascii="Cambria" w:eastAsia="Cambria" w:hAnsi="Cambria" w:cs="Cambria"/>
                    <w:color w:val="000000" w:themeColor="text1"/>
                    <w:sz w:val="17"/>
                    <w:szCs w:val="17"/>
                  </w:rPr>
                </w:rPrChange>
              </w:rPr>
            </w:pPr>
            <w:ins w:id="2847" w:author="Juhan Anupõld - RAM" w:date="2025-10-30T15:32:00Z" w16du:dateUtc="2025-10-30T13:32:00Z">
              <w:r w:rsidRPr="00BE344A">
                <w:rPr>
                  <w:rFonts w:asciiTheme="majorHAnsi" w:hAnsiTheme="majorHAnsi"/>
                  <w:sz w:val="17"/>
                  <w:szCs w:val="17"/>
                </w:rPr>
                <w:t>3</w:t>
              </w:r>
            </w:ins>
            <w:ins w:id="2848" w:author="Juhan Anupõld - RAM" w:date="2025-10-30T15:33:00Z" w16du:dateUtc="2025-10-30T13:33:00Z">
              <w:r>
                <w:rPr>
                  <w:rFonts w:asciiTheme="majorHAnsi" w:hAnsiTheme="majorHAnsi"/>
                  <w:sz w:val="17"/>
                  <w:szCs w:val="17"/>
                </w:rPr>
                <w:t> </w:t>
              </w:r>
            </w:ins>
            <w:ins w:id="2849" w:author="Juhan Anupõld - RAM" w:date="2025-10-30T15:32:00Z" w16du:dateUtc="2025-10-30T13:32:00Z">
              <w:r w:rsidRPr="00BE344A">
                <w:rPr>
                  <w:rFonts w:asciiTheme="majorHAnsi" w:hAnsiTheme="majorHAnsi"/>
                  <w:sz w:val="17"/>
                  <w:szCs w:val="17"/>
                </w:rPr>
                <w:t>478</w:t>
              </w:r>
            </w:ins>
            <w:ins w:id="2850" w:author="Juhan Anupõld - RAM" w:date="2025-10-30T15:33:00Z" w16du:dateUtc="2025-10-30T13:33:00Z">
              <w:r>
                <w:rPr>
                  <w:rFonts w:asciiTheme="majorHAnsi" w:hAnsiTheme="majorHAnsi"/>
                  <w:sz w:val="17"/>
                  <w:szCs w:val="17"/>
                </w:rPr>
                <w:t xml:space="preserve"> </w:t>
              </w:r>
            </w:ins>
            <w:ins w:id="2851" w:author="Juhan Anupõld - RAM" w:date="2025-10-30T15:32:00Z" w16du:dateUtc="2025-10-30T13:32:00Z">
              <w:r w:rsidRPr="00BE344A">
                <w:rPr>
                  <w:rFonts w:asciiTheme="majorHAnsi" w:hAnsiTheme="majorHAnsi"/>
                  <w:sz w:val="17"/>
                  <w:szCs w:val="17"/>
                </w:rPr>
                <w:t>691</w:t>
              </w:r>
            </w:ins>
            <w:del w:id="2852" w:author="Juhan Anupõld - RAM" w:date="2025-10-06T18:50:00Z" w16du:dateUtc="2025-10-06T15:50:00Z">
              <w:r w:rsidRPr="00BE344A" w:rsidDel="00DF45EB">
                <w:rPr>
                  <w:rFonts w:asciiTheme="majorHAnsi" w:eastAsia="Cambria" w:hAnsiTheme="majorHAnsi" w:cs="Cambria"/>
                  <w:color w:val="000000" w:themeColor="text1"/>
                  <w:sz w:val="17"/>
                  <w:szCs w:val="17"/>
                  <w:rPrChange w:id="2853" w:author="Juhan Anupõld - RAM" w:date="2025-10-30T15:32:00Z" w16du:dateUtc="2025-10-30T13:32:00Z">
                    <w:rPr>
                      <w:rFonts w:ascii="Cambria" w:eastAsia="Cambria" w:hAnsi="Cambria" w:cs="Cambria"/>
                      <w:color w:val="000000" w:themeColor="text1"/>
                      <w:sz w:val="17"/>
                      <w:szCs w:val="17"/>
                    </w:rPr>
                  </w:rPrChange>
                </w:rPr>
                <w:delText>15 072 105</w:delText>
              </w:r>
            </w:del>
          </w:p>
        </w:tc>
        <w:tc>
          <w:tcPr>
            <w:tcW w:w="850" w:type="dxa"/>
            <w:shd w:val="clear" w:color="auto" w:fill="FFFFFF" w:themeFill="background1"/>
          </w:tcPr>
          <w:p w14:paraId="0EAAE4A0" w14:textId="3B300F4D" w:rsidR="00BE344A" w:rsidRPr="00BE344A" w:rsidRDefault="00BE344A" w:rsidP="00BE344A">
            <w:pPr>
              <w:spacing w:before="0" w:after="0"/>
              <w:jc w:val="right"/>
              <w:rPr>
                <w:rFonts w:asciiTheme="majorHAnsi" w:eastAsia="Cambria" w:hAnsiTheme="majorHAnsi" w:cs="Cambria"/>
                <w:color w:val="000000" w:themeColor="text1"/>
                <w:sz w:val="17"/>
                <w:szCs w:val="17"/>
                <w:rPrChange w:id="2854" w:author="Juhan Anupõld - RAM" w:date="2025-10-30T15:32:00Z" w16du:dateUtc="2025-10-30T13:32:00Z">
                  <w:rPr>
                    <w:rFonts w:ascii="Cambria" w:eastAsia="Cambria" w:hAnsi="Cambria" w:cs="Cambria"/>
                    <w:color w:val="000000" w:themeColor="text1"/>
                    <w:sz w:val="17"/>
                    <w:szCs w:val="17"/>
                  </w:rPr>
                </w:rPrChange>
              </w:rPr>
            </w:pPr>
            <w:ins w:id="2855" w:author="Juhan Anupõld - RAM" w:date="2025-10-06T18:50:00Z" w16du:dateUtc="2025-10-06T15:50:00Z">
              <w:r w:rsidRPr="00BE344A">
                <w:rPr>
                  <w:rFonts w:asciiTheme="majorHAnsi" w:hAnsiTheme="majorHAnsi"/>
                  <w:sz w:val="17"/>
                  <w:szCs w:val="17"/>
                </w:rPr>
                <w:t>15</w:t>
              </w:r>
            </w:ins>
            <w:ins w:id="2856" w:author="Juhan Anupõld - RAM" w:date="2025-10-30T15:33:00Z" w16du:dateUtc="2025-10-30T13:33:00Z">
              <w:r>
                <w:rPr>
                  <w:rFonts w:asciiTheme="majorHAnsi" w:hAnsiTheme="majorHAnsi"/>
                  <w:sz w:val="17"/>
                  <w:szCs w:val="17"/>
                </w:rPr>
                <w:t> </w:t>
              </w:r>
            </w:ins>
            <w:ins w:id="2857" w:author="Juhan Anupõld - RAM" w:date="2025-10-30T15:32:00Z" w16du:dateUtc="2025-10-30T13:32:00Z">
              <w:r w:rsidRPr="00BE344A">
                <w:rPr>
                  <w:rFonts w:asciiTheme="majorHAnsi" w:hAnsiTheme="majorHAnsi"/>
                  <w:sz w:val="17"/>
                  <w:szCs w:val="17"/>
                </w:rPr>
                <w:t>017</w:t>
              </w:r>
            </w:ins>
            <w:ins w:id="2858" w:author="Juhan Anupõld - RAM" w:date="2025-10-30T15:33:00Z" w16du:dateUtc="2025-10-30T13:33:00Z">
              <w:r>
                <w:rPr>
                  <w:rFonts w:asciiTheme="majorHAnsi" w:hAnsiTheme="majorHAnsi"/>
                  <w:sz w:val="17"/>
                  <w:szCs w:val="17"/>
                </w:rPr>
                <w:t xml:space="preserve"> </w:t>
              </w:r>
            </w:ins>
            <w:ins w:id="2859" w:author="Juhan Anupõld - RAM" w:date="2025-10-30T15:32:00Z" w16du:dateUtc="2025-10-30T13:32:00Z">
              <w:r w:rsidRPr="00BE344A">
                <w:rPr>
                  <w:rFonts w:asciiTheme="majorHAnsi" w:hAnsiTheme="majorHAnsi"/>
                  <w:sz w:val="17"/>
                  <w:szCs w:val="17"/>
                </w:rPr>
                <w:t>593</w:t>
              </w:r>
            </w:ins>
            <w:del w:id="2860" w:author="Juhan Anupõld - RAM" w:date="2025-10-06T18:50:00Z" w16du:dateUtc="2025-10-06T15:50:00Z">
              <w:r w:rsidRPr="00BE344A" w:rsidDel="00DF45EB">
                <w:rPr>
                  <w:rFonts w:asciiTheme="majorHAnsi" w:hAnsiTheme="majorHAnsi" w:cs="Calibri"/>
                  <w:color w:val="000000"/>
                  <w:sz w:val="17"/>
                  <w:szCs w:val="17"/>
                  <w:rPrChange w:id="2861" w:author="Juhan Anupõld - RAM" w:date="2025-10-30T15:32:00Z" w16du:dateUtc="2025-10-30T13:32:00Z">
                    <w:rPr>
                      <w:rFonts w:ascii="Cambria" w:hAnsi="Cambria" w:cs="Calibri"/>
                      <w:color w:val="000000"/>
                      <w:sz w:val="17"/>
                      <w:szCs w:val="17"/>
                    </w:rPr>
                  </w:rPrChange>
                </w:rPr>
                <w:delText xml:space="preserve">81 876 735 </w:delText>
              </w:r>
            </w:del>
          </w:p>
        </w:tc>
        <w:tc>
          <w:tcPr>
            <w:tcW w:w="841" w:type="dxa"/>
            <w:shd w:val="clear" w:color="auto" w:fill="FFFFFF" w:themeFill="background1"/>
          </w:tcPr>
          <w:p w14:paraId="56286117" w14:textId="6CEE9B27" w:rsidR="00BE344A" w:rsidRPr="00BE344A" w:rsidRDefault="00BE344A" w:rsidP="00BE344A">
            <w:pPr>
              <w:spacing w:before="0" w:after="0"/>
              <w:jc w:val="right"/>
              <w:rPr>
                <w:rFonts w:asciiTheme="majorHAnsi" w:eastAsia="Cambria" w:hAnsiTheme="majorHAnsi" w:cs="Cambria"/>
                <w:color w:val="000000" w:themeColor="text1"/>
                <w:sz w:val="17"/>
                <w:szCs w:val="17"/>
                <w:rPrChange w:id="2862" w:author="Juhan Anupõld - RAM" w:date="2025-10-30T15:32:00Z" w16du:dateUtc="2025-10-30T13:32:00Z">
                  <w:rPr>
                    <w:rFonts w:ascii="Cambria" w:eastAsia="Cambria" w:hAnsi="Cambria" w:cs="Cambria"/>
                    <w:color w:val="000000" w:themeColor="text1"/>
                    <w:sz w:val="17"/>
                    <w:szCs w:val="17"/>
                  </w:rPr>
                </w:rPrChange>
              </w:rPr>
            </w:pPr>
            <w:ins w:id="2863" w:author="Juhan Anupõld - RAM" w:date="2025-10-06T18:50:00Z" w16du:dateUtc="2025-10-06T15:50:00Z">
              <w:r w:rsidRPr="00BE344A">
                <w:rPr>
                  <w:rFonts w:asciiTheme="majorHAnsi" w:hAnsiTheme="majorHAnsi"/>
                  <w:sz w:val="17"/>
                  <w:szCs w:val="17"/>
                </w:rPr>
                <w:t>173</w:t>
              </w:r>
            </w:ins>
            <w:ins w:id="2864" w:author="Juhan Anupõld - RAM" w:date="2025-10-30T15:33:00Z" w16du:dateUtc="2025-10-30T13:33:00Z">
              <w:r>
                <w:rPr>
                  <w:rFonts w:asciiTheme="majorHAnsi" w:hAnsiTheme="majorHAnsi"/>
                  <w:sz w:val="17"/>
                  <w:szCs w:val="17"/>
                </w:rPr>
                <w:t> </w:t>
              </w:r>
            </w:ins>
            <w:ins w:id="2865" w:author="Juhan Anupõld - RAM" w:date="2025-10-30T15:32:00Z" w16du:dateUtc="2025-10-30T13:32:00Z">
              <w:r w:rsidRPr="00BE344A">
                <w:rPr>
                  <w:rFonts w:asciiTheme="majorHAnsi" w:hAnsiTheme="majorHAnsi"/>
                  <w:sz w:val="17"/>
                  <w:szCs w:val="17"/>
                </w:rPr>
                <w:t>458</w:t>
              </w:r>
            </w:ins>
            <w:ins w:id="2866" w:author="Juhan Anupõld - RAM" w:date="2025-10-30T15:33:00Z" w16du:dateUtc="2025-10-30T13:33:00Z">
              <w:r>
                <w:rPr>
                  <w:rFonts w:asciiTheme="majorHAnsi" w:hAnsiTheme="majorHAnsi"/>
                  <w:sz w:val="17"/>
                  <w:szCs w:val="17"/>
                </w:rPr>
                <w:t xml:space="preserve"> </w:t>
              </w:r>
            </w:ins>
            <w:ins w:id="2867" w:author="Juhan Anupõld - RAM" w:date="2025-10-30T15:32:00Z" w16du:dateUtc="2025-10-30T13:32:00Z">
              <w:r w:rsidRPr="00BE344A">
                <w:rPr>
                  <w:rFonts w:asciiTheme="majorHAnsi" w:hAnsiTheme="majorHAnsi"/>
                  <w:sz w:val="17"/>
                  <w:szCs w:val="17"/>
                </w:rPr>
                <w:t>154</w:t>
              </w:r>
            </w:ins>
            <w:del w:id="2868" w:author="Juhan Anupõld - RAM" w:date="2025-10-06T18:50:00Z" w16du:dateUtc="2025-10-06T15:50:00Z">
              <w:r w:rsidRPr="00BE344A" w:rsidDel="00DF45EB">
                <w:rPr>
                  <w:rFonts w:asciiTheme="majorHAnsi" w:hAnsiTheme="majorHAnsi" w:cs="Calibri"/>
                  <w:color w:val="000000"/>
                  <w:sz w:val="17"/>
                  <w:szCs w:val="17"/>
                  <w:rPrChange w:id="2869" w:author="Juhan Anupõld - RAM" w:date="2025-10-30T15:32:00Z" w16du:dateUtc="2025-10-30T13:32:00Z">
                    <w:rPr>
                      <w:rFonts w:ascii="Cambria" w:hAnsi="Cambria" w:cs="Calibri"/>
                      <w:color w:val="000000"/>
                      <w:sz w:val="17"/>
                      <w:szCs w:val="17"/>
                    </w:rPr>
                  </w:rPrChange>
                </w:rPr>
                <w:delText>251 910 710</w:delText>
              </w:r>
            </w:del>
          </w:p>
        </w:tc>
        <w:tc>
          <w:tcPr>
            <w:tcW w:w="839" w:type="dxa"/>
            <w:vAlign w:val="center"/>
          </w:tcPr>
          <w:p w14:paraId="1B412C88" w14:textId="3907AA72" w:rsidR="00BE344A" w:rsidRDefault="00BE344A" w:rsidP="00BE344A">
            <w:pPr>
              <w:spacing w:before="0" w:after="0" w:line="240" w:lineRule="auto"/>
              <w:jc w:val="right"/>
              <w:rPr>
                <w:rFonts w:ascii="Cambria" w:eastAsia="Times New Roman" w:hAnsi="Cambria" w:cs="Calibri"/>
                <w:color w:val="000000"/>
                <w:sz w:val="17"/>
                <w:szCs w:val="17"/>
                <w:lang w:val="et-EE" w:eastAsia="et-EE"/>
              </w:rPr>
            </w:pPr>
            <w:ins w:id="2870" w:author="Juhan Anupõld - RAM" w:date="2025-10-06T18:50:00Z" w16du:dateUtc="2025-10-06T15:50:00Z">
              <w:r>
                <w:rPr>
                  <w:rFonts w:ascii="Cambria" w:eastAsia="Times New Roman" w:hAnsi="Cambria" w:cs="Calibri"/>
                  <w:color w:val="000000"/>
                  <w:sz w:val="17"/>
                  <w:szCs w:val="17"/>
                  <w:lang w:val="et-EE" w:eastAsia="et-EE"/>
                </w:rPr>
                <w:t>89%</w:t>
              </w:r>
            </w:ins>
            <w:del w:id="2871" w:author="Juhan Anupõld - RAM" w:date="2025-10-06T18:50:00Z" w16du:dateUtc="2025-10-06T15:50:00Z">
              <w:r w:rsidDel="00DF45EB">
                <w:rPr>
                  <w:rFonts w:ascii="Cambria" w:eastAsia="Times New Roman" w:hAnsi="Cambria" w:cs="Calibri"/>
                  <w:color w:val="000000"/>
                  <w:sz w:val="17"/>
                  <w:szCs w:val="17"/>
                  <w:lang w:val="et-EE" w:eastAsia="et-EE"/>
                </w:rPr>
                <w:delText>62%</w:delText>
              </w:r>
            </w:del>
          </w:p>
        </w:tc>
      </w:tr>
      <w:tr w:rsidR="00342BF0" w14:paraId="639817D7" w14:textId="77777777" w:rsidTr="00BE344A">
        <w:trPr>
          <w:trHeight w:val="413"/>
        </w:trPr>
        <w:tc>
          <w:tcPr>
            <w:tcW w:w="2883" w:type="dxa"/>
            <w:gridSpan w:val="2"/>
            <w:vMerge/>
            <w:vAlign w:val="center"/>
          </w:tcPr>
          <w:p w14:paraId="366544B0" w14:textId="77777777" w:rsidR="00BE344A" w:rsidRDefault="00BE344A" w:rsidP="00BE344A">
            <w:pPr>
              <w:spacing w:before="0" w:after="0" w:line="240" w:lineRule="auto"/>
              <w:rPr>
                <w:rFonts w:ascii="Cambria" w:eastAsia="Times New Roman" w:hAnsi="Cambria" w:cs="Calibri"/>
                <w:color w:val="000000"/>
                <w:sz w:val="17"/>
                <w:szCs w:val="17"/>
                <w:lang w:val="et-EE" w:eastAsia="et-EE"/>
              </w:rPr>
            </w:pPr>
          </w:p>
        </w:tc>
        <w:tc>
          <w:tcPr>
            <w:tcW w:w="1687" w:type="dxa"/>
            <w:vMerge/>
            <w:vAlign w:val="center"/>
          </w:tcPr>
          <w:p w14:paraId="6608F079" w14:textId="77777777" w:rsidR="00BE344A" w:rsidRDefault="00BE344A" w:rsidP="00BE344A">
            <w:pPr>
              <w:spacing w:before="0" w:after="0" w:line="240" w:lineRule="auto"/>
              <w:rPr>
                <w:rFonts w:ascii="Cambria" w:eastAsia="Times New Roman" w:hAnsi="Cambria" w:cs="Calibri"/>
                <w:color w:val="000000"/>
                <w:sz w:val="17"/>
                <w:szCs w:val="17"/>
                <w:lang w:val="et-EE" w:eastAsia="et-EE"/>
              </w:rPr>
            </w:pPr>
          </w:p>
        </w:tc>
        <w:tc>
          <w:tcPr>
            <w:tcW w:w="1335" w:type="dxa"/>
            <w:shd w:val="clear" w:color="auto" w:fill="FFFFFF" w:themeFill="background1"/>
            <w:vAlign w:val="center"/>
          </w:tcPr>
          <w:p w14:paraId="7FFE384E" w14:textId="77777777" w:rsidR="00BE344A" w:rsidRDefault="00BE344A" w:rsidP="00BE344A">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JTFi määruse artikli 4 kohased vahendid </w:t>
            </w:r>
          </w:p>
        </w:tc>
        <w:tc>
          <w:tcPr>
            <w:tcW w:w="1022" w:type="dxa"/>
            <w:shd w:val="clear" w:color="auto" w:fill="D9D9D9" w:themeFill="background1" w:themeFillShade="D9"/>
            <w:vAlign w:val="center"/>
          </w:tcPr>
          <w:p w14:paraId="56C30D2F" w14:textId="77777777" w:rsidR="00BE344A" w:rsidRDefault="00BE344A" w:rsidP="00BE344A">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288" w:type="dxa"/>
            <w:vAlign w:val="center"/>
          </w:tcPr>
          <w:p w14:paraId="13DD9FDD" w14:textId="77777777" w:rsidR="00BE344A" w:rsidRDefault="00BE344A" w:rsidP="00BE344A">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198 934 412</w:t>
            </w:r>
          </w:p>
        </w:tc>
        <w:tc>
          <w:tcPr>
            <w:tcW w:w="688" w:type="dxa"/>
            <w:shd w:val="clear" w:color="auto" w:fill="FFFFFF" w:themeFill="background1"/>
            <w:vAlign w:val="center"/>
          </w:tcPr>
          <w:p w14:paraId="384AA851" w14:textId="77777777" w:rsidR="00BE344A" w:rsidRDefault="00BE344A" w:rsidP="00BE344A">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191 283 089</w:t>
            </w:r>
          </w:p>
        </w:tc>
        <w:tc>
          <w:tcPr>
            <w:tcW w:w="689" w:type="dxa"/>
            <w:vAlign w:val="center"/>
          </w:tcPr>
          <w:p w14:paraId="23280CC2" w14:textId="77777777" w:rsidR="00BE344A" w:rsidRDefault="00BE344A" w:rsidP="00BE344A">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7 651 323</w:t>
            </w:r>
          </w:p>
        </w:tc>
        <w:tc>
          <w:tcPr>
            <w:tcW w:w="688" w:type="dxa"/>
            <w:shd w:val="clear" w:color="auto" w:fill="D9D9D9" w:themeFill="background1" w:themeFillShade="D9"/>
            <w:vAlign w:val="center"/>
          </w:tcPr>
          <w:p w14:paraId="527E4671" w14:textId="77777777" w:rsidR="00BE344A" w:rsidRDefault="00BE344A" w:rsidP="00BE344A">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689" w:type="dxa"/>
            <w:shd w:val="clear" w:color="auto" w:fill="D9D9D9" w:themeFill="background1" w:themeFillShade="D9"/>
            <w:vAlign w:val="center"/>
          </w:tcPr>
          <w:p w14:paraId="51614054" w14:textId="77777777" w:rsidR="00BE344A" w:rsidRDefault="00BE344A" w:rsidP="00BE344A">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946" w:type="dxa"/>
            <w:shd w:val="clear" w:color="auto" w:fill="FFFFFF" w:themeFill="background1"/>
          </w:tcPr>
          <w:p w14:paraId="10A37F17" w14:textId="06243214" w:rsidR="00BE344A" w:rsidRPr="00BE344A" w:rsidRDefault="00BE344A" w:rsidP="00BE344A">
            <w:pPr>
              <w:spacing w:before="0" w:after="0"/>
              <w:jc w:val="right"/>
              <w:rPr>
                <w:rFonts w:asciiTheme="majorHAnsi" w:eastAsia="Cambria" w:hAnsiTheme="majorHAnsi" w:cs="Cambria"/>
                <w:color w:val="000000" w:themeColor="text1"/>
                <w:sz w:val="17"/>
                <w:szCs w:val="17"/>
                <w:rPrChange w:id="2872" w:author="Juhan Anupõld - RAM" w:date="2025-10-30T15:32:00Z" w16du:dateUtc="2025-10-30T13:32:00Z">
                  <w:rPr>
                    <w:rFonts w:ascii="Cambria" w:eastAsia="Cambria" w:hAnsi="Cambria" w:cs="Cambria"/>
                    <w:color w:val="000000" w:themeColor="text1"/>
                    <w:sz w:val="17"/>
                    <w:szCs w:val="17"/>
                  </w:rPr>
                </w:rPrChange>
              </w:rPr>
            </w:pPr>
            <w:ins w:id="2873" w:author="Juhan Anupõld - RAM" w:date="2025-10-06T18:50:00Z" w16du:dateUtc="2025-10-06T15:50:00Z">
              <w:r w:rsidRPr="00BE344A">
                <w:rPr>
                  <w:rFonts w:asciiTheme="majorHAnsi" w:hAnsiTheme="majorHAnsi"/>
                  <w:sz w:val="17"/>
                  <w:szCs w:val="17"/>
                </w:rPr>
                <w:t>23</w:t>
              </w:r>
            </w:ins>
            <w:ins w:id="2874" w:author="Juhan Anupõld - RAM" w:date="2025-10-30T15:33:00Z" w16du:dateUtc="2025-10-30T13:33:00Z">
              <w:r>
                <w:rPr>
                  <w:rFonts w:asciiTheme="majorHAnsi" w:hAnsiTheme="majorHAnsi"/>
                  <w:sz w:val="17"/>
                  <w:szCs w:val="17"/>
                </w:rPr>
                <w:t> </w:t>
              </w:r>
            </w:ins>
            <w:ins w:id="2875" w:author="Juhan Anupõld - RAM" w:date="2025-10-30T15:32:00Z" w16du:dateUtc="2025-10-30T13:32:00Z">
              <w:r w:rsidRPr="00BE344A">
                <w:rPr>
                  <w:rFonts w:asciiTheme="majorHAnsi" w:hAnsiTheme="majorHAnsi"/>
                  <w:sz w:val="17"/>
                  <w:szCs w:val="17"/>
                </w:rPr>
                <w:t>744</w:t>
              </w:r>
            </w:ins>
            <w:ins w:id="2876" w:author="Juhan Anupõld - RAM" w:date="2025-10-30T15:33:00Z" w16du:dateUtc="2025-10-30T13:33:00Z">
              <w:r>
                <w:rPr>
                  <w:rFonts w:asciiTheme="majorHAnsi" w:hAnsiTheme="majorHAnsi"/>
                  <w:sz w:val="17"/>
                  <w:szCs w:val="17"/>
                </w:rPr>
                <w:t xml:space="preserve"> </w:t>
              </w:r>
            </w:ins>
            <w:ins w:id="2877" w:author="Juhan Anupõld - RAM" w:date="2025-10-30T15:32:00Z" w16du:dateUtc="2025-10-30T13:32:00Z">
              <w:r w:rsidRPr="00BE344A">
                <w:rPr>
                  <w:rFonts w:asciiTheme="majorHAnsi" w:hAnsiTheme="majorHAnsi"/>
                  <w:sz w:val="17"/>
                  <w:szCs w:val="17"/>
                </w:rPr>
                <w:t>856</w:t>
              </w:r>
            </w:ins>
            <w:del w:id="2878" w:author="Juhan Anupõld - RAM" w:date="2025-10-06T18:50:00Z" w16du:dateUtc="2025-10-06T15:50:00Z">
              <w:r w:rsidRPr="00BE344A" w:rsidDel="00DF45EB">
                <w:rPr>
                  <w:rFonts w:asciiTheme="majorHAnsi" w:hAnsiTheme="majorHAnsi" w:cs="Calibri"/>
                  <w:color w:val="000000"/>
                  <w:sz w:val="17"/>
                  <w:szCs w:val="17"/>
                  <w:rPrChange w:id="2879" w:author="Juhan Anupõld - RAM" w:date="2025-10-30T15:32:00Z" w16du:dateUtc="2025-10-30T13:32:00Z">
                    <w:rPr>
                      <w:rFonts w:ascii="Cambria" w:hAnsi="Cambria" w:cs="Calibri"/>
                      <w:color w:val="000000"/>
                      <w:sz w:val="17"/>
                      <w:szCs w:val="17"/>
                    </w:rPr>
                  </w:rPrChange>
                </w:rPr>
                <w:delText>124 459 395</w:delText>
              </w:r>
            </w:del>
          </w:p>
        </w:tc>
        <w:tc>
          <w:tcPr>
            <w:tcW w:w="843" w:type="dxa"/>
            <w:shd w:val="clear" w:color="auto" w:fill="FFFFFF" w:themeFill="background1"/>
          </w:tcPr>
          <w:p w14:paraId="171B225F" w14:textId="07ED81FC" w:rsidR="00BE344A" w:rsidRPr="00BE344A" w:rsidRDefault="00BE344A" w:rsidP="00BE344A">
            <w:pPr>
              <w:spacing w:before="0" w:after="0"/>
              <w:jc w:val="right"/>
              <w:rPr>
                <w:rFonts w:asciiTheme="majorHAnsi" w:eastAsia="Cambria" w:hAnsiTheme="majorHAnsi" w:cs="Cambria"/>
                <w:color w:val="000000" w:themeColor="text1"/>
                <w:sz w:val="17"/>
                <w:szCs w:val="17"/>
                <w:rPrChange w:id="2880" w:author="Juhan Anupõld - RAM" w:date="2025-10-30T15:32:00Z" w16du:dateUtc="2025-10-30T13:32:00Z">
                  <w:rPr>
                    <w:rFonts w:ascii="Cambria" w:eastAsia="Cambria" w:hAnsi="Cambria" w:cs="Cambria"/>
                    <w:color w:val="000000" w:themeColor="text1"/>
                    <w:sz w:val="17"/>
                    <w:szCs w:val="17"/>
                  </w:rPr>
                </w:rPrChange>
              </w:rPr>
            </w:pPr>
            <w:ins w:id="2881" w:author="Juhan Anupõld - RAM" w:date="2025-10-30T15:32:00Z" w16du:dateUtc="2025-10-30T13:32:00Z">
              <w:r w:rsidRPr="00BE344A">
                <w:rPr>
                  <w:rFonts w:asciiTheme="majorHAnsi" w:hAnsiTheme="majorHAnsi"/>
                  <w:sz w:val="17"/>
                  <w:szCs w:val="17"/>
                </w:rPr>
                <w:t>4</w:t>
              </w:r>
            </w:ins>
            <w:ins w:id="2882" w:author="Juhan Anupõld - RAM" w:date="2025-10-30T15:33:00Z" w16du:dateUtc="2025-10-30T13:33:00Z">
              <w:r>
                <w:rPr>
                  <w:rFonts w:asciiTheme="majorHAnsi" w:hAnsiTheme="majorHAnsi"/>
                  <w:sz w:val="17"/>
                  <w:szCs w:val="17"/>
                </w:rPr>
                <w:t> </w:t>
              </w:r>
            </w:ins>
            <w:ins w:id="2883" w:author="Juhan Anupõld - RAM" w:date="2025-10-30T15:32:00Z" w16du:dateUtc="2025-10-30T13:32:00Z">
              <w:r w:rsidRPr="00BE344A">
                <w:rPr>
                  <w:rFonts w:asciiTheme="majorHAnsi" w:hAnsiTheme="majorHAnsi"/>
                  <w:sz w:val="17"/>
                  <w:szCs w:val="17"/>
                </w:rPr>
                <w:t>465</w:t>
              </w:r>
            </w:ins>
            <w:ins w:id="2884" w:author="Juhan Anupõld - RAM" w:date="2025-10-30T15:33:00Z" w16du:dateUtc="2025-10-30T13:33:00Z">
              <w:r>
                <w:rPr>
                  <w:rFonts w:asciiTheme="majorHAnsi" w:hAnsiTheme="majorHAnsi"/>
                  <w:sz w:val="17"/>
                  <w:szCs w:val="17"/>
                </w:rPr>
                <w:t xml:space="preserve"> </w:t>
              </w:r>
            </w:ins>
            <w:ins w:id="2885" w:author="Juhan Anupõld - RAM" w:date="2025-10-30T15:32:00Z" w16du:dateUtc="2025-10-30T13:32:00Z">
              <w:r w:rsidRPr="00BE344A">
                <w:rPr>
                  <w:rFonts w:asciiTheme="majorHAnsi" w:hAnsiTheme="majorHAnsi"/>
                  <w:sz w:val="17"/>
                  <w:szCs w:val="17"/>
                </w:rPr>
                <w:t>816</w:t>
              </w:r>
            </w:ins>
            <w:del w:id="2886" w:author="Juhan Anupõld - RAM" w:date="2025-10-06T18:50:00Z" w16du:dateUtc="2025-10-06T15:50:00Z">
              <w:r w:rsidRPr="00BE344A" w:rsidDel="00DF45EB">
                <w:rPr>
                  <w:rFonts w:asciiTheme="majorHAnsi" w:eastAsia="Cambria" w:hAnsiTheme="majorHAnsi" w:cs="Cambria"/>
                  <w:color w:val="000000" w:themeColor="text1"/>
                  <w:sz w:val="17"/>
                  <w:szCs w:val="17"/>
                  <w:rPrChange w:id="2887" w:author="Juhan Anupõld - RAM" w:date="2025-10-30T15:32:00Z" w16du:dateUtc="2025-10-30T13:32:00Z">
                    <w:rPr>
                      <w:rFonts w:ascii="Cambria" w:eastAsia="Cambria" w:hAnsi="Cambria" w:cs="Cambria"/>
                      <w:color w:val="000000" w:themeColor="text1"/>
                      <w:sz w:val="17"/>
                      <w:szCs w:val="17"/>
                    </w:rPr>
                  </w:rPrChange>
                </w:rPr>
                <w:delText>19 349 020</w:delText>
              </w:r>
            </w:del>
          </w:p>
        </w:tc>
        <w:tc>
          <w:tcPr>
            <w:tcW w:w="850" w:type="dxa"/>
            <w:shd w:val="clear" w:color="auto" w:fill="FFFFFF" w:themeFill="background1"/>
          </w:tcPr>
          <w:p w14:paraId="13FFD8F5" w14:textId="3D15AD50" w:rsidR="00BE344A" w:rsidRPr="00BE344A" w:rsidRDefault="00BE344A" w:rsidP="00BE344A">
            <w:pPr>
              <w:spacing w:before="0" w:after="0"/>
              <w:jc w:val="right"/>
              <w:rPr>
                <w:rFonts w:asciiTheme="majorHAnsi" w:eastAsia="Cambria" w:hAnsiTheme="majorHAnsi" w:cs="Cambria"/>
                <w:color w:val="000000" w:themeColor="text1"/>
                <w:sz w:val="17"/>
                <w:szCs w:val="17"/>
                <w:rPrChange w:id="2888" w:author="Juhan Anupõld - RAM" w:date="2025-10-30T15:32:00Z" w16du:dateUtc="2025-10-30T13:32:00Z">
                  <w:rPr>
                    <w:rFonts w:ascii="Cambria" w:eastAsia="Cambria" w:hAnsi="Cambria" w:cs="Cambria"/>
                    <w:color w:val="000000" w:themeColor="text1"/>
                    <w:sz w:val="17"/>
                    <w:szCs w:val="17"/>
                  </w:rPr>
                </w:rPrChange>
              </w:rPr>
            </w:pPr>
            <w:ins w:id="2889" w:author="Juhan Anupõld - RAM" w:date="2025-10-30T15:32:00Z" w16du:dateUtc="2025-10-30T13:32:00Z">
              <w:r w:rsidRPr="00BE344A">
                <w:rPr>
                  <w:rFonts w:asciiTheme="majorHAnsi" w:hAnsiTheme="majorHAnsi"/>
                  <w:sz w:val="17"/>
                  <w:szCs w:val="17"/>
                </w:rPr>
                <w:t>19</w:t>
              </w:r>
            </w:ins>
            <w:ins w:id="2890" w:author="Juhan Anupõld - RAM" w:date="2025-10-30T15:33:00Z" w16du:dateUtc="2025-10-30T13:33:00Z">
              <w:r>
                <w:rPr>
                  <w:rFonts w:asciiTheme="majorHAnsi" w:hAnsiTheme="majorHAnsi"/>
                  <w:sz w:val="17"/>
                  <w:szCs w:val="17"/>
                </w:rPr>
                <w:t> </w:t>
              </w:r>
            </w:ins>
            <w:ins w:id="2891" w:author="Juhan Anupõld - RAM" w:date="2025-10-30T15:32:00Z" w16du:dateUtc="2025-10-30T13:32:00Z">
              <w:r w:rsidRPr="00BE344A">
                <w:rPr>
                  <w:rFonts w:asciiTheme="majorHAnsi" w:hAnsiTheme="majorHAnsi"/>
                  <w:sz w:val="17"/>
                  <w:szCs w:val="17"/>
                </w:rPr>
                <w:t>279</w:t>
              </w:r>
            </w:ins>
            <w:ins w:id="2892" w:author="Juhan Anupõld - RAM" w:date="2025-10-30T15:33:00Z" w16du:dateUtc="2025-10-30T13:33:00Z">
              <w:r>
                <w:rPr>
                  <w:rFonts w:asciiTheme="majorHAnsi" w:hAnsiTheme="majorHAnsi"/>
                  <w:sz w:val="17"/>
                  <w:szCs w:val="17"/>
                </w:rPr>
                <w:t xml:space="preserve"> </w:t>
              </w:r>
            </w:ins>
            <w:ins w:id="2893" w:author="Juhan Anupõld - RAM" w:date="2025-10-30T15:32:00Z" w16du:dateUtc="2025-10-30T13:32:00Z">
              <w:r w:rsidRPr="00BE344A">
                <w:rPr>
                  <w:rFonts w:asciiTheme="majorHAnsi" w:hAnsiTheme="majorHAnsi"/>
                  <w:sz w:val="17"/>
                  <w:szCs w:val="17"/>
                </w:rPr>
                <w:t>040</w:t>
              </w:r>
            </w:ins>
            <w:del w:id="2894" w:author="Juhan Anupõld - RAM" w:date="2025-10-06T18:50:00Z" w16du:dateUtc="2025-10-06T15:50:00Z">
              <w:r w:rsidRPr="00BE344A" w:rsidDel="00DF45EB">
                <w:rPr>
                  <w:rFonts w:asciiTheme="majorHAnsi" w:hAnsiTheme="majorHAnsi" w:cs="Calibri"/>
                  <w:color w:val="000000"/>
                  <w:sz w:val="17"/>
                  <w:szCs w:val="17"/>
                  <w:rPrChange w:id="2895" w:author="Juhan Anupõld - RAM" w:date="2025-10-30T15:32:00Z" w16du:dateUtc="2025-10-30T13:32:00Z">
                    <w:rPr>
                      <w:rFonts w:ascii="Cambria" w:hAnsi="Cambria" w:cs="Calibri"/>
                      <w:color w:val="000000"/>
                      <w:sz w:val="17"/>
                      <w:szCs w:val="17"/>
                    </w:rPr>
                  </w:rPrChange>
                </w:rPr>
                <w:delText>105 110 375</w:delText>
              </w:r>
            </w:del>
          </w:p>
        </w:tc>
        <w:tc>
          <w:tcPr>
            <w:tcW w:w="841" w:type="dxa"/>
          </w:tcPr>
          <w:p w14:paraId="7BA8D008" w14:textId="621F4535" w:rsidR="00BE344A" w:rsidRPr="00BE344A" w:rsidRDefault="00BE344A" w:rsidP="00BE344A">
            <w:pPr>
              <w:spacing w:before="0" w:after="0"/>
              <w:jc w:val="right"/>
              <w:rPr>
                <w:rFonts w:asciiTheme="majorHAnsi" w:eastAsia="Cambria" w:hAnsiTheme="majorHAnsi" w:cs="Cambria"/>
                <w:color w:val="000000" w:themeColor="text1"/>
                <w:sz w:val="17"/>
                <w:szCs w:val="17"/>
                <w:rPrChange w:id="2896" w:author="Juhan Anupõld - RAM" w:date="2025-10-30T15:32:00Z" w16du:dateUtc="2025-10-30T13:32:00Z">
                  <w:rPr>
                    <w:rFonts w:ascii="Cambria" w:eastAsia="Cambria" w:hAnsi="Cambria" w:cs="Cambria"/>
                    <w:color w:val="000000" w:themeColor="text1"/>
                    <w:sz w:val="17"/>
                    <w:szCs w:val="17"/>
                  </w:rPr>
                </w:rPrChange>
              </w:rPr>
            </w:pPr>
            <w:ins w:id="2897" w:author="Juhan Anupõld - RAM" w:date="2025-10-06T18:50:00Z" w16du:dateUtc="2025-10-06T15:50:00Z">
              <w:r w:rsidRPr="00BE344A">
                <w:rPr>
                  <w:rFonts w:asciiTheme="majorHAnsi" w:hAnsiTheme="majorHAnsi"/>
                  <w:sz w:val="17"/>
                  <w:szCs w:val="17"/>
                </w:rPr>
                <w:t>222</w:t>
              </w:r>
            </w:ins>
            <w:ins w:id="2898" w:author="Juhan Anupõld - RAM" w:date="2025-10-30T15:33:00Z" w16du:dateUtc="2025-10-30T13:33:00Z">
              <w:r>
                <w:rPr>
                  <w:rFonts w:asciiTheme="majorHAnsi" w:hAnsiTheme="majorHAnsi"/>
                  <w:sz w:val="17"/>
                  <w:szCs w:val="17"/>
                </w:rPr>
                <w:t> </w:t>
              </w:r>
            </w:ins>
            <w:ins w:id="2899" w:author="Juhan Anupõld - RAM" w:date="2025-10-30T15:32:00Z" w16du:dateUtc="2025-10-30T13:32:00Z">
              <w:r w:rsidRPr="00BE344A">
                <w:rPr>
                  <w:rFonts w:asciiTheme="majorHAnsi" w:hAnsiTheme="majorHAnsi"/>
                  <w:sz w:val="17"/>
                  <w:szCs w:val="17"/>
                </w:rPr>
                <w:t>679</w:t>
              </w:r>
            </w:ins>
            <w:ins w:id="2900" w:author="Juhan Anupõld - RAM" w:date="2025-10-30T15:33:00Z" w16du:dateUtc="2025-10-30T13:33:00Z">
              <w:r>
                <w:rPr>
                  <w:rFonts w:asciiTheme="majorHAnsi" w:hAnsiTheme="majorHAnsi"/>
                  <w:sz w:val="17"/>
                  <w:szCs w:val="17"/>
                </w:rPr>
                <w:t xml:space="preserve"> </w:t>
              </w:r>
            </w:ins>
            <w:ins w:id="2901" w:author="Juhan Anupõld - RAM" w:date="2025-10-30T15:32:00Z" w16du:dateUtc="2025-10-30T13:32:00Z">
              <w:r w:rsidRPr="00BE344A">
                <w:rPr>
                  <w:rFonts w:asciiTheme="majorHAnsi" w:hAnsiTheme="majorHAnsi"/>
                  <w:sz w:val="17"/>
                  <w:szCs w:val="17"/>
                </w:rPr>
                <w:t>268</w:t>
              </w:r>
            </w:ins>
            <w:del w:id="2902" w:author="Juhan Anupõld - RAM" w:date="2025-10-06T18:50:00Z" w16du:dateUtc="2025-10-06T15:50:00Z">
              <w:r w:rsidRPr="00BE344A" w:rsidDel="00DF45EB">
                <w:rPr>
                  <w:rFonts w:asciiTheme="majorHAnsi" w:hAnsiTheme="majorHAnsi" w:cs="Calibri"/>
                  <w:color w:val="000000"/>
                  <w:sz w:val="17"/>
                  <w:szCs w:val="17"/>
                  <w:rPrChange w:id="2903" w:author="Juhan Anupõld - RAM" w:date="2025-10-30T15:32:00Z" w16du:dateUtc="2025-10-30T13:32:00Z">
                    <w:rPr>
                      <w:rFonts w:ascii="Cambria" w:hAnsi="Cambria" w:cs="Calibri"/>
                      <w:color w:val="000000"/>
                      <w:sz w:val="17"/>
                      <w:szCs w:val="17"/>
                    </w:rPr>
                  </w:rPrChange>
                </w:rPr>
                <w:delText>323 393 807</w:delText>
              </w:r>
            </w:del>
          </w:p>
        </w:tc>
        <w:tc>
          <w:tcPr>
            <w:tcW w:w="839" w:type="dxa"/>
            <w:vAlign w:val="center"/>
          </w:tcPr>
          <w:p w14:paraId="6DF8245E" w14:textId="19FA5AC1" w:rsidR="00BE344A" w:rsidRDefault="00BE344A" w:rsidP="00BE344A">
            <w:pPr>
              <w:spacing w:before="0" w:after="0" w:line="240" w:lineRule="auto"/>
              <w:jc w:val="right"/>
              <w:rPr>
                <w:rFonts w:ascii="Cambria" w:eastAsia="Times New Roman" w:hAnsi="Cambria" w:cs="Calibri"/>
                <w:color w:val="000000"/>
                <w:sz w:val="17"/>
                <w:szCs w:val="17"/>
                <w:lang w:val="et-EE" w:eastAsia="et-EE"/>
              </w:rPr>
            </w:pPr>
            <w:ins w:id="2904" w:author="Juhan Anupõld - RAM" w:date="2025-10-06T18:50:00Z" w16du:dateUtc="2025-10-06T15:50:00Z">
              <w:r>
                <w:rPr>
                  <w:rFonts w:ascii="Cambria" w:eastAsia="Times New Roman" w:hAnsi="Cambria" w:cs="Calibri"/>
                  <w:color w:val="000000"/>
                  <w:sz w:val="17"/>
                  <w:szCs w:val="17"/>
                  <w:lang w:val="et-EE" w:eastAsia="et-EE"/>
                </w:rPr>
                <w:t>89%</w:t>
              </w:r>
            </w:ins>
            <w:del w:id="2905" w:author="Juhan Anupõld - RAM" w:date="2025-10-06T18:50:00Z" w16du:dateUtc="2025-10-06T15:50:00Z">
              <w:r w:rsidDel="00DF45EB">
                <w:rPr>
                  <w:rFonts w:ascii="Cambria" w:eastAsia="Times New Roman" w:hAnsi="Cambria" w:cs="Calibri"/>
                  <w:color w:val="000000"/>
                  <w:sz w:val="17"/>
                  <w:szCs w:val="17"/>
                  <w:lang w:val="et-EE" w:eastAsia="et-EE"/>
                </w:rPr>
                <w:delText>62%</w:delText>
              </w:r>
            </w:del>
          </w:p>
        </w:tc>
      </w:tr>
      <w:tr w:rsidR="00B053B4" w14:paraId="379DB80F" w14:textId="77777777" w:rsidTr="00745C77">
        <w:trPr>
          <w:trHeight w:val="310"/>
        </w:trPr>
        <w:tc>
          <w:tcPr>
            <w:tcW w:w="2883" w:type="dxa"/>
            <w:gridSpan w:val="2"/>
            <w:shd w:val="clear" w:color="auto" w:fill="D9D9D9" w:themeFill="background1" w:themeFillShade="D9"/>
            <w:vAlign w:val="center"/>
          </w:tcPr>
          <w:p w14:paraId="5CD7904F" w14:textId="77777777" w:rsidR="00B053B4" w:rsidRDefault="00B053B4" w:rsidP="00B053B4">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lastRenderedPageBreak/>
              <w:t> </w:t>
            </w:r>
          </w:p>
        </w:tc>
        <w:tc>
          <w:tcPr>
            <w:tcW w:w="1687" w:type="dxa"/>
            <w:shd w:val="clear" w:color="auto" w:fill="D9D9D9" w:themeFill="background1" w:themeFillShade="D9"/>
            <w:vAlign w:val="center"/>
          </w:tcPr>
          <w:p w14:paraId="54C8148B" w14:textId="77777777" w:rsidR="00B053B4" w:rsidRDefault="00B053B4" w:rsidP="00B053B4">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335" w:type="dxa"/>
            <w:vAlign w:val="center"/>
          </w:tcPr>
          <w:p w14:paraId="1AC8FD47" w14:textId="77777777" w:rsidR="00B053B4" w:rsidRDefault="00B053B4" w:rsidP="00B053B4">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ERF kokku</w:t>
            </w:r>
          </w:p>
        </w:tc>
        <w:tc>
          <w:tcPr>
            <w:tcW w:w="1022" w:type="dxa"/>
            <w:vAlign w:val="center"/>
          </w:tcPr>
          <w:p w14:paraId="2BA94C09" w14:textId="77777777" w:rsidR="00B053B4" w:rsidRDefault="00B053B4" w:rsidP="00B053B4">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Ülemineku</w:t>
            </w:r>
          </w:p>
        </w:tc>
        <w:tc>
          <w:tcPr>
            <w:tcW w:w="1288" w:type="dxa"/>
          </w:tcPr>
          <w:p w14:paraId="18D6B470" w14:textId="1349EE72" w:rsidR="00B053B4" w:rsidRPr="009A38B6" w:rsidRDefault="00B053B4" w:rsidP="00B053B4">
            <w:pPr>
              <w:spacing w:before="0" w:after="0" w:line="240" w:lineRule="auto"/>
              <w:jc w:val="right"/>
              <w:rPr>
                <w:rFonts w:asciiTheme="majorHAnsi" w:eastAsia="Times New Roman" w:hAnsiTheme="majorHAnsi" w:cs="Calibri"/>
                <w:color w:val="000000"/>
                <w:sz w:val="17"/>
                <w:szCs w:val="17"/>
                <w:lang w:val="et-EE" w:eastAsia="et-EE"/>
                <w:rPrChange w:id="2906" w:author="Juhan Anupõld - RAM" w:date="2025-10-06T15:01:00Z" w16du:dateUtc="2025-10-06T12:01:00Z">
                  <w:rPr>
                    <w:rFonts w:ascii="Cambria" w:eastAsia="Times New Roman" w:hAnsi="Cambria" w:cs="Calibri"/>
                    <w:color w:val="000000"/>
                    <w:sz w:val="17"/>
                    <w:szCs w:val="17"/>
                    <w:lang w:val="et-EE" w:eastAsia="et-EE"/>
                  </w:rPr>
                </w:rPrChange>
              </w:rPr>
            </w:pPr>
            <w:ins w:id="2907" w:author="Juhan Anupõld - RAM" w:date="2025-10-06T15:01:00Z" w16du:dateUtc="2025-10-06T12:01:00Z">
              <w:r w:rsidRPr="000C099A">
                <w:rPr>
                  <w:rFonts w:asciiTheme="majorHAnsi" w:hAnsiTheme="majorHAnsi"/>
                  <w:sz w:val="17"/>
                  <w:szCs w:val="17"/>
                </w:rPr>
                <w:t>1</w:t>
              </w:r>
              <w:r>
                <w:rPr>
                  <w:rFonts w:asciiTheme="majorHAnsi" w:hAnsiTheme="majorHAnsi"/>
                  <w:sz w:val="17"/>
                  <w:szCs w:val="17"/>
                </w:rPr>
                <w:t> </w:t>
              </w:r>
              <w:r w:rsidRPr="000C099A">
                <w:rPr>
                  <w:rFonts w:asciiTheme="majorHAnsi" w:hAnsiTheme="majorHAnsi"/>
                  <w:sz w:val="17"/>
                  <w:szCs w:val="17"/>
                </w:rPr>
                <w:t>654</w:t>
              </w:r>
              <w:r>
                <w:rPr>
                  <w:rFonts w:asciiTheme="majorHAnsi" w:hAnsiTheme="majorHAnsi"/>
                  <w:sz w:val="17"/>
                  <w:szCs w:val="17"/>
                </w:rPr>
                <w:t> </w:t>
              </w:r>
              <w:r w:rsidRPr="000C099A">
                <w:rPr>
                  <w:rFonts w:asciiTheme="majorHAnsi" w:hAnsiTheme="majorHAnsi"/>
                  <w:sz w:val="17"/>
                  <w:szCs w:val="17"/>
                </w:rPr>
                <w:t>143</w:t>
              </w:r>
              <w:r>
                <w:rPr>
                  <w:rFonts w:asciiTheme="majorHAnsi" w:hAnsiTheme="majorHAnsi"/>
                  <w:sz w:val="17"/>
                  <w:szCs w:val="17"/>
                </w:rPr>
                <w:t xml:space="preserve"> </w:t>
              </w:r>
              <w:r w:rsidRPr="000C099A">
                <w:rPr>
                  <w:rFonts w:asciiTheme="majorHAnsi" w:hAnsiTheme="majorHAnsi"/>
                  <w:sz w:val="17"/>
                  <w:szCs w:val="17"/>
                </w:rPr>
                <w:t>810</w:t>
              </w:r>
            </w:ins>
            <w:del w:id="2908" w:author="Juhan Anupõld - RAM" w:date="2025-10-06T15:01:00Z" w16du:dateUtc="2025-10-06T12:01:00Z">
              <w:r w:rsidRPr="009A38B6" w:rsidDel="00131683">
                <w:rPr>
                  <w:rFonts w:asciiTheme="majorHAnsi" w:eastAsia="Times New Roman" w:hAnsiTheme="majorHAnsi" w:cs="Calibri"/>
                  <w:color w:val="000000"/>
                  <w:sz w:val="17"/>
                  <w:szCs w:val="17"/>
                  <w:lang w:val="et-EE" w:eastAsia="et-EE"/>
                  <w:rPrChange w:id="2909" w:author="Juhan Anupõld - RAM" w:date="2025-10-06T15:01:00Z" w16du:dateUtc="2025-10-06T12:01:00Z">
                    <w:rPr>
                      <w:rFonts w:ascii="Cambria" w:eastAsia="Times New Roman" w:hAnsi="Cambria" w:cs="Calibri"/>
                      <w:color w:val="000000"/>
                      <w:sz w:val="17"/>
                      <w:szCs w:val="17"/>
                      <w:lang w:val="et-EE" w:eastAsia="et-EE"/>
                    </w:rPr>
                  </w:rPrChange>
                </w:rPr>
                <w:delText>1 701 561 154</w:delText>
              </w:r>
            </w:del>
          </w:p>
        </w:tc>
        <w:tc>
          <w:tcPr>
            <w:tcW w:w="688" w:type="dxa"/>
          </w:tcPr>
          <w:p w14:paraId="7FD4E4E1" w14:textId="5D007770" w:rsidR="00B053B4" w:rsidRPr="009A38B6" w:rsidRDefault="00B053B4" w:rsidP="00B053B4">
            <w:pPr>
              <w:spacing w:before="0" w:after="0" w:line="240" w:lineRule="auto"/>
              <w:jc w:val="right"/>
              <w:rPr>
                <w:rFonts w:asciiTheme="majorHAnsi" w:eastAsia="Times New Roman" w:hAnsiTheme="majorHAnsi" w:cs="Calibri"/>
                <w:color w:val="000000"/>
                <w:sz w:val="17"/>
                <w:szCs w:val="17"/>
                <w:lang w:val="et-EE" w:eastAsia="et-EE"/>
                <w:rPrChange w:id="2910" w:author="Juhan Anupõld - RAM" w:date="2025-10-06T15:01:00Z" w16du:dateUtc="2025-10-06T12:01:00Z">
                  <w:rPr>
                    <w:rFonts w:ascii="Cambria" w:eastAsia="Times New Roman" w:hAnsi="Cambria" w:cs="Calibri"/>
                    <w:color w:val="000000"/>
                    <w:sz w:val="17"/>
                    <w:szCs w:val="17"/>
                    <w:lang w:val="et-EE" w:eastAsia="et-EE"/>
                  </w:rPr>
                </w:rPrChange>
              </w:rPr>
            </w:pPr>
            <w:ins w:id="2911" w:author="Juhan Anupõld - RAM" w:date="2025-10-06T15:01:00Z" w16du:dateUtc="2025-10-06T12:01:00Z">
              <w:r w:rsidRPr="000C099A">
                <w:rPr>
                  <w:rFonts w:asciiTheme="majorHAnsi" w:hAnsiTheme="majorHAnsi"/>
                  <w:sz w:val="17"/>
                  <w:szCs w:val="17"/>
                </w:rPr>
                <w:t>1</w:t>
              </w:r>
              <w:r>
                <w:rPr>
                  <w:rFonts w:asciiTheme="majorHAnsi" w:hAnsiTheme="majorHAnsi"/>
                  <w:sz w:val="17"/>
                  <w:szCs w:val="17"/>
                </w:rPr>
                <w:t> </w:t>
              </w:r>
              <w:r w:rsidRPr="000C099A">
                <w:rPr>
                  <w:rFonts w:asciiTheme="majorHAnsi" w:hAnsiTheme="majorHAnsi"/>
                  <w:sz w:val="17"/>
                  <w:szCs w:val="17"/>
                </w:rPr>
                <w:t>373</w:t>
              </w:r>
              <w:r>
                <w:rPr>
                  <w:rFonts w:asciiTheme="majorHAnsi" w:hAnsiTheme="majorHAnsi"/>
                  <w:sz w:val="17"/>
                  <w:szCs w:val="17"/>
                </w:rPr>
                <w:t> </w:t>
              </w:r>
              <w:r w:rsidRPr="000C099A">
                <w:rPr>
                  <w:rFonts w:asciiTheme="majorHAnsi" w:hAnsiTheme="majorHAnsi"/>
                  <w:sz w:val="17"/>
                  <w:szCs w:val="17"/>
                </w:rPr>
                <w:t>889</w:t>
              </w:r>
              <w:r>
                <w:rPr>
                  <w:rFonts w:asciiTheme="majorHAnsi" w:hAnsiTheme="majorHAnsi"/>
                  <w:sz w:val="17"/>
                  <w:szCs w:val="17"/>
                </w:rPr>
                <w:t xml:space="preserve"> </w:t>
              </w:r>
              <w:r w:rsidRPr="00E6697D">
                <w:rPr>
                  <w:rFonts w:asciiTheme="majorHAnsi" w:hAnsiTheme="majorHAnsi"/>
                  <w:sz w:val="17"/>
                  <w:szCs w:val="17"/>
                </w:rPr>
                <w:t>046</w:t>
              </w:r>
            </w:ins>
            <w:del w:id="2912" w:author="Juhan Anupõld - RAM" w:date="2025-10-06T15:01:00Z" w16du:dateUtc="2025-10-06T12:01:00Z">
              <w:r w:rsidRPr="009A38B6" w:rsidDel="00131683">
                <w:rPr>
                  <w:rFonts w:asciiTheme="majorHAnsi" w:eastAsia="Times New Roman" w:hAnsiTheme="majorHAnsi" w:cs="Calibri"/>
                  <w:color w:val="000000"/>
                  <w:sz w:val="17"/>
                  <w:szCs w:val="17"/>
                  <w:lang w:val="et-EE" w:eastAsia="et-EE"/>
                  <w:rPrChange w:id="2913" w:author="Juhan Anupõld - RAM" w:date="2025-10-06T15:01:00Z" w16du:dateUtc="2025-10-06T12:01:00Z">
                    <w:rPr>
                      <w:rFonts w:ascii="Cambria" w:eastAsia="Times New Roman" w:hAnsi="Cambria" w:cs="Calibri"/>
                      <w:color w:val="000000"/>
                      <w:sz w:val="17"/>
                      <w:szCs w:val="17"/>
                      <w:lang w:val="et-EE" w:eastAsia="et-EE"/>
                    </w:rPr>
                  </w:rPrChange>
                </w:rPr>
                <w:delText>1 396 795 972</w:delText>
              </w:r>
            </w:del>
          </w:p>
        </w:tc>
        <w:tc>
          <w:tcPr>
            <w:tcW w:w="689" w:type="dxa"/>
          </w:tcPr>
          <w:p w14:paraId="255D94C9" w14:textId="1907C1F3" w:rsidR="00B053B4" w:rsidRPr="009A38B6" w:rsidRDefault="00B053B4" w:rsidP="00B053B4">
            <w:pPr>
              <w:spacing w:before="0" w:after="0" w:line="240" w:lineRule="auto"/>
              <w:jc w:val="right"/>
              <w:rPr>
                <w:rFonts w:asciiTheme="majorHAnsi" w:eastAsia="Times New Roman" w:hAnsiTheme="majorHAnsi" w:cs="Calibri"/>
                <w:color w:val="000000"/>
                <w:sz w:val="17"/>
                <w:szCs w:val="17"/>
                <w:lang w:val="et-EE" w:eastAsia="et-EE"/>
                <w:rPrChange w:id="2914" w:author="Juhan Anupõld - RAM" w:date="2025-10-06T15:01:00Z" w16du:dateUtc="2025-10-06T12:01:00Z">
                  <w:rPr>
                    <w:rFonts w:ascii="Cambria" w:eastAsia="Times New Roman" w:hAnsi="Cambria" w:cs="Calibri"/>
                    <w:color w:val="000000"/>
                    <w:sz w:val="17"/>
                    <w:szCs w:val="17"/>
                    <w:lang w:val="et-EE" w:eastAsia="et-EE"/>
                  </w:rPr>
                </w:rPrChange>
              </w:rPr>
            </w:pPr>
            <w:ins w:id="2915" w:author="Juhan Anupõld - RAM" w:date="2025-10-06T15:01:00Z" w16du:dateUtc="2025-10-06T12:01:00Z">
              <w:r w:rsidRPr="00745C77">
                <w:rPr>
                  <w:rFonts w:asciiTheme="majorHAnsi" w:hAnsiTheme="majorHAnsi"/>
                  <w:sz w:val="17"/>
                  <w:szCs w:val="17"/>
                </w:rPr>
                <w:t>48</w:t>
              </w:r>
            </w:ins>
            <w:ins w:id="2916" w:author="Juhan Anupõld - RAM" w:date="2025-10-06T15:02:00Z" w16du:dateUtc="2025-10-06T12:02:00Z">
              <w:r>
                <w:rPr>
                  <w:rFonts w:asciiTheme="majorHAnsi" w:hAnsiTheme="majorHAnsi"/>
                  <w:sz w:val="17"/>
                  <w:szCs w:val="17"/>
                </w:rPr>
                <w:t> </w:t>
              </w:r>
            </w:ins>
            <w:ins w:id="2917" w:author="Juhan Anupõld - RAM" w:date="2025-10-06T15:01:00Z" w16du:dateUtc="2025-10-06T12:01:00Z">
              <w:r w:rsidRPr="00E6697D">
                <w:rPr>
                  <w:rFonts w:asciiTheme="majorHAnsi" w:hAnsiTheme="majorHAnsi"/>
                  <w:sz w:val="17"/>
                  <w:szCs w:val="17"/>
                </w:rPr>
                <w:t>086</w:t>
              </w:r>
            </w:ins>
            <w:ins w:id="2918" w:author="Juhan Anupõld - RAM" w:date="2025-10-06T15:02:00Z" w16du:dateUtc="2025-10-06T12:02:00Z">
              <w:r>
                <w:rPr>
                  <w:rFonts w:asciiTheme="majorHAnsi" w:hAnsiTheme="majorHAnsi"/>
                  <w:sz w:val="17"/>
                  <w:szCs w:val="17"/>
                </w:rPr>
                <w:t xml:space="preserve"> </w:t>
              </w:r>
            </w:ins>
            <w:ins w:id="2919" w:author="Juhan Anupõld - RAM" w:date="2025-10-06T15:01:00Z" w16du:dateUtc="2025-10-06T12:01:00Z">
              <w:r w:rsidRPr="00E6697D">
                <w:rPr>
                  <w:rFonts w:asciiTheme="majorHAnsi" w:hAnsiTheme="majorHAnsi"/>
                  <w:sz w:val="17"/>
                  <w:szCs w:val="17"/>
                </w:rPr>
                <w:t>113</w:t>
              </w:r>
            </w:ins>
            <w:del w:id="2920" w:author="Juhan Anupõld - RAM" w:date="2025-10-06T15:01:00Z" w16du:dateUtc="2025-10-06T12:01:00Z">
              <w:r w:rsidRPr="009A38B6" w:rsidDel="00131683">
                <w:rPr>
                  <w:rFonts w:asciiTheme="majorHAnsi" w:eastAsia="Times New Roman" w:hAnsiTheme="majorHAnsi" w:cs="Calibri"/>
                  <w:color w:val="000000"/>
                  <w:sz w:val="17"/>
                  <w:szCs w:val="17"/>
                  <w:lang w:val="et-EE" w:eastAsia="et-EE"/>
                  <w:rPrChange w:id="2921" w:author="Juhan Anupõld - RAM" w:date="2025-10-06T15:01:00Z" w16du:dateUtc="2025-10-06T12:01:00Z">
                    <w:rPr>
                      <w:rFonts w:ascii="Cambria" w:eastAsia="Times New Roman" w:hAnsi="Cambria" w:cs="Calibri"/>
                      <w:color w:val="000000"/>
                      <w:sz w:val="17"/>
                      <w:szCs w:val="17"/>
                      <w:lang w:val="et-EE" w:eastAsia="et-EE"/>
                    </w:rPr>
                  </w:rPrChange>
                </w:rPr>
                <w:delText>48 887 859</w:delText>
              </w:r>
            </w:del>
          </w:p>
        </w:tc>
        <w:tc>
          <w:tcPr>
            <w:tcW w:w="688" w:type="dxa"/>
          </w:tcPr>
          <w:p w14:paraId="12219F0A" w14:textId="0AE6D60D" w:rsidR="00B053B4" w:rsidRPr="009A38B6" w:rsidRDefault="00B053B4" w:rsidP="00B053B4">
            <w:pPr>
              <w:spacing w:before="0" w:after="0" w:line="240" w:lineRule="auto"/>
              <w:jc w:val="right"/>
              <w:rPr>
                <w:rFonts w:asciiTheme="majorHAnsi" w:eastAsia="Times New Roman" w:hAnsiTheme="majorHAnsi" w:cs="Calibri"/>
                <w:color w:val="000000"/>
                <w:sz w:val="17"/>
                <w:szCs w:val="17"/>
                <w:lang w:val="et-EE" w:eastAsia="et-EE"/>
                <w:rPrChange w:id="2922" w:author="Juhan Anupõld - RAM" w:date="2025-10-06T15:01:00Z" w16du:dateUtc="2025-10-06T12:01:00Z">
                  <w:rPr>
                    <w:rFonts w:ascii="Cambria" w:eastAsia="Times New Roman" w:hAnsi="Cambria" w:cs="Calibri"/>
                    <w:color w:val="000000"/>
                    <w:sz w:val="17"/>
                    <w:szCs w:val="17"/>
                    <w:lang w:val="et-EE" w:eastAsia="et-EE"/>
                  </w:rPr>
                </w:rPrChange>
              </w:rPr>
            </w:pPr>
            <w:ins w:id="2923" w:author="Juhan Anupõld - RAM" w:date="2025-10-06T15:01:00Z" w16du:dateUtc="2025-10-06T12:01:00Z">
              <w:r w:rsidRPr="00E6697D">
                <w:rPr>
                  <w:rFonts w:asciiTheme="majorHAnsi" w:hAnsiTheme="majorHAnsi"/>
                  <w:sz w:val="17"/>
                  <w:szCs w:val="17"/>
                </w:rPr>
                <w:t>224</w:t>
              </w:r>
            </w:ins>
            <w:ins w:id="2924" w:author="Juhan Anupõld - RAM" w:date="2025-10-06T15:02:00Z" w16du:dateUtc="2025-10-06T12:02:00Z">
              <w:r>
                <w:rPr>
                  <w:rFonts w:asciiTheme="majorHAnsi" w:hAnsiTheme="majorHAnsi"/>
                  <w:sz w:val="17"/>
                  <w:szCs w:val="17"/>
                </w:rPr>
                <w:t> </w:t>
              </w:r>
            </w:ins>
            <w:ins w:id="2925" w:author="Juhan Anupõld - RAM" w:date="2025-10-06T15:01:00Z" w16du:dateUtc="2025-10-06T12:01:00Z">
              <w:r w:rsidRPr="00E6697D">
                <w:rPr>
                  <w:rFonts w:asciiTheme="majorHAnsi" w:hAnsiTheme="majorHAnsi"/>
                  <w:sz w:val="17"/>
                  <w:szCs w:val="17"/>
                </w:rPr>
                <w:t>317</w:t>
              </w:r>
            </w:ins>
            <w:ins w:id="2926" w:author="Juhan Anupõld - RAM" w:date="2025-10-06T15:02:00Z" w16du:dateUtc="2025-10-06T12:02:00Z">
              <w:r>
                <w:rPr>
                  <w:rFonts w:asciiTheme="majorHAnsi" w:hAnsiTheme="majorHAnsi"/>
                  <w:sz w:val="17"/>
                  <w:szCs w:val="17"/>
                </w:rPr>
                <w:t xml:space="preserve"> </w:t>
              </w:r>
            </w:ins>
            <w:ins w:id="2927" w:author="Juhan Anupõld - RAM" w:date="2025-10-06T15:01:00Z" w16du:dateUtc="2025-10-06T12:01:00Z">
              <w:r w:rsidRPr="00E6697D">
                <w:rPr>
                  <w:rFonts w:asciiTheme="majorHAnsi" w:hAnsiTheme="majorHAnsi"/>
                  <w:sz w:val="17"/>
                  <w:szCs w:val="17"/>
                </w:rPr>
                <w:t>541</w:t>
              </w:r>
            </w:ins>
            <w:del w:id="2928" w:author="Juhan Anupõld - RAM" w:date="2025-10-06T15:01:00Z" w16du:dateUtc="2025-10-06T12:01:00Z">
              <w:r w:rsidRPr="009A38B6" w:rsidDel="00131683">
                <w:rPr>
                  <w:rFonts w:asciiTheme="majorHAnsi" w:eastAsia="Times New Roman" w:hAnsiTheme="majorHAnsi" w:cs="Calibri"/>
                  <w:color w:val="000000"/>
                  <w:sz w:val="17"/>
                  <w:szCs w:val="17"/>
                  <w:lang w:val="et-EE" w:eastAsia="et-EE"/>
                  <w:rPrChange w:id="2929" w:author="Juhan Anupõld - RAM" w:date="2025-10-06T15:01:00Z" w16du:dateUtc="2025-10-06T12:01:00Z">
                    <w:rPr>
                      <w:rFonts w:ascii="Cambria" w:eastAsia="Times New Roman" w:hAnsi="Cambria" w:cs="Calibri"/>
                      <w:color w:val="000000"/>
                      <w:sz w:val="17"/>
                      <w:szCs w:val="17"/>
                      <w:lang w:val="et-EE" w:eastAsia="et-EE"/>
                    </w:rPr>
                  </w:rPrChange>
                </w:rPr>
                <w:delText>247 224 467</w:delText>
              </w:r>
            </w:del>
          </w:p>
        </w:tc>
        <w:tc>
          <w:tcPr>
            <w:tcW w:w="689" w:type="dxa"/>
          </w:tcPr>
          <w:p w14:paraId="2EDF0911" w14:textId="3A31A50C" w:rsidR="00B053B4" w:rsidRPr="009A38B6" w:rsidRDefault="00B053B4" w:rsidP="00B053B4">
            <w:pPr>
              <w:spacing w:before="0" w:after="0" w:line="240" w:lineRule="auto"/>
              <w:jc w:val="right"/>
              <w:rPr>
                <w:rFonts w:asciiTheme="majorHAnsi" w:eastAsia="Times New Roman" w:hAnsiTheme="majorHAnsi" w:cs="Calibri"/>
                <w:color w:val="000000"/>
                <w:sz w:val="17"/>
                <w:szCs w:val="17"/>
                <w:lang w:val="et-EE" w:eastAsia="et-EE"/>
                <w:rPrChange w:id="2930" w:author="Juhan Anupõld - RAM" w:date="2025-10-06T15:01:00Z" w16du:dateUtc="2025-10-06T12:01:00Z">
                  <w:rPr>
                    <w:rFonts w:ascii="Cambria" w:eastAsia="Times New Roman" w:hAnsi="Cambria" w:cs="Calibri"/>
                    <w:color w:val="000000"/>
                    <w:sz w:val="17"/>
                    <w:szCs w:val="17"/>
                    <w:lang w:val="et-EE" w:eastAsia="et-EE"/>
                  </w:rPr>
                </w:rPrChange>
              </w:rPr>
            </w:pPr>
            <w:ins w:id="2931" w:author="Juhan Anupõld - RAM" w:date="2025-10-06T15:01:00Z" w16du:dateUtc="2025-10-06T12:01:00Z">
              <w:r w:rsidRPr="00E6697D">
                <w:rPr>
                  <w:rFonts w:asciiTheme="majorHAnsi" w:hAnsiTheme="majorHAnsi"/>
                  <w:sz w:val="17"/>
                  <w:szCs w:val="17"/>
                </w:rPr>
                <w:t>7</w:t>
              </w:r>
            </w:ins>
            <w:ins w:id="2932" w:author="Juhan Anupõld - RAM" w:date="2025-10-06T15:02:00Z" w16du:dateUtc="2025-10-06T12:02:00Z">
              <w:r>
                <w:rPr>
                  <w:rFonts w:asciiTheme="majorHAnsi" w:hAnsiTheme="majorHAnsi"/>
                  <w:sz w:val="17"/>
                  <w:szCs w:val="17"/>
                </w:rPr>
                <w:t> </w:t>
              </w:r>
            </w:ins>
            <w:ins w:id="2933" w:author="Juhan Anupõld - RAM" w:date="2025-10-06T15:01:00Z" w16du:dateUtc="2025-10-06T12:01:00Z">
              <w:r w:rsidRPr="00E6697D">
                <w:rPr>
                  <w:rFonts w:asciiTheme="majorHAnsi" w:hAnsiTheme="majorHAnsi"/>
                  <w:sz w:val="17"/>
                  <w:szCs w:val="17"/>
                </w:rPr>
                <w:t>851</w:t>
              </w:r>
            </w:ins>
            <w:ins w:id="2934" w:author="Juhan Anupõld - RAM" w:date="2025-10-06T15:02:00Z" w16du:dateUtc="2025-10-06T12:02:00Z">
              <w:r>
                <w:rPr>
                  <w:rFonts w:asciiTheme="majorHAnsi" w:hAnsiTheme="majorHAnsi"/>
                  <w:sz w:val="17"/>
                  <w:szCs w:val="17"/>
                </w:rPr>
                <w:t xml:space="preserve"> </w:t>
              </w:r>
            </w:ins>
            <w:ins w:id="2935" w:author="Juhan Anupõld - RAM" w:date="2025-10-06T15:01:00Z" w16du:dateUtc="2025-10-06T12:01:00Z">
              <w:r w:rsidRPr="00E6697D">
                <w:rPr>
                  <w:rFonts w:asciiTheme="majorHAnsi" w:hAnsiTheme="majorHAnsi"/>
                  <w:sz w:val="17"/>
                  <w:szCs w:val="17"/>
                </w:rPr>
                <w:t>110</w:t>
              </w:r>
            </w:ins>
            <w:del w:id="2936" w:author="Juhan Anupõld - RAM" w:date="2025-10-06T15:01:00Z" w16du:dateUtc="2025-10-06T12:01:00Z">
              <w:r w:rsidRPr="009A38B6" w:rsidDel="00131683">
                <w:rPr>
                  <w:rFonts w:asciiTheme="majorHAnsi" w:eastAsia="Times New Roman" w:hAnsiTheme="majorHAnsi" w:cs="Calibri"/>
                  <w:color w:val="000000"/>
                  <w:sz w:val="17"/>
                  <w:szCs w:val="17"/>
                  <w:lang w:val="et-EE" w:eastAsia="et-EE"/>
                  <w:rPrChange w:id="2937" w:author="Juhan Anupõld - RAM" w:date="2025-10-06T15:01:00Z" w16du:dateUtc="2025-10-06T12:01:00Z">
                    <w:rPr>
                      <w:rFonts w:ascii="Cambria" w:eastAsia="Times New Roman" w:hAnsi="Cambria" w:cs="Calibri"/>
                      <w:color w:val="000000"/>
                      <w:sz w:val="17"/>
                      <w:szCs w:val="17"/>
                      <w:lang w:val="et-EE" w:eastAsia="et-EE"/>
                    </w:rPr>
                  </w:rPrChange>
                </w:rPr>
                <w:delText>8 652 856</w:delText>
              </w:r>
            </w:del>
          </w:p>
        </w:tc>
        <w:tc>
          <w:tcPr>
            <w:tcW w:w="946" w:type="dxa"/>
          </w:tcPr>
          <w:p w14:paraId="3D6BA120" w14:textId="4EEFDD34" w:rsidR="00B053B4" w:rsidRPr="00B053B4" w:rsidRDefault="00B053B4" w:rsidP="00B053B4">
            <w:pPr>
              <w:spacing w:before="0" w:after="0" w:line="240" w:lineRule="auto"/>
              <w:jc w:val="right"/>
              <w:rPr>
                <w:rFonts w:asciiTheme="majorHAnsi" w:hAnsiTheme="majorHAnsi" w:cs="Calibri"/>
                <w:color w:val="000000"/>
                <w:sz w:val="17"/>
                <w:szCs w:val="17"/>
                <w:lang w:val="et-EE"/>
                <w:rPrChange w:id="2938" w:author="Juhan Anupõld - RAM" w:date="2025-10-06T15:26:00Z" w16du:dateUtc="2025-10-06T12:26:00Z">
                  <w:rPr>
                    <w:rFonts w:ascii="Cambria" w:hAnsi="Cambria" w:cs="Calibri"/>
                    <w:color w:val="000000"/>
                    <w:sz w:val="17"/>
                    <w:szCs w:val="17"/>
                    <w:lang w:val="et-EE"/>
                  </w:rPr>
                </w:rPrChange>
              </w:rPr>
            </w:pPr>
            <w:ins w:id="2939" w:author="Juhan Anupõld - RAM" w:date="2025-10-06T15:26:00Z" w16du:dateUtc="2025-10-06T12:26:00Z">
              <w:r w:rsidRPr="00E6697D">
                <w:rPr>
                  <w:rFonts w:asciiTheme="majorHAnsi" w:hAnsiTheme="majorHAnsi"/>
                  <w:sz w:val="17"/>
                  <w:szCs w:val="17"/>
                </w:rPr>
                <w:t>428</w:t>
              </w:r>
              <w:r>
                <w:rPr>
                  <w:rFonts w:asciiTheme="majorHAnsi" w:hAnsiTheme="majorHAnsi"/>
                  <w:sz w:val="17"/>
                  <w:szCs w:val="17"/>
                </w:rPr>
                <w:t> </w:t>
              </w:r>
              <w:r w:rsidRPr="00E6697D">
                <w:rPr>
                  <w:rFonts w:asciiTheme="majorHAnsi" w:hAnsiTheme="majorHAnsi"/>
                  <w:sz w:val="17"/>
                  <w:szCs w:val="17"/>
                </w:rPr>
                <w:t>433</w:t>
              </w:r>
              <w:r>
                <w:rPr>
                  <w:rFonts w:asciiTheme="majorHAnsi" w:hAnsiTheme="majorHAnsi"/>
                  <w:sz w:val="17"/>
                  <w:szCs w:val="17"/>
                </w:rPr>
                <w:t xml:space="preserve"> </w:t>
              </w:r>
              <w:r w:rsidRPr="00E6697D">
                <w:rPr>
                  <w:rFonts w:asciiTheme="majorHAnsi" w:hAnsiTheme="majorHAnsi"/>
                  <w:sz w:val="17"/>
                  <w:szCs w:val="17"/>
                </w:rPr>
                <w:t>975</w:t>
              </w:r>
            </w:ins>
            <w:del w:id="2940" w:author="Juhan Anupõld - RAM" w:date="2025-10-06T15:01:00Z" w16du:dateUtc="2025-10-06T12:01:00Z">
              <w:r w:rsidRPr="00B053B4" w:rsidDel="00131683">
                <w:rPr>
                  <w:rFonts w:asciiTheme="majorHAnsi" w:hAnsiTheme="majorHAnsi" w:cs="Calibri"/>
                  <w:color w:val="000000"/>
                  <w:sz w:val="17"/>
                  <w:szCs w:val="17"/>
                  <w:rPrChange w:id="2941" w:author="Juhan Anupõld - RAM" w:date="2025-10-06T15:26:00Z" w16du:dateUtc="2025-10-06T12:26:00Z">
                    <w:rPr>
                      <w:rFonts w:ascii="Cambria" w:hAnsi="Cambria" w:cs="Calibri"/>
                      <w:color w:val="000000"/>
                      <w:sz w:val="17"/>
                      <w:szCs w:val="17"/>
                    </w:rPr>
                  </w:rPrChange>
                </w:rPr>
                <w:delText>1 109 640 000</w:delText>
              </w:r>
            </w:del>
          </w:p>
        </w:tc>
        <w:tc>
          <w:tcPr>
            <w:tcW w:w="843" w:type="dxa"/>
          </w:tcPr>
          <w:p w14:paraId="1E4C3556" w14:textId="44B29BC0" w:rsidR="00B053B4" w:rsidRPr="00B053B4" w:rsidRDefault="00B053B4" w:rsidP="00B053B4">
            <w:pPr>
              <w:spacing w:before="0" w:after="0"/>
              <w:jc w:val="right"/>
              <w:rPr>
                <w:rFonts w:asciiTheme="majorHAnsi" w:eastAsia="Cambria" w:hAnsiTheme="majorHAnsi" w:cs="Cambria"/>
                <w:color w:val="000000" w:themeColor="text1"/>
                <w:sz w:val="17"/>
                <w:szCs w:val="17"/>
                <w:rPrChange w:id="2942" w:author="Juhan Anupõld - RAM" w:date="2025-10-06T15:26:00Z" w16du:dateUtc="2025-10-06T12:26:00Z">
                  <w:rPr>
                    <w:rFonts w:ascii="Cambria" w:eastAsia="Cambria" w:hAnsi="Cambria" w:cs="Cambria"/>
                    <w:color w:val="000000" w:themeColor="text1"/>
                    <w:sz w:val="17"/>
                    <w:szCs w:val="17"/>
                  </w:rPr>
                </w:rPrChange>
              </w:rPr>
            </w:pPr>
            <w:ins w:id="2943" w:author="Juhan Anupõld - RAM" w:date="2025-10-06T15:01:00Z" w16du:dateUtc="2025-10-06T12:01:00Z">
              <w:r w:rsidRPr="00E6697D">
                <w:rPr>
                  <w:rFonts w:asciiTheme="majorHAnsi" w:hAnsiTheme="majorHAnsi"/>
                  <w:sz w:val="17"/>
                  <w:szCs w:val="17"/>
                </w:rPr>
                <w:t>143</w:t>
              </w:r>
            </w:ins>
            <w:ins w:id="2944" w:author="Juhan Anupõld - RAM" w:date="2025-10-06T15:26:00Z" w16du:dateUtc="2025-10-06T12:26:00Z">
              <w:r>
                <w:rPr>
                  <w:rFonts w:asciiTheme="majorHAnsi" w:hAnsiTheme="majorHAnsi"/>
                  <w:sz w:val="17"/>
                  <w:szCs w:val="17"/>
                </w:rPr>
                <w:t> </w:t>
              </w:r>
              <w:r w:rsidRPr="00E6697D">
                <w:rPr>
                  <w:rFonts w:asciiTheme="majorHAnsi" w:hAnsiTheme="majorHAnsi"/>
                  <w:sz w:val="17"/>
                  <w:szCs w:val="17"/>
                </w:rPr>
                <w:t>607</w:t>
              </w:r>
              <w:r>
                <w:rPr>
                  <w:rFonts w:asciiTheme="majorHAnsi" w:hAnsiTheme="majorHAnsi"/>
                  <w:sz w:val="17"/>
                  <w:szCs w:val="17"/>
                </w:rPr>
                <w:t xml:space="preserve"> </w:t>
              </w:r>
              <w:r w:rsidRPr="00E6697D">
                <w:rPr>
                  <w:rFonts w:asciiTheme="majorHAnsi" w:hAnsiTheme="majorHAnsi"/>
                  <w:sz w:val="17"/>
                  <w:szCs w:val="17"/>
                </w:rPr>
                <w:t>417</w:t>
              </w:r>
            </w:ins>
            <w:del w:id="2945" w:author="Juhan Anupõld - RAM" w:date="2025-10-06T15:01:00Z" w16du:dateUtc="2025-10-06T12:01:00Z">
              <w:r w:rsidRPr="00B053B4" w:rsidDel="00131683">
                <w:rPr>
                  <w:rFonts w:asciiTheme="majorHAnsi" w:eastAsia="Cambria" w:hAnsiTheme="majorHAnsi" w:cs="Cambria"/>
                  <w:color w:val="000000" w:themeColor="text1"/>
                  <w:sz w:val="17"/>
                  <w:szCs w:val="17"/>
                  <w:rPrChange w:id="2946" w:author="Juhan Anupõld - RAM" w:date="2025-10-06T15:26:00Z" w16du:dateUtc="2025-10-06T12:26:00Z">
                    <w:rPr>
                      <w:rFonts w:ascii="Cambria" w:eastAsia="Cambria" w:hAnsi="Cambria" w:cs="Cambria"/>
                      <w:color w:val="000000" w:themeColor="text1"/>
                      <w:sz w:val="17"/>
                      <w:szCs w:val="17"/>
                    </w:rPr>
                  </w:rPrChange>
                </w:rPr>
                <w:delText>376 533 723</w:delText>
              </w:r>
            </w:del>
          </w:p>
        </w:tc>
        <w:tc>
          <w:tcPr>
            <w:tcW w:w="850" w:type="dxa"/>
          </w:tcPr>
          <w:p w14:paraId="68692D49" w14:textId="06706BEA" w:rsidR="00B053B4" w:rsidRPr="00B053B4" w:rsidRDefault="00B053B4" w:rsidP="00B053B4">
            <w:pPr>
              <w:spacing w:before="0" w:after="0"/>
              <w:jc w:val="right"/>
              <w:rPr>
                <w:rFonts w:asciiTheme="majorHAnsi" w:eastAsia="Cambria" w:hAnsiTheme="majorHAnsi" w:cs="Cambria"/>
                <w:color w:val="000000" w:themeColor="text1"/>
                <w:sz w:val="17"/>
                <w:szCs w:val="17"/>
                <w:rPrChange w:id="2947" w:author="Juhan Anupõld - RAM" w:date="2025-10-06T15:26:00Z" w16du:dateUtc="2025-10-06T12:26:00Z">
                  <w:rPr>
                    <w:rFonts w:ascii="Cambria" w:eastAsia="Cambria" w:hAnsi="Cambria" w:cs="Cambria"/>
                    <w:color w:val="000000" w:themeColor="text1"/>
                    <w:sz w:val="17"/>
                    <w:szCs w:val="17"/>
                  </w:rPr>
                </w:rPrChange>
              </w:rPr>
            </w:pPr>
            <w:ins w:id="2948" w:author="Juhan Anupõld - RAM" w:date="2025-10-06T15:26:00Z" w16du:dateUtc="2025-10-06T12:26:00Z">
              <w:r w:rsidRPr="00E6697D">
                <w:rPr>
                  <w:rFonts w:asciiTheme="majorHAnsi" w:hAnsiTheme="majorHAnsi"/>
                  <w:sz w:val="17"/>
                  <w:szCs w:val="17"/>
                </w:rPr>
                <w:t>284</w:t>
              </w:r>
              <w:r>
                <w:rPr>
                  <w:rFonts w:asciiTheme="majorHAnsi" w:hAnsiTheme="majorHAnsi"/>
                  <w:sz w:val="17"/>
                  <w:szCs w:val="17"/>
                </w:rPr>
                <w:t> </w:t>
              </w:r>
              <w:r w:rsidRPr="00E6697D">
                <w:rPr>
                  <w:rFonts w:asciiTheme="majorHAnsi" w:hAnsiTheme="majorHAnsi"/>
                  <w:sz w:val="17"/>
                  <w:szCs w:val="17"/>
                </w:rPr>
                <w:t>826</w:t>
              </w:r>
              <w:r>
                <w:rPr>
                  <w:rFonts w:asciiTheme="majorHAnsi" w:hAnsiTheme="majorHAnsi"/>
                  <w:sz w:val="17"/>
                  <w:szCs w:val="17"/>
                </w:rPr>
                <w:t xml:space="preserve"> </w:t>
              </w:r>
              <w:r w:rsidRPr="00E6697D">
                <w:rPr>
                  <w:rFonts w:asciiTheme="majorHAnsi" w:hAnsiTheme="majorHAnsi"/>
                  <w:sz w:val="17"/>
                  <w:szCs w:val="17"/>
                </w:rPr>
                <w:t>558</w:t>
              </w:r>
            </w:ins>
            <w:del w:id="2949" w:author="Juhan Anupõld - RAM" w:date="2025-10-06T15:01:00Z" w16du:dateUtc="2025-10-06T12:01:00Z">
              <w:r w:rsidRPr="00B053B4" w:rsidDel="00131683">
                <w:rPr>
                  <w:rFonts w:asciiTheme="majorHAnsi" w:eastAsia="Cambria" w:hAnsiTheme="majorHAnsi" w:cs="Cambria"/>
                  <w:color w:val="000000" w:themeColor="text1"/>
                  <w:sz w:val="17"/>
                  <w:szCs w:val="17"/>
                  <w:rPrChange w:id="2950" w:author="Juhan Anupõld - RAM" w:date="2025-10-06T15:26:00Z" w16du:dateUtc="2025-10-06T12:26:00Z">
                    <w:rPr>
                      <w:rFonts w:ascii="Cambria" w:eastAsia="Cambria" w:hAnsi="Cambria" w:cs="Cambria"/>
                      <w:color w:val="000000" w:themeColor="text1"/>
                      <w:sz w:val="17"/>
                      <w:szCs w:val="17"/>
                    </w:rPr>
                  </w:rPrChange>
                </w:rPr>
                <w:delText>733 106 277</w:delText>
              </w:r>
            </w:del>
          </w:p>
        </w:tc>
        <w:tc>
          <w:tcPr>
            <w:tcW w:w="841" w:type="dxa"/>
          </w:tcPr>
          <w:p w14:paraId="17D557EA" w14:textId="135CFBFB" w:rsidR="00B053B4" w:rsidRPr="00B053B4" w:rsidRDefault="00B053B4" w:rsidP="00B053B4">
            <w:pPr>
              <w:spacing w:before="0" w:after="0" w:line="240" w:lineRule="auto"/>
              <w:jc w:val="right"/>
              <w:rPr>
                <w:rFonts w:asciiTheme="majorHAnsi" w:hAnsiTheme="majorHAnsi" w:cs="Calibri"/>
                <w:color w:val="000000"/>
                <w:sz w:val="17"/>
                <w:szCs w:val="17"/>
                <w:lang w:val="et-EE"/>
                <w:rPrChange w:id="2951" w:author="Juhan Anupõld - RAM" w:date="2025-10-06T15:26:00Z" w16du:dateUtc="2025-10-06T12:26:00Z">
                  <w:rPr>
                    <w:rFonts w:ascii="Cambria" w:hAnsi="Cambria" w:cs="Calibri"/>
                    <w:color w:val="000000"/>
                    <w:sz w:val="17"/>
                    <w:szCs w:val="17"/>
                    <w:lang w:val="et-EE"/>
                  </w:rPr>
                </w:rPrChange>
              </w:rPr>
            </w:pPr>
            <w:ins w:id="2952" w:author="Juhan Anupõld - RAM" w:date="2025-10-06T15:01:00Z" w16du:dateUtc="2025-10-06T12:01:00Z">
              <w:r w:rsidRPr="00E6697D">
                <w:rPr>
                  <w:rFonts w:asciiTheme="majorHAnsi" w:hAnsiTheme="majorHAnsi"/>
                  <w:sz w:val="17"/>
                  <w:szCs w:val="17"/>
                </w:rPr>
                <w:t>2</w:t>
              </w:r>
            </w:ins>
            <w:ins w:id="2953" w:author="Juhan Anupõld - RAM" w:date="2025-10-06T15:26:00Z" w16du:dateUtc="2025-10-06T12:26:00Z">
              <w:r w:rsidR="00491F79">
                <w:rPr>
                  <w:rFonts w:asciiTheme="majorHAnsi" w:hAnsiTheme="majorHAnsi"/>
                  <w:sz w:val="17"/>
                  <w:szCs w:val="17"/>
                </w:rPr>
                <w:t> </w:t>
              </w:r>
              <w:r w:rsidRPr="00E6697D">
                <w:rPr>
                  <w:rFonts w:asciiTheme="majorHAnsi" w:hAnsiTheme="majorHAnsi"/>
                  <w:sz w:val="17"/>
                  <w:szCs w:val="17"/>
                </w:rPr>
                <w:t>082</w:t>
              </w:r>
              <w:r w:rsidR="00491F79">
                <w:rPr>
                  <w:rFonts w:asciiTheme="majorHAnsi" w:hAnsiTheme="majorHAnsi"/>
                  <w:sz w:val="17"/>
                  <w:szCs w:val="17"/>
                </w:rPr>
                <w:t> </w:t>
              </w:r>
              <w:r w:rsidRPr="00E6697D">
                <w:rPr>
                  <w:rFonts w:asciiTheme="majorHAnsi" w:hAnsiTheme="majorHAnsi"/>
                  <w:sz w:val="17"/>
                  <w:szCs w:val="17"/>
                </w:rPr>
                <w:t>577</w:t>
              </w:r>
              <w:r w:rsidR="00491F79">
                <w:rPr>
                  <w:rFonts w:asciiTheme="majorHAnsi" w:hAnsiTheme="majorHAnsi"/>
                  <w:sz w:val="17"/>
                  <w:szCs w:val="17"/>
                </w:rPr>
                <w:t xml:space="preserve"> </w:t>
              </w:r>
              <w:r w:rsidRPr="00E6697D">
                <w:rPr>
                  <w:rFonts w:asciiTheme="majorHAnsi" w:hAnsiTheme="majorHAnsi"/>
                  <w:sz w:val="17"/>
                  <w:szCs w:val="17"/>
                </w:rPr>
                <w:t>785</w:t>
              </w:r>
            </w:ins>
            <w:del w:id="2954" w:author="Juhan Anupõld - RAM" w:date="2025-10-06T15:01:00Z" w16du:dateUtc="2025-10-06T12:01:00Z">
              <w:r w:rsidRPr="00B053B4" w:rsidDel="00131683">
                <w:rPr>
                  <w:rFonts w:asciiTheme="majorHAnsi" w:hAnsiTheme="majorHAnsi" w:cs="Calibri"/>
                  <w:color w:val="000000"/>
                  <w:sz w:val="17"/>
                  <w:szCs w:val="17"/>
                  <w:rPrChange w:id="2955" w:author="Juhan Anupõld - RAM" w:date="2025-10-06T15:26:00Z" w16du:dateUtc="2025-10-06T12:26:00Z">
                    <w:rPr>
                      <w:rFonts w:ascii="Cambria" w:hAnsi="Cambria" w:cs="Calibri"/>
                      <w:color w:val="000000"/>
                      <w:sz w:val="17"/>
                      <w:szCs w:val="17"/>
                    </w:rPr>
                  </w:rPrChange>
                </w:rPr>
                <w:delText>2 811 201 154</w:delText>
              </w:r>
            </w:del>
          </w:p>
        </w:tc>
        <w:tc>
          <w:tcPr>
            <w:tcW w:w="839" w:type="dxa"/>
            <w:vAlign w:val="center"/>
          </w:tcPr>
          <w:p w14:paraId="6E9A7C41" w14:textId="173A9C3C" w:rsidR="00B053B4" w:rsidRPr="00E4520F" w:rsidRDefault="00B053B4" w:rsidP="00B053B4">
            <w:pPr>
              <w:spacing w:before="0" w:after="0" w:line="240" w:lineRule="auto"/>
              <w:jc w:val="right"/>
              <w:rPr>
                <w:rFonts w:ascii="Cambria" w:eastAsia="Times New Roman" w:hAnsi="Cambria" w:cs="Calibri"/>
                <w:color w:val="000000"/>
                <w:sz w:val="17"/>
                <w:szCs w:val="17"/>
                <w:lang w:val="et-EE" w:eastAsia="et-EE"/>
              </w:rPr>
            </w:pPr>
            <w:del w:id="2956" w:author="Juhan Anupõld - RAM" w:date="2025-10-06T15:02:00Z" w16du:dateUtc="2025-10-06T12:02:00Z">
              <w:r w:rsidRPr="00E4520F" w:rsidDel="00FB4904">
                <w:rPr>
                  <w:rFonts w:ascii="Cambria" w:eastAsia="Times New Roman" w:hAnsi="Cambria" w:cs="Calibri"/>
                  <w:color w:val="000000"/>
                  <w:sz w:val="17"/>
                  <w:szCs w:val="17"/>
                  <w:lang w:val="et-EE" w:eastAsia="et-EE"/>
                </w:rPr>
                <w:delText>6</w:delText>
              </w:r>
            </w:del>
            <w:del w:id="2957" w:author="Juhan Anupõld - RAM" w:date="2025-10-06T15:03:00Z" w16du:dateUtc="2025-10-06T12:03:00Z">
              <w:r w:rsidDel="00FB4904">
                <w:rPr>
                  <w:rFonts w:ascii="Cambria" w:eastAsia="Times New Roman" w:hAnsi="Cambria" w:cs="Calibri"/>
                  <w:color w:val="000000"/>
                  <w:sz w:val="17"/>
                  <w:szCs w:val="17"/>
                  <w:lang w:val="et-EE" w:eastAsia="et-EE"/>
                </w:rPr>
                <w:delText>1</w:delText>
              </w:r>
            </w:del>
            <w:ins w:id="2958" w:author="Juhan Anupõld - RAM" w:date="2025-10-06T15:26:00Z" w16du:dateUtc="2025-10-06T12:26:00Z">
              <w:r w:rsidR="00491F79">
                <w:rPr>
                  <w:rFonts w:ascii="Cambria" w:eastAsia="Times New Roman" w:hAnsi="Cambria" w:cs="Calibri"/>
                  <w:color w:val="000000"/>
                  <w:sz w:val="17"/>
                  <w:szCs w:val="17"/>
                  <w:lang w:val="et-EE" w:eastAsia="et-EE"/>
                </w:rPr>
                <w:t>79</w:t>
              </w:r>
            </w:ins>
            <w:r w:rsidRPr="00E4520F">
              <w:rPr>
                <w:rFonts w:ascii="Cambria" w:eastAsia="Times New Roman" w:hAnsi="Cambria" w:cs="Calibri"/>
                <w:color w:val="000000"/>
                <w:sz w:val="17"/>
                <w:szCs w:val="17"/>
                <w:lang w:val="et-EE" w:eastAsia="et-EE"/>
              </w:rPr>
              <w:t>%</w:t>
            </w:r>
          </w:p>
        </w:tc>
      </w:tr>
      <w:tr w:rsidR="009A38B6" w14:paraId="4CB6F848" w14:textId="77777777" w:rsidTr="00745C77">
        <w:trPr>
          <w:trHeight w:val="310"/>
        </w:trPr>
        <w:tc>
          <w:tcPr>
            <w:tcW w:w="2883" w:type="dxa"/>
            <w:gridSpan w:val="2"/>
            <w:shd w:val="clear" w:color="auto" w:fill="D9D9D9" w:themeFill="background1" w:themeFillShade="D9"/>
            <w:vAlign w:val="center"/>
          </w:tcPr>
          <w:p w14:paraId="38AAE766" w14:textId="77777777" w:rsidR="009A38B6" w:rsidRDefault="009A38B6" w:rsidP="009A38B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687" w:type="dxa"/>
            <w:shd w:val="clear" w:color="auto" w:fill="D9D9D9" w:themeFill="background1" w:themeFillShade="D9"/>
            <w:vAlign w:val="center"/>
          </w:tcPr>
          <w:p w14:paraId="0F7C06A1" w14:textId="77777777" w:rsidR="009A38B6" w:rsidRDefault="009A38B6" w:rsidP="009A38B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335" w:type="dxa"/>
            <w:vAlign w:val="center"/>
          </w:tcPr>
          <w:p w14:paraId="24170869" w14:textId="77777777" w:rsidR="009A38B6" w:rsidRDefault="009A38B6" w:rsidP="009A38B6">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ESF+ kokku</w:t>
            </w:r>
          </w:p>
        </w:tc>
        <w:tc>
          <w:tcPr>
            <w:tcW w:w="1022" w:type="dxa"/>
            <w:vAlign w:val="center"/>
          </w:tcPr>
          <w:p w14:paraId="22AA6748" w14:textId="77777777" w:rsidR="009A38B6" w:rsidRDefault="009A38B6" w:rsidP="009A38B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Ülemineku</w:t>
            </w:r>
          </w:p>
        </w:tc>
        <w:tc>
          <w:tcPr>
            <w:tcW w:w="1288" w:type="dxa"/>
          </w:tcPr>
          <w:p w14:paraId="7E490567" w14:textId="6855EE64" w:rsidR="009A38B6" w:rsidRPr="009A38B6" w:rsidRDefault="009A38B6" w:rsidP="009A38B6">
            <w:pPr>
              <w:spacing w:before="0" w:after="0" w:line="240" w:lineRule="auto"/>
              <w:jc w:val="right"/>
              <w:rPr>
                <w:rFonts w:asciiTheme="majorHAnsi" w:eastAsia="Times New Roman" w:hAnsiTheme="majorHAnsi" w:cs="Calibri"/>
                <w:color w:val="000000"/>
                <w:sz w:val="17"/>
                <w:szCs w:val="17"/>
                <w:lang w:val="et-EE" w:eastAsia="et-EE"/>
                <w:rPrChange w:id="2959" w:author="Juhan Anupõld - RAM" w:date="2025-10-06T15:01:00Z" w16du:dateUtc="2025-10-06T12:01:00Z">
                  <w:rPr>
                    <w:rFonts w:ascii="Cambria" w:eastAsia="Times New Roman" w:hAnsi="Cambria" w:cs="Calibri"/>
                    <w:color w:val="000000"/>
                    <w:sz w:val="17"/>
                    <w:szCs w:val="17"/>
                    <w:lang w:val="et-EE" w:eastAsia="et-EE"/>
                  </w:rPr>
                </w:rPrChange>
              </w:rPr>
            </w:pPr>
            <w:ins w:id="2960" w:author="Juhan Anupõld - RAM" w:date="2025-10-06T15:01:00Z" w16du:dateUtc="2025-10-06T12:01:00Z">
              <w:r w:rsidRPr="00745C77">
                <w:rPr>
                  <w:rFonts w:asciiTheme="majorHAnsi" w:hAnsiTheme="majorHAnsi"/>
                  <w:sz w:val="17"/>
                  <w:szCs w:val="17"/>
                </w:rPr>
                <w:t>491</w:t>
              </w:r>
            </w:ins>
            <w:ins w:id="2961" w:author="Juhan Anupõld - RAM" w:date="2025-10-06T15:03:00Z" w16du:dateUtc="2025-10-06T12:03:00Z">
              <w:r w:rsidR="00FB4904">
                <w:rPr>
                  <w:rFonts w:asciiTheme="majorHAnsi" w:hAnsiTheme="majorHAnsi"/>
                  <w:sz w:val="17"/>
                  <w:szCs w:val="17"/>
                </w:rPr>
                <w:t> </w:t>
              </w:r>
            </w:ins>
            <w:ins w:id="2962" w:author="Juhan Anupõld - RAM" w:date="2025-10-06T15:01:00Z" w16du:dateUtc="2025-10-06T12:01:00Z">
              <w:r w:rsidRPr="00745C77">
                <w:rPr>
                  <w:rFonts w:asciiTheme="majorHAnsi" w:hAnsiTheme="majorHAnsi"/>
                  <w:sz w:val="17"/>
                  <w:szCs w:val="17"/>
                </w:rPr>
                <w:t>410</w:t>
              </w:r>
            </w:ins>
            <w:ins w:id="2963" w:author="Juhan Anupõld - RAM" w:date="2025-10-06T15:03:00Z" w16du:dateUtc="2025-10-06T12:03:00Z">
              <w:r w:rsidR="00FB4904">
                <w:rPr>
                  <w:rFonts w:asciiTheme="majorHAnsi" w:hAnsiTheme="majorHAnsi"/>
                  <w:sz w:val="17"/>
                  <w:szCs w:val="17"/>
                </w:rPr>
                <w:t xml:space="preserve"> </w:t>
              </w:r>
            </w:ins>
            <w:ins w:id="2964" w:author="Juhan Anupõld - RAM" w:date="2025-10-06T15:01:00Z" w16du:dateUtc="2025-10-06T12:01:00Z">
              <w:r w:rsidRPr="00745C77">
                <w:rPr>
                  <w:rFonts w:asciiTheme="majorHAnsi" w:hAnsiTheme="majorHAnsi"/>
                  <w:sz w:val="17"/>
                  <w:szCs w:val="17"/>
                </w:rPr>
                <w:t>106</w:t>
              </w:r>
            </w:ins>
            <w:del w:id="2965" w:author="Juhan Anupõld - RAM" w:date="2025-10-06T15:01:00Z" w16du:dateUtc="2025-10-06T12:01:00Z">
              <w:r w:rsidRPr="009A38B6" w:rsidDel="00131683">
                <w:rPr>
                  <w:rFonts w:asciiTheme="majorHAnsi" w:eastAsia="Times New Roman" w:hAnsiTheme="majorHAnsi" w:cs="Calibri"/>
                  <w:color w:val="000000"/>
                  <w:sz w:val="17"/>
                  <w:szCs w:val="17"/>
                  <w:lang w:val="et-EE" w:eastAsia="et-EE"/>
                  <w:rPrChange w:id="2966" w:author="Juhan Anupõld - RAM" w:date="2025-10-06T15:01:00Z" w16du:dateUtc="2025-10-06T12:01:00Z">
                    <w:rPr>
                      <w:rFonts w:ascii="Cambria" w:eastAsia="Times New Roman" w:hAnsi="Cambria" w:cs="Calibri"/>
                      <w:color w:val="000000"/>
                      <w:sz w:val="17"/>
                      <w:szCs w:val="17"/>
                      <w:lang w:val="et-EE" w:eastAsia="et-EE"/>
                    </w:rPr>
                  </w:rPrChange>
                </w:rPr>
                <w:delText>534 157 337</w:delText>
              </w:r>
            </w:del>
          </w:p>
        </w:tc>
        <w:tc>
          <w:tcPr>
            <w:tcW w:w="688" w:type="dxa"/>
          </w:tcPr>
          <w:p w14:paraId="52612EDD" w14:textId="3C960CF0" w:rsidR="009A38B6" w:rsidRPr="009A38B6" w:rsidRDefault="009A38B6" w:rsidP="009A38B6">
            <w:pPr>
              <w:spacing w:before="0" w:after="0" w:line="240" w:lineRule="auto"/>
              <w:jc w:val="right"/>
              <w:rPr>
                <w:rFonts w:asciiTheme="majorHAnsi" w:eastAsia="Times New Roman" w:hAnsiTheme="majorHAnsi" w:cs="Calibri"/>
                <w:color w:val="000000"/>
                <w:sz w:val="17"/>
                <w:szCs w:val="17"/>
                <w:lang w:val="et-EE" w:eastAsia="et-EE"/>
                <w:rPrChange w:id="2967" w:author="Juhan Anupõld - RAM" w:date="2025-10-06T15:01:00Z" w16du:dateUtc="2025-10-06T12:01:00Z">
                  <w:rPr>
                    <w:rFonts w:ascii="Cambria" w:eastAsia="Times New Roman" w:hAnsi="Cambria" w:cs="Calibri"/>
                    <w:color w:val="000000"/>
                    <w:sz w:val="17"/>
                    <w:szCs w:val="17"/>
                    <w:lang w:val="et-EE" w:eastAsia="et-EE"/>
                  </w:rPr>
                </w:rPrChange>
              </w:rPr>
            </w:pPr>
            <w:ins w:id="2968" w:author="Juhan Anupõld - RAM" w:date="2025-10-06T15:01:00Z" w16du:dateUtc="2025-10-06T12:01:00Z">
              <w:r w:rsidRPr="00745C77">
                <w:rPr>
                  <w:rFonts w:asciiTheme="majorHAnsi" w:hAnsiTheme="majorHAnsi"/>
                  <w:sz w:val="17"/>
                  <w:szCs w:val="17"/>
                </w:rPr>
                <w:t>414</w:t>
              </w:r>
            </w:ins>
            <w:ins w:id="2969" w:author="Juhan Anupõld - RAM" w:date="2025-10-06T15:03:00Z" w16du:dateUtc="2025-10-06T12:03:00Z">
              <w:r w:rsidR="00FB4904">
                <w:rPr>
                  <w:rFonts w:asciiTheme="majorHAnsi" w:hAnsiTheme="majorHAnsi"/>
                  <w:sz w:val="17"/>
                  <w:szCs w:val="17"/>
                </w:rPr>
                <w:t> </w:t>
              </w:r>
            </w:ins>
            <w:ins w:id="2970" w:author="Juhan Anupõld - RAM" w:date="2025-10-06T15:01:00Z" w16du:dateUtc="2025-10-06T12:01:00Z">
              <w:r w:rsidRPr="00F7133E">
                <w:rPr>
                  <w:rFonts w:asciiTheme="majorHAnsi" w:hAnsiTheme="majorHAnsi"/>
                  <w:sz w:val="17"/>
                  <w:szCs w:val="17"/>
                </w:rPr>
                <w:t>195</w:t>
              </w:r>
            </w:ins>
            <w:ins w:id="2971" w:author="Juhan Anupõld - RAM" w:date="2025-10-06T15:03:00Z" w16du:dateUtc="2025-10-06T12:03:00Z">
              <w:r w:rsidR="00FB4904">
                <w:rPr>
                  <w:rFonts w:asciiTheme="majorHAnsi" w:hAnsiTheme="majorHAnsi"/>
                  <w:sz w:val="17"/>
                  <w:szCs w:val="17"/>
                </w:rPr>
                <w:t xml:space="preserve"> </w:t>
              </w:r>
            </w:ins>
            <w:ins w:id="2972" w:author="Juhan Anupõld - RAM" w:date="2025-10-06T15:01:00Z" w16du:dateUtc="2025-10-06T12:01:00Z">
              <w:r w:rsidRPr="00745C77">
                <w:rPr>
                  <w:rFonts w:asciiTheme="majorHAnsi" w:hAnsiTheme="majorHAnsi"/>
                  <w:sz w:val="17"/>
                  <w:szCs w:val="17"/>
                </w:rPr>
                <w:t>032</w:t>
              </w:r>
            </w:ins>
            <w:del w:id="2973" w:author="Juhan Anupõld - RAM" w:date="2025-10-06T15:01:00Z" w16du:dateUtc="2025-10-06T12:01:00Z">
              <w:r w:rsidRPr="009A38B6" w:rsidDel="00131683">
                <w:rPr>
                  <w:rFonts w:asciiTheme="majorHAnsi" w:eastAsia="Times New Roman" w:hAnsiTheme="majorHAnsi" w:cs="Calibri"/>
                  <w:color w:val="000000"/>
                  <w:sz w:val="17"/>
                  <w:szCs w:val="17"/>
                  <w:lang w:val="et-EE" w:eastAsia="et-EE"/>
                  <w:rPrChange w:id="2974" w:author="Juhan Anupõld - RAM" w:date="2025-10-06T15:01:00Z" w16du:dateUtc="2025-10-06T12:01:00Z">
                    <w:rPr>
                      <w:rFonts w:ascii="Cambria" w:eastAsia="Times New Roman" w:hAnsi="Cambria" w:cs="Calibri"/>
                      <w:color w:val="000000"/>
                      <w:sz w:val="17"/>
                      <w:szCs w:val="17"/>
                      <w:lang w:val="et-EE" w:eastAsia="et-EE"/>
                    </w:rPr>
                  </w:rPrChange>
                </w:rPr>
                <w:delText>434 746 584</w:delText>
              </w:r>
            </w:del>
          </w:p>
        </w:tc>
        <w:tc>
          <w:tcPr>
            <w:tcW w:w="689" w:type="dxa"/>
          </w:tcPr>
          <w:p w14:paraId="754FA43B" w14:textId="6D85E8D5" w:rsidR="009A38B6" w:rsidRPr="009A38B6" w:rsidRDefault="009A38B6" w:rsidP="009A38B6">
            <w:pPr>
              <w:spacing w:before="0" w:after="0" w:line="240" w:lineRule="auto"/>
              <w:jc w:val="right"/>
              <w:rPr>
                <w:rFonts w:asciiTheme="majorHAnsi" w:eastAsia="Times New Roman" w:hAnsiTheme="majorHAnsi" w:cs="Calibri"/>
                <w:color w:val="000000"/>
                <w:sz w:val="17"/>
                <w:szCs w:val="17"/>
                <w:lang w:val="et-EE" w:eastAsia="et-EE"/>
                <w:rPrChange w:id="2975" w:author="Juhan Anupõld - RAM" w:date="2025-10-06T15:01:00Z" w16du:dateUtc="2025-10-06T12:01:00Z">
                  <w:rPr>
                    <w:rFonts w:ascii="Cambria" w:eastAsia="Times New Roman" w:hAnsi="Cambria" w:cs="Calibri"/>
                    <w:color w:val="000000"/>
                    <w:sz w:val="17"/>
                    <w:szCs w:val="17"/>
                    <w:lang w:val="et-EE" w:eastAsia="et-EE"/>
                  </w:rPr>
                </w:rPrChange>
              </w:rPr>
            </w:pPr>
            <w:ins w:id="2976" w:author="Juhan Anupõld - RAM" w:date="2025-10-06T15:01:00Z" w16du:dateUtc="2025-10-06T12:01:00Z">
              <w:r w:rsidRPr="00F7133E">
                <w:rPr>
                  <w:rFonts w:asciiTheme="majorHAnsi" w:hAnsiTheme="majorHAnsi"/>
                  <w:sz w:val="17"/>
                  <w:szCs w:val="17"/>
                </w:rPr>
                <w:t>16</w:t>
              </w:r>
            </w:ins>
            <w:ins w:id="2977" w:author="Juhan Anupõld - RAM" w:date="2025-10-06T15:03:00Z" w16du:dateUtc="2025-10-06T12:03:00Z">
              <w:r w:rsidR="008710E1">
                <w:rPr>
                  <w:rFonts w:asciiTheme="majorHAnsi" w:hAnsiTheme="majorHAnsi"/>
                  <w:sz w:val="17"/>
                  <w:szCs w:val="17"/>
                </w:rPr>
                <w:t> </w:t>
              </w:r>
            </w:ins>
            <w:ins w:id="2978" w:author="Juhan Anupõld - RAM" w:date="2025-10-06T15:01:00Z" w16du:dateUtc="2025-10-06T12:01:00Z">
              <w:r w:rsidRPr="00F7133E">
                <w:rPr>
                  <w:rFonts w:asciiTheme="majorHAnsi" w:hAnsiTheme="majorHAnsi"/>
                  <w:sz w:val="17"/>
                  <w:szCs w:val="17"/>
                </w:rPr>
                <w:t>567</w:t>
              </w:r>
            </w:ins>
            <w:ins w:id="2979" w:author="Juhan Anupõld - RAM" w:date="2025-10-06T15:03:00Z" w16du:dateUtc="2025-10-06T12:03:00Z">
              <w:r w:rsidR="008710E1">
                <w:rPr>
                  <w:rFonts w:asciiTheme="majorHAnsi" w:hAnsiTheme="majorHAnsi"/>
                  <w:sz w:val="17"/>
                  <w:szCs w:val="17"/>
                </w:rPr>
                <w:t xml:space="preserve"> </w:t>
              </w:r>
            </w:ins>
            <w:ins w:id="2980" w:author="Juhan Anupõld - RAM" w:date="2025-10-06T15:01:00Z" w16du:dateUtc="2025-10-06T12:01:00Z">
              <w:r w:rsidRPr="00F7133E">
                <w:rPr>
                  <w:rFonts w:asciiTheme="majorHAnsi" w:hAnsiTheme="majorHAnsi"/>
                  <w:sz w:val="17"/>
                  <w:szCs w:val="17"/>
                </w:rPr>
                <w:t>799</w:t>
              </w:r>
            </w:ins>
            <w:del w:id="2981" w:author="Juhan Anupõld - RAM" w:date="2025-10-06T15:01:00Z" w16du:dateUtc="2025-10-06T12:01:00Z">
              <w:r w:rsidRPr="009A38B6" w:rsidDel="00131683">
                <w:rPr>
                  <w:rFonts w:asciiTheme="majorHAnsi" w:eastAsia="Times New Roman" w:hAnsiTheme="majorHAnsi" w:cs="Calibri"/>
                  <w:color w:val="000000"/>
                  <w:sz w:val="17"/>
                  <w:szCs w:val="17"/>
                  <w:lang w:val="et-EE" w:eastAsia="et-EE"/>
                  <w:rPrChange w:id="2982" w:author="Juhan Anupõld - RAM" w:date="2025-10-06T15:01:00Z" w16du:dateUtc="2025-10-06T12:01:00Z">
                    <w:rPr>
                      <w:rFonts w:ascii="Cambria" w:eastAsia="Times New Roman" w:hAnsi="Cambria" w:cs="Calibri"/>
                      <w:color w:val="000000"/>
                      <w:sz w:val="17"/>
                      <w:szCs w:val="17"/>
                      <w:lang w:val="et-EE" w:eastAsia="et-EE"/>
                    </w:rPr>
                  </w:rPrChange>
                </w:rPr>
                <w:delText>17 389 862</w:delText>
              </w:r>
            </w:del>
          </w:p>
        </w:tc>
        <w:tc>
          <w:tcPr>
            <w:tcW w:w="688" w:type="dxa"/>
          </w:tcPr>
          <w:p w14:paraId="0B5C645F" w14:textId="337C7634" w:rsidR="009A38B6" w:rsidRPr="009A38B6" w:rsidRDefault="009A38B6" w:rsidP="009A38B6">
            <w:pPr>
              <w:spacing w:before="0" w:after="0" w:line="240" w:lineRule="auto"/>
              <w:jc w:val="right"/>
              <w:rPr>
                <w:rFonts w:asciiTheme="majorHAnsi" w:eastAsia="Times New Roman" w:hAnsiTheme="majorHAnsi" w:cs="Calibri"/>
                <w:color w:val="000000"/>
                <w:sz w:val="17"/>
                <w:szCs w:val="17"/>
                <w:lang w:val="et-EE" w:eastAsia="et-EE"/>
                <w:rPrChange w:id="2983" w:author="Juhan Anupõld - RAM" w:date="2025-10-06T15:01:00Z" w16du:dateUtc="2025-10-06T12:01:00Z">
                  <w:rPr>
                    <w:rFonts w:ascii="Cambria" w:eastAsia="Times New Roman" w:hAnsi="Cambria" w:cs="Calibri"/>
                    <w:color w:val="000000"/>
                    <w:sz w:val="17"/>
                    <w:szCs w:val="17"/>
                    <w:lang w:val="et-EE" w:eastAsia="et-EE"/>
                  </w:rPr>
                </w:rPrChange>
              </w:rPr>
            </w:pPr>
            <w:ins w:id="2984" w:author="Juhan Anupõld - RAM" w:date="2025-10-06T15:01:00Z" w16du:dateUtc="2025-10-06T12:01:00Z">
              <w:r w:rsidRPr="00F7133E">
                <w:rPr>
                  <w:rFonts w:asciiTheme="majorHAnsi" w:hAnsiTheme="majorHAnsi"/>
                  <w:sz w:val="17"/>
                  <w:szCs w:val="17"/>
                </w:rPr>
                <w:t>58</w:t>
              </w:r>
            </w:ins>
            <w:ins w:id="2985" w:author="Juhan Anupõld - RAM" w:date="2025-10-06T15:03:00Z" w16du:dateUtc="2025-10-06T12:03:00Z">
              <w:r w:rsidR="008710E1">
                <w:rPr>
                  <w:rFonts w:asciiTheme="majorHAnsi" w:hAnsiTheme="majorHAnsi"/>
                  <w:sz w:val="17"/>
                  <w:szCs w:val="17"/>
                </w:rPr>
                <w:t> </w:t>
              </w:r>
            </w:ins>
            <w:ins w:id="2986" w:author="Juhan Anupõld - RAM" w:date="2025-10-06T15:01:00Z" w16du:dateUtc="2025-10-06T12:01:00Z">
              <w:r w:rsidRPr="00F7133E">
                <w:rPr>
                  <w:rFonts w:asciiTheme="majorHAnsi" w:hAnsiTheme="majorHAnsi"/>
                  <w:sz w:val="17"/>
                  <w:szCs w:val="17"/>
                </w:rPr>
                <w:t>314</w:t>
              </w:r>
            </w:ins>
            <w:ins w:id="2987" w:author="Juhan Anupõld - RAM" w:date="2025-10-06T15:03:00Z" w16du:dateUtc="2025-10-06T12:03:00Z">
              <w:r w:rsidR="008710E1">
                <w:rPr>
                  <w:rFonts w:asciiTheme="majorHAnsi" w:hAnsiTheme="majorHAnsi"/>
                  <w:sz w:val="17"/>
                  <w:szCs w:val="17"/>
                </w:rPr>
                <w:t xml:space="preserve"> </w:t>
              </w:r>
            </w:ins>
            <w:ins w:id="2988" w:author="Juhan Anupõld - RAM" w:date="2025-10-06T15:01:00Z" w16du:dateUtc="2025-10-06T12:01:00Z">
              <w:r w:rsidRPr="00F7133E">
                <w:rPr>
                  <w:rFonts w:asciiTheme="majorHAnsi" w:hAnsiTheme="majorHAnsi"/>
                  <w:sz w:val="17"/>
                  <w:szCs w:val="17"/>
                </w:rPr>
                <w:t>689</w:t>
              </w:r>
            </w:ins>
            <w:del w:id="2989" w:author="Juhan Anupõld - RAM" w:date="2025-10-06T15:01:00Z" w16du:dateUtc="2025-10-06T12:01:00Z">
              <w:r w:rsidRPr="009A38B6" w:rsidDel="00131683">
                <w:rPr>
                  <w:rFonts w:asciiTheme="majorHAnsi" w:eastAsia="Times New Roman" w:hAnsiTheme="majorHAnsi" w:cs="Calibri"/>
                  <w:color w:val="000000"/>
                  <w:sz w:val="17"/>
                  <w:szCs w:val="17"/>
                  <w:lang w:val="et-EE" w:eastAsia="et-EE"/>
                  <w:rPrChange w:id="2990" w:author="Juhan Anupõld - RAM" w:date="2025-10-06T15:01:00Z" w16du:dateUtc="2025-10-06T12:01:00Z">
                    <w:rPr>
                      <w:rFonts w:ascii="Cambria" w:eastAsia="Times New Roman" w:hAnsi="Cambria" w:cs="Calibri"/>
                      <w:color w:val="000000"/>
                      <w:sz w:val="17"/>
                      <w:szCs w:val="17"/>
                      <w:lang w:val="et-EE" w:eastAsia="et-EE"/>
                    </w:rPr>
                  </w:rPrChange>
                </w:rPr>
                <w:delText>78 866 241</w:delText>
              </w:r>
            </w:del>
          </w:p>
        </w:tc>
        <w:tc>
          <w:tcPr>
            <w:tcW w:w="689" w:type="dxa"/>
          </w:tcPr>
          <w:p w14:paraId="72834A94" w14:textId="3DD4D400" w:rsidR="009A38B6" w:rsidRPr="009A38B6" w:rsidRDefault="009A38B6" w:rsidP="009A38B6">
            <w:pPr>
              <w:spacing w:before="0" w:after="0" w:line="240" w:lineRule="auto"/>
              <w:jc w:val="right"/>
              <w:rPr>
                <w:rFonts w:asciiTheme="majorHAnsi" w:eastAsia="Times New Roman" w:hAnsiTheme="majorHAnsi" w:cs="Calibri"/>
                <w:color w:val="000000"/>
                <w:sz w:val="17"/>
                <w:szCs w:val="17"/>
                <w:lang w:val="et-EE" w:eastAsia="et-EE"/>
                <w:rPrChange w:id="2991" w:author="Juhan Anupõld - RAM" w:date="2025-10-06T15:01:00Z" w16du:dateUtc="2025-10-06T12:01:00Z">
                  <w:rPr>
                    <w:rFonts w:ascii="Cambria" w:eastAsia="Times New Roman" w:hAnsi="Cambria" w:cs="Calibri"/>
                    <w:color w:val="000000"/>
                    <w:sz w:val="17"/>
                    <w:szCs w:val="17"/>
                    <w:lang w:val="et-EE" w:eastAsia="et-EE"/>
                  </w:rPr>
                </w:rPrChange>
              </w:rPr>
            </w:pPr>
            <w:ins w:id="2992" w:author="Juhan Anupõld - RAM" w:date="2025-10-06T15:01:00Z" w16du:dateUtc="2025-10-06T12:01:00Z">
              <w:r w:rsidRPr="00F7133E">
                <w:rPr>
                  <w:rFonts w:asciiTheme="majorHAnsi" w:hAnsiTheme="majorHAnsi"/>
                  <w:sz w:val="17"/>
                  <w:szCs w:val="17"/>
                </w:rPr>
                <w:t>2</w:t>
              </w:r>
            </w:ins>
            <w:ins w:id="2993" w:author="Juhan Anupõld - RAM" w:date="2025-10-06T15:03:00Z" w16du:dateUtc="2025-10-06T12:03:00Z">
              <w:r w:rsidR="008710E1">
                <w:rPr>
                  <w:rFonts w:asciiTheme="majorHAnsi" w:hAnsiTheme="majorHAnsi"/>
                  <w:sz w:val="17"/>
                  <w:szCs w:val="17"/>
                </w:rPr>
                <w:t> </w:t>
              </w:r>
            </w:ins>
            <w:ins w:id="2994" w:author="Juhan Anupõld - RAM" w:date="2025-10-06T15:01:00Z" w16du:dateUtc="2025-10-06T12:01:00Z">
              <w:r w:rsidRPr="00F7133E">
                <w:rPr>
                  <w:rFonts w:asciiTheme="majorHAnsi" w:hAnsiTheme="majorHAnsi"/>
                  <w:sz w:val="17"/>
                  <w:szCs w:val="17"/>
                </w:rPr>
                <w:t>332</w:t>
              </w:r>
            </w:ins>
            <w:ins w:id="2995" w:author="Juhan Anupõld - RAM" w:date="2025-10-06T15:03:00Z" w16du:dateUtc="2025-10-06T12:03:00Z">
              <w:r w:rsidR="008710E1">
                <w:rPr>
                  <w:rFonts w:asciiTheme="majorHAnsi" w:hAnsiTheme="majorHAnsi"/>
                  <w:sz w:val="17"/>
                  <w:szCs w:val="17"/>
                </w:rPr>
                <w:t xml:space="preserve"> </w:t>
              </w:r>
            </w:ins>
            <w:ins w:id="2996" w:author="Juhan Anupõld - RAM" w:date="2025-10-06T15:01:00Z" w16du:dateUtc="2025-10-06T12:01:00Z">
              <w:r w:rsidRPr="00F7133E">
                <w:rPr>
                  <w:rFonts w:asciiTheme="majorHAnsi" w:hAnsiTheme="majorHAnsi"/>
                  <w:sz w:val="17"/>
                  <w:szCs w:val="17"/>
                </w:rPr>
                <w:t>586</w:t>
              </w:r>
            </w:ins>
            <w:del w:id="2997" w:author="Juhan Anupõld - RAM" w:date="2025-10-06T15:01:00Z" w16du:dateUtc="2025-10-06T12:01:00Z">
              <w:r w:rsidRPr="009A38B6" w:rsidDel="00131683">
                <w:rPr>
                  <w:rFonts w:asciiTheme="majorHAnsi" w:eastAsia="Times New Roman" w:hAnsiTheme="majorHAnsi" w:cs="Calibri"/>
                  <w:color w:val="000000"/>
                  <w:sz w:val="17"/>
                  <w:szCs w:val="17"/>
                  <w:lang w:val="et-EE" w:eastAsia="et-EE"/>
                  <w:rPrChange w:id="2998" w:author="Juhan Anupõld - RAM" w:date="2025-10-06T15:01:00Z" w16du:dateUtc="2025-10-06T12:01:00Z">
                    <w:rPr>
                      <w:rFonts w:ascii="Cambria" w:eastAsia="Times New Roman" w:hAnsi="Cambria" w:cs="Calibri"/>
                      <w:color w:val="000000"/>
                      <w:sz w:val="17"/>
                      <w:szCs w:val="17"/>
                      <w:lang w:val="et-EE" w:eastAsia="et-EE"/>
                    </w:rPr>
                  </w:rPrChange>
                </w:rPr>
                <w:delText>3 154 650</w:delText>
              </w:r>
            </w:del>
          </w:p>
        </w:tc>
        <w:tc>
          <w:tcPr>
            <w:tcW w:w="946" w:type="dxa"/>
          </w:tcPr>
          <w:p w14:paraId="31D10734" w14:textId="4F924C7C" w:rsidR="009A38B6" w:rsidRPr="009A38B6" w:rsidRDefault="009A38B6" w:rsidP="009A38B6">
            <w:pPr>
              <w:spacing w:before="0" w:after="0" w:line="240" w:lineRule="auto"/>
              <w:jc w:val="right"/>
              <w:rPr>
                <w:rFonts w:asciiTheme="majorHAnsi" w:eastAsia="Times New Roman" w:hAnsiTheme="majorHAnsi" w:cs="Calibri"/>
                <w:color w:val="000000"/>
                <w:sz w:val="17"/>
                <w:szCs w:val="17"/>
                <w:lang w:val="et-EE" w:eastAsia="et-EE"/>
                <w:rPrChange w:id="2999" w:author="Juhan Anupõld - RAM" w:date="2025-10-06T15:01:00Z" w16du:dateUtc="2025-10-06T12:01:00Z">
                  <w:rPr>
                    <w:rFonts w:ascii="Cambria" w:eastAsia="Times New Roman" w:hAnsi="Cambria" w:cs="Calibri"/>
                    <w:color w:val="000000"/>
                    <w:sz w:val="17"/>
                    <w:szCs w:val="17"/>
                    <w:lang w:val="et-EE" w:eastAsia="et-EE"/>
                  </w:rPr>
                </w:rPrChange>
              </w:rPr>
            </w:pPr>
            <w:ins w:id="3000" w:author="Juhan Anupõld - RAM" w:date="2025-10-06T15:01:00Z" w16du:dateUtc="2025-10-06T12:01:00Z">
              <w:r w:rsidRPr="00745C77">
                <w:rPr>
                  <w:rFonts w:asciiTheme="majorHAnsi" w:hAnsiTheme="majorHAnsi"/>
                  <w:sz w:val="17"/>
                  <w:szCs w:val="17"/>
                </w:rPr>
                <w:t>124</w:t>
              </w:r>
            </w:ins>
            <w:ins w:id="3001" w:author="Juhan Anupõld - RAM" w:date="2025-10-06T15:03:00Z" w16du:dateUtc="2025-10-06T12:03:00Z">
              <w:r w:rsidR="0043772E">
                <w:rPr>
                  <w:rFonts w:asciiTheme="majorHAnsi" w:hAnsiTheme="majorHAnsi"/>
                  <w:sz w:val="17"/>
                  <w:szCs w:val="17"/>
                </w:rPr>
                <w:t> </w:t>
              </w:r>
            </w:ins>
            <w:ins w:id="3002" w:author="Juhan Anupõld - RAM" w:date="2025-10-06T15:01:00Z" w16du:dateUtc="2025-10-06T12:01:00Z">
              <w:r w:rsidRPr="00745C77">
                <w:rPr>
                  <w:rFonts w:asciiTheme="majorHAnsi" w:hAnsiTheme="majorHAnsi"/>
                  <w:sz w:val="17"/>
                  <w:szCs w:val="17"/>
                </w:rPr>
                <w:t>050</w:t>
              </w:r>
            </w:ins>
            <w:ins w:id="3003" w:author="Juhan Anupõld - RAM" w:date="2025-10-06T15:03:00Z" w16du:dateUtc="2025-10-06T12:03:00Z">
              <w:r w:rsidR="0043772E">
                <w:rPr>
                  <w:rFonts w:asciiTheme="majorHAnsi" w:hAnsiTheme="majorHAnsi"/>
                  <w:sz w:val="17"/>
                  <w:szCs w:val="17"/>
                </w:rPr>
                <w:t xml:space="preserve"> </w:t>
              </w:r>
            </w:ins>
            <w:ins w:id="3004" w:author="Juhan Anupõld - RAM" w:date="2025-10-06T15:01:00Z" w16du:dateUtc="2025-10-06T12:01:00Z">
              <w:r w:rsidRPr="00745C77">
                <w:rPr>
                  <w:rFonts w:asciiTheme="majorHAnsi" w:hAnsiTheme="majorHAnsi"/>
                  <w:sz w:val="17"/>
                  <w:szCs w:val="17"/>
                </w:rPr>
                <w:t>368</w:t>
              </w:r>
            </w:ins>
            <w:del w:id="3005" w:author="Juhan Anupõld - RAM" w:date="2025-10-06T15:01:00Z" w16du:dateUtc="2025-10-06T12:01:00Z">
              <w:r w:rsidRPr="009A38B6" w:rsidDel="00131683">
                <w:rPr>
                  <w:rFonts w:asciiTheme="majorHAnsi" w:eastAsia="Times New Roman" w:hAnsiTheme="majorHAnsi" w:cs="Calibri"/>
                  <w:color w:val="000000"/>
                  <w:sz w:val="17"/>
                  <w:szCs w:val="17"/>
                  <w:lang w:val="et-EE" w:eastAsia="et-EE"/>
                  <w:rPrChange w:id="3006" w:author="Juhan Anupõld - RAM" w:date="2025-10-06T15:01:00Z" w16du:dateUtc="2025-10-06T12:01:00Z">
                    <w:rPr>
                      <w:rFonts w:ascii="Cambria" w:eastAsia="Times New Roman" w:hAnsi="Cambria" w:cs="Calibri"/>
                      <w:color w:val="000000"/>
                      <w:sz w:val="17"/>
                      <w:szCs w:val="17"/>
                      <w:lang w:val="et-EE" w:eastAsia="et-EE"/>
                    </w:rPr>
                  </w:rPrChange>
                </w:rPr>
                <w:delText>224 607 533</w:delText>
              </w:r>
            </w:del>
          </w:p>
        </w:tc>
        <w:tc>
          <w:tcPr>
            <w:tcW w:w="843" w:type="dxa"/>
          </w:tcPr>
          <w:p w14:paraId="3B0E1E0C" w14:textId="0D023A0F" w:rsidR="009A38B6" w:rsidRPr="009A38B6" w:rsidRDefault="009A38B6" w:rsidP="009A38B6">
            <w:pPr>
              <w:spacing w:before="0" w:after="0" w:line="240" w:lineRule="auto"/>
              <w:jc w:val="right"/>
              <w:rPr>
                <w:rFonts w:asciiTheme="majorHAnsi" w:eastAsia="Times New Roman" w:hAnsiTheme="majorHAnsi" w:cs="Calibri"/>
                <w:color w:val="000000"/>
                <w:sz w:val="17"/>
                <w:szCs w:val="17"/>
                <w:lang w:val="et-EE" w:eastAsia="et-EE"/>
                <w:rPrChange w:id="3007" w:author="Juhan Anupõld - RAM" w:date="2025-10-06T15:01:00Z" w16du:dateUtc="2025-10-06T12:01:00Z">
                  <w:rPr>
                    <w:rFonts w:ascii="Cambria" w:eastAsia="Times New Roman" w:hAnsi="Cambria" w:cs="Calibri"/>
                    <w:color w:val="000000"/>
                    <w:sz w:val="17"/>
                    <w:szCs w:val="17"/>
                    <w:lang w:val="et-EE" w:eastAsia="et-EE"/>
                  </w:rPr>
                </w:rPrChange>
              </w:rPr>
            </w:pPr>
            <w:ins w:id="3008" w:author="Juhan Anupõld - RAM" w:date="2025-10-06T15:01:00Z" w16du:dateUtc="2025-10-06T12:01:00Z">
              <w:r w:rsidRPr="00745C77">
                <w:rPr>
                  <w:rFonts w:asciiTheme="majorHAnsi" w:hAnsiTheme="majorHAnsi"/>
                  <w:sz w:val="17"/>
                  <w:szCs w:val="17"/>
                </w:rPr>
                <w:t>124050368</w:t>
              </w:r>
            </w:ins>
            <w:del w:id="3009" w:author="Juhan Anupõld - RAM" w:date="2025-10-06T15:01:00Z" w16du:dateUtc="2025-10-06T12:01:00Z">
              <w:r w:rsidRPr="009A38B6" w:rsidDel="00131683">
                <w:rPr>
                  <w:rFonts w:asciiTheme="majorHAnsi" w:eastAsia="Times New Roman" w:hAnsiTheme="majorHAnsi" w:cs="Calibri"/>
                  <w:color w:val="000000"/>
                  <w:sz w:val="17"/>
                  <w:szCs w:val="17"/>
                  <w:lang w:val="et-EE" w:eastAsia="et-EE"/>
                  <w:rPrChange w:id="3010" w:author="Juhan Anupõld - RAM" w:date="2025-10-06T15:01:00Z" w16du:dateUtc="2025-10-06T12:01:00Z">
                    <w:rPr>
                      <w:rFonts w:ascii="Cambria" w:eastAsia="Times New Roman" w:hAnsi="Cambria" w:cs="Calibri"/>
                      <w:color w:val="000000"/>
                      <w:sz w:val="17"/>
                      <w:szCs w:val="17"/>
                      <w:lang w:val="et-EE" w:eastAsia="et-EE"/>
                    </w:rPr>
                  </w:rPrChange>
                </w:rPr>
                <w:delText>224 607 533</w:delText>
              </w:r>
            </w:del>
          </w:p>
        </w:tc>
        <w:tc>
          <w:tcPr>
            <w:tcW w:w="850" w:type="dxa"/>
          </w:tcPr>
          <w:p w14:paraId="27A38921" w14:textId="77777777" w:rsidR="009A38B6" w:rsidRPr="009A38B6" w:rsidRDefault="009A38B6" w:rsidP="009A38B6">
            <w:pPr>
              <w:spacing w:before="0" w:after="0" w:line="240" w:lineRule="auto"/>
              <w:jc w:val="right"/>
              <w:rPr>
                <w:rFonts w:asciiTheme="majorHAnsi" w:eastAsia="Times New Roman" w:hAnsiTheme="majorHAnsi" w:cs="Calibri"/>
                <w:color w:val="000000"/>
                <w:sz w:val="17"/>
                <w:szCs w:val="17"/>
                <w:lang w:val="et-EE" w:eastAsia="et-EE"/>
                <w:rPrChange w:id="3011" w:author="Juhan Anupõld - RAM" w:date="2025-10-06T15:01:00Z" w16du:dateUtc="2025-10-06T12:01:00Z">
                  <w:rPr>
                    <w:rFonts w:ascii="Cambria" w:eastAsia="Times New Roman" w:hAnsi="Cambria" w:cs="Calibri"/>
                    <w:color w:val="000000"/>
                    <w:sz w:val="17"/>
                    <w:szCs w:val="17"/>
                    <w:lang w:val="et-EE" w:eastAsia="et-EE"/>
                  </w:rPr>
                </w:rPrChange>
              </w:rPr>
            </w:pPr>
          </w:p>
        </w:tc>
        <w:tc>
          <w:tcPr>
            <w:tcW w:w="841" w:type="dxa"/>
          </w:tcPr>
          <w:p w14:paraId="47D07780" w14:textId="5DE916C8" w:rsidR="009A38B6" w:rsidRPr="009A38B6" w:rsidRDefault="009A38B6" w:rsidP="009A38B6">
            <w:pPr>
              <w:spacing w:before="0" w:after="0" w:line="240" w:lineRule="auto"/>
              <w:jc w:val="right"/>
              <w:rPr>
                <w:rFonts w:asciiTheme="majorHAnsi" w:eastAsia="Times New Roman" w:hAnsiTheme="majorHAnsi" w:cs="Calibri"/>
                <w:color w:val="000000"/>
                <w:sz w:val="17"/>
                <w:szCs w:val="17"/>
                <w:lang w:val="et-EE" w:eastAsia="et-EE"/>
                <w:rPrChange w:id="3012" w:author="Juhan Anupõld - RAM" w:date="2025-10-06T15:01:00Z" w16du:dateUtc="2025-10-06T12:01:00Z">
                  <w:rPr>
                    <w:rFonts w:ascii="Cambria" w:eastAsia="Times New Roman" w:hAnsi="Cambria" w:cs="Calibri"/>
                    <w:color w:val="000000"/>
                    <w:sz w:val="17"/>
                    <w:szCs w:val="17"/>
                    <w:lang w:val="et-EE" w:eastAsia="et-EE"/>
                  </w:rPr>
                </w:rPrChange>
              </w:rPr>
            </w:pPr>
            <w:ins w:id="3013" w:author="Juhan Anupõld - RAM" w:date="2025-10-06T15:01:00Z" w16du:dateUtc="2025-10-06T12:01:00Z">
              <w:r w:rsidRPr="00745C77">
                <w:rPr>
                  <w:rFonts w:asciiTheme="majorHAnsi" w:hAnsiTheme="majorHAnsi"/>
                  <w:sz w:val="17"/>
                  <w:szCs w:val="17"/>
                </w:rPr>
                <w:t>615</w:t>
              </w:r>
            </w:ins>
            <w:ins w:id="3014" w:author="Juhan Anupõld - RAM" w:date="2025-10-06T15:03:00Z" w16du:dateUtc="2025-10-06T12:03:00Z">
              <w:r w:rsidR="0043772E">
                <w:rPr>
                  <w:rFonts w:asciiTheme="majorHAnsi" w:hAnsiTheme="majorHAnsi"/>
                  <w:sz w:val="17"/>
                  <w:szCs w:val="17"/>
                </w:rPr>
                <w:t> </w:t>
              </w:r>
            </w:ins>
            <w:ins w:id="3015" w:author="Juhan Anupõld - RAM" w:date="2025-10-06T15:01:00Z" w16du:dateUtc="2025-10-06T12:01:00Z">
              <w:r w:rsidRPr="00745C77">
                <w:rPr>
                  <w:rFonts w:asciiTheme="majorHAnsi" w:hAnsiTheme="majorHAnsi"/>
                  <w:sz w:val="17"/>
                  <w:szCs w:val="17"/>
                </w:rPr>
                <w:t>460</w:t>
              </w:r>
            </w:ins>
            <w:ins w:id="3016" w:author="Juhan Anupõld - RAM" w:date="2025-10-06T15:03:00Z" w16du:dateUtc="2025-10-06T12:03:00Z">
              <w:r w:rsidR="0043772E">
                <w:rPr>
                  <w:rFonts w:asciiTheme="majorHAnsi" w:hAnsiTheme="majorHAnsi"/>
                  <w:sz w:val="17"/>
                  <w:szCs w:val="17"/>
                </w:rPr>
                <w:t xml:space="preserve"> </w:t>
              </w:r>
            </w:ins>
            <w:ins w:id="3017" w:author="Juhan Anupõld - RAM" w:date="2025-10-06T15:01:00Z" w16du:dateUtc="2025-10-06T12:01:00Z">
              <w:r w:rsidRPr="00745C77">
                <w:rPr>
                  <w:rFonts w:asciiTheme="majorHAnsi" w:hAnsiTheme="majorHAnsi"/>
                  <w:sz w:val="17"/>
                  <w:szCs w:val="17"/>
                </w:rPr>
                <w:t>474</w:t>
              </w:r>
            </w:ins>
            <w:del w:id="3018" w:author="Juhan Anupõld - RAM" w:date="2025-10-06T15:01:00Z" w16du:dateUtc="2025-10-06T12:01:00Z">
              <w:r w:rsidRPr="009A38B6" w:rsidDel="00131683">
                <w:rPr>
                  <w:rFonts w:asciiTheme="majorHAnsi" w:eastAsia="Times New Roman" w:hAnsiTheme="majorHAnsi" w:cs="Calibri"/>
                  <w:color w:val="000000"/>
                  <w:sz w:val="17"/>
                  <w:szCs w:val="17"/>
                  <w:lang w:val="et-EE" w:eastAsia="et-EE"/>
                  <w:rPrChange w:id="3019" w:author="Juhan Anupõld - RAM" w:date="2025-10-06T15:01:00Z" w16du:dateUtc="2025-10-06T12:01:00Z">
                    <w:rPr>
                      <w:rFonts w:ascii="Cambria" w:eastAsia="Times New Roman" w:hAnsi="Cambria" w:cs="Calibri"/>
                      <w:color w:val="000000"/>
                      <w:sz w:val="17"/>
                      <w:szCs w:val="17"/>
                      <w:lang w:val="et-EE" w:eastAsia="et-EE"/>
                    </w:rPr>
                  </w:rPrChange>
                </w:rPr>
                <w:delText>758 764 870</w:delText>
              </w:r>
            </w:del>
          </w:p>
        </w:tc>
        <w:tc>
          <w:tcPr>
            <w:tcW w:w="839" w:type="dxa"/>
            <w:vAlign w:val="center"/>
          </w:tcPr>
          <w:p w14:paraId="23855267" w14:textId="3FAE2536" w:rsidR="009A38B6" w:rsidRPr="00E4520F" w:rsidRDefault="009A38B6" w:rsidP="009A38B6">
            <w:pPr>
              <w:spacing w:before="0" w:after="0" w:line="240" w:lineRule="auto"/>
              <w:jc w:val="right"/>
              <w:rPr>
                <w:rFonts w:ascii="Cambria" w:eastAsia="Times New Roman" w:hAnsi="Cambria" w:cs="Calibri"/>
                <w:color w:val="000000"/>
                <w:sz w:val="17"/>
                <w:szCs w:val="17"/>
                <w:lang w:val="et-EE" w:eastAsia="et-EE"/>
              </w:rPr>
            </w:pPr>
            <w:del w:id="3020" w:author="Juhan Anupõld - RAM" w:date="2025-10-06T15:04:00Z" w16du:dateUtc="2025-10-06T12:04:00Z">
              <w:r w:rsidRPr="00E4520F" w:rsidDel="0043772E">
                <w:rPr>
                  <w:rFonts w:ascii="Cambria" w:eastAsia="Times New Roman" w:hAnsi="Cambria" w:cs="Calibri"/>
                  <w:color w:val="000000"/>
                  <w:sz w:val="17"/>
                  <w:szCs w:val="17"/>
                  <w:lang w:val="et-EE" w:eastAsia="et-EE"/>
                </w:rPr>
                <w:delText>70</w:delText>
              </w:r>
            </w:del>
            <w:ins w:id="3021" w:author="Juhan Anupõld - RAM" w:date="2025-10-06T15:04:00Z" w16du:dateUtc="2025-10-06T12:04:00Z">
              <w:r w:rsidR="0043772E">
                <w:rPr>
                  <w:rFonts w:ascii="Cambria" w:eastAsia="Times New Roman" w:hAnsi="Cambria" w:cs="Calibri"/>
                  <w:color w:val="000000"/>
                  <w:sz w:val="17"/>
                  <w:szCs w:val="17"/>
                  <w:lang w:val="et-EE" w:eastAsia="et-EE"/>
                </w:rPr>
                <w:t>80</w:t>
              </w:r>
            </w:ins>
            <w:r w:rsidRPr="00E4520F">
              <w:rPr>
                <w:rFonts w:ascii="Cambria" w:eastAsia="Times New Roman" w:hAnsi="Cambria" w:cs="Calibri"/>
                <w:color w:val="000000"/>
                <w:sz w:val="17"/>
                <w:szCs w:val="17"/>
                <w:lang w:val="et-EE" w:eastAsia="et-EE"/>
              </w:rPr>
              <w:t>%</w:t>
            </w:r>
          </w:p>
        </w:tc>
      </w:tr>
      <w:tr w:rsidR="00B571E2" w14:paraId="37650AFA" w14:textId="77777777" w:rsidTr="00B571E2">
        <w:trPr>
          <w:trHeight w:val="768"/>
        </w:trPr>
        <w:tc>
          <w:tcPr>
            <w:tcW w:w="2883" w:type="dxa"/>
            <w:gridSpan w:val="2"/>
            <w:shd w:val="clear" w:color="auto" w:fill="D9D9D9" w:themeFill="background1" w:themeFillShade="D9"/>
            <w:vAlign w:val="center"/>
          </w:tcPr>
          <w:p w14:paraId="225FCB35" w14:textId="77777777" w:rsidR="00B571E2" w:rsidRDefault="00B571E2" w:rsidP="00B571E2">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687" w:type="dxa"/>
            <w:shd w:val="clear" w:color="auto" w:fill="D9D9D9" w:themeFill="background1" w:themeFillShade="D9"/>
            <w:vAlign w:val="center"/>
          </w:tcPr>
          <w:p w14:paraId="50037D0E" w14:textId="77777777" w:rsidR="00B571E2" w:rsidRDefault="00B571E2" w:rsidP="00B571E2">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335" w:type="dxa"/>
            <w:vMerge w:val="restart"/>
            <w:vAlign w:val="center"/>
          </w:tcPr>
          <w:p w14:paraId="30E162E5" w14:textId="77777777" w:rsidR="00B571E2" w:rsidRDefault="00B571E2" w:rsidP="00B571E2">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JTF</w:t>
            </w:r>
          </w:p>
        </w:tc>
        <w:tc>
          <w:tcPr>
            <w:tcW w:w="1022" w:type="dxa"/>
            <w:vAlign w:val="center"/>
          </w:tcPr>
          <w:p w14:paraId="519BB8BE" w14:textId="77777777" w:rsidR="00B571E2" w:rsidRDefault="00B571E2" w:rsidP="00B571E2">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JTFi määrus e artikli 3kohase d vahend id</w:t>
            </w:r>
          </w:p>
        </w:tc>
        <w:tc>
          <w:tcPr>
            <w:tcW w:w="1288" w:type="dxa"/>
            <w:vAlign w:val="center"/>
          </w:tcPr>
          <w:p w14:paraId="5E0B2AC9" w14:textId="77777777" w:rsidR="00B571E2" w:rsidRDefault="00B571E2" w:rsidP="00B571E2">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154 961 870</w:t>
            </w:r>
          </w:p>
        </w:tc>
        <w:tc>
          <w:tcPr>
            <w:tcW w:w="688" w:type="dxa"/>
            <w:vAlign w:val="center"/>
          </w:tcPr>
          <w:p w14:paraId="6D755215" w14:textId="77777777" w:rsidR="00B571E2" w:rsidRDefault="00B571E2" w:rsidP="00B571E2">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126 651 948</w:t>
            </w:r>
          </w:p>
        </w:tc>
        <w:tc>
          <w:tcPr>
            <w:tcW w:w="689" w:type="dxa"/>
            <w:vAlign w:val="center"/>
          </w:tcPr>
          <w:p w14:paraId="48DAF381" w14:textId="77777777" w:rsidR="00B571E2" w:rsidRDefault="00B571E2" w:rsidP="00B571E2">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5 066 077</w:t>
            </w:r>
          </w:p>
        </w:tc>
        <w:tc>
          <w:tcPr>
            <w:tcW w:w="688" w:type="dxa"/>
            <w:vAlign w:val="center"/>
          </w:tcPr>
          <w:p w14:paraId="12BC69B8" w14:textId="77777777" w:rsidR="00B571E2" w:rsidRDefault="00B571E2" w:rsidP="00B571E2">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22 349 851</w:t>
            </w:r>
          </w:p>
        </w:tc>
        <w:tc>
          <w:tcPr>
            <w:tcW w:w="689" w:type="dxa"/>
            <w:vAlign w:val="center"/>
          </w:tcPr>
          <w:p w14:paraId="613060C1" w14:textId="77777777" w:rsidR="00B571E2" w:rsidRDefault="00B571E2" w:rsidP="00B571E2">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893 994</w:t>
            </w:r>
          </w:p>
        </w:tc>
        <w:tc>
          <w:tcPr>
            <w:tcW w:w="946" w:type="dxa"/>
          </w:tcPr>
          <w:p w14:paraId="259116D6" w14:textId="09A92792" w:rsidR="00B571E2" w:rsidRPr="00B571E2" w:rsidRDefault="00B571E2" w:rsidP="00B571E2">
            <w:pPr>
              <w:spacing w:before="0" w:after="0"/>
              <w:jc w:val="right"/>
              <w:rPr>
                <w:rFonts w:asciiTheme="majorHAnsi" w:hAnsiTheme="majorHAnsi" w:cs="Calibri"/>
                <w:color w:val="000000"/>
                <w:sz w:val="17"/>
                <w:szCs w:val="17"/>
                <w:rPrChange w:id="3022" w:author="Juhan Anupõld - RAM" w:date="2025-10-30T15:35:00Z" w16du:dateUtc="2025-10-30T13:35:00Z">
                  <w:rPr>
                    <w:rFonts w:ascii="Cambria" w:hAnsi="Cambria" w:cs="Calibri"/>
                    <w:color w:val="000000"/>
                    <w:sz w:val="17"/>
                    <w:szCs w:val="17"/>
                  </w:rPr>
                </w:rPrChange>
              </w:rPr>
            </w:pPr>
            <w:ins w:id="3023" w:author="Juhan Anupõld - RAM" w:date="2025-10-30T15:34:00Z" w16du:dateUtc="2025-10-30T13:34:00Z">
              <w:r w:rsidRPr="00B571E2">
                <w:rPr>
                  <w:rFonts w:asciiTheme="majorHAnsi" w:hAnsiTheme="majorHAnsi"/>
                  <w:sz w:val="17"/>
                  <w:szCs w:val="17"/>
                </w:rPr>
                <w:t>18</w:t>
              </w:r>
            </w:ins>
            <w:ins w:id="3024" w:author="Juhan Anupõld - RAM" w:date="2025-10-30T15:35:00Z" w16du:dateUtc="2025-10-30T13:35:00Z">
              <w:r>
                <w:rPr>
                  <w:rFonts w:asciiTheme="majorHAnsi" w:hAnsiTheme="majorHAnsi"/>
                  <w:sz w:val="17"/>
                  <w:szCs w:val="17"/>
                </w:rPr>
                <w:t> </w:t>
              </w:r>
            </w:ins>
            <w:ins w:id="3025" w:author="Juhan Anupõld - RAM" w:date="2025-10-30T15:34:00Z" w16du:dateUtc="2025-10-30T13:34:00Z">
              <w:r w:rsidRPr="00B571E2">
                <w:rPr>
                  <w:rFonts w:asciiTheme="majorHAnsi" w:hAnsiTheme="majorHAnsi"/>
                  <w:sz w:val="17"/>
                  <w:szCs w:val="17"/>
                </w:rPr>
                <w:t>496</w:t>
              </w:r>
            </w:ins>
            <w:ins w:id="3026" w:author="Juhan Anupõld - RAM" w:date="2025-10-30T15:35:00Z" w16du:dateUtc="2025-10-30T13:35:00Z">
              <w:r>
                <w:rPr>
                  <w:rFonts w:asciiTheme="majorHAnsi" w:hAnsiTheme="majorHAnsi"/>
                  <w:sz w:val="17"/>
                  <w:szCs w:val="17"/>
                </w:rPr>
                <w:t xml:space="preserve"> </w:t>
              </w:r>
            </w:ins>
            <w:ins w:id="3027" w:author="Juhan Anupõld - RAM" w:date="2025-10-30T15:34:00Z" w16du:dateUtc="2025-10-30T13:34:00Z">
              <w:r w:rsidRPr="00B571E2">
                <w:rPr>
                  <w:rFonts w:asciiTheme="majorHAnsi" w:hAnsiTheme="majorHAnsi"/>
                  <w:sz w:val="17"/>
                  <w:szCs w:val="17"/>
                </w:rPr>
                <w:t>284</w:t>
              </w:r>
            </w:ins>
            <w:del w:id="3028" w:author="Juhan Anupõld - RAM" w:date="2025-10-06T18:51:00Z" w16du:dateUtc="2025-10-06T15:51:00Z">
              <w:r w:rsidRPr="00B571E2" w:rsidDel="0039234A">
                <w:rPr>
                  <w:rFonts w:asciiTheme="majorHAnsi" w:hAnsiTheme="majorHAnsi" w:cs="Calibri"/>
                  <w:color w:val="000000"/>
                  <w:sz w:val="17"/>
                  <w:szCs w:val="17"/>
                  <w:rPrChange w:id="3029" w:author="Juhan Anupõld - RAM" w:date="2025-10-30T15:35:00Z" w16du:dateUtc="2025-10-30T13:35:00Z">
                    <w:rPr>
                      <w:rFonts w:ascii="Cambria" w:hAnsi="Cambria" w:cs="Calibri"/>
                      <w:color w:val="000000"/>
                      <w:sz w:val="17"/>
                      <w:szCs w:val="17"/>
                    </w:rPr>
                  </w:rPrChange>
                </w:rPr>
                <w:delText>96 948 840</w:delText>
              </w:r>
            </w:del>
          </w:p>
        </w:tc>
        <w:tc>
          <w:tcPr>
            <w:tcW w:w="843" w:type="dxa"/>
          </w:tcPr>
          <w:p w14:paraId="62D721B8" w14:textId="186A2DA1" w:rsidR="00B571E2" w:rsidRPr="00B571E2" w:rsidRDefault="00B571E2" w:rsidP="00B571E2">
            <w:pPr>
              <w:spacing w:before="0" w:after="0"/>
              <w:jc w:val="right"/>
              <w:rPr>
                <w:rFonts w:asciiTheme="majorHAnsi" w:eastAsia="Cambria" w:hAnsiTheme="majorHAnsi" w:cs="Cambria"/>
                <w:color w:val="000000" w:themeColor="text1"/>
                <w:sz w:val="17"/>
                <w:szCs w:val="17"/>
                <w:rPrChange w:id="3030" w:author="Juhan Anupõld - RAM" w:date="2025-10-30T15:35:00Z" w16du:dateUtc="2025-10-30T13:35:00Z">
                  <w:rPr>
                    <w:rFonts w:ascii="Cambria" w:eastAsia="Cambria" w:hAnsi="Cambria" w:cs="Cambria"/>
                    <w:color w:val="000000" w:themeColor="text1"/>
                    <w:sz w:val="17"/>
                    <w:szCs w:val="17"/>
                  </w:rPr>
                </w:rPrChange>
              </w:rPr>
            </w:pPr>
            <w:ins w:id="3031" w:author="Juhan Anupõld - RAM" w:date="2025-10-30T15:34:00Z" w16du:dateUtc="2025-10-30T13:34:00Z">
              <w:r w:rsidRPr="00B571E2">
                <w:rPr>
                  <w:rFonts w:asciiTheme="majorHAnsi" w:hAnsiTheme="majorHAnsi"/>
                  <w:sz w:val="17"/>
                  <w:szCs w:val="17"/>
                </w:rPr>
                <w:t>3</w:t>
              </w:r>
            </w:ins>
            <w:ins w:id="3032" w:author="Juhan Anupõld - RAM" w:date="2025-10-30T15:35:00Z" w16du:dateUtc="2025-10-30T13:35:00Z">
              <w:r>
                <w:rPr>
                  <w:rFonts w:asciiTheme="majorHAnsi" w:hAnsiTheme="majorHAnsi"/>
                  <w:sz w:val="17"/>
                  <w:szCs w:val="17"/>
                </w:rPr>
                <w:t> </w:t>
              </w:r>
            </w:ins>
            <w:ins w:id="3033" w:author="Juhan Anupõld - RAM" w:date="2025-10-30T15:34:00Z" w16du:dateUtc="2025-10-30T13:34:00Z">
              <w:r w:rsidRPr="00B571E2">
                <w:rPr>
                  <w:rFonts w:asciiTheme="majorHAnsi" w:hAnsiTheme="majorHAnsi"/>
                  <w:sz w:val="17"/>
                  <w:szCs w:val="17"/>
                </w:rPr>
                <w:t>478</w:t>
              </w:r>
            </w:ins>
            <w:ins w:id="3034" w:author="Juhan Anupõld - RAM" w:date="2025-10-30T15:35:00Z" w16du:dateUtc="2025-10-30T13:35:00Z">
              <w:r>
                <w:rPr>
                  <w:rFonts w:asciiTheme="majorHAnsi" w:hAnsiTheme="majorHAnsi"/>
                  <w:sz w:val="17"/>
                  <w:szCs w:val="17"/>
                </w:rPr>
                <w:t xml:space="preserve"> </w:t>
              </w:r>
            </w:ins>
            <w:ins w:id="3035" w:author="Juhan Anupõld - RAM" w:date="2025-10-30T15:34:00Z" w16du:dateUtc="2025-10-30T13:34:00Z">
              <w:r w:rsidRPr="00B571E2">
                <w:rPr>
                  <w:rFonts w:asciiTheme="majorHAnsi" w:hAnsiTheme="majorHAnsi"/>
                  <w:sz w:val="17"/>
                  <w:szCs w:val="17"/>
                </w:rPr>
                <w:t>691</w:t>
              </w:r>
            </w:ins>
            <w:del w:id="3036" w:author="Juhan Anupõld - RAM" w:date="2025-10-06T18:51:00Z" w16du:dateUtc="2025-10-06T15:51:00Z">
              <w:r w:rsidRPr="00B571E2" w:rsidDel="0039234A">
                <w:rPr>
                  <w:rFonts w:asciiTheme="majorHAnsi" w:hAnsiTheme="majorHAnsi" w:cs="Calibri"/>
                  <w:color w:val="000000"/>
                  <w:sz w:val="17"/>
                  <w:szCs w:val="17"/>
                  <w:rPrChange w:id="3037" w:author="Juhan Anupõld - RAM" w:date="2025-10-30T15:35:00Z" w16du:dateUtc="2025-10-30T13:35:00Z">
                    <w:rPr>
                      <w:rFonts w:ascii="Cambria" w:hAnsi="Cambria" w:cs="Calibri"/>
                      <w:color w:val="000000"/>
                      <w:sz w:val="17"/>
                      <w:szCs w:val="17"/>
                    </w:rPr>
                  </w:rPrChange>
                </w:rPr>
                <w:delText>15 072 105</w:delText>
              </w:r>
            </w:del>
          </w:p>
        </w:tc>
        <w:tc>
          <w:tcPr>
            <w:tcW w:w="850" w:type="dxa"/>
          </w:tcPr>
          <w:p w14:paraId="57D5D05E" w14:textId="0E9D3B26" w:rsidR="00B571E2" w:rsidRPr="00B571E2" w:rsidRDefault="00B571E2" w:rsidP="00B571E2">
            <w:pPr>
              <w:spacing w:before="0" w:after="0"/>
              <w:jc w:val="right"/>
              <w:rPr>
                <w:rFonts w:asciiTheme="majorHAnsi" w:hAnsiTheme="majorHAnsi" w:cs="Calibri"/>
                <w:color w:val="000000"/>
                <w:sz w:val="17"/>
                <w:szCs w:val="17"/>
                <w:rPrChange w:id="3038" w:author="Juhan Anupõld - RAM" w:date="2025-10-30T15:35:00Z" w16du:dateUtc="2025-10-30T13:35:00Z">
                  <w:rPr>
                    <w:rFonts w:ascii="Cambria" w:hAnsi="Cambria" w:cs="Calibri"/>
                    <w:color w:val="000000"/>
                    <w:sz w:val="17"/>
                    <w:szCs w:val="17"/>
                  </w:rPr>
                </w:rPrChange>
              </w:rPr>
            </w:pPr>
            <w:ins w:id="3039" w:author="Juhan Anupõld - RAM" w:date="2025-10-30T15:34:00Z" w16du:dateUtc="2025-10-30T13:34:00Z">
              <w:r w:rsidRPr="00B571E2">
                <w:rPr>
                  <w:rFonts w:asciiTheme="majorHAnsi" w:hAnsiTheme="majorHAnsi"/>
                  <w:sz w:val="17"/>
                  <w:szCs w:val="17"/>
                </w:rPr>
                <w:t>15</w:t>
              </w:r>
            </w:ins>
            <w:ins w:id="3040" w:author="Juhan Anupõld - RAM" w:date="2025-10-30T15:35:00Z" w16du:dateUtc="2025-10-30T13:35:00Z">
              <w:r>
                <w:rPr>
                  <w:rFonts w:asciiTheme="majorHAnsi" w:hAnsiTheme="majorHAnsi"/>
                  <w:sz w:val="17"/>
                  <w:szCs w:val="17"/>
                </w:rPr>
                <w:t> </w:t>
              </w:r>
            </w:ins>
            <w:ins w:id="3041" w:author="Juhan Anupõld - RAM" w:date="2025-10-30T15:34:00Z" w16du:dateUtc="2025-10-30T13:34:00Z">
              <w:r w:rsidRPr="00B571E2">
                <w:rPr>
                  <w:rFonts w:asciiTheme="majorHAnsi" w:hAnsiTheme="majorHAnsi"/>
                  <w:sz w:val="17"/>
                  <w:szCs w:val="17"/>
                </w:rPr>
                <w:t>017</w:t>
              </w:r>
            </w:ins>
            <w:ins w:id="3042" w:author="Juhan Anupõld - RAM" w:date="2025-10-30T15:35:00Z" w16du:dateUtc="2025-10-30T13:35:00Z">
              <w:r>
                <w:rPr>
                  <w:rFonts w:asciiTheme="majorHAnsi" w:hAnsiTheme="majorHAnsi"/>
                  <w:sz w:val="17"/>
                  <w:szCs w:val="17"/>
                </w:rPr>
                <w:t xml:space="preserve"> </w:t>
              </w:r>
            </w:ins>
            <w:ins w:id="3043" w:author="Juhan Anupõld - RAM" w:date="2025-10-30T15:34:00Z" w16du:dateUtc="2025-10-30T13:34:00Z">
              <w:r w:rsidRPr="00B571E2">
                <w:rPr>
                  <w:rFonts w:asciiTheme="majorHAnsi" w:hAnsiTheme="majorHAnsi"/>
                  <w:sz w:val="17"/>
                  <w:szCs w:val="17"/>
                </w:rPr>
                <w:t>593</w:t>
              </w:r>
            </w:ins>
            <w:del w:id="3044" w:author="Juhan Anupõld - RAM" w:date="2025-10-06T18:51:00Z" w16du:dateUtc="2025-10-06T15:51:00Z">
              <w:r w:rsidRPr="00B571E2" w:rsidDel="0039234A">
                <w:rPr>
                  <w:rFonts w:asciiTheme="majorHAnsi" w:hAnsiTheme="majorHAnsi" w:cs="Calibri"/>
                  <w:color w:val="000000"/>
                  <w:sz w:val="17"/>
                  <w:szCs w:val="17"/>
                  <w:rPrChange w:id="3045" w:author="Juhan Anupõld - RAM" w:date="2025-10-30T15:35:00Z" w16du:dateUtc="2025-10-30T13:35:00Z">
                    <w:rPr>
                      <w:rFonts w:ascii="Cambria" w:hAnsi="Cambria" w:cs="Calibri"/>
                      <w:color w:val="000000"/>
                      <w:sz w:val="17"/>
                      <w:szCs w:val="17"/>
                    </w:rPr>
                  </w:rPrChange>
                </w:rPr>
                <w:delText>81 876 735</w:delText>
              </w:r>
            </w:del>
          </w:p>
        </w:tc>
        <w:tc>
          <w:tcPr>
            <w:tcW w:w="841" w:type="dxa"/>
          </w:tcPr>
          <w:p w14:paraId="3E3A5256" w14:textId="4C197533" w:rsidR="00B571E2" w:rsidRPr="00B571E2" w:rsidRDefault="00B571E2" w:rsidP="00B571E2">
            <w:pPr>
              <w:spacing w:before="0" w:after="0"/>
              <w:jc w:val="right"/>
              <w:rPr>
                <w:rFonts w:asciiTheme="majorHAnsi" w:hAnsiTheme="majorHAnsi" w:cs="Calibri"/>
                <w:color w:val="000000"/>
                <w:sz w:val="17"/>
                <w:szCs w:val="17"/>
                <w:rPrChange w:id="3046" w:author="Juhan Anupõld - RAM" w:date="2025-10-30T15:35:00Z" w16du:dateUtc="2025-10-30T13:35:00Z">
                  <w:rPr>
                    <w:rFonts w:ascii="Cambria" w:hAnsi="Cambria" w:cs="Calibri"/>
                    <w:color w:val="000000"/>
                    <w:sz w:val="17"/>
                    <w:szCs w:val="17"/>
                  </w:rPr>
                </w:rPrChange>
              </w:rPr>
            </w:pPr>
            <w:ins w:id="3047" w:author="Juhan Anupõld - RAM" w:date="2025-10-30T15:34:00Z" w16du:dateUtc="2025-10-30T13:34:00Z">
              <w:r w:rsidRPr="00B571E2">
                <w:rPr>
                  <w:rFonts w:asciiTheme="majorHAnsi" w:hAnsiTheme="majorHAnsi"/>
                  <w:sz w:val="17"/>
                  <w:szCs w:val="17"/>
                </w:rPr>
                <w:t>173</w:t>
              </w:r>
            </w:ins>
            <w:ins w:id="3048" w:author="Juhan Anupõld - RAM" w:date="2025-10-30T15:36:00Z" w16du:dateUtc="2025-10-30T13:36:00Z">
              <w:r>
                <w:rPr>
                  <w:rFonts w:asciiTheme="majorHAnsi" w:hAnsiTheme="majorHAnsi"/>
                  <w:sz w:val="17"/>
                  <w:szCs w:val="17"/>
                </w:rPr>
                <w:t> </w:t>
              </w:r>
            </w:ins>
            <w:ins w:id="3049" w:author="Juhan Anupõld - RAM" w:date="2025-10-30T15:34:00Z" w16du:dateUtc="2025-10-30T13:34:00Z">
              <w:r w:rsidRPr="00B571E2">
                <w:rPr>
                  <w:rFonts w:asciiTheme="majorHAnsi" w:hAnsiTheme="majorHAnsi"/>
                  <w:sz w:val="17"/>
                  <w:szCs w:val="17"/>
                </w:rPr>
                <w:t>458</w:t>
              </w:r>
            </w:ins>
            <w:ins w:id="3050" w:author="Juhan Anupõld - RAM" w:date="2025-10-30T15:36:00Z" w16du:dateUtc="2025-10-30T13:36:00Z">
              <w:r>
                <w:rPr>
                  <w:rFonts w:asciiTheme="majorHAnsi" w:hAnsiTheme="majorHAnsi"/>
                  <w:sz w:val="17"/>
                  <w:szCs w:val="17"/>
                </w:rPr>
                <w:t xml:space="preserve"> </w:t>
              </w:r>
            </w:ins>
            <w:ins w:id="3051" w:author="Juhan Anupõld - RAM" w:date="2025-10-30T15:34:00Z" w16du:dateUtc="2025-10-30T13:34:00Z">
              <w:r w:rsidRPr="00B571E2">
                <w:rPr>
                  <w:rFonts w:asciiTheme="majorHAnsi" w:hAnsiTheme="majorHAnsi"/>
                  <w:sz w:val="17"/>
                  <w:szCs w:val="17"/>
                </w:rPr>
                <w:t>154</w:t>
              </w:r>
            </w:ins>
            <w:del w:id="3052" w:author="Juhan Anupõld - RAM" w:date="2025-10-06T18:51:00Z" w16du:dateUtc="2025-10-06T15:51:00Z">
              <w:r w:rsidRPr="00B571E2" w:rsidDel="0039234A">
                <w:rPr>
                  <w:rFonts w:asciiTheme="majorHAnsi" w:hAnsiTheme="majorHAnsi" w:cs="Calibri"/>
                  <w:color w:val="000000"/>
                  <w:sz w:val="17"/>
                  <w:szCs w:val="17"/>
                  <w:rPrChange w:id="3053" w:author="Juhan Anupõld - RAM" w:date="2025-10-30T15:35:00Z" w16du:dateUtc="2025-10-30T13:35:00Z">
                    <w:rPr>
                      <w:rFonts w:ascii="Cambria" w:hAnsi="Cambria" w:cs="Calibri"/>
                      <w:color w:val="000000"/>
                      <w:sz w:val="17"/>
                      <w:szCs w:val="17"/>
                    </w:rPr>
                  </w:rPrChange>
                </w:rPr>
                <w:delText>251 910 710</w:delText>
              </w:r>
            </w:del>
          </w:p>
        </w:tc>
        <w:tc>
          <w:tcPr>
            <w:tcW w:w="839" w:type="dxa"/>
            <w:vAlign w:val="center"/>
          </w:tcPr>
          <w:p w14:paraId="4FEC4D79" w14:textId="206E690B" w:rsidR="00B571E2" w:rsidRPr="00E4520F" w:rsidRDefault="00B571E2" w:rsidP="00B571E2">
            <w:pPr>
              <w:spacing w:before="0" w:after="0" w:line="240" w:lineRule="auto"/>
              <w:jc w:val="right"/>
              <w:rPr>
                <w:rFonts w:ascii="Cambria" w:eastAsia="Times New Roman" w:hAnsi="Cambria" w:cs="Calibri"/>
                <w:color w:val="000000"/>
                <w:sz w:val="17"/>
                <w:szCs w:val="17"/>
                <w:lang w:val="et-EE" w:eastAsia="et-EE"/>
              </w:rPr>
            </w:pPr>
            <w:ins w:id="3054" w:author="Juhan Anupõld - RAM" w:date="2025-10-06T18:51:00Z" w16du:dateUtc="2025-10-06T15:51:00Z">
              <w:r>
                <w:rPr>
                  <w:rFonts w:ascii="Cambria" w:eastAsia="Times New Roman" w:hAnsi="Cambria" w:cs="Calibri"/>
                  <w:color w:val="000000"/>
                  <w:sz w:val="17"/>
                  <w:szCs w:val="17"/>
                  <w:lang w:val="et-EE" w:eastAsia="et-EE"/>
                </w:rPr>
                <w:t>89%</w:t>
              </w:r>
            </w:ins>
            <w:del w:id="3055" w:author="Juhan Anupõld - RAM" w:date="2025-10-06T18:51:00Z" w16du:dateUtc="2025-10-06T15:51:00Z">
              <w:r w:rsidRPr="00E4520F" w:rsidDel="0039234A">
                <w:rPr>
                  <w:rFonts w:ascii="Cambria" w:eastAsia="Times New Roman" w:hAnsi="Cambria" w:cs="Calibri"/>
                  <w:color w:val="000000"/>
                  <w:sz w:val="17"/>
                  <w:szCs w:val="17"/>
                  <w:lang w:val="et-EE" w:eastAsia="et-EE"/>
                </w:rPr>
                <w:delText>6</w:delText>
              </w:r>
              <w:r w:rsidDel="0039234A">
                <w:rPr>
                  <w:rFonts w:ascii="Cambria" w:eastAsia="Times New Roman" w:hAnsi="Cambria" w:cs="Calibri"/>
                  <w:color w:val="000000"/>
                  <w:sz w:val="17"/>
                  <w:szCs w:val="17"/>
                  <w:lang w:val="et-EE" w:eastAsia="et-EE"/>
                </w:rPr>
                <w:delText>2</w:delText>
              </w:r>
              <w:r w:rsidRPr="00E4520F" w:rsidDel="0039234A">
                <w:rPr>
                  <w:rFonts w:ascii="Cambria" w:eastAsia="Times New Roman" w:hAnsi="Cambria" w:cs="Calibri"/>
                  <w:color w:val="000000"/>
                  <w:sz w:val="17"/>
                  <w:szCs w:val="17"/>
                  <w:lang w:val="et-EE" w:eastAsia="et-EE"/>
                </w:rPr>
                <w:delText>%</w:delText>
              </w:r>
            </w:del>
          </w:p>
        </w:tc>
      </w:tr>
      <w:tr w:rsidR="00B571E2" w14:paraId="3224CE31" w14:textId="77777777" w:rsidTr="00B571E2">
        <w:trPr>
          <w:trHeight w:val="310"/>
        </w:trPr>
        <w:tc>
          <w:tcPr>
            <w:tcW w:w="2883" w:type="dxa"/>
            <w:gridSpan w:val="2"/>
            <w:shd w:val="clear" w:color="auto" w:fill="D9D9D9" w:themeFill="background1" w:themeFillShade="D9"/>
            <w:vAlign w:val="center"/>
          </w:tcPr>
          <w:p w14:paraId="3A62E180" w14:textId="77777777" w:rsidR="00B571E2" w:rsidRDefault="00B571E2" w:rsidP="00B571E2">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687" w:type="dxa"/>
            <w:shd w:val="clear" w:color="auto" w:fill="D9D9D9" w:themeFill="background1" w:themeFillShade="D9"/>
            <w:vAlign w:val="center"/>
          </w:tcPr>
          <w:p w14:paraId="7E71CCAE" w14:textId="77777777" w:rsidR="00B571E2" w:rsidRDefault="00B571E2" w:rsidP="00B571E2">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335" w:type="dxa"/>
            <w:vMerge/>
            <w:vAlign w:val="center"/>
          </w:tcPr>
          <w:p w14:paraId="6EC61F9A" w14:textId="77777777" w:rsidR="00B571E2" w:rsidRDefault="00B571E2" w:rsidP="00B571E2">
            <w:pPr>
              <w:spacing w:before="0" w:after="0" w:line="240" w:lineRule="auto"/>
              <w:rPr>
                <w:rFonts w:ascii="Cambria" w:eastAsia="Times New Roman" w:hAnsi="Cambria" w:cs="Calibri"/>
                <w:color w:val="000000"/>
                <w:sz w:val="17"/>
                <w:szCs w:val="17"/>
                <w:lang w:val="et-EE" w:eastAsia="et-EE"/>
              </w:rPr>
            </w:pPr>
          </w:p>
        </w:tc>
        <w:tc>
          <w:tcPr>
            <w:tcW w:w="1022" w:type="dxa"/>
            <w:vAlign w:val="center"/>
          </w:tcPr>
          <w:p w14:paraId="41B74278" w14:textId="77777777" w:rsidR="00B571E2" w:rsidRDefault="00B571E2" w:rsidP="00B571E2">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JTFi määrus e artikli 4kohase d vahend id </w:t>
            </w:r>
          </w:p>
        </w:tc>
        <w:tc>
          <w:tcPr>
            <w:tcW w:w="1288" w:type="dxa"/>
            <w:vAlign w:val="center"/>
          </w:tcPr>
          <w:p w14:paraId="2E7DC23F" w14:textId="77777777" w:rsidR="00B571E2" w:rsidRDefault="00B571E2" w:rsidP="00B571E2">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198 934 412</w:t>
            </w:r>
          </w:p>
        </w:tc>
        <w:tc>
          <w:tcPr>
            <w:tcW w:w="688" w:type="dxa"/>
            <w:vAlign w:val="center"/>
          </w:tcPr>
          <w:p w14:paraId="2991BDC2" w14:textId="77777777" w:rsidR="00B571E2" w:rsidRDefault="00B571E2" w:rsidP="00B571E2">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191 283 089</w:t>
            </w:r>
          </w:p>
        </w:tc>
        <w:tc>
          <w:tcPr>
            <w:tcW w:w="689" w:type="dxa"/>
            <w:vAlign w:val="center"/>
          </w:tcPr>
          <w:p w14:paraId="57299145" w14:textId="77777777" w:rsidR="00B571E2" w:rsidRDefault="00B571E2" w:rsidP="00B571E2">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7 651 323</w:t>
            </w:r>
          </w:p>
        </w:tc>
        <w:tc>
          <w:tcPr>
            <w:tcW w:w="688" w:type="dxa"/>
            <w:shd w:val="clear" w:color="auto" w:fill="D9D9D9" w:themeFill="background1" w:themeFillShade="D9"/>
            <w:vAlign w:val="center"/>
          </w:tcPr>
          <w:p w14:paraId="70B6DD14" w14:textId="77777777" w:rsidR="00B571E2" w:rsidRDefault="00B571E2" w:rsidP="00B571E2">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689" w:type="dxa"/>
            <w:shd w:val="clear" w:color="auto" w:fill="D9D9D9" w:themeFill="background1" w:themeFillShade="D9"/>
            <w:vAlign w:val="center"/>
          </w:tcPr>
          <w:p w14:paraId="324C4060" w14:textId="77777777" w:rsidR="00B571E2" w:rsidRDefault="00B571E2" w:rsidP="00B571E2">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946" w:type="dxa"/>
          </w:tcPr>
          <w:p w14:paraId="3B5CC20C" w14:textId="1A79AB32" w:rsidR="00B571E2" w:rsidRPr="00B571E2" w:rsidRDefault="00B571E2" w:rsidP="00B571E2">
            <w:pPr>
              <w:spacing w:before="0" w:after="0"/>
              <w:jc w:val="right"/>
              <w:rPr>
                <w:rFonts w:asciiTheme="majorHAnsi" w:hAnsiTheme="majorHAnsi" w:cs="Calibri"/>
                <w:color w:val="000000"/>
                <w:sz w:val="17"/>
                <w:szCs w:val="17"/>
                <w:rPrChange w:id="3056" w:author="Juhan Anupõld - RAM" w:date="2025-10-30T15:35:00Z" w16du:dateUtc="2025-10-30T13:35:00Z">
                  <w:rPr>
                    <w:rFonts w:ascii="Cambria" w:hAnsi="Cambria" w:cs="Calibri"/>
                    <w:color w:val="000000"/>
                    <w:sz w:val="17"/>
                    <w:szCs w:val="17"/>
                  </w:rPr>
                </w:rPrChange>
              </w:rPr>
            </w:pPr>
            <w:ins w:id="3057" w:author="Juhan Anupõld - RAM" w:date="2025-10-30T15:34:00Z" w16du:dateUtc="2025-10-30T13:34:00Z">
              <w:r w:rsidRPr="00B571E2">
                <w:rPr>
                  <w:rFonts w:asciiTheme="majorHAnsi" w:hAnsiTheme="majorHAnsi"/>
                  <w:sz w:val="17"/>
                  <w:szCs w:val="17"/>
                </w:rPr>
                <w:t>23</w:t>
              </w:r>
            </w:ins>
            <w:ins w:id="3058" w:author="Juhan Anupõld - RAM" w:date="2025-10-30T15:36:00Z" w16du:dateUtc="2025-10-30T13:36:00Z">
              <w:r>
                <w:rPr>
                  <w:rFonts w:asciiTheme="majorHAnsi" w:hAnsiTheme="majorHAnsi"/>
                  <w:sz w:val="17"/>
                  <w:szCs w:val="17"/>
                </w:rPr>
                <w:t> </w:t>
              </w:r>
            </w:ins>
            <w:ins w:id="3059" w:author="Juhan Anupõld - RAM" w:date="2025-10-30T15:34:00Z" w16du:dateUtc="2025-10-30T13:34:00Z">
              <w:r w:rsidRPr="00B571E2">
                <w:rPr>
                  <w:rFonts w:asciiTheme="majorHAnsi" w:hAnsiTheme="majorHAnsi"/>
                  <w:sz w:val="17"/>
                  <w:szCs w:val="17"/>
                </w:rPr>
                <w:t>744</w:t>
              </w:r>
            </w:ins>
            <w:ins w:id="3060" w:author="Juhan Anupõld - RAM" w:date="2025-10-30T15:36:00Z" w16du:dateUtc="2025-10-30T13:36:00Z">
              <w:r>
                <w:rPr>
                  <w:rFonts w:asciiTheme="majorHAnsi" w:hAnsiTheme="majorHAnsi"/>
                  <w:sz w:val="17"/>
                  <w:szCs w:val="17"/>
                </w:rPr>
                <w:t xml:space="preserve"> </w:t>
              </w:r>
            </w:ins>
            <w:ins w:id="3061" w:author="Juhan Anupõld - RAM" w:date="2025-10-30T15:34:00Z" w16du:dateUtc="2025-10-30T13:34:00Z">
              <w:r w:rsidRPr="00B571E2">
                <w:rPr>
                  <w:rFonts w:asciiTheme="majorHAnsi" w:hAnsiTheme="majorHAnsi"/>
                  <w:sz w:val="17"/>
                  <w:szCs w:val="17"/>
                </w:rPr>
                <w:t>856</w:t>
              </w:r>
            </w:ins>
            <w:del w:id="3062" w:author="Juhan Anupõld - RAM" w:date="2025-10-06T18:51:00Z" w16du:dateUtc="2025-10-06T15:51:00Z">
              <w:r w:rsidRPr="00B571E2" w:rsidDel="0039234A">
                <w:rPr>
                  <w:rFonts w:asciiTheme="majorHAnsi" w:hAnsiTheme="majorHAnsi" w:cs="Calibri"/>
                  <w:color w:val="000000"/>
                  <w:sz w:val="17"/>
                  <w:szCs w:val="17"/>
                  <w:rPrChange w:id="3063" w:author="Juhan Anupõld - RAM" w:date="2025-10-30T15:35:00Z" w16du:dateUtc="2025-10-30T13:35:00Z">
                    <w:rPr>
                      <w:rFonts w:ascii="Cambria" w:hAnsi="Cambria" w:cs="Calibri"/>
                      <w:color w:val="000000"/>
                      <w:sz w:val="17"/>
                      <w:szCs w:val="17"/>
                    </w:rPr>
                  </w:rPrChange>
                </w:rPr>
                <w:delText>124 459 395</w:delText>
              </w:r>
            </w:del>
          </w:p>
        </w:tc>
        <w:tc>
          <w:tcPr>
            <w:tcW w:w="843" w:type="dxa"/>
          </w:tcPr>
          <w:p w14:paraId="5A2DBDF2" w14:textId="2B0DF561" w:rsidR="00B571E2" w:rsidRPr="00B571E2" w:rsidRDefault="00B571E2" w:rsidP="00B571E2">
            <w:pPr>
              <w:spacing w:before="0" w:after="0"/>
              <w:jc w:val="right"/>
              <w:rPr>
                <w:rFonts w:asciiTheme="majorHAnsi" w:eastAsia="Cambria" w:hAnsiTheme="majorHAnsi" w:cs="Cambria"/>
                <w:color w:val="000000" w:themeColor="text1"/>
                <w:sz w:val="17"/>
                <w:szCs w:val="17"/>
                <w:rPrChange w:id="3064" w:author="Juhan Anupõld - RAM" w:date="2025-10-30T15:35:00Z" w16du:dateUtc="2025-10-30T13:35:00Z">
                  <w:rPr>
                    <w:rFonts w:ascii="Cambria" w:eastAsia="Cambria" w:hAnsi="Cambria" w:cs="Cambria"/>
                    <w:color w:val="000000" w:themeColor="text1"/>
                    <w:sz w:val="17"/>
                    <w:szCs w:val="17"/>
                  </w:rPr>
                </w:rPrChange>
              </w:rPr>
            </w:pPr>
            <w:ins w:id="3065" w:author="Juhan Anupõld - RAM" w:date="2025-10-30T15:34:00Z" w16du:dateUtc="2025-10-30T13:34:00Z">
              <w:r w:rsidRPr="00B571E2">
                <w:rPr>
                  <w:rFonts w:asciiTheme="majorHAnsi" w:hAnsiTheme="majorHAnsi"/>
                  <w:sz w:val="17"/>
                  <w:szCs w:val="17"/>
                </w:rPr>
                <w:t>4</w:t>
              </w:r>
            </w:ins>
            <w:ins w:id="3066" w:author="Juhan Anupõld - RAM" w:date="2025-10-30T15:36:00Z" w16du:dateUtc="2025-10-30T13:36:00Z">
              <w:r>
                <w:rPr>
                  <w:rFonts w:asciiTheme="majorHAnsi" w:hAnsiTheme="majorHAnsi"/>
                  <w:sz w:val="17"/>
                  <w:szCs w:val="17"/>
                </w:rPr>
                <w:t> </w:t>
              </w:r>
            </w:ins>
            <w:ins w:id="3067" w:author="Juhan Anupõld - RAM" w:date="2025-10-30T15:34:00Z" w16du:dateUtc="2025-10-30T13:34:00Z">
              <w:r w:rsidRPr="00B571E2">
                <w:rPr>
                  <w:rFonts w:asciiTheme="majorHAnsi" w:hAnsiTheme="majorHAnsi"/>
                  <w:sz w:val="17"/>
                  <w:szCs w:val="17"/>
                </w:rPr>
                <w:t>465</w:t>
              </w:r>
            </w:ins>
            <w:ins w:id="3068" w:author="Juhan Anupõld - RAM" w:date="2025-10-30T15:36:00Z" w16du:dateUtc="2025-10-30T13:36:00Z">
              <w:r>
                <w:rPr>
                  <w:rFonts w:asciiTheme="majorHAnsi" w:hAnsiTheme="majorHAnsi"/>
                  <w:sz w:val="17"/>
                  <w:szCs w:val="17"/>
                </w:rPr>
                <w:t xml:space="preserve"> </w:t>
              </w:r>
            </w:ins>
            <w:ins w:id="3069" w:author="Juhan Anupõld - RAM" w:date="2025-10-30T15:34:00Z" w16du:dateUtc="2025-10-30T13:34:00Z">
              <w:r w:rsidRPr="00B571E2">
                <w:rPr>
                  <w:rFonts w:asciiTheme="majorHAnsi" w:hAnsiTheme="majorHAnsi"/>
                  <w:sz w:val="17"/>
                  <w:szCs w:val="17"/>
                </w:rPr>
                <w:t>816</w:t>
              </w:r>
            </w:ins>
            <w:del w:id="3070" w:author="Juhan Anupõld - RAM" w:date="2025-10-06T18:51:00Z" w16du:dateUtc="2025-10-06T15:51:00Z">
              <w:r w:rsidRPr="00B571E2" w:rsidDel="0039234A">
                <w:rPr>
                  <w:rFonts w:asciiTheme="majorHAnsi" w:hAnsiTheme="majorHAnsi" w:cs="Calibri"/>
                  <w:color w:val="000000"/>
                  <w:sz w:val="17"/>
                  <w:szCs w:val="17"/>
                  <w:rPrChange w:id="3071" w:author="Juhan Anupõld - RAM" w:date="2025-10-30T15:35:00Z" w16du:dateUtc="2025-10-30T13:35:00Z">
                    <w:rPr>
                      <w:rFonts w:ascii="Cambria" w:hAnsi="Cambria" w:cs="Calibri"/>
                      <w:color w:val="000000"/>
                      <w:sz w:val="17"/>
                      <w:szCs w:val="17"/>
                    </w:rPr>
                  </w:rPrChange>
                </w:rPr>
                <w:delText>19 349 020</w:delText>
              </w:r>
            </w:del>
          </w:p>
        </w:tc>
        <w:tc>
          <w:tcPr>
            <w:tcW w:w="850" w:type="dxa"/>
          </w:tcPr>
          <w:p w14:paraId="6E0A036A" w14:textId="7AA449CB" w:rsidR="00B571E2" w:rsidRPr="00B571E2" w:rsidRDefault="00B571E2" w:rsidP="00B571E2">
            <w:pPr>
              <w:spacing w:before="0" w:after="0"/>
              <w:jc w:val="right"/>
              <w:rPr>
                <w:rFonts w:asciiTheme="majorHAnsi" w:hAnsiTheme="majorHAnsi" w:cs="Calibri"/>
                <w:color w:val="000000"/>
                <w:sz w:val="17"/>
                <w:szCs w:val="17"/>
                <w:rPrChange w:id="3072" w:author="Juhan Anupõld - RAM" w:date="2025-10-30T15:35:00Z" w16du:dateUtc="2025-10-30T13:35:00Z">
                  <w:rPr>
                    <w:rFonts w:ascii="Cambria" w:hAnsi="Cambria" w:cs="Calibri"/>
                    <w:color w:val="000000"/>
                    <w:sz w:val="17"/>
                    <w:szCs w:val="17"/>
                  </w:rPr>
                </w:rPrChange>
              </w:rPr>
            </w:pPr>
            <w:ins w:id="3073" w:author="Juhan Anupõld - RAM" w:date="2025-10-30T15:34:00Z" w16du:dateUtc="2025-10-30T13:34:00Z">
              <w:r w:rsidRPr="00B571E2">
                <w:rPr>
                  <w:rFonts w:asciiTheme="majorHAnsi" w:hAnsiTheme="majorHAnsi"/>
                  <w:sz w:val="17"/>
                  <w:szCs w:val="17"/>
                </w:rPr>
                <w:t>19</w:t>
              </w:r>
            </w:ins>
            <w:ins w:id="3074" w:author="Juhan Anupõld - RAM" w:date="2025-10-30T15:36:00Z" w16du:dateUtc="2025-10-30T13:36:00Z">
              <w:r>
                <w:rPr>
                  <w:rFonts w:asciiTheme="majorHAnsi" w:hAnsiTheme="majorHAnsi"/>
                  <w:sz w:val="17"/>
                  <w:szCs w:val="17"/>
                </w:rPr>
                <w:t> </w:t>
              </w:r>
            </w:ins>
            <w:ins w:id="3075" w:author="Juhan Anupõld - RAM" w:date="2025-10-30T15:34:00Z" w16du:dateUtc="2025-10-30T13:34:00Z">
              <w:r w:rsidRPr="00B571E2">
                <w:rPr>
                  <w:rFonts w:asciiTheme="majorHAnsi" w:hAnsiTheme="majorHAnsi"/>
                  <w:sz w:val="17"/>
                  <w:szCs w:val="17"/>
                </w:rPr>
                <w:t>279</w:t>
              </w:r>
            </w:ins>
            <w:ins w:id="3076" w:author="Juhan Anupõld - RAM" w:date="2025-10-30T15:36:00Z" w16du:dateUtc="2025-10-30T13:36:00Z">
              <w:r>
                <w:rPr>
                  <w:rFonts w:asciiTheme="majorHAnsi" w:hAnsiTheme="majorHAnsi"/>
                  <w:sz w:val="17"/>
                  <w:szCs w:val="17"/>
                </w:rPr>
                <w:t xml:space="preserve"> </w:t>
              </w:r>
            </w:ins>
            <w:ins w:id="3077" w:author="Juhan Anupõld - RAM" w:date="2025-10-30T15:34:00Z" w16du:dateUtc="2025-10-30T13:34:00Z">
              <w:r w:rsidRPr="00B571E2">
                <w:rPr>
                  <w:rFonts w:asciiTheme="majorHAnsi" w:hAnsiTheme="majorHAnsi"/>
                  <w:sz w:val="17"/>
                  <w:szCs w:val="17"/>
                </w:rPr>
                <w:t>040</w:t>
              </w:r>
            </w:ins>
            <w:del w:id="3078" w:author="Juhan Anupõld - RAM" w:date="2025-10-06T18:51:00Z" w16du:dateUtc="2025-10-06T15:51:00Z">
              <w:r w:rsidRPr="00B571E2" w:rsidDel="0039234A">
                <w:rPr>
                  <w:rFonts w:asciiTheme="majorHAnsi" w:hAnsiTheme="majorHAnsi" w:cs="Calibri"/>
                  <w:color w:val="000000"/>
                  <w:sz w:val="17"/>
                  <w:szCs w:val="17"/>
                  <w:rPrChange w:id="3079" w:author="Juhan Anupõld - RAM" w:date="2025-10-30T15:35:00Z" w16du:dateUtc="2025-10-30T13:35:00Z">
                    <w:rPr>
                      <w:rFonts w:ascii="Cambria" w:hAnsi="Cambria" w:cs="Calibri"/>
                      <w:color w:val="000000"/>
                      <w:sz w:val="17"/>
                      <w:szCs w:val="17"/>
                    </w:rPr>
                  </w:rPrChange>
                </w:rPr>
                <w:delText>105 110 375</w:delText>
              </w:r>
            </w:del>
          </w:p>
        </w:tc>
        <w:tc>
          <w:tcPr>
            <w:tcW w:w="841" w:type="dxa"/>
          </w:tcPr>
          <w:p w14:paraId="72375E46" w14:textId="21820B71" w:rsidR="00B571E2" w:rsidRPr="00B571E2" w:rsidRDefault="00B571E2" w:rsidP="00B571E2">
            <w:pPr>
              <w:spacing w:before="0" w:after="0"/>
              <w:jc w:val="right"/>
              <w:rPr>
                <w:rFonts w:asciiTheme="majorHAnsi" w:hAnsiTheme="majorHAnsi" w:cs="Calibri"/>
                <w:color w:val="000000"/>
                <w:sz w:val="17"/>
                <w:szCs w:val="17"/>
                <w:rPrChange w:id="3080" w:author="Juhan Anupõld - RAM" w:date="2025-10-30T15:35:00Z" w16du:dateUtc="2025-10-30T13:35:00Z">
                  <w:rPr>
                    <w:rFonts w:ascii="Cambria" w:hAnsi="Cambria" w:cs="Calibri"/>
                    <w:color w:val="000000"/>
                    <w:sz w:val="17"/>
                    <w:szCs w:val="17"/>
                  </w:rPr>
                </w:rPrChange>
              </w:rPr>
            </w:pPr>
            <w:ins w:id="3081" w:author="Juhan Anupõld - RAM" w:date="2025-10-30T15:34:00Z" w16du:dateUtc="2025-10-30T13:34:00Z">
              <w:r w:rsidRPr="00B571E2">
                <w:rPr>
                  <w:rFonts w:asciiTheme="majorHAnsi" w:hAnsiTheme="majorHAnsi"/>
                  <w:sz w:val="17"/>
                  <w:szCs w:val="17"/>
                </w:rPr>
                <w:t>222</w:t>
              </w:r>
            </w:ins>
            <w:ins w:id="3082" w:author="Juhan Anupõld - RAM" w:date="2025-10-30T15:36:00Z" w16du:dateUtc="2025-10-30T13:36:00Z">
              <w:r>
                <w:rPr>
                  <w:rFonts w:asciiTheme="majorHAnsi" w:hAnsiTheme="majorHAnsi"/>
                  <w:sz w:val="17"/>
                  <w:szCs w:val="17"/>
                </w:rPr>
                <w:t> </w:t>
              </w:r>
            </w:ins>
            <w:ins w:id="3083" w:author="Juhan Anupõld - RAM" w:date="2025-10-30T15:34:00Z" w16du:dateUtc="2025-10-30T13:34:00Z">
              <w:r w:rsidRPr="00B571E2">
                <w:rPr>
                  <w:rFonts w:asciiTheme="majorHAnsi" w:hAnsiTheme="majorHAnsi"/>
                  <w:sz w:val="17"/>
                  <w:szCs w:val="17"/>
                </w:rPr>
                <w:t>679</w:t>
              </w:r>
            </w:ins>
            <w:ins w:id="3084" w:author="Juhan Anupõld - RAM" w:date="2025-10-30T15:36:00Z" w16du:dateUtc="2025-10-30T13:36:00Z">
              <w:r>
                <w:rPr>
                  <w:rFonts w:asciiTheme="majorHAnsi" w:hAnsiTheme="majorHAnsi"/>
                  <w:sz w:val="17"/>
                  <w:szCs w:val="17"/>
                </w:rPr>
                <w:t xml:space="preserve"> </w:t>
              </w:r>
            </w:ins>
            <w:ins w:id="3085" w:author="Juhan Anupõld - RAM" w:date="2025-10-30T15:34:00Z" w16du:dateUtc="2025-10-30T13:34:00Z">
              <w:r w:rsidRPr="00B571E2">
                <w:rPr>
                  <w:rFonts w:asciiTheme="majorHAnsi" w:hAnsiTheme="majorHAnsi"/>
                  <w:sz w:val="17"/>
                  <w:szCs w:val="17"/>
                </w:rPr>
                <w:t>268</w:t>
              </w:r>
            </w:ins>
            <w:del w:id="3086" w:author="Juhan Anupõld - RAM" w:date="2025-10-06T18:51:00Z" w16du:dateUtc="2025-10-06T15:51:00Z">
              <w:r w:rsidRPr="00B571E2" w:rsidDel="0039234A">
                <w:rPr>
                  <w:rFonts w:asciiTheme="majorHAnsi" w:hAnsiTheme="majorHAnsi" w:cs="Calibri"/>
                  <w:color w:val="000000"/>
                  <w:sz w:val="17"/>
                  <w:szCs w:val="17"/>
                  <w:rPrChange w:id="3087" w:author="Juhan Anupõld - RAM" w:date="2025-10-30T15:35:00Z" w16du:dateUtc="2025-10-30T13:35:00Z">
                    <w:rPr>
                      <w:rFonts w:ascii="Cambria" w:hAnsi="Cambria" w:cs="Calibri"/>
                      <w:color w:val="000000"/>
                      <w:sz w:val="17"/>
                      <w:szCs w:val="17"/>
                    </w:rPr>
                  </w:rPrChange>
                </w:rPr>
                <w:delText>323 393 807</w:delText>
              </w:r>
            </w:del>
          </w:p>
        </w:tc>
        <w:tc>
          <w:tcPr>
            <w:tcW w:w="839" w:type="dxa"/>
            <w:vAlign w:val="center"/>
          </w:tcPr>
          <w:p w14:paraId="283FC993" w14:textId="4430E7B4" w:rsidR="00B571E2" w:rsidRPr="00E4520F" w:rsidRDefault="00B571E2" w:rsidP="00B571E2">
            <w:pPr>
              <w:spacing w:before="0" w:after="0" w:line="240" w:lineRule="auto"/>
              <w:jc w:val="right"/>
              <w:rPr>
                <w:rFonts w:ascii="Cambria" w:eastAsia="Times New Roman" w:hAnsi="Cambria" w:cs="Calibri"/>
                <w:color w:val="000000"/>
                <w:sz w:val="17"/>
                <w:szCs w:val="17"/>
                <w:lang w:val="et-EE" w:eastAsia="et-EE"/>
              </w:rPr>
            </w:pPr>
            <w:ins w:id="3088" w:author="Juhan Anupõld - RAM" w:date="2025-10-06T18:51:00Z" w16du:dateUtc="2025-10-06T15:51:00Z">
              <w:r>
                <w:rPr>
                  <w:rFonts w:ascii="Cambria" w:eastAsia="Times New Roman" w:hAnsi="Cambria" w:cs="Calibri"/>
                  <w:color w:val="000000"/>
                  <w:sz w:val="17"/>
                  <w:szCs w:val="17"/>
                  <w:lang w:val="et-EE" w:eastAsia="et-EE"/>
                </w:rPr>
                <w:t>89%</w:t>
              </w:r>
            </w:ins>
            <w:del w:id="3089" w:author="Juhan Anupõld - RAM" w:date="2025-10-06T18:51:00Z" w16du:dateUtc="2025-10-06T15:51:00Z">
              <w:r w:rsidRPr="00E4520F" w:rsidDel="0039234A">
                <w:rPr>
                  <w:rFonts w:ascii="Cambria" w:eastAsia="Times New Roman" w:hAnsi="Cambria" w:cs="Calibri"/>
                  <w:color w:val="000000"/>
                  <w:sz w:val="17"/>
                  <w:szCs w:val="17"/>
                  <w:lang w:val="et-EE" w:eastAsia="et-EE"/>
                </w:rPr>
                <w:delText>6</w:delText>
              </w:r>
              <w:r w:rsidDel="0039234A">
                <w:rPr>
                  <w:rFonts w:ascii="Cambria" w:eastAsia="Times New Roman" w:hAnsi="Cambria" w:cs="Calibri"/>
                  <w:color w:val="000000"/>
                  <w:sz w:val="17"/>
                  <w:szCs w:val="17"/>
                  <w:lang w:val="et-EE" w:eastAsia="et-EE"/>
                </w:rPr>
                <w:delText>2</w:delText>
              </w:r>
              <w:r w:rsidRPr="00E4520F" w:rsidDel="0039234A">
                <w:rPr>
                  <w:rFonts w:ascii="Cambria" w:eastAsia="Times New Roman" w:hAnsi="Cambria" w:cs="Calibri"/>
                  <w:color w:val="000000"/>
                  <w:sz w:val="17"/>
                  <w:szCs w:val="17"/>
                  <w:lang w:val="et-EE" w:eastAsia="et-EE"/>
                </w:rPr>
                <w:delText>%</w:delText>
              </w:r>
            </w:del>
          </w:p>
        </w:tc>
      </w:tr>
      <w:tr w:rsidR="00B571E2" w14:paraId="3161B444" w14:textId="77777777" w:rsidTr="00745C77">
        <w:trPr>
          <w:trHeight w:val="310"/>
        </w:trPr>
        <w:tc>
          <w:tcPr>
            <w:tcW w:w="2883" w:type="dxa"/>
            <w:gridSpan w:val="2"/>
            <w:shd w:val="clear" w:color="auto" w:fill="D9D9D9" w:themeFill="background1" w:themeFillShade="D9"/>
            <w:vAlign w:val="center"/>
          </w:tcPr>
          <w:p w14:paraId="4906F3B5" w14:textId="77777777" w:rsidR="00B571E2" w:rsidRDefault="00B571E2" w:rsidP="00B571E2">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687" w:type="dxa"/>
            <w:shd w:val="clear" w:color="auto" w:fill="D9D9D9" w:themeFill="background1" w:themeFillShade="D9"/>
            <w:vAlign w:val="center"/>
          </w:tcPr>
          <w:p w14:paraId="2AC052A7" w14:textId="77777777" w:rsidR="00B571E2" w:rsidRDefault="00B571E2" w:rsidP="00B571E2">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335" w:type="dxa"/>
            <w:vAlign w:val="center"/>
          </w:tcPr>
          <w:p w14:paraId="2F2F99B9" w14:textId="77777777" w:rsidR="00B571E2" w:rsidRDefault="00B571E2" w:rsidP="00B571E2">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Ühtekuuluvusfond kokku</w:t>
            </w:r>
          </w:p>
        </w:tc>
        <w:tc>
          <w:tcPr>
            <w:tcW w:w="1022" w:type="dxa"/>
            <w:shd w:val="clear" w:color="auto" w:fill="D9D9D9" w:themeFill="background1" w:themeFillShade="D9"/>
            <w:vAlign w:val="center"/>
          </w:tcPr>
          <w:p w14:paraId="50292BDE" w14:textId="77777777" w:rsidR="00B571E2" w:rsidRDefault="00B571E2" w:rsidP="00B571E2">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288" w:type="dxa"/>
          </w:tcPr>
          <w:p w14:paraId="5684BF6F" w14:textId="7E06D05B" w:rsidR="00B571E2" w:rsidRPr="002C6224" w:rsidRDefault="00B571E2" w:rsidP="00B571E2">
            <w:pPr>
              <w:spacing w:before="0" w:after="0" w:line="240" w:lineRule="auto"/>
              <w:jc w:val="right"/>
              <w:rPr>
                <w:rFonts w:asciiTheme="majorHAnsi" w:eastAsia="Times New Roman" w:hAnsiTheme="majorHAnsi" w:cs="Calibri"/>
                <w:color w:val="000000"/>
                <w:sz w:val="17"/>
                <w:szCs w:val="17"/>
                <w:lang w:val="et-EE" w:eastAsia="et-EE"/>
                <w:rPrChange w:id="3090" w:author="Juhan Anupõld - RAM" w:date="2025-10-06T15:04:00Z" w16du:dateUtc="2025-10-06T12:04:00Z">
                  <w:rPr>
                    <w:rFonts w:ascii="Cambria" w:eastAsia="Times New Roman" w:hAnsi="Cambria" w:cs="Calibri"/>
                    <w:color w:val="000000"/>
                    <w:sz w:val="17"/>
                    <w:szCs w:val="17"/>
                    <w:lang w:val="et-EE" w:eastAsia="et-EE"/>
                  </w:rPr>
                </w:rPrChange>
              </w:rPr>
            </w:pPr>
            <w:ins w:id="3091" w:author="Juhan Anupõld - RAM" w:date="2025-10-06T15:04:00Z" w16du:dateUtc="2025-10-06T12:04:00Z">
              <w:r w:rsidRPr="00745C77">
                <w:rPr>
                  <w:rFonts w:asciiTheme="majorHAnsi" w:hAnsiTheme="majorHAnsi"/>
                  <w:sz w:val="17"/>
                  <w:szCs w:val="17"/>
                </w:rPr>
                <w:t>869</w:t>
              </w:r>
              <w:r>
                <w:rPr>
                  <w:rFonts w:asciiTheme="majorHAnsi" w:hAnsiTheme="majorHAnsi"/>
                  <w:sz w:val="17"/>
                  <w:szCs w:val="17"/>
                </w:rPr>
                <w:t> </w:t>
              </w:r>
              <w:r w:rsidRPr="00745C77">
                <w:rPr>
                  <w:rFonts w:asciiTheme="majorHAnsi" w:hAnsiTheme="majorHAnsi"/>
                  <w:sz w:val="17"/>
                  <w:szCs w:val="17"/>
                </w:rPr>
                <w:t>886</w:t>
              </w:r>
              <w:r>
                <w:rPr>
                  <w:rFonts w:asciiTheme="majorHAnsi" w:hAnsiTheme="majorHAnsi"/>
                  <w:sz w:val="17"/>
                  <w:szCs w:val="17"/>
                </w:rPr>
                <w:t xml:space="preserve"> </w:t>
              </w:r>
              <w:r w:rsidRPr="00745C77">
                <w:rPr>
                  <w:rFonts w:asciiTheme="majorHAnsi" w:hAnsiTheme="majorHAnsi"/>
                  <w:sz w:val="17"/>
                  <w:szCs w:val="17"/>
                </w:rPr>
                <w:t>588</w:t>
              </w:r>
            </w:ins>
            <w:del w:id="3092" w:author="Juhan Anupõld - RAM" w:date="2025-10-06T15:04:00Z" w16du:dateUtc="2025-10-06T12:04:00Z">
              <w:r w:rsidRPr="002C6224" w:rsidDel="00EB331F">
                <w:rPr>
                  <w:rFonts w:asciiTheme="majorHAnsi" w:eastAsia="Times New Roman" w:hAnsiTheme="majorHAnsi" w:cs="Calibri"/>
                  <w:color w:val="000000"/>
                  <w:sz w:val="17"/>
                  <w:szCs w:val="17"/>
                  <w:lang w:val="et-EE" w:eastAsia="et-EE"/>
                  <w:rPrChange w:id="3093" w:author="Juhan Anupõld - RAM" w:date="2025-10-06T15:04:00Z" w16du:dateUtc="2025-10-06T12:04:00Z">
                    <w:rPr>
                      <w:rFonts w:ascii="Cambria" w:eastAsia="Times New Roman" w:hAnsi="Cambria" w:cs="Calibri"/>
                      <w:color w:val="000000"/>
                      <w:sz w:val="17"/>
                      <w:szCs w:val="17"/>
                      <w:lang w:val="et-EE" w:eastAsia="et-EE"/>
                    </w:rPr>
                  </w:rPrChange>
                </w:rPr>
                <w:delText>779 722 013</w:delText>
              </w:r>
            </w:del>
          </w:p>
        </w:tc>
        <w:tc>
          <w:tcPr>
            <w:tcW w:w="688" w:type="dxa"/>
          </w:tcPr>
          <w:p w14:paraId="3DB0F2B8" w14:textId="79300C73" w:rsidR="00B571E2" w:rsidRPr="002C6224" w:rsidRDefault="00B571E2" w:rsidP="00B571E2">
            <w:pPr>
              <w:spacing w:before="0" w:after="0" w:line="240" w:lineRule="auto"/>
              <w:jc w:val="right"/>
              <w:rPr>
                <w:rFonts w:asciiTheme="majorHAnsi" w:eastAsia="Times New Roman" w:hAnsiTheme="majorHAnsi" w:cs="Calibri"/>
                <w:color w:val="000000"/>
                <w:sz w:val="17"/>
                <w:szCs w:val="17"/>
                <w:lang w:val="et-EE" w:eastAsia="et-EE"/>
                <w:rPrChange w:id="3094" w:author="Juhan Anupõld - RAM" w:date="2025-10-06T15:04:00Z" w16du:dateUtc="2025-10-06T12:04:00Z">
                  <w:rPr>
                    <w:rFonts w:ascii="Cambria" w:eastAsia="Times New Roman" w:hAnsi="Cambria" w:cs="Calibri"/>
                    <w:color w:val="000000"/>
                    <w:sz w:val="17"/>
                    <w:szCs w:val="17"/>
                    <w:lang w:val="et-EE" w:eastAsia="et-EE"/>
                  </w:rPr>
                </w:rPrChange>
              </w:rPr>
            </w:pPr>
            <w:ins w:id="3095" w:author="Juhan Anupõld - RAM" w:date="2025-10-06T15:04:00Z" w16du:dateUtc="2025-10-06T12:04:00Z">
              <w:r w:rsidRPr="00745C77">
                <w:rPr>
                  <w:rFonts w:asciiTheme="majorHAnsi" w:hAnsiTheme="majorHAnsi"/>
                  <w:sz w:val="17"/>
                  <w:szCs w:val="17"/>
                </w:rPr>
                <w:t>693</w:t>
              </w:r>
              <w:r>
                <w:rPr>
                  <w:rFonts w:asciiTheme="majorHAnsi" w:hAnsiTheme="majorHAnsi"/>
                  <w:sz w:val="17"/>
                  <w:szCs w:val="17"/>
                </w:rPr>
                <w:t> </w:t>
              </w:r>
              <w:r w:rsidRPr="00F7133E">
                <w:rPr>
                  <w:rFonts w:asciiTheme="majorHAnsi" w:hAnsiTheme="majorHAnsi"/>
                  <w:sz w:val="17"/>
                  <w:szCs w:val="17"/>
                </w:rPr>
                <w:t>043</w:t>
              </w:r>
              <w:r>
                <w:rPr>
                  <w:rFonts w:asciiTheme="majorHAnsi" w:hAnsiTheme="majorHAnsi"/>
                  <w:sz w:val="17"/>
                  <w:szCs w:val="17"/>
                </w:rPr>
                <w:t xml:space="preserve"> </w:t>
              </w:r>
              <w:r w:rsidRPr="00F7133E">
                <w:rPr>
                  <w:rFonts w:asciiTheme="majorHAnsi" w:hAnsiTheme="majorHAnsi"/>
                  <w:sz w:val="17"/>
                  <w:szCs w:val="17"/>
                </w:rPr>
                <w:t>613</w:t>
              </w:r>
            </w:ins>
            <w:del w:id="3096" w:author="Juhan Anupõld - RAM" w:date="2025-10-06T15:04:00Z" w16du:dateUtc="2025-10-06T12:04:00Z">
              <w:r w:rsidRPr="002C6224" w:rsidDel="00EB331F">
                <w:rPr>
                  <w:rFonts w:asciiTheme="majorHAnsi" w:eastAsia="Times New Roman" w:hAnsiTheme="majorHAnsi" w:cs="Calibri"/>
                  <w:color w:val="000000"/>
                  <w:sz w:val="17"/>
                  <w:szCs w:val="17"/>
                  <w:lang w:val="et-EE" w:eastAsia="et-EE"/>
                  <w:rPrChange w:id="3097" w:author="Juhan Anupõld - RAM" w:date="2025-10-06T15:04:00Z" w16du:dateUtc="2025-10-06T12:04:00Z">
                    <w:rPr>
                      <w:rFonts w:ascii="Cambria" w:eastAsia="Times New Roman" w:hAnsi="Cambria" w:cs="Calibri"/>
                      <w:color w:val="000000"/>
                      <w:sz w:val="17"/>
                      <w:szCs w:val="17"/>
                      <w:lang w:val="et-EE" w:eastAsia="et-EE"/>
                    </w:rPr>
                  </w:rPrChange>
                </w:rPr>
                <w:delText>649 060 893</w:delText>
              </w:r>
            </w:del>
          </w:p>
        </w:tc>
        <w:tc>
          <w:tcPr>
            <w:tcW w:w="689" w:type="dxa"/>
          </w:tcPr>
          <w:p w14:paraId="485C5E2D" w14:textId="2C24CEB0" w:rsidR="00B571E2" w:rsidRPr="002C6224" w:rsidRDefault="00B571E2" w:rsidP="00B571E2">
            <w:pPr>
              <w:spacing w:before="0" w:after="0" w:line="240" w:lineRule="auto"/>
              <w:jc w:val="right"/>
              <w:rPr>
                <w:rFonts w:asciiTheme="majorHAnsi" w:eastAsia="Times New Roman" w:hAnsiTheme="majorHAnsi" w:cs="Calibri"/>
                <w:color w:val="000000"/>
                <w:sz w:val="17"/>
                <w:szCs w:val="17"/>
                <w:lang w:val="et-EE" w:eastAsia="et-EE"/>
                <w:rPrChange w:id="3098" w:author="Juhan Anupõld - RAM" w:date="2025-10-06T15:04:00Z" w16du:dateUtc="2025-10-06T12:04:00Z">
                  <w:rPr>
                    <w:rFonts w:ascii="Cambria" w:eastAsia="Times New Roman" w:hAnsi="Cambria" w:cs="Calibri"/>
                    <w:color w:val="000000"/>
                    <w:sz w:val="17"/>
                    <w:szCs w:val="17"/>
                    <w:lang w:val="et-EE" w:eastAsia="et-EE"/>
                  </w:rPr>
                </w:rPrChange>
              </w:rPr>
            </w:pPr>
            <w:ins w:id="3099" w:author="Juhan Anupõld - RAM" w:date="2025-10-06T15:04:00Z" w16du:dateUtc="2025-10-06T12:04:00Z">
              <w:r w:rsidRPr="00F7133E">
                <w:rPr>
                  <w:rFonts w:asciiTheme="majorHAnsi" w:hAnsiTheme="majorHAnsi"/>
                  <w:sz w:val="17"/>
                  <w:szCs w:val="17"/>
                </w:rPr>
                <w:t>17</w:t>
              </w:r>
              <w:r>
                <w:rPr>
                  <w:rFonts w:asciiTheme="majorHAnsi" w:hAnsiTheme="majorHAnsi"/>
                  <w:sz w:val="17"/>
                  <w:szCs w:val="17"/>
                </w:rPr>
                <w:t> </w:t>
              </w:r>
              <w:r w:rsidRPr="00745C77">
                <w:rPr>
                  <w:rFonts w:asciiTheme="majorHAnsi" w:hAnsiTheme="majorHAnsi"/>
                  <w:sz w:val="17"/>
                  <w:szCs w:val="17"/>
                </w:rPr>
                <w:t>326</w:t>
              </w:r>
              <w:r>
                <w:rPr>
                  <w:rFonts w:asciiTheme="majorHAnsi" w:hAnsiTheme="majorHAnsi"/>
                  <w:sz w:val="17"/>
                  <w:szCs w:val="17"/>
                </w:rPr>
                <w:t xml:space="preserve"> </w:t>
              </w:r>
              <w:r w:rsidRPr="00745C77">
                <w:rPr>
                  <w:rFonts w:asciiTheme="majorHAnsi" w:hAnsiTheme="majorHAnsi"/>
                  <w:sz w:val="17"/>
                  <w:szCs w:val="17"/>
                </w:rPr>
                <w:t>089</w:t>
              </w:r>
            </w:ins>
            <w:del w:id="3100" w:author="Juhan Anupõld - RAM" w:date="2025-10-06T15:04:00Z" w16du:dateUtc="2025-10-06T12:04:00Z">
              <w:r w:rsidRPr="002C6224" w:rsidDel="00EB331F">
                <w:rPr>
                  <w:rFonts w:asciiTheme="majorHAnsi" w:eastAsia="Times New Roman" w:hAnsiTheme="majorHAnsi" w:cs="Calibri"/>
                  <w:color w:val="000000"/>
                  <w:sz w:val="17"/>
                  <w:szCs w:val="17"/>
                  <w:lang w:val="et-EE" w:eastAsia="et-EE"/>
                  <w:rPrChange w:id="3101" w:author="Juhan Anupõld - RAM" w:date="2025-10-06T15:04:00Z" w16du:dateUtc="2025-10-06T12:04:00Z">
                    <w:rPr>
                      <w:rFonts w:ascii="Cambria" w:eastAsia="Times New Roman" w:hAnsi="Cambria" w:cs="Calibri"/>
                      <w:color w:val="000000"/>
                      <w:sz w:val="17"/>
                      <w:szCs w:val="17"/>
                      <w:lang w:val="et-EE" w:eastAsia="et-EE"/>
                    </w:rPr>
                  </w:rPrChange>
                </w:rPr>
                <w:delText>16 226 522</w:delText>
              </w:r>
            </w:del>
          </w:p>
        </w:tc>
        <w:tc>
          <w:tcPr>
            <w:tcW w:w="688" w:type="dxa"/>
          </w:tcPr>
          <w:p w14:paraId="1A95BC51" w14:textId="3BB9C3A3" w:rsidR="00B571E2" w:rsidRPr="002C6224" w:rsidRDefault="00B571E2" w:rsidP="00B571E2">
            <w:pPr>
              <w:spacing w:before="0" w:after="0" w:line="240" w:lineRule="auto"/>
              <w:jc w:val="right"/>
              <w:rPr>
                <w:rFonts w:asciiTheme="majorHAnsi" w:eastAsia="Times New Roman" w:hAnsiTheme="majorHAnsi" w:cs="Calibri"/>
                <w:color w:val="000000"/>
                <w:sz w:val="17"/>
                <w:szCs w:val="17"/>
                <w:lang w:val="et-EE" w:eastAsia="et-EE"/>
                <w:rPrChange w:id="3102" w:author="Juhan Anupõld - RAM" w:date="2025-10-06T15:04:00Z" w16du:dateUtc="2025-10-06T12:04:00Z">
                  <w:rPr>
                    <w:rFonts w:ascii="Cambria" w:eastAsia="Times New Roman" w:hAnsi="Cambria" w:cs="Calibri"/>
                    <w:color w:val="000000"/>
                    <w:sz w:val="17"/>
                    <w:szCs w:val="17"/>
                    <w:lang w:val="et-EE" w:eastAsia="et-EE"/>
                  </w:rPr>
                </w:rPrChange>
              </w:rPr>
            </w:pPr>
            <w:ins w:id="3103" w:author="Juhan Anupõld - RAM" w:date="2025-10-06T15:04:00Z" w16du:dateUtc="2025-10-06T12:04:00Z">
              <w:r w:rsidRPr="00F7133E">
                <w:rPr>
                  <w:rFonts w:asciiTheme="majorHAnsi" w:hAnsiTheme="majorHAnsi"/>
                  <w:sz w:val="17"/>
                  <w:szCs w:val="17"/>
                </w:rPr>
                <w:t>155</w:t>
              </w:r>
              <w:r>
                <w:rPr>
                  <w:rFonts w:asciiTheme="majorHAnsi" w:hAnsiTheme="majorHAnsi"/>
                  <w:sz w:val="17"/>
                  <w:szCs w:val="17"/>
                </w:rPr>
                <w:t> </w:t>
              </w:r>
              <w:r w:rsidRPr="00745C77">
                <w:rPr>
                  <w:rFonts w:asciiTheme="majorHAnsi" w:hAnsiTheme="majorHAnsi"/>
                  <w:sz w:val="17"/>
                  <w:szCs w:val="17"/>
                </w:rPr>
                <w:t>626</w:t>
              </w:r>
              <w:r>
                <w:rPr>
                  <w:rFonts w:asciiTheme="majorHAnsi" w:hAnsiTheme="majorHAnsi"/>
                  <w:sz w:val="17"/>
                  <w:szCs w:val="17"/>
                </w:rPr>
                <w:t xml:space="preserve"> </w:t>
              </w:r>
              <w:r w:rsidRPr="00F7133E">
                <w:rPr>
                  <w:rFonts w:asciiTheme="majorHAnsi" w:hAnsiTheme="majorHAnsi"/>
                  <w:sz w:val="17"/>
                  <w:szCs w:val="17"/>
                </w:rPr>
                <w:t>232</w:t>
              </w:r>
            </w:ins>
            <w:del w:id="3104" w:author="Juhan Anupõld - RAM" w:date="2025-10-06T15:04:00Z" w16du:dateUtc="2025-10-06T12:04:00Z">
              <w:r w:rsidRPr="002C6224" w:rsidDel="00EB331F">
                <w:rPr>
                  <w:rFonts w:asciiTheme="majorHAnsi" w:eastAsia="Times New Roman" w:hAnsiTheme="majorHAnsi" w:cs="Calibri"/>
                  <w:color w:val="000000"/>
                  <w:sz w:val="17"/>
                  <w:szCs w:val="17"/>
                  <w:lang w:val="et-EE" w:eastAsia="et-EE"/>
                  <w:rPrChange w:id="3105" w:author="Juhan Anupõld - RAM" w:date="2025-10-06T15:04:00Z" w16du:dateUtc="2025-10-06T12:04:00Z">
                    <w:rPr>
                      <w:rFonts w:ascii="Cambria" w:eastAsia="Times New Roman" w:hAnsi="Cambria" w:cs="Calibri"/>
                      <w:color w:val="000000"/>
                      <w:sz w:val="17"/>
                      <w:szCs w:val="17"/>
                      <w:lang w:val="et-EE" w:eastAsia="et-EE"/>
                    </w:rPr>
                  </w:rPrChange>
                </w:rPr>
                <w:delText>111 643 510</w:delText>
              </w:r>
            </w:del>
          </w:p>
        </w:tc>
        <w:tc>
          <w:tcPr>
            <w:tcW w:w="689" w:type="dxa"/>
          </w:tcPr>
          <w:p w14:paraId="7D662C57" w14:textId="7147D8B3" w:rsidR="00B571E2" w:rsidRPr="002C6224" w:rsidRDefault="00B571E2" w:rsidP="00B571E2">
            <w:pPr>
              <w:spacing w:before="0" w:after="0" w:line="240" w:lineRule="auto"/>
              <w:jc w:val="right"/>
              <w:rPr>
                <w:rFonts w:asciiTheme="majorHAnsi" w:eastAsia="Times New Roman" w:hAnsiTheme="majorHAnsi" w:cs="Calibri"/>
                <w:color w:val="000000"/>
                <w:sz w:val="17"/>
                <w:szCs w:val="17"/>
                <w:lang w:val="et-EE" w:eastAsia="et-EE"/>
                <w:rPrChange w:id="3106" w:author="Juhan Anupõld - RAM" w:date="2025-10-06T15:04:00Z" w16du:dateUtc="2025-10-06T12:04:00Z">
                  <w:rPr>
                    <w:rFonts w:ascii="Cambria" w:eastAsia="Times New Roman" w:hAnsi="Cambria" w:cs="Calibri"/>
                    <w:color w:val="000000"/>
                    <w:sz w:val="17"/>
                    <w:szCs w:val="17"/>
                    <w:lang w:val="et-EE" w:eastAsia="et-EE"/>
                  </w:rPr>
                </w:rPrChange>
              </w:rPr>
            </w:pPr>
            <w:ins w:id="3107" w:author="Juhan Anupõld - RAM" w:date="2025-10-06T15:04:00Z" w16du:dateUtc="2025-10-06T12:04:00Z">
              <w:r w:rsidRPr="00745C77">
                <w:rPr>
                  <w:rFonts w:asciiTheme="majorHAnsi" w:hAnsiTheme="majorHAnsi"/>
                  <w:sz w:val="17"/>
                  <w:szCs w:val="17"/>
                </w:rPr>
                <w:t>3</w:t>
              </w:r>
            </w:ins>
            <w:ins w:id="3108" w:author="Juhan Anupõld - RAM" w:date="2025-10-06T15:05:00Z" w16du:dateUtc="2025-10-06T12:05:00Z">
              <w:r>
                <w:rPr>
                  <w:rFonts w:asciiTheme="majorHAnsi" w:hAnsiTheme="majorHAnsi"/>
                  <w:sz w:val="17"/>
                  <w:szCs w:val="17"/>
                </w:rPr>
                <w:t> </w:t>
              </w:r>
            </w:ins>
            <w:ins w:id="3109" w:author="Juhan Anupõld - RAM" w:date="2025-10-06T15:04:00Z" w16du:dateUtc="2025-10-06T12:04:00Z">
              <w:r w:rsidRPr="00F7133E">
                <w:rPr>
                  <w:rFonts w:asciiTheme="majorHAnsi" w:hAnsiTheme="majorHAnsi"/>
                  <w:sz w:val="17"/>
                  <w:szCs w:val="17"/>
                </w:rPr>
                <w:t>890</w:t>
              </w:r>
              <w:r>
                <w:rPr>
                  <w:rFonts w:asciiTheme="majorHAnsi" w:hAnsiTheme="majorHAnsi"/>
                  <w:sz w:val="17"/>
                  <w:szCs w:val="17"/>
                </w:rPr>
                <w:t xml:space="preserve"> </w:t>
              </w:r>
              <w:r w:rsidRPr="00F7133E">
                <w:rPr>
                  <w:rFonts w:asciiTheme="majorHAnsi" w:hAnsiTheme="majorHAnsi"/>
                  <w:sz w:val="17"/>
                  <w:szCs w:val="17"/>
                </w:rPr>
                <w:t>654</w:t>
              </w:r>
            </w:ins>
            <w:del w:id="3110" w:author="Juhan Anupõld - RAM" w:date="2025-10-06T15:04:00Z" w16du:dateUtc="2025-10-06T12:04:00Z">
              <w:r w:rsidRPr="002C6224" w:rsidDel="00EB331F">
                <w:rPr>
                  <w:rFonts w:asciiTheme="majorHAnsi" w:eastAsia="Times New Roman" w:hAnsiTheme="majorHAnsi" w:cs="Calibri"/>
                  <w:color w:val="000000"/>
                  <w:sz w:val="17"/>
                  <w:szCs w:val="17"/>
                  <w:lang w:val="et-EE" w:eastAsia="et-EE"/>
                  <w:rPrChange w:id="3111" w:author="Juhan Anupõld - RAM" w:date="2025-10-06T15:04:00Z" w16du:dateUtc="2025-10-06T12:04:00Z">
                    <w:rPr>
                      <w:rFonts w:ascii="Cambria" w:eastAsia="Times New Roman" w:hAnsi="Cambria" w:cs="Calibri"/>
                      <w:color w:val="000000"/>
                      <w:sz w:val="17"/>
                      <w:szCs w:val="17"/>
                      <w:lang w:val="et-EE" w:eastAsia="et-EE"/>
                    </w:rPr>
                  </w:rPrChange>
                </w:rPr>
                <w:delText>2 791 088</w:delText>
              </w:r>
            </w:del>
          </w:p>
        </w:tc>
        <w:tc>
          <w:tcPr>
            <w:tcW w:w="946" w:type="dxa"/>
          </w:tcPr>
          <w:p w14:paraId="53BFF94B" w14:textId="1AC05A48" w:rsidR="00B571E2" w:rsidRPr="00B571E2" w:rsidRDefault="00B571E2" w:rsidP="00B571E2">
            <w:pPr>
              <w:spacing w:before="0" w:after="0" w:line="240" w:lineRule="auto"/>
              <w:jc w:val="right"/>
              <w:rPr>
                <w:rFonts w:asciiTheme="majorHAnsi" w:eastAsia="Times New Roman" w:hAnsiTheme="majorHAnsi" w:cs="Calibri"/>
                <w:color w:val="000000"/>
                <w:sz w:val="17"/>
                <w:szCs w:val="17"/>
                <w:lang w:val="et-EE" w:eastAsia="et-EE"/>
                <w:rPrChange w:id="3112" w:author="Juhan Anupõld - RAM" w:date="2025-10-30T15:35:00Z" w16du:dateUtc="2025-10-30T13:35:00Z">
                  <w:rPr>
                    <w:rFonts w:ascii="Cambria" w:eastAsia="Times New Roman" w:hAnsi="Cambria" w:cs="Calibri"/>
                    <w:color w:val="000000"/>
                    <w:sz w:val="17"/>
                    <w:szCs w:val="17"/>
                    <w:lang w:val="et-EE" w:eastAsia="et-EE"/>
                  </w:rPr>
                </w:rPrChange>
              </w:rPr>
            </w:pPr>
            <w:ins w:id="3113" w:author="Juhan Anupõld - RAM" w:date="2025-10-30T15:34:00Z" w16du:dateUtc="2025-10-30T13:34:00Z">
              <w:r w:rsidRPr="00B571E2">
                <w:rPr>
                  <w:rFonts w:asciiTheme="majorHAnsi" w:hAnsiTheme="majorHAnsi"/>
                  <w:sz w:val="17"/>
                  <w:szCs w:val="17"/>
                </w:rPr>
                <w:t>52</w:t>
              </w:r>
            </w:ins>
            <w:ins w:id="3114" w:author="Juhan Anupõld - RAM" w:date="2025-10-30T15:36:00Z" w16du:dateUtc="2025-10-30T13:36:00Z">
              <w:r>
                <w:rPr>
                  <w:rFonts w:asciiTheme="majorHAnsi" w:hAnsiTheme="majorHAnsi"/>
                  <w:sz w:val="17"/>
                  <w:szCs w:val="17"/>
                </w:rPr>
                <w:t> </w:t>
              </w:r>
            </w:ins>
            <w:ins w:id="3115" w:author="Juhan Anupõld - RAM" w:date="2025-10-30T15:34:00Z" w16du:dateUtc="2025-10-30T13:34:00Z">
              <w:r w:rsidRPr="00B571E2">
                <w:rPr>
                  <w:rFonts w:asciiTheme="majorHAnsi" w:hAnsiTheme="majorHAnsi"/>
                  <w:sz w:val="17"/>
                  <w:szCs w:val="17"/>
                </w:rPr>
                <w:t>793</w:t>
              </w:r>
            </w:ins>
            <w:ins w:id="3116" w:author="Juhan Anupõld - RAM" w:date="2025-10-30T15:36:00Z" w16du:dateUtc="2025-10-30T13:36:00Z">
              <w:r>
                <w:rPr>
                  <w:rFonts w:asciiTheme="majorHAnsi" w:hAnsiTheme="majorHAnsi"/>
                  <w:sz w:val="17"/>
                  <w:szCs w:val="17"/>
                </w:rPr>
                <w:t xml:space="preserve"> </w:t>
              </w:r>
            </w:ins>
            <w:ins w:id="3117" w:author="Juhan Anupõld - RAM" w:date="2025-10-30T15:34:00Z" w16du:dateUtc="2025-10-30T13:34:00Z">
              <w:r w:rsidRPr="00B571E2">
                <w:rPr>
                  <w:rFonts w:asciiTheme="majorHAnsi" w:hAnsiTheme="majorHAnsi"/>
                  <w:sz w:val="17"/>
                  <w:szCs w:val="17"/>
                </w:rPr>
                <w:t>615</w:t>
              </w:r>
            </w:ins>
            <w:del w:id="3118" w:author="Juhan Anupõld - RAM" w:date="2025-10-06T15:04:00Z" w16du:dateUtc="2025-10-06T12:04:00Z">
              <w:r w:rsidRPr="00B571E2" w:rsidDel="00EB331F">
                <w:rPr>
                  <w:rFonts w:asciiTheme="majorHAnsi" w:eastAsia="Times New Roman" w:hAnsiTheme="majorHAnsi" w:cs="Calibri"/>
                  <w:color w:val="000000"/>
                  <w:sz w:val="17"/>
                  <w:szCs w:val="17"/>
                  <w:lang w:val="et-EE" w:eastAsia="et-EE"/>
                  <w:rPrChange w:id="3119" w:author="Juhan Anupõld - RAM" w:date="2025-10-30T15:35:00Z" w16du:dateUtc="2025-10-30T13:35:00Z">
                    <w:rPr>
                      <w:rFonts w:ascii="Cambria" w:eastAsia="Times New Roman" w:hAnsi="Cambria" w:cs="Calibri"/>
                      <w:color w:val="000000"/>
                      <w:sz w:val="17"/>
                      <w:szCs w:val="17"/>
                      <w:lang w:val="et-EE" w:eastAsia="et-EE"/>
                    </w:rPr>
                  </w:rPrChange>
                </w:rPr>
                <w:delText>245 505 049</w:delText>
              </w:r>
            </w:del>
          </w:p>
        </w:tc>
        <w:tc>
          <w:tcPr>
            <w:tcW w:w="843" w:type="dxa"/>
          </w:tcPr>
          <w:p w14:paraId="06CB9D79" w14:textId="6FC0ACE4" w:rsidR="00B571E2" w:rsidRPr="00B571E2" w:rsidRDefault="00B571E2" w:rsidP="00B571E2">
            <w:pPr>
              <w:spacing w:before="0" w:after="0" w:line="240" w:lineRule="auto"/>
              <w:jc w:val="right"/>
              <w:rPr>
                <w:rFonts w:asciiTheme="majorHAnsi" w:eastAsia="Times New Roman" w:hAnsiTheme="majorHAnsi" w:cs="Calibri"/>
                <w:color w:val="000000"/>
                <w:sz w:val="17"/>
                <w:szCs w:val="17"/>
                <w:lang w:val="et-EE" w:eastAsia="et-EE"/>
                <w:rPrChange w:id="3120" w:author="Juhan Anupõld - RAM" w:date="2025-10-30T15:35:00Z" w16du:dateUtc="2025-10-30T13:35:00Z">
                  <w:rPr>
                    <w:rFonts w:ascii="Cambria" w:eastAsia="Times New Roman" w:hAnsi="Cambria" w:cs="Calibri"/>
                    <w:color w:val="000000"/>
                    <w:sz w:val="17"/>
                    <w:szCs w:val="17"/>
                    <w:lang w:val="et-EE" w:eastAsia="et-EE"/>
                  </w:rPr>
                </w:rPrChange>
              </w:rPr>
            </w:pPr>
            <w:ins w:id="3121" w:author="Juhan Anupõld - RAM" w:date="2025-10-30T15:34:00Z" w16du:dateUtc="2025-10-30T13:34:00Z">
              <w:r w:rsidRPr="00B571E2">
                <w:rPr>
                  <w:rFonts w:asciiTheme="majorHAnsi" w:hAnsiTheme="majorHAnsi"/>
                  <w:sz w:val="17"/>
                  <w:szCs w:val="17"/>
                </w:rPr>
                <w:t>48</w:t>
              </w:r>
            </w:ins>
            <w:ins w:id="3122" w:author="Juhan Anupõld - RAM" w:date="2025-10-30T15:36:00Z" w16du:dateUtc="2025-10-30T13:36:00Z">
              <w:r>
                <w:rPr>
                  <w:rFonts w:asciiTheme="majorHAnsi" w:hAnsiTheme="majorHAnsi"/>
                  <w:sz w:val="17"/>
                  <w:szCs w:val="17"/>
                </w:rPr>
                <w:t> </w:t>
              </w:r>
            </w:ins>
            <w:ins w:id="3123" w:author="Juhan Anupõld - RAM" w:date="2025-10-30T15:34:00Z" w16du:dateUtc="2025-10-30T13:34:00Z">
              <w:r w:rsidRPr="00B571E2">
                <w:rPr>
                  <w:rFonts w:asciiTheme="majorHAnsi" w:hAnsiTheme="majorHAnsi"/>
                  <w:sz w:val="17"/>
                  <w:szCs w:val="17"/>
                </w:rPr>
                <w:t>257</w:t>
              </w:r>
            </w:ins>
            <w:ins w:id="3124" w:author="Juhan Anupõld - RAM" w:date="2025-10-30T15:36:00Z" w16du:dateUtc="2025-10-30T13:36:00Z">
              <w:r>
                <w:rPr>
                  <w:rFonts w:asciiTheme="majorHAnsi" w:hAnsiTheme="majorHAnsi"/>
                  <w:sz w:val="17"/>
                  <w:szCs w:val="17"/>
                </w:rPr>
                <w:t xml:space="preserve"> </w:t>
              </w:r>
            </w:ins>
            <w:ins w:id="3125" w:author="Juhan Anupõld - RAM" w:date="2025-10-30T15:34:00Z" w16du:dateUtc="2025-10-30T13:34:00Z">
              <w:r w:rsidRPr="00B571E2">
                <w:rPr>
                  <w:rFonts w:asciiTheme="majorHAnsi" w:hAnsiTheme="majorHAnsi"/>
                  <w:sz w:val="17"/>
                  <w:szCs w:val="17"/>
                </w:rPr>
                <w:t>901</w:t>
              </w:r>
            </w:ins>
            <w:del w:id="3126" w:author="Juhan Anupõld - RAM" w:date="2025-10-06T15:04:00Z" w16du:dateUtc="2025-10-06T12:04:00Z">
              <w:r w:rsidRPr="00B571E2" w:rsidDel="00EB331F">
                <w:rPr>
                  <w:rFonts w:asciiTheme="majorHAnsi" w:eastAsia="Times New Roman" w:hAnsiTheme="majorHAnsi" w:cs="Calibri"/>
                  <w:color w:val="000000"/>
                  <w:sz w:val="17"/>
                  <w:szCs w:val="17"/>
                  <w:lang w:val="et-EE" w:eastAsia="et-EE"/>
                  <w:rPrChange w:id="3127" w:author="Juhan Anupõld - RAM" w:date="2025-10-30T15:35:00Z" w16du:dateUtc="2025-10-30T13:35:00Z">
                    <w:rPr>
                      <w:rFonts w:ascii="Cambria" w:eastAsia="Times New Roman" w:hAnsi="Cambria" w:cs="Calibri"/>
                      <w:color w:val="000000"/>
                      <w:sz w:val="17"/>
                      <w:szCs w:val="17"/>
                      <w:lang w:val="et-EE" w:eastAsia="et-EE"/>
                    </w:rPr>
                  </w:rPrChange>
                </w:rPr>
                <w:delText>178 863 452</w:delText>
              </w:r>
            </w:del>
          </w:p>
        </w:tc>
        <w:tc>
          <w:tcPr>
            <w:tcW w:w="850" w:type="dxa"/>
          </w:tcPr>
          <w:p w14:paraId="4C64DBA9" w14:textId="230B2626" w:rsidR="00B571E2" w:rsidRPr="00B571E2" w:rsidRDefault="00B571E2" w:rsidP="00B571E2">
            <w:pPr>
              <w:spacing w:before="0" w:after="0" w:line="240" w:lineRule="auto"/>
              <w:jc w:val="right"/>
              <w:rPr>
                <w:rFonts w:asciiTheme="majorHAnsi" w:eastAsia="Times New Roman" w:hAnsiTheme="majorHAnsi" w:cs="Calibri"/>
                <w:color w:val="000000"/>
                <w:sz w:val="17"/>
                <w:szCs w:val="17"/>
                <w:lang w:val="et-EE" w:eastAsia="et-EE"/>
                <w:rPrChange w:id="3128" w:author="Juhan Anupõld - RAM" w:date="2025-10-30T15:35:00Z" w16du:dateUtc="2025-10-30T13:35:00Z">
                  <w:rPr>
                    <w:rFonts w:ascii="Cambria" w:eastAsia="Times New Roman" w:hAnsi="Cambria" w:cs="Calibri"/>
                    <w:color w:val="000000"/>
                    <w:sz w:val="17"/>
                    <w:szCs w:val="17"/>
                    <w:lang w:val="et-EE" w:eastAsia="et-EE"/>
                  </w:rPr>
                </w:rPrChange>
              </w:rPr>
            </w:pPr>
            <w:ins w:id="3129" w:author="Juhan Anupõld - RAM" w:date="2025-10-30T15:34:00Z" w16du:dateUtc="2025-10-30T13:34:00Z">
              <w:r w:rsidRPr="00B571E2">
                <w:rPr>
                  <w:rFonts w:asciiTheme="majorHAnsi" w:hAnsiTheme="majorHAnsi"/>
                  <w:sz w:val="17"/>
                  <w:szCs w:val="17"/>
                </w:rPr>
                <w:t>4</w:t>
              </w:r>
            </w:ins>
            <w:ins w:id="3130" w:author="Juhan Anupõld - RAM" w:date="2025-10-30T15:36:00Z" w16du:dateUtc="2025-10-30T13:36:00Z">
              <w:r>
                <w:rPr>
                  <w:rFonts w:asciiTheme="majorHAnsi" w:hAnsiTheme="majorHAnsi"/>
                  <w:sz w:val="17"/>
                  <w:szCs w:val="17"/>
                </w:rPr>
                <w:t> </w:t>
              </w:r>
            </w:ins>
            <w:ins w:id="3131" w:author="Juhan Anupõld - RAM" w:date="2025-10-30T15:34:00Z" w16du:dateUtc="2025-10-30T13:34:00Z">
              <w:r w:rsidRPr="00B571E2">
                <w:rPr>
                  <w:rFonts w:asciiTheme="majorHAnsi" w:hAnsiTheme="majorHAnsi"/>
                  <w:sz w:val="17"/>
                  <w:szCs w:val="17"/>
                </w:rPr>
                <w:t>535</w:t>
              </w:r>
            </w:ins>
            <w:ins w:id="3132" w:author="Juhan Anupõld - RAM" w:date="2025-10-30T15:36:00Z" w16du:dateUtc="2025-10-30T13:36:00Z">
              <w:r>
                <w:rPr>
                  <w:rFonts w:asciiTheme="majorHAnsi" w:hAnsiTheme="majorHAnsi"/>
                  <w:sz w:val="17"/>
                  <w:szCs w:val="17"/>
                </w:rPr>
                <w:t xml:space="preserve"> </w:t>
              </w:r>
            </w:ins>
            <w:ins w:id="3133" w:author="Juhan Anupõld - RAM" w:date="2025-10-30T15:34:00Z" w16du:dateUtc="2025-10-30T13:34:00Z">
              <w:r w:rsidRPr="00B571E2">
                <w:rPr>
                  <w:rFonts w:asciiTheme="majorHAnsi" w:hAnsiTheme="majorHAnsi"/>
                  <w:sz w:val="17"/>
                  <w:szCs w:val="17"/>
                </w:rPr>
                <w:t>714</w:t>
              </w:r>
            </w:ins>
            <w:del w:id="3134" w:author="Juhan Anupõld - RAM" w:date="2025-10-06T15:04:00Z" w16du:dateUtc="2025-10-06T12:04:00Z">
              <w:r w:rsidRPr="00B571E2" w:rsidDel="00EB331F">
                <w:rPr>
                  <w:rFonts w:asciiTheme="majorHAnsi" w:eastAsia="Times New Roman" w:hAnsiTheme="majorHAnsi" w:cs="Calibri"/>
                  <w:color w:val="000000"/>
                  <w:sz w:val="17"/>
                  <w:szCs w:val="17"/>
                  <w:lang w:val="et-EE" w:eastAsia="et-EE"/>
                  <w:rPrChange w:id="3135" w:author="Juhan Anupõld - RAM" w:date="2025-10-30T15:35:00Z" w16du:dateUtc="2025-10-30T13:35:00Z">
                    <w:rPr>
                      <w:rFonts w:ascii="Cambria" w:eastAsia="Times New Roman" w:hAnsi="Cambria" w:cs="Calibri"/>
                      <w:color w:val="000000"/>
                      <w:sz w:val="17"/>
                      <w:szCs w:val="17"/>
                      <w:lang w:val="et-EE" w:eastAsia="et-EE"/>
                    </w:rPr>
                  </w:rPrChange>
                </w:rPr>
                <w:delText>66 641 597</w:delText>
              </w:r>
            </w:del>
          </w:p>
        </w:tc>
        <w:tc>
          <w:tcPr>
            <w:tcW w:w="841" w:type="dxa"/>
          </w:tcPr>
          <w:p w14:paraId="544BBEC8" w14:textId="1046C06D" w:rsidR="00B571E2" w:rsidRPr="00B571E2" w:rsidRDefault="00B571E2" w:rsidP="00B571E2">
            <w:pPr>
              <w:spacing w:before="0" w:after="0" w:line="240" w:lineRule="auto"/>
              <w:jc w:val="right"/>
              <w:rPr>
                <w:rFonts w:asciiTheme="majorHAnsi" w:eastAsia="Times New Roman" w:hAnsiTheme="majorHAnsi" w:cs="Calibri"/>
                <w:color w:val="000000"/>
                <w:sz w:val="17"/>
                <w:szCs w:val="17"/>
                <w:lang w:val="et-EE" w:eastAsia="et-EE"/>
                <w:rPrChange w:id="3136" w:author="Juhan Anupõld - RAM" w:date="2025-10-30T15:35:00Z" w16du:dateUtc="2025-10-30T13:35:00Z">
                  <w:rPr>
                    <w:rFonts w:ascii="Cambria" w:eastAsia="Times New Roman" w:hAnsi="Cambria" w:cs="Calibri"/>
                    <w:color w:val="000000"/>
                    <w:sz w:val="17"/>
                    <w:szCs w:val="17"/>
                    <w:lang w:val="et-EE" w:eastAsia="et-EE"/>
                  </w:rPr>
                </w:rPrChange>
              </w:rPr>
            </w:pPr>
            <w:ins w:id="3137" w:author="Juhan Anupõld - RAM" w:date="2025-10-30T15:34:00Z" w16du:dateUtc="2025-10-30T13:34:00Z">
              <w:r w:rsidRPr="00B571E2">
                <w:rPr>
                  <w:rFonts w:asciiTheme="majorHAnsi" w:hAnsiTheme="majorHAnsi"/>
                  <w:sz w:val="17"/>
                  <w:szCs w:val="17"/>
                </w:rPr>
                <w:t>922</w:t>
              </w:r>
            </w:ins>
            <w:ins w:id="3138" w:author="Juhan Anupõld - RAM" w:date="2025-10-30T15:36:00Z" w16du:dateUtc="2025-10-30T13:36:00Z">
              <w:r>
                <w:rPr>
                  <w:rFonts w:asciiTheme="majorHAnsi" w:hAnsiTheme="majorHAnsi"/>
                  <w:sz w:val="17"/>
                  <w:szCs w:val="17"/>
                </w:rPr>
                <w:t> </w:t>
              </w:r>
            </w:ins>
            <w:ins w:id="3139" w:author="Juhan Anupõld - RAM" w:date="2025-10-30T15:34:00Z" w16du:dateUtc="2025-10-30T13:34:00Z">
              <w:r w:rsidRPr="00B571E2">
                <w:rPr>
                  <w:rFonts w:asciiTheme="majorHAnsi" w:hAnsiTheme="majorHAnsi"/>
                  <w:sz w:val="17"/>
                  <w:szCs w:val="17"/>
                </w:rPr>
                <w:t>680</w:t>
              </w:r>
            </w:ins>
            <w:ins w:id="3140" w:author="Juhan Anupõld - RAM" w:date="2025-10-30T15:36:00Z" w16du:dateUtc="2025-10-30T13:36:00Z">
              <w:r>
                <w:rPr>
                  <w:rFonts w:asciiTheme="majorHAnsi" w:hAnsiTheme="majorHAnsi"/>
                  <w:sz w:val="17"/>
                  <w:szCs w:val="17"/>
                </w:rPr>
                <w:t xml:space="preserve"> </w:t>
              </w:r>
            </w:ins>
            <w:ins w:id="3141" w:author="Juhan Anupõld - RAM" w:date="2025-10-30T15:34:00Z" w16du:dateUtc="2025-10-30T13:34:00Z">
              <w:r w:rsidRPr="00B571E2">
                <w:rPr>
                  <w:rFonts w:asciiTheme="majorHAnsi" w:hAnsiTheme="majorHAnsi"/>
                  <w:sz w:val="17"/>
                  <w:szCs w:val="17"/>
                </w:rPr>
                <w:t>203</w:t>
              </w:r>
            </w:ins>
            <w:del w:id="3142" w:author="Juhan Anupõld - RAM" w:date="2025-10-06T15:04:00Z" w16du:dateUtc="2025-10-06T12:04:00Z">
              <w:r w:rsidRPr="00B571E2" w:rsidDel="00EB331F">
                <w:rPr>
                  <w:rFonts w:asciiTheme="majorHAnsi" w:eastAsia="Times New Roman" w:hAnsiTheme="majorHAnsi" w:cs="Calibri"/>
                  <w:color w:val="000000"/>
                  <w:sz w:val="17"/>
                  <w:szCs w:val="17"/>
                  <w:lang w:val="et-EE" w:eastAsia="et-EE"/>
                  <w:rPrChange w:id="3143" w:author="Juhan Anupõld - RAM" w:date="2025-10-30T15:35:00Z" w16du:dateUtc="2025-10-30T13:35:00Z">
                    <w:rPr>
                      <w:rFonts w:ascii="Cambria" w:eastAsia="Times New Roman" w:hAnsi="Cambria" w:cs="Calibri"/>
                      <w:color w:val="000000"/>
                      <w:sz w:val="17"/>
                      <w:szCs w:val="17"/>
                      <w:lang w:val="et-EE" w:eastAsia="et-EE"/>
                    </w:rPr>
                  </w:rPrChange>
                </w:rPr>
                <w:delText>1 025 227 062</w:delText>
              </w:r>
            </w:del>
          </w:p>
        </w:tc>
        <w:tc>
          <w:tcPr>
            <w:tcW w:w="839" w:type="dxa"/>
            <w:vAlign w:val="center"/>
          </w:tcPr>
          <w:p w14:paraId="78E2D712" w14:textId="4CF0F6F9" w:rsidR="00B571E2" w:rsidRPr="00E4520F" w:rsidRDefault="00B571E2" w:rsidP="00B571E2">
            <w:pPr>
              <w:spacing w:before="0" w:after="0" w:line="240" w:lineRule="auto"/>
              <w:jc w:val="right"/>
              <w:rPr>
                <w:rFonts w:ascii="Cambria" w:eastAsia="Times New Roman" w:hAnsi="Cambria" w:cs="Calibri"/>
                <w:color w:val="000000"/>
                <w:sz w:val="17"/>
                <w:szCs w:val="17"/>
                <w:lang w:val="et-EE" w:eastAsia="et-EE"/>
              </w:rPr>
            </w:pPr>
            <w:del w:id="3144" w:author="Juhan Anupõld - RAM" w:date="2025-10-06T15:05:00Z" w16du:dateUtc="2025-10-06T12:05:00Z">
              <w:r w:rsidRPr="00E4520F" w:rsidDel="008440A9">
                <w:rPr>
                  <w:rFonts w:ascii="Cambria" w:eastAsia="Times New Roman" w:hAnsi="Cambria" w:cs="Calibri"/>
                  <w:color w:val="000000"/>
                  <w:sz w:val="17"/>
                  <w:szCs w:val="17"/>
                  <w:lang w:val="et-EE" w:eastAsia="et-EE"/>
                </w:rPr>
                <w:delText>76</w:delText>
              </w:r>
            </w:del>
            <w:ins w:id="3145" w:author="Juhan Anupõld - RAM" w:date="2025-10-06T15:05:00Z" w16du:dateUtc="2025-10-06T12:05:00Z">
              <w:r>
                <w:rPr>
                  <w:rFonts w:ascii="Cambria" w:eastAsia="Times New Roman" w:hAnsi="Cambria" w:cs="Calibri"/>
                  <w:color w:val="000000"/>
                  <w:sz w:val="17"/>
                  <w:szCs w:val="17"/>
                  <w:lang w:val="et-EE" w:eastAsia="et-EE"/>
                </w:rPr>
                <w:t>94</w:t>
              </w:r>
            </w:ins>
            <w:r w:rsidRPr="00E4520F">
              <w:rPr>
                <w:rFonts w:ascii="Cambria" w:eastAsia="Times New Roman" w:hAnsi="Cambria" w:cs="Calibri"/>
                <w:color w:val="000000"/>
                <w:sz w:val="17"/>
                <w:szCs w:val="17"/>
                <w:lang w:val="et-EE" w:eastAsia="et-EE"/>
              </w:rPr>
              <w:t>%</w:t>
            </w:r>
          </w:p>
        </w:tc>
      </w:tr>
      <w:tr w:rsidR="00B571E2" w14:paraId="4717BD9A" w14:textId="77777777" w:rsidTr="00745C77">
        <w:trPr>
          <w:trHeight w:val="310"/>
        </w:trPr>
        <w:tc>
          <w:tcPr>
            <w:tcW w:w="2883" w:type="dxa"/>
            <w:gridSpan w:val="2"/>
            <w:vAlign w:val="center"/>
          </w:tcPr>
          <w:p w14:paraId="0C4D6FBF" w14:textId="77777777" w:rsidR="00B571E2" w:rsidRDefault="00B571E2" w:rsidP="00B571E2">
            <w:pPr>
              <w:spacing w:before="0" w:after="0" w:line="240" w:lineRule="auto"/>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Kogusumma</w:t>
            </w:r>
            <w:r>
              <w:rPr>
                <w:rFonts w:ascii="Cambria" w:eastAsia="Times New Roman" w:hAnsi="Cambria" w:cs="Calibri"/>
                <w:color w:val="000000"/>
                <w:sz w:val="17"/>
                <w:szCs w:val="17"/>
                <w:lang w:val="et-EE" w:eastAsia="et-EE"/>
              </w:rPr>
              <w:t xml:space="preserve"> </w:t>
            </w:r>
          </w:p>
        </w:tc>
        <w:tc>
          <w:tcPr>
            <w:tcW w:w="1687" w:type="dxa"/>
            <w:vAlign w:val="center"/>
          </w:tcPr>
          <w:p w14:paraId="11C49A1A" w14:textId="77777777" w:rsidR="00B571E2" w:rsidRDefault="00B571E2" w:rsidP="00B571E2">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335" w:type="dxa"/>
            <w:vAlign w:val="center"/>
          </w:tcPr>
          <w:p w14:paraId="3E589543" w14:textId="77777777" w:rsidR="00B571E2" w:rsidRDefault="00B571E2" w:rsidP="00B571E2">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p w14:paraId="6762FF8F" w14:textId="77777777" w:rsidR="00B571E2" w:rsidRDefault="00B571E2" w:rsidP="00B571E2">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022" w:type="dxa"/>
            <w:vAlign w:val="center"/>
          </w:tcPr>
          <w:p w14:paraId="5BF2F115" w14:textId="77777777" w:rsidR="00B571E2" w:rsidRDefault="00B571E2" w:rsidP="00B571E2">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288" w:type="dxa"/>
            <w:vAlign w:val="center"/>
          </w:tcPr>
          <w:p w14:paraId="12178E32" w14:textId="77777777" w:rsidR="00B571E2" w:rsidRDefault="00B571E2" w:rsidP="00B571E2">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3 369 336 786</w:t>
            </w:r>
          </w:p>
        </w:tc>
        <w:tc>
          <w:tcPr>
            <w:tcW w:w="688" w:type="dxa"/>
          </w:tcPr>
          <w:p w14:paraId="2CB6C64B" w14:textId="2C8E7931" w:rsidR="00B571E2" w:rsidRPr="008440A9" w:rsidRDefault="00B571E2" w:rsidP="00B571E2">
            <w:pPr>
              <w:spacing w:before="0" w:after="0" w:line="240" w:lineRule="auto"/>
              <w:jc w:val="right"/>
              <w:rPr>
                <w:rFonts w:asciiTheme="majorHAnsi" w:eastAsia="Times New Roman" w:hAnsiTheme="majorHAnsi" w:cs="Calibri"/>
                <w:color w:val="000000"/>
                <w:sz w:val="17"/>
                <w:szCs w:val="17"/>
                <w:lang w:val="et-EE" w:eastAsia="et-EE"/>
                <w:rPrChange w:id="3146" w:author="Juhan Anupõld - RAM" w:date="2025-10-06T15:05:00Z" w16du:dateUtc="2025-10-06T12:05:00Z">
                  <w:rPr>
                    <w:rFonts w:ascii="Cambria" w:eastAsia="Times New Roman" w:hAnsi="Cambria" w:cs="Calibri"/>
                    <w:color w:val="000000"/>
                    <w:sz w:val="17"/>
                    <w:szCs w:val="17"/>
                    <w:lang w:val="et-EE" w:eastAsia="et-EE"/>
                  </w:rPr>
                </w:rPrChange>
              </w:rPr>
            </w:pPr>
            <w:ins w:id="3147" w:author="Juhan Anupõld - RAM" w:date="2025-10-06T15:05:00Z" w16du:dateUtc="2025-10-06T12:05:00Z">
              <w:r w:rsidRPr="00F7133E">
                <w:rPr>
                  <w:rFonts w:asciiTheme="majorHAnsi" w:hAnsiTheme="majorHAnsi"/>
                  <w:sz w:val="17"/>
                  <w:szCs w:val="17"/>
                </w:rPr>
                <w:t>2</w:t>
              </w:r>
            </w:ins>
            <w:ins w:id="3148" w:author="Juhan Anupõld - RAM" w:date="2025-10-06T15:06:00Z" w16du:dateUtc="2025-10-06T12:06:00Z">
              <w:r>
                <w:rPr>
                  <w:rFonts w:asciiTheme="majorHAnsi" w:hAnsiTheme="majorHAnsi"/>
                  <w:sz w:val="17"/>
                  <w:szCs w:val="17"/>
                </w:rPr>
                <w:t> </w:t>
              </w:r>
            </w:ins>
            <w:ins w:id="3149" w:author="Juhan Anupõld - RAM" w:date="2025-10-06T15:05:00Z" w16du:dateUtc="2025-10-06T12:05:00Z">
              <w:r w:rsidRPr="00F7133E">
                <w:rPr>
                  <w:rFonts w:asciiTheme="majorHAnsi" w:hAnsiTheme="majorHAnsi"/>
                  <w:sz w:val="17"/>
                  <w:szCs w:val="17"/>
                </w:rPr>
                <w:t>799</w:t>
              </w:r>
            </w:ins>
            <w:ins w:id="3150" w:author="Juhan Anupõld - RAM" w:date="2025-10-06T15:06:00Z" w16du:dateUtc="2025-10-06T12:06:00Z">
              <w:r>
                <w:rPr>
                  <w:rFonts w:asciiTheme="majorHAnsi" w:hAnsiTheme="majorHAnsi"/>
                  <w:sz w:val="17"/>
                  <w:szCs w:val="17"/>
                </w:rPr>
                <w:t> </w:t>
              </w:r>
            </w:ins>
            <w:ins w:id="3151" w:author="Juhan Anupõld - RAM" w:date="2025-10-06T15:05:00Z" w16du:dateUtc="2025-10-06T12:05:00Z">
              <w:r w:rsidRPr="00F7133E">
                <w:rPr>
                  <w:rFonts w:asciiTheme="majorHAnsi" w:hAnsiTheme="majorHAnsi"/>
                  <w:sz w:val="17"/>
                  <w:szCs w:val="17"/>
                </w:rPr>
                <w:t>062</w:t>
              </w:r>
            </w:ins>
            <w:ins w:id="3152" w:author="Juhan Anupõld - RAM" w:date="2025-10-06T15:06:00Z" w16du:dateUtc="2025-10-06T12:06:00Z">
              <w:r>
                <w:rPr>
                  <w:rFonts w:asciiTheme="majorHAnsi" w:hAnsiTheme="majorHAnsi"/>
                  <w:sz w:val="17"/>
                  <w:szCs w:val="17"/>
                </w:rPr>
                <w:t xml:space="preserve"> </w:t>
              </w:r>
            </w:ins>
            <w:ins w:id="3153" w:author="Juhan Anupõld - RAM" w:date="2025-10-06T15:05:00Z" w16du:dateUtc="2025-10-06T12:05:00Z">
              <w:r w:rsidRPr="00F7133E">
                <w:rPr>
                  <w:rFonts w:asciiTheme="majorHAnsi" w:hAnsiTheme="majorHAnsi"/>
                  <w:sz w:val="17"/>
                  <w:szCs w:val="17"/>
                </w:rPr>
                <w:t>728</w:t>
              </w:r>
            </w:ins>
            <w:del w:id="3154" w:author="Juhan Anupõld - RAM" w:date="2025-10-06T15:05:00Z" w16du:dateUtc="2025-10-06T12:05:00Z">
              <w:r w:rsidRPr="008440A9" w:rsidDel="00AC34EA">
                <w:rPr>
                  <w:rFonts w:asciiTheme="majorHAnsi" w:eastAsia="Times New Roman" w:hAnsiTheme="majorHAnsi" w:cs="Calibri"/>
                  <w:color w:val="000000"/>
                  <w:sz w:val="17"/>
                  <w:szCs w:val="17"/>
                  <w:lang w:val="et-EE" w:eastAsia="et-EE"/>
                  <w:rPrChange w:id="3155" w:author="Juhan Anupõld - RAM" w:date="2025-10-06T15:05:00Z" w16du:dateUtc="2025-10-06T12:05:00Z">
                    <w:rPr>
                      <w:rFonts w:ascii="Cambria" w:eastAsia="Times New Roman" w:hAnsi="Cambria" w:cs="Calibri"/>
                      <w:color w:val="000000"/>
                      <w:sz w:val="17"/>
                      <w:szCs w:val="17"/>
                      <w:lang w:val="et-EE" w:eastAsia="et-EE"/>
                    </w:rPr>
                  </w:rPrChange>
                </w:rPr>
                <w:delText>2 798 538 486</w:delText>
              </w:r>
            </w:del>
          </w:p>
        </w:tc>
        <w:tc>
          <w:tcPr>
            <w:tcW w:w="689" w:type="dxa"/>
          </w:tcPr>
          <w:p w14:paraId="7AE1F293" w14:textId="3EB273C9" w:rsidR="00B571E2" w:rsidRPr="008440A9" w:rsidRDefault="00B571E2" w:rsidP="00B571E2">
            <w:pPr>
              <w:spacing w:before="0" w:after="0" w:line="240" w:lineRule="auto"/>
              <w:jc w:val="right"/>
              <w:rPr>
                <w:rFonts w:asciiTheme="majorHAnsi" w:eastAsia="Times New Roman" w:hAnsiTheme="majorHAnsi" w:cs="Calibri"/>
                <w:color w:val="000000"/>
                <w:sz w:val="17"/>
                <w:szCs w:val="17"/>
                <w:lang w:val="et-EE" w:eastAsia="et-EE"/>
                <w:rPrChange w:id="3156" w:author="Juhan Anupõld - RAM" w:date="2025-10-06T15:05:00Z" w16du:dateUtc="2025-10-06T12:05:00Z">
                  <w:rPr>
                    <w:rFonts w:ascii="Cambria" w:eastAsia="Times New Roman" w:hAnsi="Cambria" w:cs="Calibri"/>
                    <w:color w:val="000000"/>
                    <w:sz w:val="17"/>
                    <w:szCs w:val="17"/>
                    <w:lang w:val="et-EE" w:eastAsia="et-EE"/>
                  </w:rPr>
                </w:rPrChange>
              </w:rPr>
            </w:pPr>
            <w:ins w:id="3157" w:author="Juhan Anupõld - RAM" w:date="2025-10-06T15:05:00Z" w16du:dateUtc="2025-10-06T12:05:00Z">
              <w:r w:rsidRPr="00F7133E">
                <w:rPr>
                  <w:rFonts w:asciiTheme="majorHAnsi" w:hAnsiTheme="majorHAnsi"/>
                  <w:sz w:val="17"/>
                  <w:szCs w:val="17"/>
                </w:rPr>
                <w:t>94</w:t>
              </w:r>
            </w:ins>
            <w:ins w:id="3158" w:author="Juhan Anupõld - RAM" w:date="2025-10-06T15:06:00Z" w16du:dateUtc="2025-10-06T12:06:00Z">
              <w:r>
                <w:rPr>
                  <w:rFonts w:asciiTheme="majorHAnsi" w:hAnsiTheme="majorHAnsi"/>
                  <w:sz w:val="17"/>
                  <w:szCs w:val="17"/>
                </w:rPr>
                <w:t> </w:t>
              </w:r>
            </w:ins>
            <w:ins w:id="3159" w:author="Juhan Anupõld - RAM" w:date="2025-10-06T15:05:00Z" w16du:dateUtc="2025-10-06T12:05:00Z">
              <w:r w:rsidRPr="00F7133E">
                <w:rPr>
                  <w:rFonts w:asciiTheme="majorHAnsi" w:hAnsiTheme="majorHAnsi"/>
                  <w:sz w:val="17"/>
                  <w:szCs w:val="17"/>
                </w:rPr>
                <w:t>697</w:t>
              </w:r>
            </w:ins>
            <w:ins w:id="3160" w:author="Juhan Anupõld - RAM" w:date="2025-10-06T15:06:00Z" w16du:dateUtc="2025-10-06T12:06:00Z">
              <w:r>
                <w:rPr>
                  <w:rFonts w:asciiTheme="majorHAnsi" w:hAnsiTheme="majorHAnsi"/>
                  <w:sz w:val="17"/>
                  <w:szCs w:val="17"/>
                </w:rPr>
                <w:t xml:space="preserve"> </w:t>
              </w:r>
            </w:ins>
            <w:ins w:id="3161" w:author="Juhan Anupõld - RAM" w:date="2025-10-06T15:05:00Z" w16du:dateUtc="2025-10-06T12:05:00Z">
              <w:r w:rsidRPr="00F7133E">
                <w:rPr>
                  <w:rFonts w:asciiTheme="majorHAnsi" w:hAnsiTheme="majorHAnsi"/>
                  <w:sz w:val="17"/>
                  <w:szCs w:val="17"/>
                </w:rPr>
                <w:t>401</w:t>
              </w:r>
            </w:ins>
            <w:del w:id="3162" w:author="Juhan Anupõld - RAM" w:date="2025-10-06T15:05:00Z" w16du:dateUtc="2025-10-06T12:05:00Z">
              <w:r w:rsidRPr="008440A9" w:rsidDel="00AC34EA">
                <w:rPr>
                  <w:rFonts w:asciiTheme="majorHAnsi" w:eastAsia="Times New Roman" w:hAnsiTheme="majorHAnsi" w:cs="Calibri"/>
                  <w:color w:val="000000"/>
                  <w:sz w:val="17"/>
                  <w:szCs w:val="17"/>
                  <w:lang w:val="et-EE" w:eastAsia="et-EE"/>
                  <w:rPrChange w:id="3163" w:author="Juhan Anupõld - RAM" w:date="2025-10-06T15:05:00Z" w16du:dateUtc="2025-10-06T12:05:00Z">
                    <w:rPr>
                      <w:rFonts w:ascii="Cambria" w:eastAsia="Times New Roman" w:hAnsi="Cambria" w:cs="Calibri"/>
                      <w:color w:val="000000"/>
                      <w:sz w:val="17"/>
                      <w:szCs w:val="17"/>
                      <w:lang w:val="et-EE" w:eastAsia="et-EE"/>
                    </w:rPr>
                  </w:rPrChange>
                </w:rPr>
                <w:delText>95 221 643</w:delText>
              </w:r>
            </w:del>
          </w:p>
        </w:tc>
        <w:tc>
          <w:tcPr>
            <w:tcW w:w="688" w:type="dxa"/>
          </w:tcPr>
          <w:p w14:paraId="4923EE9B" w14:textId="70A5E6DF" w:rsidR="00B571E2" w:rsidRPr="008440A9" w:rsidRDefault="00B571E2" w:rsidP="00B571E2">
            <w:pPr>
              <w:spacing w:before="0" w:after="0" w:line="240" w:lineRule="auto"/>
              <w:jc w:val="right"/>
              <w:rPr>
                <w:rFonts w:asciiTheme="majorHAnsi" w:eastAsia="Times New Roman" w:hAnsiTheme="majorHAnsi" w:cs="Calibri"/>
                <w:color w:val="000000"/>
                <w:sz w:val="17"/>
                <w:szCs w:val="17"/>
                <w:lang w:val="et-EE" w:eastAsia="et-EE"/>
                <w:rPrChange w:id="3164" w:author="Juhan Anupõld - RAM" w:date="2025-10-06T15:05:00Z" w16du:dateUtc="2025-10-06T12:05:00Z">
                  <w:rPr>
                    <w:rFonts w:ascii="Cambria" w:eastAsia="Times New Roman" w:hAnsi="Cambria" w:cs="Calibri"/>
                    <w:color w:val="000000"/>
                    <w:sz w:val="17"/>
                    <w:szCs w:val="17"/>
                    <w:lang w:val="et-EE" w:eastAsia="et-EE"/>
                  </w:rPr>
                </w:rPrChange>
              </w:rPr>
            </w:pPr>
            <w:ins w:id="3165" w:author="Juhan Anupõld - RAM" w:date="2025-10-06T15:05:00Z" w16du:dateUtc="2025-10-06T12:05:00Z">
              <w:r w:rsidRPr="00F7133E">
                <w:rPr>
                  <w:rFonts w:asciiTheme="majorHAnsi" w:hAnsiTheme="majorHAnsi"/>
                  <w:sz w:val="17"/>
                  <w:szCs w:val="17"/>
                </w:rPr>
                <w:t>460</w:t>
              </w:r>
            </w:ins>
            <w:ins w:id="3166" w:author="Juhan Anupõld - RAM" w:date="2025-10-06T15:06:00Z" w16du:dateUtc="2025-10-06T12:06:00Z">
              <w:r>
                <w:rPr>
                  <w:rFonts w:asciiTheme="majorHAnsi" w:hAnsiTheme="majorHAnsi"/>
                  <w:sz w:val="17"/>
                  <w:szCs w:val="17"/>
                </w:rPr>
                <w:t> </w:t>
              </w:r>
            </w:ins>
            <w:ins w:id="3167" w:author="Juhan Anupõld - RAM" w:date="2025-10-06T15:05:00Z" w16du:dateUtc="2025-10-06T12:05:00Z">
              <w:r w:rsidRPr="00F7133E">
                <w:rPr>
                  <w:rFonts w:asciiTheme="majorHAnsi" w:hAnsiTheme="majorHAnsi"/>
                  <w:sz w:val="17"/>
                  <w:szCs w:val="17"/>
                </w:rPr>
                <w:t>608</w:t>
              </w:r>
            </w:ins>
            <w:ins w:id="3168" w:author="Juhan Anupõld - RAM" w:date="2025-10-06T15:06:00Z" w16du:dateUtc="2025-10-06T12:06:00Z">
              <w:r>
                <w:rPr>
                  <w:rFonts w:asciiTheme="majorHAnsi" w:hAnsiTheme="majorHAnsi"/>
                  <w:sz w:val="17"/>
                  <w:szCs w:val="17"/>
                </w:rPr>
                <w:t xml:space="preserve"> </w:t>
              </w:r>
            </w:ins>
            <w:ins w:id="3169" w:author="Juhan Anupõld - RAM" w:date="2025-10-06T15:05:00Z" w16du:dateUtc="2025-10-06T12:05:00Z">
              <w:r w:rsidRPr="00F7133E">
                <w:rPr>
                  <w:rFonts w:asciiTheme="majorHAnsi" w:hAnsiTheme="majorHAnsi"/>
                  <w:sz w:val="17"/>
                  <w:szCs w:val="17"/>
                </w:rPr>
                <w:t>313</w:t>
              </w:r>
            </w:ins>
            <w:del w:id="3170" w:author="Juhan Anupõld - RAM" w:date="2025-10-06T15:05:00Z" w16du:dateUtc="2025-10-06T12:05:00Z">
              <w:r w:rsidRPr="008440A9" w:rsidDel="00AC34EA">
                <w:rPr>
                  <w:rFonts w:asciiTheme="majorHAnsi" w:eastAsia="Times New Roman" w:hAnsiTheme="majorHAnsi" w:cs="Calibri"/>
                  <w:color w:val="000000"/>
                  <w:sz w:val="17"/>
                  <w:szCs w:val="17"/>
                  <w:lang w:val="et-EE" w:eastAsia="et-EE"/>
                  <w:rPrChange w:id="3171" w:author="Juhan Anupõld - RAM" w:date="2025-10-06T15:05:00Z" w16du:dateUtc="2025-10-06T12:05:00Z">
                    <w:rPr>
                      <w:rFonts w:ascii="Cambria" w:eastAsia="Times New Roman" w:hAnsi="Cambria" w:cs="Calibri"/>
                      <w:color w:val="000000"/>
                      <w:sz w:val="17"/>
                      <w:szCs w:val="17"/>
                      <w:lang w:val="et-EE" w:eastAsia="et-EE"/>
                    </w:rPr>
                  </w:rPrChange>
                </w:rPr>
                <w:delText>460 084 069</w:delText>
              </w:r>
            </w:del>
          </w:p>
        </w:tc>
        <w:tc>
          <w:tcPr>
            <w:tcW w:w="689" w:type="dxa"/>
          </w:tcPr>
          <w:p w14:paraId="02859E3C" w14:textId="48214DE4" w:rsidR="00B571E2" w:rsidRPr="008440A9" w:rsidRDefault="00B571E2" w:rsidP="00B571E2">
            <w:pPr>
              <w:spacing w:before="0" w:after="0" w:line="240" w:lineRule="auto"/>
              <w:jc w:val="right"/>
              <w:rPr>
                <w:rFonts w:asciiTheme="majorHAnsi" w:eastAsia="Times New Roman" w:hAnsiTheme="majorHAnsi" w:cs="Calibri"/>
                <w:color w:val="000000"/>
                <w:sz w:val="17"/>
                <w:szCs w:val="17"/>
                <w:lang w:val="et-EE" w:eastAsia="et-EE"/>
                <w:rPrChange w:id="3172" w:author="Juhan Anupõld - RAM" w:date="2025-10-06T15:05:00Z" w16du:dateUtc="2025-10-06T12:05:00Z">
                  <w:rPr>
                    <w:rFonts w:ascii="Cambria" w:eastAsia="Times New Roman" w:hAnsi="Cambria" w:cs="Calibri"/>
                    <w:color w:val="000000"/>
                    <w:sz w:val="17"/>
                    <w:szCs w:val="17"/>
                    <w:lang w:val="et-EE" w:eastAsia="et-EE"/>
                  </w:rPr>
                </w:rPrChange>
              </w:rPr>
            </w:pPr>
            <w:ins w:id="3173" w:author="Juhan Anupõld - RAM" w:date="2025-10-06T15:05:00Z" w16du:dateUtc="2025-10-06T12:05:00Z">
              <w:r w:rsidRPr="00F7133E">
                <w:rPr>
                  <w:rFonts w:asciiTheme="majorHAnsi" w:hAnsiTheme="majorHAnsi"/>
                  <w:sz w:val="17"/>
                  <w:szCs w:val="17"/>
                </w:rPr>
                <w:t>14</w:t>
              </w:r>
            </w:ins>
            <w:ins w:id="3174" w:author="Juhan Anupõld - RAM" w:date="2025-10-06T15:06:00Z" w16du:dateUtc="2025-10-06T12:06:00Z">
              <w:r>
                <w:rPr>
                  <w:rFonts w:asciiTheme="majorHAnsi" w:hAnsiTheme="majorHAnsi"/>
                  <w:sz w:val="17"/>
                  <w:szCs w:val="17"/>
                </w:rPr>
                <w:t> </w:t>
              </w:r>
            </w:ins>
            <w:ins w:id="3175" w:author="Juhan Anupõld - RAM" w:date="2025-10-06T15:05:00Z" w16du:dateUtc="2025-10-06T12:05:00Z">
              <w:r w:rsidRPr="00F7133E">
                <w:rPr>
                  <w:rFonts w:asciiTheme="majorHAnsi" w:hAnsiTheme="majorHAnsi"/>
                  <w:sz w:val="17"/>
                  <w:szCs w:val="17"/>
                </w:rPr>
                <w:t>968</w:t>
              </w:r>
            </w:ins>
            <w:ins w:id="3176" w:author="Juhan Anupõld - RAM" w:date="2025-10-06T15:06:00Z" w16du:dateUtc="2025-10-06T12:06:00Z">
              <w:r>
                <w:rPr>
                  <w:rFonts w:asciiTheme="majorHAnsi" w:hAnsiTheme="majorHAnsi"/>
                  <w:sz w:val="17"/>
                  <w:szCs w:val="17"/>
                </w:rPr>
                <w:t xml:space="preserve"> </w:t>
              </w:r>
            </w:ins>
            <w:ins w:id="3177" w:author="Juhan Anupõld - RAM" w:date="2025-10-06T15:05:00Z" w16du:dateUtc="2025-10-06T12:05:00Z">
              <w:r w:rsidRPr="00F7133E">
                <w:rPr>
                  <w:rFonts w:asciiTheme="majorHAnsi" w:hAnsiTheme="majorHAnsi"/>
                  <w:sz w:val="17"/>
                  <w:szCs w:val="17"/>
                </w:rPr>
                <w:t>344</w:t>
              </w:r>
            </w:ins>
            <w:del w:id="3178" w:author="Juhan Anupõld - RAM" w:date="2025-10-06T15:05:00Z" w16du:dateUtc="2025-10-06T12:05:00Z">
              <w:r w:rsidRPr="008440A9" w:rsidDel="00AC34EA">
                <w:rPr>
                  <w:rFonts w:asciiTheme="majorHAnsi" w:eastAsia="Times New Roman" w:hAnsiTheme="majorHAnsi" w:cs="Calibri"/>
                  <w:color w:val="000000"/>
                  <w:sz w:val="17"/>
                  <w:szCs w:val="17"/>
                  <w:lang w:val="et-EE" w:eastAsia="et-EE"/>
                  <w:rPrChange w:id="3179" w:author="Juhan Anupõld - RAM" w:date="2025-10-06T15:05:00Z" w16du:dateUtc="2025-10-06T12:05:00Z">
                    <w:rPr>
                      <w:rFonts w:ascii="Cambria" w:eastAsia="Times New Roman" w:hAnsi="Cambria" w:cs="Calibri"/>
                      <w:color w:val="000000"/>
                      <w:sz w:val="17"/>
                      <w:szCs w:val="17"/>
                      <w:lang w:val="et-EE" w:eastAsia="et-EE"/>
                    </w:rPr>
                  </w:rPrChange>
                </w:rPr>
                <w:delText>15 492 588</w:delText>
              </w:r>
            </w:del>
          </w:p>
        </w:tc>
        <w:tc>
          <w:tcPr>
            <w:tcW w:w="946" w:type="dxa"/>
          </w:tcPr>
          <w:p w14:paraId="7A19E400" w14:textId="0E22BC58" w:rsidR="00B571E2" w:rsidRPr="00B571E2" w:rsidRDefault="00B571E2" w:rsidP="00B571E2">
            <w:pPr>
              <w:spacing w:before="0" w:after="0"/>
              <w:jc w:val="right"/>
              <w:rPr>
                <w:rFonts w:asciiTheme="majorHAnsi" w:eastAsia="Cambria" w:hAnsiTheme="majorHAnsi" w:cs="Cambria"/>
                <w:color w:val="000000" w:themeColor="text1"/>
                <w:sz w:val="17"/>
                <w:szCs w:val="17"/>
                <w:rPrChange w:id="3180" w:author="Juhan Anupõld - RAM" w:date="2025-10-30T15:35:00Z" w16du:dateUtc="2025-10-30T13:35:00Z">
                  <w:rPr>
                    <w:rFonts w:ascii="Cambria" w:eastAsia="Cambria" w:hAnsi="Cambria" w:cs="Cambria"/>
                    <w:color w:val="000000" w:themeColor="text1"/>
                    <w:sz w:val="17"/>
                    <w:szCs w:val="17"/>
                  </w:rPr>
                </w:rPrChange>
              </w:rPr>
            </w:pPr>
            <w:ins w:id="3181" w:author="Juhan Anupõld - RAM" w:date="2025-10-30T15:34:00Z" w16du:dateUtc="2025-10-30T13:34:00Z">
              <w:r w:rsidRPr="00B571E2">
                <w:rPr>
                  <w:rFonts w:asciiTheme="majorHAnsi" w:hAnsiTheme="majorHAnsi"/>
                  <w:sz w:val="17"/>
                  <w:szCs w:val="17"/>
                </w:rPr>
                <w:t>647</w:t>
              </w:r>
            </w:ins>
            <w:ins w:id="3182" w:author="Juhan Anupõld - RAM" w:date="2025-10-30T15:36:00Z" w16du:dateUtc="2025-10-30T13:36:00Z">
              <w:r>
                <w:rPr>
                  <w:rFonts w:asciiTheme="majorHAnsi" w:hAnsiTheme="majorHAnsi"/>
                  <w:sz w:val="17"/>
                  <w:szCs w:val="17"/>
                </w:rPr>
                <w:t> </w:t>
              </w:r>
            </w:ins>
            <w:ins w:id="3183" w:author="Juhan Anupõld - RAM" w:date="2025-10-30T15:34:00Z" w16du:dateUtc="2025-10-30T13:34:00Z">
              <w:r w:rsidRPr="00B571E2">
                <w:rPr>
                  <w:rFonts w:asciiTheme="majorHAnsi" w:hAnsiTheme="majorHAnsi"/>
                  <w:sz w:val="17"/>
                  <w:szCs w:val="17"/>
                </w:rPr>
                <w:t>519</w:t>
              </w:r>
            </w:ins>
            <w:ins w:id="3184" w:author="Juhan Anupõld - RAM" w:date="2025-10-30T15:36:00Z" w16du:dateUtc="2025-10-30T13:36:00Z">
              <w:r>
                <w:rPr>
                  <w:rFonts w:asciiTheme="majorHAnsi" w:hAnsiTheme="majorHAnsi"/>
                  <w:sz w:val="17"/>
                  <w:szCs w:val="17"/>
                </w:rPr>
                <w:t xml:space="preserve"> </w:t>
              </w:r>
            </w:ins>
            <w:ins w:id="3185" w:author="Juhan Anupõld - RAM" w:date="2025-10-30T15:34:00Z" w16du:dateUtc="2025-10-30T13:34:00Z">
              <w:r w:rsidRPr="00B571E2">
                <w:rPr>
                  <w:rFonts w:asciiTheme="majorHAnsi" w:hAnsiTheme="majorHAnsi"/>
                  <w:sz w:val="17"/>
                  <w:szCs w:val="17"/>
                </w:rPr>
                <w:t>098</w:t>
              </w:r>
            </w:ins>
            <w:del w:id="3186" w:author="Juhan Anupõld - RAM" w:date="2025-10-06T15:05:00Z" w16du:dateUtc="2025-10-06T12:05:00Z">
              <w:r w:rsidRPr="00B571E2" w:rsidDel="00AC34EA">
                <w:rPr>
                  <w:rFonts w:asciiTheme="majorHAnsi" w:hAnsiTheme="majorHAnsi" w:cs="Calibri"/>
                  <w:color w:val="000000"/>
                  <w:sz w:val="17"/>
                  <w:szCs w:val="17"/>
                  <w:rPrChange w:id="3187" w:author="Juhan Anupõld - RAM" w:date="2025-10-30T15:35:00Z" w16du:dateUtc="2025-10-30T13:35:00Z">
                    <w:rPr>
                      <w:rFonts w:ascii="Cambria" w:hAnsi="Cambria" w:cs="Calibri"/>
                      <w:color w:val="000000"/>
                      <w:sz w:val="17"/>
                      <w:szCs w:val="17"/>
                    </w:rPr>
                  </w:rPrChange>
                </w:rPr>
                <w:delText>1 801 160 817</w:delText>
              </w:r>
            </w:del>
          </w:p>
        </w:tc>
        <w:tc>
          <w:tcPr>
            <w:tcW w:w="843" w:type="dxa"/>
          </w:tcPr>
          <w:p w14:paraId="1CE0B423" w14:textId="4B07B509" w:rsidR="00B571E2" w:rsidRPr="00B571E2" w:rsidRDefault="00B571E2" w:rsidP="00B571E2">
            <w:pPr>
              <w:spacing w:before="0" w:after="0"/>
              <w:jc w:val="right"/>
              <w:rPr>
                <w:rFonts w:asciiTheme="majorHAnsi" w:eastAsia="Cambria" w:hAnsiTheme="majorHAnsi" w:cs="Cambria"/>
                <w:color w:val="000000" w:themeColor="text1"/>
                <w:sz w:val="17"/>
                <w:szCs w:val="17"/>
                <w:rPrChange w:id="3188" w:author="Juhan Anupõld - RAM" w:date="2025-10-30T15:35:00Z" w16du:dateUtc="2025-10-30T13:35:00Z">
                  <w:rPr>
                    <w:rFonts w:ascii="Cambria" w:eastAsia="Cambria" w:hAnsi="Cambria" w:cs="Cambria"/>
                    <w:color w:val="000000" w:themeColor="text1"/>
                    <w:sz w:val="17"/>
                    <w:szCs w:val="17"/>
                  </w:rPr>
                </w:rPrChange>
              </w:rPr>
            </w:pPr>
            <w:ins w:id="3189" w:author="Juhan Anupõld - RAM" w:date="2025-10-30T15:34:00Z" w16du:dateUtc="2025-10-30T13:34:00Z">
              <w:r w:rsidRPr="00B571E2">
                <w:rPr>
                  <w:rFonts w:asciiTheme="majorHAnsi" w:hAnsiTheme="majorHAnsi"/>
                  <w:sz w:val="17"/>
                  <w:szCs w:val="17"/>
                </w:rPr>
                <w:t>323</w:t>
              </w:r>
            </w:ins>
            <w:ins w:id="3190" w:author="Juhan Anupõld - RAM" w:date="2025-10-30T15:37:00Z" w16du:dateUtc="2025-10-30T13:37:00Z">
              <w:r>
                <w:rPr>
                  <w:rFonts w:asciiTheme="majorHAnsi" w:hAnsiTheme="majorHAnsi"/>
                  <w:sz w:val="17"/>
                  <w:szCs w:val="17"/>
                </w:rPr>
                <w:t> </w:t>
              </w:r>
            </w:ins>
            <w:ins w:id="3191" w:author="Juhan Anupõld - RAM" w:date="2025-10-30T15:34:00Z" w16du:dateUtc="2025-10-30T13:34:00Z">
              <w:r w:rsidRPr="00B571E2">
                <w:rPr>
                  <w:rFonts w:asciiTheme="majorHAnsi" w:hAnsiTheme="majorHAnsi"/>
                  <w:sz w:val="17"/>
                  <w:szCs w:val="17"/>
                </w:rPr>
                <w:t>860</w:t>
              </w:r>
            </w:ins>
            <w:ins w:id="3192" w:author="Juhan Anupõld - RAM" w:date="2025-10-30T15:37:00Z" w16du:dateUtc="2025-10-30T13:37:00Z">
              <w:r>
                <w:rPr>
                  <w:rFonts w:asciiTheme="majorHAnsi" w:hAnsiTheme="majorHAnsi"/>
                  <w:sz w:val="17"/>
                  <w:szCs w:val="17"/>
                </w:rPr>
                <w:t xml:space="preserve"> </w:t>
              </w:r>
            </w:ins>
            <w:ins w:id="3193" w:author="Juhan Anupõld - RAM" w:date="2025-10-30T15:34:00Z" w16du:dateUtc="2025-10-30T13:34:00Z">
              <w:r w:rsidRPr="00B571E2">
                <w:rPr>
                  <w:rFonts w:asciiTheme="majorHAnsi" w:hAnsiTheme="majorHAnsi"/>
                  <w:sz w:val="17"/>
                  <w:szCs w:val="17"/>
                </w:rPr>
                <w:t>193</w:t>
              </w:r>
            </w:ins>
            <w:del w:id="3194" w:author="Juhan Anupõld - RAM" w:date="2025-10-06T15:05:00Z" w16du:dateUtc="2025-10-06T12:05:00Z">
              <w:r w:rsidRPr="00B571E2" w:rsidDel="00AC34EA">
                <w:rPr>
                  <w:rFonts w:asciiTheme="majorHAnsi" w:hAnsiTheme="majorHAnsi" w:cs="Calibri"/>
                  <w:color w:val="000000"/>
                  <w:sz w:val="17"/>
                  <w:szCs w:val="17"/>
                  <w:rPrChange w:id="3195" w:author="Juhan Anupõld - RAM" w:date="2025-10-30T15:35:00Z" w16du:dateUtc="2025-10-30T13:35:00Z">
                    <w:rPr>
                      <w:rFonts w:ascii="Cambria" w:hAnsi="Cambria" w:cs="Calibri"/>
                      <w:color w:val="000000"/>
                      <w:sz w:val="17"/>
                      <w:szCs w:val="17"/>
                    </w:rPr>
                  </w:rPrChange>
                </w:rPr>
                <w:delText>814 425 833</w:delText>
              </w:r>
            </w:del>
          </w:p>
        </w:tc>
        <w:tc>
          <w:tcPr>
            <w:tcW w:w="850" w:type="dxa"/>
          </w:tcPr>
          <w:p w14:paraId="16194081" w14:textId="5579F463" w:rsidR="00B571E2" w:rsidRPr="00B571E2" w:rsidRDefault="00B571E2" w:rsidP="00B571E2">
            <w:pPr>
              <w:spacing w:before="0" w:after="0"/>
              <w:jc w:val="right"/>
              <w:rPr>
                <w:rFonts w:asciiTheme="majorHAnsi" w:eastAsia="Cambria" w:hAnsiTheme="majorHAnsi" w:cs="Cambria"/>
                <w:color w:val="000000" w:themeColor="text1"/>
                <w:sz w:val="17"/>
                <w:szCs w:val="17"/>
                <w:rPrChange w:id="3196" w:author="Juhan Anupõld - RAM" w:date="2025-10-30T15:35:00Z" w16du:dateUtc="2025-10-30T13:35:00Z">
                  <w:rPr>
                    <w:rFonts w:ascii="Cambria" w:eastAsia="Cambria" w:hAnsi="Cambria" w:cs="Cambria"/>
                    <w:color w:val="000000" w:themeColor="text1"/>
                    <w:sz w:val="17"/>
                    <w:szCs w:val="17"/>
                  </w:rPr>
                </w:rPrChange>
              </w:rPr>
            </w:pPr>
            <w:ins w:id="3197" w:author="Juhan Anupõld - RAM" w:date="2025-10-30T15:34:00Z" w16du:dateUtc="2025-10-30T13:34:00Z">
              <w:r w:rsidRPr="00B571E2">
                <w:rPr>
                  <w:rFonts w:asciiTheme="majorHAnsi" w:hAnsiTheme="majorHAnsi"/>
                  <w:sz w:val="17"/>
                  <w:szCs w:val="17"/>
                </w:rPr>
                <w:t>323</w:t>
              </w:r>
            </w:ins>
            <w:ins w:id="3198" w:author="Juhan Anupõld - RAM" w:date="2025-10-30T15:37:00Z" w16du:dateUtc="2025-10-30T13:37:00Z">
              <w:r>
                <w:rPr>
                  <w:rFonts w:asciiTheme="majorHAnsi" w:hAnsiTheme="majorHAnsi"/>
                  <w:sz w:val="17"/>
                  <w:szCs w:val="17"/>
                </w:rPr>
                <w:t> </w:t>
              </w:r>
            </w:ins>
            <w:ins w:id="3199" w:author="Juhan Anupõld - RAM" w:date="2025-10-30T15:34:00Z" w16du:dateUtc="2025-10-30T13:34:00Z">
              <w:r w:rsidRPr="00B571E2">
                <w:rPr>
                  <w:rFonts w:asciiTheme="majorHAnsi" w:hAnsiTheme="majorHAnsi"/>
                  <w:sz w:val="17"/>
                  <w:szCs w:val="17"/>
                </w:rPr>
                <w:t>658</w:t>
              </w:r>
            </w:ins>
            <w:ins w:id="3200" w:author="Juhan Anupõld - RAM" w:date="2025-10-30T15:37:00Z" w16du:dateUtc="2025-10-30T13:37:00Z">
              <w:r>
                <w:rPr>
                  <w:rFonts w:asciiTheme="majorHAnsi" w:hAnsiTheme="majorHAnsi"/>
                  <w:sz w:val="17"/>
                  <w:szCs w:val="17"/>
                </w:rPr>
                <w:t xml:space="preserve"> </w:t>
              </w:r>
            </w:ins>
            <w:ins w:id="3201" w:author="Juhan Anupõld - RAM" w:date="2025-10-30T15:34:00Z" w16du:dateUtc="2025-10-30T13:34:00Z">
              <w:r w:rsidRPr="00B571E2">
                <w:rPr>
                  <w:rFonts w:asciiTheme="majorHAnsi" w:hAnsiTheme="majorHAnsi"/>
                  <w:sz w:val="17"/>
                  <w:szCs w:val="17"/>
                </w:rPr>
                <w:t>905</w:t>
              </w:r>
            </w:ins>
            <w:del w:id="3202" w:author="Juhan Anupõld - RAM" w:date="2025-10-06T15:05:00Z" w16du:dateUtc="2025-10-06T12:05:00Z">
              <w:r w:rsidRPr="00B571E2" w:rsidDel="00AC34EA">
                <w:rPr>
                  <w:rFonts w:asciiTheme="majorHAnsi" w:hAnsiTheme="majorHAnsi" w:cs="Calibri"/>
                  <w:color w:val="000000"/>
                  <w:sz w:val="17"/>
                  <w:szCs w:val="17"/>
                  <w:rPrChange w:id="3203" w:author="Juhan Anupõld - RAM" w:date="2025-10-30T15:35:00Z" w16du:dateUtc="2025-10-30T13:35:00Z">
                    <w:rPr>
                      <w:rFonts w:ascii="Cambria" w:hAnsi="Cambria" w:cs="Calibri"/>
                      <w:color w:val="000000"/>
                      <w:sz w:val="17"/>
                      <w:szCs w:val="17"/>
                    </w:rPr>
                  </w:rPrChange>
                </w:rPr>
                <w:delText>986 734 984</w:delText>
              </w:r>
            </w:del>
          </w:p>
        </w:tc>
        <w:tc>
          <w:tcPr>
            <w:tcW w:w="841" w:type="dxa"/>
          </w:tcPr>
          <w:p w14:paraId="0D7752C9" w14:textId="268D5876" w:rsidR="00B571E2" w:rsidRPr="00B571E2" w:rsidRDefault="00B571E2" w:rsidP="00B571E2">
            <w:pPr>
              <w:spacing w:before="0" w:after="0"/>
              <w:jc w:val="right"/>
              <w:rPr>
                <w:rFonts w:asciiTheme="majorHAnsi" w:eastAsia="Cambria" w:hAnsiTheme="majorHAnsi" w:cs="Cambria"/>
                <w:color w:val="000000" w:themeColor="text1"/>
                <w:sz w:val="17"/>
                <w:szCs w:val="17"/>
                <w:rPrChange w:id="3204" w:author="Juhan Anupõld - RAM" w:date="2025-10-30T15:35:00Z" w16du:dateUtc="2025-10-30T13:35:00Z">
                  <w:rPr>
                    <w:rFonts w:ascii="Cambria" w:eastAsia="Cambria" w:hAnsi="Cambria" w:cs="Cambria"/>
                    <w:color w:val="000000" w:themeColor="text1"/>
                    <w:sz w:val="17"/>
                    <w:szCs w:val="17"/>
                  </w:rPr>
                </w:rPrChange>
              </w:rPr>
            </w:pPr>
            <w:ins w:id="3205" w:author="Juhan Anupõld - RAM" w:date="2025-10-30T15:34:00Z" w16du:dateUtc="2025-10-30T13:34:00Z">
              <w:r w:rsidRPr="00B571E2">
                <w:rPr>
                  <w:rFonts w:asciiTheme="majorHAnsi" w:hAnsiTheme="majorHAnsi"/>
                  <w:sz w:val="17"/>
                  <w:szCs w:val="17"/>
                </w:rPr>
                <w:t>4</w:t>
              </w:r>
            </w:ins>
            <w:ins w:id="3206" w:author="Juhan Anupõld - RAM" w:date="2025-10-30T15:37:00Z" w16du:dateUtc="2025-10-30T13:37:00Z">
              <w:r>
                <w:rPr>
                  <w:rFonts w:asciiTheme="majorHAnsi" w:hAnsiTheme="majorHAnsi"/>
                  <w:sz w:val="17"/>
                  <w:szCs w:val="17"/>
                </w:rPr>
                <w:t> </w:t>
              </w:r>
            </w:ins>
            <w:ins w:id="3207" w:author="Juhan Anupõld - RAM" w:date="2025-10-30T15:34:00Z" w16du:dateUtc="2025-10-30T13:34:00Z">
              <w:r w:rsidRPr="00B571E2">
                <w:rPr>
                  <w:rFonts w:asciiTheme="majorHAnsi" w:hAnsiTheme="majorHAnsi"/>
                  <w:sz w:val="17"/>
                  <w:szCs w:val="17"/>
                </w:rPr>
                <w:t>016</w:t>
              </w:r>
            </w:ins>
            <w:ins w:id="3208" w:author="Juhan Anupõld - RAM" w:date="2025-10-30T15:37:00Z" w16du:dateUtc="2025-10-30T13:37:00Z">
              <w:r>
                <w:rPr>
                  <w:rFonts w:asciiTheme="majorHAnsi" w:hAnsiTheme="majorHAnsi"/>
                  <w:sz w:val="17"/>
                  <w:szCs w:val="17"/>
                </w:rPr>
                <w:t> </w:t>
              </w:r>
            </w:ins>
            <w:ins w:id="3209" w:author="Juhan Anupõld - RAM" w:date="2025-10-30T15:34:00Z" w16du:dateUtc="2025-10-30T13:34:00Z">
              <w:r w:rsidRPr="00B571E2">
                <w:rPr>
                  <w:rFonts w:asciiTheme="majorHAnsi" w:hAnsiTheme="majorHAnsi"/>
                  <w:sz w:val="17"/>
                  <w:szCs w:val="17"/>
                </w:rPr>
                <w:t>855</w:t>
              </w:r>
            </w:ins>
            <w:ins w:id="3210" w:author="Juhan Anupõld - RAM" w:date="2025-10-30T15:37:00Z" w16du:dateUtc="2025-10-30T13:37:00Z">
              <w:r>
                <w:rPr>
                  <w:rFonts w:asciiTheme="majorHAnsi" w:hAnsiTheme="majorHAnsi"/>
                  <w:sz w:val="17"/>
                  <w:szCs w:val="17"/>
                </w:rPr>
                <w:t xml:space="preserve"> </w:t>
              </w:r>
            </w:ins>
            <w:ins w:id="3211" w:author="Juhan Anupõld - RAM" w:date="2025-10-30T15:34:00Z" w16du:dateUtc="2025-10-30T13:34:00Z">
              <w:r w:rsidRPr="00B571E2">
                <w:rPr>
                  <w:rFonts w:asciiTheme="majorHAnsi" w:hAnsiTheme="majorHAnsi"/>
                  <w:sz w:val="17"/>
                  <w:szCs w:val="17"/>
                </w:rPr>
                <w:t>884</w:t>
              </w:r>
            </w:ins>
            <w:del w:id="3212" w:author="Juhan Anupõld - RAM" w:date="2025-10-06T15:05:00Z" w16du:dateUtc="2025-10-06T12:05:00Z">
              <w:r w:rsidRPr="00B571E2" w:rsidDel="00AC34EA">
                <w:rPr>
                  <w:rFonts w:asciiTheme="majorHAnsi" w:hAnsiTheme="majorHAnsi" w:cs="Calibri"/>
                  <w:color w:val="000000"/>
                  <w:sz w:val="17"/>
                  <w:szCs w:val="17"/>
                  <w:rPrChange w:id="3213" w:author="Juhan Anupõld - RAM" w:date="2025-10-30T15:35:00Z" w16du:dateUtc="2025-10-30T13:35:00Z">
                    <w:rPr>
                      <w:rFonts w:ascii="Cambria" w:hAnsi="Cambria" w:cs="Calibri"/>
                      <w:color w:val="000000"/>
                      <w:sz w:val="17"/>
                      <w:szCs w:val="17"/>
                    </w:rPr>
                  </w:rPrChange>
                </w:rPr>
                <w:delText>5 170 497 603</w:delText>
              </w:r>
            </w:del>
          </w:p>
        </w:tc>
        <w:tc>
          <w:tcPr>
            <w:tcW w:w="839" w:type="dxa"/>
            <w:vAlign w:val="center"/>
          </w:tcPr>
          <w:p w14:paraId="59C3C98B" w14:textId="305E22B6" w:rsidR="00B571E2" w:rsidRPr="00E4520F" w:rsidRDefault="00B571E2" w:rsidP="00B571E2">
            <w:pPr>
              <w:spacing w:before="0" w:after="0" w:line="240" w:lineRule="auto"/>
              <w:jc w:val="right"/>
              <w:rPr>
                <w:rFonts w:ascii="Cambria" w:eastAsia="Times New Roman" w:hAnsi="Cambria" w:cs="Calibri"/>
                <w:color w:val="000000"/>
                <w:sz w:val="17"/>
                <w:szCs w:val="17"/>
                <w:lang w:val="et-EE" w:eastAsia="et-EE"/>
              </w:rPr>
            </w:pPr>
            <w:del w:id="3214" w:author="Juhan Anupõld - RAM" w:date="2025-10-06T15:07:00Z" w16du:dateUtc="2025-10-06T12:07:00Z">
              <w:r w:rsidRPr="00E4520F" w:rsidDel="0072202C">
                <w:rPr>
                  <w:rFonts w:ascii="Cambria" w:eastAsia="Times New Roman" w:hAnsi="Cambria" w:cs="Calibri"/>
                  <w:color w:val="000000"/>
                  <w:sz w:val="17"/>
                  <w:szCs w:val="17"/>
                  <w:lang w:val="et-EE" w:eastAsia="et-EE"/>
                </w:rPr>
                <w:delText>65</w:delText>
              </w:r>
            </w:del>
            <w:ins w:id="3215" w:author="Juhan Anupõld - RAM" w:date="2025-10-06T15:07:00Z" w16du:dateUtc="2025-10-06T12:07:00Z">
              <w:r>
                <w:rPr>
                  <w:rFonts w:ascii="Cambria" w:eastAsia="Times New Roman" w:hAnsi="Cambria" w:cs="Calibri"/>
                  <w:color w:val="000000"/>
                  <w:sz w:val="17"/>
                  <w:szCs w:val="17"/>
                  <w:lang w:val="et-EE" w:eastAsia="et-EE"/>
                </w:rPr>
                <w:t>84</w:t>
              </w:r>
            </w:ins>
            <w:r w:rsidRPr="00E4520F">
              <w:rPr>
                <w:rFonts w:ascii="Cambria" w:eastAsia="Times New Roman" w:hAnsi="Cambria" w:cs="Calibri"/>
                <w:color w:val="000000"/>
                <w:sz w:val="17"/>
                <w:szCs w:val="17"/>
                <w:lang w:val="et-EE" w:eastAsia="et-EE"/>
              </w:rPr>
              <w:t>%</w:t>
            </w:r>
          </w:p>
        </w:tc>
      </w:tr>
    </w:tbl>
    <w:p w14:paraId="74D18A32" w14:textId="77777777" w:rsidR="009D6B67" w:rsidRDefault="009D6B67">
      <w:pPr>
        <w:rPr>
          <w:lang w:val="et-EE"/>
        </w:rPr>
      </w:pPr>
    </w:p>
    <w:p w14:paraId="6D942718" w14:textId="77777777" w:rsidR="00190AEE" w:rsidRDefault="00190AEE" w:rsidP="00190AEE">
      <w:pPr>
        <w:pStyle w:val="Pealkiri2"/>
        <w:numPr>
          <w:ilvl w:val="1"/>
          <w:numId w:val="82"/>
        </w:numPr>
        <w:rPr>
          <w:rFonts w:cstheme="minorHAnsi"/>
          <w:lang w:val="et-EE"/>
        </w:rPr>
      </w:pPr>
      <w:bookmarkStart w:id="3216" w:name="_Toc210486494"/>
      <w:r>
        <w:rPr>
          <w:rFonts w:cstheme="minorHAnsi"/>
          <w:lang w:val="et-EE"/>
        </w:rPr>
        <w:t>Temaatilised eeltingimused ERF, ESF+ ja ÜF kasutamisele</w:t>
      </w:r>
      <w:bookmarkEnd w:id="3216"/>
    </w:p>
    <w:tbl>
      <w:tblPr>
        <w:tblW w:w="1488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9"/>
        <w:gridCol w:w="1559"/>
        <w:gridCol w:w="992"/>
        <w:gridCol w:w="3686"/>
        <w:gridCol w:w="992"/>
        <w:gridCol w:w="1843"/>
        <w:gridCol w:w="3969"/>
      </w:tblGrid>
      <w:tr w:rsidR="00190AEE" w14:paraId="282ABE1F" w14:textId="77777777" w:rsidTr="4E56A766">
        <w:trPr>
          <w:trHeight w:val="573"/>
          <w:tblHeader/>
        </w:trPr>
        <w:tc>
          <w:tcPr>
            <w:tcW w:w="1135" w:type="dxa"/>
          </w:tcPr>
          <w:p w14:paraId="67ACBC93" w14:textId="77777777" w:rsidR="00190AEE" w:rsidRDefault="00190AEE" w:rsidP="00376DF6">
            <w:pPr>
              <w:spacing w:before="60" w:after="60" w:line="240" w:lineRule="auto"/>
              <w:jc w:val="center"/>
              <w:rPr>
                <w:rFonts w:asciiTheme="majorHAnsi" w:hAnsiTheme="majorHAnsi"/>
                <w:b/>
                <w:sz w:val="18"/>
                <w:szCs w:val="18"/>
                <w:lang w:val="et-EE"/>
              </w:rPr>
            </w:pPr>
            <w:r>
              <w:rPr>
                <w:rFonts w:asciiTheme="majorHAnsi" w:hAnsiTheme="majorHAnsi"/>
                <w:b/>
                <w:sz w:val="18"/>
                <w:szCs w:val="18"/>
                <w:lang w:val="et-EE"/>
              </w:rPr>
              <w:t>Eeltingimused</w:t>
            </w:r>
          </w:p>
        </w:tc>
        <w:tc>
          <w:tcPr>
            <w:tcW w:w="709" w:type="dxa"/>
          </w:tcPr>
          <w:p w14:paraId="68CB5327" w14:textId="77777777" w:rsidR="00190AEE" w:rsidRDefault="00190AEE" w:rsidP="00376DF6">
            <w:pPr>
              <w:spacing w:before="60" w:after="60" w:line="240" w:lineRule="auto"/>
              <w:jc w:val="center"/>
              <w:rPr>
                <w:rFonts w:asciiTheme="majorHAnsi" w:hAnsiTheme="majorHAnsi"/>
                <w:b/>
                <w:sz w:val="18"/>
                <w:szCs w:val="18"/>
                <w:lang w:val="et-EE"/>
              </w:rPr>
            </w:pPr>
            <w:r>
              <w:rPr>
                <w:rFonts w:asciiTheme="majorHAnsi" w:hAnsiTheme="majorHAnsi"/>
                <w:b/>
                <w:sz w:val="18"/>
                <w:szCs w:val="18"/>
                <w:lang w:val="et-EE"/>
              </w:rPr>
              <w:t>Fond</w:t>
            </w:r>
          </w:p>
        </w:tc>
        <w:tc>
          <w:tcPr>
            <w:tcW w:w="1559" w:type="dxa"/>
          </w:tcPr>
          <w:p w14:paraId="5B41F3C1" w14:textId="77777777" w:rsidR="00190AEE" w:rsidRDefault="00190AEE" w:rsidP="00376DF6">
            <w:pPr>
              <w:spacing w:before="60" w:after="60" w:line="240" w:lineRule="auto"/>
              <w:jc w:val="center"/>
              <w:rPr>
                <w:rFonts w:asciiTheme="majorHAnsi" w:hAnsiTheme="majorHAnsi"/>
                <w:sz w:val="18"/>
                <w:szCs w:val="18"/>
                <w:lang w:val="et-EE"/>
              </w:rPr>
            </w:pPr>
            <w:r>
              <w:rPr>
                <w:rFonts w:asciiTheme="majorHAnsi" w:hAnsiTheme="majorHAnsi"/>
                <w:b/>
                <w:sz w:val="18"/>
                <w:szCs w:val="18"/>
                <w:lang w:val="et-EE"/>
              </w:rPr>
              <w:t>Erieesmärk</w:t>
            </w:r>
          </w:p>
        </w:tc>
        <w:tc>
          <w:tcPr>
            <w:tcW w:w="992" w:type="dxa"/>
          </w:tcPr>
          <w:p w14:paraId="0C31253C" w14:textId="77777777" w:rsidR="00190AEE" w:rsidRDefault="00190AEE" w:rsidP="00376DF6">
            <w:pPr>
              <w:spacing w:before="60" w:after="60" w:line="240" w:lineRule="auto"/>
              <w:ind w:left="34"/>
              <w:jc w:val="center"/>
              <w:rPr>
                <w:rFonts w:asciiTheme="majorHAnsi" w:hAnsiTheme="majorHAnsi"/>
                <w:b/>
                <w:sz w:val="18"/>
                <w:szCs w:val="18"/>
                <w:lang w:val="et-EE"/>
              </w:rPr>
            </w:pPr>
            <w:r>
              <w:rPr>
                <w:rFonts w:asciiTheme="majorHAnsi" w:hAnsiTheme="majorHAnsi"/>
                <w:b/>
                <w:bCs/>
                <w:sz w:val="18"/>
                <w:szCs w:val="18"/>
                <w:lang w:val="et-EE"/>
              </w:rPr>
              <w:t>Eeltingimuse täitmine</w:t>
            </w:r>
          </w:p>
        </w:tc>
        <w:tc>
          <w:tcPr>
            <w:tcW w:w="3686" w:type="dxa"/>
          </w:tcPr>
          <w:p w14:paraId="546E1469"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b/>
                <w:sz w:val="18"/>
                <w:szCs w:val="18"/>
                <w:lang w:val="et-EE"/>
              </w:rPr>
              <w:t>Kriteeriumid</w:t>
            </w:r>
          </w:p>
        </w:tc>
        <w:tc>
          <w:tcPr>
            <w:tcW w:w="992" w:type="dxa"/>
          </w:tcPr>
          <w:p w14:paraId="1E11E107" w14:textId="77777777" w:rsidR="00190AEE" w:rsidRDefault="00190AEE" w:rsidP="00376DF6">
            <w:pPr>
              <w:spacing w:before="60" w:after="60" w:line="240" w:lineRule="auto"/>
              <w:ind w:left="34"/>
              <w:jc w:val="center"/>
              <w:rPr>
                <w:rFonts w:asciiTheme="majorHAnsi" w:hAnsiTheme="majorHAnsi"/>
                <w:b/>
                <w:sz w:val="18"/>
                <w:szCs w:val="18"/>
                <w:lang w:val="et-EE"/>
              </w:rPr>
            </w:pPr>
            <w:r>
              <w:rPr>
                <w:rFonts w:asciiTheme="majorHAnsi" w:hAnsiTheme="majorHAnsi"/>
                <w:b/>
                <w:bCs/>
                <w:sz w:val="18"/>
                <w:szCs w:val="18"/>
                <w:lang w:val="et-EE"/>
              </w:rPr>
              <w:t>Kriteeriumide täitmine</w:t>
            </w:r>
          </w:p>
        </w:tc>
        <w:tc>
          <w:tcPr>
            <w:tcW w:w="1843" w:type="dxa"/>
          </w:tcPr>
          <w:p w14:paraId="2EF29E10" w14:textId="77777777" w:rsidR="00190AEE" w:rsidRDefault="00190AEE" w:rsidP="00376DF6">
            <w:pPr>
              <w:spacing w:before="60" w:after="60" w:line="240" w:lineRule="auto"/>
              <w:ind w:left="34"/>
              <w:jc w:val="center"/>
              <w:rPr>
                <w:rFonts w:asciiTheme="majorHAnsi" w:hAnsiTheme="majorHAnsi"/>
                <w:b/>
                <w:bCs/>
                <w:sz w:val="18"/>
                <w:szCs w:val="18"/>
                <w:lang w:val="et-EE"/>
              </w:rPr>
            </w:pPr>
            <w:r>
              <w:rPr>
                <w:rFonts w:asciiTheme="majorHAnsi" w:hAnsiTheme="majorHAnsi"/>
                <w:b/>
                <w:bCs/>
                <w:sz w:val="18"/>
                <w:szCs w:val="18"/>
                <w:lang w:val="et-EE"/>
              </w:rPr>
              <w:t>Viide asjakohastele dokumentidele</w:t>
            </w:r>
          </w:p>
        </w:tc>
        <w:tc>
          <w:tcPr>
            <w:tcW w:w="3969" w:type="dxa"/>
          </w:tcPr>
          <w:p w14:paraId="2CA6A175" w14:textId="77777777" w:rsidR="00190AEE" w:rsidRDefault="00190AEE" w:rsidP="00376DF6">
            <w:pPr>
              <w:spacing w:before="60" w:after="60" w:line="240" w:lineRule="auto"/>
              <w:ind w:left="34"/>
              <w:jc w:val="center"/>
              <w:rPr>
                <w:rFonts w:asciiTheme="majorHAnsi" w:hAnsiTheme="majorHAnsi"/>
                <w:b/>
                <w:bCs/>
                <w:sz w:val="18"/>
                <w:szCs w:val="18"/>
                <w:lang w:val="et-EE"/>
              </w:rPr>
            </w:pPr>
            <w:r>
              <w:rPr>
                <w:rFonts w:asciiTheme="majorHAnsi" w:hAnsiTheme="majorHAnsi"/>
                <w:b/>
                <w:bCs/>
                <w:sz w:val="18"/>
                <w:szCs w:val="18"/>
                <w:lang w:val="et-EE"/>
              </w:rPr>
              <w:t>Põhjendus</w:t>
            </w:r>
          </w:p>
          <w:p w14:paraId="0F8CD096" w14:textId="77777777" w:rsidR="00190AEE" w:rsidRDefault="00190AEE" w:rsidP="00376DF6">
            <w:pPr>
              <w:spacing w:before="60" w:after="60" w:line="240" w:lineRule="auto"/>
              <w:ind w:left="34"/>
              <w:jc w:val="center"/>
              <w:rPr>
                <w:rFonts w:asciiTheme="majorHAnsi" w:hAnsiTheme="majorHAnsi"/>
                <w:b/>
                <w:bCs/>
                <w:sz w:val="18"/>
                <w:szCs w:val="18"/>
                <w:lang w:val="et-EE"/>
              </w:rPr>
            </w:pPr>
          </w:p>
        </w:tc>
      </w:tr>
      <w:tr w:rsidR="00190AEE" w14:paraId="25D6F85D" w14:textId="77777777" w:rsidTr="4E56A766">
        <w:trPr>
          <w:trHeight w:val="544"/>
        </w:trPr>
        <w:tc>
          <w:tcPr>
            <w:tcW w:w="1135" w:type="dxa"/>
          </w:tcPr>
          <w:p w14:paraId="0ACC6483" w14:textId="77777777" w:rsidR="00190AEE" w:rsidRDefault="00190AEE" w:rsidP="00376DF6">
            <w:pPr>
              <w:spacing w:before="60" w:after="60" w:line="240" w:lineRule="auto"/>
              <w:rPr>
                <w:rFonts w:asciiTheme="majorHAnsi" w:hAnsiTheme="majorHAnsi"/>
                <w:sz w:val="18"/>
                <w:szCs w:val="18"/>
                <w:lang w:val="et-EE"/>
              </w:rPr>
            </w:pPr>
            <w:commentRangeStart w:id="3217"/>
            <w:r>
              <w:rPr>
                <w:rFonts w:asciiTheme="majorHAnsi" w:hAnsiTheme="majorHAnsi"/>
                <w:sz w:val="18"/>
                <w:szCs w:val="18"/>
                <w:lang w:val="et-EE"/>
              </w:rPr>
              <w:t xml:space="preserve">1.1 riikliku ja piirkondliku nutika spetsialiseerumise </w:t>
            </w:r>
            <w:r>
              <w:rPr>
                <w:rFonts w:asciiTheme="majorHAnsi" w:hAnsiTheme="majorHAnsi"/>
                <w:sz w:val="18"/>
                <w:szCs w:val="18"/>
                <w:lang w:val="et-EE"/>
              </w:rPr>
              <w:lastRenderedPageBreak/>
              <w:t>strateegia hea valitsemine</w:t>
            </w:r>
            <w:commentRangeEnd w:id="3217"/>
            <w:r w:rsidR="00B12193">
              <w:rPr>
                <w:rStyle w:val="Kommentaariviide"/>
                <w:rFonts w:asciiTheme="majorHAnsi" w:hAnsiTheme="majorHAnsi"/>
                <w:sz w:val="18"/>
                <w:szCs w:val="18"/>
                <w:lang w:val="et-EE"/>
              </w:rPr>
              <w:commentReference w:id="3217"/>
            </w:r>
          </w:p>
        </w:tc>
        <w:tc>
          <w:tcPr>
            <w:tcW w:w="709" w:type="dxa"/>
          </w:tcPr>
          <w:p w14:paraId="5E38A05F"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ERF</w:t>
            </w:r>
          </w:p>
        </w:tc>
        <w:tc>
          <w:tcPr>
            <w:tcW w:w="1559" w:type="dxa"/>
          </w:tcPr>
          <w:p w14:paraId="3D6D51D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1) teadus- ja innovatsioonisuutlikkuse arendamine ja suurendamine ning </w:t>
            </w:r>
            <w:r>
              <w:rPr>
                <w:rFonts w:asciiTheme="majorHAnsi" w:hAnsiTheme="majorHAnsi"/>
                <w:sz w:val="18"/>
                <w:szCs w:val="18"/>
                <w:lang w:val="et-EE"/>
              </w:rPr>
              <w:lastRenderedPageBreak/>
              <w:t>kõrgtehnoloogia kasutuselevõtt</w:t>
            </w:r>
          </w:p>
          <w:p w14:paraId="25E9DCE8" w14:textId="77777777" w:rsidR="00190AEE" w:rsidRDefault="00190AEE" w:rsidP="00376DF6">
            <w:pPr>
              <w:spacing w:before="60" w:after="60" w:line="240" w:lineRule="auto"/>
              <w:rPr>
                <w:rFonts w:asciiTheme="majorHAnsi" w:hAnsiTheme="majorHAnsi"/>
                <w:sz w:val="18"/>
                <w:szCs w:val="18"/>
                <w:lang w:val="et-EE"/>
              </w:rPr>
            </w:pPr>
          </w:p>
          <w:p w14:paraId="17CC796A" w14:textId="77777777" w:rsidR="00190AEE" w:rsidRDefault="00190AEE" w:rsidP="00376DF6">
            <w:pPr>
              <w:spacing w:line="240" w:lineRule="auto"/>
              <w:ind w:left="-39"/>
              <w:rPr>
                <w:rFonts w:asciiTheme="majorHAnsi" w:hAnsiTheme="majorHAnsi"/>
                <w:sz w:val="18"/>
                <w:szCs w:val="18"/>
                <w:lang w:val="et-EE"/>
              </w:rPr>
            </w:pPr>
          </w:p>
          <w:p w14:paraId="1A5A95C7" w14:textId="77777777" w:rsidR="00190AEE" w:rsidRDefault="00190AEE" w:rsidP="00376DF6">
            <w:pPr>
              <w:spacing w:before="60" w:after="60" w:line="240" w:lineRule="auto"/>
              <w:rPr>
                <w:rFonts w:asciiTheme="majorHAnsi" w:hAnsiTheme="majorHAnsi"/>
                <w:sz w:val="18"/>
                <w:szCs w:val="18"/>
                <w:lang w:val="et-EE"/>
              </w:rPr>
            </w:pPr>
          </w:p>
          <w:p w14:paraId="2030A499" w14:textId="77777777" w:rsidR="00190AEE" w:rsidRDefault="00190AEE" w:rsidP="00376DF6">
            <w:pPr>
              <w:spacing w:before="60" w:after="60" w:line="240" w:lineRule="auto"/>
              <w:rPr>
                <w:rFonts w:asciiTheme="majorHAnsi" w:hAnsiTheme="majorHAnsi"/>
                <w:sz w:val="18"/>
                <w:szCs w:val="18"/>
                <w:lang w:val="et-EE"/>
              </w:rPr>
            </w:pPr>
          </w:p>
          <w:p w14:paraId="052748FE" w14:textId="77777777" w:rsidR="00190AEE" w:rsidRDefault="00190AEE" w:rsidP="00376DF6">
            <w:pPr>
              <w:spacing w:before="60" w:after="60" w:line="240" w:lineRule="auto"/>
              <w:rPr>
                <w:rFonts w:asciiTheme="majorHAnsi" w:hAnsiTheme="majorHAnsi"/>
                <w:sz w:val="18"/>
                <w:szCs w:val="18"/>
                <w:lang w:val="et-EE"/>
              </w:rPr>
            </w:pPr>
          </w:p>
        </w:tc>
        <w:tc>
          <w:tcPr>
            <w:tcW w:w="992" w:type="dxa"/>
          </w:tcPr>
          <w:p w14:paraId="4F27EFB8"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lastRenderedPageBreak/>
              <w:t xml:space="preserve">JAH </w:t>
            </w:r>
          </w:p>
        </w:tc>
        <w:tc>
          <w:tcPr>
            <w:tcW w:w="3686" w:type="dxa"/>
          </w:tcPr>
          <w:p w14:paraId="4A244F91"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Nutika spetsialiseerumise strateegiat (strateegiaid) toetavad:</w:t>
            </w:r>
          </w:p>
          <w:p w14:paraId="6E0D52D4"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probleemide, sealhulgas innovatsiooni leviku kitsaskohtade analüüs;</w:t>
            </w:r>
          </w:p>
          <w:p w14:paraId="102F711A"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lastRenderedPageBreak/>
              <w:t>2.</w:t>
            </w:r>
            <w:r>
              <w:rPr>
                <w:rFonts w:asciiTheme="majorHAnsi" w:hAnsiTheme="majorHAnsi"/>
                <w:sz w:val="18"/>
                <w:szCs w:val="18"/>
                <w:lang w:val="et-EE"/>
              </w:rPr>
              <w:tab/>
              <w:t>pädeva piirkondliku/riikliku institutsiooni või asutuse olemasolu, mis vastutab nutika spetsialiseerumise strateegia elluviimise eest;</w:t>
            </w:r>
          </w:p>
          <w:p w14:paraId="07129D15"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seire- ja hindamisvahendid tulemuslikkuse hindamiseks strateegia eesmärkide saavutamisel;</w:t>
            </w:r>
          </w:p>
          <w:p w14:paraId="7020EFAA"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4.</w:t>
            </w:r>
            <w:r>
              <w:rPr>
                <w:rFonts w:asciiTheme="majorHAnsi" w:hAnsiTheme="majorHAnsi"/>
                <w:sz w:val="18"/>
                <w:szCs w:val="18"/>
                <w:lang w:val="et-EE"/>
              </w:rPr>
              <w:tab/>
              <w:t>sidusrühmade koostöö toimimine (nn ettevõtjalik avastamisprotsess);</w:t>
            </w:r>
          </w:p>
          <w:p w14:paraId="3A974013"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5. vajaduse korral vajalikud meetmed riiklike või piirkondlike teadus- ja innovatsioonisüsteemide täiustamiseks;</w:t>
            </w:r>
          </w:p>
          <w:p w14:paraId="5781E15B"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6.</w:t>
            </w:r>
            <w:r>
              <w:rPr>
                <w:rFonts w:asciiTheme="majorHAnsi" w:hAnsiTheme="majorHAnsi"/>
                <w:sz w:val="18"/>
                <w:szCs w:val="18"/>
                <w:lang w:val="et-EE"/>
              </w:rPr>
              <w:tab/>
              <w:t>vajaduse korral meetmed tööstussektori ülemineku toetamiseks;</w:t>
            </w:r>
          </w:p>
          <w:p w14:paraId="2CAF52B3"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7.</w:t>
            </w:r>
            <w:r>
              <w:rPr>
                <w:rFonts w:asciiTheme="majorHAnsi" w:hAnsiTheme="majorHAnsi"/>
                <w:sz w:val="18"/>
                <w:szCs w:val="18"/>
                <w:lang w:val="et-EE"/>
              </w:rPr>
              <w:tab/>
              <w:t>meetmed nutika spetsialiseerumise strateegia toetatavates prioriteetsetes valdkondades koostöö tugevdamiseks väljaspool konkreetset liikmesriiki asuvate partneritega.</w:t>
            </w:r>
          </w:p>
        </w:tc>
        <w:tc>
          <w:tcPr>
            <w:tcW w:w="992" w:type="dxa"/>
          </w:tcPr>
          <w:p w14:paraId="5D04736B"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lastRenderedPageBreak/>
              <w:t>1. JAH</w:t>
            </w:r>
          </w:p>
          <w:p w14:paraId="0ECCBA46"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 xml:space="preserve">2. JAH </w:t>
            </w:r>
          </w:p>
          <w:p w14:paraId="5F12C035"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 xml:space="preserve">3. JAH </w:t>
            </w:r>
          </w:p>
          <w:p w14:paraId="6D64949B"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 xml:space="preserve">4. JAH </w:t>
            </w:r>
          </w:p>
          <w:p w14:paraId="46A5F8F7"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5. JAH</w:t>
            </w:r>
          </w:p>
          <w:p w14:paraId="684D02E8"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lastRenderedPageBreak/>
              <w:t>6. JAH</w:t>
            </w:r>
          </w:p>
          <w:p w14:paraId="6D755CB0"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 xml:space="preserve">7. JAH </w:t>
            </w:r>
          </w:p>
        </w:tc>
        <w:tc>
          <w:tcPr>
            <w:tcW w:w="1843" w:type="dxa"/>
          </w:tcPr>
          <w:p w14:paraId="4A71C70B" w14:textId="77777777" w:rsidR="00190AEE" w:rsidRPr="00B97302" w:rsidRDefault="00190AEE" w:rsidP="00376DF6">
            <w:pPr>
              <w:spacing w:before="60" w:after="60" w:line="240" w:lineRule="auto"/>
              <w:ind w:left="34"/>
              <w:rPr>
                <w:rFonts w:asciiTheme="majorHAnsi" w:hAnsiTheme="majorHAnsi"/>
                <w:sz w:val="18"/>
                <w:szCs w:val="18"/>
                <w:lang w:val="et-EE"/>
              </w:rPr>
            </w:pPr>
            <w:r w:rsidRPr="00B97302">
              <w:rPr>
                <w:rFonts w:asciiTheme="majorHAnsi" w:hAnsiTheme="majorHAnsi"/>
                <w:sz w:val="18"/>
                <w:szCs w:val="18"/>
                <w:lang w:val="et-EE"/>
              </w:rPr>
              <w:lastRenderedPageBreak/>
              <w:t xml:space="preserve">1. </w:t>
            </w:r>
          </w:p>
          <w:p w14:paraId="09EDDB9F" w14:textId="77777777" w:rsidR="00190AEE" w:rsidRPr="00B97302" w:rsidRDefault="00190AEE" w:rsidP="00376DF6">
            <w:pPr>
              <w:spacing w:before="60" w:after="60" w:line="240" w:lineRule="auto"/>
              <w:ind w:left="34"/>
              <w:rPr>
                <w:rFonts w:asciiTheme="majorHAnsi" w:hAnsiTheme="majorHAnsi"/>
                <w:sz w:val="18"/>
                <w:szCs w:val="18"/>
                <w:lang w:val="et-EE"/>
              </w:rPr>
            </w:pPr>
            <w:r w:rsidRPr="00B97302">
              <w:rPr>
                <w:rFonts w:asciiTheme="majorHAnsi" w:hAnsiTheme="majorHAnsi"/>
                <w:sz w:val="18"/>
                <w:szCs w:val="18"/>
                <w:lang w:val="et-EE"/>
              </w:rPr>
              <w:t xml:space="preserve">„Teadus- ja arendustegevuse, innovatsiooni ning ettevõtluse (TAIE) </w:t>
            </w:r>
            <w:r w:rsidRPr="00B97302">
              <w:rPr>
                <w:rFonts w:asciiTheme="majorHAnsi" w:hAnsiTheme="majorHAnsi"/>
                <w:sz w:val="18"/>
                <w:szCs w:val="18"/>
                <w:lang w:val="et-EE"/>
              </w:rPr>
              <w:lastRenderedPageBreak/>
              <w:t>arengukava 2021–2035“</w:t>
            </w:r>
          </w:p>
          <w:p w14:paraId="050F2873" w14:textId="77777777" w:rsidR="00190AEE" w:rsidRPr="00B97302" w:rsidRDefault="00190AEE" w:rsidP="00376DF6">
            <w:pPr>
              <w:spacing w:before="60" w:after="60" w:line="240" w:lineRule="auto"/>
              <w:ind w:left="34"/>
              <w:rPr>
                <w:rFonts w:asciiTheme="majorHAnsi" w:hAnsiTheme="majorHAnsi"/>
                <w:sz w:val="18"/>
                <w:szCs w:val="18"/>
                <w:lang w:val="et-EE"/>
              </w:rPr>
            </w:pPr>
            <w:hyperlink r:id="rId18" w:tooltip="https://www.hm.ee/et/TAIE-2035" w:history="1">
              <w:r w:rsidRPr="00B97302">
                <w:rPr>
                  <w:rStyle w:val="Hperlink"/>
                  <w:rFonts w:asciiTheme="majorHAnsi" w:hAnsiTheme="majorHAnsi"/>
                  <w:sz w:val="18"/>
                  <w:szCs w:val="18"/>
                  <w:lang w:val="et-EE"/>
                </w:rPr>
                <w:t>https://www.hm.ee/et/TAIE-2035</w:t>
              </w:r>
            </w:hyperlink>
          </w:p>
          <w:p w14:paraId="318F7468" w14:textId="77777777" w:rsidR="00190AEE" w:rsidRPr="00B97302" w:rsidRDefault="00190AEE" w:rsidP="00376DF6">
            <w:pPr>
              <w:spacing w:before="60" w:after="60" w:line="240" w:lineRule="auto"/>
              <w:ind w:left="34"/>
              <w:rPr>
                <w:rFonts w:asciiTheme="majorHAnsi" w:hAnsiTheme="majorHAnsi"/>
                <w:sz w:val="18"/>
                <w:szCs w:val="18"/>
                <w:lang w:val="et-EE"/>
              </w:rPr>
            </w:pPr>
          </w:p>
          <w:p w14:paraId="67718F33" w14:textId="77777777" w:rsidR="00190AEE" w:rsidRPr="00B97302" w:rsidRDefault="00190AEE" w:rsidP="00376DF6">
            <w:pPr>
              <w:spacing w:before="60" w:after="60" w:line="240" w:lineRule="auto"/>
              <w:ind w:left="34"/>
              <w:rPr>
                <w:rFonts w:asciiTheme="majorHAnsi" w:hAnsiTheme="majorHAnsi"/>
                <w:sz w:val="18"/>
                <w:szCs w:val="18"/>
                <w:lang w:val="et-EE"/>
              </w:rPr>
            </w:pPr>
            <w:r w:rsidRPr="00B97302">
              <w:rPr>
                <w:rFonts w:asciiTheme="majorHAnsi" w:hAnsiTheme="majorHAnsi"/>
                <w:sz w:val="18"/>
                <w:szCs w:val="18"/>
                <w:lang w:val="et-EE"/>
              </w:rPr>
              <w:t>Uuringu “Nutika spetsialiseerumise seiresüsteem ja tõhus valitsemine” lõppraport</w:t>
            </w:r>
          </w:p>
          <w:p w14:paraId="0A8F7411" w14:textId="77777777" w:rsidR="00190AEE" w:rsidRPr="00B97302" w:rsidRDefault="00190AEE" w:rsidP="00376DF6">
            <w:pPr>
              <w:spacing w:line="240" w:lineRule="auto"/>
              <w:jc w:val="both"/>
              <w:rPr>
                <w:rFonts w:asciiTheme="majorHAnsi" w:eastAsia="Times New Roman" w:hAnsiTheme="majorHAnsi"/>
                <w:sz w:val="18"/>
                <w:szCs w:val="18"/>
                <w:lang w:val="et-EE"/>
              </w:rPr>
            </w:pPr>
            <w:hyperlink r:id="rId19" w:tooltip="https://www.etag.ee/wp-content/uploads/2021/11/NS_seire_loppraport.pdf" w:history="1">
              <w:r w:rsidRPr="00B97302">
                <w:rPr>
                  <w:rStyle w:val="Hperlink"/>
                  <w:rFonts w:asciiTheme="majorHAnsi" w:eastAsia="Times New Roman" w:hAnsiTheme="majorHAnsi"/>
                  <w:sz w:val="18"/>
                  <w:szCs w:val="18"/>
                  <w:lang w:val="et-EE"/>
                </w:rPr>
                <w:t>https://www.etag.ee/wp-content/uploads/2021/11/NS_seire_loppraport.pdf</w:t>
              </w:r>
            </w:hyperlink>
            <w:r w:rsidRPr="00B97302">
              <w:rPr>
                <w:rFonts w:asciiTheme="majorHAnsi" w:eastAsia="Times New Roman" w:hAnsiTheme="majorHAnsi"/>
                <w:sz w:val="18"/>
                <w:szCs w:val="18"/>
                <w:lang w:val="et-EE"/>
              </w:rPr>
              <w:t xml:space="preserve"> </w:t>
            </w:r>
          </w:p>
          <w:p w14:paraId="3C64702A" w14:textId="77777777" w:rsidR="00190AEE" w:rsidRPr="00B97302" w:rsidRDefault="00190AEE" w:rsidP="00376DF6">
            <w:pPr>
              <w:spacing w:before="60" w:after="60" w:line="240" w:lineRule="auto"/>
              <w:ind w:left="34"/>
              <w:rPr>
                <w:rFonts w:ascii="Cambria" w:eastAsia="Times New Roman" w:hAnsi="Cambria"/>
                <w:szCs w:val="24"/>
                <w:lang w:eastAsia="et-EE"/>
              </w:rPr>
            </w:pPr>
            <w:r w:rsidRPr="00B97302">
              <w:rPr>
                <w:rFonts w:asciiTheme="majorHAnsi" w:eastAsia="Times New Roman" w:hAnsiTheme="majorHAnsi"/>
                <w:sz w:val="18"/>
                <w:szCs w:val="18"/>
                <w:lang w:val="et-EE"/>
              </w:rPr>
              <w:t>2.</w:t>
            </w:r>
            <w:r w:rsidRPr="00B97302">
              <w:rPr>
                <w:lang w:val="et-EE"/>
              </w:rPr>
              <w:t xml:space="preserve"> </w:t>
            </w:r>
            <w:r w:rsidRPr="00B97302">
              <w:rPr>
                <w:lang w:val="et-EE"/>
              </w:rPr>
              <w:br/>
            </w:r>
            <w:r w:rsidRPr="00B97302">
              <w:rPr>
                <w:rFonts w:ascii="Cambria" w:eastAsia="Times New Roman" w:hAnsi="Cambria"/>
                <w:color w:val="000000"/>
                <w:sz w:val="18"/>
                <w:szCs w:val="18"/>
                <w:lang w:eastAsia="et-EE"/>
              </w:rPr>
              <w:t>TAIE arengukava 2021–2035“</w:t>
            </w:r>
          </w:p>
          <w:p w14:paraId="742FD9BD" w14:textId="77777777" w:rsidR="00190AEE" w:rsidRPr="00B97302" w:rsidRDefault="00190AEE" w:rsidP="00376DF6">
            <w:pPr>
              <w:spacing w:before="60" w:after="60" w:line="240" w:lineRule="auto"/>
              <w:ind w:left="34"/>
              <w:rPr>
                <w:rFonts w:ascii="Cambria" w:eastAsia="Times New Roman" w:hAnsi="Cambria"/>
                <w:szCs w:val="24"/>
                <w:lang w:eastAsia="et-EE"/>
              </w:rPr>
            </w:pPr>
            <w:hyperlink r:id="rId20" w:tooltip="https://www.hm.ee/et/TAIE-2035" w:history="1">
              <w:r w:rsidRPr="00B97302">
                <w:rPr>
                  <w:rFonts w:ascii="Cambria" w:eastAsia="Times New Roman" w:hAnsi="Cambria"/>
                  <w:color w:val="0000FF"/>
                  <w:sz w:val="18"/>
                  <w:szCs w:val="18"/>
                  <w:u w:val="single"/>
                  <w:lang w:eastAsia="et-EE"/>
                </w:rPr>
                <w:t>https://www.hm.ee/et/TAIE-2035</w:t>
              </w:r>
            </w:hyperlink>
          </w:p>
          <w:p w14:paraId="6AC129BC" w14:textId="77777777" w:rsidR="00190AEE" w:rsidRPr="00B97302" w:rsidRDefault="00190AEE" w:rsidP="00376DF6">
            <w:pPr>
              <w:spacing w:before="60" w:after="60" w:line="240" w:lineRule="auto"/>
              <w:ind w:left="34"/>
              <w:rPr>
                <w:rFonts w:asciiTheme="majorHAnsi" w:hAnsiTheme="majorHAnsi"/>
                <w:sz w:val="18"/>
                <w:szCs w:val="18"/>
                <w:lang w:val="et-EE"/>
              </w:rPr>
            </w:pPr>
            <w:r w:rsidRPr="00B97302">
              <w:rPr>
                <w:rFonts w:asciiTheme="majorHAnsi" w:hAnsiTheme="majorHAnsi"/>
                <w:sz w:val="18"/>
                <w:szCs w:val="18"/>
                <w:lang w:val="et-EE"/>
              </w:rPr>
              <w:t>TAIE fookusvaldkondade teekaardid</w:t>
            </w:r>
          </w:p>
          <w:p w14:paraId="0F6AF7BA" w14:textId="77777777" w:rsidR="00190AEE" w:rsidRPr="00C14B40" w:rsidRDefault="00190AEE" w:rsidP="00376DF6">
            <w:pPr>
              <w:spacing w:line="240" w:lineRule="auto"/>
              <w:rPr>
                <w:rStyle w:val="Hperlink"/>
                <w:sz w:val="18"/>
                <w:szCs w:val="14"/>
                <w:lang w:val="et-EE" w:eastAsia="en-GB"/>
              </w:rPr>
            </w:pPr>
            <w:hyperlink r:id="rId21" w:history="1">
              <w:r w:rsidRPr="00C14B40">
                <w:rPr>
                  <w:rStyle w:val="Hperlink"/>
                  <w:sz w:val="18"/>
                  <w:szCs w:val="14"/>
                  <w:lang w:val="et-EE" w:eastAsia="en-GB"/>
                </w:rPr>
                <w:t>https://hm.ee/korgharidus-ja-teadus/teadus-ja-arendustegevus/taie-fookusvaldkonnad</w:t>
              </w:r>
            </w:hyperlink>
          </w:p>
          <w:p w14:paraId="15AE59AA" w14:textId="78B5E12C" w:rsidR="00190AEE" w:rsidRPr="00C14B40" w:rsidRDefault="00190AEE" w:rsidP="00376DF6">
            <w:pPr>
              <w:spacing w:line="240" w:lineRule="auto"/>
              <w:rPr>
                <w:sz w:val="18"/>
                <w:szCs w:val="20"/>
                <w:lang w:val="et-EE" w:eastAsia="en-GB"/>
              </w:rPr>
            </w:pPr>
            <w:r w:rsidRPr="00C14B40">
              <w:rPr>
                <w:sz w:val="18"/>
                <w:szCs w:val="20"/>
                <w:lang w:val="et-EE" w:eastAsia="en-GB"/>
              </w:rPr>
              <w:t>Teaduspoliitika Komisjoni koosseis</w:t>
            </w:r>
            <w:ins w:id="3218" w:author="Kaisa Tähe - RAM" w:date="2025-08-06T11:13:00Z" w16du:dateUtc="2025-08-06T08:13:00Z">
              <w:r w:rsidR="006D06A0">
                <w:rPr>
                  <w:sz w:val="18"/>
                  <w:szCs w:val="20"/>
                  <w:lang w:val="et-EE" w:eastAsia="en-GB"/>
                </w:rPr>
                <w:t xml:space="preserve"> </w:t>
              </w:r>
            </w:ins>
            <w:r w:rsidR="004B4919">
              <w:rPr>
                <w:sz w:val="18"/>
                <w:szCs w:val="20"/>
                <w:lang w:eastAsia="en-GB"/>
              </w:rPr>
              <w:fldChar w:fldCharType="begin"/>
            </w:r>
            <w:r w:rsidR="004B4919">
              <w:rPr>
                <w:sz w:val="18"/>
                <w:szCs w:val="20"/>
                <w:lang w:eastAsia="en-GB"/>
              </w:rPr>
              <w:instrText>HYPERLINK "</w:instrText>
            </w:r>
            <w:r w:rsidR="004B4919" w:rsidRPr="00247E22">
              <w:instrText>https://www.riigiteataja.ee/akt/319042022002?leiaKehtiv</w:instrText>
            </w:r>
            <w:r w:rsidR="004B4919">
              <w:rPr>
                <w:sz w:val="18"/>
                <w:szCs w:val="20"/>
                <w:lang w:eastAsia="en-GB"/>
              </w:rPr>
              <w:instrText>"</w:instrText>
            </w:r>
            <w:r w:rsidR="004B4919">
              <w:rPr>
                <w:sz w:val="18"/>
                <w:szCs w:val="20"/>
                <w:lang w:eastAsia="en-GB"/>
              </w:rPr>
            </w:r>
            <w:r w:rsidR="004B4919">
              <w:rPr>
                <w:sz w:val="18"/>
                <w:szCs w:val="20"/>
                <w:lang w:eastAsia="en-GB"/>
              </w:rPr>
              <w:fldChar w:fldCharType="separate"/>
            </w:r>
            <w:ins w:id="3219" w:author="Kaisa Tähe - RAM" w:date="2025-08-06T11:13:00Z">
              <w:r w:rsidR="004B4919" w:rsidRPr="004B4919">
                <w:rPr>
                  <w:rStyle w:val="Hperlink"/>
                  <w:sz w:val="18"/>
                  <w:szCs w:val="20"/>
                  <w:lang w:eastAsia="en-GB"/>
                </w:rPr>
                <w:t>https://www.riigiteataja.ee/akt/319042022002?leiaKehtiv</w:t>
              </w:r>
            </w:ins>
            <w:ins w:id="3220" w:author="Kaisa Tähe - RAM" w:date="2025-08-06T11:13:00Z" w16du:dateUtc="2025-08-06T08:13:00Z">
              <w:r w:rsidR="004B4919">
                <w:rPr>
                  <w:sz w:val="18"/>
                  <w:szCs w:val="20"/>
                  <w:lang w:eastAsia="en-GB"/>
                </w:rPr>
                <w:fldChar w:fldCharType="end"/>
              </w:r>
            </w:ins>
            <w:del w:id="3221" w:author="Kaisa Tähe - RAM" w:date="2025-08-06T11:12:00Z" w16du:dateUtc="2025-08-06T08:12:00Z">
              <w:r w:rsidRPr="00C14B40" w:rsidDel="006D06A0">
                <w:rPr>
                  <w:sz w:val="18"/>
                  <w:szCs w:val="20"/>
                  <w:lang w:val="et-EE" w:eastAsia="en-GB"/>
                </w:rPr>
                <w:delText xml:space="preserve"> </w:delText>
              </w:r>
            </w:del>
            <w:del w:id="3222" w:author="Kaisa Tähe - RAM" w:date="2025-08-06T11:08:00Z" w16du:dateUtc="2025-08-06T08:08:00Z">
              <w:r w:rsidDel="00B14D14">
                <w:fldChar w:fldCharType="begin"/>
              </w:r>
              <w:r w:rsidDel="00B14D14">
                <w:delInstrText>HYPERLINK "https://www.riigiteataja.ee/akt/319042022002"</w:delInstrText>
              </w:r>
              <w:r w:rsidDel="00B14D14">
                <w:fldChar w:fldCharType="separate"/>
              </w:r>
              <w:r w:rsidRPr="00C14B40" w:rsidDel="00B14D14">
                <w:rPr>
                  <w:rStyle w:val="Hperlink"/>
                  <w:sz w:val="18"/>
                  <w:szCs w:val="20"/>
                  <w:lang w:val="et-EE" w:eastAsia="en-GB"/>
                </w:rPr>
                <w:delText>https://www.riigiteataja.ee/akt/319042022002</w:delText>
              </w:r>
              <w:r w:rsidDel="00B14D14">
                <w:fldChar w:fldCharType="end"/>
              </w:r>
            </w:del>
          </w:p>
          <w:p w14:paraId="5CB27FFC" w14:textId="77777777" w:rsidR="00190AEE" w:rsidRPr="00C14B40" w:rsidRDefault="00190AEE" w:rsidP="00376DF6">
            <w:pPr>
              <w:spacing w:line="240" w:lineRule="auto"/>
              <w:rPr>
                <w:sz w:val="18"/>
                <w:szCs w:val="20"/>
                <w:lang w:val="et-EE" w:eastAsia="en-GB"/>
              </w:rPr>
            </w:pPr>
            <w:r w:rsidRPr="00C14B40">
              <w:rPr>
                <w:sz w:val="18"/>
                <w:szCs w:val="20"/>
                <w:lang w:val="et-EE" w:eastAsia="en-GB"/>
              </w:rPr>
              <w:lastRenderedPageBreak/>
              <w:t xml:space="preserve">Innovatsioonipoliitika Komisjoni koosseis </w:t>
            </w:r>
            <w:hyperlink r:id="rId22" w:history="1">
              <w:r w:rsidRPr="00C14B40">
                <w:rPr>
                  <w:rStyle w:val="Hperlink"/>
                  <w:sz w:val="18"/>
                  <w:szCs w:val="20"/>
                  <w:lang w:val="et-EE" w:eastAsia="en-GB"/>
                </w:rPr>
                <w:t>https://www.riigiteataja.ee/akt/330042022003</w:t>
              </w:r>
            </w:hyperlink>
          </w:p>
          <w:p w14:paraId="46E4CD59" w14:textId="77777777" w:rsidR="00190AEE" w:rsidRPr="00C14B40" w:rsidRDefault="00190AEE" w:rsidP="00376DF6">
            <w:pPr>
              <w:spacing w:line="240" w:lineRule="auto"/>
              <w:rPr>
                <w:sz w:val="18"/>
                <w:szCs w:val="20"/>
                <w:lang w:val="et-EE" w:eastAsia="en-GB"/>
              </w:rPr>
            </w:pPr>
            <w:r w:rsidRPr="00C14B40">
              <w:rPr>
                <w:sz w:val="18"/>
                <w:szCs w:val="20"/>
                <w:lang w:val="et-EE" w:eastAsia="en-GB"/>
              </w:rPr>
              <w:t xml:space="preserve">Komisjoni töökord viitega nutika spetsialiseerumise juhtimisele:  </w:t>
            </w:r>
            <w:hyperlink r:id="rId23" w:history="1">
              <w:r w:rsidRPr="00C14B40">
                <w:rPr>
                  <w:rStyle w:val="Hperlink"/>
                  <w:sz w:val="18"/>
                  <w:szCs w:val="20"/>
                  <w:lang w:val="et-EE" w:eastAsia="en-GB"/>
                </w:rPr>
                <w:t>https://www.riigiteataja.ee/akt/126102022002</w:t>
              </w:r>
            </w:hyperlink>
          </w:p>
          <w:p w14:paraId="52A6B143" w14:textId="77777777" w:rsidR="00190AEE" w:rsidRPr="00C14B40" w:rsidRDefault="00190AEE" w:rsidP="00376DF6">
            <w:pPr>
              <w:spacing w:line="240" w:lineRule="auto"/>
              <w:rPr>
                <w:sz w:val="18"/>
                <w:szCs w:val="20"/>
                <w:lang w:val="et-EE" w:eastAsia="en-GB"/>
              </w:rPr>
            </w:pPr>
          </w:p>
          <w:p w14:paraId="5FEB40B0" w14:textId="77777777" w:rsidR="00190AEE" w:rsidRPr="00C14B40" w:rsidRDefault="00190AEE" w:rsidP="00376DF6">
            <w:pPr>
              <w:spacing w:line="240" w:lineRule="auto"/>
              <w:rPr>
                <w:sz w:val="18"/>
                <w:szCs w:val="20"/>
                <w:lang w:val="fr-FR" w:eastAsia="en-GB"/>
              </w:rPr>
            </w:pPr>
            <w:r w:rsidRPr="00C14B40">
              <w:rPr>
                <w:sz w:val="18"/>
                <w:szCs w:val="20"/>
                <w:lang w:val="fr-FR" w:eastAsia="en-GB"/>
              </w:rPr>
              <w:t>3. TAIE fookusvaldkondade teekaardid</w:t>
            </w:r>
          </w:p>
          <w:p w14:paraId="5F1D889C" w14:textId="77777777" w:rsidR="00190AEE" w:rsidRDefault="00190AEE" w:rsidP="00376DF6">
            <w:pPr>
              <w:spacing w:line="240" w:lineRule="auto"/>
              <w:rPr>
                <w:ins w:id="3223" w:author="Kaisa Tähe - RAM" w:date="2025-08-06T11:09:00Z" w16du:dateUtc="2025-08-06T08:09:00Z"/>
              </w:rPr>
            </w:pPr>
            <w:hyperlink r:id="rId24" w:history="1">
              <w:r w:rsidRPr="00C14B40">
                <w:rPr>
                  <w:rStyle w:val="Hperlink"/>
                  <w:sz w:val="18"/>
                  <w:szCs w:val="20"/>
                  <w:lang w:val="fr-FR" w:eastAsia="en-GB"/>
                </w:rPr>
                <w:t>https://hm.ee/korgharidus-ja-teadus/teadus-ja-arendustegevus/taie-fookusvaldkonnad</w:t>
              </w:r>
            </w:hyperlink>
          </w:p>
          <w:p w14:paraId="2E1B11EC" w14:textId="586828EE" w:rsidR="000D033C" w:rsidRPr="00C14B40" w:rsidRDefault="000D033C" w:rsidP="00376DF6">
            <w:pPr>
              <w:spacing w:line="240" w:lineRule="auto"/>
              <w:rPr>
                <w:sz w:val="18"/>
                <w:szCs w:val="20"/>
                <w:lang w:val="fr-FR" w:eastAsia="en-GB"/>
              </w:rPr>
            </w:pPr>
            <w:ins w:id="3224" w:author="Kaisa Tähe - RAM" w:date="2025-08-06T11:09:00Z" w16du:dateUtc="2025-08-06T08:09:00Z">
              <w:r w:rsidRPr="00BD0A34">
                <w:rPr>
                  <w:rFonts w:ascii="Cambria" w:hAnsi="Cambria"/>
                  <w:sz w:val="18"/>
                  <w:szCs w:val="18"/>
                </w:rPr>
                <w:fldChar w:fldCharType="begin"/>
              </w:r>
              <w:r w:rsidRPr="00BD0A34">
                <w:rPr>
                  <w:rFonts w:ascii="Cambria" w:hAnsi="Cambria"/>
                  <w:sz w:val="18"/>
                  <w:szCs w:val="18"/>
                </w:rPr>
                <w:instrText>HYPERLINK "https://www.taie.ee/taie-fookusvaldkondade-seire"</w:instrText>
              </w:r>
              <w:r w:rsidRPr="00BD0A34">
                <w:rPr>
                  <w:rFonts w:ascii="Cambria" w:hAnsi="Cambria"/>
                  <w:sz w:val="18"/>
                  <w:szCs w:val="18"/>
                </w:rPr>
              </w:r>
              <w:r w:rsidRPr="00BD0A34">
                <w:rPr>
                  <w:rFonts w:ascii="Cambria" w:hAnsi="Cambria"/>
                  <w:sz w:val="18"/>
                  <w:szCs w:val="18"/>
                </w:rPr>
                <w:fldChar w:fldCharType="separate"/>
              </w:r>
              <w:r w:rsidRPr="00541C68">
                <w:rPr>
                  <w:rFonts w:ascii="Cambria" w:hAnsi="Cambria"/>
                  <w:color w:val="0000FF"/>
                  <w:sz w:val="18"/>
                  <w:szCs w:val="18"/>
                  <w:u w:val="single"/>
                  <w:shd w:val="clear" w:color="auto" w:fill="D7D2D9" w:themeFill="accent6" w:themeFillTint="66"/>
                </w:rPr>
                <w:t>https://www.taie.ee/taie-fookusvaldkondade-seire</w:t>
              </w:r>
              <w:r w:rsidRPr="00BD0A34">
                <w:rPr>
                  <w:rFonts w:ascii="Cambria" w:hAnsi="Cambria"/>
                  <w:sz w:val="18"/>
                  <w:szCs w:val="18"/>
                </w:rPr>
                <w:fldChar w:fldCharType="end"/>
              </w:r>
            </w:ins>
          </w:p>
          <w:p w14:paraId="0B0EBF5D" w14:textId="77777777" w:rsidR="00190AEE" w:rsidRPr="00C14B40" w:rsidRDefault="00190AEE" w:rsidP="00376DF6">
            <w:pPr>
              <w:spacing w:line="240" w:lineRule="auto"/>
              <w:rPr>
                <w:sz w:val="18"/>
                <w:szCs w:val="20"/>
                <w:lang w:val="fr-FR" w:eastAsia="en-GB"/>
              </w:rPr>
            </w:pPr>
          </w:p>
          <w:p w14:paraId="4FCFFB78" w14:textId="77777777" w:rsidR="00190AEE" w:rsidRPr="00C14B40" w:rsidRDefault="00190AEE" w:rsidP="00376DF6">
            <w:pPr>
              <w:spacing w:line="240" w:lineRule="auto"/>
              <w:rPr>
                <w:sz w:val="18"/>
                <w:szCs w:val="20"/>
                <w:lang w:val="fr-FR" w:eastAsia="en-GB"/>
              </w:rPr>
            </w:pPr>
            <w:r w:rsidRPr="00C14B40">
              <w:rPr>
                <w:sz w:val="18"/>
                <w:szCs w:val="20"/>
                <w:lang w:val="fr-FR" w:eastAsia="en-GB"/>
              </w:rPr>
              <w:t>4. TAIE fookusvaldkondade teekaardid</w:t>
            </w:r>
          </w:p>
          <w:p w14:paraId="78EF1CA2" w14:textId="77777777" w:rsidR="00190AEE" w:rsidRPr="00C14B40" w:rsidRDefault="00190AEE" w:rsidP="00376DF6">
            <w:pPr>
              <w:spacing w:line="240" w:lineRule="auto"/>
              <w:rPr>
                <w:sz w:val="18"/>
                <w:szCs w:val="20"/>
                <w:lang w:val="fr-FR" w:eastAsia="en-GB"/>
              </w:rPr>
            </w:pPr>
            <w:hyperlink r:id="rId25" w:history="1">
              <w:r w:rsidRPr="00C14B40">
                <w:rPr>
                  <w:rStyle w:val="Hperlink"/>
                  <w:sz w:val="18"/>
                  <w:szCs w:val="20"/>
                  <w:lang w:val="fr-FR" w:eastAsia="en-GB"/>
                </w:rPr>
                <w:t>https://hm.ee/korgharidus-ja-teadus/teadus-ja-arendustegevus/taie-fookusvaldkonnad</w:t>
              </w:r>
            </w:hyperlink>
          </w:p>
          <w:p w14:paraId="082A5E3A" w14:textId="77777777" w:rsidR="00190AEE" w:rsidRPr="00C14B40" w:rsidRDefault="00190AEE" w:rsidP="00376DF6">
            <w:pPr>
              <w:spacing w:line="240" w:lineRule="auto"/>
              <w:rPr>
                <w:sz w:val="18"/>
                <w:szCs w:val="20"/>
                <w:lang w:val="fr-FR" w:eastAsia="en-GB"/>
              </w:rPr>
            </w:pPr>
            <w:r w:rsidRPr="00C14B40">
              <w:rPr>
                <w:sz w:val="18"/>
                <w:szCs w:val="20"/>
                <w:lang w:val="fr-FR" w:eastAsia="en-GB"/>
              </w:rPr>
              <w:lastRenderedPageBreak/>
              <w:t>5. TAIE fookusvaldkondade teekaardid</w:t>
            </w:r>
          </w:p>
          <w:p w14:paraId="5C6D95C9" w14:textId="77777777" w:rsidR="00190AEE" w:rsidRPr="00C14B40" w:rsidRDefault="00190AEE" w:rsidP="00376DF6">
            <w:pPr>
              <w:spacing w:line="240" w:lineRule="auto"/>
              <w:rPr>
                <w:sz w:val="18"/>
                <w:szCs w:val="20"/>
                <w:lang w:val="fr-FR" w:eastAsia="en-GB"/>
              </w:rPr>
            </w:pPr>
            <w:hyperlink r:id="rId26" w:history="1">
              <w:r w:rsidRPr="00C14B40">
                <w:rPr>
                  <w:rStyle w:val="Hperlink"/>
                  <w:sz w:val="18"/>
                  <w:szCs w:val="20"/>
                  <w:lang w:val="fr-FR" w:eastAsia="en-GB"/>
                </w:rPr>
                <w:t>https://hm.ee/korgharidus-ja-teadus/teadus-ja-arendustegevus/taie-fookusvaldkonnad</w:t>
              </w:r>
            </w:hyperlink>
          </w:p>
          <w:p w14:paraId="73181B21" w14:textId="77777777" w:rsidR="00190AEE" w:rsidRPr="00C14B40" w:rsidRDefault="00190AEE" w:rsidP="00376DF6">
            <w:pPr>
              <w:spacing w:line="240" w:lineRule="auto"/>
              <w:rPr>
                <w:sz w:val="18"/>
                <w:szCs w:val="20"/>
                <w:lang w:val="fr-FR" w:eastAsia="en-GB"/>
              </w:rPr>
            </w:pPr>
          </w:p>
          <w:p w14:paraId="7ED5BC64" w14:textId="77777777" w:rsidR="00190AEE" w:rsidRPr="00C14B40" w:rsidRDefault="00190AEE" w:rsidP="00376DF6">
            <w:pPr>
              <w:spacing w:line="240" w:lineRule="auto"/>
              <w:rPr>
                <w:sz w:val="18"/>
                <w:szCs w:val="20"/>
                <w:lang w:val="fr-FR" w:eastAsia="en-GB"/>
              </w:rPr>
            </w:pPr>
            <w:r w:rsidRPr="00C14B40">
              <w:rPr>
                <w:sz w:val="18"/>
                <w:szCs w:val="20"/>
                <w:lang w:val="fr-FR" w:eastAsia="en-GB"/>
              </w:rPr>
              <w:t>7. TAIE fookusvaldkondade teekaardid</w:t>
            </w:r>
          </w:p>
          <w:p w14:paraId="68A94ED2" w14:textId="77777777" w:rsidR="00190AEE" w:rsidRPr="00B97302" w:rsidRDefault="00190AEE" w:rsidP="00376DF6">
            <w:pPr>
              <w:pStyle w:val="P68B1DB1-Normal2"/>
              <w:spacing w:before="60" w:after="60" w:line="240" w:lineRule="auto"/>
              <w:ind w:left="34"/>
              <w:jc w:val="both"/>
              <w:rPr>
                <w:rFonts w:asciiTheme="majorHAnsi" w:hAnsiTheme="majorHAnsi"/>
                <w:szCs w:val="18"/>
                <w:lang w:val="et-EE"/>
              </w:rPr>
            </w:pPr>
            <w:hyperlink r:id="rId27" w:history="1">
              <w:r w:rsidRPr="00C14B40">
                <w:rPr>
                  <w:rStyle w:val="Hperlink"/>
                  <w:lang w:val="fr-FR"/>
                </w:rPr>
                <w:t>https://hm.ee/korgharidus-ja-teadus/teadus-ja-arendustegevus/taie-fookusvaldkonnad</w:t>
              </w:r>
            </w:hyperlink>
          </w:p>
        </w:tc>
        <w:tc>
          <w:tcPr>
            <w:tcW w:w="3969" w:type="dxa"/>
          </w:tcPr>
          <w:p w14:paraId="4241D04A" w14:textId="77777777"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eastAsia="Times New Roman" w:hAnsiTheme="majorHAnsi"/>
                <w:sz w:val="18"/>
                <w:szCs w:val="18"/>
                <w:lang w:val="et-EE"/>
              </w:rPr>
              <w:lastRenderedPageBreak/>
              <w:t>Kriteeriumid on täidetud uue „Teadus- ja arendustegevuse, innovatsiooni ning ettevõtluse (TAIE) arengukavaga 2021–2035“, mille valitsus kiitis heaks 15. juulil 2021.</w:t>
            </w:r>
          </w:p>
          <w:p w14:paraId="71E08657" w14:textId="77777777" w:rsidR="00190AEE" w:rsidRPr="00B97302" w:rsidRDefault="00190AEE" w:rsidP="00376DF6">
            <w:pPr>
              <w:spacing w:line="240" w:lineRule="auto"/>
              <w:jc w:val="both"/>
              <w:rPr>
                <w:rFonts w:asciiTheme="majorHAnsi" w:hAnsiTheme="majorHAnsi"/>
                <w:sz w:val="18"/>
                <w:szCs w:val="18"/>
                <w:lang w:val="et-EE"/>
              </w:rPr>
            </w:pPr>
            <w:hyperlink r:id="rId28" w:tooltip="https://www.hm.ee/sites/default/files/taie_arengukava_kinnitatud_15.07.2021.pdf" w:history="1">
              <w:r w:rsidRPr="00B97302">
                <w:rPr>
                  <w:rStyle w:val="Hperlink"/>
                  <w:rFonts w:asciiTheme="majorHAnsi" w:eastAsia="Times New Roman" w:hAnsiTheme="majorHAnsi"/>
                  <w:sz w:val="18"/>
                  <w:szCs w:val="18"/>
                  <w:lang w:val="et-EE"/>
                </w:rPr>
                <w:t>https://www.hm.ee/sites/default/files/taie_arengukava_kinnitatud_15.07.2021.pdf</w:t>
              </w:r>
            </w:hyperlink>
          </w:p>
          <w:p w14:paraId="4D8EA12E" w14:textId="77777777" w:rsidR="00190AEE" w:rsidRPr="00B97302" w:rsidRDefault="00190AEE" w:rsidP="00376DF6">
            <w:pPr>
              <w:spacing w:line="240" w:lineRule="auto"/>
              <w:jc w:val="both"/>
              <w:rPr>
                <w:rFonts w:asciiTheme="majorHAnsi" w:hAnsiTheme="majorHAnsi"/>
                <w:sz w:val="18"/>
                <w:szCs w:val="18"/>
                <w:lang w:val="et-EE"/>
              </w:rPr>
            </w:pPr>
          </w:p>
          <w:p w14:paraId="73CA3900" w14:textId="77777777"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eastAsia="Times New Roman" w:hAnsiTheme="majorHAnsi"/>
                <w:sz w:val="18"/>
                <w:szCs w:val="18"/>
                <w:lang w:val="et-EE"/>
              </w:rPr>
              <w:t>1. Eesti teadus- ja innovatsioonisüsteemi vastastikune eksperdihinnang:</w:t>
            </w:r>
          </w:p>
          <w:p w14:paraId="2FF9A64B" w14:textId="77777777"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eastAsia="Times New Roman" w:hAnsiTheme="majorHAnsi"/>
                <w:sz w:val="18"/>
                <w:szCs w:val="18"/>
                <w:lang w:val="et-EE"/>
              </w:rPr>
              <w:t>Eesti valitsus taotles eritoetust „Horisont 2020“ poliitika toetusvahendi kaudu, et toetada Majandus- ja Kommunikatsiooniministeeriumi ning Haridus- ja Teadusministeeriumi tööd ühise teadus-, arendus-, innovatsiooni- ja ettevõtlusstrateegia ettevalmistamisel ajavahemikuks 2021–2027 ning edaspidi läbi teadus- ja innovatsioonisüsteemi tõhususe üldhindamise ning teadus- ja innovatsioonisüsteemipoolse lisandväärtuse loomise rolli ja mõju üksikasjalikuma hindamise edendamisel.</w:t>
            </w:r>
          </w:p>
          <w:p w14:paraId="176D574D" w14:textId="645C44A8"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hAnsiTheme="majorHAnsi"/>
                <w:sz w:val="18"/>
                <w:szCs w:val="18"/>
                <w:lang w:val="et-EE"/>
              </w:rPr>
              <w:t xml:space="preserve">2. Nutika spetsialiseerumise strateegia juhtimine on MKMi ning HTMi ühine vastutus, HTMis vastutab strateegia elluviimise eest teadus- ja arendustegevuse poliitika osakond ning MKMis </w:t>
            </w:r>
            <w:del w:id="3225" w:author="Kaisa Tähe - RAM" w:date="2025-10-31T16:22:00Z" w16du:dateUtc="2025-10-31T14:22:00Z">
              <w:r w:rsidRPr="00B97302" w:rsidDel="00345A84">
                <w:rPr>
                  <w:rFonts w:asciiTheme="majorHAnsi" w:hAnsiTheme="majorHAnsi"/>
                  <w:sz w:val="18"/>
                  <w:szCs w:val="18"/>
                  <w:lang w:val="et-EE"/>
                </w:rPr>
                <w:delText xml:space="preserve">majandusarengu </w:delText>
              </w:r>
            </w:del>
            <w:ins w:id="3226" w:author="Kaisa Tähe - RAM" w:date="2025-10-31T16:22:00Z" w16du:dateUtc="2025-10-31T14:22:00Z">
              <w:r w:rsidR="00345A84">
                <w:rPr>
                  <w:rFonts w:asciiTheme="majorHAnsi" w:hAnsiTheme="majorHAnsi"/>
                  <w:sz w:val="18"/>
                  <w:szCs w:val="18"/>
                  <w:lang w:val="et-EE"/>
                </w:rPr>
                <w:t>ettevõtluskeskkonna ja tööstuse</w:t>
              </w:r>
              <w:r w:rsidR="00345A84" w:rsidRPr="00B97302">
                <w:rPr>
                  <w:rFonts w:asciiTheme="majorHAnsi" w:hAnsiTheme="majorHAnsi"/>
                  <w:sz w:val="18"/>
                  <w:szCs w:val="18"/>
                  <w:lang w:val="et-EE"/>
                </w:rPr>
                <w:t xml:space="preserve"> </w:t>
              </w:r>
            </w:ins>
            <w:r w:rsidRPr="00B97302">
              <w:rPr>
                <w:rFonts w:asciiTheme="majorHAnsi" w:hAnsiTheme="majorHAnsi"/>
                <w:sz w:val="18"/>
                <w:szCs w:val="18"/>
                <w:lang w:val="et-EE"/>
              </w:rPr>
              <w:t>osakond. Nutika spetsialiseerumise strateegia elluviimine toimub TAIE fookusvaldkondade teekaartide kaudu. Teekaardid kiidab heaks ja nende elluviimist seirab TAIE juhtkomisjon. Haridus- ja teadusminister ning ettevõtluse ja infotehnoloogia minister kiitsid teekardid heaks 25.11.2022 käskkirjaga</w:t>
            </w:r>
            <w:r w:rsidRPr="00B97302" w:rsidDel="00A40FEC">
              <w:rPr>
                <w:rFonts w:asciiTheme="majorHAnsi" w:hAnsiTheme="majorHAnsi"/>
                <w:sz w:val="18"/>
                <w:szCs w:val="18"/>
                <w:lang w:val="et-EE"/>
              </w:rPr>
              <w:t xml:space="preserve"> </w:t>
            </w:r>
            <w:r w:rsidRPr="00B97302">
              <w:rPr>
                <w:rFonts w:asciiTheme="majorHAnsi" w:hAnsiTheme="majorHAnsi"/>
                <w:sz w:val="18"/>
                <w:szCs w:val="18"/>
                <w:lang w:val="et-EE"/>
              </w:rPr>
              <w:t>Teekaardi elluviimiseks vajalikud vahendid ja õigusliku raami kavandavad HTM ja MKM, tegevuste elluviimise eest vastutavad Eesti Teadusagentuur ja Ettevõtluse ja Innovatsiooni Sihtasutus. TAIE juhtkomisjoni ülesandeid täidab teaduspoliitika komisjoni ja innovatsioonipoliitika komisjoni ühendkomisjon. Komisjoni ülesanded ja töökord viitega nutika spetsialiseerumise juhtimisele kinnitati  Vabariigi Valituses 29.10.2022.</w:t>
            </w:r>
            <w:r w:rsidRPr="00C14B40">
              <w:rPr>
                <w:rFonts w:ascii="Cambria" w:eastAsia="Times New Roman" w:hAnsi="Cambria"/>
                <w:color w:val="000000"/>
                <w:sz w:val="18"/>
                <w:szCs w:val="18"/>
                <w:lang w:val="et-EE" w:eastAsia="et-EE"/>
              </w:rPr>
              <w:t xml:space="preserve"> </w:t>
            </w:r>
            <w:ins w:id="3227" w:author="Kaisa Tähe - RAM" w:date="2025-10-31T16:22:00Z" w16du:dateUtc="2025-10-31T14:22:00Z">
              <w:r w:rsidR="001506F9">
                <w:rPr>
                  <w:rFonts w:ascii="Cambria" w:eastAsia="Times New Roman" w:hAnsi="Cambria"/>
                  <w:color w:val="000000"/>
                  <w:sz w:val="18"/>
                  <w:szCs w:val="18"/>
                  <w:lang w:eastAsia="et-EE"/>
                </w:rPr>
                <w:lastRenderedPageBreak/>
                <w:t>01.10.2025 jõustus TAIKS (Teadus- ja arendustegevuse ning innovatsiooni korralduse seadus), millega luuakse Teadus- ja arendustegevuse ning innovatsiooni juhtkomisjon, mis võtab üle IPK, TPK rolli TAIE juhtkomisjonina.</w:t>
              </w:r>
            </w:ins>
          </w:p>
          <w:p w14:paraId="58BAE675" w14:textId="77777777"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hAnsiTheme="majorHAnsi"/>
                <w:sz w:val="18"/>
                <w:szCs w:val="18"/>
                <w:lang w:val="et-EE"/>
              </w:rPr>
              <w:t xml:space="preserve">3. Nutikas spetsialiseerumise strateegia juhtimine toimub TAIE arengukava raames TAIE fookusvaldkondade teekaartide koostamise ja seire kaudu. Teekaardid koostatakse koosloomes poliitikakujundajate, ettevõtjate ja teadlastega. Teekaarte uuendatakse koosloomes põhjalikult iga 3-4 aasta tagant, tuginedes välistelt ekspertidelt tellitud kvantitatiivsele ja kvalitatiivsele analüüsile. Vahepealsel perioodil toimub teekaartide elluviimise iga-aastane seire TAIE juhtkomisjonis. Eeltingimus täideti 25.11.2022. a teekaartide juhtimise protsessi ning teekaartide heakskiitmisega TAIE juhtkomisjonis ning kinnitamisega haridus- ja teadusministri ja ettevõtlus- ja infotehnoloogia ministri poolt. </w:t>
            </w:r>
          </w:p>
          <w:p w14:paraId="15280D45" w14:textId="0641FF8C"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hAnsiTheme="majorHAnsi"/>
                <w:sz w:val="18"/>
                <w:szCs w:val="18"/>
                <w:lang w:val="et-EE"/>
              </w:rPr>
              <w:t>4. TAIE arengukavas rakendatakse TAIE teekaartide raames ettevõtlikku avastusprotsessi, mille käigus toimub teekaartide eesmärkide ja prioriteetsete tegevussuundade seadmine alt-üles lähenemisega koosloomes ettevõtjate, teadlaste ja poliitikakujundajatega. Haridus- ja teadusminister ning ettevõtluse ja infotehnoloogia minister kiitsid teekardid heaks 25.11.2022 käskkirjaga.</w:t>
            </w:r>
            <w:ins w:id="3228" w:author="Kaisa Tähe - RAM" w:date="2025-08-06T11:10:00Z" w16du:dateUtc="2025-08-06T08:10:00Z">
              <w:r w:rsidR="00F00F24">
                <w:rPr>
                  <w:rFonts w:asciiTheme="majorHAnsi" w:hAnsiTheme="majorHAnsi"/>
                  <w:sz w:val="18"/>
                  <w:szCs w:val="18"/>
                  <w:lang w:val="et-EE"/>
                </w:rPr>
                <w:t xml:space="preserve"> </w:t>
              </w:r>
              <w:r w:rsidR="00F00F24" w:rsidRPr="00B308C1">
                <w:rPr>
                  <w:rStyle w:val="cf01"/>
                  <w:rFonts w:ascii="Cambria" w:hAnsi="Cambria"/>
                  <w:shd w:val="clear" w:color="auto" w:fill="D7D2D9" w:themeFill="accent6" w:themeFillTint="66"/>
                </w:rPr>
                <w:t>ETAG ja EIS kutsusid iga-aastase seire raporti koostamiseks kokku teadlaste ja ettevõtjate ümarlaua</w:t>
              </w:r>
              <w:r w:rsidR="00F00F24">
                <w:rPr>
                  <w:rStyle w:val="cf01"/>
                  <w:rFonts w:ascii="Cambria" w:hAnsi="Cambria"/>
                  <w:shd w:val="clear" w:color="auto" w:fill="D7D2D9" w:themeFill="accent6" w:themeFillTint="66"/>
                </w:rPr>
                <w:t>d</w:t>
              </w:r>
              <w:r w:rsidR="00F00F24" w:rsidRPr="00B308C1">
                <w:rPr>
                  <w:rStyle w:val="cf01"/>
                  <w:rFonts w:ascii="Cambria" w:hAnsi="Cambria"/>
                  <w:shd w:val="clear" w:color="auto" w:fill="D7D2D9" w:themeFill="accent6" w:themeFillTint="66"/>
                </w:rPr>
                <w:t xml:space="preserve">, mille tulemused </w:t>
              </w:r>
              <w:r w:rsidR="00F00F24">
                <w:rPr>
                  <w:rStyle w:val="cf01"/>
                  <w:rFonts w:ascii="Cambria" w:hAnsi="Cambria"/>
                  <w:shd w:val="clear" w:color="auto" w:fill="D7D2D9" w:themeFill="accent6" w:themeFillTint="66"/>
                </w:rPr>
                <w:t xml:space="preserve">on kajastatud </w:t>
              </w:r>
              <w:r w:rsidR="00F00F24" w:rsidRPr="00B308C1">
                <w:rPr>
                  <w:rStyle w:val="cf01"/>
                  <w:rFonts w:ascii="Cambria" w:hAnsi="Cambria"/>
                  <w:shd w:val="clear" w:color="auto" w:fill="D7D2D9" w:themeFill="accent6" w:themeFillTint="66"/>
                </w:rPr>
                <w:t>2024 aasta seire</w:t>
              </w:r>
              <w:r w:rsidR="00F00F24">
                <w:rPr>
                  <w:rStyle w:val="cf01"/>
                  <w:rFonts w:ascii="Cambria" w:hAnsi="Cambria"/>
                  <w:shd w:val="clear" w:color="auto" w:fill="D7D2D9" w:themeFill="accent6" w:themeFillTint="66"/>
                </w:rPr>
                <w:t>aruandes.</w:t>
              </w:r>
            </w:ins>
          </w:p>
          <w:p w14:paraId="3C91BFB9" w14:textId="77777777"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hAnsiTheme="majorHAnsi"/>
                <w:sz w:val="18"/>
                <w:szCs w:val="18"/>
                <w:lang w:val="et-EE"/>
              </w:rPr>
              <w:t>5. 2021. a käivitati</w:t>
            </w:r>
            <w:r w:rsidRPr="00B97302">
              <w:rPr>
                <w:rFonts w:asciiTheme="majorHAnsi" w:eastAsia="Times New Roman" w:hAnsiTheme="majorHAnsi"/>
                <w:sz w:val="18"/>
                <w:szCs w:val="18"/>
                <w:lang w:val="et-EE"/>
              </w:rPr>
              <w:t xml:space="preserve"> ümberkujundatud rakendusuuringute ja eksperimentaalarenduse programm.</w:t>
            </w:r>
          </w:p>
          <w:p w14:paraId="3E74E3C4" w14:textId="77777777" w:rsidR="00190AEE" w:rsidRPr="00B97302" w:rsidRDefault="00190AEE" w:rsidP="00376DF6">
            <w:pPr>
              <w:spacing w:before="60" w:after="60" w:line="240" w:lineRule="auto"/>
              <w:ind w:left="34"/>
              <w:jc w:val="both"/>
              <w:rPr>
                <w:rFonts w:asciiTheme="majorHAnsi" w:eastAsia="Times New Roman" w:hAnsiTheme="majorHAnsi"/>
                <w:sz w:val="18"/>
                <w:szCs w:val="18"/>
                <w:lang w:val="et-EE"/>
              </w:rPr>
            </w:pPr>
            <w:r w:rsidRPr="00B97302">
              <w:rPr>
                <w:rFonts w:asciiTheme="majorHAnsi" w:eastAsia="Times New Roman" w:hAnsiTheme="majorHAnsi"/>
                <w:sz w:val="18"/>
                <w:szCs w:val="18"/>
                <w:lang w:val="et-EE"/>
              </w:rPr>
              <w:lastRenderedPageBreak/>
              <w:t>6. TAIE arengukava kohaselt toetatakse üleminekut lineaarselt majandusmudelilt ringmajandusele, ettevõtjate ärimudelite kohandamist vähese süsinikdioksiidiheitega, ringmajandust soosiva, kestliku ja keskkonnasäästliku tehnoloogia arendamiseks ja rakendamiseks (sh selleks vajalike oskuste arendamise kaudu).</w:t>
            </w:r>
            <w:r w:rsidRPr="00B97302">
              <w:rPr>
                <w:rFonts w:asciiTheme="majorHAnsi" w:hAnsiTheme="majorHAnsi"/>
                <w:sz w:val="18"/>
                <w:szCs w:val="18"/>
                <w:lang w:val="et-EE"/>
              </w:rPr>
              <w:t xml:space="preserve"> Lisaks on nimetatud tegevused kavandatud Eesti taastekava raames, sh oskuste arendamiseks rohe- ja digipöörde elluviimiseks </w:t>
            </w:r>
            <w:hyperlink r:id="rId29" w:tooltip="http://www.rrf.ee" w:history="1">
              <w:r w:rsidRPr="00B97302">
                <w:rPr>
                  <w:rStyle w:val="Hperlink"/>
                  <w:rFonts w:asciiTheme="majorHAnsi" w:hAnsiTheme="majorHAnsi"/>
                  <w:sz w:val="18"/>
                  <w:szCs w:val="18"/>
                  <w:lang w:val="et-EE"/>
                </w:rPr>
                <w:t>www.rrf.ee</w:t>
              </w:r>
            </w:hyperlink>
            <w:r w:rsidRPr="00B97302">
              <w:rPr>
                <w:rFonts w:asciiTheme="majorHAnsi" w:hAnsiTheme="majorHAnsi"/>
                <w:sz w:val="18"/>
                <w:szCs w:val="18"/>
                <w:lang w:val="et-EE"/>
              </w:rPr>
              <w:t xml:space="preserve"> </w:t>
            </w:r>
          </w:p>
          <w:p w14:paraId="25529B97" w14:textId="77777777" w:rsidR="00190AEE" w:rsidRPr="00B97302" w:rsidRDefault="00190AEE" w:rsidP="00376DF6">
            <w:pPr>
              <w:spacing w:before="60" w:after="60" w:line="240" w:lineRule="auto"/>
              <w:ind w:left="34"/>
              <w:jc w:val="both"/>
              <w:rPr>
                <w:rFonts w:asciiTheme="majorHAnsi" w:eastAsia="Times New Roman" w:hAnsiTheme="majorHAnsi"/>
                <w:sz w:val="18"/>
                <w:szCs w:val="18"/>
                <w:lang w:val="et-EE"/>
              </w:rPr>
            </w:pPr>
            <w:r w:rsidRPr="00B97302">
              <w:rPr>
                <w:rFonts w:asciiTheme="majorHAnsi" w:eastAsia="Times New Roman" w:hAnsiTheme="majorHAnsi"/>
                <w:sz w:val="18"/>
                <w:szCs w:val="18"/>
                <w:lang w:val="et-EE"/>
              </w:rPr>
              <w:t>7. Väljavaateid ja tegevusi rahvusvahelise koostöö tõhustamiseks TAIE fookusvaldkondades kirjeldatakse TAIE fookusvaldkondade teekaartidel.  Haridus- ja teadusminister ning ettevõtluse ja infotehnoloogia minister kiitsid teekardid heaks 25.11.2022 käskkirjaga.</w:t>
            </w:r>
          </w:p>
          <w:p w14:paraId="6D27AAF9" w14:textId="77777777" w:rsidR="00190AEE" w:rsidRPr="00B97302" w:rsidRDefault="00190AEE" w:rsidP="00376DF6">
            <w:pPr>
              <w:spacing w:before="60" w:after="60" w:line="240" w:lineRule="auto"/>
              <w:ind w:left="34"/>
              <w:jc w:val="both"/>
              <w:rPr>
                <w:rFonts w:asciiTheme="majorHAnsi" w:hAnsiTheme="majorHAnsi"/>
                <w:bCs/>
                <w:iCs/>
                <w:sz w:val="18"/>
                <w:szCs w:val="18"/>
                <w:lang w:val="et-EE"/>
              </w:rPr>
            </w:pPr>
          </w:p>
        </w:tc>
      </w:tr>
      <w:tr w:rsidR="00190AEE" w:rsidRPr="00EF1C29" w14:paraId="2A72BC4C" w14:textId="77777777" w:rsidTr="4E56A766">
        <w:trPr>
          <w:trHeight w:val="573"/>
        </w:trPr>
        <w:tc>
          <w:tcPr>
            <w:tcW w:w="1135" w:type="dxa"/>
          </w:tcPr>
          <w:p w14:paraId="4302BC76" w14:textId="77777777" w:rsidR="00190AEE" w:rsidRDefault="00190AEE" w:rsidP="00376DF6">
            <w:pPr>
              <w:spacing w:before="60" w:after="60" w:line="240" w:lineRule="auto"/>
              <w:rPr>
                <w:rFonts w:asciiTheme="majorHAnsi" w:hAnsiTheme="majorHAnsi"/>
                <w:b/>
                <w:sz w:val="18"/>
                <w:szCs w:val="18"/>
                <w:lang w:val="et-EE"/>
              </w:rPr>
            </w:pPr>
            <w:commentRangeStart w:id="3229"/>
            <w:r>
              <w:rPr>
                <w:rFonts w:asciiTheme="majorHAnsi" w:hAnsiTheme="majorHAnsi"/>
                <w:sz w:val="18"/>
                <w:szCs w:val="18"/>
                <w:lang w:val="et-EE"/>
              </w:rPr>
              <w:lastRenderedPageBreak/>
              <w:t>1.2 Riiklik või piirkondlik lairibakava</w:t>
            </w:r>
            <w:commentRangeEnd w:id="3229"/>
            <w:r w:rsidR="004B5532">
              <w:rPr>
                <w:rStyle w:val="Kommentaariviide"/>
                <w:rFonts w:asciiTheme="majorHAnsi" w:hAnsiTheme="majorHAnsi"/>
                <w:b/>
                <w:sz w:val="18"/>
                <w:szCs w:val="18"/>
                <w:lang w:val="et-EE"/>
              </w:rPr>
              <w:commentReference w:id="3229"/>
            </w:r>
          </w:p>
        </w:tc>
        <w:tc>
          <w:tcPr>
            <w:tcW w:w="709" w:type="dxa"/>
          </w:tcPr>
          <w:p w14:paraId="5B04C8F1"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ERF</w:t>
            </w:r>
          </w:p>
        </w:tc>
        <w:tc>
          <w:tcPr>
            <w:tcW w:w="1559" w:type="dxa"/>
          </w:tcPr>
          <w:p w14:paraId="619DA9BA"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v) digitaalse ühendatuse parandamine</w:t>
            </w:r>
          </w:p>
          <w:p w14:paraId="78853F26" w14:textId="77777777" w:rsidR="00190AEE" w:rsidRDefault="00190AEE" w:rsidP="00376DF6">
            <w:pPr>
              <w:spacing w:before="60" w:after="60" w:line="240" w:lineRule="auto"/>
              <w:rPr>
                <w:rFonts w:asciiTheme="majorHAnsi" w:hAnsiTheme="majorHAnsi"/>
                <w:sz w:val="18"/>
                <w:szCs w:val="18"/>
                <w:lang w:val="et-EE"/>
              </w:rPr>
            </w:pPr>
          </w:p>
        </w:tc>
        <w:tc>
          <w:tcPr>
            <w:tcW w:w="992" w:type="dxa"/>
          </w:tcPr>
          <w:p w14:paraId="2AD49B4D" w14:textId="2AE0EF3D" w:rsidR="00190AEE" w:rsidRDefault="00190AEE" w:rsidP="00376DF6">
            <w:pPr>
              <w:spacing w:before="60" w:after="60" w:line="240" w:lineRule="auto"/>
              <w:ind w:left="34"/>
              <w:rPr>
                <w:rFonts w:asciiTheme="majorHAnsi" w:hAnsiTheme="majorHAnsi"/>
                <w:sz w:val="18"/>
                <w:szCs w:val="18"/>
                <w:lang w:val="et-EE"/>
              </w:rPr>
            </w:pPr>
            <w:del w:id="3230" w:author="Kaisa Tähe - RAM" w:date="2025-08-06T11:38:00Z" w16du:dateUtc="2025-08-06T08:38:00Z">
              <w:r w:rsidDel="00AB6D91">
                <w:rPr>
                  <w:rFonts w:asciiTheme="majorHAnsi" w:hAnsiTheme="majorHAnsi"/>
                  <w:sz w:val="18"/>
                  <w:szCs w:val="18"/>
                  <w:lang w:val="et-EE"/>
                </w:rPr>
                <w:delText>EI</w:delText>
              </w:r>
            </w:del>
            <w:ins w:id="3231" w:author="Kaisa Tähe - RAM" w:date="2025-08-06T11:38:00Z" w16du:dateUtc="2025-08-06T08:38:00Z">
              <w:r w:rsidR="00AB6D91">
                <w:rPr>
                  <w:rFonts w:asciiTheme="majorHAnsi" w:hAnsiTheme="majorHAnsi"/>
                  <w:sz w:val="18"/>
                  <w:szCs w:val="18"/>
                  <w:lang w:val="et-EE"/>
                </w:rPr>
                <w:t>JAH</w:t>
              </w:r>
            </w:ins>
          </w:p>
        </w:tc>
        <w:tc>
          <w:tcPr>
            <w:tcW w:w="3686" w:type="dxa"/>
          </w:tcPr>
          <w:p w14:paraId="3956B49C"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Kehtestatud on riiklik või piirkondlik lairibakava, mis hõlmab järgmist:</w:t>
            </w:r>
          </w:p>
          <w:p w14:paraId="4E5BA421"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investeerimispuudujäägi hinnang, millega tuleb tegeleda, et tagada kõigile liidu kodanikele juurdepääs väga suure läbilaskevõimega võrkudele</w:t>
            </w:r>
            <w:r>
              <w:rPr>
                <w:rFonts w:asciiTheme="majorHAnsi" w:hAnsiTheme="majorHAnsi" w:cstheme="minorHAnsi"/>
                <w:sz w:val="18"/>
                <w:szCs w:val="18"/>
                <w:vertAlign w:val="superscript"/>
                <w:lang w:val="et-EE"/>
              </w:rPr>
              <w:footnoteReference w:id="30"/>
            </w:r>
            <w:r>
              <w:rPr>
                <w:rFonts w:asciiTheme="majorHAnsi" w:hAnsiTheme="majorHAnsi"/>
                <w:sz w:val="18"/>
                <w:szCs w:val="18"/>
                <w:lang w:val="et-EE"/>
              </w:rPr>
              <w:t>, põhinedes järgneval:</w:t>
            </w:r>
          </w:p>
          <w:p w14:paraId="2CB46F90" w14:textId="77777777" w:rsidR="00190AEE" w:rsidRDefault="00190AEE" w:rsidP="00376DF6">
            <w:pPr>
              <w:numPr>
                <w:ilvl w:val="0"/>
                <w:numId w:val="61"/>
              </w:numPr>
              <w:spacing w:before="60" w:after="60" w:line="240" w:lineRule="auto"/>
              <w:contextualSpacing/>
              <w:rPr>
                <w:rFonts w:asciiTheme="majorHAnsi" w:hAnsiTheme="majorHAnsi"/>
                <w:sz w:val="18"/>
                <w:szCs w:val="18"/>
                <w:lang w:val="et-EE"/>
              </w:rPr>
            </w:pPr>
            <w:r>
              <w:rPr>
                <w:rFonts w:asciiTheme="majorHAnsi" w:hAnsiTheme="majorHAnsi"/>
                <w:sz w:val="18"/>
                <w:szCs w:val="18"/>
                <w:lang w:val="et-EE"/>
              </w:rPr>
              <w:t>a) hiljutine olemasoleva era- ja avaliku taristu ning teenusekvaliteedi kaardistamine</w:t>
            </w:r>
            <w:r>
              <w:rPr>
                <w:rFonts w:asciiTheme="majorHAnsi" w:hAnsiTheme="majorHAnsi" w:cstheme="minorHAnsi"/>
                <w:sz w:val="18"/>
                <w:szCs w:val="18"/>
                <w:vertAlign w:val="superscript"/>
                <w:lang w:val="et-EE"/>
              </w:rPr>
              <w:footnoteReference w:id="31"/>
            </w:r>
            <w:r>
              <w:rPr>
                <w:rFonts w:asciiTheme="majorHAnsi" w:hAnsiTheme="majorHAnsi"/>
                <w:sz w:val="18"/>
                <w:szCs w:val="18"/>
                <w:lang w:val="et-EE"/>
              </w:rPr>
              <w:t xml:space="preserve"> lairiba kaardistamise standardnäitajate abil;</w:t>
            </w:r>
          </w:p>
          <w:p w14:paraId="2128BE88" w14:textId="77777777" w:rsidR="00190AEE" w:rsidRDefault="00190AEE" w:rsidP="00376DF6">
            <w:pPr>
              <w:numPr>
                <w:ilvl w:val="0"/>
                <w:numId w:val="61"/>
              </w:numPr>
              <w:spacing w:before="60" w:after="60" w:line="240" w:lineRule="auto"/>
              <w:contextualSpacing/>
              <w:rPr>
                <w:rFonts w:asciiTheme="majorHAnsi" w:hAnsiTheme="majorHAnsi" w:cstheme="minorHAnsi"/>
                <w:sz w:val="18"/>
                <w:szCs w:val="18"/>
                <w:lang w:val="et-EE"/>
              </w:rPr>
            </w:pPr>
            <w:r>
              <w:rPr>
                <w:rFonts w:asciiTheme="majorHAnsi" w:hAnsiTheme="majorHAnsi"/>
                <w:sz w:val="18"/>
                <w:szCs w:val="18"/>
                <w:lang w:val="et-EE"/>
              </w:rPr>
              <w:t>b) konsultatsioon kavandatavate investeeringute üle vastavalt riigiabi nõuetele.</w:t>
            </w:r>
          </w:p>
          <w:p w14:paraId="33222B5E"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lastRenderedPageBreak/>
              <w:t>2.</w:t>
            </w:r>
            <w:r>
              <w:rPr>
                <w:rFonts w:asciiTheme="majorHAnsi" w:hAnsiTheme="majorHAnsi"/>
                <w:sz w:val="18"/>
                <w:szCs w:val="18"/>
                <w:lang w:val="et-EE"/>
              </w:rPr>
              <w:tab/>
              <w:t>Kavandatud riikliku sekkumise selgitus jätkusuutlike investeerimismudelite alusel, mis:</w:t>
            </w:r>
          </w:p>
          <w:p w14:paraId="40E68552" w14:textId="77777777" w:rsidR="00190AEE" w:rsidRDefault="00190AEE" w:rsidP="00376DF6">
            <w:pPr>
              <w:numPr>
                <w:ilvl w:val="0"/>
                <w:numId w:val="62"/>
              </w:numPr>
              <w:spacing w:before="60" w:after="60" w:line="240" w:lineRule="auto"/>
              <w:contextualSpacing/>
              <w:rPr>
                <w:rFonts w:asciiTheme="majorHAnsi" w:hAnsiTheme="majorHAnsi"/>
                <w:sz w:val="18"/>
                <w:szCs w:val="18"/>
                <w:lang w:val="et-EE"/>
              </w:rPr>
            </w:pPr>
            <w:r>
              <w:rPr>
                <w:rFonts w:asciiTheme="majorHAnsi" w:hAnsiTheme="majorHAnsi"/>
                <w:sz w:val="18"/>
                <w:szCs w:val="18"/>
                <w:lang w:val="et-EE"/>
              </w:rPr>
              <w:t>a) suurendab taskukohasust ja ligipääsu avatud, kvaliteetsele ja tulevikukindlale taristule ja teenustele;</w:t>
            </w:r>
          </w:p>
          <w:p w14:paraId="66958243" w14:textId="77777777" w:rsidR="00190AEE" w:rsidRDefault="00190AEE" w:rsidP="00376DF6">
            <w:pPr>
              <w:numPr>
                <w:ilvl w:val="0"/>
                <w:numId w:val="62"/>
              </w:numPr>
              <w:spacing w:before="60" w:after="60" w:line="240" w:lineRule="auto"/>
              <w:contextualSpacing/>
              <w:rPr>
                <w:rFonts w:asciiTheme="majorHAnsi" w:hAnsiTheme="majorHAnsi" w:cstheme="minorHAnsi"/>
                <w:sz w:val="18"/>
                <w:szCs w:val="18"/>
                <w:lang w:val="et-EE"/>
              </w:rPr>
            </w:pPr>
            <w:r>
              <w:rPr>
                <w:rFonts w:asciiTheme="majorHAnsi" w:hAnsiTheme="majorHAnsi"/>
                <w:sz w:val="18"/>
                <w:szCs w:val="18"/>
                <w:lang w:val="et-EE"/>
              </w:rPr>
              <w:t>b) kohandab finantsabi võimalusi kindlaks tehtud turutõrgetega;</w:t>
            </w:r>
          </w:p>
          <w:p w14:paraId="10B33EA0" w14:textId="77777777" w:rsidR="00190AEE" w:rsidRDefault="00190AEE" w:rsidP="00376DF6">
            <w:pPr>
              <w:numPr>
                <w:ilvl w:val="0"/>
                <w:numId w:val="62"/>
              </w:numPr>
              <w:spacing w:before="60" w:after="60" w:line="240" w:lineRule="auto"/>
              <w:contextualSpacing/>
              <w:rPr>
                <w:rFonts w:asciiTheme="majorHAnsi" w:hAnsiTheme="majorHAnsi" w:cstheme="minorHAnsi"/>
                <w:sz w:val="18"/>
                <w:szCs w:val="18"/>
                <w:lang w:val="et-EE"/>
              </w:rPr>
            </w:pPr>
            <w:r>
              <w:rPr>
                <w:rFonts w:asciiTheme="majorHAnsi" w:hAnsiTheme="majorHAnsi"/>
                <w:sz w:val="18"/>
                <w:szCs w:val="18"/>
                <w:lang w:val="et-EE"/>
              </w:rPr>
              <w:t>c) võimaldab ELi, riiklikest või piirkondlikest allikatest pärit erinevate rahastamisvormide täiendavat kasutust.</w:t>
            </w:r>
          </w:p>
          <w:p w14:paraId="47764462"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Meetmed väga suure läbilaskevõimega võrkude nõudluse ja kasutuse toetamiseks, sealhulgas meetmed nende kasutuselevõtu hõlbustamiseks, eelkõige ELi direktiivi kiire elektroonilise side võrkude kasutuselevõtukulude vähendamise meetmete kohta</w:t>
            </w:r>
            <w:r>
              <w:rPr>
                <w:rFonts w:asciiTheme="majorHAnsi" w:hAnsiTheme="majorHAnsi" w:cstheme="minorHAnsi"/>
                <w:sz w:val="18"/>
                <w:szCs w:val="18"/>
                <w:vertAlign w:val="superscript"/>
                <w:lang w:val="et-EE"/>
              </w:rPr>
              <w:footnoteReference w:id="32"/>
            </w:r>
            <w:r>
              <w:rPr>
                <w:rFonts w:asciiTheme="majorHAnsi" w:hAnsiTheme="majorHAnsi"/>
                <w:sz w:val="18"/>
                <w:szCs w:val="18"/>
                <w:lang w:val="et-EE"/>
              </w:rPr>
              <w:t xml:space="preserve"> tõhusa rakendamise kaudu.</w:t>
            </w:r>
          </w:p>
          <w:p w14:paraId="1F2A4FA7"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t>4.</w:t>
            </w:r>
            <w:r>
              <w:rPr>
                <w:rFonts w:asciiTheme="majorHAnsi" w:hAnsiTheme="majorHAnsi"/>
                <w:sz w:val="18"/>
                <w:szCs w:val="18"/>
                <w:lang w:val="et-EE"/>
              </w:rPr>
              <w:tab/>
              <w:t>Tehnilise abi ja ekspertide nõustamise mehhanismid, näiteks lairibakompetentsi büroo, et tugevdada kohalike sidusrühmade suutlikkust ja nõustada projekti elluviijaid.</w:t>
            </w:r>
          </w:p>
          <w:p w14:paraId="353E6A4C"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5.</w:t>
            </w:r>
            <w:r>
              <w:rPr>
                <w:rFonts w:asciiTheme="majorHAnsi" w:hAnsiTheme="majorHAnsi"/>
                <w:sz w:val="18"/>
                <w:szCs w:val="18"/>
                <w:lang w:val="et-EE"/>
              </w:rPr>
              <w:tab/>
              <w:t>Seiremehhanism, mis põhineb lairiba kaardistamise standardnäitajatel.</w:t>
            </w:r>
          </w:p>
        </w:tc>
        <w:tc>
          <w:tcPr>
            <w:tcW w:w="992" w:type="dxa"/>
          </w:tcPr>
          <w:p w14:paraId="3680BB07" w14:textId="50CF5ECF"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 xml:space="preserve">1. </w:t>
            </w:r>
            <w:del w:id="3232" w:author="Kaisa Tähe - RAM" w:date="2025-08-06T11:38:00Z" w16du:dateUtc="2025-08-06T08:38:00Z">
              <w:r w:rsidDel="00AB6D91">
                <w:rPr>
                  <w:rFonts w:asciiTheme="majorHAnsi" w:hAnsiTheme="majorHAnsi"/>
                  <w:sz w:val="18"/>
                  <w:szCs w:val="18"/>
                  <w:lang w:val="et-EE"/>
                </w:rPr>
                <w:delText>EI</w:delText>
              </w:r>
            </w:del>
            <w:ins w:id="3233" w:author="Kaisa Tähe - RAM" w:date="2025-08-06T11:38:00Z" w16du:dateUtc="2025-08-06T08:38:00Z">
              <w:r w:rsidR="00AB6D91">
                <w:rPr>
                  <w:rFonts w:asciiTheme="majorHAnsi" w:hAnsiTheme="majorHAnsi"/>
                  <w:sz w:val="18"/>
                  <w:szCs w:val="18"/>
                  <w:lang w:val="et-EE"/>
                </w:rPr>
                <w:t>JAH</w:t>
              </w:r>
            </w:ins>
          </w:p>
          <w:p w14:paraId="0393D815" w14:textId="321B648F"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1a. </w:t>
            </w:r>
            <w:del w:id="3234" w:author="Kaisa Tähe - RAM" w:date="2025-08-06T11:38:00Z" w16du:dateUtc="2025-08-06T08:38:00Z">
              <w:r w:rsidDel="00AB6D91">
                <w:rPr>
                  <w:rFonts w:asciiTheme="majorHAnsi" w:hAnsiTheme="majorHAnsi"/>
                  <w:sz w:val="18"/>
                  <w:szCs w:val="18"/>
                  <w:lang w:val="et-EE"/>
                </w:rPr>
                <w:delText>EI</w:delText>
              </w:r>
            </w:del>
            <w:ins w:id="3235" w:author="Kaisa Tähe - RAM" w:date="2025-08-06T11:38:00Z" w16du:dateUtc="2025-08-06T08:38:00Z">
              <w:r w:rsidR="00AB6D91">
                <w:rPr>
                  <w:rFonts w:asciiTheme="majorHAnsi" w:hAnsiTheme="majorHAnsi"/>
                  <w:sz w:val="18"/>
                  <w:szCs w:val="18"/>
                  <w:lang w:val="et-EE"/>
                </w:rPr>
                <w:t>JAH</w:t>
              </w:r>
            </w:ins>
          </w:p>
          <w:p w14:paraId="59D55D9E" w14:textId="63C2B1D3"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1b. </w:t>
            </w:r>
            <w:del w:id="3236" w:author="Kaisa Tähe - RAM" w:date="2025-08-06T11:38:00Z" w16du:dateUtc="2025-08-06T08:38:00Z">
              <w:r w:rsidDel="00AB6D91">
                <w:rPr>
                  <w:rFonts w:asciiTheme="majorHAnsi" w:hAnsiTheme="majorHAnsi"/>
                  <w:sz w:val="18"/>
                  <w:szCs w:val="18"/>
                  <w:lang w:val="et-EE"/>
                </w:rPr>
                <w:delText>EI</w:delText>
              </w:r>
            </w:del>
            <w:ins w:id="3237" w:author="Kaisa Tähe - RAM" w:date="2025-08-06T11:38:00Z" w16du:dateUtc="2025-08-06T08:38:00Z">
              <w:r w:rsidR="00AB6D91">
                <w:rPr>
                  <w:rFonts w:asciiTheme="majorHAnsi" w:hAnsiTheme="majorHAnsi"/>
                  <w:sz w:val="18"/>
                  <w:szCs w:val="18"/>
                  <w:lang w:val="et-EE"/>
                </w:rPr>
                <w:t>JAH</w:t>
              </w:r>
            </w:ins>
          </w:p>
          <w:p w14:paraId="697554E1"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55463DD0"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2a. JAH</w:t>
            </w:r>
          </w:p>
          <w:p w14:paraId="02BE3AFE"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2b. JAH</w:t>
            </w:r>
          </w:p>
          <w:p w14:paraId="56E9E15D"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2c. JAH</w:t>
            </w:r>
          </w:p>
          <w:p w14:paraId="65778460"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3. JAH</w:t>
            </w:r>
          </w:p>
          <w:p w14:paraId="351E54AE"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4. JAH</w:t>
            </w:r>
          </w:p>
          <w:p w14:paraId="67A37013"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5. JAH</w:t>
            </w:r>
          </w:p>
        </w:tc>
        <w:tc>
          <w:tcPr>
            <w:tcW w:w="1843" w:type="dxa"/>
          </w:tcPr>
          <w:p w14:paraId="040F7314" w14:textId="3FBCE8C9" w:rsidR="00190AEE" w:rsidRDefault="00190AEE" w:rsidP="00376DF6">
            <w:pPr>
              <w:spacing w:before="60" w:after="60" w:line="240" w:lineRule="auto"/>
              <w:ind w:left="34"/>
              <w:rPr>
                <w:rFonts w:asciiTheme="majorHAnsi" w:hAnsiTheme="majorHAnsi"/>
                <w:bCs/>
                <w:iCs/>
                <w:sz w:val="18"/>
                <w:szCs w:val="18"/>
                <w:lang w:val="et-EE"/>
              </w:rPr>
            </w:pPr>
            <w:r>
              <w:rPr>
                <w:rFonts w:asciiTheme="majorHAnsi" w:hAnsiTheme="majorHAnsi"/>
                <w:sz w:val="18"/>
                <w:szCs w:val="18"/>
                <w:lang w:val="et-EE"/>
              </w:rPr>
              <w:t xml:space="preserve">1. </w:t>
            </w:r>
            <w:ins w:id="3238" w:author="Kaisa Tähe - RAM" w:date="2025-08-06T11:43:00Z" w16du:dateUtc="2025-08-06T08:43:00Z">
              <w:r w:rsidR="00201A69">
                <w:fldChar w:fldCharType="begin"/>
              </w:r>
              <w:r w:rsidR="00201A69">
                <w:instrText>HYPERLINK "https://mkm.ee/sites/default/files/documents/2023-11/Eesti%20lairiba%20plaan%202030.pdf"</w:instrText>
              </w:r>
              <w:r w:rsidR="00201A69">
                <w:fldChar w:fldCharType="separate"/>
              </w:r>
              <w:r w:rsidR="00201A69" w:rsidRPr="007A5E91">
                <w:rPr>
                  <w:rStyle w:val="Hperlink"/>
                  <w:rFonts w:ascii="Cambria" w:hAnsi="Cambria"/>
                  <w:sz w:val="18"/>
                  <w:szCs w:val="18"/>
                </w:rPr>
                <w:t>Eesti lairiba plaan 2030</w:t>
              </w:r>
              <w:r w:rsidR="00201A69">
                <w:fldChar w:fldCharType="end"/>
              </w:r>
            </w:ins>
            <w:del w:id="3239" w:author="Kaisa Tähe - RAM" w:date="2025-08-06T11:43:00Z" w16du:dateUtc="2025-08-06T08:43:00Z">
              <w:r w:rsidDel="00201A69">
                <w:fldChar w:fldCharType="begin"/>
              </w:r>
              <w:r w:rsidDel="00201A69">
                <w:delInstrText>HYPERLINK "https://ttja.ee/lairiba-kolmas-etapp-alates-2021" \o "https://ttja.ee/lairiba-kolmas-etapp-alates-2021"</w:delInstrText>
              </w:r>
              <w:r w:rsidDel="00201A69">
                <w:fldChar w:fldCharType="separate"/>
              </w:r>
              <w:r w:rsidDel="00201A69">
                <w:rPr>
                  <w:rStyle w:val="Hperlink"/>
                  <w:rFonts w:asciiTheme="majorHAnsi" w:hAnsiTheme="majorHAnsi"/>
                  <w:sz w:val="18"/>
                  <w:szCs w:val="18"/>
                  <w:lang w:val="et-EE"/>
                </w:rPr>
                <w:delText>https://ttja.ee/lairiba-kolmas-etapp-alates-2021</w:delText>
              </w:r>
              <w:r w:rsidDel="00201A69">
                <w:fldChar w:fldCharType="end"/>
              </w:r>
            </w:del>
          </w:p>
        </w:tc>
        <w:tc>
          <w:tcPr>
            <w:tcW w:w="3969" w:type="dxa"/>
          </w:tcPr>
          <w:p w14:paraId="118C8499" w14:textId="77777777" w:rsidR="0075788B" w:rsidRDefault="0075788B" w:rsidP="0075788B">
            <w:pPr>
              <w:spacing w:before="60" w:after="60" w:line="240" w:lineRule="auto"/>
              <w:jc w:val="both"/>
              <w:rPr>
                <w:ins w:id="3240" w:author="Kaisa Tähe - RAM" w:date="2025-08-06T11:43:00Z" w16du:dateUtc="2025-08-06T08:43:00Z"/>
                <w:rFonts w:asciiTheme="majorHAnsi" w:eastAsia="Times New Roman" w:hAnsiTheme="majorHAnsi"/>
                <w:sz w:val="18"/>
                <w:szCs w:val="18"/>
                <w:lang w:val="et-EE"/>
              </w:rPr>
            </w:pPr>
            <w:ins w:id="3241" w:author="Kaisa Tähe - RAM" w:date="2025-08-06T11:43:00Z" w16du:dateUtc="2025-08-06T08:43:00Z">
              <w:r w:rsidRPr="00741A2C">
                <w:rPr>
                  <w:rFonts w:asciiTheme="majorHAnsi" w:eastAsia="Times New Roman" w:hAnsiTheme="majorHAnsi"/>
                  <w:sz w:val="18"/>
                  <w:szCs w:val="18"/>
                  <w:lang w:val="et-EE"/>
                </w:rPr>
                <w:t xml:space="preserve">Riiklik lairibakava </w:t>
              </w:r>
              <w:r>
                <w:rPr>
                  <w:rFonts w:asciiTheme="majorHAnsi" w:eastAsia="Times New Roman" w:hAnsiTheme="majorHAnsi"/>
                  <w:sz w:val="18"/>
                  <w:szCs w:val="18"/>
                  <w:lang w:val="et-EE"/>
                </w:rPr>
                <w:t xml:space="preserve">nimega „Eesti Lairiba Plaan 2030“ avaldati 19. jaanuaril 2023: </w:t>
              </w:r>
              <w:r>
                <w:fldChar w:fldCharType="begin"/>
              </w:r>
              <w:r w:rsidRPr="003E187D">
                <w:rPr>
                  <w:lang w:val="et-EE"/>
                </w:rPr>
                <w:instrText>HYPERLINK "https://mkm.ee/sites/default/files/documents/2023-11/Eesti%20lairiba%20plaan%202030.pdf"</w:instrText>
              </w:r>
              <w:r>
                <w:fldChar w:fldCharType="separate"/>
              </w:r>
              <w:r w:rsidRPr="003E187D">
                <w:rPr>
                  <w:rStyle w:val="Hperlink"/>
                  <w:rFonts w:asciiTheme="majorHAnsi" w:eastAsia="Times New Roman" w:hAnsiTheme="majorHAnsi"/>
                  <w:sz w:val="18"/>
                  <w:szCs w:val="18"/>
                  <w:lang w:val="et-EE"/>
                </w:rPr>
                <w:t>Eesti lairiba plaan 2030</w:t>
              </w:r>
              <w:r>
                <w:fldChar w:fldCharType="end"/>
              </w:r>
              <w:r w:rsidRPr="00741A2C">
                <w:rPr>
                  <w:rFonts w:asciiTheme="majorHAnsi" w:eastAsia="Times New Roman" w:hAnsiTheme="majorHAnsi"/>
                  <w:sz w:val="18"/>
                  <w:szCs w:val="18"/>
                  <w:lang w:val="et-EE"/>
                </w:rPr>
                <w:t>.</w:t>
              </w:r>
            </w:ins>
          </w:p>
          <w:p w14:paraId="56C79462" w14:textId="77777777" w:rsidR="0075788B" w:rsidRDefault="0075788B" w:rsidP="0075788B">
            <w:pPr>
              <w:spacing w:before="60" w:after="60" w:line="240" w:lineRule="auto"/>
              <w:jc w:val="both"/>
              <w:rPr>
                <w:ins w:id="3242" w:author="Kaisa Tähe - RAM" w:date="2025-08-06T11:43:00Z" w16du:dateUtc="2025-08-06T08:43:00Z"/>
                <w:rFonts w:asciiTheme="majorHAnsi" w:hAnsiTheme="majorHAnsi"/>
                <w:sz w:val="18"/>
                <w:szCs w:val="18"/>
                <w:lang w:val="et-EE"/>
              </w:rPr>
            </w:pPr>
          </w:p>
          <w:p w14:paraId="41945EC9" w14:textId="77777777" w:rsidR="0075788B" w:rsidRPr="003E187D" w:rsidRDefault="0075788B" w:rsidP="0075788B">
            <w:pPr>
              <w:spacing w:before="60" w:after="60" w:line="240" w:lineRule="auto"/>
              <w:jc w:val="both"/>
              <w:rPr>
                <w:ins w:id="3243" w:author="Kaisa Tähe - RAM" w:date="2025-08-06T11:43:00Z" w16du:dateUtc="2025-08-06T08:43:00Z"/>
                <w:lang w:val="et-EE"/>
              </w:rPr>
            </w:pPr>
            <w:ins w:id="3244" w:author="Kaisa Tähe - RAM" w:date="2025-08-06T11:43:00Z" w16du:dateUtc="2025-08-06T08:43:00Z">
              <w:r>
                <w:rPr>
                  <w:rFonts w:asciiTheme="majorHAnsi" w:hAnsiTheme="majorHAnsi"/>
                  <w:sz w:val="18"/>
                  <w:szCs w:val="18"/>
                  <w:lang w:val="et-EE"/>
                </w:rPr>
                <w:t xml:space="preserve">1. Detailsem investeerimispuudujäägi uuring valmis </w:t>
              </w:r>
              <w:r w:rsidRPr="00B9567D">
                <w:rPr>
                  <w:rFonts w:asciiTheme="majorHAnsi" w:hAnsiTheme="majorHAnsi"/>
                  <w:sz w:val="18"/>
                  <w:szCs w:val="18"/>
                  <w:lang w:val="et-EE"/>
                </w:rPr>
                <w:t xml:space="preserve">2024. aastal: </w:t>
              </w:r>
              <w:r>
                <w:fldChar w:fldCharType="begin"/>
              </w:r>
              <w:r w:rsidRPr="003E187D">
                <w:rPr>
                  <w:lang w:val="et-EE"/>
                </w:rPr>
                <w:instrText>HYPERLINK "https://ttja.ee/eraklient/ametist/lisainfo-ja-dokumendid/uuringud" \l "lairibataristu-maksu"</w:instrText>
              </w:r>
              <w:r>
                <w:fldChar w:fldCharType="separate"/>
              </w:r>
              <w:r w:rsidRPr="003E187D">
                <w:rPr>
                  <w:rFonts w:asciiTheme="majorHAnsi" w:hAnsiTheme="majorHAnsi"/>
                  <w:color w:val="0000FF"/>
                  <w:sz w:val="18"/>
                  <w:szCs w:val="18"/>
                  <w:u w:val="single"/>
                  <w:lang w:val="et-EE"/>
                </w:rPr>
                <w:t>Uuringud | Tarbijakaitse ja Tehnilise Järelevalve Amet</w:t>
              </w:r>
              <w:r>
                <w:fldChar w:fldCharType="end"/>
              </w:r>
              <w:r w:rsidRPr="003E187D">
                <w:rPr>
                  <w:lang w:val="et-EE"/>
                </w:rPr>
                <w:t xml:space="preserve"> </w:t>
              </w:r>
            </w:ins>
          </w:p>
          <w:p w14:paraId="74052BD1" w14:textId="77777777" w:rsidR="0075788B" w:rsidRPr="00741A2C" w:rsidRDefault="0075788B" w:rsidP="0075788B">
            <w:pPr>
              <w:spacing w:before="60" w:after="60" w:line="240" w:lineRule="auto"/>
              <w:jc w:val="both"/>
              <w:rPr>
                <w:ins w:id="3245" w:author="Kaisa Tähe - RAM" w:date="2025-08-06T11:43:00Z" w16du:dateUtc="2025-08-06T08:43:00Z"/>
                <w:rFonts w:asciiTheme="majorHAnsi" w:hAnsiTheme="majorHAnsi"/>
                <w:sz w:val="18"/>
                <w:szCs w:val="18"/>
                <w:lang w:val="et-EE"/>
              </w:rPr>
            </w:pPr>
          </w:p>
          <w:p w14:paraId="056EF939" w14:textId="77777777" w:rsidR="0075788B" w:rsidRDefault="0075788B" w:rsidP="0075788B">
            <w:pPr>
              <w:spacing w:before="60" w:after="60" w:line="240" w:lineRule="auto"/>
              <w:jc w:val="both"/>
              <w:rPr>
                <w:ins w:id="3246" w:author="Kaisa Tähe - RAM" w:date="2025-08-06T11:43:00Z" w16du:dateUtc="2025-08-06T08:43:00Z"/>
                <w:rFonts w:asciiTheme="majorHAnsi" w:eastAsia="Times New Roman" w:hAnsiTheme="majorHAnsi"/>
                <w:sz w:val="18"/>
                <w:szCs w:val="18"/>
                <w:lang w:val="et-EE"/>
              </w:rPr>
            </w:pPr>
            <w:ins w:id="3247" w:author="Kaisa Tähe - RAM" w:date="2025-08-06T11:43:00Z" w16du:dateUtc="2025-08-06T08:43:00Z">
              <w:r w:rsidRPr="00741A2C">
                <w:rPr>
                  <w:rFonts w:asciiTheme="majorHAnsi" w:eastAsia="Times New Roman" w:hAnsiTheme="majorHAnsi"/>
                  <w:sz w:val="18"/>
                  <w:szCs w:val="18"/>
                  <w:lang w:val="et-EE"/>
                </w:rPr>
                <w:t xml:space="preserve">1a. </w:t>
              </w:r>
              <w:r>
                <w:rPr>
                  <w:rFonts w:asciiTheme="majorHAnsi" w:eastAsia="Times New Roman" w:hAnsiTheme="majorHAnsi"/>
                  <w:sz w:val="18"/>
                  <w:szCs w:val="18"/>
                  <w:lang w:val="et-EE"/>
                </w:rPr>
                <w:t>K</w:t>
              </w:r>
              <w:r w:rsidRPr="00741A2C">
                <w:rPr>
                  <w:rFonts w:asciiTheme="majorHAnsi" w:eastAsia="Times New Roman" w:hAnsiTheme="majorHAnsi"/>
                  <w:sz w:val="18"/>
                  <w:szCs w:val="18"/>
                  <w:lang w:val="et-EE"/>
                </w:rPr>
                <w:t>aardistamine</w:t>
              </w:r>
              <w:r>
                <w:rPr>
                  <w:rFonts w:asciiTheme="majorHAnsi" w:eastAsia="Times New Roman" w:hAnsiTheme="majorHAnsi"/>
                  <w:sz w:val="18"/>
                  <w:szCs w:val="18"/>
                  <w:lang w:val="et-EE"/>
                </w:rPr>
                <w:t xml:space="preserve"> väga suure läbilaskevõimega juurdepääsuvõrkude osas viidi läbi ajavahemikus </w:t>
              </w:r>
              <w:r w:rsidRPr="003E187D">
                <w:rPr>
                  <w:rFonts w:asciiTheme="majorHAnsi" w:eastAsia="Times New Roman" w:hAnsiTheme="majorHAnsi"/>
                  <w:sz w:val="18"/>
                  <w:szCs w:val="18"/>
                  <w:lang w:val="et-EE"/>
                </w:rPr>
                <w:t xml:space="preserve">30.09 – 01.11.2024 </w:t>
              </w:r>
              <w:r w:rsidRPr="00741A2C">
                <w:rPr>
                  <w:rFonts w:asciiTheme="majorHAnsi" w:eastAsia="Times New Roman" w:hAnsiTheme="majorHAnsi"/>
                  <w:sz w:val="18"/>
                  <w:szCs w:val="18"/>
                  <w:lang w:val="et-EE"/>
                </w:rPr>
                <w:t>(</w:t>
              </w:r>
              <w:r>
                <w:fldChar w:fldCharType="begin"/>
              </w:r>
              <w:r w:rsidRPr="003E187D">
                <w:rPr>
                  <w:lang w:val="et-EE"/>
                </w:rPr>
                <w:instrText>HYPERLINK "https://ttja.ee/lairiba-viies-etapp-2025-2029"</w:instrText>
              </w:r>
              <w:r>
                <w:fldChar w:fldCharType="separate"/>
              </w:r>
              <w:r w:rsidRPr="003E187D">
                <w:rPr>
                  <w:rStyle w:val="Hperlink"/>
                  <w:rFonts w:asciiTheme="majorHAnsi" w:eastAsia="Times New Roman" w:hAnsiTheme="majorHAnsi"/>
                  <w:sz w:val="18"/>
                  <w:szCs w:val="18"/>
                  <w:lang w:val="et-EE"/>
                </w:rPr>
                <w:t>Lairiba viies etapp (2025-2029) | Tarbijakaitse ja Tehnilise Järelevalve Amet</w:t>
              </w:r>
              <w:r>
                <w:fldChar w:fldCharType="end"/>
              </w:r>
              <w:r w:rsidRPr="00741A2C">
                <w:rPr>
                  <w:rFonts w:asciiTheme="majorHAnsi" w:eastAsia="Times New Roman" w:hAnsiTheme="majorHAnsi"/>
                  <w:sz w:val="18"/>
                  <w:szCs w:val="18"/>
                  <w:lang w:val="et-EE"/>
                </w:rPr>
                <w:t>).</w:t>
              </w:r>
            </w:ins>
          </w:p>
          <w:p w14:paraId="0D5BC2C5" w14:textId="77777777" w:rsidR="0075788B" w:rsidRDefault="0075788B" w:rsidP="0075788B">
            <w:pPr>
              <w:spacing w:before="60" w:after="60" w:line="240" w:lineRule="auto"/>
              <w:jc w:val="both"/>
              <w:rPr>
                <w:ins w:id="3248" w:author="Kaisa Tähe - RAM" w:date="2025-08-06T11:43:00Z" w16du:dateUtc="2025-08-06T08:43:00Z"/>
                <w:rFonts w:asciiTheme="majorHAnsi" w:eastAsia="Times New Roman" w:hAnsiTheme="majorHAnsi"/>
                <w:sz w:val="18"/>
                <w:szCs w:val="18"/>
                <w:lang w:val="et-EE"/>
              </w:rPr>
            </w:pPr>
            <w:ins w:id="3249" w:author="Kaisa Tähe - RAM" w:date="2025-08-06T11:43:00Z" w16du:dateUtc="2025-08-06T08:43:00Z">
              <w:r>
                <w:rPr>
                  <w:rFonts w:asciiTheme="majorHAnsi" w:eastAsia="Times New Roman" w:hAnsiTheme="majorHAnsi"/>
                  <w:sz w:val="18"/>
                  <w:szCs w:val="18"/>
                  <w:lang w:val="et-EE"/>
                </w:rPr>
                <w:t xml:space="preserve">Kaardistamine 5G koridoride jaoks viidi läbi perioodil 1.11.2024- 31.12.2024. </w:t>
              </w:r>
              <w:r>
                <w:fldChar w:fldCharType="begin"/>
              </w:r>
              <w:r w:rsidRPr="003E187D">
                <w:rPr>
                  <w:lang w:val="et-EE"/>
                </w:rPr>
                <w:instrText>HYPERLINK "https://www.ttja.ee/5g-arendamise-toetamine-peamistel-transpordikoridoridel"</w:instrText>
              </w:r>
              <w:r>
                <w:fldChar w:fldCharType="separate"/>
              </w:r>
              <w:r w:rsidRPr="003E187D">
                <w:rPr>
                  <w:rStyle w:val="Hperlink"/>
                  <w:rFonts w:asciiTheme="majorHAnsi" w:eastAsia="Times New Roman" w:hAnsiTheme="majorHAnsi"/>
                  <w:sz w:val="18"/>
                  <w:szCs w:val="18"/>
                  <w:lang w:val="et-EE"/>
                </w:rPr>
                <w:t xml:space="preserve">5G arendamise </w:t>
              </w:r>
              <w:r w:rsidRPr="003E187D">
                <w:rPr>
                  <w:rStyle w:val="Hperlink"/>
                  <w:rFonts w:asciiTheme="majorHAnsi" w:eastAsia="Times New Roman" w:hAnsiTheme="majorHAnsi"/>
                  <w:sz w:val="18"/>
                  <w:szCs w:val="18"/>
                  <w:lang w:val="et-EE"/>
                </w:rPr>
                <w:lastRenderedPageBreak/>
                <w:t>toetamine peamistel transpordikoridoridel | Tarbijakaitse ja Tehnilise Järelevalve Amet</w:t>
              </w:r>
              <w:r>
                <w:fldChar w:fldCharType="end"/>
              </w:r>
            </w:ins>
          </w:p>
          <w:p w14:paraId="144BC8D9" w14:textId="77777777" w:rsidR="0075788B" w:rsidRPr="00741A2C" w:rsidRDefault="0075788B" w:rsidP="0075788B">
            <w:pPr>
              <w:spacing w:before="60" w:after="60" w:line="240" w:lineRule="auto"/>
              <w:jc w:val="both"/>
              <w:rPr>
                <w:ins w:id="3250" w:author="Kaisa Tähe - RAM" w:date="2025-08-06T11:43:00Z" w16du:dateUtc="2025-08-06T08:43:00Z"/>
                <w:rFonts w:asciiTheme="majorHAnsi" w:hAnsiTheme="majorHAnsi"/>
                <w:sz w:val="18"/>
                <w:szCs w:val="18"/>
                <w:lang w:val="et-EE"/>
              </w:rPr>
            </w:pPr>
          </w:p>
          <w:p w14:paraId="3A64F909" w14:textId="77777777" w:rsidR="0075788B" w:rsidRDefault="0075788B" w:rsidP="0075788B">
            <w:pPr>
              <w:spacing w:before="60" w:after="60" w:line="240" w:lineRule="auto"/>
              <w:jc w:val="both"/>
              <w:rPr>
                <w:ins w:id="3251" w:author="Kaisa Tähe - RAM" w:date="2025-08-06T11:43:00Z" w16du:dateUtc="2025-08-06T08:43:00Z"/>
                <w:rFonts w:asciiTheme="majorHAnsi" w:eastAsia="Times New Roman" w:hAnsiTheme="majorHAnsi"/>
                <w:sz w:val="18"/>
                <w:szCs w:val="18"/>
                <w:lang w:val="et-EE"/>
              </w:rPr>
            </w:pPr>
            <w:ins w:id="3252" w:author="Kaisa Tähe - RAM" w:date="2025-08-06T11:43:00Z" w16du:dateUtc="2025-08-06T08:43:00Z">
              <w:r w:rsidRPr="00741A2C">
                <w:rPr>
                  <w:rFonts w:asciiTheme="majorHAnsi" w:eastAsia="Times New Roman" w:hAnsiTheme="majorHAnsi"/>
                  <w:sz w:val="18"/>
                  <w:szCs w:val="18"/>
                  <w:lang w:val="et-EE"/>
                </w:rPr>
                <w:t xml:space="preserve">1b. </w:t>
              </w:r>
              <w:r>
                <w:rPr>
                  <w:rFonts w:asciiTheme="majorHAnsi" w:eastAsia="Times New Roman" w:hAnsiTheme="majorHAnsi"/>
                  <w:sz w:val="18"/>
                  <w:szCs w:val="18"/>
                  <w:lang w:val="et-EE"/>
                </w:rPr>
                <w:t>Avalik k</w:t>
              </w:r>
              <w:r w:rsidRPr="00741A2C">
                <w:rPr>
                  <w:rFonts w:asciiTheme="majorHAnsi" w:eastAsia="Times New Roman" w:hAnsiTheme="majorHAnsi"/>
                  <w:sz w:val="18"/>
                  <w:szCs w:val="18"/>
                  <w:lang w:val="et-EE"/>
                </w:rPr>
                <w:t xml:space="preserve">onsultatsioon </w:t>
              </w:r>
              <w:r>
                <w:rPr>
                  <w:rFonts w:asciiTheme="majorHAnsi" w:eastAsia="Times New Roman" w:hAnsiTheme="majorHAnsi"/>
                  <w:sz w:val="18"/>
                  <w:szCs w:val="18"/>
                  <w:lang w:val="et-EE"/>
                </w:rPr>
                <w:t xml:space="preserve">väga suure läbilaskevõimega juurdepääsuvõrkude osas viidi läbi ajavahemikus </w:t>
              </w:r>
              <w:r w:rsidRPr="00BD3F9D">
                <w:rPr>
                  <w:rFonts w:asciiTheme="majorHAnsi" w:eastAsia="Times New Roman" w:hAnsiTheme="majorHAnsi"/>
                  <w:sz w:val="18"/>
                  <w:szCs w:val="18"/>
                  <w:lang w:val="et-EE"/>
                </w:rPr>
                <w:t>21.01</w:t>
              </w:r>
              <w:r>
                <w:rPr>
                  <w:rFonts w:asciiTheme="majorHAnsi" w:eastAsia="Times New Roman" w:hAnsiTheme="majorHAnsi"/>
                  <w:sz w:val="18"/>
                  <w:szCs w:val="18"/>
                  <w:lang w:val="et-EE"/>
                </w:rPr>
                <w:t xml:space="preserve"> – 23.02</w:t>
              </w:r>
              <w:r w:rsidRPr="00BD3F9D">
                <w:rPr>
                  <w:rFonts w:asciiTheme="majorHAnsi" w:eastAsia="Times New Roman" w:hAnsiTheme="majorHAnsi"/>
                  <w:sz w:val="18"/>
                  <w:szCs w:val="18"/>
                  <w:lang w:val="et-EE"/>
                </w:rPr>
                <w:t>.2025</w:t>
              </w:r>
              <w:r>
                <w:rPr>
                  <w:rFonts w:asciiTheme="majorHAnsi" w:eastAsia="Times New Roman" w:hAnsiTheme="majorHAnsi"/>
                  <w:sz w:val="18"/>
                  <w:szCs w:val="18"/>
                  <w:lang w:val="et-EE"/>
                </w:rPr>
                <w:t xml:space="preserve"> (</w:t>
              </w:r>
              <w:r>
                <w:fldChar w:fldCharType="begin"/>
              </w:r>
              <w:r w:rsidRPr="003E187D">
                <w:rPr>
                  <w:lang w:val="et-EE"/>
                </w:rPr>
                <w:instrText>HYPERLINK "https://ttja.ee/lairiba-viies-etapp-2025-2029"</w:instrText>
              </w:r>
              <w:r>
                <w:fldChar w:fldCharType="separate"/>
              </w:r>
              <w:r w:rsidRPr="003E187D">
                <w:rPr>
                  <w:rFonts w:asciiTheme="majorHAnsi" w:hAnsiTheme="majorHAnsi"/>
                  <w:color w:val="0000FF"/>
                  <w:sz w:val="18"/>
                  <w:szCs w:val="18"/>
                  <w:u w:val="single"/>
                  <w:lang w:val="et-EE"/>
                </w:rPr>
                <w:t>Lairiba viies etapp (2025-2029) | Tarbijakaitse ja Tehnilise Järelevalve Amet</w:t>
              </w:r>
              <w:r>
                <w:fldChar w:fldCharType="end"/>
              </w:r>
              <w:r>
                <w:rPr>
                  <w:rFonts w:asciiTheme="majorHAnsi" w:eastAsia="Times New Roman" w:hAnsiTheme="majorHAnsi"/>
                  <w:sz w:val="18"/>
                  <w:szCs w:val="18"/>
                  <w:lang w:val="et-EE"/>
                </w:rPr>
                <w:t>).</w:t>
              </w:r>
            </w:ins>
          </w:p>
          <w:p w14:paraId="4EB29DB1" w14:textId="77777777" w:rsidR="0075788B" w:rsidRDefault="0075788B" w:rsidP="0075788B">
            <w:pPr>
              <w:spacing w:before="60" w:after="60" w:line="240" w:lineRule="auto"/>
              <w:jc w:val="both"/>
              <w:rPr>
                <w:ins w:id="3253" w:author="Kaisa Tähe - RAM" w:date="2025-08-06T11:43:00Z" w16du:dateUtc="2025-08-06T08:43:00Z"/>
                <w:rFonts w:asciiTheme="majorHAnsi" w:eastAsia="Times New Roman" w:hAnsiTheme="majorHAnsi"/>
                <w:sz w:val="18"/>
                <w:szCs w:val="18"/>
                <w:lang w:val="et-EE"/>
              </w:rPr>
            </w:pPr>
          </w:p>
          <w:p w14:paraId="35587DD2" w14:textId="77777777" w:rsidR="0075788B" w:rsidRDefault="0075788B" w:rsidP="0075788B">
            <w:pPr>
              <w:spacing w:before="60" w:after="60" w:line="240" w:lineRule="auto"/>
              <w:jc w:val="both"/>
              <w:rPr>
                <w:ins w:id="3254" w:author="Kaisa Tähe - RAM" w:date="2025-08-06T11:43:00Z" w16du:dateUtc="2025-08-06T08:43:00Z"/>
                <w:rFonts w:asciiTheme="majorHAnsi" w:eastAsia="Times New Roman" w:hAnsiTheme="majorHAnsi"/>
                <w:sz w:val="18"/>
                <w:szCs w:val="18"/>
                <w:lang w:val="et-EE"/>
              </w:rPr>
            </w:pPr>
            <w:ins w:id="3255" w:author="Kaisa Tähe - RAM" w:date="2025-08-06T11:43:00Z" w16du:dateUtc="2025-08-06T08:43:00Z">
              <w:r>
                <w:rPr>
                  <w:rFonts w:asciiTheme="majorHAnsi" w:eastAsia="Times New Roman" w:hAnsiTheme="majorHAnsi"/>
                  <w:sz w:val="18"/>
                  <w:szCs w:val="18"/>
                  <w:lang w:val="et-EE"/>
                </w:rPr>
                <w:t xml:space="preserve">Avalik konsultatsioon 5G toetamiseks peamistel transpordikoridoridel turutõrke piirkondades viidi läbi perioodil 05.03.2025 - 10.04.2025. </w:t>
              </w:r>
              <w:r>
                <w:fldChar w:fldCharType="begin"/>
              </w:r>
              <w:r w:rsidRPr="003E187D">
                <w:rPr>
                  <w:lang w:val="et-EE"/>
                </w:rPr>
                <w:instrText>HYPERLINK "https://www.ttja.ee/5g-arendamise-toetamine-peamistel-transpordikoridoridel"</w:instrText>
              </w:r>
              <w:r>
                <w:fldChar w:fldCharType="separate"/>
              </w:r>
              <w:r w:rsidRPr="004F401F">
                <w:rPr>
                  <w:rStyle w:val="Hperlink"/>
                  <w:rFonts w:asciiTheme="majorHAnsi" w:eastAsia="Times New Roman" w:hAnsiTheme="majorHAnsi"/>
                  <w:sz w:val="18"/>
                  <w:szCs w:val="18"/>
                </w:rPr>
                <w:t>5G arendamise toetamine peamistel transpordikoridoridel | Tarbijakaitse ja Tehnilise Järelevalve Amet</w:t>
              </w:r>
              <w:r>
                <w:fldChar w:fldCharType="end"/>
              </w:r>
              <w:r>
                <w:rPr>
                  <w:rFonts w:asciiTheme="majorHAnsi" w:eastAsia="Times New Roman" w:hAnsiTheme="majorHAnsi"/>
                  <w:sz w:val="18"/>
                  <w:szCs w:val="18"/>
                  <w:lang w:val="et-EE"/>
                </w:rPr>
                <w:t>.</w:t>
              </w:r>
            </w:ins>
          </w:p>
          <w:p w14:paraId="5FBE8880" w14:textId="10B4B680" w:rsidR="00190AEE" w:rsidDel="0075788B" w:rsidRDefault="00190AEE" w:rsidP="00376DF6">
            <w:pPr>
              <w:spacing w:before="60" w:after="60" w:line="240" w:lineRule="auto"/>
              <w:jc w:val="both"/>
              <w:rPr>
                <w:del w:id="3256" w:author="Kaisa Tähe - RAM" w:date="2025-08-06T11:43:00Z" w16du:dateUtc="2025-08-06T08:43:00Z"/>
                <w:rFonts w:asciiTheme="majorHAnsi" w:hAnsiTheme="majorHAnsi"/>
                <w:sz w:val="18"/>
                <w:szCs w:val="18"/>
                <w:lang w:val="et-EE"/>
              </w:rPr>
            </w:pPr>
            <w:del w:id="3257" w:author="Kaisa Tähe - RAM" w:date="2025-08-06T11:43:00Z" w16du:dateUtc="2025-08-06T08:43:00Z">
              <w:r w:rsidDel="0075788B">
                <w:rPr>
                  <w:rFonts w:asciiTheme="majorHAnsi" w:eastAsia="Times New Roman" w:hAnsiTheme="majorHAnsi"/>
                  <w:sz w:val="18"/>
                  <w:szCs w:val="18"/>
                  <w:lang w:val="et-EE"/>
                </w:rPr>
                <w:delText>Riiklik lairibakava koostatakse 2022. a lõpuks pärast huvigruppide kaasamist.</w:delText>
              </w:r>
            </w:del>
          </w:p>
          <w:p w14:paraId="2B878638" w14:textId="6DCC4DDD" w:rsidR="00190AEE" w:rsidDel="0075788B" w:rsidRDefault="00190AEE" w:rsidP="00376DF6">
            <w:pPr>
              <w:spacing w:before="60" w:after="60" w:line="240" w:lineRule="auto"/>
              <w:jc w:val="both"/>
              <w:rPr>
                <w:del w:id="3258" w:author="Kaisa Tähe - RAM" w:date="2025-08-06T11:43:00Z" w16du:dateUtc="2025-08-06T08:43:00Z"/>
                <w:rFonts w:asciiTheme="majorHAnsi" w:hAnsiTheme="majorHAnsi"/>
                <w:sz w:val="18"/>
                <w:szCs w:val="18"/>
                <w:lang w:val="et-EE"/>
              </w:rPr>
            </w:pPr>
            <w:del w:id="3259" w:author="Kaisa Tähe - RAM" w:date="2025-08-06T11:43:00Z" w16du:dateUtc="2025-08-06T08:43:00Z">
              <w:r w:rsidDel="0075788B">
                <w:rPr>
                  <w:rFonts w:asciiTheme="majorHAnsi" w:eastAsia="Times New Roman" w:hAnsiTheme="majorHAnsi"/>
                  <w:sz w:val="18"/>
                  <w:szCs w:val="18"/>
                  <w:lang w:val="et-EE"/>
                </w:rPr>
                <w:delText>1a. Üksikasjalik kaardistamine väga suure läbilaskevõimega võrkudes seoses RRF toetusmeetmega viidi läbi 2021. a septembriks (</w:delText>
              </w:r>
              <w:r w:rsidDel="0075788B">
                <w:fldChar w:fldCharType="begin"/>
              </w:r>
              <w:r w:rsidDel="0075788B">
                <w:delInstrText>HYPERLINK "https://ttja.ee/lairiba-kolmas-etapp-alates-2021" \o "https://ttja.ee/lairiba-kolmas-etapp-alates-2021"</w:delInstrText>
              </w:r>
              <w:r w:rsidDel="0075788B">
                <w:fldChar w:fldCharType="separate"/>
              </w:r>
              <w:r w:rsidDel="0075788B">
                <w:rPr>
                  <w:rStyle w:val="Hperlink"/>
                  <w:rFonts w:asciiTheme="majorHAnsi" w:eastAsia="Times New Roman" w:hAnsiTheme="majorHAnsi"/>
                  <w:sz w:val="18"/>
                  <w:szCs w:val="18"/>
                  <w:lang w:val="et-EE"/>
                </w:rPr>
                <w:delText>https://ttja.ee/lairiba-kolmas-etapp-alates-2021</w:delText>
              </w:r>
              <w:r w:rsidDel="0075788B">
                <w:fldChar w:fldCharType="end"/>
              </w:r>
              <w:r w:rsidDel="0075788B">
                <w:rPr>
                  <w:rFonts w:asciiTheme="majorHAnsi" w:eastAsia="Times New Roman" w:hAnsiTheme="majorHAnsi"/>
                  <w:sz w:val="18"/>
                  <w:szCs w:val="18"/>
                  <w:lang w:val="et-EE"/>
                </w:rPr>
                <w:delText>). Täidetakse hiljemalt 2022. a lõpuks.</w:delText>
              </w:r>
            </w:del>
          </w:p>
          <w:p w14:paraId="0934E585" w14:textId="019A2510" w:rsidR="00190AEE" w:rsidRDefault="00190AEE" w:rsidP="00376DF6">
            <w:pPr>
              <w:spacing w:before="60" w:after="60" w:line="240" w:lineRule="auto"/>
              <w:jc w:val="both"/>
              <w:rPr>
                <w:rFonts w:asciiTheme="majorHAnsi" w:hAnsiTheme="majorHAnsi"/>
                <w:sz w:val="18"/>
                <w:szCs w:val="18"/>
                <w:lang w:val="et-EE"/>
              </w:rPr>
            </w:pPr>
            <w:del w:id="3260" w:author="Kaisa Tähe - RAM" w:date="2025-08-06T11:43:00Z" w16du:dateUtc="2025-08-06T08:43:00Z">
              <w:r w:rsidDel="0075788B">
                <w:rPr>
                  <w:rFonts w:asciiTheme="majorHAnsi" w:eastAsia="Times New Roman" w:hAnsiTheme="majorHAnsi"/>
                  <w:sz w:val="18"/>
                  <w:szCs w:val="18"/>
                  <w:lang w:val="et-EE"/>
                </w:rPr>
                <w:delText>1b. Konsultatsioon kavandatud investeeringute kohta väga suure läbilaskevõimega võrkudesse seoses RRF toetusmeetmega viidi ellu 2021. a septembriks (</w:delText>
              </w:r>
              <w:r w:rsidDel="0075788B">
                <w:fldChar w:fldCharType="begin"/>
              </w:r>
              <w:r w:rsidDel="0075788B">
                <w:delInstrText>HYPERLINK "https://ttja.ee/lairiba-kolmas-etapp-alates-2021" \o "https://ttja.ee/lairiba-kolmas-etapp-alates-2021"</w:delInstrText>
              </w:r>
              <w:r w:rsidDel="0075788B">
                <w:fldChar w:fldCharType="separate"/>
              </w:r>
              <w:r w:rsidDel="0075788B">
                <w:rPr>
                  <w:rStyle w:val="Hperlink"/>
                  <w:rFonts w:asciiTheme="majorHAnsi" w:eastAsia="Times New Roman" w:hAnsiTheme="majorHAnsi"/>
                  <w:sz w:val="18"/>
                  <w:szCs w:val="18"/>
                  <w:lang w:val="et-EE"/>
                </w:rPr>
                <w:delText>https://ttja.ee/lairiba-kolmas-etapp-alates-2021</w:delText>
              </w:r>
              <w:r w:rsidDel="0075788B">
                <w:fldChar w:fldCharType="end"/>
              </w:r>
              <w:r w:rsidDel="0075788B">
                <w:rPr>
                  <w:rFonts w:asciiTheme="majorHAnsi" w:eastAsia="Times New Roman" w:hAnsiTheme="majorHAnsi"/>
                  <w:sz w:val="18"/>
                  <w:szCs w:val="18"/>
                  <w:lang w:val="et-EE"/>
                </w:rPr>
                <w:delText>). Täidetakse hiljemalt 2022. a lõpuks.</w:delText>
              </w:r>
            </w:del>
          </w:p>
          <w:p w14:paraId="4D55C441"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2. Asjakohased riiklikud sekkumistingimused toetuste taotlemiseks kehtestatakse ministri määrusega.</w:t>
            </w:r>
          </w:p>
          <w:p w14:paraId="6E56E081"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2a. Eestis on hõredalt asustatud piirkondades umbes 60 000 majapidamist, kus väga suure läbilaskevõimega võrkude rajamiseks on vaja riigi abi. 5G-koridoride ja piirkondade turutõrked määratakse kindlaks riiklikus lairibakavas.</w:t>
            </w:r>
          </w:p>
          <w:p w14:paraId="15EFAE7A" w14:textId="77777777" w:rsidR="00190AEE" w:rsidRDefault="00190AEE" w:rsidP="00376DF6">
            <w:pPr>
              <w:spacing w:before="60" w:after="60" w:line="240" w:lineRule="auto"/>
              <w:jc w:val="both"/>
              <w:rPr>
                <w:rFonts w:asciiTheme="majorHAnsi" w:hAnsiTheme="majorHAnsi"/>
                <w:sz w:val="18"/>
                <w:szCs w:val="18"/>
                <w:lang w:val="et-EE"/>
              </w:rPr>
            </w:pPr>
            <w:hyperlink r:id="rId30" w:tooltip="https://www.netikaart.ee/" w:history="1">
              <w:r>
                <w:rPr>
                  <w:rStyle w:val="Hperlink"/>
                  <w:rFonts w:asciiTheme="majorHAnsi" w:eastAsia="Times New Roman" w:hAnsiTheme="majorHAnsi"/>
                  <w:sz w:val="18"/>
                  <w:szCs w:val="18"/>
                  <w:lang w:val="et-EE"/>
                </w:rPr>
                <w:t>https://www.netikaart.ee</w:t>
              </w:r>
            </w:hyperlink>
          </w:p>
          <w:p w14:paraId="27052A4E"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2b. Konsultatsioonid huvirühmadega parima investeerimismudeli leidmiseks kestsid 2021. a suveni. Nende tulemusena jõuti järeldusele, et raha tuleks eraldada lairibavõrkude katvuse piirkondlike erinevuste põhjal. Rahaline abi jätkub tõenäoliselt eraettevõtjate jaoks kapitalitoetuse vormis, mida antakse avatud taotlusvoorude kaudu.</w:t>
            </w:r>
          </w:p>
          <w:p w14:paraId="0C34BDB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2c. Tulevased riigiabimeetmed hõlmavad kõiki sobivaid saadaolevaid rahastamisallikaid. Riiklikku kaasfinantseerimist ei ole veel otsustatud ja toetuse taotlejad peavad tasuma 30% omafinantseeringu.</w:t>
            </w:r>
          </w:p>
          <w:p w14:paraId="5E5EE4FA"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3. EL direktiiv kiire elektroonilise side võrkude kasutuselevõtukulude vähendamise meetmete kohta võeti Eesti riigisisesesse õigusesse üle 2016. a. Bürokraatiaga seotud kulude vähendamiseks tehti asjakohastes õigusaktides ka täiendavaid muudatusi. Näiteks uute fiiberoptiliste kaablite paigaldamiseks olemasolevatele elektripostidele ei ole vaja kohalikult omavalitsuselt lisalube taotleda ning kui rajatakse kaabelliin, mis ühendab lairibavõrgu lõpp-punkti ja lõppkasutajate ruumes asuvat pääsupunkti, ei ole vaja kohalikku omavalitsust teavitada.</w:t>
            </w:r>
          </w:p>
          <w:p w14:paraId="7983404E"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4. Lairiba kompetentsibüroo ülesandeid täidab Majandus- ja Kommunikatsiooniministeerium, mis rakendab kooskõlastustegevust koos teiste asjaomaste asutustega: Rahandusministeerium (regionaalareng, riigiabi, Euroopa struktuuri- ja investeerimisfondide vahendid jne), Maaeluministeerium (maaelu areng), riigi reguleeriv asutus (kaardistamine, turuanalüüs, juurdepääsu reguleerimine).</w:t>
            </w:r>
          </w:p>
          <w:p w14:paraId="3B46E959"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5. Eesti riigi reguleeriv asutus haldab andmebaasi, kus saab jälgida lairibaühenduse kiiruse aadressitaseme andmeid (</w:t>
            </w:r>
            <w:hyperlink r:id="rId31" w:tooltip="http://www.netikaart.ee/" w:history="1">
              <w:r>
                <w:rPr>
                  <w:rStyle w:val="Hperlink"/>
                  <w:rFonts w:asciiTheme="majorHAnsi" w:eastAsia="Times New Roman" w:hAnsiTheme="majorHAnsi"/>
                  <w:sz w:val="18"/>
                  <w:szCs w:val="18"/>
                  <w:lang w:val="et-EE"/>
                </w:rPr>
                <w:t>www.netikaart.ee</w:t>
              </w:r>
            </w:hyperlink>
            <w:r>
              <w:rPr>
                <w:rFonts w:asciiTheme="majorHAnsi" w:eastAsia="Times New Roman" w:hAnsiTheme="majorHAnsi"/>
                <w:sz w:val="18"/>
                <w:szCs w:val="18"/>
                <w:lang w:val="et-EE"/>
              </w:rPr>
              <w:t>).</w:t>
            </w:r>
          </w:p>
        </w:tc>
      </w:tr>
      <w:tr w:rsidR="00190AEE" w14:paraId="618F6482" w14:textId="77777777" w:rsidTr="4E56A766">
        <w:trPr>
          <w:trHeight w:val="573"/>
        </w:trPr>
        <w:tc>
          <w:tcPr>
            <w:tcW w:w="1135" w:type="dxa"/>
          </w:tcPr>
          <w:p w14:paraId="0EAE7599" w14:textId="77777777" w:rsidR="00190AEE" w:rsidRDefault="00190AEE" w:rsidP="00376DF6">
            <w:pPr>
              <w:spacing w:before="60" w:after="60" w:line="240" w:lineRule="auto"/>
              <w:rPr>
                <w:rFonts w:asciiTheme="majorHAnsi" w:hAnsiTheme="majorHAnsi"/>
                <w:b/>
                <w:sz w:val="18"/>
                <w:szCs w:val="18"/>
                <w:lang w:val="et-EE"/>
              </w:rPr>
            </w:pPr>
            <w:r>
              <w:rPr>
                <w:rFonts w:asciiTheme="majorHAnsi" w:hAnsiTheme="majorHAnsi"/>
                <w:sz w:val="18"/>
                <w:szCs w:val="18"/>
                <w:lang w:val="et-EE"/>
              </w:rPr>
              <w:lastRenderedPageBreak/>
              <w:t>2.1 Strateegiline poliitikaraamistik elamute ja mitteeluhoonete energiatõhususe kordaseadmise toetamiseks</w:t>
            </w:r>
          </w:p>
        </w:tc>
        <w:tc>
          <w:tcPr>
            <w:tcW w:w="709" w:type="dxa"/>
          </w:tcPr>
          <w:p w14:paraId="55E214B8"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ERF ja Ühtekuuluvusfond (ÜF)</w:t>
            </w:r>
          </w:p>
        </w:tc>
        <w:tc>
          <w:tcPr>
            <w:tcW w:w="1559" w:type="dxa"/>
          </w:tcPr>
          <w:p w14:paraId="5D41C224"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i) energiatõhususe edendamine ja kasvuhoonegaaside heitkoguste vähendamine</w:t>
            </w:r>
          </w:p>
          <w:p w14:paraId="3EC1BD1D" w14:textId="77777777" w:rsidR="00190AEE" w:rsidRDefault="00190AEE" w:rsidP="00376DF6">
            <w:pPr>
              <w:spacing w:before="60" w:after="60" w:line="240" w:lineRule="auto"/>
              <w:rPr>
                <w:rFonts w:asciiTheme="majorHAnsi" w:hAnsiTheme="majorHAnsi"/>
                <w:sz w:val="18"/>
                <w:szCs w:val="18"/>
                <w:lang w:val="et-EE"/>
              </w:rPr>
            </w:pPr>
          </w:p>
          <w:p w14:paraId="2980D9CD" w14:textId="77777777" w:rsidR="00190AEE" w:rsidRDefault="00190AEE" w:rsidP="00376DF6">
            <w:pPr>
              <w:spacing w:line="240" w:lineRule="auto"/>
              <w:rPr>
                <w:rFonts w:asciiTheme="majorHAnsi" w:hAnsiTheme="majorHAnsi"/>
                <w:sz w:val="18"/>
                <w:szCs w:val="18"/>
                <w:lang w:val="et-EE"/>
              </w:rPr>
            </w:pPr>
          </w:p>
          <w:p w14:paraId="4F306643" w14:textId="77777777" w:rsidR="00190AEE" w:rsidRDefault="00190AEE" w:rsidP="00376DF6">
            <w:pPr>
              <w:spacing w:line="240" w:lineRule="auto"/>
              <w:rPr>
                <w:rFonts w:asciiTheme="majorHAnsi" w:hAnsiTheme="majorHAnsi"/>
                <w:sz w:val="18"/>
                <w:szCs w:val="18"/>
                <w:lang w:val="et-EE"/>
              </w:rPr>
            </w:pPr>
          </w:p>
          <w:p w14:paraId="0ECFFB8C" w14:textId="77777777" w:rsidR="00190AEE" w:rsidRDefault="00190AEE" w:rsidP="00376DF6">
            <w:pPr>
              <w:spacing w:line="240" w:lineRule="auto"/>
              <w:jc w:val="right"/>
              <w:rPr>
                <w:rFonts w:asciiTheme="majorHAnsi" w:hAnsiTheme="majorHAnsi"/>
                <w:sz w:val="18"/>
                <w:szCs w:val="18"/>
                <w:lang w:val="et-EE"/>
              </w:rPr>
            </w:pPr>
          </w:p>
        </w:tc>
        <w:tc>
          <w:tcPr>
            <w:tcW w:w="992" w:type="dxa"/>
          </w:tcPr>
          <w:p w14:paraId="5BF1F037"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JAH</w:t>
            </w:r>
          </w:p>
        </w:tc>
        <w:tc>
          <w:tcPr>
            <w:tcW w:w="3686" w:type="dxa"/>
          </w:tcPr>
          <w:p w14:paraId="6B995D52"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Vastavalt direktiivi 2018/844 (millega muudetakse direktiivi 2010/31/EL hoonete energiatõhususe kohta ja direktiivi 2012/27/EL energiatõhususe kohta) nõuetele on vastu võetud riiklik hoonete rekonstrueerimise pikaajaline strateegia elamute ja mitteeluhoonete riikliku elamufondi rekonstrueerimise toetamiseks, mis:</w:t>
            </w:r>
          </w:p>
          <w:p w14:paraId="759E0FD7" w14:textId="77777777" w:rsidR="00190AEE" w:rsidRDefault="00190AEE" w:rsidP="00376DF6">
            <w:pPr>
              <w:spacing w:before="60" w:after="60" w:line="240" w:lineRule="auto"/>
              <w:ind w:left="600" w:hanging="360"/>
              <w:rPr>
                <w:rFonts w:asciiTheme="majorHAnsi" w:hAnsiTheme="majorHAnsi" w:cstheme="minorHAnsi"/>
                <w:sz w:val="18"/>
                <w:szCs w:val="18"/>
                <w:lang w:val="et-EE"/>
              </w:rPr>
            </w:pPr>
            <w:r>
              <w:rPr>
                <w:rFonts w:asciiTheme="majorHAnsi" w:hAnsiTheme="majorHAnsi"/>
                <w:sz w:val="18"/>
                <w:szCs w:val="18"/>
                <w:lang w:val="et-EE"/>
              </w:rPr>
              <w:t>a.</w:t>
            </w:r>
            <w:r>
              <w:rPr>
                <w:rFonts w:asciiTheme="majorHAnsi" w:hAnsiTheme="majorHAnsi"/>
                <w:sz w:val="18"/>
                <w:szCs w:val="18"/>
                <w:lang w:val="et-EE"/>
              </w:rPr>
              <w:tab/>
              <w:t>hõlmab soovituslikke vahe-eesmärke 2030., 2040. ja 2050. aastaks;</w:t>
            </w:r>
          </w:p>
          <w:p w14:paraId="4BD2B174" w14:textId="77777777" w:rsidR="00190AEE" w:rsidRDefault="00190AEE" w:rsidP="00376DF6">
            <w:pPr>
              <w:spacing w:before="60" w:after="60" w:line="240" w:lineRule="auto"/>
              <w:ind w:left="600" w:hanging="360"/>
              <w:rPr>
                <w:rFonts w:asciiTheme="majorHAnsi" w:hAnsiTheme="majorHAnsi" w:cstheme="minorHAnsi"/>
                <w:sz w:val="18"/>
                <w:szCs w:val="18"/>
                <w:lang w:val="et-EE"/>
              </w:rPr>
            </w:pPr>
            <w:r>
              <w:rPr>
                <w:rFonts w:asciiTheme="majorHAnsi" w:hAnsiTheme="majorHAnsi"/>
                <w:sz w:val="18"/>
                <w:szCs w:val="18"/>
                <w:lang w:val="et-EE"/>
              </w:rPr>
              <w:t>b.</w:t>
            </w:r>
            <w:r>
              <w:rPr>
                <w:rFonts w:asciiTheme="majorHAnsi" w:hAnsiTheme="majorHAnsi"/>
                <w:sz w:val="18"/>
                <w:szCs w:val="18"/>
                <w:lang w:val="et-EE"/>
              </w:rPr>
              <w:tab/>
              <w:t>annab soovitusliku ülevaate rahalistest vahenditest strateegia rakendamise toetamiseks;</w:t>
            </w:r>
          </w:p>
          <w:p w14:paraId="6CEE7CD7" w14:textId="77777777" w:rsidR="00190AEE" w:rsidRDefault="00190AEE" w:rsidP="00376DF6">
            <w:pPr>
              <w:spacing w:before="60" w:after="60" w:line="240" w:lineRule="auto"/>
              <w:ind w:left="600" w:hanging="360"/>
              <w:rPr>
                <w:rFonts w:asciiTheme="majorHAnsi" w:hAnsiTheme="majorHAnsi"/>
                <w:sz w:val="18"/>
                <w:szCs w:val="18"/>
                <w:lang w:val="et-EE"/>
              </w:rPr>
            </w:pPr>
            <w:r>
              <w:rPr>
                <w:rFonts w:asciiTheme="majorHAnsi" w:hAnsiTheme="majorHAnsi"/>
                <w:sz w:val="18"/>
                <w:szCs w:val="18"/>
                <w:lang w:val="et-EE"/>
              </w:rPr>
              <w:t>c.</w:t>
            </w:r>
            <w:r>
              <w:rPr>
                <w:rFonts w:asciiTheme="majorHAnsi" w:hAnsiTheme="majorHAnsi"/>
                <w:sz w:val="18"/>
                <w:szCs w:val="18"/>
                <w:lang w:val="et-EE"/>
              </w:rPr>
              <w:tab/>
              <w:t>määratleb tõhusad mehhanismid hoonete rekonstrueerimisse tehtavate investeeringute edendamiseks.</w:t>
            </w:r>
          </w:p>
          <w:p w14:paraId="14382BCF"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Energiatõhususe parandamise meetmed vajaliku energiasäästu saavutamiseks</w:t>
            </w:r>
          </w:p>
        </w:tc>
        <w:tc>
          <w:tcPr>
            <w:tcW w:w="992" w:type="dxa"/>
          </w:tcPr>
          <w:p w14:paraId="49F566A9"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1. JAH</w:t>
            </w:r>
          </w:p>
          <w:p w14:paraId="66703FA7"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1a. JAH</w:t>
            </w:r>
          </w:p>
          <w:p w14:paraId="7B46D6D6"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1b. JAH</w:t>
            </w:r>
          </w:p>
          <w:p w14:paraId="67ACC288"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1c. JAH</w:t>
            </w:r>
          </w:p>
          <w:p w14:paraId="69AFBFBC"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2. JAH</w:t>
            </w:r>
          </w:p>
        </w:tc>
        <w:tc>
          <w:tcPr>
            <w:tcW w:w="1843" w:type="dxa"/>
          </w:tcPr>
          <w:p w14:paraId="165B7175" w14:textId="77777777" w:rsidR="00190AEE" w:rsidRDefault="00190AEE" w:rsidP="00376DF6">
            <w:pPr>
              <w:spacing w:before="60" w:after="60" w:line="240" w:lineRule="auto"/>
              <w:rPr>
                <w:rFonts w:asciiTheme="majorHAnsi" w:hAnsiTheme="majorHAnsi" w:cstheme="minorHAnsi"/>
                <w:iCs/>
                <w:sz w:val="18"/>
                <w:szCs w:val="18"/>
                <w:lang w:val="et-EE"/>
              </w:rPr>
            </w:pPr>
            <w:r>
              <w:rPr>
                <w:rFonts w:asciiTheme="majorHAnsi" w:hAnsiTheme="majorHAnsi"/>
                <w:sz w:val="18"/>
                <w:szCs w:val="18"/>
                <w:lang w:val="et-EE"/>
              </w:rPr>
              <w:t>„Hoonete rekonstrueerimise pikaajaline strateegia“ (</w:t>
            </w:r>
            <w:hyperlink r:id="rId32" w:tooltip="https://ec.europa.eu/energy/sites/ener/files/documents/ee_ltrs_2020.pdf" w:history="1">
              <w:r>
                <w:rPr>
                  <w:rStyle w:val="Hperlink"/>
                  <w:rFonts w:asciiTheme="majorHAnsi" w:hAnsiTheme="majorHAnsi"/>
                  <w:sz w:val="18"/>
                  <w:szCs w:val="18"/>
                  <w:lang w:val="et-EE"/>
                </w:rPr>
                <w:t>https://ec.europa.eu/energy/sites/ener/files/documents/ee_ltrs_2020.pdf</w:t>
              </w:r>
            </w:hyperlink>
            <w:r>
              <w:rPr>
                <w:rFonts w:asciiTheme="majorHAnsi" w:hAnsiTheme="majorHAnsi"/>
                <w:sz w:val="18"/>
                <w:szCs w:val="18"/>
                <w:lang w:val="et-EE"/>
              </w:rPr>
              <w:t>)</w:t>
            </w:r>
          </w:p>
          <w:p w14:paraId="4D1C4708" w14:textId="77777777" w:rsidR="00190AEE" w:rsidRDefault="00190AEE" w:rsidP="00376DF6">
            <w:pPr>
              <w:spacing w:before="60" w:after="60" w:line="240" w:lineRule="auto"/>
              <w:rPr>
                <w:rFonts w:asciiTheme="majorHAnsi" w:hAnsiTheme="majorHAnsi" w:cstheme="minorHAnsi"/>
                <w:iCs/>
                <w:sz w:val="18"/>
                <w:szCs w:val="18"/>
                <w:lang w:val="et-EE"/>
              </w:rPr>
            </w:pPr>
          </w:p>
          <w:p w14:paraId="50DDDA38"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„Energiamajanduse arengukava aastani 2030“ (</w:t>
            </w:r>
            <w:hyperlink r:id="rId33" w:tooltip="https://www.mkm.ee/media/99/download" w:history="1">
              <w:r>
                <w:rPr>
                  <w:rStyle w:val="Hperlink"/>
                  <w:rFonts w:asciiTheme="majorHAnsi" w:hAnsiTheme="majorHAnsi"/>
                  <w:sz w:val="18"/>
                  <w:szCs w:val="18"/>
                  <w:lang w:val="et-EE"/>
                </w:rPr>
                <w:t>https://www.mkm.ee/media/99/download</w:t>
              </w:r>
            </w:hyperlink>
            <w:r>
              <w:rPr>
                <w:rFonts w:asciiTheme="majorHAnsi" w:hAnsiTheme="majorHAnsi"/>
                <w:sz w:val="18"/>
                <w:szCs w:val="18"/>
                <w:lang w:val="et-EE"/>
              </w:rPr>
              <w:t>)</w:t>
            </w:r>
          </w:p>
          <w:p w14:paraId="6A0967CA" w14:textId="77777777" w:rsidR="00190AEE" w:rsidRDefault="00190AEE" w:rsidP="00376DF6">
            <w:pPr>
              <w:spacing w:before="60" w:after="60" w:line="240" w:lineRule="auto"/>
              <w:rPr>
                <w:rFonts w:asciiTheme="majorHAnsi" w:hAnsiTheme="majorHAnsi"/>
                <w:sz w:val="18"/>
                <w:szCs w:val="18"/>
                <w:lang w:val="et-EE"/>
              </w:rPr>
            </w:pPr>
          </w:p>
          <w:p w14:paraId="05DF9B3C" w14:textId="77777777" w:rsidR="00190AEE" w:rsidRDefault="00190AEE" w:rsidP="00376DF6">
            <w:pPr>
              <w:spacing w:before="0" w:after="0" w:line="240" w:lineRule="auto"/>
              <w:jc w:val="both"/>
              <w:rPr>
                <w:rFonts w:asciiTheme="majorHAnsi" w:hAnsiTheme="majorHAnsi"/>
                <w:sz w:val="18"/>
                <w:szCs w:val="18"/>
                <w:lang w:val="et-EE"/>
              </w:rPr>
            </w:pPr>
            <w:r>
              <w:rPr>
                <w:rFonts w:asciiTheme="majorHAnsi" w:hAnsiTheme="majorHAnsi"/>
                <w:sz w:val="18"/>
                <w:szCs w:val="18"/>
                <w:lang w:val="et-EE"/>
              </w:rPr>
              <w:t>Ehitusseadustik</w:t>
            </w:r>
          </w:p>
          <w:p w14:paraId="6E530105" w14:textId="77777777" w:rsidR="00190AEE" w:rsidRDefault="00190AEE" w:rsidP="00376DF6">
            <w:pPr>
              <w:spacing w:before="0" w:after="0" w:line="240" w:lineRule="auto"/>
              <w:jc w:val="both"/>
              <w:rPr>
                <w:rFonts w:asciiTheme="majorHAnsi" w:hAnsiTheme="majorHAnsi"/>
                <w:sz w:val="18"/>
                <w:szCs w:val="18"/>
                <w:lang w:val="et-EE"/>
              </w:rPr>
            </w:pPr>
            <w:hyperlink r:id="rId34" w:tooltip="https://www.riigiteataja.ee/akt/105032015001?leiaKehtiv" w:history="1">
              <w:r>
                <w:rPr>
                  <w:rStyle w:val="Hperlink"/>
                  <w:rFonts w:asciiTheme="majorHAnsi" w:hAnsiTheme="majorHAnsi"/>
                  <w:sz w:val="18"/>
                  <w:szCs w:val="18"/>
                  <w:lang w:val="et-EE"/>
                </w:rPr>
                <w:t>https://www.riigiteataja.ee/akt/105032015001?leiaKehtiv</w:t>
              </w:r>
            </w:hyperlink>
          </w:p>
          <w:p w14:paraId="015B0DD0" w14:textId="77777777" w:rsidR="00190AEE" w:rsidRDefault="00190AEE" w:rsidP="00376DF6">
            <w:pPr>
              <w:spacing w:before="0" w:after="0" w:line="240" w:lineRule="auto"/>
              <w:jc w:val="both"/>
              <w:rPr>
                <w:rFonts w:asciiTheme="majorHAnsi" w:hAnsiTheme="majorHAnsi"/>
                <w:sz w:val="18"/>
                <w:szCs w:val="18"/>
                <w:lang w:val="et-EE"/>
              </w:rPr>
            </w:pPr>
          </w:p>
          <w:p w14:paraId="1D2D94BE" w14:textId="77777777" w:rsidR="00190AEE" w:rsidRDefault="00190AEE" w:rsidP="00376DF6">
            <w:pPr>
              <w:spacing w:before="0" w:after="0" w:line="240" w:lineRule="auto"/>
              <w:jc w:val="both"/>
              <w:rPr>
                <w:rFonts w:asciiTheme="majorHAnsi" w:hAnsiTheme="majorHAnsi"/>
                <w:sz w:val="18"/>
                <w:szCs w:val="18"/>
                <w:lang w:val="et-EE"/>
              </w:rPr>
            </w:pPr>
            <w:r>
              <w:rPr>
                <w:rFonts w:asciiTheme="majorHAnsi" w:hAnsiTheme="majorHAnsi"/>
                <w:sz w:val="18"/>
                <w:szCs w:val="18"/>
                <w:lang w:val="et-EE"/>
              </w:rPr>
              <w:t>Ehitusseadustiku ja planeerimisseaduse rakendamise seadus</w:t>
            </w:r>
          </w:p>
          <w:p w14:paraId="78B00EFE" w14:textId="77777777" w:rsidR="00190AEE" w:rsidRDefault="00190AEE" w:rsidP="00376DF6">
            <w:pPr>
              <w:spacing w:before="0" w:after="0" w:line="240" w:lineRule="auto"/>
              <w:jc w:val="both"/>
              <w:rPr>
                <w:rFonts w:asciiTheme="majorHAnsi" w:hAnsiTheme="majorHAnsi"/>
                <w:sz w:val="18"/>
                <w:szCs w:val="18"/>
                <w:lang w:val="et-EE"/>
              </w:rPr>
            </w:pPr>
            <w:hyperlink r:id="rId35" w:tooltip="https://www.riigiteataja.ee/akt/127042022004?leiaKehtiv" w:history="1">
              <w:r>
                <w:rPr>
                  <w:rStyle w:val="Hperlink"/>
                  <w:rFonts w:asciiTheme="majorHAnsi" w:hAnsiTheme="majorHAnsi"/>
                  <w:sz w:val="18"/>
                  <w:szCs w:val="18"/>
                  <w:lang w:val="et-EE"/>
                </w:rPr>
                <w:t>https://www.riigiteataja.ee/akt/127042022004?leiaKehtiv</w:t>
              </w:r>
            </w:hyperlink>
          </w:p>
          <w:p w14:paraId="153C270A" w14:textId="77777777" w:rsidR="00190AEE" w:rsidRDefault="00190AEE" w:rsidP="00376DF6">
            <w:pPr>
              <w:spacing w:before="60" w:after="60" w:line="240" w:lineRule="auto"/>
              <w:rPr>
                <w:rFonts w:asciiTheme="majorHAnsi" w:hAnsiTheme="majorHAnsi" w:cstheme="minorHAnsi"/>
                <w:iCs/>
                <w:sz w:val="18"/>
                <w:szCs w:val="18"/>
                <w:lang w:val="et-EE"/>
              </w:rPr>
            </w:pPr>
          </w:p>
          <w:p w14:paraId="3FB27723" w14:textId="77777777" w:rsidR="00190AEE" w:rsidRDefault="00190AEE" w:rsidP="00376DF6">
            <w:pPr>
              <w:spacing w:before="60" w:after="60" w:line="240" w:lineRule="auto"/>
              <w:rPr>
                <w:rFonts w:asciiTheme="majorHAnsi" w:hAnsiTheme="majorHAnsi"/>
                <w:iCs/>
                <w:sz w:val="18"/>
                <w:szCs w:val="18"/>
                <w:lang w:val="et-EE"/>
              </w:rPr>
            </w:pPr>
          </w:p>
          <w:p w14:paraId="3C913EA6" w14:textId="77777777" w:rsidR="00190AEE" w:rsidRDefault="00190AEE" w:rsidP="00376DF6">
            <w:pPr>
              <w:spacing w:before="60" w:after="60" w:line="240" w:lineRule="auto"/>
              <w:rPr>
                <w:rFonts w:asciiTheme="majorHAnsi" w:hAnsiTheme="majorHAnsi"/>
                <w:iCs/>
                <w:sz w:val="18"/>
                <w:szCs w:val="18"/>
                <w:lang w:val="et-EE"/>
              </w:rPr>
            </w:pPr>
          </w:p>
          <w:p w14:paraId="2B1D4457" w14:textId="77777777" w:rsidR="00190AEE" w:rsidRDefault="00190AEE" w:rsidP="00376DF6">
            <w:pPr>
              <w:spacing w:before="60" w:after="60" w:line="240" w:lineRule="auto"/>
              <w:rPr>
                <w:rFonts w:asciiTheme="majorHAnsi" w:hAnsiTheme="majorHAnsi"/>
                <w:iCs/>
                <w:sz w:val="18"/>
                <w:szCs w:val="18"/>
                <w:highlight w:val="yellow"/>
                <w:lang w:val="et-EE"/>
              </w:rPr>
            </w:pPr>
          </w:p>
        </w:tc>
        <w:tc>
          <w:tcPr>
            <w:tcW w:w="3969" w:type="dxa"/>
          </w:tcPr>
          <w:p w14:paraId="1CD395E0"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1. 09.07.2020 võeti vastu riiklik hoonete rekonstrueerimise strateegia, millest teavitati Euroopa Komisjoni (energiatõhususe direktiivi 2012/27/EL artikkel 4 ja Eesti energiamajanduse korralduse seaduse § 4).</w:t>
            </w:r>
          </w:p>
          <w:p w14:paraId="7C2964CC"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1a. Strateegia sisaldab energiatõhususe direktiivi 2018/844/EL artikli 1 lõike 2 punkti 2a nõudeid. Vajalik analüüs on osaliselt kirjas Eesti „Energiamajanduse arengukavas aastani 2030“. „Hoonete rekonstrueerimise pikaajalise strateegia“ alapeatükis 7.1 on määratletud eesmärgid olemasolevale hoonefondile (2030. a 22%, 2040. a 64% ja 2050. a 100%).</w:t>
            </w:r>
          </w:p>
          <w:p w14:paraId="5B0CEFAD"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1b. Nõue on täidetud „Hoonete rekonstrueerimise pikaajalise strateegiaga“ (alapeatükid 7.2 ja 10.5). Rahalised vahendid strateegia elluviimiseks lepitakse kokku iga-aastase riigieelarve strateegia protsessi käigus.</w:t>
            </w:r>
          </w:p>
          <w:p w14:paraId="1A53AC92"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1c. Nõue on täidetud uue „Hoonete rekonstrueerimise pikaajalise strateegiaga“. Tõhusaid mehhanisme investeeringute edendamiseks on kirjeldatud 1. ja 10. peatükis.</w:t>
            </w:r>
          </w:p>
          <w:p w14:paraId="17102606"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2. Nõue on täidetud energiamajanduse korralduse seaduse (</w:t>
            </w:r>
            <w:hyperlink r:id="rId36" w:tooltip="https://www.riigiteataja.ee/akt/109102020009" w:history="1">
              <w:r>
                <w:rPr>
                  <w:rStyle w:val="Hperlink"/>
                  <w:rFonts w:asciiTheme="majorHAnsi" w:eastAsia="Times New Roman" w:hAnsiTheme="majorHAnsi"/>
                  <w:sz w:val="18"/>
                  <w:szCs w:val="18"/>
                  <w:lang w:val="et-EE"/>
                </w:rPr>
                <w:t>https://www.riigiteataja.ee/akt/109102020009</w:t>
              </w:r>
            </w:hyperlink>
            <w:r>
              <w:rPr>
                <w:rFonts w:asciiTheme="majorHAnsi" w:eastAsia="Times New Roman" w:hAnsiTheme="majorHAnsi"/>
                <w:sz w:val="18"/>
                <w:szCs w:val="18"/>
                <w:lang w:val="et-EE"/>
              </w:rPr>
              <w:t>) 8. peatükis. Valitsuse meetmed energiatõhususe edendamisel ja energiateenuste arendamisel ning „Hoonete rekonstrueerimise pikaajalise strateegia“ 10. peatükk. Meetmed (</w:t>
            </w:r>
            <w:hyperlink r:id="rId37" w:tooltip="https://ec.europa.eu/energy/sites/ener/files/documents/ee_ltrs_2020.pdf" w:history="1">
              <w:r>
                <w:rPr>
                  <w:rStyle w:val="Hperlink"/>
                  <w:rFonts w:asciiTheme="majorHAnsi" w:eastAsia="Times New Roman" w:hAnsiTheme="majorHAnsi"/>
                  <w:sz w:val="18"/>
                  <w:szCs w:val="18"/>
                  <w:lang w:val="et-EE"/>
                </w:rPr>
                <w:t>https://ec.europa.eu/energy/sites/ener/files/documents/ee_ltrs_2020.pdf</w:t>
              </w:r>
            </w:hyperlink>
            <w:r>
              <w:rPr>
                <w:rFonts w:asciiTheme="majorHAnsi" w:eastAsia="Times New Roman" w:hAnsiTheme="majorHAnsi"/>
                <w:sz w:val="18"/>
                <w:szCs w:val="18"/>
                <w:lang w:val="et-EE"/>
              </w:rPr>
              <w:t>).</w:t>
            </w:r>
          </w:p>
        </w:tc>
      </w:tr>
      <w:tr w:rsidR="00190AEE" w14:paraId="1AC7A600" w14:textId="77777777" w:rsidTr="4E56A766">
        <w:trPr>
          <w:trHeight w:val="472"/>
        </w:trPr>
        <w:tc>
          <w:tcPr>
            <w:tcW w:w="1135" w:type="dxa"/>
          </w:tcPr>
          <w:p w14:paraId="550FAF22" w14:textId="77777777" w:rsidR="00190AEE" w:rsidRDefault="00190AEE" w:rsidP="00376DF6">
            <w:pPr>
              <w:spacing w:before="0" w:after="0" w:line="240" w:lineRule="auto"/>
              <w:rPr>
                <w:rFonts w:asciiTheme="majorHAnsi" w:hAnsiTheme="majorHAnsi"/>
                <w:b/>
                <w:sz w:val="18"/>
                <w:szCs w:val="18"/>
                <w:lang w:val="et-EE"/>
              </w:rPr>
            </w:pPr>
            <w:r>
              <w:rPr>
                <w:rFonts w:asciiTheme="majorHAnsi" w:hAnsiTheme="majorHAnsi"/>
                <w:sz w:val="18"/>
                <w:szCs w:val="18"/>
                <w:lang w:val="et-EE"/>
              </w:rPr>
              <w:t>2.2 Energiasekt</w:t>
            </w:r>
            <w:r>
              <w:rPr>
                <w:rFonts w:asciiTheme="majorHAnsi" w:hAnsiTheme="majorHAnsi"/>
                <w:sz w:val="18"/>
                <w:szCs w:val="18"/>
                <w:lang w:val="et-EE"/>
              </w:rPr>
              <w:lastRenderedPageBreak/>
              <w:t>ori haldamine</w:t>
            </w:r>
          </w:p>
        </w:tc>
        <w:tc>
          <w:tcPr>
            <w:tcW w:w="709" w:type="dxa"/>
          </w:tcPr>
          <w:p w14:paraId="55BE985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ERF ja ÜF</w:t>
            </w:r>
          </w:p>
        </w:tc>
        <w:tc>
          <w:tcPr>
            <w:tcW w:w="1559" w:type="dxa"/>
          </w:tcPr>
          <w:p w14:paraId="0BE8595E"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i) energiatõhususe edendamine ja </w:t>
            </w:r>
            <w:r>
              <w:rPr>
                <w:rFonts w:asciiTheme="majorHAnsi" w:hAnsiTheme="majorHAnsi"/>
                <w:sz w:val="18"/>
                <w:szCs w:val="18"/>
                <w:lang w:val="et-EE"/>
              </w:rPr>
              <w:lastRenderedPageBreak/>
              <w:t>kasvuhoonegaaside heitkoguste vähendamine</w:t>
            </w:r>
          </w:p>
        </w:tc>
        <w:tc>
          <w:tcPr>
            <w:tcW w:w="992" w:type="dxa"/>
          </w:tcPr>
          <w:p w14:paraId="6BB9315B"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JAH</w:t>
            </w:r>
          </w:p>
        </w:tc>
        <w:tc>
          <w:tcPr>
            <w:tcW w:w="3686" w:type="dxa"/>
          </w:tcPr>
          <w:p w14:paraId="3AA75177" w14:textId="77777777" w:rsidR="00190AEE" w:rsidRDefault="00190AEE" w:rsidP="00376DF6">
            <w:pPr>
              <w:spacing w:before="60" w:after="60" w:line="240" w:lineRule="auto"/>
              <w:jc w:val="both"/>
              <w:rPr>
                <w:rFonts w:asciiTheme="majorHAnsi" w:hAnsiTheme="majorHAnsi" w:cstheme="minorHAnsi"/>
                <w:iCs/>
                <w:sz w:val="18"/>
                <w:szCs w:val="18"/>
                <w:lang w:val="et-EE"/>
              </w:rPr>
            </w:pPr>
            <w:r>
              <w:rPr>
                <w:rFonts w:asciiTheme="majorHAnsi" w:hAnsiTheme="majorHAnsi"/>
                <w:sz w:val="18"/>
                <w:szCs w:val="18"/>
                <w:lang w:val="et-EE"/>
              </w:rPr>
              <w:t>„Eesti riiklikust energia- ja kliimakavast aastani 2030“ teavitatakse komisjoni vastavalt määruse (EL) 2018/1999</w:t>
            </w:r>
            <w:r>
              <w:rPr>
                <w:rFonts w:asciiTheme="majorHAnsi" w:hAnsiTheme="majorHAnsi" w:cstheme="minorHAnsi"/>
                <w:b/>
                <w:iCs/>
                <w:sz w:val="18"/>
                <w:szCs w:val="18"/>
                <w:vertAlign w:val="superscript"/>
                <w:lang w:val="et-EE"/>
              </w:rPr>
              <w:footnoteReference w:id="33"/>
            </w:r>
            <w:r>
              <w:rPr>
                <w:rFonts w:asciiTheme="majorHAnsi" w:hAnsiTheme="majorHAnsi"/>
                <w:sz w:val="18"/>
                <w:szCs w:val="18"/>
                <w:lang w:val="et-EE"/>
              </w:rPr>
              <w:t xml:space="preserve"> artikli 3 </w:t>
            </w:r>
            <w:r>
              <w:rPr>
                <w:rFonts w:asciiTheme="majorHAnsi" w:hAnsiTheme="majorHAnsi"/>
                <w:sz w:val="18"/>
                <w:szCs w:val="18"/>
                <w:lang w:val="et-EE"/>
              </w:rPr>
              <w:lastRenderedPageBreak/>
              <w:t>sätetele ja kooskõlas Pariisi kokkuleppe kohaste kasvuhoonegaaside heitkoguste vähendamise pikaajaliste eesmärkidega ning see hõlmab järgmist:</w:t>
            </w:r>
          </w:p>
          <w:p w14:paraId="3FED212A" w14:textId="77777777" w:rsidR="00190AEE" w:rsidRDefault="00190AEE" w:rsidP="51C6A250">
            <w:pPr>
              <w:spacing w:before="60" w:after="60" w:line="240" w:lineRule="auto"/>
              <w:ind w:left="317" w:hanging="360"/>
              <w:rPr>
                <w:rFonts w:asciiTheme="majorHAnsi" w:hAnsiTheme="majorHAnsi" w:cstheme="minorBidi"/>
                <w:sz w:val="18"/>
                <w:szCs w:val="18"/>
              </w:rPr>
            </w:pPr>
            <w:r w:rsidRPr="51C6A250">
              <w:rPr>
                <w:rFonts w:asciiTheme="majorHAnsi" w:hAnsiTheme="majorHAnsi"/>
                <w:sz w:val="18"/>
                <w:szCs w:val="18"/>
              </w:rPr>
              <w:t>1.</w:t>
            </w:r>
            <w:r>
              <w:rPr>
                <w:rFonts w:asciiTheme="majorHAnsi" w:hAnsiTheme="majorHAnsi"/>
                <w:sz w:val="18"/>
                <w:szCs w:val="18"/>
                <w:lang w:val="et-EE"/>
              </w:rPr>
              <w:tab/>
            </w:r>
            <w:r w:rsidRPr="51C6A250">
              <w:rPr>
                <w:rFonts w:asciiTheme="majorHAnsi" w:hAnsiTheme="majorHAnsi"/>
                <w:sz w:val="18"/>
                <w:szCs w:val="18"/>
              </w:rPr>
              <w:t>kõik selle lisas I esitatud vormis nõutavad elemendid</w:t>
            </w:r>
            <w:r w:rsidRPr="51C6A250">
              <w:rPr>
                <w:rFonts w:asciiTheme="majorHAnsi" w:hAnsiTheme="majorHAnsi" w:cstheme="minorBidi"/>
                <w:sz w:val="18"/>
                <w:szCs w:val="18"/>
                <w:vertAlign w:val="superscript"/>
              </w:rPr>
              <w:footnoteReference w:id="34"/>
            </w:r>
            <w:r w:rsidRPr="51C6A250">
              <w:rPr>
                <w:rFonts w:asciiTheme="majorHAnsi" w:hAnsiTheme="majorHAnsi"/>
                <w:sz w:val="18"/>
                <w:szCs w:val="18"/>
              </w:rPr>
              <w:t>;</w:t>
            </w:r>
          </w:p>
          <w:p w14:paraId="071E276C" w14:textId="77777777" w:rsidR="00190AEE" w:rsidRDefault="00190AEE" w:rsidP="00376DF6">
            <w:pPr>
              <w:spacing w:before="60" w:after="60" w:line="240" w:lineRule="auto"/>
              <w:ind w:left="317" w:hanging="360"/>
              <w:rPr>
                <w:rFonts w:asciiTheme="majorHAnsi" w:hAnsiTheme="maj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ülevaade kavandatud rahastamisvahenditest ja mehhanismidest vähese süsinikdioksiidiheitega energia edendamiseks.</w:t>
            </w:r>
          </w:p>
        </w:tc>
        <w:tc>
          <w:tcPr>
            <w:tcW w:w="992" w:type="dxa"/>
          </w:tcPr>
          <w:p w14:paraId="2ADB0193"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1. JAH</w:t>
            </w:r>
          </w:p>
          <w:p w14:paraId="2ED825BE"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2. JAH</w:t>
            </w:r>
          </w:p>
        </w:tc>
        <w:tc>
          <w:tcPr>
            <w:tcW w:w="1843" w:type="dxa"/>
          </w:tcPr>
          <w:p w14:paraId="352CAC7C" w14:textId="77777777" w:rsidR="00190AEE" w:rsidRDefault="00190AEE" w:rsidP="00376DF6">
            <w:pPr>
              <w:spacing w:before="60" w:after="60" w:line="240" w:lineRule="auto"/>
              <w:rPr>
                <w:rFonts w:asciiTheme="majorHAnsi" w:hAnsiTheme="majorHAnsi" w:cstheme="minorHAnsi"/>
                <w:iCs/>
                <w:sz w:val="18"/>
                <w:szCs w:val="18"/>
                <w:lang w:val="et-EE"/>
              </w:rPr>
            </w:pPr>
            <w:r>
              <w:rPr>
                <w:rFonts w:asciiTheme="majorHAnsi" w:hAnsiTheme="majorHAnsi"/>
                <w:sz w:val="18"/>
                <w:szCs w:val="18"/>
                <w:lang w:val="et-EE"/>
              </w:rPr>
              <w:t>„Eesti riiklik energia- ja kliimakava aastani 2030“</w:t>
            </w:r>
          </w:p>
          <w:p w14:paraId="0DE1EF4F" w14:textId="77777777" w:rsidR="00190AEE" w:rsidRDefault="00190AEE" w:rsidP="00376DF6">
            <w:pPr>
              <w:spacing w:before="60" w:after="60" w:line="240" w:lineRule="auto"/>
              <w:rPr>
                <w:rFonts w:asciiTheme="majorHAnsi" w:hAnsiTheme="majorHAnsi"/>
                <w:iCs/>
                <w:sz w:val="16"/>
                <w:szCs w:val="16"/>
                <w:lang w:val="et-EE"/>
              </w:rPr>
            </w:pPr>
            <w:hyperlink r:id="rId38" w:tooltip="https://ec.europa.eu/energy/sites/default/files/documents/ee_final_necp_main_ee.pdf" w:history="1">
              <w:r>
                <w:rPr>
                  <w:rStyle w:val="Hperlink"/>
                  <w:rFonts w:asciiTheme="majorHAnsi" w:hAnsiTheme="majorHAnsi"/>
                  <w:sz w:val="16"/>
                  <w:szCs w:val="16"/>
                  <w:lang w:val="et-EE"/>
                </w:rPr>
                <w:t>https://ec.europa.eu/energy/sites/default/files/documents/ee_final_necp_main_ee.pdf</w:t>
              </w:r>
            </w:hyperlink>
            <w:r>
              <w:rPr>
                <w:rFonts w:asciiTheme="majorHAnsi" w:hAnsiTheme="majorHAnsi"/>
                <w:sz w:val="16"/>
                <w:szCs w:val="16"/>
                <w:lang w:val="et-EE"/>
              </w:rPr>
              <w:t xml:space="preserve"> </w:t>
            </w:r>
          </w:p>
        </w:tc>
        <w:tc>
          <w:tcPr>
            <w:tcW w:w="3969" w:type="dxa"/>
          </w:tcPr>
          <w:p w14:paraId="2FA67082"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lastRenderedPageBreak/>
              <w:t>1. Nõuded on täidetud „Eesti riiklikus energia- ja kliimakavas aastani 2030“, mis esitati Euroopa Komisjonile detsembris 2019.</w:t>
            </w:r>
          </w:p>
          <w:p w14:paraId="1F36F7A8" w14:textId="77777777" w:rsidR="00190AEE" w:rsidRDefault="00190AEE" w:rsidP="00376DF6">
            <w:pPr>
              <w:spacing w:before="60" w:after="60" w:line="240" w:lineRule="auto"/>
              <w:rPr>
                <w:rFonts w:asciiTheme="majorHAnsi" w:hAnsiTheme="majorHAnsi"/>
                <w:sz w:val="18"/>
                <w:szCs w:val="18"/>
                <w:lang w:val="et-EE"/>
              </w:rPr>
            </w:pPr>
            <w:r>
              <w:rPr>
                <w:rFonts w:asciiTheme="majorHAnsi" w:eastAsia="Times New Roman" w:hAnsiTheme="majorHAnsi"/>
                <w:sz w:val="18"/>
                <w:szCs w:val="18"/>
                <w:lang w:val="et-EE"/>
              </w:rPr>
              <w:lastRenderedPageBreak/>
              <w:t>2. Riiklik energia- ja kliimakava sisaldab eesmärke ja meetmeid vähese süsinikdioksiidiheitega energia edendamiseks 3. peatüki. „Poliitikasuunad ja meetmed“ ja alapeatüki 5.3 „Investeerimisvajaduste ülevaade“ kohaselt.</w:t>
            </w:r>
          </w:p>
        </w:tc>
      </w:tr>
      <w:tr w:rsidR="00190AEE" w14:paraId="3C52FBC6" w14:textId="77777777" w:rsidTr="4E56A766">
        <w:trPr>
          <w:trHeight w:val="362"/>
        </w:trPr>
        <w:tc>
          <w:tcPr>
            <w:tcW w:w="1135" w:type="dxa"/>
          </w:tcPr>
          <w:p w14:paraId="783809C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2.3. Taastuvenergia kasutamise tulemuslik edendamine eri sektorites ja kogu liidus</w:t>
            </w:r>
          </w:p>
        </w:tc>
        <w:tc>
          <w:tcPr>
            <w:tcW w:w="709" w:type="dxa"/>
          </w:tcPr>
          <w:p w14:paraId="18DC88A4"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ERF ja ÜF</w:t>
            </w:r>
          </w:p>
        </w:tc>
        <w:tc>
          <w:tcPr>
            <w:tcW w:w="1559" w:type="dxa"/>
          </w:tcPr>
          <w:p w14:paraId="5F72B19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ii) taastuvenergia edendamine kooskõlas direktiiviga (EL) 2018/2001, sealhulgas selles sätestatud säästlikkuse kriteeriumidega</w:t>
            </w:r>
          </w:p>
        </w:tc>
        <w:tc>
          <w:tcPr>
            <w:tcW w:w="992" w:type="dxa"/>
          </w:tcPr>
          <w:p w14:paraId="4E14395C"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JAH</w:t>
            </w:r>
          </w:p>
        </w:tc>
        <w:tc>
          <w:tcPr>
            <w:tcW w:w="3686" w:type="dxa"/>
          </w:tcPr>
          <w:p w14:paraId="78E96525"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 xml:space="preserve">Võetud on meetmed, mis tagavad järgmise: </w:t>
            </w:r>
          </w:p>
          <w:p w14:paraId="2CDA3DC5"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 xml:space="preserve">1. Vastavus 2020. aasta siduvale riiklikule taastuvenergia eesmärgile ja sellele taastuvenergia osakaalule kui lähtetasemele kuni 2030. aastani või on võetud täiendavaid meetmeid, kui lähtetaset ei ole säilitatud kauem kui ühe aasta jooksul kooskõlas direktiiviga (EL) 2018/2001 ja määrusega (EL) 2018/1999. </w:t>
            </w:r>
          </w:p>
          <w:p w14:paraId="4B8075D3"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2. Kooskõlas direktiivi (EL) 2018/2001 ja määruse (EL) 2018/1999 nõuetega taastuvenergiaallikate osakaalu suurenemine kütte- ja jahutussektoris vastavalt direktiivi (EL) 2018/2001 artiklile 23</w:t>
            </w:r>
          </w:p>
        </w:tc>
        <w:tc>
          <w:tcPr>
            <w:tcW w:w="992" w:type="dxa"/>
          </w:tcPr>
          <w:p w14:paraId="1A34EF87"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1. JAH</w:t>
            </w:r>
          </w:p>
          <w:p w14:paraId="7BD5D9A4"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2. JAH</w:t>
            </w:r>
          </w:p>
        </w:tc>
        <w:tc>
          <w:tcPr>
            <w:tcW w:w="1843" w:type="dxa"/>
          </w:tcPr>
          <w:p w14:paraId="560B7358" w14:textId="77777777" w:rsidR="00190AEE" w:rsidRDefault="00190AEE" w:rsidP="00376DF6">
            <w:pPr>
              <w:spacing w:before="60" w:after="60" w:line="240" w:lineRule="auto"/>
              <w:rPr>
                <w:rFonts w:asciiTheme="majorHAnsi" w:hAnsiTheme="majorHAnsi" w:cstheme="minorHAnsi"/>
                <w:iCs/>
                <w:sz w:val="18"/>
                <w:szCs w:val="18"/>
                <w:lang w:val="et-EE"/>
              </w:rPr>
            </w:pPr>
            <w:r>
              <w:rPr>
                <w:rFonts w:asciiTheme="majorHAnsi" w:hAnsiTheme="majorHAnsi"/>
                <w:sz w:val="18"/>
                <w:szCs w:val="18"/>
                <w:lang w:val="et-EE"/>
              </w:rPr>
              <w:t>„Eesti riiklik energia- ja kliimakava aastani 2030“</w:t>
            </w:r>
          </w:p>
          <w:p w14:paraId="1054E019" w14:textId="77777777" w:rsidR="00190AEE" w:rsidRDefault="00190AEE" w:rsidP="00376DF6">
            <w:pPr>
              <w:spacing w:before="60" w:after="60" w:line="240" w:lineRule="auto"/>
              <w:rPr>
                <w:rStyle w:val="Hperlink"/>
                <w:rFonts w:asciiTheme="majorHAnsi" w:hAnsiTheme="majorHAnsi"/>
                <w:sz w:val="18"/>
                <w:szCs w:val="18"/>
                <w:lang w:val="et-EE"/>
              </w:rPr>
            </w:pPr>
            <w:hyperlink r:id="rId39" w:tooltip="https://ec.europa.eu/energy/sites/default/files/documents/ee_final_necp_main_ee.pdf" w:history="1">
              <w:r>
                <w:rPr>
                  <w:rStyle w:val="Hperlink"/>
                  <w:rFonts w:asciiTheme="majorHAnsi" w:hAnsiTheme="majorHAnsi"/>
                  <w:sz w:val="18"/>
                  <w:szCs w:val="18"/>
                  <w:lang w:val="et-EE"/>
                </w:rPr>
                <w:t>https://ec.europa.eu/energy/sites/default/files/documents/ee_final_necp_main_ee.pdf</w:t>
              </w:r>
            </w:hyperlink>
          </w:p>
          <w:p w14:paraId="2325CC7E" w14:textId="77777777" w:rsidR="00190AEE" w:rsidRDefault="00190AEE" w:rsidP="00376DF6">
            <w:pPr>
              <w:spacing w:before="60" w:after="60" w:line="240" w:lineRule="auto"/>
              <w:rPr>
                <w:rStyle w:val="Hperlink"/>
                <w:rFonts w:asciiTheme="majorHAnsi" w:hAnsiTheme="majorHAnsi"/>
                <w:lang w:val="et-EE"/>
              </w:rPr>
            </w:pPr>
          </w:p>
          <w:p w14:paraId="7C22B418" w14:textId="77777777" w:rsidR="00190AEE" w:rsidRDefault="00190AEE" w:rsidP="00376DF6">
            <w:pPr>
              <w:spacing w:before="0" w:after="0" w:line="240" w:lineRule="auto"/>
              <w:rPr>
                <w:rFonts w:asciiTheme="majorHAnsi" w:hAnsiTheme="majorHAnsi"/>
                <w:sz w:val="18"/>
                <w:szCs w:val="18"/>
                <w:lang w:val="et-EE"/>
              </w:rPr>
            </w:pPr>
            <w:hyperlink r:id="rId40" w:tooltip="https://www.riigiteataja.ee/akt/109102020010?leiaKehtiv" w:history="1">
              <w:r>
                <w:rPr>
                  <w:rStyle w:val="Hperlink"/>
                  <w:rFonts w:asciiTheme="majorHAnsi" w:hAnsiTheme="majorHAnsi"/>
                  <w:sz w:val="18"/>
                  <w:szCs w:val="18"/>
                  <w:lang w:val="et-EE"/>
                </w:rPr>
                <w:t>https://www.riigiteataja.ee/akt/109102020010?leiaKehtiv</w:t>
              </w:r>
            </w:hyperlink>
          </w:p>
          <w:p w14:paraId="5A63F102"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hAnsiTheme="majorHAnsi"/>
                <w:sz w:val="18"/>
                <w:szCs w:val="18"/>
                <w:lang w:val="et-EE"/>
              </w:rPr>
              <w:t xml:space="preserve"> </w:t>
            </w:r>
          </w:p>
        </w:tc>
        <w:tc>
          <w:tcPr>
            <w:tcW w:w="3969" w:type="dxa"/>
          </w:tcPr>
          <w:p w14:paraId="4721AFF8" w14:textId="77777777" w:rsidR="00190AEE" w:rsidRDefault="00190AEE" w:rsidP="00376DF6">
            <w:pPr>
              <w:pStyle w:val="Loendilik"/>
              <w:numPr>
                <w:ilvl w:val="0"/>
                <w:numId w:val="71"/>
              </w:numPr>
              <w:spacing w:before="60" w:after="60" w:line="240" w:lineRule="auto"/>
              <w:jc w:val="both"/>
              <w:rPr>
                <w:rFonts w:asciiTheme="majorHAnsi" w:hAnsiTheme="majorHAnsi" w:cs="Times New Roman"/>
                <w:sz w:val="18"/>
                <w:szCs w:val="18"/>
                <w:lang w:val="et-EE"/>
              </w:rPr>
            </w:pPr>
            <w:r>
              <w:rPr>
                <w:rFonts w:asciiTheme="majorHAnsi" w:hAnsiTheme="majorHAnsi" w:cs="Times New Roman"/>
                <w:sz w:val="18"/>
                <w:szCs w:val="18"/>
                <w:lang w:val="et-EE"/>
              </w:rPr>
              <w:t>Eesti on täitnud 2020. a eesmärgi (25%) taastuvate energiaallikate osakaaluks energia summaarses lõpptarbimises (2019. a 31,89%, 2020. a esialgsete tulemuste kohaselt &gt;35%). Sealhulgas on Eestis taastuvenergia osatähtsus soojuse ja jahutuse sektoris (2019. a 52,28%) kõrgem direktiivi (EL) 2018/2001 artikli 23 lõike 2c kohasest tasemest (50%). Eesti 2030. a riiklik energia- ja kliimakava esitati Euroopa Komisjonile detsembris 2019.</w:t>
            </w:r>
          </w:p>
          <w:p w14:paraId="7268998D" w14:textId="77777777" w:rsidR="00190AEE" w:rsidRDefault="00190AEE" w:rsidP="00376DF6">
            <w:pPr>
              <w:pStyle w:val="Loendilik"/>
              <w:numPr>
                <w:ilvl w:val="0"/>
                <w:numId w:val="71"/>
              </w:numPr>
              <w:spacing w:after="0" w:line="240" w:lineRule="auto"/>
              <w:jc w:val="both"/>
              <w:rPr>
                <w:rFonts w:asciiTheme="majorHAnsi" w:hAnsiTheme="majorHAnsi"/>
                <w:lang w:val="et-EE"/>
              </w:rPr>
            </w:pPr>
            <w:r>
              <w:rPr>
                <w:rFonts w:asciiTheme="majorHAnsi" w:hAnsiTheme="majorHAnsi"/>
                <w:sz w:val="18"/>
                <w:szCs w:val="18"/>
                <w:lang w:val="et-EE"/>
              </w:rPr>
              <w:t xml:space="preserve">Direktiiv (EL) 2018/2001 võeti Eesti õigusaktidesse üle energiamajanduse korralduse seadusega. </w:t>
            </w:r>
            <w:hyperlink r:id="rId41" w:tooltip="https://www.riigiteataja.ee/akt/109102020010?leiaKehtiv" w:history="1">
              <w:r>
                <w:rPr>
                  <w:rStyle w:val="Hperlink"/>
                  <w:rFonts w:asciiTheme="majorHAnsi" w:hAnsiTheme="majorHAnsi"/>
                  <w:sz w:val="18"/>
                  <w:szCs w:val="18"/>
                  <w:lang w:val="et-EE"/>
                </w:rPr>
                <w:t>https://www.riigiteataja.ee/akt/109102020010?leiaKehtiv</w:t>
              </w:r>
            </w:hyperlink>
          </w:p>
          <w:p w14:paraId="31D7BBF9" w14:textId="77777777" w:rsidR="00190AEE" w:rsidRDefault="00190AEE" w:rsidP="00376DF6">
            <w:pPr>
              <w:pStyle w:val="Loendilik"/>
              <w:spacing w:before="60" w:after="60" w:line="240" w:lineRule="auto"/>
              <w:ind w:left="360"/>
              <w:rPr>
                <w:rFonts w:asciiTheme="majorHAnsi" w:hAnsiTheme="majorHAnsi"/>
                <w:sz w:val="18"/>
                <w:szCs w:val="18"/>
                <w:lang w:val="et-EE"/>
              </w:rPr>
            </w:pPr>
          </w:p>
        </w:tc>
      </w:tr>
      <w:tr w:rsidR="00190AEE" w:rsidRPr="009F3831" w14:paraId="796C3366" w14:textId="77777777" w:rsidTr="4E56A766">
        <w:trPr>
          <w:trHeight w:val="362"/>
        </w:trPr>
        <w:tc>
          <w:tcPr>
            <w:tcW w:w="1135" w:type="dxa"/>
          </w:tcPr>
          <w:p w14:paraId="5691BD3C"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2.4 Tõhus katastroofide riskijuhtimise raamistik</w:t>
            </w:r>
          </w:p>
          <w:p w14:paraId="30158CA0" w14:textId="77777777" w:rsidR="00190AEE" w:rsidRDefault="00190AEE" w:rsidP="00376DF6">
            <w:pPr>
              <w:spacing w:before="0" w:after="0" w:line="240" w:lineRule="auto"/>
              <w:rPr>
                <w:rFonts w:asciiTheme="majorHAnsi" w:hAnsiTheme="majorHAnsi"/>
                <w:b/>
                <w:sz w:val="18"/>
                <w:szCs w:val="18"/>
                <w:lang w:val="et-EE"/>
              </w:rPr>
            </w:pPr>
          </w:p>
        </w:tc>
        <w:tc>
          <w:tcPr>
            <w:tcW w:w="709" w:type="dxa"/>
          </w:tcPr>
          <w:p w14:paraId="45C0AA32"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ERF ja ÜF</w:t>
            </w:r>
          </w:p>
        </w:tc>
        <w:tc>
          <w:tcPr>
            <w:tcW w:w="1559" w:type="dxa"/>
          </w:tcPr>
          <w:p w14:paraId="0B4E125D"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iv) kliimamuutustega kohanemise, katastroofiohtude ennetamise ja vastupanuvõime edendamine, võttes arvesse </w:t>
            </w:r>
            <w:r>
              <w:rPr>
                <w:rFonts w:asciiTheme="majorHAnsi" w:hAnsiTheme="majorHAnsi"/>
                <w:sz w:val="18"/>
                <w:szCs w:val="18"/>
                <w:lang w:val="et-EE"/>
              </w:rPr>
              <w:lastRenderedPageBreak/>
              <w:t>ökosüsteemil põhinevaid lähenemisviise</w:t>
            </w:r>
          </w:p>
        </w:tc>
        <w:tc>
          <w:tcPr>
            <w:tcW w:w="992" w:type="dxa"/>
          </w:tcPr>
          <w:p w14:paraId="4D23373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JAH</w:t>
            </w:r>
          </w:p>
        </w:tc>
        <w:tc>
          <w:tcPr>
            <w:tcW w:w="3686" w:type="dxa"/>
          </w:tcPr>
          <w:p w14:paraId="5B0A83C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Kehtestatud on riiklik või piirkondlik katastroofide riskijuhtimiskava, mis on koostatud riskihinnangute põhjal, võttes nõuetekohaselt arvesse kliimamuutuste võimalikku mõju ja olemasolevaid kliimamuutustega kohanemise strateegiaid, ning see hõlmab järgmist:</w:t>
            </w:r>
          </w:p>
          <w:p w14:paraId="3D6F90F0" w14:textId="77777777" w:rsidR="00190AEE" w:rsidRDefault="00190AEE" w:rsidP="00376DF6">
            <w:pPr>
              <w:spacing w:before="60" w:after="60" w:line="240" w:lineRule="auto"/>
              <w:ind w:left="317" w:hanging="360"/>
              <w:rPr>
                <w:rFonts w:asciiTheme="majorHAnsi" w:hAnsiTheme="majorHAnsi" w:cstheme="minorHAnsi"/>
                <w:sz w:val="18"/>
                <w:szCs w:val="18"/>
                <w:lang w:val="et-EE"/>
              </w:rPr>
            </w:pPr>
            <w:r>
              <w:rPr>
                <w:rFonts w:asciiTheme="majorHAnsi" w:hAnsiTheme="majorHAnsi"/>
                <w:sz w:val="18"/>
                <w:szCs w:val="18"/>
                <w:lang w:val="et-EE"/>
              </w:rPr>
              <w:lastRenderedPageBreak/>
              <w:t>1.</w:t>
            </w:r>
            <w:r>
              <w:rPr>
                <w:rFonts w:asciiTheme="majorHAnsi" w:hAnsiTheme="majorHAnsi"/>
                <w:sz w:val="18"/>
                <w:szCs w:val="18"/>
                <w:lang w:val="et-EE"/>
              </w:rPr>
              <w:tab/>
              <w:t>peamiste ohtude kirjeldus, mida on hinnatud vastavalt otsuse nr 1313/2013/EL</w:t>
            </w:r>
            <w:r>
              <w:rPr>
                <w:rFonts w:asciiTheme="majorHAnsi" w:hAnsiTheme="majorHAnsi" w:cstheme="minorHAnsi"/>
                <w:sz w:val="18"/>
                <w:szCs w:val="18"/>
                <w:vertAlign w:val="superscript"/>
                <w:lang w:val="et-EE"/>
              </w:rPr>
              <w:footnoteReference w:id="35"/>
            </w:r>
            <w:r>
              <w:rPr>
                <w:rFonts w:asciiTheme="majorHAnsi" w:hAnsiTheme="majorHAnsi"/>
                <w:sz w:val="18"/>
                <w:szCs w:val="18"/>
                <w:lang w:val="et-EE"/>
              </w:rPr>
              <w:t xml:space="preserve"> artikli 6 lõike 1 sätetele, kajastades praegust ja muutuvat riskiprofiili. Hinnang põhineb kliimaohtudest tulenevalt kliimamuutuste prognoosidel ja stsenaariumidel;</w:t>
            </w:r>
          </w:p>
          <w:p w14:paraId="7C1820E0" w14:textId="77777777" w:rsidR="00190AEE" w:rsidRDefault="00190AEE" w:rsidP="00376DF6">
            <w:pPr>
              <w:spacing w:before="60" w:after="60" w:line="240" w:lineRule="auto"/>
              <w:ind w:left="317" w:hanging="360"/>
              <w:rPr>
                <w:rFonts w:asciiTheme="majorHAnsi" w:hAnsiTheme="majorHAnsi"/>
                <w:sz w:val="18"/>
                <w:szCs w:val="18"/>
                <w:lang w:val="et-EE"/>
              </w:rPr>
            </w:pPr>
            <w:r w:rsidRPr="4E56A766">
              <w:rPr>
                <w:rFonts w:asciiTheme="majorHAnsi" w:hAnsiTheme="majorHAnsi"/>
                <w:sz w:val="18"/>
                <w:szCs w:val="18"/>
                <w:lang w:val="et-EE"/>
              </w:rPr>
              <w:t>2.</w:t>
            </w:r>
            <w:r>
              <w:rPr>
                <w:rFonts w:asciiTheme="majorHAnsi" w:hAnsiTheme="majorHAnsi"/>
                <w:sz w:val="18"/>
                <w:szCs w:val="18"/>
                <w:lang w:val="et-EE"/>
              </w:rPr>
              <w:tab/>
            </w:r>
            <w:r w:rsidRPr="4E56A766">
              <w:rPr>
                <w:rFonts w:asciiTheme="majorHAnsi" w:hAnsiTheme="majorHAnsi"/>
                <w:sz w:val="18"/>
                <w:szCs w:val="18"/>
                <w:lang w:val="et-EE"/>
              </w:rPr>
              <w:t>katastroofide ennetamise, valmisoleku ja reageerimismeetmete kirjeldus tuvastatud peamiste ohtude kõrvaldamiseks. Meetmeid prioriseeritakse proportsionaalselt ohtude ja nende majandusmõjuga, suutlikkuse puudujääkide</w:t>
            </w:r>
            <w:r w:rsidRPr="4E56A766">
              <w:rPr>
                <w:rFonts w:asciiTheme="majorHAnsi" w:hAnsiTheme="majorHAnsi" w:cstheme="minorBidi"/>
                <w:sz w:val="18"/>
                <w:szCs w:val="18"/>
                <w:vertAlign w:val="superscript"/>
                <w:lang w:val="et-EE"/>
              </w:rPr>
              <w:footnoteReference w:id="36"/>
            </w:r>
            <w:r w:rsidRPr="4E56A766">
              <w:rPr>
                <w:rFonts w:asciiTheme="majorHAnsi" w:hAnsiTheme="majorHAnsi"/>
                <w:sz w:val="18"/>
                <w:szCs w:val="18"/>
                <w:lang w:val="et-EE"/>
              </w:rPr>
              <w:t>, tulemuslikkuse ja tõhususega, võttes arvesse võimalikke alternatiive;</w:t>
            </w:r>
          </w:p>
          <w:p w14:paraId="44B21B79" w14:textId="77777777" w:rsidR="00190AEE" w:rsidRDefault="00190AEE" w:rsidP="00376DF6">
            <w:pPr>
              <w:spacing w:before="60" w:after="60" w:line="240" w:lineRule="auto"/>
              <w:ind w:left="317" w:hanging="360"/>
              <w:rPr>
                <w:rFonts w:asciiTheme="majorHAnsi" w:hAnsiTheme="majorHAnsi" w:cstheme="min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teave ennetamise, valmisoleku ja reageerimisega seotud käitus- ja hoolduskulude katmiseks saadaolevate rahastamisvahendite ja -mehhanismide kohta.</w:t>
            </w:r>
          </w:p>
          <w:p w14:paraId="7FD4D296" w14:textId="77777777" w:rsidR="00190AEE" w:rsidRDefault="00190AEE" w:rsidP="00376DF6">
            <w:pPr>
              <w:spacing w:before="60" w:after="60" w:line="240" w:lineRule="auto"/>
              <w:ind w:left="317" w:hanging="360"/>
              <w:rPr>
                <w:rFonts w:asciiTheme="majorHAnsi" w:hAnsiTheme="majorHAnsi"/>
                <w:sz w:val="18"/>
                <w:szCs w:val="18"/>
                <w:lang w:val="et-EE"/>
              </w:rPr>
            </w:pPr>
          </w:p>
        </w:tc>
        <w:tc>
          <w:tcPr>
            <w:tcW w:w="992" w:type="dxa"/>
          </w:tcPr>
          <w:p w14:paraId="229FB855"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1. JAH</w:t>
            </w:r>
          </w:p>
          <w:p w14:paraId="646F67D3"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20EEE66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3. JAH</w:t>
            </w:r>
          </w:p>
        </w:tc>
        <w:tc>
          <w:tcPr>
            <w:tcW w:w="1843" w:type="dxa"/>
          </w:tcPr>
          <w:p w14:paraId="080A4568" w14:textId="77777777" w:rsidR="00190AEE" w:rsidRDefault="00190AEE" w:rsidP="00376DF6">
            <w:pPr>
              <w:spacing w:before="60" w:after="60" w:line="240" w:lineRule="auto"/>
              <w:rPr>
                <w:rFonts w:asciiTheme="majorHAnsi" w:hAnsiTheme="majorHAnsi"/>
                <w:sz w:val="18"/>
                <w:szCs w:val="18"/>
                <w:lang w:val="et-EE"/>
              </w:rPr>
            </w:pPr>
            <w:r>
              <w:rPr>
                <w:rFonts w:asciiTheme="majorHAnsi" w:eastAsia="Times New Roman" w:hAnsiTheme="majorHAnsi"/>
                <w:sz w:val="18"/>
                <w:szCs w:val="18"/>
                <w:lang w:val="et-EE"/>
              </w:rPr>
              <w:t xml:space="preserve">1. Hädaolukorra riskihindamise koondanalüüs - </w:t>
            </w:r>
            <w:hyperlink r:id="rId42" w:tooltip="https://www.siseministeerium.ee/media/1451/download" w:history="1">
              <w:r>
                <w:rPr>
                  <w:rStyle w:val="Hperlink"/>
                  <w:rFonts w:asciiTheme="majorHAnsi" w:eastAsia="Times New Roman" w:hAnsiTheme="majorHAnsi"/>
                  <w:sz w:val="18"/>
                  <w:szCs w:val="18"/>
                  <w:lang w:val="et-EE"/>
                </w:rPr>
                <w:t>https://www.siseministeerium.ee/sites/default/files/disaster_risk_management_</w:t>
              </w:r>
              <w:r>
                <w:rPr>
                  <w:rStyle w:val="Hperlink"/>
                  <w:rFonts w:asciiTheme="majorHAnsi" w:eastAsia="Times New Roman" w:hAnsiTheme="majorHAnsi"/>
                  <w:sz w:val="18"/>
                  <w:szCs w:val="18"/>
                  <w:lang w:val="et-EE"/>
                </w:rPr>
                <w:lastRenderedPageBreak/>
                <w:t>summary_of_estonia_2020_final.pdf</w:t>
              </w:r>
            </w:hyperlink>
            <w:r>
              <w:rPr>
                <w:rFonts w:asciiTheme="majorHAnsi" w:eastAsia="Times New Roman" w:hAnsiTheme="majorHAnsi"/>
                <w:color w:val="0000FF"/>
                <w:sz w:val="18"/>
                <w:szCs w:val="18"/>
                <w:u w:val="single"/>
                <w:lang w:val="et-EE"/>
              </w:rPr>
              <w:t xml:space="preserve"> </w:t>
            </w:r>
          </w:p>
          <w:p w14:paraId="0D15528B" w14:textId="77777777" w:rsidR="00190AEE" w:rsidRDefault="00190AEE" w:rsidP="00376DF6">
            <w:pPr>
              <w:spacing w:before="60" w:after="60" w:line="240" w:lineRule="auto"/>
              <w:rPr>
                <w:rFonts w:asciiTheme="majorHAnsi" w:hAnsiTheme="majorHAnsi"/>
                <w:sz w:val="18"/>
                <w:szCs w:val="18"/>
                <w:lang w:val="et-EE"/>
              </w:rPr>
            </w:pPr>
            <w:r>
              <w:rPr>
                <w:rFonts w:asciiTheme="majorHAnsi" w:eastAsia="Times New Roman" w:hAnsiTheme="majorHAnsi"/>
                <w:color w:val="0000FF"/>
                <w:sz w:val="18"/>
                <w:szCs w:val="18"/>
                <w:lang w:val="et-EE"/>
              </w:rPr>
              <w:t xml:space="preserve"> </w:t>
            </w:r>
          </w:p>
          <w:p w14:paraId="060C54F9" w14:textId="77777777" w:rsidR="00190AEE" w:rsidRDefault="00190AEE" w:rsidP="00376DF6">
            <w:pPr>
              <w:spacing w:before="60" w:after="60" w:line="240" w:lineRule="auto"/>
              <w:rPr>
                <w:rFonts w:asciiTheme="majorHAnsi" w:hAnsiTheme="majorHAnsi"/>
                <w:sz w:val="18"/>
                <w:szCs w:val="18"/>
                <w:lang w:val="et-EE"/>
              </w:rPr>
            </w:pPr>
            <w:r>
              <w:rPr>
                <w:rFonts w:asciiTheme="majorHAnsi" w:eastAsia="Times New Roman" w:hAnsiTheme="majorHAnsi"/>
                <w:sz w:val="18"/>
                <w:szCs w:val="18"/>
                <w:lang w:val="et-EE"/>
              </w:rPr>
              <w:t xml:space="preserve">„Kliimamuutustega kohanemise arengukava 2030“ </w:t>
            </w:r>
            <w:hyperlink r:id="rId43" w:tooltip="https://envir.ee/kliimamuutustega-kohanemise-arengukava" w:history="1">
              <w:r>
                <w:rPr>
                  <w:rStyle w:val="Hperlink"/>
                  <w:rFonts w:asciiTheme="majorHAnsi" w:eastAsia="Times New Roman" w:hAnsiTheme="majorHAnsi"/>
                  <w:sz w:val="18"/>
                  <w:szCs w:val="18"/>
                  <w:lang w:val="et-EE"/>
                </w:rPr>
                <w:t>https://envir.ee/kliimamuutustega-kohanemise-arengukava</w:t>
              </w:r>
            </w:hyperlink>
            <w:r>
              <w:rPr>
                <w:rFonts w:asciiTheme="majorHAnsi" w:eastAsia="Times New Roman" w:hAnsiTheme="majorHAnsi"/>
                <w:sz w:val="18"/>
                <w:szCs w:val="18"/>
                <w:lang w:val="et-EE"/>
              </w:rPr>
              <w:t xml:space="preserve"> </w:t>
            </w:r>
          </w:p>
          <w:p w14:paraId="222489F5"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 </w:t>
            </w:r>
          </w:p>
          <w:p w14:paraId="6ECD4A00"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eastAsia="Times New Roman" w:hAnsiTheme="majorHAnsi"/>
                <w:sz w:val="18"/>
                <w:szCs w:val="18"/>
                <w:lang w:val="et-EE"/>
              </w:rPr>
              <w:t>Eesti tuleviku kliimastsenaariumid</w:t>
            </w:r>
          </w:p>
          <w:p w14:paraId="549CE593" w14:textId="77777777" w:rsidR="00190AEE" w:rsidRDefault="00190AEE" w:rsidP="00376DF6">
            <w:pPr>
              <w:spacing w:before="60" w:after="60" w:line="240" w:lineRule="auto"/>
              <w:rPr>
                <w:rStyle w:val="Hperlink"/>
                <w:rFonts w:asciiTheme="majorHAnsi" w:eastAsia="Times New Roman" w:hAnsiTheme="majorHAnsi"/>
                <w:sz w:val="18"/>
                <w:szCs w:val="18"/>
                <w:lang w:val="et-EE"/>
              </w:rPr>
            </w:pPr>
            <w:hyperlink r:id="rId44" w:tooltip="https://www.klab.ee/wp-content/uploads/sites/4/2016/04/2016-04-07-KAUR_Lopparuanne.pdf" w:history="1">
              <w:r>
                <w:rPr>
                  <w:rStyle w:val="Hperlink"/>
                  <w:rFonts w:asciiTheme="majorHAnsi" w:eastAsia="Times New Roman" w:hAnsiTheme="majorHAnsi"/>
                  <w:sz w:val="18"/>
                  <w:szCs w:val="18"/>
                  <w:lang w:val="et-EE"/>
                </w:rPr>
                <w:t>https://www.klab.ee/wp-content/uploads/sites/4/2016/04/2016-04-07-KAUR_Lopparuanne.pdf</w:t>
              </w:r>
            </w:hyperlink>
          </w:p>
          <w:p w14:paraId="222010BF" w14:textId="77777777" w:rsidR="00190AEE" w:rsidRDefault="00190AEE" w:rsidP="00376DF6">
            <w:pPr>
              <w:spacing w:before="60" w:after="60" w:line="240" w:lineRule="auto"/>
              <w:rPr>
                <w:rFonts w:asciiTheme="majorHAnsi" w:eastAsia="Times New Roman" w:hAnsiTheme="majorHAnsi"/>
                <w:sz w:val="18"/>
                <w:szCs w:val="18"/>
                <w:lang w:val="et-EE"/>
              </w:rPr>
            </w:pPr>
          </w:p>
          <w:p w14:paraId="432F28C8" w14:textId="77777777" w:rsidR="00190AEE" w:rsidRDefault="00190AEE" w:rsidP="00376DF6">
            <w:pPr>
              <w:spacing w:before="60" w:after="60" w:line="240" w:lineRule="auto"/>
              <w:rPr>
                <w:rFonts w:asciiTheme="majorHAnsi" w:hAnsiTheme="majorHAnsi"/>
                <w:sz w:val="18"/>
                <w:szCs w:val="18"/>
                <w:lang w:val="et-EE"/>
              </w:rPr>
            </w:pPr>
            <w:r>
              <w:rPr>
                <w:rFonts w:asciiTheme="majorHAnsi" w:eastAsia="Times New Roman" w:hAnsiTheme="majorHAnsi"/>
                <w:sz w:val="18"/>
                <w:szCs w:val="18"/>
                <w:lang w:val="et-EE"/>
              </w:rPr>
              <w:t xml:space="preserve">Riiklik hädaolukorra seadus – </w:t>
            </w:r>
            <w:hyperlink r:id="rId45" w:tooltip="https://www.riigiteataja.ee/akt/118062021003?leiaKehtiv" w:history="1">
              <w:r>
                <w:rPr>
                  <w:rFonts w:asciiTheme="majorHAnsi" w:hAnsiTheme="majorHAnsi"/>
                  <w:color w:val="0000FF"/>
                  <w:sz w:val="18"/>
                  <w:szCs w:val="18"/>
                  <w:u w:val="single"/>
                  <w:lang w:val="et-EE"/>
                </w:rPr>
                <w:t>https://www.riigiteataja.ee/akt/118062021003?leiaKehtiv</w:t>
              </w:r>
            </w:hyperlink>
          </w:p>
          <w:p w14:paraId="033C5FBF" w14:textId="77777777" w:rsidR="00190AEE" w:rsidRDefault="00190AEE" w:rsidP="00376DF6">
            <w:pPr>
              <w:spacing w:before="60" w:after="60" w:line="240" w:lineRule="auto"/>
              <w:rPr>
                <w:rFonts w:asciiTheme="majorHAnsi" w:eastAsia="Times New Roman" w:hAnsiTheme="majorHAnsi"/>
                <w:sz w:val="18"/>
                <w:szCs w:val="18"/>
                <w:lang w:val="et-EE"/>
              </w:rPr>
            </w:pPr>
          </w:p>
          <w:p w14:paraId="3E31C2C2"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2. </w:t>
            </w:r>
          </w:p>
          <w:p w14:paraId="160951F1"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Siseturvalisuse kava</w:t>
            </w:r>
          </w:p>
          <w:p w14:paraId="7E993D46" w14:textId="77777777" w:rsidR="00190AEE" w:rsidRDefault="00190AEE" w:rsidP="00376DF6">
            <w:pPr>
              <w:spacing w:before="60" w:after="60" w:line="240" w:lineRule="auto"/>
              <w:jc w:val="both"/>
              <w:rPr>
                <w:rFonts w:asciiTheme="majorHAnsi" w:eastAsia="Times New Roman" w:hAnsiTheme="majorHAnsi"/>
                <w:sz w:val="18"/>
                <w:szCs w:val="18"/>
                <w:lang w:val="et-EE"/>
              </w:rPr>
            </w:pPr>
            <w:hyperlink r:id="rId46" w:tooltip="https://www.siseministeerium.ee/stak2030" w:history="1">
              <w:r>
                <w:rPr>
                  <w:rStyle w:val="Hperlink"/>
                  <w:rFonts w:asciiTheme="majorHAnsi" w:eastAsia="Times New Roman" w:hAnsiTheme="majorHAnsi"/>
                  <w:sz w:val="18"/>
                  <w:szCs w:val="18"/>
                  <w:lang w:val="et-EE"/>
                </w:rPr>
                <w:t>https://www.siseministeerium.ee/stak2030</w:t>
              </w:r>
            </w:hyperlink>
          </w:p>
          <w:p w14:paraId="57D0A582"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Siseturvalisuse programm 2022-2025 </w:t>
            </w:r>
            <w:hyperlink r:id="rId47" w:tooltip="https://www.siseministeerium.ee/media/754/download" w:history="1">
              <w:r>
                <w:rPr>
                  <w:rStyle w:val="Hperlink"/>
                  <w:rFonts w:asciiTheme="majorHAnsi" w:hAnsiTheme="majorHAnsi"/>
                  <w:sz w:val="18"/>
                  <w:szCs w:val="18"/>
                  <w:lang w:val="et-EE"/>
                </w:rPr>
                <w:t>https://www.siseministeerium.ee/media/754/download</w:t>
              </w:r>
            </w:hyperlink>
            <w:r>
              <w:rPr>
                <w:rFonts w:asciiTheme="majorHAnsi" w:hAnsiTheme="majorHAnsi"/>
                <w:sz w:val="18"/>
                <w:szCs w:val="18"/>
                <w:lang w:val="et-EE"/>
              </w:rPr>
              <w:t xml:space="preserve"> </w:t>
            </w:r>
          </w:p>
          <w:p w14:paraId="7A6A4876"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5A6AC7B5"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Katastroofiriskide juhtimise kokkuvõte</w:t>
            </w:r>
          </w:p>
          <w:p w14:paraId="4D7C59DF" w14:textId="77777777" w:rsidR="00190AEE" w:rsidRDefault="00190AEE" w:rsidP="00376DF6">
            <w:pPr>
              <w:spacing w:before="60" w:after="60" w:line="240" w:lineRule="auto"/>
              <w:jc w:val="both"/>
              <w:rPr>
                <w:rStyle w:val="Hperlink"/>
                <w:rFonts w:asciiTheme="majorHAnsi" w:hAnsiTheme="majorHAnsi"/>
                <w:sz w:val="18"/>
                <w:szCs w:val="18"/>
                <w:lang w:val="et-EE"/>
              </w:rPr>
            </w:pPr>
            <w:hyperlink r:id="rId48" w:tooltip="https://www.siseministeerium.ee/media/1451/download" w:history="1">
              <w:r>
                <w:rPr>
                  <w:rStyle w:val="Hperlink"/>
                  <w:rFonts w:asciiTheme="majorHAnsi" w:hAnsiTheme="majorHAnsi"/>
                  <w:sz w:val="18"/>
                  <w:szCs w:val="18"/>
                  <w:lang w:val="et-EE"/>
                </w:rPr>
                <w:t>https://www.siseministeerium.ee/media/1451/download</w:t>
              </w:r>
            </w:hyperlink>
          </w:p>
          <w:p w14:paraId="3690A82A"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6690192A"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Tormist tingitud üleujutuse riskiankeet </w:t>
            </w:r>
            <w:hyperlink r:id="rId49" w:tooltip="https://www.rescue.ee/files/2021-01/riskiankeet-uuendatud-vorm-ueleujutus.docx?ac461b61a1" w:history="1">
              <w:r>
                <w:rPr>
                  <w:rStyle w:val="Hperlink"/>
                  <w:rFonts w:asciiTheme="majorHAnsi" w:eastAsia="Times New Roman" w:hAnsiTheme="majorHAnsi"/>
                  <w:sz w:val="18"/>
                  <w:szCs w:val="18"/>
                  <w:lang w:val="et-EE"/>
                </w:rPr>
                <w:t>https://www.rescue.ee/files/2021-01/riskiankeet-uuendatud-vorm-ueleujutus.docx?ac461b61a1</w:t>
              </w:r>
            </w:hyperlink>
          </w:p>
          <w:p w14:paraId="41224C2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color w:val="0000FF"/>
                <w:sz w:val="18"/>
                <w:szCs w:val="18"/>
                <w:lang w:val="et-EE"/>
              </w:rPr>
              <w:t xml:space="preserve"> </w:t>
            </w:r>
          </w:p>
          <w:p w14:paraId="5BD06396"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Suurõnnetuse ohuga ettevõtte riskiankeet </w:t>
            </w:r>
            <w:hyperlink r:id="rId50" w:tooltip="https://www.rescue.ee/files/2021-01/riskiankeet-uuendatud-vorm-doomino.docx?254248f0e1" w:history="1">
              <w:r>
                <w:rPr>
                  <w:rStyle w:val="Hperlink"/>
                  <w:rFonts w:asciiTheme="majorHAnsi" w:eastAsia="Times New Roman" w:hAnsiTheme="majorHAnsi"/>
                  <w:sz w:val="18"/>
                  <w:szCs w:val="18"/>
                  <w:lang w:val="et-EE"/>
                </w:rPr>
                <w:t>https://www.rescue.ee/files/2021-01/riskiankeet-uuendatud-vorm-doomino.docx?254248f0e1</w:t>
              </w:r>
            </w:hyperlink>
            <w:r>
              <w:rPr>
                <w:rFonts w:asciiTheme="majorHAnsi" w:eastAsia="Times New Roman" w:hAnsiTheme="majorHAnsi"/>
                <w:sz w:val="18"/>
                <w:szCs w:val="18"/>
                <w:lang w:val="et-EE"/>
              </w:rPr>
              <w:t>.</w:t>
            </w:r>
          </w:p>
          <w:p w14:paraId="64894F27" w14:textId="77777777" w:rsidR="00190AEE" w:rsidRDefault="00190AEE" w:rsidP="00376DF6">
            <w:pPr>
              <w:spacing w:before="60" w:after="60" w:line="240" w:lineRule="auto"/>
              <w:rPr>
                <w:rFonts w:asciiTheme="majorHAnsi" w:hAnsiTheme="majorHAnsi"/>
                <w:sz w:val="18"/>
                <w:szCs w:val="18"/>
                <w:lang w:val="et-EE"/>
              </w:rPr>
            </w:pPr>
          </w:p>
          <w:p w14:paraId="02AE66F6"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hAnsiTheme="majorHAnsi"/>
                <w:sz w:val="18"/>
                <w:szCs w:val="18"/>
                <w:lang w:val="et-EE"/>
              </w:rPr>
              <w:t>3.</w:t>
            </w:r>
            <w:r>
              <w:rPr>
                <w:rFonts w:asciiTheme="majorHAnsi" w:eastAsia="Times New Roman" w:hAnsiTheme="majorHAnsi"/>
                <w:sz w:val="18"/>
                <w:szCs w:val="18"/>
                <w:lang w:val="et-EE"/>
              </w:rPr>
              <w:t xml:space="preserve"> Hädaolukorra seadus</w:t>
            </w:r>
          </w:p>
          <w:p w14:paraId="77B08C08" w14:textId="77777777" w:rsidR="00190AEE" w:rsidRDefault="00190AEE" w:rsidP="00376DF6">
            <w:pPr>
              <w:spacing w:before="60" w:after="60" w:line="240" w:lineRule="auto"/>
              <w:jc w:val="both"/>
              <w:rPr>
                <w:rFonts w:asciiTheme="majorHAnsi" w:eastAsia="Times New Roman" w:hAnsiTheme="majorHAnsi"/>
                <w:sz w:val="18"/>
                <w:szCs w:val="18"/>
                <w:lang w:val="et-EE"/>
              </w:rPr>
            </w:pPr>
            <w:hyperlink r:id="rId51" w:tooltip="https://www.riigiteataja.ee/akt/117052020003?leiaKehtiv" w:history="1">
              <w:r>
                <w:rPr>
                  <w:rStyle w:val="Hperlink"/>
                  <w:rFonts w:asciiTheme="majorHAnsi" w:eastAsia="Times New Roman" w:hAnsiTheme="majorHAnsi"/>
                  <w:sz w:val="18"/>
                  <w:szCs w:val="18"/>
                  <w:lang w:val="et-EE"/>
                </w:rPr>
                <w:t>https://www.riigiteataja.ee/akt/117052020003?leiaKehtiv</w:t>
              </w:r>
            </w:hyperlink>
          </w:p>
          <w:p w14:paraId="4AF9169A" w14:textId="77777777" w:rsidR="00190AEE" w:rsidRDefault="00190AEE" w:rsidP="00376DF6">
            <w:pPr>
              <w:spacing w:before="60" w:after="60" w:line="240" w:lineRule="auto"/>
              <w:rPr>
                <w:rFonts w:asciiTheme="majorHAnsi" w:hAnsiTheme="majorHAnsi"/>
                <w:sz w:val="18"/>
                <w:szCs w:val="18"/>
                <w:lang w:val="et-EE"/>
              </w:rPr>
            </w:pPr>
          </w:p>
        </w:tc>
        <w:tc>
          <w:tcPr>
            <w:tcW w:w="3969" w:type="dxa"/>
          </w:tcPr>
          <w:p w14:paraId="50E500E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1. Euroopa Parlamendi ja nõukogu otsuse nr 1313/2013/EL kohane riiklik hädaolukorra riskihindamise koondanalüüs esitati komisjonile detsembris 2020.</w:t>
            </w:r>
          </w:p>
          <w:p w14:paraId="7C60EB3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 xml:space="preserve">2014. a koostas Eesti Keskkonnaagentuur kliimakriteeriumite aruande, milles määratleti kliimaohtudena tormid, ulatuslikud metsa- ja </w:t>
            </w:r>
            <w:r>
              <w:rPr>
                <w:rFonts w:asciiTheme="majorHAnsi" w:hAnsiTheme="majorHAnsi"/>
                <w:sz w:val="18"/>
                <w:szCs w:val="18"/>
                <w:lang w:val="et-EE"/>
              </w:rPr>
              <w:lastRenderedPageBreak/>
              <w:t>maastikutulekahjud, äärmuslik temperatuur ja üleujutused tiheasustatud piirkondades. 2020. a koostati kooskõlas riikliku hädaolukorra seadusega (HOS) ja võttes arvesse kliimamuutustega kohanemise arengukava aastani 2030 uued hädaolukorra lahendamise plaanid, mis on üksnes asutusesiseseks kasutuseks. Üldsusele avaldatakse riskianalüüsi osana riskiankeet.</w:t>
            </w:r>
          </w:p>
          <w:p w14:paraId="2D2CB7DC"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Kliimamuutuste mõjuga kohanemise arengukava aastani 2030 (</w:t>
            </w:r>
            <w:hyperlink r:id="rId52" w:tooltip="https://envir.ee/media/925/download" w:history="1">
              <w:r>
                <w:rPr>
                  <w:rStyle w:val="Hperlink"/>
                  <w:rFonts w:asciiTheme="majorHAnsi" w:hAnsiTheme="majorHAnsi"/>
                  <w:sz w:val="18"/>
                  <w:szCs w:val="18"/>
                  <w:lang w:val="et-EE"/>
                </w:rPr>
                <w:t>https://envir.ee/media/925/download</w:t>
              </w:r>
            </w:hyperlink>
            <w:r>
              <w:rPr>
                <w:rFonts w:asciiTheme="majorHAnsi" w:hAnsiTheme="majorHAnsi"/>
                <w:sz w:val="18"/>
                <w:szCs w:val="18"/>
                <w:lang w:val="et-EE"/>
              </w:rPr>
              <w:t>) ja selle rakendusplaani ettepanek (</w:t>
            </w:r>
            <w:hyperlink r:id="rId53" w:tooltip="https://envir.ee/media/926/download" w:history="1">
              <w:r>
                <w:rPr>
                  <w:rStyle w:val="Hperlink"/>
                  <w:rFonts w:asciiTheme="majorHAnsi" w:hAnsiTheme="majorHAnsi"/>
                  <w:sz w:val="18"/>
                  <w:szCs w:val="18"/>
                  <w:lang w:val="et-EE"/>
                </w:rPr>
                <w:t>https://envir.ee/media/926/download</w:t>
              </w:r>
            </w:hyperlink>
            <w:r>
              <w:rPr>
                <w:rFonts w:asciiTheme="majorHAnsi" w:hAnsiTheme="majorHAnsi"/>
                <w:sz w:val="18"/>
                <w:szCs w:val="18"/>
                <w:lang w:val="et-EE"/>
              </w:rPr>
              <w:t>), mis on praegu läbivaatamisel, käsitlevad mh vajadust arendada erinevaid päästevõimekusi, nagu metsatulekahju kustutamine, riskidest teavitamine jne.</w:t>
            </w:r>
          </w:p>
          <w:p w14:paraId="279637C8" w14:textId="77777777" w:rsidR="00190AEE" w:rsidRDefault="00190AEE" w:rsidP="00376DF6">
            <w:pPr>
              <w:spacing w:before="60" w:after="60" w:line="240" w:lineRule="auto"/>
              <w:jc w:val="both"/>
              <w:rPr>
                <w:rFonts w:asciiTheme="majorHAnsi" w:hAnsiTheme="majorHAnsi"/>
                <w:sz w:val="18"/>
                <w:szCs w:val="18"/>
                <w:lang w:val="et-EE"/>
              </w:rPr>
            </w:pPr>
          </w:p>
          <w:p w14:paraId="48E6CAB9"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 xml:space="preserve">2. HOS § 9 loetleb sündmused, mis võivad viia hädaolukorrani ja nõuavad riskianalüüsi, vastutaja määrab VV. Juhised hädaolukorra riskianalüüsi läbiviimiseks (sh ennetus-, valmisoleku ja reageerimismeetmete prioriseerimiseks) - </w:t>
            </w:r>
            <w:hyperlink r:id="rId54" w:tooltip="https://www.riigiteataja.ee/akt/131072021004" w:history="1">
              <w:r>
                <w:rPr>
                  <w:rFonts w:asciiTheme="majorHAnsi" w:hAnsiTheme="majorHAnsi"/>
                  <w:color w:val="0000FF"/>
                  <w:sz w:val="18"/>
                  <w:szCs w:val="18"/>
                  <w:u w:val="single"/>
                  <w:lang w:val="et-EE"/>
                </w:rPr>
                <w:t>https://www.riigiteataja.ee/akt/131072021004</w:t>
              </w:r>
            </w:hyperlink>
            <w:r>
              <w:rPr>
                <w:rFonts w:asciiTheme="majorHAnsi" w:hAnsiTheme="majorHAnsi"/>
                <w:sz w:val="18"/>
                <w:szCs w:val="18"/>
                <w:lang w:val="et-EE"/>
              </w:rPr>
              <w:t xml:space="preserve">. Üldsusele juhis – </w:t>
            </w:r>
            <w:hyperlink r:id="rId55" w:tooltip="https://www.rescue.ee/et/metsa-ja-maastikutulekahju" w:history="1">
              <w:r>
                <w:rPr>
                  <w:rFonts w:asciiTheme="majorHAnsi" w:hAnsiTheme="majorHAnsi"/>
                  <w:color w:val="0000FF"/>
                  <w:sz w:val="18"/>
                  <w:szCs w:val="18"/>
                  <w:u w:val="single"/>
                  <w:lang w:val="et-EE"/>
                </w:rPr>
                <w:t>https://www.rescue.ee/et/metsa-ja-maastikutulekahju</w:t>
              </w:r>
            </w:hyperlink>
            <w:r>
              <w:rPr>
                <w:rFonts w:asciiTheme="majorHAnsi" w:hAnsiTheme="majorHAnsi"/>
                <w:sz w:val="18"/>
                <w:szCs w:val="18"/>
                <w:lang w:val="et-EE"/>
              </w:rPr>
              <w:t xml:space="preserve">, </w:t>
            </w:r>
            <w:hyperlink r:id="rId56" w:tooltip="https://www.olevalmis.ee/" w:history="1">
              <w:r>
                <w:rPr>
                  <w:rFonts w:asciiTheme="majorHAnsi" w:hAnsiTheme="majorHAnsi"/>
                  <w:color w:val="0000FF"/>
                  <w:sz w:val="18"/>
                  <w:szCs w:val="18"/>
                  <w:u w:val="single"/>
                  <w:lang w:val="et-EE"/>
                </w:rPr>
                <w:t>https://www.olevalmis.ee/</w:t>
              </w:r>
            </w:hyperlink>
            <w:r>
              <w:rPr>
                <w:rFonts w:asciiTheme="majorHAnsi" w:hAnsiTheme="majorHAnsi"/>
                <w:sz w:val="18"/>
                <w:szCs w:val="18"/>
                <w:lang w:val="et-EE"/>
              </w:rPr>
              <w:t xml:space="preserve"> . </w:t>
            </w:r>
          </w:p>
          <w:p w14:paraId="58FBF79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Eesti esitas 1313/2013/EL art. 6 kohase katastroofiriskide juhtimise kokkuvõtte katastroofiriski- ja võimekuse hindamise tulemustega DG ECHO-le 30.12.2020. HOS § 9 järgi otsustab vastutav ministeerium hädaolukorra ärahoidmise meetmed.</w:t>
            </w:r>
          </w:p>
          <w:p w14:paraId="55565AA2"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 xml:space="preserve">HOS § 15 ja VV määrus nr 78 (29.07.2021) loetleb hädaolukorda põhjustavad sündmused, mille </w:t>
            </w:r>
            <w:r>
              <w:rPr>
                <w:rFonts w:asciiTheme="majorHAnsi" w:hAnsiTheme="majorHAnsi"/>
                <w:sz w:val="18"/>
                <w:szCs w:val="18"/>
                <w:lang w:val="et-EE"/>
              </w:rPr>
              <w:lastRenderedPageBreak/>
              <w:t>kohta koostatakse reageerimisplaan</w:t>
            </w:r>
            <w:r>
              <w:rPr>
                <w:rStyle w:val="Hperlink"/>
                <w:rFonts w:asciiTheme="majorHAnsi" w:hAnsiTheme="majorHAnsi"/>
                <w:sz w:val="18"/>
                <w:szCs w:val="18"/>
                <w:lang w:val="et-EE"/>
              </w:rPr>
              <w:t xml:space="preserve"> </w:t>
            </w:r>
            <w:r>
              <w:rPr>
                <w:rFonts w:asciiTheme="majorHAnsi" w:hAnsiTheme="majorHAnsi"/>
                <w:sz w:val="18"/>
                <w:szCs w:val="18"/>
                <w:lang w:val="et-EE"/>
              </w:rPr>
              <w:t>ja määrab vastutaja.</w:t>
            </w:r>
          </w:p>
          <w:p w14:paraId="6CDFDF93"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 xml:space="preserve">Eesti on analüüsinud kõiki riske, sh metsatulekahjude ohtu. Meetmed on kliimamuutustega kohanemise kavas 2030 ja siseturvalisuse programmis 2022–2025. </w:t>
            </w:r>
          </w:p>
          <w:p w14:paraId="63910BBA"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 xml:space="preserve">Üleujutusriski maandamine ja plaanid - </w:t>
            </w:r>
            <w:hyperlink r:id="rId57" w:tooltip="https://envir.ee/keskkonnakasutus/vesi/uleujutused" w:history="1">
              <w:r>
                <w:rPr>
                  <w:rFonts w:asciiTheme="majorHAnsi" w:hAnsiTheme="majorHAnsi"/>
                  <w:color w:val="0000FF"/>
                  <w:sz w:val="18"/>
                  <w:szCs w:val="18"/>
                  <w:u w:val="single"/>
                  <w:lang w:val="et-EE"/>
                </w:rPr>
                <w:t>https://envir.ee/keskkonnakasutus/vesi/uleujutused</w:t>
              </w:r>
            </w:hyperlink>
            <w:r>
              <w:rPr>
                <w:rFonts w:asciiTheme="majorHAnsi" w:hAnsiTheme="majorHAnsi"/>
                <w:sz w:val="18"/>
                <w:szCs w:val="18"/>
                <w:lang w:val="et-EE"/>
              </w:rPr>
              <w:t>.</w:t>
            </w:r>
          </w:p>
          <w:p w14:paraId="4E7BCC31" w14:textId="77777777" w:rsidR="00190AEE" w:rsidRDefault="00190AEE" w:rsidP="00376DF6">
            <w:pPr>
              <w:spacing w:before="60" w:after="60" w:line="240" w:lineRule="auto"/>
              <w:jc w:val="both"/>
              <w:rPr>
                <w:rFonts w:asciiTheme="majorHAnsi" w:hAnsiTheme="majorHAnsi"/>
                <w:sz w:val="18"/>
                <w:szCs w:val="18"/>
                <w:lang w:val="et-EE"/>
              </w:rPr>
            </w:pPr>
          </w:p>
          <w:p w14:paraId="7E5543AC"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3. Hädaolukordade ennetamise, ettevalmistamise ja reageerimise tegevus- ja hoolduskulud kaetakse riigieelarvest. Suuremate hädaolukordade korral taotletakse toetust ELi Solidaarsusfondist.</w:t>
            </w:r>
          </w:p>
          <w:p w14:paraId="28120F74"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HOS § 9 kohaselt otsustab asjaomane ministeerium, milliseid hädaolukorra (sh võimearendusvajaduste) ärahoidmise ettepanekuid on vaja rakendada, ning võtab hädaolukorra ärahoidmiseks vajalikke tegevusi arvesse ministeeriumi valitsemisala tegevuste ja eelarve planeerimisel. HOS § 3 kohaselt vastutab iga asutus ja isik oma tegevusvaldkonnas kriisireguleerimisülesannete täitmise eest. § 4 alusel juhib riikliku kriisireguleerimispoliitika väljatöötamist ja elluviimist (sh õigusaktide täitmise järelevalvet) Vabariigi Valitsus.</w:t>
            </w:r>
          </w:p>
          <w:p w14:paraId="57E79341" w14:textId="77777777" w:rsidR="00190AEE" w:rsidRDefault="00190AEE" w:rsidP="00376DF6">
            <w:pPr>
              <w:spacing w:before="60" w:after="60" w:line="240" w:lineRule="auto"/>
              <w:rPr>
                <w:rFonts w:asciiTheme="majorHAnsi" w:hAnsiTheme="majorHAnsi"/>
                <w:sz w:val="18"/>
                <w:szCs w:val="18"/>
                <w:lang w:val="et-EE"/>
              </w:rPr>
            </w:pPr>
          </w:p>
          <w:p w14:paraId="6A0914B4" w14:textId="77777777" w:rsidR="00190AEE" w:rsidRDefault="00190AEE" w:rsidP="00376DF6">
            <w:pPr>
              <w:spacing w:before="60" w:after="60" w:line="240" w:lineRule="auto"/>
              <w:jc w:val="both"/>
              <w:rPr>
                <w:rFonts w:asciiTheme="majorHAnsi" w:hAnsiTheme="majorHAnsi"/>
                <w:sz w:val="18"/>
                <w:szCs w:val="18"/>
                <w:lang w:val="et-EE"/>
              </w:rPr>
            </w:pPr>
          </w:p>
        </w:tc>
      </w:tr>
      <w:tr w:rsidR="00190AEE" w:rsidRPr="009F3831" w14:paraId="4BCB7674" w14:textId="77777777" w:rsidTr="4E56A766">
        <w:trPr>
          <w:trHeight w:val="362"/>
        </w:trPr>
        <w:tc>
          <w:tcPr>
            <w:tcW w:w="1135" w:type="dxa"/>
          </w:tcPr>
          <w:p w14:paraId="46FCD37B" w14:textId="77777777" w:rsidR="00190AEE" w:rsidRDefault="00190AEE" w:rsidP="00376DF6">
            <w:pPr>
              <w:spacing w:before="60" w:after="60" w:line="240" w:lineRule="auto"/>
              <w:rPr>
                <w:rFonts w:asciiTheme="majorHAnsi" w:hAnsiTheme="majorHAnsi"/>
                <w:b/>
                <w:sz w:val="18"/>
                <w:szCs w:val="18"/>
                <w:lang w:val="et-EE"/>
              </w:rPr>
            </w:pPr>
            <w:r>
              <w:rPr>
                <w:rFonts w:asciiTheme="majorHAnsi" w:hAnsiTheme="majorHAnsi"/>
                <w:sz w:val="18"/>
                <w:szCs w:val="18"/>
                <w:lang w:val="et-EE"/>
              </w:rPr>
              <w:lastRenderedPageBreak/>
              <w:t>2.6 Jäätmekäitluse ajakohastatud kavandamin</w:t>
            </w:r>
          </w:p>
        </w:tc>
        <w:tc>
          <w:tcPr>
            <w:tcW w:w="709" w:type="dxa"/>
          </w:tcPr>
          <w:p w14:paraId="6C49E03C"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ÜF</w:t>
            </w:r>
          </w:p>
        </w:tc>
        <w:tc>
          <w:tcPr>
            <w:tcW w:w="1559" w:type="dxa"/>
          </w:tcPr>
          <w:p w14:paraId="692C53BB"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vi) ringmajandusele ülemineku edendamine</w:t>
            </w:r>
          </w:p>
        </w:tc>
        <w:tc>
          <w:tcPr>
            <w:tcW w:w="992" w:type="dxa"/>
          </w:tcPr>
          <w:p w14:paraId="6495298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JAH </w:t>
            </w:r>
          </w:p>
        </w:tc>
        <w:tc>
          <w:tcPr>
            <w:tcW w:w="3686" w:type="dxa"/>
          </w:tcPr>
          <w:p w14:paraId="49676F98"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Jäätmekava(d) on kehtestatud vastavalt direktiivi 2008/98/EÜ (muudetud direktiiviga EL 2018/851/EL) artiklile 28 ja see hõlmab kogu liikmesriigi territooriumi ning see sisaldab järgmist:</w:t>
            </w:r>
          </w:p>
          <w:p w14:paraId="2030F99B"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jäätmekäitluse hetkeolukorra analüüs asjaomases geograafilises üksuses, sealhulgas tekkivate jäätmete liik, kogus ja allikas ning nende edasise arengu hindamine, võttes arvesse väljatöötatud jäätmetekke vältimise programmis sätestatud meetmete eeldatavat mõju vastavalt direktiivi 2008/98/EÜ, mida on muudetud direktiiviga 2018/851/EL, artiklile 29;</w:t>
            </w:r>
          </w:p>
          <w:p w14:paraId="11E46B8E" w14:textId="77777777" w:rsidR="00190AEE" w:rsidRDefault="00190AEE" w:rsidP="00376DF6">
            <w:pPr>
              <w:spacing w:before="60" w:after="60" w:line="240" w:lineRule="auto"/>
              <w:ind w:left="459" w:hanging="360"/>
              <w:rPr>
                <w:rFonts w:asciiTheme="majorHAnsi" w:hAnsiTheme="maj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olemasolevate jäätmekogumissüsteemide analüüs, sealhulgas liigiti kogumise materjaliline ja territoriaalne katvus, ning meetmed selle toimimise parandamiseks, samuti uute kogumissüsteemide vajadus;</w:t>
            </w:r>
          </w:p>
          <w:p w14:paraId="02FEDB90" w14:textId="77777777" w:rsidR="00190AEE" w:rsidRDefault="00190AEE" w:rsidP="00376DF6">
            <w:pPr>
              <w:spacing w:before="60" w:after="60" w:line="240" w:lineRule="auto"/>
              <w:ind w:left="459" w:hanging="360"/>
              <w:rPr>
                <w:rFonts w:asciiTheme="majorHAnsi" w:hAnsiTheme="maj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investeeringute puudujäägi analüüs, milles on põhjendatud olemasolevate jäätmekäitluskohtade sulgemise vajadust ja täiendavat või ajakohastatud jäätmetaristut, sisaldades teavet käitus- ja hoolduskulude katmiseks saadaolevate tuluallikate kohta;</w:t>
            </w:r>
          </w:p>
          <w:p w14:paraId="0639E6E7"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t>4.</w:t>
            </w:r>
            <w:r>
              <w:rPr>
                <w:rFonts w:asciiTheme="majorHAnsi" w:hAnsiTheme="majorHAnsi"/>
                <w:sz w:val="18"/>
                <w:szCs w:val="18"/>
                <w:lang w:val="et-EE"/>
              </w:rPr>
              <w:tab/>
              <w:t>teave selle kohta, kuidas määratletakse tulevased jäätmekäitluskohad ja tulevaste jäätmekäitlusrajatiste suutlikkus.</w:t>
            </w:r>
          </w:p>
        </w:tc>
        <w:tc>
          <w:tcPr>
            <w:tcW w:w="992" w:type="dxa"/>
          </w:tcPr>
          <w:p w14:paraId="765BD940"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1. JAH </w:t>
            </w:r>
          </w:p>
          <w:p w14:paraId="3CAA58F6"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2. JAH </w:t>
            </w:r>
          </w:p>
          <w:p w14:paraId="6E23B57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3. JAH </w:t>
            </w:r>
          </w:p>
          <w:p w14:paraId="6AF6CB0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4. JAH </w:t>
            </w:r>
          </w:p>
        </w:tc>
        <w:tc>
          <w:tcPr>
            <w:tcW w:w="1843" w:type="dxa"/>
          </w:tcPr>
          <w:p w14:paraId="18D8FD75" w14:textId="77777777" w:rsidR="00190AEE" w:rsidRPr="007C4915" w:rsidRDefault="00190AEE" w:rsidP="00376DF6">
            <w:pPr>
              <w:spacing w:before="60" w:after="60" w:line="240" w:lineRule="auto"/>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Riigi jäätmekava 2023-2028</w:t>
            </w:r>
          </w:p>
          <w:p w14:paraId="5780207C" w14:textId="77777777" w:rsidR="00190AEE" w:rsidRDefault="00190AEE" w:rsidP="00376DF6">
            <w:pPr>
              <w:spacing w:before="60" w:after="60" w:line="240" w:lineRule="auto"/>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 xml:space="preserve">https://kliimaministeerium.ee/media/12031/download </w:t>
            </w:r>
          </w:p>
          <w:p w14:paraId="696B0A9D" w14:textId="77777777" w:rsidR="00190AEE" w:rsidRPr="007C4915" w:rsidRDefault="00190AEE" w:rsidP="00376DF6">
            <w:pPr>
              <w:spacing w:before="60" w:after="60" w:line="240" w:lineRule="auto"/>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ja selle rakenduskava https://kliimaministeerium.ee/media/12029/download</w:t>
            </w:r>
          </w:p>
          <w:p w14:paraId="4A831382" w14:textId="77777777" w:rsidR="00190AEE" w:rsidRDefault="00190AEE" w:rsidP="00376DF6">
            <w:pPr>
              <w:spacing w:before="60" w:after="60" w:line="240" w:lineRule="auto"/>
              <w:rPr>
                <w:rFonts w:asciiTheme="majorHAnsi" w:eastAsia="Times New Roman" w:hAnsiTheme="majorHAnsi"/>
                <w:sz w:val="18"/>
                <w:szCs w:val="18"/>
                <w:lang w:val="et-EE"/>
              </w:rPr>
            </w:pPr>
          </w:p>
          <w:p w14:paraId="21904057" w14:textId="77777777" w:rsidR="00190AEE" w:rsidRPr="007C4915" w:rsidRDefault="00190AEE" w:rsidP="00376DF6">
            <w:pPr>
              <w:spacing w:before="60" w:after="60" w:line="240" w:lineRule="auto"/>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Riigi jäätmekava 2023-2028 keskkonnamõju strateegilise hindamise (KSH) aruanne</w:t>
            </w:r>
          </w:p>
          <w:p w14:paraId="3601027A" w14:textId="77777777" w:rsidR="00190AEE" w:rsidRDefault="00190AEE" w:rsidP="00376DF6">
            <w:pPr>
              <w:spacing w:before="60" w:after="60" w:line="240" w:lineRule="auto"/>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https://kliimaministeerium.ee/media/10737/download</w:t>
            </w:r>
          </w:p>
          <w:p w14:paraId="5FC8D6FD" w14:textId="77777777" w:rsidR="00190AEE" w:rsidRDefault="00190AEE" w:rsidP="00376DF6">
            <w:pPr>
              <w:spacing w:before="60" w:after="60" w:line="240" w:lineRule="auto"/>
              <w:rPr>
                <w:rFonts w:asciiTheme="majorHAnsi" w:eastAsia="Times New Roman" w:hAnsiTheme="majorHAnsi"/>
                <w:sz w:val="18"/>
                <w:szCs w:val="18"/>
                <w:lang w:val="et-EE"/>
              </w:rPr>
            </w:pPr>
          </w:p>
          <w:p w14:paraId="36EC8B7E"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 </w:t>
            </w:r>
          </w:p>
        </w:tc>
        <w:tc>
          <w:tcPr>
            <w:tcW w:w="3969" w:type="dxa"/>
          </w:tcPr>
          <w:p w14:paraId="2BB0239C" w14:textId="77777777" w:rsidR="00190AEE" w:rsidRPr="007C4915" w:rsidRDefault="00190AEE" w:rsidP="00376DF6">
            <w:pPr>
              <w:spacing w:before="60" w:after="60" w:line="240" w:lineRule="auto"/>
              <w:jc w:val="both"/>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1. Kriteerium 1 on täidetud kliimaministri käskkirja nr 1-2/23/534 alusel „Riigi jäätmekava 2023-2028“ kinnitamisega.</w:t>
            </w:r>
          </w:p>
          <w:p w14:paraId="1F52F26A" w14:textId="77777777" w:rsidR="00190AEE" w:rsidRDefault="00190AEE" w:rsidP="00376DF6">
            <w:pPr>
              <w:spacing w:before="60" w:after="60" w:line="240" w:lineRule="auto"/>
              <w:jc w:val="both"/>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Allpool on toodud iga kriteeriumi osas konkreetsed peatükid, kus nimetatud info sisaldub, kuid lisaks võib kriteeriumi täitmist toetavat infot leida ka mujal dokumendis. Kriteeriumis 1 nimetatud asjaolud on kirjeldatud Riigi jäätmekava 2023-2028 peatükis 2 (hetkeolukord), peatükis 1.1 (hinnang jäätmevoogudele tulevikus), sh tabel 1  ja peatükis 1.2 (olulisemad jäätmevood ja võtmevaldkonnad). Planeeritavad eesmärgid ja meetmed eri jäätmeliikide lõikes on toodud  peatükis 3 (Riigi jäätmekava 2023–2028 strateegilised eesmärgid ja meetmed), sh meetmed täpsemalt on eraldi lisas (7) (Riigi jäätmekava 2023-2028 rakenduskava). Jäätmetekke vältimise meetmed on peatükis 3.1 (Kestlik ja teadlik tootmine ja tarbimine ning jäätmetekke vältimine ja korduskasutuse edendamine) ning Riigi jäätmekava 2023-2028 rakenduskava lehel (7.1 I sammas).</w:t>
            </w:r>
          </w:p>
          <w:p w14:paraId="4C2A7EB6"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 </w:t>
            </w:r>
          </w:p>
          <w:p w14:paraId="154BDA6C" w14:textId="77777777" w:rsidR="00190AEE" w:rsidRDefault="00190AEE" w:rsidP="00376DF6">
            <w:pPr>
              <w:spacing w:before="60" w:after="60" w:line="240" w:lineRule="auto"/>
              <w:jc w:val="both"/>
              <w:rPr>
                <w:rFonts w:asciiTheme="majorHAnsi" w:hAnsiTheme="majorHAnsi"/>
                <w:sz w:val="18"/>
                <w:szCs w:val="18"/>
                <w:lang w:val="et-EE"/>
              </w:rPr>
            </w:pPr>
          </w:p>
          <w:p w14:paraId="1A070D98" w14:textId="77777777" w:rsidR="00190AEE" w:rsidRPr="007C4915" w:rsidRDefault="00190AEE" w:rsidP="00376DF6">
            <w:pPr>
              <w:spacing w:before="60" w:after="60" w:line="240" w:lineRule="auto"/>
              <w:jc w:val="both"/>
              <w:rPr>
                <w:rFonts w:asciiTheme="majorHAnsi" w:hAnsiTheme="majorHAnsi"/>
                <w:sz w:val="18"/>
                <w:szCs w:val="18"/>
                <w:lang w:val="et-EE"/>
              </w:rPr>
            </w:pPr>
            <w:r w:rsidRPr="007C4915">
              <w:rPr>
                <w:rFonts w:asciiTheme="majorHAnsi" w:hAnsiTheme="majorHAnsi"/>
                <w:sz w:val="18"/>
                <w:szCs w:val="18"/>
                <w:lang w:val="et-EE"/>
              </w:rPr>
              <w:t>2. Kriteerium on täidetud kliimaministri käskkirja nr 1-2/23/534 alusel „Riigi jäätmekava 2023-2028“ kinnitamisega.</w:t>
            </w:r>
          </w:p>
          <w:p w14:paraId="1BA14814" w14:textId="77777777" w:rsidR="00190AEE" w:rsidRDefault="00190AEE" w:rsidP="00376DF6">
            <w:pPr>
              <w:spacing w:before="60" w:after="60" w:line="240" w:lineRule="auto"/>
              <w:jc w:val="both"/>
              <w:rPr>
                <w:rFonts w:asciiTheme="majorHAnsi" w:hAnsiTheme="majorHAnsi"/>
                <w:sz w:val="18"/>
                <w:szCs w:val="18"/>
                <w:lang w:val="et-EE"/>
              </w:rPr>
            </w:pPr>
            <w:r w:rsidRPr="007C4915">
              <w:rPr>
                <w:rFonts w:asciiTheme="majorHAnsi" w:hAnsiTheme="majorHAnsi"/>
                <w:sz w:val="18"/>
                <w:szCs w:val="18"/>
                <w:lang w:val="et-EE"/>
              </w:rPr>
              <w:t xml:space="preserve">Kriteeriumis 2 nimetatud asjaolud on kirjeldatud eelkõige Riigi jäätmekava 2023-2028 peatükis 2 (hetkeolukord) ja ka peatükis 3 (Riigi jäätmekava 2023–2028 strateegilised eesmärgid ja meetmed), sh meetmed täpsemalt on eraldi lisas (7) (Riigi jäätmekava 2023-2028 rakenduskava), samuti peatükis 1.2. Jäätmevaldkonna olemasolevate ja planeeritavate käitluskohtade ülevaade on täpsemalt toodud peatüki 3.2 tabelis 16 (Tabel 16. olemasolevad ja planeeritavad </w:t>
            </w:r>
            <w:r w:rsidRPr="007C4915">
              <w:rPr>
                <w:rFonts w:asciiTheme="majorHAnsi" w:hAnsiTheme="majorHAnsi"/>
                <w:sz w:val="18"/>
                <w:szCs w:val="18"/>
                <w:lang w:val="et-EE"/>
              </w:rPr>
              <w:lastRenderedPageBreak/>
              <w:t>jäätmekäitluskohad ning nende käitlusvõimekused).</w:t>
            </w:r>
          </w:p>
          <w:p w14:paraId="1556E22A"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412F0FE4" w14:textId="77777777" w:rsidR="00190AEE" w:rsidRPr="00074E8D" w:rsidRDefault="00190AEE" w:rsidP="00376DF6">
            <w:pPr>
              <w:spacing w:before="60" w:after="60" w:line="240" w:lineRule="auto"/>
              <w:jc w:val="both"/>
              <w:rPr>
                <w:rFonts w:asciiTheme="majorHAnsi" w:eastAsia="Times New Roman" w:hAnsiTheme="majorHAnsi"/>
                <w:sz w:val="18"/>
                <w:szCs w:val="18"/>
                <w:lang w:val="et-EE"/>
              </w:rPr>
            </w:pPr>
            <w:r w:rsidRPr="00074E8D">
              <w:rPr>
                <w:rFonts w:asciiTheme="majorHAnsi" w:eastAsia="Times New Roman" w:hAnsiTheme="majorHAnsi"/>
                <w:sz w:val="18"/>
                <w:szCs w:val="18"/>
                <w:lang w:val="et-EE"/>
              </w:rPr>
              <w:t>3. Kriteerium on täidetud kliimaministri käskkirja nr 1-2/23/534 alusel „Riigi jäätmekava 2023-2028“ kinnitamisega.</w:t>
            </w:r>
          </w:p>
          <w:p w14:paraId="4581853B" w14:textId="77777777" w:rsidR="00190AEE" w:rsidRPr="00074E8D" w:rsidRDefault="00190AEE" w:rsidP="00376DF6">
            <w:pPr>
              <w:spacing w:before="60" w:after="60" w:line="240" w:lineRule="auto"/>
              <w:jc w:val="both"/>
              <w:rPr>
                <w:rFonts w:asciiTheme="majorHAnsi" w:eastAsia="Times New Roman" w:hAnsiTheme="majorHAnsi"/>
                <w:sz w:val="18"/>
                <w:szCs w:val="18"/>
                <w:lang w:val="et-EE"/>
              </w:rPr>
            </w:pPr>
          </w:p>
          <w:p w14:paraId="14E0F563" w14:textId="77777777" w:rsidR="00190AEE" w:rsidRDefault="00190AEE" w:rsidP="00376DF6">
            <w:pPr>
              <w:spacing w:before="60" w:after="60" w:line="240" w:lineRule="auto"/>
              <w:jc w:val="both"/>
              <w:rPr>
                <w:rFonts w:asciiTheme="majorHAnsi" w:eastAsia="Times New Roman" w:hAnsiTheme="majorHAnsi"/>
                <w:sz w:val="18"/>
                <w:szCs w:val="18"/>
                <w:lang w:val="et-EE"/>
              </w:rPr>
            </w:pPr>
            <w:r w:rsidRPr="00074E8D">
              <w:rPr>
                <w:rFonts w:asciiTheme="majorHAnsi" w:eastAsia="Times New Roman" w:hAnsiTheme="majorHAnsi"/>
                <w:sz w:val="18"/>
                <w:szCs w:val="18"/>
                <w:lang w:val="et-EE"/>
              </w:rPr>
              <w:t>Kriteeriumis 3 nimetatud asjaolud on kirjeldatud eelkõige Riigi jäätmekava 2023-2028 peatükis 1.2 (olulisemad jäätmevood ja võtmevaldkonnad) ja peatükkides 3.2 (ohutu materjaliringluse suurendamine) ja 3.3 (jäätmekäitlusest tulenevate mõjudega arvestamine ning nende vähendamine nii inim- kui ka looduskeskkonnale tervikuna). Lisaks on planeeritavad meetmed koos võimaliku planeeritava rahastusallikaga eraldi lisas (lisa 7)(Riigi jäätmekava 2023-2028 rakenduskava). Samamoodi on planeeritavate käitluskohtade ülevaade koos võimaliku rahastusallikaga täpsemalt toodud peatüki 3.2 tabelis 16 (Tabel 16. olemasolevad ja planeeritavad jäätmekäitluskohad ning nende käitlusvõimekused) ja rahastuse teema on kajastatud ka peatükis 6 (tegevuste rahastamine) ja sh tabel 18 (Planeeritavate tegevuste jaotus rahastusallika alusel).</w:t>
            </w:r>
          </w:p>
          <w:p w14:paraId="15329F59"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5217DEA4"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78C51417"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 </w:t>
            </w:r>
          </w:p>
          <w:p w14:paraId="3BA0A061"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1C3583FB" w14:textId="77777777" w:rsidR="00190AEE" w:rsidRPr="00074E8D" w:rsidRDefault="00190AEE" w:rsidP="00376DF6">
            <w:pPr>
              <w:spacing w:before="60" w:after="60" w:line="240" w:lineRule="auto"/>
              <w:jc w:val="both"/>
              <w:rPr>
                <w:rFonts w:asciiTheme="majorHAnsi" w:eastAsia="Times New Roman" w:hAnsiTheme="majorHAnsi"/>
                <w:sz w:val="18"/>
                <w:szCs w:val="18"/>
                <w:lang w:val="et-EE"/>
              </w:rPr>
            </w:pPr>
            <w:r w:rsidRPr="00074E8D">
              <w:rPr>
                <w:rFonts w:asciiTheme="majorHAnsi" w:eastAsia="Times New Roman" w:hAnsiTheme="majorHAnsi"/>
                <w:sz w:val="18"/>
                <w:szCs w:val="18"/>
                <w:lang w:val="et-EE"/>
              </w:rPr>
              <w:t>4. Kriteerium 4 on täidetud kliimaministri käskkirja nr 1-2/23/534 alusel „Riigi jäätmekava 2023-2028“ kinnitamisega.</w:t>
            </w:r>
          </w:p>
          <w:p w14:paraId="4C14E663" w14:textId="77777777" w:rsidR="00190AEE" w:rsidRDefault="00190AEE" w:rsidP="00376DF6">
            <w:pPr>
              <w:spacing w:before="60" w:after="60" w:line="240" w:lineRule="auto"/>
              <w:jc w:val="both"/>
              <w:rPr>
                <w:rFonts w:asciiTheme="majorHAnsi" w:eastAsia="Times New Roman" w:hAnsiTheme="majorHAnsi"/>
                <w:sz w:val="18"/>
                <w:szCs w:val="18"/>
                <w:lang w:val="et-EE"/>
              </w:rPr>
            </w:pPr>
            <w:r w:rsidRPr="00074E8D">
              <w:rPr>
                <w:rFonts w:asciiTheme="majorHAnsi" w:eastAsia="Times New Roman" w:hAnsiTheme="majorHAnsi"/>
                <w:sz w:val="18"/>
                <w:szCs w:val="18"/>
                <w:lang w:val="et-EE"/>
              </w:rPr>
              <w:t xml:space="preserve">Kriteeriumis 4 nimetatud asjaolud on kirjeldatud eelkõige Riigi jäätmekava 2023-2028 peatükis 1.2 (olulisemad jäätmevood ja võtmevaldkonnad) aga ka peatükkides 3.2 (ohutu materjaliringluse suurendamine) ja 3.3 </w:t>
            </w:r>
            <w:r w:rsidRPr="00074E8D">
              <w:rPr>
                <w:rFonts w:asciiTheme="majorHAnsi" w:eastAsia="Times New Roman" w:hAnsiTheme="majorHAnsi"/>
                <w:sz w:val="18"/>
                <w:szCs w:val="18"/>
                <w:lang w:val="et-EE"/>
              </w:rPr>
              <w:lastRenderedPageBreak/>
              <w:t>(jäätmekäitlusest tulenevate mõjudega arvestamine ning nende vähendamine nii inim- kui ka looduskeskkonnale tervikuna). Lisaks on planeeritavad tegevused eraldi lisas (lisa 7)(Riigi jäätmekava 2023-2028 rakenduskava). Samamoodi on planeeritavate käitluskohtade ülevaade koos võimalike käitlusvõimsustega toodud peatüki 3.2 tabelis 16 (Olemasolevad ja planeeritavad jäätmekäitluskohad ning nende käitlusvõimekused).</w:t>
            </w:r>
          </w:p>
          <w:p w14:paraId="58D73244"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52B02D6C" w14:textId="77777777" w:rsidR="00190AEE" w:rsidRDefault="00190AEE" w:rsidP="00376DF6">
            <w:pPr>
              <w:spacing w:before="60" w:after="60" w:line="240" w:lineRule="auto"/>
              <w:jc w:val="both"/>
              <w:rPr>
                <w:rFonts w:asciiTheme="majorHAnsi" w:hAnsiTheme="majorHAnsi"/>
                <w:sz w:val="18"/>
                <w:szCs w:val="18"/>
                <w:lang w:val="et-EE"/>
              </w:rPr>
            </w:pPr>
          </w:p>
        </w:tc>
      </w:tr>
      <w:tr w:rsidR="00190AEE" w:rsidRPr="00EF1C29" w14:paraId="0E1FC5DC" w14:textId="77777777" w:rsidTr="4E56A766">
        <w:trPr>
          <w:trHeight w:val="828"/>
        </w:trPr>
        <w:tc>
          <w:tcPr>
            <w:tcW w:w="1135" w:type="dxa"/>
          </w:tcPr>
          <w:p w14:paraId="578C2165" w14:textId="77777777" w:rsidR="00190AEE" w:rsidRDefault="00190AEE" w:rsidP="00376DF6">
            <w:pPr>
              <w:spacing w:before="60" w:after="60" w:line="240" w:lineRule="auto"/>
              <w:rPr>
                <w:rFonts w:asciiTheme="majorHAnsi" w:hAnsiTheme="majorHAnsi"/>
                <w:b/>
                <w:sz w:val="18"/>
                <w:szCs w:val="18"/>
                <w:lang w:val="et-EE"/>
              </w:rPr>
            </w:pPr>
            <w:r>
              <w:rPr>
                <w:rFonts w:asciiTheme="majorHAnsi" w:hAnsiTheme="majorHAnsi"/>
                <w:sz w:val="18"/>
                <w:szCs w:val="18"/>
                <w:lang w:val="et-EE"/>
              </w:rPr>
              <w:lastRenderedPageBreak/>
              <w:t>3.1 Põhjalik sobival tasemel transpordi kavandamine</w:t>
            </w:r>
          </w:p>
        </w:tc>
        <w:tc>
          <w:tcPr>
            <w:tcW w:w="709" w:type="dxa"/>
          </w:tcPr>
          <w:p w14:paraId="35EA170E" w14:textId="77777777" w:rsidR="00190AEE" w:rsidRDefault="00190AEE" w:rsidP="00376DF6">
            <w:pPr>
              <w:spacing w:before="60" w:after="60" w:line="240" w:lineRule="auto"/>
              <w:rPr>
                <w:rFonts w:asciiTheme="majorHAnsi" w:hAnsiTheme="majorHAnsi"/>
                <w:strike/>
                <w:sz w:val="18"/>
                <w:szCs w:val="18"/>
                <w:lang w:val="et-EE"/>
              </w:rPr>
            </w:pPr>
            <w:r>
              <w:rPr>
                <w:rFonts w:asciiTheme="majorHAnsi" w:hAnsiTheme="majorHAnsi"/>
                <w:sz w:val="18"/>
                <w:szCs w:val="18"/>
                <w:lang w:val="et-EE"/>
              </w:rPr>
              <w:t>ÜF</w:t>
            </w:r>
          </w:p>
          <w:p w14:paraId="7083351F" w14:textId="77777777" w:rsidR="00190AEE" w:rsidRDefault="00190AEE" w:rsidP="00376DF6">
            <w:pPr>
              <w:spacing w:before="60" w:after="60" w:line="240" w:lineRule="auto"/>
              <w:rPr>
                <w:rFonts w:asciiTheme="majorHAnsi" w:hAnsiTheme="majorHAnsi"/>
                <w:sz w:val="18"/>
                <w:szCs w:val="18"/>
                <w:lang w:val="et-EE"/>
              </w:rPr>
            </w:pPr>
          </w:p>
        </w:tc>
        <w:tc>
          <w:tcPr>
            <w:tcW w:w="1559" w:type="dxa"/>
          </w:tcPr>
          <w:p w14:paraId="7499D993"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ii) kestliku, kliimamuutuste suhtes vastupanuvõimelise, aruka, turvalise ja ühendvedu võimaldava üleeuroopalise transpordivõrgu (TEN-T) arendamine</w:t>
            </w:r>
          </w:p>
          <w:p w14:paraId="4D3CCB39"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iii) kestliku, kliimamuutuste suhtes vastupanuvõimelise, aruka ja ühendvedude alase riikliku, piirkondliku ja kohaliku liikuvuse arendamine ja täiustamine, sealhulgas parem juurdepääs TEN-</w:t>
            </w:r>
            <w:r>
              <w:rPr>
                <w:rFonts w:asciiTheme="majorHAnsi" w:hAnsiTheme="majorHAnsi"/>
                <w:sz w:val="18"/>
                <w:szCs w:val="18"/>
                <w:lang w:val="et-EE"/>
              </w:rPr>
              <w:lastRenderedPageBreak/>
              <w:t>T-le ja piiriülene liikuvus</w:t>
            </w:r>
          </w:p>
        </w:tc>
        <w:tc>
          <w:tcPr>
            <w:tcW w:w="992" w:type="dxa"/>
          </w:tcPr>
          <w:p w14:paraId="304D160F"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JAH</w:t>
            </w:r>
          </w:p>
        </w:tc>
        <w:tc>
          <w:tcPr>
            <w:tcW w:w="3686" w:type="dxa"/>
          </w:tcPr>
          <w:p w14:paraId="18541AD0"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Olemasolevate ja kavandatavate taristute mitmeliigiliste liikumisvõimaluste kaardistamine, välja arvatud kohalikul tasandil, kuni 2030. aastani on olemas ning:</w:t>
            </w:r>
          </w:p>
          <w:p w14:paraId="6D955D79"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sisaldab kavandatavate investeeringute majanduslikku hinnangut, mida toetavad nõudlusanalüüs ja liikluse modelleerimine, mis peaks võtma arvesse raudtee liberaliseerimise eeldatavat mõju;</w:t>
            </w:r>
          </w:p>
          <w:p w14:paraId="162FE8D7"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2. on kooskõlas riiklike energia- ja kliimakavadega;</w:t>
            </w:r>
          </w:p>
          <w:p w14:paraId="47043993"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hõlmab investeeringuid TEN-T põhivõrgukoridoridesse, nagu on määratletud [määruses (EL) 2021/1153, millega luuakse Euroopa ühendamise rahastu ning tunnistatakse kehtetuks määrused (EL) nr 1316/2013 ja (EL) nr 283/2014] kooskõlas asjaomaste TEN-T võrgukoridoride töökavadega;</w:t>
            </w:r>
          </w:p>
          <w:p w14:paraId="0821A275"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4.</w:t>
            </w:r>
            <w:r>
              <w:rPr>
                <w:rFonts w:asciiTheme="majorHAnsi" w:hAnsiTheme="majorHAnsi"/>
                <w:sz w:val="18"/>
                <w:szCs w:val="18"/>
                <w:lang w:val="et-EE"/>
              </w:rPr>
              <w:tab/>
              <w:t>TEN-T põhivõrku mittehõlmavate investeeringute jaoks tagab vastastikuse täiendavuse, võimaldades piirkondade ja kohalike kogukondade piisavat ühendatust TEN-T põhivõrguga ja selle sõlmedega;</w:t>
            </w:r>
          </w:p>
          <w:p w14:paraId="0D62251E"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lastRenderedPageBreak/>
              <w:t>5.</w:t>
            </w:r>
            <w:r>
              <w:rPr>
                <w:rFonts w:asciiTheme="majorHAnsi" w:hAnsiTheme="majorHAnsi"/>
                <w:b/>
                <w:sz w:val="18"/>
                <w:szCs w:val="18"/>
                <w:lang w:val="et-EE"/>
              </w:rPr>
              <w:t xml:space="preserve"> </w:t>
            </w:r>
            <w:r>
              <w:rPr>
                <w:rFonts w:asciiTheme="majorHAnsi" w:hAnsiTheme="majorHAnsi"/>
                <w:sz w:val="18"/>
                <w:szCs w:val="18"/>
                <w:lang w:val="et-EE"/>
              </w:rPr>
              <w:t>vajaduse korral aruanded ERTMSi juurutamise kohta vastavalt komisjoni 5. jaanuari 2017. aasta rakendusmäärusele EL 2017/6 Euroopa raudteeliikluse juhtimissüsteemi Euroopa arenduskava kohta;</w:t>
            </w:r>
          </w:p>
          <w:p w14:paraId="0936B5BC" w14:textId="77777777" w:rsidR="00190AEE" w:rsidRDefault="00190AEE" w:rsidP="00376DF6">
            <w:pPr>
              <w:spacing w:before="60" w:after="60" w:line="240" w:lineRule="auto"/>
              <w:ind w:left="360" w:hanging="360"/>
              <w:rPr>
                <w:rFonts w:asciiTheme="majorHAnsi" w:hAnsiTheme="majorHAnsi" w:cstheme="minorHAnsi"/>
                <w:strike/>
                <w:sz w:val="18"/>
                <w:szCs w:val="18"/>
                <w:lang w:val="et-EE"/>
              </w:rPr>
            </w:pPr>
            <w:r>
              <w:rPr>
                <w:rFonts w:asciiTheme="majorHAnsi" w:hAnsiTheme="majorHAnsi"/>
                <w:sz w:val="18"/>
                <w:szCs w:val="18"/>
                <w:lang w:val="et-EE"/>
              </w:rPr>
              <w:t>6. edendab mitmeliigilist transporti, tuvastades mitmeliigilist transporti võimaldavate või ümberlaaditava kauba- ja reisiterminalide vajadused;</w:t>
            </w:r>
          </w:p>
          <w:p w14:paraId="12E6ABDD" w14:textId="77777777" w:rsidR="00190AEE" w:rsidRDefault="00190AEE" w:rsidP="00376DF6">
            <w:pPr>
              <w:spacing w:before="60" w:after="60" w:line="240" w:lineRule="auto"/>
              <w:ind w:left="360" w:hanging="360"/>
              <w:rPr>
                <w:rFonts w:asciiTheme="majorHAnsi" w:hAnsiTheme="majorHAnsi"/>
                <w:strike/>
                <w:sz w:val="18"/>
                <w:szCs w:val="18"/>
                <w:lang w:val="et-EE"/>
              </w:rPr>
            </w:pPr>
            <w:r>
              <w:rPr>
                <w:rFonts w:asciiTheme="majorHAnsi" w:hAnsiTheme="majorHAnsi"/>
                <w:sz w:val="18"/>
                <w:szCs w:val="18"/>
                <w:lang w:val="et-EE"/>
              </w:rPr>
              <w:t>7. sisaldab taristu kavandamise seisukohast olulisi meetmeid, mille eesmärk on edendada alternatiivkütuseid kooskõlas asjakohaste riiklike poliitikaraamistikega;</w:t>
            </w:r>
          </w:p>
          <w:p w14:paraId="365C0A76"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8.</w:t>
            </w:r>
            <w:r>
              <w:rPr>
                <w:rFonts w:asciiTheme="majorHAnsi" w:hAnsiTheme="majorHAnsi"/>
                <w:sz w:val="18"/>
                <w:szCs w:val="18"/>
                <w:lang w:val="et-EE"/>
              </w:rPr>
              <w:tab/>
              <w:t>esitab liiklusohutusriskide koondanalüüsi kooskõlas olemasolevate riiklike liiklusohutusstrateegiatega koos mõjutatud teede ja lõikude kaardistamise ning asjaomaste investeeringute prioriteetidega;</w:t>
            </w:r>
          </w:p>
          <w:p w14:paraId="040A2E28" w14:textId="77777777" w:rsidR="00190AEE" w:rsidRDefault="00190AEE" w:rsidP="00376DF6">
            <w:pPr>
              <w:spacing w:before="60" w:after="60" w:line="240" w:lineRule="auto"/>
              <w:ind w:left="360" w:hanging="360"/>
              <w:rPr>
                <w:rFonts w:asciiTheme="majorHAnsi" w:hAnsiTheme="majorHAnsi"/>
                <w:sz w:val="18"/>
                <w:szCs w:val="18"/>
                <w:u w:val="single"/>
                <w:lang w:val="et-EE"/>
              </w:rPr>
            </w:pPr>
            <w:r>
              <w:rPr>
                <w:rFonts w:asciiTheme="majorHAnsi" w:hAnsiTheme="majorHAnsi"/>
                <w:sz w:val="18"/>
                <w:szCs w:val="18"/>
                <w:lang w:val="et-EE"/>
              </w:rPr>
              <w:t>9.</w:t>
            </w:r>
            <w:r>
              <w:rPr>
                <w:rFonts w:asciiTheme="majorHAnsi" w:hAnsiTheme="majorHAnsi"/>
                <w:sz w:val="18"/>
                <w:szCs w:val="18"/>
                <w:lang w:val="et-EE"/>
              </w:rPr>
              <w:tab/>
              <w:t>annab teavet rahastamisvahendite kohta, mis vastavad kavandatavatele investeeringutele ning mis on vajalikud olemasoleva ja kavandatud taristu käitus- ja hoolduskulude katmiseks.</w:t>
            </w:r>
          </w:p>
        </w:tc>
        <w:tc>
          <w:tcPr>
            <w:tcW w:w="992" w:type="dxa"/>
          </w:tcPr>
          <w:p w14:paraId="15996D7B"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1. JAH</w:t>
            </w:r>
          </w:p>
          <w:p w14:paraId="3A09BCF5"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22A2E277"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3. JAH</w:t>
            </w:r>
          </w:p>
          <w:p w14:paraId="5DD6B271"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4. JAH</w:t>
            </w:r>
          </w:p>
          <w:p w14:paraId="10887045"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5. –</w:t>
            </w:r>
          </w:p>
          <w:p w14:paraId="5D47CB06"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6. JAH</w:t>
            </w:r>
          </w:p>
          <w:p w14:paraId="26449BB8"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7. JAH</w:t>
            </w:r>
          </w:p>
          <w:p w14:paraId="3116A2F5"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8. JAH</w:t>
            </w:r>
          </w:p>
          <w:p w14:paraId="4C7664EC"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9. JAH</w:t>
            </w:r>
          </w:p>
        </w:tc>
        <w:tc>
          <w:tcPr>
            <w:tcW w:w="1843" w:type="dxa"/>
          </w:tcPr>
          <w:p w14:paraId="750A9C5B"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hAnsiTheme="majorHAnsi"/>
                <w:sz w:val="18"/>
                <w:szCs w:val="18"/>
                <w:lang w:val="et-EE"/>
              </w:rPr>
              <w:t>„Transpordi ja liikuvuse arengukava 2021–2035“ – kinnitati 11.11.2021</w:t>
            </w:r>
          </w:p>
          <w:p w14:paraId="331D3B1B" w14:textId="77777777" w:rsidR="00190AEE" w:rsidRDefault="00190AEE" w:rsidP="00376DF6">
            <w:pPr>
              <w:spacing w:before="60" w:after="60" w:line="240" w:lineRule="auto"/>
              <w:rPr>
                <w:rFonts w:asciiTheme="majorHAnsi" w:hAnsiTheme="majorHAnsi"/>
                <w:sz w:val="18"/>
                <w:szCs w:val="18"/>
                <w:lang w:val="et-EE"/>
              </w:rPr>
            </w:pPr>
            <w:hyperlink r:id="rId58" w:tooltip="https://mkm.ee/media/6865/download" w:history="1">
              <w:r>
                <w:rPr>
                  <w:rStyle w:val="Hperlink"/>
                  <w:rFonts w:asciiTheme="majorHAnsi" w:hAnsiTheme="majorHAnsi"/>
                  <w:sz w:val="18"/>
                  <w:szCs w:val="18"/>
                  <w:lang w:val="et-EE"/>
                </w:rPr>
                <w:t>https://mkm.ee/media/6865/download</w:t>
              </w:r>
            </w:hyperlink>
            <w:r>
              <w:rPr>
                <w:rFonts w:asciiTheme="majorHAnsi" w:hAnsiTheme="majorHAnsi"/>
                <w:sz w:val="18"/>
                <w:szCs w:val="18"/>
                <w:lang w:val="et-EE"/>
              </w:rPr>
              <w:t xml:space="preserve"> </w:t>
            </w:r>
          </w:p>
          <w:p w14:paraId="037151F4"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Lisa</w:t>
            </w:r>
          </w:p>
          <w:p w14:paraId="2D61BAA2" w14:textId="77777777" w:rsidR="00190AEE" w:rsidRDefault="00190AEE" w:rsidP="00376DF6">
            <w:pPr>
              <w:spacing w:before="60" w:after="60" w:line="240" w:lineRule="auto"/>
              <w:rPr>
                <w:rFonts w:asciiTheme="majorHAnsi" w:hAnsiTheme="majorHAnsi"/>
                <w:sz w:val="18"/>
                <w:szCs w:val="18"/>
                <w:lang w:val="et-EE"/>
              </w:rPr>
            </w:pPr>
            <w:hyperlink r:id="rId59" w:tooltip="https://mkm.ee/media/6908/download" w:history="1">
              <w:r>
                <w:rPr>
                  <w:rStyle w:val="Hperlink"/>
                  <w:rFonts w:asciiTheme="majorHAnsi" w:hAnsiTheme="majorHAnsi"/>
                  <w:sz w:val="18"/>
                  <w:szCs w:val="18"/>
                  <w:lang w:val="et-EE"/>
                </w:rPr>
                <w:t>https://mkm.ee/media/6908/download</w:t>
              </w:r>
            </w:hyperlink>
            <w:r>
              <w:rPr>
                <w:rFonts w:asciiTheme="majorHAnsi" w:hAnsiTheme="majorHAnsi"/>
                <w:sz w:val="18"/>
                <w:szCs w:val="18"/>
                <w:lang w:val="et-EE"/>
              </w:rPr>
              <w:t xml:space="preserve"> </w:t>
            </w:r>
          </w:p>
          <w:p w14:paraId="1941AD26" w14:textId="77777777" w:rsidR="00190AEE" w:rsidRDefault="00190AEE" w:rsidP="00376DF6">
            <w:pPr>
              <w:spacing w:before="60" w:after="60" w:line="240" w:lineRule="auto"/>
              <w:rPr>
                <w:rStyle w:val="Hperlink"/>
                <w:rFonts w:asciiTheme="majorHAnsi" w:eastAsia="Times New Roman" w:hAnsiTheme="majorHAnsi"/>
                <w:sz w:val="18"/>
                <w:szCs w:val="18"/>
                <w:lang w:val="et-EE"/>
              </w:rPr>
            </w:pPr>
          </w:p>
          <w:p w14:paraId="079C4B8C" w14:textId="77777777" w:rsidR="00190AEE" w:rsidRDefault="00190AEE" w:rsidP="00376DF6">
            <w:pPr>
              <w:spacing w:before="60" w:after="60" w:line="240" w:lineRule="auto"/>
              <w:rPr>
                <w:rFonts w:asciiTheme="majorHAnsi" w:hAnsiTheme="majorHAnsi"/>
                <w:sz w:val="18"/>
                <w:szCs w:val="18"/>
                <w:lang w:val="et-EE"/>
              </w:rPr>
            </w:pPr>
            <w:hyperlink r:id="rId60" w:tooltip="https://mkm.ee/transport-ja-liikuvus/transpordi-tulevik" w:history="1">
              <w:r>
                <w:rPr>
                  <w:rFonts w:asciiTheme="majorHAnsi" w:hAnsiTheme="majorHAnsi"/>
                  <w:color w:val="0000FF"/>
                  <w:sz w:val="18"/>
                  <w:szCs w:val="18"/>
                  <w:u w:val="single"/>
                  <w:lang w:val="et-EE"/>
                </w:rPr>
                <w:t>https://mkm.ee/transport-ja-liikuvus/transpordi-tulevik</w:t>
              </w:r>
            </w:hyperlink>
          </w:p>
          <w:p w14:paraId="120AEAF1" w14:textId="77777777" w:rsidR="00190AEE" w:rsidRDefault="00190AEE" w:rsidP="00376DF6">
            <w:pPr>
              <w:spacing w:before="60" w:after="60" w:line="240" w:lineRule="auto"/>
              <w:rPr>
                <w:rStyle w:val="Hperlink"/>
                <w:rFonts w:asciiTheme="majorHAnsi" w:eastAsia="Times New Roman" w:hAnsiTheme="majorHAnsi"/>
                <w:sz w:val="18"/>
                <w:szCs w:val="18"/>
                <w:lang w:val="et-EE"/>
              </w:rPr>
            </w:pPr>
          </w:p>
          <w:p w14:paraId="47E3D20D" w14:textId="77777777" w:rsidR="00190AEE" w:rsidRDefault="00190AEE" w:rsidP="00376DF6">
            <w:pPr>
              <w:spacing w:before="60" w:after="60" w:line="240" w:lineRule="auto"/>
              <w:rPr>
                <w:rStyle w:val="Hperlink"/>
                <w:rFonts w:asciiTheme="majorHAnsi" w:hAnsiTheme="majorHAnsi"/>
                <w:sz w:val="18"/>
                <w:szCs w:val="18"/>
                <w:lang w:val="et-EE"/>
              </w:rPr>
            </w:pPr>
            <w:r>
              <w:rPr>
                <w:rFonts w:asciiTheme="majorHAnsi" w:hAnsiTheme="majorHAnsi"/>
                <w:sz w:val="18"/>
                <w:szCs w:val="18"/>
                <w:lang w:val="et-EE"/>
              </w:rPr>
              <w:t xml:space="preserve"> „Transpordi programm aastateks 2021–2024“ </w:t>
            </w:r>
            <w:hyperlink r:id="rId61" w:tooltip="https://mkm.ee/media/638/download" w:history="1">
              <w:r>
                <w:rPr>
                  <w:rStyle w:val="Hperlink"/>
                  <w:rFonts w:asciiTheme="majorHAnsi" w:hAnsiTheme="majorHAnsi"/>
                  <w:sz w:val="18"/>
                  <w:szCs w:val="18"/>
                  <w:lang w:val="et-EE"/>
                </w:rPr>
                <w:t>https://mkm.ee/media/638/download</w:t>
              </w:r>
            </w:hyperlink>
            <w:r>
              <w:rPr>
                <w:rFonts w:asciiTheme="majorHAnsi" w:hAnsiTheme="majorHAnsi"/>
                <w:sz w:val="18"/>
                <w:szCs w:val="18"/>
                <w:lang w:val="et-EE"/>
              </w:rPr>
              <w:t xml:space="preserve"> </w:t>
            </w:r>
          </w:p>
          <w:p w14:paraId="09FE26E6" w14:textId="77777777" w:rsidR="00190AEE" w:rsidRDefault="00190AEE" w:rsidP="00376DF6">
            <w:pPr>
              <w:spacing w:before="60" w:after="60" w:line="240" w:lineRule="auto"/>
              <w:rPr>
                <w:rFonts w:asciiTheme="majorHAnsi" w:eastAsia="Times New Roman" w:hAnsiTheme="majorHAnsi"/>
                <w:sz w:val="18"/>
                <w:szCs w:val="18"/>
                <w:lang w:val="et-EE"/>
              </w:rPr>
            </w:pPr>
            <w:r>
              <w:rPr>
                <w:rStyle w:val="Hperlink"/>
                <w:rFonts w:asciiTheme="majorHAnsi" w:hAnsiTheme="majorHAnsi"/>
                <w:sz w:val="18"/>
                <w:szCs w:val="18"/>
                <w:lang w:val="et-EE"/>
              </w:rPr>
              <w:t xml:space="preserve">Lisa </w:t>
            </w:r>
            <w:hyperlink r:id="rId62" w:tooltip="https://mkm.ee/media/641/download" w:history="1">
              <w:r>
                <w:rPr>
                  <w:rStyle w:val="Hperlink"/>
                  <w:rFonts w:asciiTheme="majorHAnsi" w:hAnsiTheme="majorHAnsi"/>
                  <w:sz w:val="18"/>
                  <w:szCs w:val="18"/>
                  <w:lang w:val="et-EE"/>
                </w:rPr>
                <w:t>https://mkm.ee/media/641/download</w:t>
              </w:r>
            </w:hyperlink>
            <w:r>
              <w:rPr>
                <w:rFonts w:asciiTheme="majorHAnsi" w:hAnsiTheme="majorHAnsi"/>
                <w:sz w:val="18"/>
                <w:szCs w:val="18"/>
                <w:lang w:val="et-EE"/>
              </w:rPr>
              <w:t xml:space="preserve"> </w:t>
            </w:r>
          </w:p>
          <w:p w14:paraId="762707CA"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Transpordi konkurentsivõime ja </w:t>
            </w:r>
            <w:r>
              <w:rPr>
                <w:rFonts w:asciiTheme="majorHAnsi" w:eastAsia="Times New Roman" w:hAnsiTheme="majorHAnsi"/>
                <w:sz w:val="18"/>
                <w:szCs w:val="18"/>
                <w:lang w:val="et-EE"/>
              </w:rPr>
              <w:lastRenderedPageBreak/>
              <w:t>liikuvuse programm 2022-2025</w:t>
            </w:r>
          </w:p>
          <w:p w14:paraId="5262C01A" w14:textId="77777777" w:rsidR="00190AEE" w:rsidRDefault="00190AEE" w:rsidP="00376DF6">
            <w:pPr>
              <w:spacing w:before="60" w:after="60" w:line="240" w:lineRule="auto"/>
              <w:rPr>
                <w:rFonts w:asciiTheme="majorHAnsi" w:eastAsia="Times New Roman" w:hAnsiTheme="majorHAnsi"/>
                <w:sz w:val="18"/>
                <w:szCs w:val="18"/>
                <w:lang w:val="et-EE"/>
              </w:rPr>
            </w:pPr>
            <w:hyperlink r:id="rId63" w:history="1">
              <w:r>
                <w:rPr>
                  <w:rStyle w:val="Hperlink"/>
                  <w:rFonts w:asciiTheme="majorHAnsi" w:hAnsiTheme="majorHAnsi"/>
                  <w:sz w:val="18"/>
                  <w:szCs w:val="18"/>
                  <w:lang w:val="et-EE"/>
                </w:rPr>
                <w:t>https://www.mkm.ee/media/7121/download</w:t>
              </w:r>
            </w:hyperlink>
            <w:r>
              <w:rPr>
                <w:rFonts w:asciiTheme="majorHAnsi" w:hAnsiTheme="majorHAnsi"/>
                <w:sz w:val="18"/>
                <w:szCs w:val="18"/>
                <w:lang w:val="et-EE"/>
              </w:rPr>
              <w:t xml:space="preserve"> </w:t>
            </w:r>
          </w:p>
          <w:p w14:paraId="317078B1" w14:textId="77777777" w:rsidR="00190AEE" w:rsidRDefault="00190AEE" w:rsidP="00376DF6">
            <w:pPr>
              <w:spacing w:before="60" w:after="60" w:line="240" w:lineRule="auto"/>
              <w:rPr>
                <w:rStyle w:val="Hperlink"/>
                <w:rFonts w:asciiTheme="majorHAnsi" w:eastAsia="Times New Roman" w:hAnsiTheme="majorHAnsi"/>
                <w:sz w:val="18"/>
                <w:szCs w:val="18"/>
                <w:lang w:val="et-EE"/>
              </w:rPr>
            </w:pPr>
            <w:r>
              <w:rPr>
                <w:rFonts w:asciiTheme="majorHAnsi" w:eastAsia="Times New Roman" w:hAnsiTheme="majorHAnsi"/>
                <w:sz w:val="18"/>
                <w:szCs w:val="18"/>
                <w:lang w:val="et-EE"/>
              </w:rPr>
              <w:t>ITF/OECD uuring</w:t>
            </w:r>
          </w:p>
          <w:p w14:paraId="42D2F092" w14:textId="77777777" w:rsidR="00190AEE" w:rsidRDefault="00190AEE" w:rsidP="00376DF6">
            <w:pPr>
              <w:spacing w:before="60" w:after="60" w:line="240" w:lineRule="auto"/>
              <w:rPr>
                <w:rFonts w:asciiTheme="majorHAnsi" w:hAnsiTheme="majorHAnsi"/>
                <w:iCs/>
                <w:sz w:val="18"/>
                <w:szCs w:val="18"/>
                <w:lang w:val="et-EE"/>
              </w:rPr>
            </w:pPr>
            <w:hyperlink r:id="rId64" w:tooltip="https://www.itf-oecd.org/sites/default/files/docs/passenger-mobility-goods-transport-estonia.pdf" w:history="1">
              <w:r>
                <w:rPr>
                  <w:rFonts w:asciiTheme="majorHAnsi" w:hAnsiTheme="majorHAnsi"/>
                  <w:color w:val="0000FF"/>
                  <w:sz w:val="18"/>
                  <w:szCs w:val="18"/>
                  <w:u w:val="single"/>
                  <w:lang w:val="et-EE"/>
                </w:rPr>
                <w:t>https://www.itf-oecd.org/sites/default/files/docs/passenger-mobility-goods-transport-estonia.pdf</w:t>
              </w:r>
            </w:hyperlink>
          </w:p>
        </w:tc>
        <w:tc>
          <w:tcPr>
            <w:tcW w:w="3969" w:type="dxa"/>
          </w:tcPr>
          <w:p w14:paraId="3163FBD0"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lastRenderedPageBreak/>
              <w:t>1. ITF/OECD uuring (mida finantseerib komisjoni struktuurireformi tugiteenistus) Eesti „Transpordi ja liikuvuse arengukava 2021–2035“ alusena hõlmab strateegilise poliitikamudeli loomist kogu Eesti jaoks, kajastab kõiki transpordiliike ja aitab Eesti poliitikakujundajatel mõista peamisi transporditegevuse käivitajaid Eestis ning teha tõenduspõhiseid otsuseid oma transporditaristu edasisel arendamisel. Seda kasutati riikliku arengukava väljatöötamisel (</w:t>
            </w:r>
            <w:hyperlink r:id="rId65" w:tooltip="https://mkm.ee/media/6865/download" w:history="1">
              <w:r>
                <w:rPr>
                  <w:rStyle w:val="Hperlink"/>
                  <w:rFonts w:asciiTheme="majorHAnsi" w:hAnsiTheme="majorHAnsi"/>
                  <w:sz w:val="18"/>
                  <w:szCs w:val="18"/>
                  <w:lang w:val="et-EE"/>
                </w:rPr>
                <w:t>https://mkm.ee/media/6865/download</w:t>
              </w:r>
            </w:hyperlink>
            <w:r>
              <w:rPr>
                <w:rFonts w:asciiTheme="majorHAnsi" w:eastAsia="Times New Roman" w:hAnsiTheme="majorHAnsi"/>
                <w:sz w:val="18"/>
                <w:szCs w:val="18"/>
                <w:lang w:val="et-EE"/>
              </w:rPr>
              <w:t>).</w:t>
            </w:r>
          </w:p>
          <w:p w14:paraId="63C02E2E"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Modelleerimisvahend võimaldab prognoosida liiklusvoogude arengut ning hinnata transpordipoliitika ja investeeringute mõju. Seda kavandatakse strateegiliste otsuste tegemise vahendina, mille kavandamise periood on 2050. aasta.</w:t>
            </w:r>
          </w:p>
          <w:p w14:paraId="5EB88FD3" w14:textId="77777777" w:rsidR="00190AEE" w:rsidRDefault="00190AEE" w:rsidP="00376DF6">
            <w:pPr>
              <w:spacing w:before="60" w:after="60" w:line="240" w:lineRule="auto"/>
              <w:jc w:val="both"/>
              <w:rPr>
                <w:rStyle w:val="Hperlink"/>
                <w:rFonts w:asciiTheme="majorHAnsi" w:eastAsia="Times New Roman" w:hAnsiTheme="majorHAnsi"/>
                <w:sz w:val="18"/>
                <w:szCs w:val="18"/>
                <w:lang w:val="et-EE"/>
              </w:rPr>
            </w:pPr>
            <w:r>
              <w:rPr>
                <w:rFonts w:asciiTheme="majorHAnsi" w:eastAsia="Times New Roman" w:hAnsiTheme="majorHAnsi"/>
                <w:sz w:val="18"/>
                <w:szCs w:val="18"/>
                <w:lang w:val="et-EE"/>
              </w:rPr>
              <w:t xml:space="preserve">ITF/OECD uuring: </w:t>
            </w:r>
            <w:hyperlink r:id="rId66" w:tooltip="https://www.itf-oecd.org/sites/default/files/docs/passenger-mobility-goods-transport-estonia.pdf" w:history="1">
              <w:r>
                <w:rPr>
                  <w:rStyle w:val="Hperlink"/>
                  <w:rFonts w:asciiTheme="majorHAnsi" w:eastAsia="Times New Roman" w:hAnsiTheme="majorHAnsi"/>
                  <w:sz w:val="18"/>
                  <w:szCs w:val="18"/>
                  <w:lang w:val="et-EE"/>
                </w:rPr>
                <w:t>https://www.itf-oecd.org/sites/default/files/docs/passenger-mobility-goods-transport-estonia.pdf</w:t>
              </w:r>
            </w:hyperlink>
            <w:r>
              <w:rPr>
                <w:rStyle w:val="Hperlink"/>
                <w:rFonts w:asciiTheme="majorHAnsi" w:eastAsia="Times New Roman" w:hAnsiTheme="majorHAnsi"/>
                <w:sz w:val="18"/>
                <w:szCs w:val="18"/>
                <w:lang w:val="et-EE"/>
              </w:rPr>
              <w:t>.</w:t>
            </w:r>
          </w:p>
          <w:p w14:paraId="697267D1" w14:textId="77777777" w:rsidR="00190AEE" w:rsidRDefault="00190AEE" w:rsidP="00376DF6">
            <w:pPr>
              <w:spacing w:before="60" w:after="60" w:line="240" w:lineRule="auto"/>
              <w:jc w:val="both"/>
              <w:rPr>
                <w:rFonts w:asciiTheme="majorHAnsi" w:hAnsiTheme="majorHAnsi"/>
                <w:sz w:val="18"/>
                <w:szCs w:val="18"/>
                <w:lang w:val="et-EE"/>
              </w:rPr>
            </w:pPr>
          </w:p>
          <w:p w14:paraId="6505B8C8"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2. Kinnitatud „Transpordi ja liikuvuse arengukava 2021–2035“ on kooskõlas riiklike energia- ja kliimakavadega. </w:t>
            </w:r>
          </w:p>
          <w:p w14:paraId="278EB42A" w14:textId="77777777" w:rsidR="00190AEE" w:rsidRDefault="00190AEE" w:rsidP="00376DF6">
            <w:pPr>
              <w:spacing w:before="60" w:after="60" w:line="240" w:lineRule="auto"/>
              <w:jc w:val="both"/>
              <w:rPr>
                <w:rFonts w:asciiTheme="majorHAnsi" w:hAnsiTheme="majorHAnsi"/>
                <w:sz w:val="18"/>
                <w:szCs w:val="18"/>
                <w:lang w:val="et-EE"/>
              </w:rPr>
            </w:pPr>
            <w:hyperlink r:id="rId67" w:tooltip="https://www.mkm.ee/ministeerium-uudised-ja-kontakt/strateegiline-juhtimine/tegevuspohine-riigieelarve" w:history="1">
              <w:r>
                <w:rPr>
                  <w:rFonts w:asciiTheme="majorHAnsi" w:hAnsiTheme="majorHAnsi"/>
                  <w:color w:val="0000FF"/>
                  <w:sz w:val="18"/>
                  <w:szCs w:val="18"/>
                  <w:u w:val="single"/>
                  <w:lang w:val="et-EE"/>
                </w:rPr>
                <w:t>https://www.mkm.ee/ministeerium-uudised-ja-kontakt/strateegiline-juhtimine/tegevuspohine-riigieelarve</w:t>
              </w:r>
            </w:hyperlink>
            <w:r>
              <w:rPr>
                <w:rFonts w:asciiTheme="majorHAnsi" w:hAnsiTheme="majorHAnsi"/>
                <w:sz w:val="18"/>
                <w:szCs w:val="18"/>
                <w:lang w:val="et-EE"/>
              </w:rPr>
              <w:t xml:space="preserve">; </w:t>
            </w:r>
          </w:p>
          <w:p w14:paraId="28A26B21" w14:textId="77777777" w:rsidR="00190AEE" w:rsidRDefault="00190AEE" w:rsidP="00376DF6">
            <w:pPr>
              <w:spacing w:before="60" w:after="60" w:line="240" w:lineRule="auto"/>
              <w:jc w:val="both"/>
              <w:rPr>
                <w:rFonts w:asciiTheme="majorHAnsi" w:hAnsiTheme="majorHAnsi"/>
                <w:sz w:val="18"/>
                <w:szCs w:val="18"/>
                <w:lang w:val="et-EE"/>
              </w:rPr>
            </w:pPr>
            <w:hyperlink r:id="rId68" w:tooltip="https://mkm.ee/media/6865/download" w:history="1">
              <w:r>
                <w:rPr>
                  <w:rStyle w:val="Hperlink"/>
                  <w:rFonts w:asciiTheme="majorHAnsi" w:hAnsiTheme="majorHAnsi"/>
                  <w:sz w:val="18"/>
                  <w:szCs w:val="18"/>
                  <w:lang w:val="et-EE"/>
                </w:rPr>
                <w:t>https://mkm.ee/media/6865/download</w:t>
              </w:r>
            </w:hyperlink>
            <w:r>
              <w:rPr>
                <w:rStyle w:val="Hperlink"/>
                <w:rFonts w:asciiTheme="majorHAnsi" w:hAnsiTheme="majorHAnsi"/>
                <w:sz w:val="18"/>
                <w:szCs w:val="18"/>
                <w:lang w:val="et-EE"/>
              </w:rPr>
              <w:t xml:space="preserve"> </w:t>
            </w:r>
            <w:r>
              <w:rPr>
                <w:rFonts w:asciiTheme="majorHAnsi" w:hAnsiTheme="majorHAnsi"/>
                <w:sz w:val="18"/>
                <w:szCs w:val="18"/>
                <w:lang w:val="et-EE"/>
              </w:rPr>
              <w:t xml:space="preserve"> </w:t>
            </w:r>
          </w:p>
          <w:p w14:paraId="79F4897B"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3. Uues transpordi ja liikuvuse arengukavas visandatakse investeerimisprioriteetide üldsuund kooskõlas TEN-T võrgukoridoride plaanidega. Investeerimiskavasid käsitletakse üksikasjalikult nelja-aastastes transpordiprogrammides, mida vaadatakse läbi igal aastal, ning taristuga seotud investeerimiskavasid vaadatakse üksikasjalikult läbi igas asjaomases ametiasutuses (nt Transpordiamet ja Eesti Raudtee). „Transpordi programm aastateks 2021–2024“ </w:t>
            </w:r>
            <w:hyperlink r:id="rId69" w:tooltip="https://mkm.ee/media/638/download" w:history="1">
              <w:r>
                <w:rPr>
                  <w:rStyle w:val="Hperlink"/>
                  <w:rFonts w:asciiTheme="majorHAnsi" w:hAnsiTheme="majorHAnsi"/>
                  <w:sz w:val="18"/>
                  <w:szCs w:val="18"/>
                  <w:lang w:val="et-EE"/>
                </w:rPr>
                <w:t>https://mkm.ee/media/638/download</w:t>
              </w:r>
            </w:hyperlink>
            <w:r>
              <w:rPr>
                <w:rFonts w:asciiTheme="majorHAnsi" w:eastAsia="Times New Roman" w:hAnsiTheme="majorHAnsi"/>
                <w:sz w:val="18"/>
                <w:szCs w:val="18"/>
                <w:lang w:val="et-EE"/>
              </w:rPr>
              <w:t>, Transpordi konkurentsivõime ja liikuvuse programm 2022-2025</w:t>
            </w:r>
          </w:p>
          <w:p w14:paraId="354B323D" w14:textId="77777777" w:rsidR="00190AEE" w:rsidRDefault="00190AEE" w:rsidP="00376DF6">
            <w:pPr>
              <w:spacing w:before="60" w:after="60" w:line="240" w:lineRule="auto"/>
              <w:rPr>
                <w:rFonts w:asciiTheme="majorHAnsi" w:eastAsia="Times New Roman" w:hAnsiTheme="majorHAnsi"/>
                <w:sz w:val="18"/>
                <w:szCs w:val="18"/>
                <w:lang w:val="et-EE"/>
              </w:rPr>
            </w:pPr>
            <w:hyperlink r:id="rId70" w:tooltip="https://mkm.ee/media/620/download" w:history="1">
              <w:r>
                <w:rPr>
                  <w:rStyle w:val="Hperlink"/>
                  <w:rFonts w:asciiTheme="majorHAnsi" w:eastAsia="Times New Roman" w:hAnsiTheme="majorHAnsi"/>
                  <w:sz w:val="18"/>
                  <w:szCs w:val="18"/>
                  <w:lang w:val="et-EE"/>
                </w:rPr>
                <w:t>https://mkm.ee/media/620/download</w:t>
              </w:r>
            </w:hyperlink>
            <w:r>
              <w:rPr>
                <w:rFonts w:asciiTheme="majorHAnsi" w:eastAsia="Times New Roman" w:hAnsiTheme="majorHAnsi"/>
                <w:sz w:val="18"/>
                <w:szCs w:val="18"/>
                <w:lang w:val="et-EE"/>
              </w:rPr>
              <w:t>,</w:t>
            </w:r>
          </w:p>
          <w:p w14:paraId="20D3200F" w14:textId="77777777" w:rsidR="00190AEE" w:rsidRDefault="00190AEE" w:rsidP="00376DF6">
            <w:pPr>
              <w:spacing w:before="60" w:after="60" w:line="240" w:lineRule="auto"/>
              <w:jc w:val="both"/>
              <w:rPr>
                <w:rFonts w:asciiTheme="majorHAnsi" w:hAnsiTheme="majorHAnsi"/>
                <w:lang w:val="et-EE"/>
              </w:rPr>
            </w:pPr>
            <w:r>
              <w:rPr>
                <w:rFonts w:asciiTheme="majorHAnsi" w:eastAsia="Times New Roman" w:hAnsiTheme="majorHAnsi"/>
                <w:sz w:val="18"/>
                <w:szCs w:val="18"/>
                <w:lang w:val="et-EE"/>
              </w:rPr>
              <w:t xml:space="preserve"> „Riigiteede teehoiukava 2021–2030“: </w:t>
            </w:r>
            <w:hyperlink r:id="rId71" w:tooltip="https://www.transpordiamet.ee/media/5314/download" w:history="1">
              <w:r>
                <w:rPr>
                  <w:rStyle w:val="Hperlink"/>
                  <w:rFonts w:asciiTheme="majorHAnsi" w:hAnsiTheme="majorHAnsi"/>
                  <w:sz w:val="18"/>
                  <w:szCs w:val="18"/>
                  <w:lang w:val="et-EE"/>
                </w:rPr>
                <w:t>https://www.transpordiamet.ee/media/5314/download</w:t>
              </w:r>
            </w:hyperlink>
          </w:p>
          <w:p w14:paraId="5E81A761" w14:textId="77777777" w:rsidR="00190AEE" w:rsidRDefault="00190AEE" w:rsidP="00376DF6">
            <w:pPr>
              <w:spacing w:before="60" w:after="60" w:line="240" w:lineRule="auto"/>
              <w:jc w:val="both"/>
              <w:rPr>
                <w:rFonts w:asciiTheme="majorHAnsi" w:hAnsiTheme="majorHAnsi"/>
                <w:sz w:val="18"/>
                <w:szCs w:val="18"/>
                <w:lang w:val="et-EE"/>
              </w:rPr>
            </w:pPr>
          </w:p>
          <w:p w14:paraId="2EFF1C77"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4. Arengukavaga tagatakse vastastikune täiendavus.</w:t>
            </w:r>
          </w:p>
          <w:p w14:paraId="0BF3CE1C"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5. Ei kohaldata, ERTMSi juurutamist ei kavandata.</w:t>
            </w:r>
          </w:p>
          <w:p w14:paraId="2336C996"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6. See sisaldub arengukavas, mitmeliigiline transport on arengukavas keskne põhimõte, mistõttu on seda käsitletud arengukava kõigis peatükkides.</w:t>
            </w:r>
          </w:p>
          <w:p w14:paraId="07E048ED"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7. See on lisatud arengukavasse ning seda käsitletakse kõikide transpordiliikide korral ja ka üldiselt taristut käsitlevas peatükis.</w:t>
            </w:r>
          </w:p>
          <w:p w14:paraId="425A5FE0"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8. See sisaldub strateegilisel tasandil arengukavas, transpordiprogrammide põhisuundades ja üksikasjalikult liiklusohutuse strateegia meetmetes. Strateegilisel tasandil on liiklusohutuse riskihindamine osa transpordi </w:t>
            </w:r>
            <w:r>
              <w:rPr>
                <w:rFonts w:asciiTheme="majorHAnsi" w:eastAsia="Times New Roman" w:hAnsiTheme="majorHAnsi"/>
                <w:sz w:val="18"/>
                <w:szCs w:val="18"/>
                <w:lang w:val="et-EE"/>
              </w:rPr>
              <w:lastRenderedPageBreak/>
              <w:t>arengukavast ja täpsemaid tegevusi on kirjeldatud „Liiklusohutusprogrammis 2016–2025“ (</w:t>
            </w:r>
            <w:hyperlink r:id="rId72" w:tooltip="https://www.transpordiamet.ee/liiklusohutusprogramm" w:history="1">
              <w:r>
                <w:rPr>
                  <w:rFonts w:asciiTheme="majorHAnsi" w:hAnsiTheme="majorHAnsi"/>
                  <w:color w:val="0000FF"/>
                  <w:sz w:val="18"/>
                  <w:szCs w:val="18"/>
                  <w:u w:val="single"/>
                  <w:lang w:val="et-EE"/>
                </w:rPr>
                <w:t>https://www.transpordiamet.ee/liiklusohutusprogramm</w:t>
              </w:r>
            </w:hyperlink>
            <w:r>
              <w:rPr>
                <w:rFonts w:asciiTheme="majorHAnsi" w:hAnsiTheme="majorHAnsi"/>
                <w:sz w:val="18"/>
                <w:szCs w:val="18"/>
                <w:lang w:val="et-EE"/>
              </w:rPr>
              <w:t xml:space="preserve"> </w:t>
            </w:r>
            <w:r>
              <w:rPr>
                <w:rFonts w:asciiTheme="majorHAnsi" w:eastAsia="Times New Roman" w:hAnsiTheme="majorHAnsi"/>
                <w:sz w:val="18"/>
                <w:szCs w:val="18"/>
                <w:lang w:val="et-EE"/>
              </w:rPr>
              <w:t xml:space="preserve">). </w:t>
            </w:r>
          </w:p>
          <w:p w14:paraId="201CDB8F"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Rahastatakse liiklusohtlike kohtade ohutuse valdkonda ja liiklusohtlike kohtade valimise metoodikat. </w:t>
            </w:r>
            <w:r>
              <w:rPr>
                <w:rFonts w:asciiTheme="majorHAnsi" w:hAnsiTheme="majorHAnsi"/>
                <w:sz w:val="18"/>
                <w:szCs w:val="18"/>
                <w:lang w:val="et-EE"/>
              </w:rPr>
              <w:br/>
            </w:r>
            <w:r>
              <w:rPr>
                <w:rFonts w:asciiTheme="majorHAnsi" w:eastAsia="Times New Roman" w:hAnsiTheme="majorHAnsi"/>
                <w:sz w:val="18"/>
                <w:szCs w:val="18"/>
                <w:lang w:val="et-EE"/>
              </w:rPr>
              <w:t>9. Teave investeeringutele vastavate rahastamisvahendite kohta saab olema taristu investeerimiskavas (</w:t>
            </w:r>
            <w:hyperlink r:id="rId73" w:tooltip="https://www.riigiteataja.ee/aktilisa/3200/4202/1002/VV_k93_lisa_145k.pdf" w:history="1">
              <w:r>
                <w:rPr>
                  <w:rStyle w:val="Hperlink"/>
                  <w:rFonts w:asciiTheme="majorHAnsi" w:eastAsia="Times New Roman" w:hAnsiTheme="majorHAnsi"/>
                  <w:sz w:val="18"/>
                  <w:szCs w:val="18"/>
                  <w:lang w:val="et-EE"/>
                </w:rPr>
                <w:t>https://www.riigiteataja.ee/aktilisa/3200/4202/1002/VV_k93_lisa_145k.pdf#</w:t>
              </w:r>
            </w:hyperlink>
            <w:r>
              <w:rPr>
                <w:rFonts w:asciiTheme="majorHAnsi" w:eastAsia="Times New Roman" w:hAnsiTheme="majorHAnsi"/>
                <w:sz w:val="18"/>
                <w:szCs w:val="18"/>
                <w:lang w:val="et-EE"/>
              </w:rPr>
              <w:t xml:space="preserve">) ja transpordiprogrammides (Transpordi konkurentsivõime ja liikuvuse programm 2022-2025 </w:t>
            </w:r>
            <w:hyperlink r:id="rId74" w:tooltip="https://mkm.ee/media/620/download" w:history="1">
              <w:r>
                <w:rPr>
                  <w:rStyle w:val="Hperlink"/>
                  <w:rFonts w:asciiTheme="majorHAnsi" w:eastAsia="Times New Roman" w:hAnsiTheme="majorHAnsi"/>
                  <w:sz w:val="18"/>
                  <w:szCs w:val="18"/>
                  <w:lang w:val="et-EE"/>
                </w:rPr>
                <w:t>https://mkm.ee/media/620/download</w:t>
              </w:r>
            </w:hyperlink>
            <w:r>
              <w:rPr>
                <w:rFonts w:asciiTheme="majorHAnsi" w:eastAsia="Times New Roman" w:hAnsiTheme="majorHAnsi"/>
                <w:sz w:val="18"/>
                <w:szCs w:val="18"/>
                <w:lang w:val="et-EE"/>
              </w:rPr>
              <w:t xml:space="preserve">), mis on kooskõlas arengukavaga. Käitus- ja hoolduskulud kaetakse strateegilisel tasandil transpordiprogrammidega ja üksikasjalikult iga konkreetse asutuse asjakohastes taristuhalduse kavades (nt Transpordiamet, </w:t>
            </w:r>
            <w:hyperlink r:id="rId75" w:tooltip="https://transpordiamet.ee/" w:history="1">
              <w:r>
                <w:rPr>
                  <w:rStyle w:val="Hperlink"/>
                  <w:rFonts w:asciiTheme="majorHAnsi" w:eastAsia="Times New Roman" w:hAnsiTheme="majorHAnsi"/>
                  <w:sz w:val="18"/>
                  <w:szCs w:val="18"/>
                  <w:lang w:val="et-EE"/>
                </w:rPr>
                <w:t>https://transpordiamet.ee</w:t>
              </w:r>
            </w:hyperlink>
            <w:r>
              <w:rPr>
                <w:rFonts w:asciiTheme="majorHAnsi" w:eastAsia="Times New Roman" w:hAnsiTheme="majorHAnsi"/>
                <w:sz w:val="18"/>
                <w:szCs w:val="18"/>
                <w:lang w:val="et-EE"/>
              </w:rPr>
              <w:t xml:space="preserve">, </w:t>
            </w:r>
            <w:hyperlink r:id="rId76" w:tooltip="https://www.transpordiamet.ee/en/media/156/download" w:history="1">
              <w:r>
                <w:rPr>
                  <w:rStyle w:val="Hperlink"/>
                  <w:rFonts w:asciiTheme="majorHAnsi" w:eastAsia="Times New Roman" w:hAnsiTheme="majorHAnsi"/>
                  <w:sz w:val="18"/>
                  <w:szCs w:val="18"/>
                  <w:lang w:val="et-EE"/>
                </w:rPr>
                <w:t>https://www.transpordiamet.ee/en/media/156/download</w:t>
              </w:r>
            </w:hyperlink>
            <w:r>
              <w:rPr>
                <w:rFonts w:asciiTheme="majorHAnsi" w:eastAsia="Times New Roman" w:hAnsiTheme="majorHAnsi"/>
                <w:sz w:val="18"/>
                <w:szCs w:val="18"/>
                <w:lang w:val="et-EE"/>
              </w:rPr>
              <w:t xml:space="preserve"> ja Eesti Raudtee, </w:t>
            </w:r>
            <w:hyperlink r:id="rId77" w:tooltip="https://www.evr.ee/" w:history="1">
              <w:r>
                <w:rPr>
                  <w:rStyle w:val="Hperlink"/>
                  <w:rFonts w:asciiTheme="majorHAnsi" w:eastAsia="Times New Roman" w:hAnsiTheme="majorHAnsi"/>
                  <w:sz w:val="18"/>
                  <w:szCs w:val="18"/>
                  <w:lang w:val="et-EE"/>
                </w:rPr>
                <w:t>https://www.evr.ee</w:t>
              </w:r>
            </w:hyperlink>
            <w:r>
              <w:rPr>
                <w:rStyle w:val="Hperlink"/>
                <w:rFonts w:asciiTheme="majorHAnsi" w:eastAsia="Times New Roman" w:hAnsiTheme="majorHAnsi"/>
                <w:sz w:val="18"/>
                <w:szCs w:val="18"/>
                <w:lang w:val="et-EE"/>
              </w:rPr>
              <w:t xml:space="preserve">), </w:t>
            </w:r>
            <w:hyperlink r:id="rId78" w:tooltip="https://www.mkm.ee/media/6948/download" w:history="1">
              <w:r>
                <w:rPr>
                  <w:rStyle w:val="Hperlink"/>
                  <w:rFonts w:asciiTheme="majorHAnsi" w:eastAsia="Times New Roman" w:hAnsiTheme="majorHAnsi"/>
                  <w:sz w:val="18"/>
                  <w:szCs w:val="18"/>
                  <w:lang w:val="et-EE"/>
                </w:rPr>
                <w:t>https://www.mkm.ee/media/6948/download</w:t>
              </w:r>
            </w:hyperlink>
            <w:r>
              <w:rPr>
                <w:rFonts w:asciiTheme="majorHAnsi" w:eastAsia="Times New Roman" w:hAnsiTheme="majorHAnsi"/>
                <w:sz w:val="18"/>
                <w:szCs w:val="18"/>
                <w:lang w:val="et-EE"/>
              </w:rPr>
              <w:t>.</w:t>
            </w:r>
          </w:p>
        </w:tc>
      </w:tr>
      <w:tr w:rsidR="00190AEE" w:rsidRPr="00EF1C29" w14:paraId="0AC30E08" w14:textId="77777777" w:rsidTr="4E56A766">
        <w:trPr>
          <w:trHeight w:val="131"/>
        </w:trPr>
        <w:tc>
          <w:tcPr>
            <w:tcW w:w="1135" w:type="dxa"/>
          </w:tcPr>
          <w:p w14:paraId="73F63248" w14:textId="77777777" w:rsidR="00190AEE" w:rsidRDefault="00190AEE" w:rsidP="00376DF6">
            <w:pPr>
              <w:spacing w:before="60" w:after="60" w:line="240" w:lineRule="auto"/>
              <w:rPr>
                <w:rFonts w:asciiTheme="majorHAnsi" w:hAnsiTheme="majorHAnsi"/>
                <w:b/>
                <w:bCs/>
                <w:sz w:val="18"/>
                <w:szCs w:val="18"/>
                <w:lang w:val="et-EE"/>
              </w:rPr>
            </w:pPr>
            <w:r>
              <w:rPr>
                <w:rFonts w:asciiTheme="majorHAnsi" w:hAnsiTheme="majorHAnsi"/>
                <w:sz w:val="18"/>
                <w:szCs w:val="18"/>
                <w:lang w:val="et-EE"/>
              </w:rPr>
              <w:lastRenderedPageBreak/>
              <w:t>4.1 Aktiivse tööturupoliitika strateegiline poliitikaraamistik</w:t>
            </w:r>
          </w:p>
        </w:tc>
        <w:tc>
          <w:tcPr>
            <w:tcW w:w="709" w:type="dxa"/>
          </w:tcPr>
          <w:p w14:paraId="46F3D82F" w14:textId="77777777" w:rsidR="00190AEE" w:rsidRDefault="00190AEE" w:rsidP="00376DF6">
            <w:pPr>
              <w:spacing w:before="60" w:after="60" w:line="240" w:lineRule="auto"/>
              <w:rPr>
                <w:rFonts w:asciiTheme="majorHAnsi" w:hAnsiTheme="majorHAnsi"/>
                <w:strike/>
                <w:sz w:val="18"/>
                <w:szCs w:val="18"/>
                <w:lang w:val="et-EE"/>
              </w:rPr>
            </w:pPr>
            <w:r>
              <w:rPr>
                <w:rFonts w:asciiTheme="majorHAnsi" w:hAnsiTheme="majorHAnsi"/>
                <w:sz w:val="18"/>
                <w:szCs w:val="18"/>
                <w:lang w:val="et-EE"/>
              </w:rPr>
              <w:t>ESF</w:t>
            </w:r>
          </w:p>
          <w:p w14:paraId="13B96FCC" w14:textId="77777777" w:rsidR="00190AEE" w:rsidRDefault="00190AEE" w:rsidP="00376DF6">
            <w:pPr>
              <w:spacing w:before="60" w:after="60" w:line="240" w:lineRule="auto"/>
              <w:rPr>
                <w:rFonts w:asciiTheme="majorHAnsi" w:hAnsiTheme="majorHAnsi"/>
                <w:sz w:val="18"/>
                <w:szCs w:val="18"/>
                <w:lang w:val="et-EE"/>
              </w:rPr>
            </w:pPr>
          </w:p>
        </w:tc>
        <w:tc>
          <w:tcPr>
            <w:tcW w:w="1559" w:type="dxa"/>
          </w:tcPr>
          <w:p w14:paraId="4C02AE17"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a) Kõigi tööotsijate, eriti noorte, pikaajaliste töötute, ebasoodsas olukorras olevate rühmade ja mitteaktiivsete inimeste tööhõivele juurdepääsu parandamine ning füüsilisest isikust </w:t>
            </w:r>
            <w:r>
              <w:rPr>
                <w:rFonts w:asciiTheme="majorHAnsi" w:hAnsiTheme="majorHAnsi"/>
                <w:sz w:val="18"/>
                <w:szCs w:val="18"/>
                <w:lang w:val="et-EE"/>
              </w:rPr>
              <w:lastRenderedPageBreak/>
              <w:t xml:space="preserve">ettevõtjana tegutsemise ja sotsiaalmajanduse edendamine; </w:t>
            </w:r>
          </w:p>
        </w:tc>
        <w:tc>
          <w:tcPr>
            <w:tcW w:w="992" w:type="dxa"/>
          </w:tcPr>
          <w:p w14:paraId="1DDD7F0D"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JAH</w:t>
            </w:r>
          </w:p>
        </w:tc>
        <w:tc>
          <w:tcPr>
            <w:tcW w:w="3686" w:type="dxa"/>
          </w:tcPr>
          <w:p w14:paraId="555FCF44"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Vastu on võetud aktiivse tööturupoliitika strateegiline poliitikaraamistik, pidades silmas tööhõivesuuniseid, ja see hõlmab järgmist:</w:t>
            </w:r>
          </w:p>
          <w:p w14:paraId="579F50B9" w14:textId="77777777" w:rsidR="00190AEE" w:rsidRDefault="00190AEE" w:rsidP="00376DF6">
            <w:pPr>
              <w:spacing w:before="60" w:after="60" w:line="240" w:lineRule="auto"/>
              <w:ind w:left="463" w:hanging="426"/>
              <w:rPr>
                <w:rFonts w:asciiTheme="majorHAnsi" w:hAnsiTheme="majorHAnsi" w:cstheme="min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meetmed tööotsijate profiilide koostamise ja nende vajaduste hindamise jaoks;</w:t>
            </w:r>
          </w:p>
          <w:p w14:paraId="15E8AE10" w14:textId="77777777" w:rsidR="00190AEE" w:rsidRDefault="00190AEE" w:rsidP="00376DF6">
            <w:pPr>
              <w:spacing w:before="60" w:after="60" w:line="240" w:lineRule="auto"/>
              <w:ind w:left="463" w:hanging="426"/>
              <w:rPr>
                <w:rFonts w:asciiTheme="majorHAnsi" w:hAnsiTheme="majorHAnsi" w:cstheme="min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teave vabade töökohtade ja töötamisvõimaluste kohta, võttes arvesse tööturuvajadusi;</w:t>
            </w:r>
          </w:p>
          <w:p w14:paraId="1A6A6206" w14:textId="77777777" w:rsidR="00190AEE" w:rsidRDefault="00190AEE" w:rsidP="00376DF6">
            <w:pPr>
              <w:spacing w:before="60" w:after="60" w:line="240" w:lineRule="auto"/>
              <w:ind w:left="463" w:hanging="426"/>
              <w:rPr>
                <w:rFonts w:asciiTheme="majorHAnsi" w:hAnsiTheme="maj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 xml:space="preserve">meetmed, mis tagavad, et selle kavandamine, rakendamine, seire ja </w:t>
            </w:r>
            <w:r>
              <w:rPr>
                <w:rFonts w:asciiTheme="majorHAnsi" w:hAnsiTheme="majorHAnsi"/>
                <w:sz w:val="18"/>
                <w:szCs w:val="18"/>
                <w:lang w:val="et-EE"/>
              </w:rPr>
              <w:lastRenderedPageBreak/>
              <w:t>läbivaatamine toimuks tihedas koostöös asjaomaste sidusrühmadega;</w:t>
            </w:r>
          </w:p>
          <w:p w14:paraId="7E3F3B38" w14:textId="77777777" w:rsidR="00190AEE" w:rsidRDefault="00190AEE" w:rsidP="00376DF6">
            <w:pPr>
              <w:spacing w:before="60" w:after="60" w:line="240" w:lineRule="auto"/>
              <w:ind w:left="463" w:hanging="426"/>
              <w:rPr>
                <w:rFonts w:asciiTheme="majorHAnsi" w:hAnsiTheme="majorHAnsi"/>
                <w:sz w:val="18"/>
                <w:szCs w:val="18"/>
                <w:lang w:val="et-EE"/>
              </w:rPr>
            </w:pPr>
            <w:r>
              <w:rPr>
                <w:rFonts w:asciiTheme="majorHAnsi" w:hAnsiTheme="majorHAnsi"/>
                <w:sz w:val="18"/>
                <w:szCs w:val="18"/>
                <w:lang w:val="et-EE"/>
              </w:rPr>
              <w:t>4.</w:t>
            </w:r>
            <w:r>
              <w:rPr>
                <w:rFonts w:asciiTheme="majorHAnsi" w:hAnsiTheme="majorHAnsi"/>
                <w:sz w:val="18"/>
                <w:szCs w:val="18"/>
                <w:lang w:val="et-EE"/>
              </w:rPr>
              <w:tab/>
              <w:t>meetmed aktiivse tööturupoliitika jälgimise, hindamise ja läbivaatamise jaoks;</w:t>
            </w:r>
          </w:p>
          <w:p w14:paraId="5ACFD8A4" w14:textId="77777777" w:rsidR="00190AEE" w:rsidRDefault="00190AEE" w:rsidP="00376DF6">
            <w:pPr>
              <w:spacing w:before="60" w:after="60" w:line="240" w:lineRule="auto"/>
              <w:ind w:left="463" w:hanging="426"/>
              <w:rPr>
                <w:rFonts w:asciiTheme="majorHAnsi" w:hAnsiTheme="majorHAnsi"/>
                <w:sz w:val="18"/>
                <w:szCs w:val="18"/>
                <w:lang w:val="et-EE"/>
              </w:rPr>
            </w:pPr>
            <w:r>
              <w:rPr>
                <w:rFonts w:asciiTheme="majorHAnsi" w:hAnsiTheme="majorHAnsi"/>
                <w:sz w:val="18"/>
                <w:szCs w:val="18"/>
                <w:lang w:val="et-EE"/>
              </w:rPr>
              <w:t>5.</w:t>
            </w:r>
            <w:r>
              <w:rPr>
                <w:rFonts w:asciiTheme="majorHAnsi" w:hAnsiTheme="majorHAnsi"/>
                <w:sz w:val="18"/>
                <w:szCs w:val="18"/>
                <w:lang w:val="et-EE"/>
              </w:rPr>
              <w:tab/>
              <w:t>noorte tööhõivealaste sekkumiste korral on tõenduspõhised ja sihtotstarbelised võimalused mittetöötavate, hariduse või koolituseta noorte jaoks, sealhulgas teavitamismeetmed, ja tuginedes kvaliteedinõuetele võetakse arvesse kvaliteetse töökohapõhise õppe ja õppepraktika kriteeriume, sealhulgas noortegarantii kavade rakendamise kontekstis.</w:t>
            </w:r>
          </w:p>
        </w:tc>
        <w:tc>
          <w:tcPr>
            <w:tcW w:w="992" w:type="dxa"/>
          </w:tcPr>
          <w:p w14:paraId="72B6EAC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1. JAH</w:t>
            </w:r>
          </w:p>
          <w:p w14:paraId="6E5B023B"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3471752A"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3. JAH</w:t>
            </w:r>
          </w:p>
          <w:p w14:paraId="7FA89D1A"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4. JAH</w:t>
            </w:r>
          </w:p>
          <w:p w14:paraId="029FEE47"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5. JAH</w:t>
            </w:r>
          </w:p>
        </w:tc>
        <w:tc>
          <w:tcPr>
            <w:tcW w:w="1843" w:type="dxa"/>
          </w:tcPr>
          <w:p w14:paraId="4C84C8C6" w14:textId="047F82B5" w:rsidR="00190AEE" w:rsidRDefault="00190AEE" w:rsidP="00376DF6">
            <w:pPr>
              <w:spacing w:before="60" w:after="60" w:line="240" w:lineRule="auto"/>
              <w:rPr>
                <w:rFonts w:asciiTheme="majorHAnsi" w:hAnsiTheme="majorHAnsi"/>
                <w:sz w:val="18"/>
                <w:lang w:val="et-EE"/>
              </w:rPr>
            </w:pPr>
            <w:r>
              <w:rPr>
                <w:rFonts w:asciiTheme="majorHAnsi" w:hAnsiTheme="majorHAnsi"/>
                <w:sz w:val="18"/>
                <w:szCs w:val="18"/>
                <w:lang w:val="et-EE"/>
              </w:rPr>
              <w:t xml:space="preserve">„Heaolu arengukava 2023–2030“ </w:t>
            </w:r>
          </w:p>
          <w:p w14:paraId="1D172981" w14:textId="66536F51" w:rsidR="00190AEE" w:rsidRDefault="007D5351" w:rsidP="00376DF6">
            <w:pPr>
              <w:spacing w:before="60" w:after="60" w:line="240" w:lineRule="auto"/>
              <w:rPr>
                <w:rFonts w:asciiTheme="majorHAnsi" w:hAnsiTheme="majorHAnsi"/>
                <w:sz w:val="18"/>
                <w:szCs w:val="18"/>
                <w:lang w:val="et-EE"/>
              </w:rPr>
            </w:pPr>
            <w:hyperlink r:id="rId79" w:anchor="heaolu-arengukava-20" w:history="1">
              <w:r w:rsidRPr="00735449">
                <w:rPr>
                  <w:rStyle w:val="Hperlink"/>
                  <w:rFonts w:asciiTheme="majorHAnsi" w:hAnsiTheme="majorHAnsi"/>
                  <w:sz w:val="18"/>
                  <w:szCs w:val="18"/>
                  <w:lang w:val="et-EE"/>
                </w:rPr>
                <w:t>https://www.sm.ee/heaolu-arengukava-2023-2030#heaolu-arengukava-20</w:t>
              </w:r>
            </w:hyperlink>
          </w:p>
          <w:p w14:paraId="419945A6" w14:textId="77777777" w:rsidR="007D5351" w:rsidRDefault="007D5351" w:rsidP="00376DF6">
            <w:pPr>
              <w:spacing w:before="60" w:after="60" w:line="240" w:lineRule="auto"/>
              <w:rPr>
                <w:rFonts w:asciiTheme="majorHAnsi" w:hAnsiTheme="majorHAnsi"/>
                <w:sz w:val="18"/>
                <w:szCs w:val="18"/>
                <w:lang w:val="et-EE"/>
              </w:rPr>
            </w:pPr>
          </w:p>
          <w:p w14:paraId="1C9FEE9E"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„Eesti Töötukassa arengukava 2022-2025“ (</w:t>
            </w:r>
            <w:hyperlink r:id="rId80" w:tooltip="https://www.tootukassa.ee/web/sites/default/files/2022-01/tootukassa_arengukava.pdf" w:history="1">
              <w:r>
                <w:rPr>
                  <w:rFonts w:asciiTheme="majorHAnsi" w:hAnsiTheme="majorHAnsi"/>
                  <w:color w:val="0000FF"/>
                  <w:sz w:val="18"/>
                  <w:szCs w:val="18"/>
                  <w:u w:val="single"/>
                  <w:lang w:val="et-EE"/>
                </w:rPr>
                <w:t>https://www.tootukassa.ee/web/sites/default/files/2022-</w:t>
              </w:r>
              <w:r>
                <w:rPr>
                  <w:rFonts w:asciiTheme="majorHAnsi" w:hAnsiTheme="majorHAnsi"/>
                  <w:color w:val="0000FF"/>
                  <w:sz w:val="18"/>
                  <w:szCs w:val="18"/>
                  <w:u w:val="single"/>
                  <w:lang w:val="et-EE"/>
                </w:rPr>
                <w:lastRenderedPageBreak/>
                <w:t>01/tootukassa_arengukava.pdf</w:t>
              </w:r>
            </w:hyperlink>
            <w:r>
              <w:rPr>
                <w:rFonts w:asciiTheme="majorHAnsi" w:hAnsiTheme="majorHAnsi"/>
                <w:sz w:val="18"/>
                <w:szCs w:val="18"/>
                <w:lang w:val="et-EE"/>
              </w:rPr>
              <w:t>)</w:t>
            </w:r>
          </w:p>
          <w:p w14:paraId="3E91D214" w14:textId="77777777" w:rsidR="00190AEE" w:rsidRDefault="00190AEE" w:rsidP="00376DF6">
            <w:pPr>
              <w:spacing w:before="60" w:after="60" w:line="240" w:lineRule="auto"/>
              <w:rPr>
                <w:rFonts w:asciiTheme="majorHAnsi" w:hAnsiTheme="majorHAnsi"/>
                <w:iCs/>
                <w:sz w:val="18"/>
                <w:szCs w:val="18"/>
                <w:lang w:val="et-EE"/>
              </w:rPr>
            </w:pPr>
          </w:p>
          <w:p w14:paraId="7B352952" w14:textId="77777777" w:rsidR="00190AEE" w:rsidRDefault="00190AEE" w:rsidP="00376DF6">
            <w:pPr>
              <w:spacing w:before="60" w:after="60" w:line="240" w:lineRule="auto"/>
              <w:rPr>
                <w:rFonts w:asciiTheme="majorHAnsi" w:hAnsiTheme="majorHAnsi"/>
                <w:sz w:val="18"/>
                <w:szCs w:val="16"/>
                <w:lang w:val="et-EE"/>
              </w:rPr>
            </w:pPr>
            <w:r>
              <w:rPr>
                <w:rFonts w:asciiTheme="majorHAnsi" w:hAnsiTheme="majorHAnsi"/>
                <w:sz w:val="18"/>
                <w:szCs w:val="16"/>
                <w:lang w:val="et-EE"/>
              </w:rPr>
              <w:t>Tööhõiveprogramm 2024-2029</w:t>
            </w:r>
          </w:p>
          <w:p w14:paraId="417F29BF" w14:textId="1D310525" w:rsidR="00190AEE" w:rsidRDefault="007D5351" w:rsidP="00376DF6">
            <w:pPr>
              <w:spacing w:before="60" w:after="60" w:line="240" w:lineRule="auto"/>
              <w:rPr>
                <w:rFonts w:asciiTheme="majorHAnsi" w:hAnsiTheme="majorHAnsi"/>
                <w:sz w:val="18"/>
                <w:szCs w:val="16"/>
                <w:lang w:val="et-EE"/>
              </w:rPr>
            </w:pPr>
            <w:hyperlink r:id="rId81" w:history="1">
              <w:r w:rsidRPr="00735449">
                <w:rPr>
                  <w:rStyle w:val="Hperlink"/>
                  <w:rFonts w:asciiTheme="majorHAnsi" w:hAnsiTheme="majorHAnsi"/>
                  <w:sz w:val="18"/>
                  <w:szCs w:val="16"/>
                  <w:lang w:val="et-EE"/>
                </w:rPr>
                <w:t>https://www.riigiteataja.ee/akt/103102023021</w:t>
              </w:r>
            </w:hyperlink>
          </w:p>
          <w:p w14:paraId="411BA3FD" w14:textId="77777777" w:rsidR="007D5351" w:rsidRDefault="007D5351" w:rsidP="00376DF6">
            <w:pPr>
              <w:spacing w:before="60" w:after="60" w:line="240" w:lineRule="auto"/>
              <w:rPr>
                <w:rFonts w:asciiTheme="majorHAnsi" w:hAnsiTheme="majorHAnsi"/>
                <w:sz w:val="18"/>
                <w:szCs w:val="16"/>
                <w:lang w:val="et-EE"/>
              </w:rPr>
            </w:pPr>
          </w:p>
          <w:p w14:paraId="6C413590" w14:textId="77777777" w:rsidR="007D5351" w:rsidRDefault="007D5351" w:rsidP="007D5351">
            <w:pPr>
              <w:spacing w:before="60" w:after="60" w:line="240" w:lineRule="auto"/>
              <w:rPr>
                <w:rFonts w:asciiTheme="majorHAnsi" w:hAnsiTheme="majorHAnsi"/>
                <w:iCs/>
                <w:sz w:val="18"/>
                <w:szCs w:val="18"/>
                <w:lang w:val="et-EE"/>
              </w:rPr>
            </w:pPr>
            <w:r w:rsidRPr="00490FB3">
              <w:rPr>
                <w:rFonts w:asciiTheme="majorHAnsi" w:hAnsiTheme="majorHAnsi"/>
                <w:iCs/>
                <w:sz w:val="18"/>
                <w:szCs w:val="18"/>
                <w:lang w:val="et-EE"/>
              </w:rPr>
              <w:t>Tööhõiveprogramm</w:t>
            </w:r>
            <w:r>
              <w:rPr>
                <w:rFonts w:asciiTheme="majorHAnsi" w:hAnsiTheme="majorHAnsi"/>
                <w:iCs/>
                <w:sz w:val="18"/>
                <w:szCs w:val="18"/>
                <w:lang w:val="et-EE"/>
              </w:rPr>
              <w:t xml:space="preserve"> 2021-2023</w:t>
            </w:r>
          </w:p>
          <w:p w14:paraId="2BEFF7CB" w14:textId="1017698E" w:rsidR="007D5351" w:rsidRPr="007D5351" w:rsidRDefault="007D5351" w:rsidP="00376DF6">
            <w:pPr>
              <w:spacing w:before="60" w:after="60" w:line="240" w:lineRule="auto"/>
              <w:rPr>
                <w:rFonts w:asciiTheme="majorHAnsi" w:hAnsiTheme="majorHAnsi"/>
                <w:iCs/>
                <w:sz w:val="18"/>
                <w:szCs w:val="18"/>
                <w:lang w:val="et-EE"/>
              </w:rPr>
            </w:pPr>
            <w:r w:rsidRPr="008A2C87">
              <w:rPr>
                <w:rFonts w:asciiTheme="majorHAnsi" w:hAnsiTheme="majorHAnsi"/>
                <w:iCs/>
                <w:sz w:val="18"/>
                <w:szCs w:val="18"/>
                <w:lang w:val="et-EE"/>
              </w:rPr>
              <w:t>https://www.riigiteataja.ee/akt/105072023265</w:t>
            </w:r>
          </w:p>
          <w:p w14:paraId="46716113" w14:textId="77777777" w:rsidR="00190AEE" w:rsidRDefault="00190AEE" w:rsidP="00376DF6">
            <w:pPr>
              <w:spacing w:before="60" w:after="60" w:line="240" w:lineRule="auto"/>
              <w:rPr>
                <w:rFonts w:asciiTheme="majorHAnsi" w:hAnsiTheme="majorHAnsi"/>
                <w:iCs/>
                <w:sz w:val="12"/>
                <w:szCs w:val="12"/>
                <w:lang w:val="et-EE"/>
              </w:rPr>
            </w:pPr>
          </w:p>
          <w:p w14:paraId="25221243" w14:textId="0DBC622A" w:rsidR="00190AEE" w:rsidRDefault="00190AEE" w:rsidP="00376DF6">
            <w:pPr>
              <w:spacing w:before="60" w:after="60" w:line="240" w:lineRule="auto"/>
              <w:rPr>
                <w:rFonts w:asciiTheme="majorHAnsi" w:hAnsiTheme="majorHAnsi"/>
                <w:color w:val="0000FF"/>
                <w:u w:val="single"/>
                <w:lang w:val="et-EE"/>
              </w:rPr>
            </w:pPr>
          </w:p>
          <w:p w14:paraId="2CA59A32" w14:textId="77777777" w:rsidR="007D5351" w:rsidRPr="00490FB3" w:rsidRDefault="007D5351" w:rsidP="007D5351">
            <w:pPr>
              <w:spacing w:before="60" w:after="60" w:line="240" w:lineRule="auto"/>
              <w:rPr>
                <w:rFonts w:ascii="Cambria" w:hAnsi="Cambria"/>
                <w:color w:val="0000FF"/>
                <w:sz w:val="18"/>
                <w:szCs w:val="18"/>
                <w:u w:val="single"/>
                <w:lang w:val="et-EE"/>
              </w:rPr>
            </w:pPr>
            <w:r w:rsidRPr="00490FB3">
              <w:rPr>
                <w:rFonts w:ascii="Cambria" w:hAnsi="Cambria"/>
                <w:color w:val="0000FF"/>
                <w:sz w:val="18"/>
                <w:szCs w:val="18"/>
                <w:u w:val="single"/>
                <w:lang w:val="et-EE"/>
              </w:rPr>
              <w:t>Tööturumeetmete seadus</w:t>
            </w:r>
          </w:p>
          <w:p w14:paraId="27234A71" w14:textId="0F0EAA32" w:rsidR="00190AEE" w:rsidRDefault="007D5351" w:rsidP="00376DF6">
            <w:pPr>
              <w:spacing w:before="60" w:after="60" w:line="240" w:lineRule="auto"/>
              <w:rPr>
                <w:rFonts w:asciiTheme="majorHAnsi" w:hAnsiTheme="majorHAnsi"/>
                <w:iCs/>
                <w:sz w:val="18"/>
                <w:szCs w:val="18"/>
                <w:lang w:val="et-EE"/>
              </w:rPr>
            </w:pPr>
            <w:hyperlink r:id="rId82" w:history="1">
              <w:r w:rsidRPr="00490FB3">
                <w:rPr>
                  <w:rFonts w:asciiTheme="majorHAnsi" w:hAnsiTheme="majorHAnsi"/>
                  <w:color w:val="0000FF"/>
                  <w:sz w:val="18"/>
                  <w:szCs w:val="18"/>
                  <w:u w:val="single"/>
                </w:rPr>
                <w:t>https://www.riigiteataja.ee/akt/106072023110</w:t>
              </w:r>
            </w:hyperlink>
          </w:p>
          <w:p w14:paraId="0FEB8A13" w14:textId="77777777" w:rsidR="00190AEE" w:rsidRDefault="00190AEE" w:rsidP="00376DF6">
            <w:pPr>
              <w:spacing w:before="60" w:after="60" w:line="240" w:lineRule="auto"/>
              <w:rPr>
                <w:rFonts w:asciiTheme="majorHAnsi" w:hAnsiTheme="majorHAnsi"/>
                <w:iCs/>
                <w:sz w:val="18"/>
                <w:szCs w:val="18"/>
                <w:lang w:val="et-EE"/>
              </w:rPr>
            </w:pPr>
            <w:r>
              <w:rPr>
                <w:rFonts w:asciiTheme="majorHAnsi" w:hAnsiTheme="majorHAnsi"/>
                <w:iCs/>
                <w:sz w:val="18"/>
                <w:szCs w:val="18"/>
                <w:lang w:val="et-EE"/>
              </w:rPr>
              <w:t>Noortegarantii tugevdamise tegevuskava 2022-2027</w:t>
            </w:r>
          </w:p>
          <w:p w14:paraId="0AA49D4D" w14:textId="77777777" w:rsidR="007D5351" w:rsidRPr="00490FB3" w:rsidRDefault="007D5351" w:rsidP="007D5351">
            <w:pPr>
              <w:spacing w:before="60" w:after="60" w:line="240" w:lineRule="auto"/>
              <w:rPr>
                <w:rFonts w:ascii="Cambria" w:hAnsi="Cambria"/>
                <w:sz w:val="18"/>
                <w:szCs w:val="18"/>
                <w:lang w:val="et-EE"/>
              </w:rPr>
            </w:pPr>
            <w:hyperlink r:id="rId83" w:history="1">
              <w:r w:rsidRPr="00490FB3">
                <w:rPr>
                  <w:rStyle w:val="Hperlink"/>
                  <w:rFonts w:ascii="Cambria" w:hAnsi="Cambria"/>
                  <w:sz w:val="18"/>
                  <w:szCs w:val="18"/>
                  <w:lang w:val="et-EE"/>
                </w:rPr>
                <w:t>https://www.sm.ee/sites/default/files/documents/2022-06/Noortegarantii%20tugevdamise%20tegevuskava%202022-2027.pdf</w:t>
              </w:r>
            </w:hyperlink>
          </w:p>
          <w:p w14:paraId="5A1CB725" w14:textId="6D67A501" w:rsidR="00190AEE" w:rsidRDefault="00190AEE" w:rsidP="00376DF6">
            <w:pPr>
              <w:spacing w:before="60" w:after="60" w:line="240" w:lineRule="auto"/>
              <w:rPr>
                <w:rFonts w:asciiTheme="majorHAnsi" w:hAnsiTheme="majorHAnsi"/>
                <w:iCs/>
                <w:sz w:val="18"/>
                <w:szCs w:val="18"/>
                <w:lang w:val="et-EE"/>
              </w:rPr>
            </w:pPr>
          </w:p>
        </w:tc>
        <w:tc>
          <w:tcPr>
            <w:tcW w:w="3969" w:type="dxa"/>
          </w:tcPr>
          <w:p w14:paraId="1AAAE1C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lastRenderedPageBreak/>
              <w:t>Aktiivse tööturupoliitika strateegiaraamistikku on kirjeldatud „Heaolu arengukavas 2023–2030“ (</w:t>
            </w:r>
            <w:r w:rsidRPr="00321219">
              <w:rPr>
                <w:rFonts w:asciiTheme="majorHAnsi" w:hAnsiTheme="majorHAnsi"/>
                <w:sz w:val="18"/>
                <w:szCs w:val="18"/>
                <w:lang w:val="et-EE"/>
              </w:rPr>
              <w:t>https://www.sm.ee/heaolu-arengukava-2023-2030#welfare-development</w:t>
            </w:r>
            <w:r>
              <w:rPr>
                <w:rFonts w:asciiTheme="majorHAnsi" w:eastAsia="Times New Roman" w:hAnsiTheme="majorHAnsi"/>
                <w:sz w:val="18"/>
                <w:szCs w:val="18"/>
                <w:lang w:val="et-EE"/>
              </w:rPr>
              <w:t>), mis sisaldab kõiki tööhõive-eesmärke. „Heaolu arengukava 2023-2030“ jõustus 23.02.2023. Tööhõiveprogrammi 2021-2023 jätkuprogramm, mis hõlmab aastaid 2024-2029, kiideti valitsuse poolt heaks 28.09.2023.</w:t>
            </w:r>
          </w:p>
          <w:p w14:paraId="36538347" w14:textId="47A450CB" w:rsidR="007D5351" w:rsidRDefault="00190AEE" w:rsidP="007D5351">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1. Eesti Töötukassa korraldab teenuseid kooskõlas tööturuteenuste ja -toetuste seadusega: </w:t>
            </w:r>
            <w:r>
              <w:rPr>
                <w:rFonts w:asciiTheme="majorHAnsi" w:hAnsiTheme="majorHAnsi"/>
                <w:lang w:val="et-EE"/>
              </w:rPr>
              <w:t xml:space="preserve"> </w:t>
            </w:r>
            <w:hyperlink r:id="rId84" w:history="1">
              <w:r w:rsidR="007D5351" w:rsidRPr="00490FB3">
                <w:rPr>
                  <w:rFonts w:ascii="Cambria" w:hAnsi="Cambria"/>
                  <w:color w:val="0000FF"/>
                  <w:sz w:val="18"/>
                  <w:szCs w:val="18"/>
                  <w:u w:val="single"/>
                  <w:lang w:val="et-EE"/>
                </w:rPr>
                <w:t>https://www.riigiteataja.ee/akt/106072023110</w:t>
              </w:r>
            </w:hyperlink>
            <w:r w:rsidR="007D5351">
              <w:rPr>
                <w:rFonts w:ascii="Cambria" w:hAnsi="Cambria"/>
                <w:sz w:val="18"/>
                <w:szCs w:val="18"/>
              </w:rPr>
              <w:t>.</w:t>
            </w:r>
          </w:p>
          <w:p w14:paraId="6380DD77" w14:textId="0B9F4AD2" w:rsidR="007D5351" w:rsidRDefault="007D5351" w:rsidP="007D5351">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lastRenderedPageBreak/>
              <w:t xml:space="preserve">„Tööhõiveprogrammi 2021-2023“ jätkuprogramm 2024-2029 </w:t>
            </w:r>
            <w:r w:rsidRPr="00574961">
              <w:rPr>
                <w:rFonts w:asciiTheme="majorHAnsi" w:eastAsia="Times New Roman" w:hAnsiTheme="majorHAnsi"/>
                <w:sz w:val="18"/>
                <w:szCs w:val="18"/>
                <w:lang w:val="et-EE"/>
              </w:rPr>
              <w:t>kehtestab tööturuteenuste osutamise, tööturutoetuste maksmise, ESF+ vahendite kasutamise tingimused ja tööturutoetustega seotud arendustegevused, teenuste ja -toetuste määrad</w:t>
            </w:r>
          </w:p>
          <w:p w14:paraId="17A334DD" w14:textId="4FF601CB" w:rsidR="00190AEE" w:rsidRDefault="00190AEE" w:rsidP="007D5351">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w:t>
            </w:r>
          </w:p>
          <w:p w14:paraId="6B2FB1CA"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Eesti tööjõudu jälgitakse pidevalt Eesti tööjõu-uuringu kaudu (</w:t>
            </w:r>
            <w:hyperlink r:id="rId85" w:tooltip="https://www.stat.ee/et/avasta-statistikat/valdkonnad/tooelu/tooturg" w:history="1">
              <w:r>
                <w:rPr>
                  <w:rStyle w:val="Hperlink"/>
                  <w:rFonts w:asciiTheme="majorHAnsi" w:hAnsiTheme="majorHAnsi"/>
                  <w:sz w:val="18"/>
                  <w:szCs w:val="18"/>
                  <w:lang w:val="et-EE"/>
                </w:rPr>
                <w:t>https://www.stat.ee/et/avasta-statistikat/valdkonnad/tooelu/tooturg</w:t>
              </w:r>
            </w:hyperlink>
            <w:r>
              <w:rPr>
                <w:rFonts w:asciiTheme="majorHAnsi" w:hAnsiTheme="majorHAnsi"/>
                <w:sz w:val="18"/>
                <w:szCs w:val="18"/>
                <w:lang w:val="et-EE"/>
              </w:rPr>
              <w:t xml:space="preserve">). </w:t>
            </w:r>
            <w:r>
              <w:rPr>
                <w:rFonts w:asciiTheme="majorHAnsi" w:eastAsia="Times New Roman" w:hAnsiTheme="majorHAnsi"/>
                <w:sz w:val="18"/>
                <w:szCs w:val="18"/>
                <w:lang w:val="et-EE"/>
              </w:rPr>
              <w:t>Uuringu eesmärk on hinnata tööturu olukorda ning omada ülevaadet majandustegevusest (tööhõive, töötus) ja töötingimustest.</w:t>
            </w:r>
          </w:p>
          <w:p w14:paraId="1FC4725E" w14:textId="77777777" w:rsidR="00190AEE" w:rsidRDefault="00190AEE" w:rsidP="00376DF6">
            <w:pPr>
              <w:spacing w:before="60" w:after="60" w:line="240" w:lineRule="auto"/>
              <w:jc w:val="both"/>
              <w:rPr>
                <w:rFonts w:asciiTheme="majorHAnsi" w:eastAsia="Times New Roman" w:hAnsiTheme="majorHAnsi"/>
                <w:sz w:val="18"/>
                <w:lang w:val="et-EE"/>
              </w:rPr>
            </w:pPr>
            <w:r>
              <w:rPr>
                <w:rFonts w:asciiTheme="majorHAnsi" w:eastAsia="Times New Roman" w:hAnsiTheme="majorHAnsi"/>
                <w:sz w:val="18"/>
                <w:szCs w:val="18"/>
                <w:lang w:val="et-EE"/>
              </w:rPr>
              <w:t>2. OSKA (</w:t>
            </w:r>
            <w:hyperlink r:id="rId86" w:tooltip="https://oska.kutsekoda.ee/" w:history="1">
              <w:r>
                <w:rPr>
                  <w:rStyle w:val="Hperlink"/>
                  <w:rFonts w:asciiTheme="majorHAnsi" w:eastAsia="Times New Roman" w:hAnsiTheme="majorHAnsi"/>
                  <w:sz w:val="18"/>
                  <w:szCs w:val="18"/>
                  <w:lang w:val="et-EE"/>
                </w:rPr>
                <w:t>https://oska.kutsekoda.ee</w:t>
              </w:r>
            </w:hyperlink>
            <w:r>
              <w:rPr>
                <w:rFonts w:asciiTheme="majorHAnsi" w:eastAsia="Times New Roman" w:hAnsiTheme="majorHAnsi"/>
                <w:sz w:val="18"/>
                <w:szCs w:val="18"/>
                <w:lang w:val="et-EE"/>
              </w:rPr>
              <w:t xml:space="preserve">) analüüsi tehakse pidevalt, et analüüsida Eesti majandusarengu jaoks vajalikke tööjõuvajadusi ja oskusi järgmise 10 aasta jooksul. Analüüsi korraldatakse koostöös Haridus- ja Teadusministeeriumi, Majandus- ja Kommunikatsiooniministeeriumi, Siseministeeriumi, Sotsiaalministeeriumi ja Rahandusministeeriumiga. Töötukassa vahendatavate tööpakkumiste veebiandmebaas: </w:t>
            </w:r>
            <w:hyperlink r:id="rId87" w:tooltip="https://www.tootukassa.ee/et/toootsijale/too-kaotamine" w:history="1">
              <w:r>
                <w:rPr>
                  <w:rStyle w:val="Hperlink"/>
                  <w:rFonts w:asciiTheme="majorHAnsi" w:eastAsia="Times New Roman" w:hAnsiTheme="majorHAnsi"/>
                  <w:sz w:val="18"/>
                  <w:lang w:val="et-EE"/>
                </w:rPr>
                <w:t>https://www.tootukassa.ee/et/toootsijale/too-kaotamine</w:t>
              </w:r>
            </w:hyperlink>
          </w:p>
          <w:p w14:paraId="4E644DD9"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3. „Heaolu arengukava 2016–2023“ ja „Heaolu arengukava 2023-2030“ juhtkomiteesse kuuluvad peale ministeeriumide ka sotsiaalpartnerite ja organisatsioonide esindajad.</w:t>
            </w:r>
          </w:p>
          <w:p w14:paraId="790B6588" w14:textId="77777777" w:rsidR="00190AEE" w:rsidRDefault="00190AEE" w:rsidP="00376DF6">
            <w:pPr>
              <w:spacing w:before="0" w:after="0" w:line="240" w:lineRule="auto"/>
              <w:rPr>
                <w:rFonts w:asciiTheme="majorHAnsi" w:hAnsiTheme="majorHAnsi"/>
                <w:sz w:val="22"/>
                <w:lang w:val="et-EE"/>
              </w:rPr>
            </w:pPr>
            <w:r>
              <w:rPr>
                <w:rFonts w:asciiTheme="majorHAnsi" w:eastAsia="Times New Roman" w:hAnsiTheme="majorHAnsi"/>
                <w:sz w:val="18"/>
                <w:szCs w:val="18"/>
                <w:lang w:val="et-EE"/>
              </w:rPr>
              <w:t xml:space="preserve">Heaolu arengukava juhtkomisjoni moodustamise käskkiri: </w:t>
            </w:r>
            <w:r>
              <w:fldChar w:fldCharType="begin"/>
            </w:r>
            <w:r>
              <w:rPr>
                <w:rFonts w:asciiTheme="majorHAnsi" w:hAnsiTheme="majorHAnsi"/>
                <w:lang w:val="et-EE"/>
              </w:rPr>
              <w:instrText xml:space="preserve">HYPERLINK "https://www.sm.ee/media/2016/download" \h </w:instrText>
            </w:r>
            <w:r>
              <w:fldChar w:fldCharType="separate"/>
            </w:r>
            <w:hyperlink r:id="rId88" w:tooltip="https://www.sm.ee/heaolu-arengukava-2023-2030" w:history="1">
              <w:r>
                <w:rPr>
                  <w:rStyle w:val="Hperlink"/>
                  <w:rFonts w:asciiTheme="majorHAnsi" w:hAnsiTheme="majorHAnsi"/>
                  <w:sz w:val="18"/>
                  <w:szCs w:val="18"/>
                  <w:lang w:val="et-EE"/>
                </w:rPr>
                <w:t>https://www.sm.ee/heaolu-arengukava-2023-2030</w:t>
              </w:r>
            </w:hyperlink>
          </w:p>
          <w:p w14:paraId="4542FB3B" w14:textId="77777777" w:rsidR="00190AEE" w:rsidRDefault="00190AEE" w:rsidP="00376DF6">
            <w:pPr>
              <w:spacing w:before="0" w:after="0" w:line="240" w:lineRule="auto"/>
              <w:jc w:val="both"/>
              <w:rPr>
                <w:rFonts w:asciiTheme="majorHAnsi" w:hAnsiTheme="majorHAnsi"/>
                <w:sz w:val="18"/>
                <w:szCs w:val="18"/>
                <w:lang w:val="et-EE"/>
              </w:rPr>
            </w:pPr>
            <w:r>
              <w:rPr>
                <w:rStyle w:val="Hperlink"/>
                <w:rFonts w:asciiTheme="majorHAnsi" w:eastAsia="Times New Roman" w:hAnsiTheme="majorHAnsi"/>
                <w:sz w:val="18"/>
                <w:szCs w:val="18"/>
                <w:lang w:val="et-EE"/>
              </w:rPr>
              <w:fldChar w:fldCharType="end"/>
            </w:r>
          </w:p>
          <w:p w14:paraId="35ACE4C5"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Töötukassa nõukogu moodustatakse järgmiselt: valitsus nimetab ühe liikme; Ametiühingute Keskliit ja Töötajate Ametiühingute Liit nimetavad mõlemad ühe liikme; Eesti Tööandjate </w:t>
            </w:r>
            <w:r>
              <w:rPr>
                <w:rFonts w:asciiTheme="majorHAnsi" w:eastAsia="Times New Roman" w:hAnsiTheme="majorHAnsi"/>
                <w:sz w:val="18"/>
                <w:szCs w:val="18"/>
                <w:lang w:val="et-EE"/>
              </w:rPr>
              <w:lastRenderedPageBreak/>
              <w:t>Keskliit nimetab kaks liiget. Valdkonna eest vastutav minister on ametialaselt nõukogu liige.</w:t>
            </w:r>
          </w:p>
          <w:p w14:paraId="44D1275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4. „Heaolu arengukava 2023-2030“ eesmärkide täitmise kohta koostatakse igal aastal aruanne, mis esitatakse heaolu arengukava juhtkomiteele.</w:t>
            </w:r>
          </w:p>
          <w:p w14:paraId="26DF2347"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Vastavalt „Eesti Töötukassa arengukavale 2020–2023“ hindab nõukogu arengukava ja aastaplaani elluviimist nõukogule esitatud aruannete põhjal.</w:t>
            </w:r>
          </w:p>
          <w:p w14:paraId="59591922"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„Töötukassa arengukava 2022–2025“: </w:t>
            </w:r>
            <w:hyperlink r:id="rId89" w:tooltip="https://www.tootukassa.ee/web/sites/default/files/2022-01/tootukassa_arengukava.pdf" w:history="1">
              <w:r>
                <w:rPr>
                  <w:rFonts w:asciiTheme="majorHAnsi" w:hAnsiTheme="majorHAnsi"/>
                  <w:color w:val="0000FF"/>
                  <w:sz w:val="18"/>
                  <w:szCs w:val="18"/>
                  <w:u w:val="single"/>
                  <w:lang w:val="et-EE"/>
                </w:rPr>
                <w:t>https://www.tootukassa.ee/web/sites/default/files/2022-01/tootukassa_arengukava.pdf</w:t>
              </w:r>
            </w:hyperlink>
            <w:r>
              <w:rPr>
                <w:rStyle w:val="Hperlink"/>
                <w:rFonts w:asciiTheme="majorHAnsi" w:eastAsia="Times New Roman" w:hAnsiTheme="majorHAnsi"/>
                <w:sz w:val="18"/>
                <w:szCs w:val="18"/>
                <w:lang w:val="et-EE"/>
              </w:rPr>
              <w:t xml:space="preserve">. </w:t>
            </w:r>
            <w:r>
              <w:rPr>
                <w:rFonts w:asciiTheme="majorHAnsi" w:eastAsia="Times New Roman" w:hAnsiTheme="majorHAnsi"/>
                <w:sz w:val="18"/>
                <w:szCs w:val="18"/>
                <w:lang w:val="et-EE"/>
              </w:rPr>
              <w:t>Arengukava on töötukassa strateegiline dokument, mis on aluseks aastaplaani koostamisele. Arengukava ja aastaplaan on aluseks töötukassa eelarve koostamisele.</w:t>
            </w:r>
          </w:p>
          <w:p w14:paraId="4A260BFC"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Arengukava täitmist korraldab ja selle eest vastutab töötukassa juhatus. Nõukogu hindab arengukava ja aastaplaani täitmist (tegevustulemusi) kord aastas aruannete põhjal.</w:t>
            </w:r>
          </w:p>
          <w:p w14:paraId="30A6AC32"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Arengukava uuendatakse igal aastal ning arvestatakse ka teiste riiklike strateegiatega.</w:t>
            </w:r>
          </w:p>
          <w:p w14:paraId="0528D85A"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5. Noorte tööhõivepoliitikat teostatakse noortegarantii tegevuskava kaudu, kuhu on koondatud olulisemad noorte töötust leevendavad ja ennetavad meetmed. Meetmed on planeeritud parimatele tavadele ja uuringutele tuginedes, sh võetakse arvesse Euroopa Komisjoni soovitusi ja kvaliteedijuhiseid. Noorte tööhõivepoliitika on valdkondadeülene ehk kaasatud on nii haridus-, tervise-, sotsiaal- kui ka töövaldkond. Noortegarantii tugevdamise tegevuskavakinnitati valitsuses 28.04.2022.</w:t>
            </w:r>
          </w:p>
          <w:p w14:paraId="0B00B48A"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Tegevuskava:</w:t>
            </w:r>
          </w:p>
          <w:p w14:paraId="351ABC52" w14:textId="77777777" w:rsidR="00190AEE" w:rsidRDefault="00190AEE" w:rsidP="00376DF6">
            <w:pPr>
              <w:pStyle w:val="Loendilik"/>
              <w:numPr>
                <w:ilvl w:val="0"/>
                <w:numId w:val="68"/>
              </w:numPr>
              <w:spacing w:before="60" w:after="60" w:line="240" w:lineRule="auto"/>
              <w:jc w:val="both"/>
              <w:rPr>
                <w:rFonts w:asciiTheme="majorHAnsi" w:hAnsiTheme="majorHAnsi"/>
                <w:sz w:val="18"/>
                <w:szCs w:val="18"/>
                <w:lang w:val="et-EE"/>
              </w:rPr>
            </w:pPr>
            <w:r>
              <w:rPr>
                <w:rFonts w:asciiTheme="majorHAnsi" w:eastAsia="Times New Roman" w:hAnsiTheme="majorHAnsi" w:cs="Times New Roman"/>
                <w:sz w:val="18"/>
                <w:szCs w:val="18"/>
                <w:lang w:val="et-EE"/>
              </w:rPr>
              <w:t>sisaldab tegevusi, mis aitavad kaasa noorte oskuste arendamisele;</w:t>
            </w:r>
          </w:p>
          <w:p w14:paraId="5DB75361" w14:textId="77777777" w:rsidR="00190AEE" w:rsidRDefault="00190AEE" w:rsidP="00376DF6">
            <w:pPr>
              <w:pStyle w:val="Loendilik"/>
              <w:numPr>
                <w:ilvl w:val="0"/>
                <w:numId w:val="68"/>
              </w:numPr>
              <w:spacing w:before="60" w:after="60" w:line="240" w:lineRule="auto"/>
              <w:jc w:val="both"/>
              <w:rPr>
                <w:rFonts w:asciiTheme="majorHAnsi" w:hAnsiTheme="majorHAnsi"/>
                <w:sz w:val="18"/>
                <w:szCs w:val="18"/>
                <w:lang w:val="et-EE"/>
              </w:rPr>
            </w:pPr>
            <w:r>
              <w:rPr>
                <w:rFonts w:asciiTheme="majorHAnsi" w:eastAsia="Times New Roman" w:hAnsiTheme="majorHAnsi" w:cs="Times New Roman"/>
                <w:sz w:val="18"/>
                <w:szCs w:val="18"/>
                <w:lang w:val="et-EE"/>
              </w:rPr>
              <w:t>kirjeldab tegevusi, mis aitavad ennetada ja tegeleda noorte töötuse ja NEET-noorte probleemiga;</w:t>
            </w:r>
          </w:p>
          <w:p w14:paraId="5D0695EA" w14:textId="77777777" w:rsidR="00190AEE" w:rsidRDefault="00190AEE" w:rsidP="00376DF6">
            <w:pPr>
              <w:pStyle w:val="Loendilik"/>
              <w:numPr>
                <w:ilvl w:val="0"/>
                <w:numId w:val="68"/>
              </w:numPr>
              <w:spacing w:before="60" w:after="60" w:line="240" w:lineRule="auto"/>
              <w:jc w:val="both"/>
              <w:rPr>
                <w:rFonts w:asciiTheme="majorHAnsi" w:eastAsia="Times New Roman" w:hAnsiTheme="majorHAnsi" w:cs="Times New Roman"/>
                <w:sz w:val="18"/>
                <w:szCs w:val="18"/>
                <w:lang w:val="et-EE"/>
              </w:rPr>
            </w:pPr>
            <w:r>
              <w:rPr>
                <w:rFonts w:asciiTheme="majorHAnsi" w:eastAsia="Times New Roman" w:hAnsiTheme="majorHAnsi" w:cs="Times New Roman"/>
                <w:sz w:val="18"/>
                <w:szCs w:val="18"/>
                <w:lang w:val="et-EE"/>
              </w:rPr>
              <w:lastRenderedPageBreak/>
              <w:t>kirjeldab tegevuskava rakendamise põhiosalisi.</w:t>
            </w:r>
          </w:p>
          <w:p w14:paraId="60B21E81" w14:textId="77777777" w:rsidR="00190AEE" w:rsidRDefault="00190AEE" w:rsidP="00376DF6">
            <w:pPr>
              <w:spacing w:before="60" w:after="60" w:line="276" w:lineRule="auto"/>
              <w:jc w:val="both"/>
              <w:rPr>
                <w:rFonts w:asciiTheme="majorHAnsi" w:hAnsiTheme="majorHAnsi"/>
                <w:sz w:val="18"/>
                <w:szCs w:val="18"/>
                <w:lang w:val="et-EE"/>
              </w:rPr>
            </w:pPr>
            <w:r>
              <w:rPr>
                <w:rFonts w:asciiTheme="majorHAnsi" w:eastAsia="Times New Roman" w:hAnsiTheme="majorHAnsi"/>
                <w:sz w:val="18"/>
                <w:szCs w:val="18"/>
                <w:lang w:val="et-EE"/>
              </w:rPr>
              <w:t>Tegevuskava rahastatakse riigieelarvest, RRFist ja ESFist.</w:t>
            </w:r>
          </w:p>
          <w:p w14:paraId="2C49154E" w14:textId="77777777" w:rsidR="00190AEE" w:rsidRDefault="00190AEE" w:rsidP="00376DF6">
            <w:pPr>
              <w:spacing w:before="60" w:after="60" w:line="240" w:lineRule="auto"/>
              <w:jc w:val="both"/>
              <w:rPr>
                <w:rFonts w:asciiTheme="majorHAnsi" w:hAnsiTheme="majorHAnsi"/>
                <w:sz w:val="18"/>
                <w:szCs w:val="18"/>
                <w:lang w:val="et-EE"/>
              </w:rPr>
            </w:pPr>
          </w:p>
        </w:tc>
      </w:tr>
      <w:tr w:rsidR="00190AEE" w:rsidRPr="009F3831" w14:paraId="22E30132" w14:textId="77777777" w:rsidTr="4E56A766">
        <w:trPr>
          <w:trHeight w:val="131"/>
        </w:trPr>
        <w:tc>
          <w:tcPr>
            <w:tcW w:w="1135" w:type="dxa"/>
          </w:tcPr>
          <w:p w14:paraId="77FE0153" w14:textId="77777777" w:rsidR="00190AEE" w:rsidRDefault="00190AEE" w:rsidP="00376DF6">
            <w:pPr>
              <w:spacing w:before="0" w:after="0" w:line="240" w:lineRule="auto"/>
              <w:rPr>
                <w:rFonts w:asciiTheme="majorHAnsi" w:hAnsiTheme="majorHAnsi"/>
                <w:b/>
                <w:sz w:val="18"/>
                <w:szCs w:val="18"/>
                <w:lang w:val="et-EE"/>
              </w:rPr>
            </w:pPr>
            <w:r>
              <w:rPr>
                <w:rFonts w:asciiTheme="majorHAnsi" w:hAnsiTheme="majorHAnsi"/>
                <w:sz w:val="18"/>
                <w:szCs w:val="18"/>
                <w:lang w:val="et-EE"/>
              </w:rPr>
              <w:lastRenderedPageBreak/>
              <w:t>4.3 Haridus- ja koolitussüsteemi kõiki tasandeid hõlmav strateegiline poliitikaraamistik</w:t>
            </w:r>
          </w:p>
        </w:tc>
        <w:tc>
          <w:tcPr>
            <w:tcW w:w="709" w:type="dxa"/>
          </w:tcPr>
          <w:p w14:paraId="6685C4BC"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ERF ja ESF</w:t>
            </w:r>
          </w:p>
        </w:tc>
        <w:tc>
          <w:tcPr>
            <w:tcW w:w="1559" w:type="dxa"/>
          </w:tcPr>
          <w:p w14:paraId="34D95C9B"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ii) taristu arendamise kaudu kaasavate ja kvaliteetsete teenuste kättesaadavuse parandamine haridus-, koolitus- ja elukestva õppe valdkondades;</w:t>
            </w:r>
          </w:p>
          <w:p w14:paraId="11C266E6" w14:textId="77777777" w:rsidR="00190AEE" w:rsidRDefault="00190AEE" w:rsidP="00376DF6">
            <w:pPr>
              <w:spacing w:before="60" w:after="60" w:line="240" w:lineRule="auto"/>
              <w:rPr>
                <w:rFonts w:asciiTheme="majorHAnsi" w:hAnsiTheme="majorHAnsi" w:cstheme="minorHAnsi"/>
                <w:sz w:val="18"/>
                <w:szCs w:val="18"/>
                <w:lang w:val="et-EE"/>
              </w:rPr>
            </w:pPr>
          </w:p>
          <w:p w14:paraId="69F24F0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ESF</w:t>
            </w:r>
          </w:p>
          <w:p w14:paraId="0FCFD38F"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e) haridus- ja koolitussüsteemide kvaliteedi, tõhususe ja tööjõuturu vajadustele vastavuse parandamine, et toetada põhipädevuste, sealhulgas digioskuste omandamist;</w:t>
            </w:r>
          </w:p>
          <w:p w14:paraId="32F3D803" w14:textId="77777777" w:rsidR="00190AEE" w:rsidRDefault="00190AEE" w:rsidP="00376DF6">
            <w:pPr>
              <w:spacing w:before="60" w:after="60" w:line="240" w:lineRule="auto"/>
              <w:rPr>
                <w:rFonts w:asciiTheme="majorHAnsi" w:hAnsiTheme="majorHAnsi" w:cstheme="minorHAnsi"/>
                <w:sz w:val="18"/>
                <w:szCs w:val="18"/>
                <w:lang w:val="et-EE"/>
              </w:rPr>
            </w:pPr>
          </w:p>
          <w:p w14:paraId="4FB2B45E"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f) kvaliteetse ja kaasava hariduse ja koolituse võrdse kättesaadavuse ja läbimise soodustamine, </w:t>
            </w:r>
            <w:r>
              <w:rPr>
                <w:rFonts w:asciiTheme="majorHAnsi" w:hAnsiTheme="majorHAnsi"/>
                <w:sz w:val="18"/>
                <w:szCs w:val="18"/>
                <w:lang w:val="et-EE"/>
              </w:rPr>
              <w:lastRenderedPageBreak/>
              <w:t>eriti ebasoodsas olukorras olevate rühmade jaoks, alates alusharidusest ja hooldusest kuni üld- ja kutsehariduse ning kõrghariduseni, samuti täiskasvanuhariduse ja -õppe edendamine, sealhulgas õpirände hõlbustamine kõigi jaoks;</w:t>
            </w:r>
          </w:p>
          <w:p w14:paraId="15BE6CB7" w14:textId="77777777" w:rsidR="00190AEE" w:rsidRDefault="00190AEE" w:rsidP="00376DF6">
            <w:pPr>
              <w:spacing w:before="60" w:after="60" w:line="240" w:lineRule="auto"/>
              <w:rPr>
                <w:rFonts w:asciiTheme="majorHAnsi" w:hAnsiTheme="majorHAnsi" w:cstheme="minorHAnsi"/>
                <w:sz w:val="18"/>
                <w:szCs w:val="18"/>
                <w:lang w:val="et-EE"/>
              </w:rPr>
            </w:pPr>
          </w:p>
          <w:p w14:paraId="455D77E8"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g) elukestva õppe, eelkõige paindlike täiendus- ja ümberõppe võimaluste edendamine kõigi jaoks, võttes arvesse digioskusi, paremini prognoosides muutusi ja tööturu vajadustest lähtuvaid uusi oskustealaseid nõudeid, hõlbustades karjäärivahetust ja edendades </w:t>
            </w:r>
            <w:r>
              <w:rPr>
                <w:rFonts w:asciiTheme="majorHAnsi" w:hAnsiTheme="majorHAnsi"/>
                <w:sz w:val="18"/>
                <w:szCs w:val="18"/>
                <w:lang w:val="et-EE"/>
              </w:rPr>
              <w:lastRenderedPageBreak/>
              <w:t xml:space="preserve">tööalast liikuvust; </w:t>
            </w:r>
          </w:p>
        </w:tc>
        <w:tc>
          <w:tcPr>
            <w:tcW w:w="992" w:type="dxa"/>
          </w:tcPr>
          <w:p w14:paraId="2DCDC770"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JAH</w:t>
            </w:r>
          </w:p>
        </w:tc>
        <w:tc>
          <w:tcPr>
            <w:tcW w:w="3686" w:type="dxa"/>
          </w:tcPr>
          <w:p w14:paraId="4A68EA74"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Kasutusele on võetud riiklik ja piirkondlik haridus- ja koolitussüsteemi strateegiline poliitikaraamistik, mis hõlmab järgmist:</w:t>
            </w:r>
          </w:p>
          <w:p w14:paraId="35F74B05"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tõenduspõhised süsteemid oskuste ennetamiseks ja prognoosimiseks;</w:t>
            </w:r>
          </w:p>
          <w:p w14:paraId="6B05C15A" w14:textId="77777777" w:rsidR="00190AEE" w:rsidRDefault="00190AEE" w:rsidP="00376DF6">
            <w:pPr>
              <w:spacing w:before="60" w:after="60" w:line="240" w:lineRule="auto"/>
              <w:ind w:left="360" w:hanging="338"/>
              <w:rPr>
                <w:rFonts w:asciiTheme="majorHAnsi" w:hAnsiTheme="majorHAnsi"/>
                <w:sz w:val="18"/>
                <w:szCs w:val="18"/>
                <w:lang w:val="et-EE"/>
              </w:rPr>
            </w:pPr>
            <w:r>
              <w:rPr>
                <w:rFonts w:asciiTheme="majorHAnsi" w:hAnsiTheme="majorHAnsi"/>
                <w:sz w:val="18"/>
                <w:szCs w:val="18"/>
                <w:lang w:val="et-EE"/>
              </w:rPr>
              <w:t>2. koolilõpetajate seiremehhanismid ning teenused kvaliteetse ja tõhusa juhendamise jaoks igas vanuses õppijatele;</w:t>
            </w:r>
          </w:p>
          <w:p w14:paraId="56D77EEC"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meetmed võrdse juurdepääsu tagamiseks kvaliteetsele, asjakohasele ja kaasavale haridusele ja koolitusele, selles osalemiseks ja selle lõpuleviimiseks ning põhipädevuste omandamiseks kõikidel tasanditel;</w:t>
            </w:r>
          </w:p>
          <w:p w14:paraId="242D0CDC"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4.</w:t>
            </w:r>
            <w:r>
              <w:rPr>
                <w:rFonts w:asciiTheme="majorHAnsi" w:hAnsiTheme="majorHAnsi"/>
                <w:sz w:val="18"/>
                <w:szCs w:val="18"/>
                <w:lang w:val="et-EE"/>
              </w:rPr>
              <w:tab/>
              <w:t>koordineerimismehhanism, mis hõlmab kõiki haridus-ja koolitustasemeid, ning selge vastutuse kindlaksmääramine asjaomaste riiklike ja/või piirkondlike asutuste vahel;</w:t>
            </w:r>
          </w:p>
          <w:p w14:paraId="6F5327B0"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5.</w:t>
            </w:r>
            <w:r>
              <w:rPr>
                <w:rFonts w:asciiTheme="majorHAnsi" w:hAnsiTheme="majorHAnsi"/>
                <w:sz w:val="18"/>
                <w:szCs w:val="18"/>
                <w:lang w:val="et-EE"/>
              </w:rPr>
              <w:tab/>
              <w:t>strateegilise poliitikaraamistiku seire, hindamise ja läbivaatamise kord;</w:t>
            </w:r>
          </w:p>
          <w:p w14:paraId="64268DFC"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6.</w:t>
            </w:r>
            <w:r>
              <w:rPr>
                <w:rFonts w:asciiTheme="majorHAnsi" w:hAnsiTheme="majorHAnsi"/>
                <w:sz w:val="18"/>
                <w:szCs w:val="18"/>
                <w:lang w:val="et-EE"/>
              </w:rPr>
              <w:tab/>
              <w:t>sihtmeetmed väheste oskuste ja madala kvalifikatsiooniga täiskasvanute ning ebasoodsas sotsiaal-majanduslikus olukorras olevate inimeste jaoks ning oskuste täiendamise meetmed;</w:t>
            </w:r>
          </w:p>
          <w:p w14:paraId="3621F0E9"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7.</w:t>
            </w:r>
            <w:r>
              <w:rPr>
                <w:rFonts w:asciiTheme="majorHAnsi" w:hAnsiTheme="majorHAnsi"/>
                <w:sz w:val="18"/>
                <w:szCs w:val="18"/>
                <w:lang w:val="et-EE"/>
              </w:rPr>
              <w:tab/>
              <w:t>meetmed õpetajate, koolitajate ja akadeemilise personali toetamiseks seoses asjaomaste õppemeetodite, põhipädevuste hindamise ja kinnitamisega;</w:t>
            </w:r>
          </w:p>
          <w:p w14:paraId="4F23F7DB"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lastRenderedPageBreak/>
              <w:t>8.</w:t>
            </w:r>
            <w:r>
              <w:rPr>
                <w:rFonts w:asciiTheme="majorHAnsi" w:hAnsiTheme="majorHAnsi"/>
                <w:sz w:val="18"/>
                <w:szCs w:val="18"/>
                <w:lang w:val="et-EE"/>
              </w:rPr>
              <w:tab/>
              <w:t>meetmed õppijate ja töötajate liikuvuse ning haridus- ja koolitusteenuse osutajate riikidevahelise koostöö edendamiseks, sealhulgas õpiväljundite ja kvalifikatsioonide tunnustamise kaudu.</w:t>
            </w:r>
          </w:p>
          <w:p w14:paraId="31E864E6" w14:textId="77777777" w:rsidR="00190AEE" w:rsidRDefault="00190AEE" w:rsidP="00376DF6">
            <w:pPr>
              <w:spacing w:before="60" w:after="60" w:line="240" w:lineRule="auto"/>
              <w:ind w:left="360" w:hanging="360"/>
              <w:rPr>
                <w:rFonts w:asciiTheme="majorHAnsi" w:hAnsiTheme="majorHAnsi"/>
                <w:sz w:val="18"/>
                <w:szCs w:val="18"/>
                <w:lang w:val="et-EE"/>
              </w:rPr>
            </w:pPr>
          </w:p>
        </w:tc>
        <w:tc>
          <w:tcPr>
            <w:tcW w:w="992" w:type="dxa"/>
          </w:tcPr>
          <w:p w14:paraId="3B73AB50"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1. JAH</w:t>
            </w:r>
          </w:p>
          <w:p w14:paraId="5F7FFB25"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4BD2A789"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3. JAH</w:t>
            </w:r>
          </w:p>
          <w:p w14:paraId="6B721E97"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4. JAH</w:t>
            </w:r>
          </w:p>
          <w:p w14:paraId="140C6F4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5. JAH</w:t>
            </w:r>
          </w:p>
          <w:p w14:paraId="3C16E545"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6. JAH</w:t>
            </w:r>
          </w:p>
          <w:p w14:paraId="55664B0D"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7. JAH</w:t>
            </w:r>
          </w:p>
          <w:p w14:paraId="505A1A66"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8. JAH</w:t>
            </w:r>
          </w:p>
        </w:tc>
        <w:tc>
          <w:tcPr>
            <w:tcW w:w="1843" w:type="dxa"/>
          </w:tcPr>
          <w:p w14:paraId="2BB38B61"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Haridusvaldkonna arengukava 2021–2035</w:t>
            </w:r>
          </w:p>
          <w:p w14:paraId="21F6D74A" w14:textId="77777777" w:rsidR="00190AEE" w:rsidRDefault="00190AEE" w:rsidP="00376DF6">
            <w:pPr>
              <w:spacing w:before="60" w:after="60" w:line="240" w:lineRule="auto"/>
              <w:rPr>
                <w:rFonts w:asciiTheme="majorHAnsi" w:hAnsiTheme="majorHAnsi"/>
                <w:sz w:val="18"/>
                <w:szCs w:val="18"/>
                <w:lang w:val="et-EE"/>
              </w:rPr>
            </w:pPr>
            <w:hyperlink r:id="rId90" w:history="1">
              <w:r>
                <w:rPr>
                  <w:rStyle w:val="Hperlink"/>
                  <w:rFonts w:asciiTheme="majorHAnsi" w:hAnsiTheme="majorHAnsi"/>
                  <w:sz w:val="18"/>
                  <w:szCs w:val="18"/>
                  <w:lang w:val="et-EE"/>
                </w:rPr>
                <w:t>https://www.hm.ee/et/kaasamine-osalemine/strateegiline-planeerimine-aastateks-2021-2035/eesti-haridusvaldkonna-arengukava</w:t>
              </w:r>
            </w:hyperlink>
          </w:p>
          <w:p w14:paraId="15ADFD90" w14:textId="77777777" w:rsidR="00190AEE" w:rsidRDefault="00190AEE" w:rsidP="00376DF6">
            <w:pPr>
              <w:spacing w:before="60" w:after="60" w:line="240" w:lineRule="auto"/>
              <w:rPr>
                <w:rFonts w:asciiTheme="majorHAnsi" w:hAnsiTheme="majorHAnsi"/>
                <w:sz w:val="18"/>
                <w:szCs w:val="18"/>
                <w:lang w:val="et-EE"/>
              </w:rPr>
            </w:pPr>
          </w:p>
          <w:p w14:paraId="4EE54252" w14:textId="77777777" w:rsidR="00190AEE" w:rsidRDefault="00190AEE" w:rsidP="00376DF6">
            <w:pPr>
              <w:spacing w:before="60" w:after="60" w:line="240" w:lineRule="auto"/>
              <w:rPr>
                <w:rFonts w:asciiTheme="majorHAnsi" w:hAnsiTheme="majorHAnsi"/>
                <w:lang w:val="et-EE"/>
              </w:rPr>
            </w:pPr>
            <w:r>
              <w:rPr>
                <w:rFonts w:asciiTheme="majorHAnsi" w:eastAsia="Times New Roman" w:hAnsiTheme="majorHAnsi"/>
                <w:sz w:val="18"/>
                <w:szCs w:val="18"/>
                <w:lang w:val="et-EE"/>
              </w:rPr>
              <w:t xml:space="preserve"> </w:t>
            </w:r>
            <w:hyperlink r:id="rId91" w:history="1">
              <w:r>
                <w:rPr>
                  <w:rStyle w:val="Hperlink"/>
                  <w:rFonts w:asciiTheme="majorHAnsi" w:hAnsiTheme="majorHAnsi"/>
                  <w:sz w:val="18"/>
                  <w:szCs w:val="18"/>
                  <w:lang w:val="et-EE"/>
                </w:rPr>
                <w:t>https://www.hm.ee/sites/default/files/haridusvaldkonna_arengukava_2035_kinnitatud_vv_0.pdf</w:t>
              </w:r>
            </w:hyperlink>
          </w:p>
          <w:p w14:paraId="4C2E28CB" w14:textId="77777777" w:rsidR="00190AEE" w:rsidRDefault="00190AEE" w:rsidP="00376DF6">
            <w:pPr>
              <w:spacing w:before="60" w:after="60" w:line="240" w:lineRule="auto"/>
              <w:rPr>
                <w:rFonts w:asciiTheme="majorHAnsi" w:hAnsiTheme="majorHAnsi"/>
                <w:sz w:val="18"/>
                <w:szCs w:val="18"/>
                <w:lang w:val="et-EE"/>
              </w:rPr>
            </w:pPr>
          </w:p>
          <w:p w14:paraId="21DFC7E5"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 </w:t>
            </w:r>
            <w:hyperlink r:id="rId92" w:tooltip="https://oska.kutsekoda.ee" w:history="1">
              <w:r>
                <w:rPr>
                  <w:rStyle w:val="Hperlink"/>
                  <w:rFonts w:asciiTheme="majorHAnsi" w:eastAsia="Times New Roman" w:hAnsiTheme="majorHAnsi"/>
                  <w:sz w:val="18"/>
                  <w:szCs w:val="18"/>
                  <w:lang w:val="et-EE"/>
                </w:rPr>
                <w:t>https://oska.kutsekoda.ee</w:t>
              </w:r>
            </w:hyperlink>
          </w:p>
          <w:p w14:paraId="21044EFF" w14:textId="77777777" w:rsidR="00190AEE" w:rsidRDefault="00190AEE" w:rsidP="00376DF6">
            <w:pPr>
              <w:spacing w:before="60" w:after="60" w:line="240" w:lineRule="auto"/>
              <w:rPr>
                <w:rFonts w:asciiTheme="majorHAnsi" w:eastAsia="Times New Roman" w:hAnsiTheme="majorHAnsi"/>
                <w:sz w:val="18"/>
                <w:szCs w:val="18"/>
                <w:lang w:val="et-EE"/>
              </w:rPr>
            </w:pPr>
          </w:p>
          <w:p w14:paraId="3D5745F5" w14:textId="77777777" w:rsidR="00190AEE" w:rsidRDefault="00190AEE" w:rsidP="00376DF6">
            <w:pPr>
              <w:spacing w:before="60" w:after="60" w:line="240" w:lineRule="auto"/>
              <w:rPr>
                <w:rFonts w:asciiTheme="majorHAnsi" w:eastAsia="Times New Roman" w:hAnsiTheme="majorHAnsi"/>
                <w:b/>
                <w:bCs/>
                <w:sz w:val="18"/>
                <w:szCs w:val="18"/>
                <w:lang w:val="et-EE"/>
              </w:rPr>
            </w:pPr>
            <w:r>
              <w:rPr>
                <w:rFonts w:asciiTheme="majorHAnsi" w:eastAsia="Times New Roman" w:hAnsiTheme="majorHAnsi"/>
                <w:sz w:val="18"/>
                <w:szCs w:val="18"/>
                <w:lang w:val="et-EE"/>
              </w:rPr>
              <w:t xml:space="preserve">Haridus- ja noorteprogramm: </w:t>
            </w:r>
            <w:hyperlink r:id="rId93" w:tooltip="https://www.hm.ee/sites/default/files/1.1.1_haridus_ja_noorteprogramm_2022_2025_0.pdf" w:history="1">
              <w:r>
                <w:rPr>
                  <w:rStyle w:val="Hperlink"/>
                  <w:rFonts w:asciiTheme="majorHAnsi" w:eastAsia="Times New Roman" w:hAnsiTheme="majorHAnsi"/>
                  <w:sz w:val="18"/>
                  <w:szCs w:val="18"/>
                  <w:lang w:val="et-EE"/>
                </w:rPr>
                <w:t>https://www.hm.ee/sites/default/files/1.1.1_haridus_ja_noorteprogramm_2022_2025_0.pdf</w:t>
              </w:r>
            </w:hyperlink>
          </w:p>
          <w:p w14:paraId="5823A01E" w14:textId="77777777" w:rsidR="00190AEE" w:rsidRDefault="00190AEE" w:rsidP="00376DF6">
            <w:pPr>
              <w:spacing w:before="60" w:after="60" w:line="240" w:lineRule="auto"/>
              <w:rPr>
                <w:rFonts w:asciiTheme="majorHAnsi" w:eastAsia="Times New Roman" w:hAnsiTheme="majorHAnsi"/>
                <w:sz w:val="18"/>
                <w:szCs w:val="18"/>
                <w:lang w:val="et-EE"/>
              </w:rPr>
            </w:pPr>
          </w:p>
          <w:p w14:paraId="69C2901D" w14:textId="77777777" w:rsidR="00190AEE" w:rsidRDefault="00190AEE" w:rsidP="00376DF6">
            <w:pPr>
              <w:spacing w:before="60" w:after="60" w:line="240" w:lineRule="auto"/>
              <w:rPr>
                <w:rFonts w:asciiTheme="majorHAnsi" w:hAnsiTheme="majorHAnsi"/>
                <w:i/>
                <w:sz w:val="18"/>
                <w:szCs w:val="18"/>
                <w:lang w:val="et-EE"/>
              </w:rPr>
            </w:pPr>
            <w:r>
              <w:rPr>
                <w:rFonts w:asciiTheme="majorHAnsi" w:eastAsia="Times New Roman" w:hAnsiTheme="majorHAnsi"/>
                <w:sz w:val="18"/>
                <w:szCs w:val="18"/>
                <w:lang w:val="et-EE"/>
              </w:rPr>
              <w:lastRenderedPageBreak/>
              <w:t>Täiskasvanute tasuta kursused:</w:t>
            </w:r>
            <w:r>
              <w:rPr>
                <w:rFonts w:asciiTheme="majorHAnsi" w:eastAsia="Times New Roman" w:hAnsiTheme="majorHAnsi"/>
                <w:b/>
                <w:bCs/>
                <w:sz w:val="18"/>
                <w:szCs w:val="18"/>
                <w:lang w:val="et-EE"/>
              </w:rPr>
              <w:t xml:space="preserve"> </w:t>
            </w:r>
            <w:hyperlink r:id="rId94" w:tooltip="https://www.hm.ee/et/tegevused/taiskasvanuharidus/tasuta-kursused" w:history="1">
              <w:r>
                <w:rPr>
                  <w:rStyle w:val="Hperlink"/>
                  <w:rFonts w:asciiTheme="majorHAnsi" w:eastAsia="Times New Roman" w:hAnsiTheme="majorHAnsi"/>
                  <w:sz w:val="18"/>
                  <w:szCs w:val="18"/>
                  <w:lang w:val="et-EE"/>
                </w:rPr>
                <w:t>https://www.hm.ee/et/tegevused/taiskasvanuharidus/tasuta-kursused</w:t>
              </w:r>
            </w:hyperlink>
          </w:p>
        </w:tc>
        <w:tc>
          <w:tcPr>
            <w:tcW w:w="3969" w:type="dxa"/>
          </w:tcPr>
          <w:p w14:paraId="681F93FB"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lastRenderedPageBreak/>
              <w:t xml:space="preserve">„Haridusvaldkonna arengukava 2021–2035“ (valitsuse poolt kinnitatud 11.11.2021) hõlmab haridus- ja koolitussüsteemi poliitikaraamistikku ja on </w:t>
            </w:r>
            <w:r>
              <w:rPr>
                <w:rFonts w:asciiTheme="majorHAnsi" w:eastAsia="Times New Roman" w:hAnsiTheme="majorHAnsi"/>
                <w:sz w:val="18"/>
                <w:szCs w:val="18"/>
                <w:lang w:val="et-EE"/>
              </w:rPr>
              <w:t>haridusvaldkonna terviklik strateegia (kõik tasemed, formaalne, mitteformaalne ja informaalne õppimine).</w:t>
            </w:r>
          </w:p>
          <w:p w14:paraId="1E7CF02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1. OSKA süsteem on tööturu jälgimise ja tulevikuoskuste prognoosimise süsteem. OSKA analüüse tehakse pidevalt, et analüüsida ja prognoosida Eesti majandusarengu jaoks vajalikke tööjõuvajadusi ja oskusi eri valdkondades järgmise 10 aasta jooksul. Analüüsid ja prognoosid on HTMile ja õppeasutustele õppe sisu ja koolitusmahu kavandamise aluseks ning koolituskohti kavandatakse koostöös sotsiaalsete partnerite ja koolide nõunike kogudega. Majandus- ja Kommunikatsiooniministeeriumi ning OSKA prognoosimetoodikate põhjal töötatakse välja ja käivitatakse terviklik OSKA+ tööjõu ja oskuste keskpika vajaduse prognoosisüsteem, kus OSKA seotakse rohkem Töötukassa baromeetriga, arvestamaks regionaalseid vajadusi.</w:t>
            </w:r>
          </w:p>
          <w:p w14:paraId="3A15FE8E"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2. Seiratakse kutse- ja kõrghariduse lõpetanute seisundit tööturul, analüüsides eri registrite andmete põhjal nende hõivet, sissetulekut ja tegevusala (regulaarne uuring „Edukus tööturul“). Uuringu „Edukus tööturul“ andmestik kombineerib Eesti hariduse infosüsteemi, Maksu- ja Tolliameti, rahvastikuregistri, kaitseväekohustuslaste registri, Sotsiaalkindlustusameti ning Töötukassa andmeid. Uuringu tulemusi kasutatakse laiema avalikkuse teavitamiseks, aga ka riigi tasandil ja </w:t>
            </w:r>
            <w:r>
              <w:rPr>
                <w:rFonts w:asciiTheme="majorHAnsi" w:eastAsia="Times New Roman" w:hAnsiTheme="majorHAnsi"/>
                <w:sz w:val="18"/>
                <w:szCs w:val="18"/>
                <w:lang w:val="et-EE"/>
              </w:rPr>
              <w:lastRenderedPageBreak/>
              <w:t xml:space="preserve">haridusasutustes andmepõhiste otsuste tegemiseks. Näiteks poliitikakujundamises kasutatakse neid andmeid poliitikanalüüsides, mõju ja tulemuslikkuse hindamisel ning kutse- ja kõrgkoolidele tulemusrahastuse määramisel. Uuring on oskuste ja tööjõu vajaduse prognoosimise üks alustest. Statistika ja uuringud on leitavad Haridus- ja Teadusministeeriumi veebilehel </w:t>
            </w:r>
            <w:hyperlink r:id="rId95" w:tooltip="https://www.hm.ee/et/tegevused/uuringud-ja-statistika-0" w:history="1">
              <w:r>
                <w:rPr>
                  <w:rStyle w:val="Hperlink"/>
                  <w:rFonts w:asciiTheme="majorHAnsi" w:eastAsia="Times New Roman" w:hAnsiTheme="majorHAnsi"/>
                  <w:sz w:val="18"/>
                  <w:szCs w:val="18"/>
                  <w:lang w:val="et-EE"/>
                </w:rPr>
                <w:t>https://www.hm.ee/et/tegevused/uuringud-ja-statistika-0</w:t>
              </w:r>
            </w:hyperlink>
            <w:r>
              <w:rPr>
                <w:rFonts w:asciiTheme="majorHAnsi" w:eastAsia="Times New Roman" w:hAnsiTheme="majorHAnsi"/>
                <w:sz w:val="18"/>
                <w:szCs w:val="18"/>
                <w:lang w:val="et-EE"/>
              </w:rPr>
              <w:t>.</w:t>
            </w:r>
          </w:p>
          <w:p w14:paraId="78D3671F"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3. „Haridusvaldkonna arengukava 2021–2035“ eesmärkide elluviimiseks luuakse igal aastal programm, mis koostatakse ning mida muudetakse riigi eelarvestrateegia ja riigieelarve koostamise raames. Strateegia rakendamiseks on minister heaks kiitnud haridus- ja noorteprogrammi, mis kinnitatakse igal aastal järgmiseks neljaks aastaks ning mis hõlmab kõiki haridustasemeid ja -valdkondi. Programmis on erimeetmed ja eraldatud vahendid, et tagada kvaliteetse hariduse ja koolituse võrdne kättesaadavus kõigile, selles osalemine ja lõpuleviimine kõikidel tasanditel. Võrdse juurdepääsu tagamiseks eri haridusliikidele on programmis tegevused 1.2–1.4, 3.3. Võrdsete võimaluste ja kaasatuse tagamiseks alates alusharidusest on tegevus 2.2. Võtmepädevuste omandamise tagamiseks on tegevus 2.1 – õppekava ja koolikorralduse arendustegevused. Täiskasvanute kvalifikatsiooni parandamiseks ja võtmepädevuste arendamiseks pakutakse täiendus- ja ümberõppevõimalusi ning arendatakse mitteformaalõppe kvaliteeti (tegevus 3.3).</w:t>
            </w:r>
          </w:p>
          <w:p w14:paraId="612812C9"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4. „Haridusvaldkonna arengukava 2021–2035“ ning haridus- ja noorteprogramm hõlmavad kõiki haridus- ja koolitustasemeid ja -valdkondi, seavad neile aluspõhimõtted, eesmärgid ja mõõdikud ning juhtimisstruktuuri. Arengukava </w:t>
            </w:r>
            <w:r>
              <w:rPr>
                <w:rFonts w:asciiTheme="majorHAnsi" w:eastAsia="Times New Roman" w:hAnsiTheme="majorHAnsi"/>
                <w:sz w:val="18"/>
                <w:szCs w:val="18"/>
                <w:lang w:val="et-EE"/>
              </w:rPr>
              <w:lastRenderedPageBreak/>
              <w:t>rakendamise koordineerimist on kirjeldatud peatükis „Arengukava juhtimine ja elluviimine“.</w:t>
            </w:r>
          </w:p>
          <w:p w14:paraId="5965930B"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Koordineerimismehhanism, sh asjaomaste riiklike ja/või piirkondlike asutuste vastutusalade jaotus on tsentraalselt reguleeritud järgmiste haridussüsteemi korraldavate õigusaktidega: </w:t>
            </w:r>
            <w:hyperlink r:id="rId96" w:tooltip="https://www.hm.ee/et/eesmargid-tegevused/oigusloome" w:history="1">
              <w:r>
                <w:rPr>
                  <w:rStyle w:val="Hperlink"/>
                  <w:rFonts w:asciiTheme="majorHAnsi" w:eastAsia="Times New Roman" w:hAnsiTheme="majorHAnsi"/>
                  <w:sz w:val="18"/>
                  <w:szCs w:val="18"/>
                  <w:lang w:val="et-EE"/>
                </w:rPr>
                <w:t>https://www.hm.ee/et/eesmargid-tegevused/oigusloome</w:t>
              </w:r>
            </w:hyperlink>
            <w:r>
              <w:rPr>
                <w:rFonts w:asciiTheme="majorHAnsi" w:eastAsia="Times New Roman" w:hAnsiTheme="majorHAnsi"/>
                <w:sz w:val="18"/>
                <w:szCs w:val="18"/>
                <w:lang w:val="et-EE"/>
              </w:rPr>
              <w:t>.</w:t>
            </w:r>
          </w:p>
          <w:p w14:paraId="28C6E7A9"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Eesti Vabariigi haridusseadus hõlmab kõiki haridustasemeid ja -asutusi ning määrab haridussüsteemi üldised eesmärgid ja korralduse; hariduse tasemed ja ülesanded, Riigikogu, kohaliku omavalitsuse ning Haridus- ja Teadusministeeriumi haridusalased ülesanded, õppeasutuste liigid ja nende tegevuse üldised põhimõtted ning Eesti Hariduse Infosüsteemi alused: </w:t>
            </w:r>
            <w:hyperlink r:id="rId97" w:tooltip="https://www.riigiteataja.ee/akt/116062020003" w:history="1">
              <w:r>
                <w:rPr>
                  <w:rStyle w:val="Hperlink"/>
                  <w:rFonts w:asciiTheme="majorHAnsi" w:eastAsia="Times New Roman" w:hAnsiTheme="majorHAnsi"/>
                  <w:sz w:val="18"/>
                  <w:szCs w:val="18"/>
                  <w:lang w:val="et-EE"/>
                </w:rPr>
                <w:t>https://www.riigiteataja.ee/akt/116062020003</w:t>
              </w:r>
            </w:hyperlink>
            <w:r>
              <w:rPr>
                <w:rFonts w:asciiTheme="majorHAnsi" w:hAnsiTheme="majorHAnsi"/>
                <w:lang w:val="et-EE"/>
              </w:rPr>
              <w:br/>
            </w:r>
          </w:p>
          <w:p w14:paraId="71B20FFD"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5. Riiklik seiresüsteem. Haridusvaldkonna arengukava täitmise kohta antakse aru igal aastal tulemusvaldkonna aruandluse raames programmide kaupa ja vajaduspõhiste hindamiste kaudu. Arengukava eesmärkide täitmist hindavad sõltumatud eksperdid vähemalt kaks korda arengukava elluviimise perioodil, sh tehakse viimane vahehindamine mitte hiljem kui kolm aastat enne arengukava lõppu. Arengukava elluviimist ja aruandlust toetab laiapõhjaline juhtkomisjon. Komisjon annab nõu ministrile, toetab arengukava elluviimisel valdkondadevaheliste seoste ja mõjude arvessevõtmist ning analüüsib tulemusaruandeid ja hindab arengukava eesmärkide poole liikumist. Juhtkomisjon annab tulemusaruannete põhjal soovitusi programmide algatamiseks, muutmiseks ja lõpetamiseks. Vt peatükk „Arengukava juhtimine ja elluviimine“.</w:t>
            </w:r>
          </w:p>
          <w:p w14:paraId="571C55B2"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75106002"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lastRenderedPageBreak/>
              <w:t xml:space="preserve">6. Täiskasvanuhariduse arengusuunad on toodud Haridusvaldkonna arengukava strateegilises eesmärgis 3. “Õpivõimalused vastavad ühiskonna ja tööturu arenguvajadustele“,tegevussuunas 3.2. Haridus- ja noorteprogrammis vastab sellele tegevus 1.5 „Täiskasvanuhariduse arendamine ja õppimisvõimaluste loomine. Sh toimuvad tegevused tasuta koolituskursuste pakkumiseks, haridustee katkestanud madalate oskustega täiskasvanute tagasitoomiseks formaalharidusse, arendatakse VÕTA süsteemi. Selle toetamiseks toimub sihtrühma teadlikkuse tõstmine õppimisvõimalustest, osapoolte koostöö toetamine ning elukestva õppe populariseerimine. Populaarsed on madalate või aegunud oskustega täiskasvanutele suunatud tasuta kursused. Töökohtadega seotud kursusi võimaldatakse riikliku täiendusõppe pakkumise kaudu, need on suunatud peamiselt madalama haridustaseme ja konkurentsivõimega, ebasoodsamas olukorras täiskasvanutele. </w:t>
            </w:r>
          </w:p>
          <w:p w14:paraId="10401E79"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Arendatakse piirkondlikku koostööd keskkooli- ja kutsehariduseta madala kvalifikatsiooniga täiskasvanute formaalhariduse juurde toomiseks. </w:t>
            </w:r>
          </w:p>
          <w:p w14:paraId="06DDB13F"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01E57497"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7. Õpetajakoolituse arengusuunad on esitatud haridusvaldkonna arengukava strateegilises eesmärgis 2 „Eestis on pädevad ja motiveeritud õpetajad ja koolijuhid, mitmekesine õpikeskkond ning õppijast lähtuv õpe“, tegevussuunas 2.4. Haridus- ja noorteprogrammis vastab sellele tegevus 2.1 „Õppekava ja koolikorralduse arendustegevused, õpetajate täiendkoolitused ja järelkasv“, millega on eraldatud vahendid õpetajate, koolitajate ja akadeemilise personali toetamiseks asjakohaste õppemeetodite omandamisel. Juba käivad näiteks järgmised tegevused: Euroopa Sotsiaalfondi rahastatav ÕKPATi programm (</w:t>
            </w:r>
            <w:hyperlink r:id="rId98" w:tooltip="https://www.innove.ee/opetaja-ja-koolijuhi-areng/okpat/" w:history="1">
              <w:r>
                <w:rPr>
                  <w:rStyle w:val="Hperlink"/>
                  <w:rFonts w:asciiTheme="majorHAnsi" w:eastAsia="Times New Roman" w:hAnsiTheme="majorHAnsi"/>
                  <w:sz w:val="18"/>
                  <w:szCs w:val="18"/>
                  <w:lang w:val="et-EE"/>
                </w:rPr>
                <w:t>https://www.innove.ee/opetaja-ja-koolijuhi-</w:t>
              </w:r>
              <w:r>
                <w:rPr>
                  <w:rStyle w:val="Hperlink"/>
                  <w:rFonts w:asciiTheme="majorHAnsi" w:eastAsia="Times New Roman" w:hAnsiTheme="majorHAnsi"/>
                  <w:sz w:val="18"/>
                  <w:szCs w:val="18"/>
                  <w:lang w:val="et-EE"/>
                </w:rPr>
                <w:lastRenderedPageBreak/>
                <w:t>areng/okpat/</w:t>
              </w:r>
            </w:hyperlink>
            <w:r>
              <w:rPr>
                <w:rFonts w:asciiTheme="majorHAnsi" w:eastAsia="Times New Roman" w:hAnsiTheme="majorHAnsi"/>
                <w:sz w:val="18"/>
                <w:szCs w:val="18"/>
                <w:lang w:val="et-EE"/>
              </w:rPr>
              <w:t>), TALIS (rahvusvaheline õpetamise ja õppimise uuring), ITEL (innovatiivne õpetamine tõhusa õppimise toetamiseks).</w:t>
            </w:r>
          </w:p>
          <w:p w14:paraId="5AB668E5"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8. „Haridusvaldkonna arengukava 2021–2035“ ja programmid sisaldavad meetmeid õppijate ja töötajate liikuvuse, haridus- ja koolitusteenuse osutajate riikidevahelise koostöö edendamiseks. Haridusvaldkonna arengukavas on strateegilise eesmärgi 1 all suund 1.3 „Õpivõimaluste mitmekesistamiseks, hariduse kvaliteedi tõstmiseks ning eesti keele ja kultuuri laiemaks tutvustamiseks edendatakse rahvusvahelistumist ja õpirännet“. „Haridus- ja noorteprogrammis 2021–2024“ on tegevused (tegevus 1.5) ja eraldatud vahendid liikuvuse ning haridus- ja koolitusteenuse osutajate riikidevahelise koostöö toetamiseks. Tegevused toetavad hariduse rahvusvahelistumist: rahvusvaheline haridusturundus, kutse- ja kõrghariduse alase rahvusvahelise koostöö arendamine. Viiakse ellu tegevusi, mis pakuvad stipendiumiprogramme, et hõlbustada õpirännet ja korraldada välisriigis omandatud hariduskvalifikatsioonide hindamist, ning teavet ja tugiteenuseid välisriigis omandatud kutsekvalifikatsioonide tunnustamiseks.</w:t>
            </w:r>
          </w:p>
        </w:tc>
      </w:tr>
      <w:tr w:rsidR="00190AEE" w:rsidRPr="00EF1C29" w14:paraId="14250C00" w14:textId="77777777" w:rsidTr="4E56A766">
        <w:trPr>
          <w:trHeight w:val="131"/>
        </w:trPr>
        <w:tc>
          <w:tcPr>
            <w:tcW w:w="1135" w:type="dxa"/>
          </w:tcPr>
          <w:p w14:paraId="79B1AA23" w14:textId="77777777" w:rsidR="00190AEE" w:rsidRDefault="00190AEE" w:rsidP="00376DF6">
            <w:pPr>
              <w:spacing w:before="0" w:after="0" w:line="240" w:lineRule="auto"/>
              <w:rPr>
                <w:rFonts w:asciiTheme="majorHAnsi" w:hAnsiTheme="majorHAnsi"/>
                <w:b/>
                <w:sz w:val="18"/>
                <w:szCs w:val="18"/>
                <w:lang w:val="et-EE"/>
              </w:rPr>
            </w:pPr>
            <w:r>
              <w:rPr>
                <w:rFonts w:asciiTheme="majorHAnsi" w:hAnsiTheme="majorHAnsi"/>
                <w:sz w:val="18"/>
                <w:szCs w:val="18"/>
                <w:lang w:val="et-EE"/>
              </w:rPr>
              <w:lastRenderedPageBreak/>
              <w:t>4.4 Riiklik või piirkondlik sotsiaalse kaasamise ja vaesuse vähendamise strateegiline poliitikaraamistik</w:t>
            </w:r>
          </w:p>
        </w:tc>
        <w:tc>
          <w:tcPr>
            <w:tcW w:w="709" w:type="dxa"/>
          </w:tcPr>
          <w:p w14:paraId="2FD8EBCA"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ERF</w:t>
            </w:r>
          </w:p>
          <w:p w14:paraId="2FDA6D97"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ja ESF</w:t>
            </w:r>
          </w:p>
        </w:tc>
        <w:tc>
          <w:tcPr>
            <w:tcW w:w="1559" w:type="dxa"/>
          </w:tcPr>
          <w:p w14:paraId="69AAFF16"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iii) Tõrjutud kogukondade, rändajate ja ebasoodsas olukorras olevate rühmade sotsiaal-majandusliku integratsiooni suurendamine integreeritud meetmete, sealhulgas eluaseme ja </w:t>
            </w:r>
            <w:r>
              <w:rPr>
                <w:rFonts w:asciiTheme="majorHAnsi" w:hAnsiTheme="majorHAnsi"/>
                <w:sz w:val="18"/>
                <w:szCs w:val="18"/>
                <w:lang w:val="et-EE"/>
              </w:rPr>
              <w:lastRenderedPageBreak/>
              <w:t>sotsiaalteenuste kaudu</w:t>
            </w:r>
          </w:p>
          <w:p w14:paraId="6008E8E6"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h) aktiivse kaasamise edendamine võrdsete võimaluste ja aktiivse osalemise edendamise teel ning tööalase konkurentsivõime parandamine;</w:t>
            </w:r>
          </w:p>
        </w:tc>
        <w:tc>
          <w:tcPr>
            <w:tcW w:w="992" w:type="dxa"/>
          </w:tcPr>
          <w:p w14:paraId="50DBADB3"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JAH</w:t>
            </w:r>
          </w:p>
        </w:tc>
        <w:tc>
          <w:tcPr>
            <w:tcW w:w="3686" w:type="dxa"/>
          </w:tcPr>
          <w:p w14:paraId="16A38652"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Sotsiaalse kaasamise ja vaesuse vähendamiseks on vastu võetud riiklik või piirkondlik strateegiline poliitikaraamistik või õigusraamistik, mis hõlmab järgmist:</w:t>
            </w:r>
          </w:p>
          <w:p w14:paraId="1A64A68C" w14:textId="77777777" w:rsidR="00190AEE" w:rsidRDefault="00190AEE" w:rsidP="00376DF6">
            <w:pPr>
              <w:spacing w:before="60" w:after="60" w:line="240" w:lineRule="auto"/>
              <w:ind w:left="459" w:hanging="360"/>
              <w:rPr>
                <w:rFonts w:asciiTheme="majorHAnsi" w:hAnsiTheme="maj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vaesuse ja sotsiaalse tõrjutuse tõenduspõhine hindamine, sealhulgas laste vaesus, juurdepääs alusharidusele ja kvaliteetsele hooldusele, kodutus, ruumiline ja hariduslik segregatsioon, piiratud juurdepääs esmateenustele ja -taristule ning igas vanuses haavatavate inimeste erivajadused;</w:t>
            </w:r>
          </w:p>
          <w:p w14:paraId="22560986"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lastRenderedPageBreak/>
              <w:t>2.</w:t>
            </w:r>
            <w:r>
              <w:rPr>
                <w:rFonts w:asciiTheme="majorHAnsi" w:hAnsiTheme="majorHAnsi"/>
                <w:sz w:val="18"/>
                <w:szCs w:val="18"/>
                <w:lang w:val="et-EE"/>
              </w:rPr>
              <w:tab/>
              <w:t>meetmed segregatsiooni ennetamiseks ja selle vastu võitlemiseks kõikides valdkondades, sealhulgas sotsiaalkaitse, kaasavad tööturud ja haavatavate inimeste, sealhulgas rändajate ja pagulaste juurdepääs kvaliteetsetele teenustele;</w:t>
            </w:r>
          </w:p>
          <w:p w14:paraId="59B82A27"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meetmed üleminekuks institutsionaalselt hoolduselt kogukonnapõhisele hooldusele;</w:t>
            </w:r>
          </w:p>
          <w:p w14:paraId="0935F728" w14:textId="77777777" w:rsidR="00190AEE" w:rsidRDefault="00190AEE" w:rsidP="00376DF6">
            <w:pPr>
              <w:spacing w:before="60" w:after="60" w:line="240" w:lineRule="auto"/>
              <w:ind w:left="459" w:hanging="360"/>
              <w:rPr>
                <w:rFonts w:asciiTheme="majorHAnsi" w:hAnsiTheme="majorHAnsi"/>
                <w:sz w:val="18"/>
                <w:szCs w:val="18"/>
                <w:lang w:val="et-EE"/>
              </w:rPr>
            </w:pPr>
            <w:r>
              <w:rPr>
                <w:rFonts w:asciiTheme="majorHAnsi" w:hAnsiTheme="majorHAnsi"/>
                <w:sz w:val="18"/>
                <w:szCs w:val="18"/>
                <w:lang w:val="et-EE"/>
              </w:rPr>
              <w:t>4.</w:t>
            </w:r>
            <w:r>
              <w:rPr>
                <w:rFonts w:asciiTheme="majorHAnsi" w:hAnsiTheme="majorHAnsi"/>
                <w:sz w:val="18"/>
                <w:szCs w:val="18"/>
                <w:lang w:val="et-EE"/>
              </w:rPr>
              <w:tab/>
              <w:t>asjakohased meetmed, et selle kavandamine, rakendamine, seire ja läbivaatamine toimuks tihedas koostöös asjaomaste sidusrühmadega, sealhulgas sotsiaalpartnerite ja asjaomaste kodanikuühiskonna organisatsioonidega.</w:t>
            </w:r>
          </w:p>
        </w:tc>
        <w:tc>
          <w:tcPr>
            <w:tcW w:w="992" w:type="dxa"/>
          </w:tcPr>
          <w:p w14:paraId="76577CF7"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1. JAH</w:t>
            </w:r>
          </w:p>
          <w:p w14:paraId="1561FBDB"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6B07B83A"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3. JAH</w:t>
            </w:r>
          </w:p>
          <w:p w14:paraId="223387B4"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4. JAH</w:t>
            </w:r>
          </w:p>
        </w:tc>
        <w:tc>
          <w:tcPr>
            <w:tcW w:w="1843" w:type="dxa"/>
          </w:tcPr>
          <w:p w14:paraId="2DE9B6F8" w14:textId="77777777" w:rsidR="00190AEE" w:rsidRDefault="00190AEE" w:rsidP="00376DF6">
            <w:pPr>
              <w:spacing w:before="60" w:after="60" w:line="240" w:lineRule="auto"/>
            </w:pPr>
            <w:r>
              <w:rPr>
                <w:rFonts w:asciiTheme="majorHAnsi" w:hAnsiTheme="majorHAnsi"/>
                <w:sz w:val="18"/>
                <w:szCs w:val="18"/>
                <w:lang w:val="et-EE"/>
              </w:rPr>
              <w:t xml:space="preserve">Heaolu arengukava 2023-2030 </w:t>
            </w:r>
            <w:hyperlink r:id="rId99" w:history="1">
              <w:r w:rsidRPr="002E6945">
                <w:rPr>
                  <w:rStyle w:val="Hperlink"/>
                  <w:rFonts w:asciiTheme="majorHAnsi" w:hAnsiTheme="majorHAnsi"/>
                  <w:sz w:val="18"/>
                  <w:szCs w:val="18"/>
                </w:rPr>
                <w:t>https://www.sm.ee/heaolu-arengukava-2023-2030</w:t>
              </w:r>
            </w:hyperlink>
          </w:p>
          <w:p w14:paraId="7A1D12DE" w14:textId="77777777" w:rsidR="00190AEE" w:rsidRDefault="00190AEE" w:rsidP="00376DF6">
            <w:pPr>
              <w:spacing w:before="60" w:after="60" w:line="240" w:lineRule="auto"/>
              <w:rPr>
                <w:rFonts w:asciiTheme="majorHAnsi" w:hAnsiTheme="majorHAnsi" w:cstheme="minorHAnsi"/>
                <w:sz w:val="18"/>
                <w:szCs w:val="18"/>
                <w:lang w:val="et-EE"/>
              </w:rPr>
            </w:pPr>
          </w:p>
          <w:p w14:paraId="19FB4F2F" w14:textId="77777777" w:rsidR="00E14697" w:rsidRPr="00D84D37" w:rsidRDefault="00E14697" w:rsidP="00E14697">
            <w:pPr>
              <w:spacing w:before="60" w:after="60" w:line="240" w:lineRule="auto"/>
              <w:rPr>
                <w:rFonts w:ascii="Cambria" w:hAnsi="Cambria"/>
                <w:sz w:val="18"/>
                <w:szCs w:val="18"/>
              </w:rPr>
            </w:pPr>
            <w:r>
              <w:rPr>
                <w:rFonts w:ascii="Cambria" w:hAnsi="Cambria"/>
                <w:sz w:val="18"/>
                <w:szCs w:val="18"/>
              </w:rPr>
              <w:t>Arengukavade programmid</w:t>
            </w:r>
            <w:r w:rsidRPr="00D84D37">
              <w:rPr>
                <w:rFonts w:ascii="Cambria" w:hAnsi="Cambria"/>
                <w:sz w:val="18"/>
                <w:szCs w:val="18"/>
              </w:rPr>
              <w:t xml:space="preserve"> – 2023-2026</w:t>
            </w:r>
          </w:p>
          <w:p w14:paraId="591976B8" w14:textId="77777777" w:rsidR="00E14697" w:rsidRPr="00D84D37" w:rsidRDefault="00E14697" w:rsidP="00E14697">
            <w:pPr>
              <w:spacing w:before="60" w:after="60" w:line="240" w:lineRule="auto"/>
              <w:rPr>
                <w:rFonts w:ascii="Cambria" w:hAnsi="Cambria"/>
                <w:sz w:val="18"/>
                <w:szCs w:val="18"/>
              </w:rPr>
            </w:pPr>
            <w:hyperlink r:id="rId100" w:anchor="varasemad-programmid" w:history="1">
              <w:r w:rsidRPr="00D84D37">
                <w:rPr>
                  <w:rFonts w:ascii="Cambria" w:hAnsi="Cambria"/>
                  <w:color w:val="0000FF"/>
                  <w:sz w:val="18"/>
                  <w:szCs w:val="18"/>
                  <w:u w:val="single"/>
                </w:rPr>
                <w:t>https://www.sm.ee/arengukavad-programmid-ja-</w:t>
              </w:r>
              <w:r w:rsidRPr="00D84D37">
                <w:rPr>
                  <w:rFonts w:ascii="Cambria" w:hAnsi="Cambria"/>
                  <w:color w:val="0000FF"/>
                  <w:sz w:val="18"/>
                  <w:szCs w:val="18"/>
                  <w:u w:val="single"/>
                </w:rPr>
                <w:lastRenderedPageBreak/>
                <w:t>tooplaanid#varasemad-programmid</w:t>
              </w:r>
            </w:hyperlink>
          </w:p>
          <w:p w14:paraId="4869D97E" w14:textId="77777777" w:rsidR="00190AEE" w:rsidRDefault="00190AEE" w:rsidP="00376DF6">
            <w:pPr>
              <w:spacing w:before="60" w:after="60" w:line="240" w:lineRule="auto"/>
              <w:rPr>
                <w:rFonts w:asciiTheme="majorHAnsi" w:hAnsiTheme="majorHAnsi"/>
                <w:sz w:val="18"/>
                <w:szCs w:val="18"/>
                <w:lang w:val="et-EE"/>
              </w:rPr>
            </w:pPr>
          </w:p>
          <w:p w14:paraId="1A881805"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Arengukavade programmid 2024-2027</w:t>
            </w:r>
          </w:p>
          <w:p w14:paraId="720E382D" w14:textId="77777777" w:rsidR="00190AEE" w:rsidRDefault="00190AEE" w:rsidP="00376DF6">
            <w:pPr>
              <w:spacing w:before="60" w:after="60" w:line="240" w:lineRule="auto"/>
              <w:rPr>
                <w:rFonts w:asciiTheme="majorHAnsi" w:hAnsiTheme="majorHAnsi"/>
                <w:sz w:val="18"/>
                <w:szCs w:val="18"/>
                <w:lang w:val="et-EE"/>
              </w:rPr>
            </w:pPr>
            <w:r w:rsidRPr="004405DB">
              <w:rPr>
                <w:rFonts w:asciiTheme="majorHAnsi" w:hAnsiTheme="majorHAnsi"/>
                <w:sz w:val="18"/>
                <w:szCs w:val="18"/>
                <w:lang w:val="et-EE"/>
              </w:rPr>
              <w:t>https://www.sm.ee/arengukavad-programmid-ja-tooplaanid#arengukavade-program</w:t>
            </w:r>
          </w:p>
        </w:tc>
        <w:tc>
          <w:tcPr>
            <w:tcW w:w="3969" w:type="dxa"/>
          </w:tcPr>
          <w:p w14:paraId="268E17AD" w14:textId="226BAD32"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lastRenderedPageBreak/>
              <w:t xml:space="preserve">Strateegiaraamistikku on kirjeldatud „Heaolu arengukavas 2023-2030“ ja sellega kooskõlas on koostatud viis programmi: „Tööturuprogramm 2023-2026“, „Sotsiaalhoolekande programm 2023–2026“, „Soolise võrdsuse ja võrdse kohtlemise programm 2023-2026“, „Vanemaealiste programm 2023-2026“ </w:t>
            </w:r>
            <w:r w:rsidR="00E14697">
              <w:rPr>
                <w:rFonts w:asciiTheme="majorHAnsi" w:hAnsiTheme="majorHAnsi"/>
                <w:sz w:val="18"/>
                <w:szCs w:val="18"/>
                <w:lang w:val="et-EE"/>
              </w:rPr>
              <w:t>ja</w:t>
            </w:r>
            <w:r>
              <w:rPr>
                <w:rFonts w:asciiTheme="majorHAnsi" w:hAnsiTheme="majorHAnsi"/>
                <w:sz w:val="18"/>
                <w:szCs w:val="18"/>
                <w:lang w:val="et-EE"/>
              </w:rPr>
              <w:t xml:space="preserve"> „Laste ja perede programm 2023–2026“</w:t>
            </w:r>
            <w:r w:rsidR="00E14697">
              <w:rPr>
                <w:rFonts w:asciiTheme="majorHAnsi" w:hAnsiTheme="majorHAnsi"/>
                <w:sz w:val="18"/>
                <w:szCs w:val="18"/>
                <w:lang w:val="et-EE"/>
              </w:rPr>
              <w:t xml:space="preserve"> ning jätkuprogrammid 2024-2027</w:t>
            </w:r>
            <w:r>
              <w:rPr>
                <w:rFonts w:asciiTheme="majorHAnsi" w:hAnsiTheme="majorHAnsi"/>
                <w:sz w:val="18"/>
                <w:szCs w:val="18"/>
                <w:lang w:val="et-EE"/>
              </w:rPr>
              <w:t>.</w:t>
            </w:r>
          </w:p>
          <w:p w14:paraId="342F0F1B" w14:textId="52DE9678" w:rsidR="00190AEE" w:rsidRDefault="00190AEE" w:rsidP="00376DF6">
            <w:pPr>
              <w:pStyle w:val="Loendilik"/>
              <w:numPr>
                <w:ilvl w:val="0"/>
                <w:numId w:val="69"/>
              </w:numPr>
              <w:spacing w:before="60" w:after="60" w:line="240" w:lineRule="auto"/>
              <w:jc w:val="both"/>
              <w:rPr>
                <w:rFonts w:asciiTheme="majorHAnsi" w:hAnsiTheme="majorHAnsi" w:cs="Times New Roman"/>
                <w:sz w:val="18"/>
                <w:szCs w:val="18"/>
                <w:lang w:val="et-EE"/>
              </w:rPr>
            </w:pPr>
            <w:r>
              <w:rPr>
                <w:rFonts w:asciiTheme="majorHAnsi" w:hAnsiTheme="majorHAnsi" w:cs="Times New Roman"/>
                <w:sz w:val="18"/>
                <w:szCs w:val="18"/>
                <w:lang w:val="et-EE"/>
              </w:rPr>
              <w:t xml:space="preserve">Vaesuse ja sotsiaalse tõrjutuse hindamine, sh laste vaesus, juurdepääs alusharidusele ja kvaliteetsele hooldusele, kodutus, piiratud juurdepääs </w:t>
            </w:r>
            <w:r>
              <w:rPr>
                <w:rFonts w:asciiTheme="majorHAnsi" w:hAnsiTheme="majorHAnsi" w:cs="Times New Roman"/>
                <w:sz w:val="18"/>
                <w:szCs w:val="18"/>
                <w:lang w:val="et-EE"/>
              </w:rPr>
              <w:lastRenderedPageBreak/>
              <w:t>esmatasanditeenustele ja taristule ning igas vanuses haavatavate inimeste erivajadused on hõlmatud ülalnimetatud strateegilistes dokumentides. Heaolu arengukava eesmärk on, et inimesed on hoitud, ebavõrdsus</w:t>
            </w:r>
            <w:r w:rsidR="00E14697">
              <w:rPr>
                <w:rFonts w:asciiTheme="majorHAnsi" w:hAnsiTheme="majorHAnsi" w:cs="Times New Roman"/>
                <w:sz w:val="18"/>
                <w:szCs w:val="18"/>
                <w:lang w:val="et-EE"/>
              </w:rPr>
              <w:t xml:space="preserve"> ja vaesus</w:t>
            </w:r>
            <w:r>
              <w:rPr>
                <w:rFonts w:asciiTheme="majorHAnsi" w:hAnsiTheme="majorHAnsi" w:cs="Times New Roman"/>
                <w:sz w:val="18"/>
                <w:szCs w:val="18"/>
                <w:lang w:val="et-EE"/>
              </w:rPr>
              <w:t xml:space="preserve"> väheneb ning toetatud on kõikide pikk ja kvaliteetne tööelu.</w:t>
            </w:r>
          </w:p>
          <w:p w14:paraId="0C634EB0" w14:textId="77777777" w:rsidR="00190AEE" w:rsidRDefault="00190AEE" w:rsidP="00376DF6">
            <w:pPr>
              <w:pStyle w:val="Loendilik"/>
              <w:numPr>
                <w:ilvl w:val="0"/>
                <w:numId w:val="69"/>
              </w:numPr>
              <w:spacing w:before="60" w:after="60" w:line="240" w:lineRule="auto"/>
              <w:jc w:val="both"/>
              <w:rPr>
                <w:rFonts w:asciiTheme="majorHAnsi" w:hAnsiTheme="majorHAnsi"/>
                <w:sz w:val="18"/>
                <w:szCs w:val="18"/>
                <w:lang w:val="et-EE"/>
              </w:rPr>
            </w:pPr>
            <w:r>
              <w:rPr>
                <w:rFonts w:asciiTheme="majorHAnsi" w:hAnsiTheme="majorHAnsi" w:cs="Times New Roman"/>
                <w:sz w:val="18"/>
                <w:szCs w:val="18"/>
                <w:lang w:val="et-EE"/>
              </w:rPr>
              <w:t>Vaesuse ja sotsiaalse tõrjutuse ennetamise ja nende vastu võitlemise meetmeid käsitletakse tööturu, sotsiaalhoolekande, vanemaealiste ning soolise võrdsuse ja võrdse kohtlemise programmides. Tööturule sisenemisega seotud tõkete vähendamiseks suurendatakse tööandjate teadlikkust ja vähendatakse eelarvamusi erinevate sihtrühmade suhtes (nt vanemad, muukeelsed, vähenenud töövõimega inimesed). Pensionäride töötamise edendamiseks pakutakse neile tööturuteenuseid. Parandatakse iseseisvat toimetulekut toetavate hooldusvõimaluste kättesaadavust ja kvaliteeti, sh pereliikmete ja lähedaste hoolduskoormuse leevendamiseks</w:t>
            </w:r>
            <w:r>
              <w:rPr>
                <w:rFonts w:asciiTheme="majorHAnsi" w:hAnsiTheme="majorHAnsi"/>
                <w:sz w:val="18"/>
                <w:szCs w:val="18"/>
                <w:lang w:val="et-EE"/>
              </w:rPr>
              <w:t>.</w:t>
            </w:r>
          </w:p>
          <w:p w14:paraId="58CE5B2D"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Erinevate sihtrühmade kvaliteetsetele teenustele juurdepääsu tagamiseks suurendatakse nii teenuseosutajate kui ka kogukondade teadlikkust, arendatakse vajalikke oskusi, tegeletakse eelarvamuste vähendamisega ühiskonnas ning tugevdatakse huvikaitset. Vanemaealiste ja erivajadustega inimeste ühiskonnaelus osalemise toetamiseks rakendatakse kohalikul tasandil vabatahtlike kaasamist.</w:t>
            </w:r>
          </w:p>
          <w:p w14:paraId="7F8CB1BF" w14:textId="17E00C71" w:rsidR="00190AEE" w:rsidRDefault="00190AEE" w:rsidP="00376DF6">
            <w:pPr>
              <w:pStyle w:val="Kommentaaritekst"/>
              <w:jc w:val="both"/>
              <w:rPr>
                <w:rFonts w:asciiTheme="majorHAnsi" w:hAnsiTheme="majorHAnsi"/>
                <w:sz w:val="18"/>
                <w:szCs w:val="18"/>
                <w:lang w:val="et-EE"/>
              </w:rPr>
            </w:pPr>
            <w:r>
              <w:rPr>
                <w:rFonts w:asciiTheme="majorHAnsi" w:hAnsiTheme="majorHAnsi" w:cs="Times New Roman"/>
                <w:sz w:val="18"/>
                <w:szCs w:val="18"/>
                <w:lang w:val="et-EE"/>
              </w:rPr>
              <w:t>3. „Heaolu arengukava 2023-2030“ üks aluspõhimõtte</w:t>
            </w:r>
            <w:r w:rsidR="00E14697">
              <w:rPr>
                <w:rFonts w:asciiTheme="majorHAnsi" w:hAnsiTheme="majorHAnsi" w:cs="Times New Roman"/>
                <w:sz w:val="18"/>
                <w:szCs w:val="18"/>
                <w:lang w:val="et-EE"/>
              </w:rPr>
              <w:t>id</w:t>
            </w:r>
            <w:r>
              <w:rPr>
                <w:rFonts w:asciiTheme="majorHAnsi" w:hAnsiTheme="majorHAnsi" w:cs="Times New Roman"/>
                <w:sz w:val="18"/>
                <w:szCs w:val="18"/>
                <w:lang w:val="et-EE"/>
              </w:rPr>
              <w:t xml:space="preserve"> on, et inimesel on õigus elada oma kodus ning osaleda ühiskondlikus tegevuses. Üks tegevussuundi on: Avaliku raha suunamine senisest enam kogukonnapõhiste, kodus elamist ja toetatud elamist võimaldavate </w:t>
            </w:r>
            <w:r>
              <w:rPr>
                <w:rFonts w:asciiTheme="majorHAnsi" w:hAnsiTheme="majorHAnsi" w:cs="Times New Roman"/>
                <w:sz w:val="18"/>
                <w:szCs w:val="18"/>
                <w:lang w:val="et-EE"/>
              </w:rPr>
              <w:lastRenderedPageBreak/>
              <w:t xml:space="preserve">teenuste ning füüsilise ja sotsiaalse keskkonna arendamisse. Sotsiaalhoolekande programmis 2023-2026 </w:t>
            </w:r>
            <w:r w:rsidR="00E14697">
              <w:rPr>
                <w:rFonts w:asciiTheme="majorHAnsi" w:hAnsiTheme="majorHAnsi" w:cs="Times New Roman"/>
                <w:sz w:val="18"/>
                <w:szCs w:val="18"/>
                <w:lang w:val="et-EE"/>
              </w:rPr>
              <w:t xml:space="preserve">ja 2024-2027 </w:t>
            </w:r>
            <w:r>
              <w:rPr>
                <w:rFonts w:asciiTheme="majorHAnsi" w:hAnsiTheme="majorHAnsi" w:cs="Times New Roman"/>
                <w:sz w:val="18"/>
                <w:szCs w:val="18"/>
                <w:lang w:val="et-EE"/>
              </w:rPr>
              <w:t xml:space="preserve">on välja toodud, et välja töötatud pikaajalise hoolduse teenuseid pakutakse deinstitutsionaliseerimise põhimõttel, mille kohaselt toimub hooldus- ja tugiteenuste osutamine abivajaja kodus või kodulaadses kogukonna hoolekandeasutuses. </w:t>
            </w:r>
          </w:p>
          <w:p w14:paraId="538BFBE0"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4. „Heaolu arengukava 2016–2023“ ja „Heaolu arengukava 2023-2030“ juhtkomisjoni </w:t>
            </w:r>
            <w:hyperlink r:id="rId101" w:history="1">
              <w:r w:rsidRPr="00B964B4">
                <w:rPr>
                  <w:rStyle w:val="Hperlink"/>
                  <w:rFonts w:asciiTheme="majorHAnsi" w:eastAsia="Times New Roman" w:hAnsiTheme="majorHAnsi"/>
                  <w:sz w:val="18"/>
                  <w:szCs w:val="18"/>
                  <w:lang w:val="et-EE"/>
                </w:rPr>
                <w:t>https://www.sm.ee/media/3363/download</w:t>
              </w:r>
            </w:hyperlink>
            <w:r>
              <w:rPr>
                <w:rFonts w:asciiTheme="majorHAnsi" w:eastAsia="Times New Roman" w:hAnsiTheme="majorHAnsi"/>
                <w:sz w:val="18"/>
                <w:szCs w:val="18"/>
                <w:lang w:val="et-EE"/>
              </w:rPr>
              <w:t xml:space="preserve"> kuuluvad arengukava elluviimisesse enim kaasatud ministeeriumid, Riigikantselei, omavalitsuste esindusorganisatsioonid, sotsiaalpartnerid ja peamised alaeesmärkide saavutamisega seotud katusorganisatsioonid. Samuti kaasatakse arengukava elluviimisesse laiahaardeline ja mitut valdkonda hõlmav ekspertkogu. Ekspertkogu ülesanne on anda juhtkomisjonile sisendit heaolu arengukava ettevalmistamisel ja rakendamisel ning anda tagasisidet heaolu arengukava elluviimise kohta. Juhtkomisjoni peamised ülesanded on: anda soovitusi heaolu arengukava eesmärkide saavutamiseks ja jälgida nende elluviimist; anda soovitusi programmide tulemuslikkuse parandamiseks ja jälgida nende rakendamist; pakkuda välja ühismeetmeid eri sektorite, tasandite ja organisatsioonide koostööks. Arengukava toetavate programmide kohta koostatakse igal aastal tulemusaruanne, mis esitatakse Rahandusministeeriumile. </w:t>
            </w:r>
          </w:p>
          <w:p w14:paraId="3C4A9438" w14:textId="77777777" w:rsidR="00190AEE" w:rsidRDefault="00190AEE" w:rsidP="00376DF6">
            <w:pPr>
              <w:spacing w:before="60" w:after="60" w:line="240" w:lineRule="auto"/>
              <w:jc w:val="both"/>
              <w:rPr>
                <w:rFonts w:asciiTheme="majorHAnsi" w:hAnsiTheme="majorHAnsi"/>
                <w:sz w:val="18"/>
                <w:szCs w:val="18"/>
                <w:lang w:val="et-EE"/>
              </w:rPr>
            </w:pPr>
          </w:p>
        </w:tc>
      </w:tr>
      <w:tr w:rsidR="00190AEE" w:rsidRPr="00EF1C29" w14:paraId="395E1081" w14:textId="77777777" w:rsidTr="4E56A766">
        <w:trPr>
          <w:trHeight w:val="131"/>
        </w:trPr>
        <w:tc>
          <w:tcPr>
            <w:tcW w:w="1135" w:type="dxa"/>
          </w:tcPr>
          <w:p w14:paraId="6C4A25CD" w14:textId="77777777" w:rsidR="00190AEE" w:rsidRDefault="00190AEE" w:rsidP="00376DF6">
            <w:pPr>
              <w:spacing w:before="60" w:after="60" w:line="240" w:lineRule="auto"/>
              <w:rPr>
                <w:rFonts w:asciiTheme="majorHAnsi" w:hAnsiTheme="majorHAnsi"/>
                <w:b/>
                <w:sz w:val="18"/>
                <w:szCs w:val="18"/>
                <w:lang w:val="et-EE"/>
              </w:rPr>
            </w:pPr>
            <w:r>
              <w:rPr>
                <w:rFonts w:asciiTheme="majorHAnsi" w:hAnsiTheme="majorHAnsi"/>
                <w:sz w:val="18"/>
                <w:szCs w:val="18"/>
                <w:lang w:val="et-EE"/>
              </w:rPr>
              <w:lastRenderedPageBreak/>
              <w:t>4.6 Tervishoiu- ja pikaajalise hoolduse teenuste strateegilin</w:t>
            </w:r>
            <w:r>
              <w:rPr>
                <w:rFonts w:asciiTheme="majorHAnsi" w:hAnsiTheme="majorHAnsi"/>
                <w:sz w:val="18"/>
                <w:szCs w:val="18"/>
                <w:lang w:val="et-EE"/>
              </w:rPr>
              <w:lastRenderedPageBreak/>
              <w:t>e poliitikaraamistik</w:t>
            </w:r>
          </w:p>
        </w:tc>
        <w:tc>
          <w:tcPr>
            <w:tcW w:w="709" w:type="dxa"/>
          </w:tcPr>
          <w:p w14:paraId="73992673"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ESF</w:t>
            </w:r>
          </w:p>
          <w:p w14:paraId="55650914" w14:textId="77777777" w:rsidR="00190AEE" w:rsidRDefault="00190AEE" w:rsidP="00376DF6">
            <w:pPr>
              <w:spacing w:before="60" w:after="60" w:line="240" w:lineRule="auto"/>
              <w:rPr>
                <w:rFonts w:asciiTheme="majorHAnsi" w:hAnsiTheme="majorHAnsi"/>
                <w:sz w:val="18"/>
                <w:szCs w:val="18"/>
                <w:lang w:val="et-EE"/>
              </w:rPr>
            </w:pPr>
          </w:p>
        </w:tc>
        <w:tc>
          <w:tcPr>
            <w:tcW w:w="1559" w:type="dxa"/>
          </w:tcPr>
          <w:p w14:paraId="201A357C" w14:textId="77777777" w:rsidR="00190AEE" w:rsidRDefault="00190AEE" w:rsidP="00376DF6">
            <w:pPr>
              <w:spacing w:before="60" w:after="60" w:line="240" w:lineRule="auto"/>
              <w:rPr>
                <w:rFonts w:asciiTheme="majorHAnsi" w:hAnsiTheme="majorHAnsi"/>
                <w:b/>
                <w:bCs/>
                <w:sz w:val="18"/>
                <w:szCs w:val="18"/>
                <w:u w:val="single"/>
                <w:lang w:val="et-EE"/>
              </w:rPr>
            </w:pPr>
            <w:r>
              <w:rPr>
                <w:rFonts w:asciiTheme="majorHAnsi" w:hAnsiTheme="majorHAnsi"/>
                <w:sz w:val="18"/>
                <w:szCs w:val="18"/>
                <w:lang w:val="et-EE"/>
              </w:rPr>
              <w:t xml:space="preserve">k) kvaliteetsete, jätkusuutlike ja taskukohaste teenuste võrdse ja õigeaegse kättesaadavuse parandamine; </w:t>
            </w:r>
            <w:r>
              <w:rPr>
                <w:rFonts w:asciiTheme="majorHAnsi" w:hAnsiTheme="majorHAnsi"/>
                <w:sz w:val="18"/>
                <w:szCs w:val="18"/>
                <w:lang w:val="et-EE"/>
              </w:rPr>
              <w:lastRenderedPageBreak/>
              <w:t>sotsiaalkaitsesüsteemide ajakohastamine, sealhulgas sotsiaalkaitse kättesaadavuse edendamine, tervishoiusüsteemide ja pikaajalise hoolduse teenuste kättesaadavuse, tõhususe ja vastupidavuse parandamine;</w:t>
            </w:r>
          </w:p>
        </w:tc>
        <w:tc>
          <w:tcPr>
            <w:tcW w:w="992" w:type="dxa"/>
          </w:tcPr>
          <w:p w14:paraId="28829B22" w14:textId="77777777" w:rsidR="00190AEE" w:rsidRDefault="00190AEE" w:rsidP="00376DF6">
            <w:pPr>
              <w:spacing w:line="240" w:lineRule="auto"/>
              <w:rPr>
                <w:rFonts w:asciiTheme="majorHAnsi" w:hAnsiTheme="majorHAnsi"/>
                <w:sz w:val="18"/>
                <w:szCs w:val="18"/>
                <w:lang w:val="et-EE"/>
              </w:rPr>
            </w:pPr>
            <w:r>
              <w:rPr>
                <w:rFonts w:asciiTheme="majorHAnsi" w:hAnsiTheme="majorHAnsi"/>
                <w:sz w:val="18"/>
                <w:szCs w:val="18"/>
                <w:lang w:val="et-EE"/>
              </w:rPr>
              <w:lastRenderedPageBreak/>
              <w:t>JAH</w:t>
            </w:r>
          </w:p>
        </w:tc>
        <w:tc>
          <w:tcPr>
            <w:tcW w:w="3686" w:type="dxa"/>
          </w:tcPr>
          <w:p w14:paraId="35862CF6" w14:textId="77777777" w:rsidR="00190AEE" w:rsidRDefault="00190AEE" w:rsidP="00376DF6">
            <w:pPr>
              <w:spacing w:line="240" w:lineRule="auto"/>
              <w:rPr>
                <w:rFonts w:asciiTheme="majorHAnsi" w:hAnsiTheme="majorHAnsi" w:cstheme="minorHAnsi"/>
                <w:sz w:val="18"/>
                <w:szCs w:val="18"/>
                <w:lang w:val="et-EE"/>
              </w:rPr>
            </w:pPr>
            <w:r>
              <w:rPr>
                <w:rFonts w:asciiTheme="majorHAnsi" w:hAnsiTheme="majorHAnsi"/>
                <w:sz w:val="18"/>
                <w:szCs w:val="18"/>
                <w:lang w:val="et-EE"/>
              </w:rPr>
              <w:t>Kasutusele on võetud riiklik või piirkondlik tervishoiuvaldkonna strateegiline poliitikaraamistik, mis hõlmab järgmist:</w:t>
            </w:r>
          </w:p>
          <w:p w14:paraId="7777A963" w14:textId="77777777" w:rsidR="00190AEE" w:rsidRDefault="00190AEE" w:rsidP="00376DF6">
            <w:pPr>
              <w:spacing w:line="240" w:lineRule="auto"/>
              <w:ind w:left="360" w:hanging="360"/>
              <w:rPr>
                <w:rFonts w:asciiTheme="majorHAnsi" w:hAnsiTheme="maj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 xml:space="preserve">tervishoiu- ja pikaajalise hoolduse vajaduste kaardistamine, sealhulgas meditsiini- ja hoolduspersonali vajadus, </w:t>
            </w:r>
            <w:r>
              <w:rPr>
                <w:rFonts w:asciiTheme="majorHAnsi" w:hAnsiTheme="majorHAnsi"/>
                <w:sz w:val="18"/>
                <w:szCs w:val="18"/>
                <w:lang w:val="et-EE"/>
              </w:rPr>
              <w:lastRenderedPageBreak/>
              <w:t>et tagada jätkusuutlikud ja kooskõlastatud meetmed;</w:t>
            </w:r>
          </w:p>
          <w:p w14:paraId="44AA3ADE" w14:textId="77777777" w:rsidR="00190AEE" w:rsidRDefault="00190AEE" w:rsidP="00376DF6">
            <w:pPr>
              <w:spacing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meetmed tervishoiu- ja pikaajalise hoolduse teenuste tõhususe, jätkusuutlikkuse ja kättesaadavuse tagamiseks, sh pöörates erilist tähelepanu tervishoiu- ja pikaajalise hoolduse süsteemidest välja jäetud isikutele;</w:t>
            </w:r>
          </w:p>
          <w:p w14:paraId="51A132E2" w14:textId="77777777" w:rsidR="00190AEE" w:rsidRDefault="00190AEE" w:rsidP="00376DF6">
            <w:pPr>
              <w:spacing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meetmed kogukondlike ja perepõhiste teenuste edendamiseks deinstitutsionaliseerimise, sealhulgas ennetamise ja esmatasandi tervishoiu, koduhoolduse ja kogukonnapõhiste teenuste kaudu.</w:t>
            </w:r>
          </w:p>
        </w:tc>
        <w:tc>
          <w:tcPr>
            <w:tcW w:w="992" w:type="dxa"/>
          </w:tcPr>
          <w:p w14:paraId="3029F8F2" w14:textId="77777777" w:rsidR="00190AEE" w:rsidRDefault="00190AEE" w:rsidP="00376DF6">
            <w:pPr>
              <w:spacing w:line="240" w:lineRule="auto"/>
              <w:rPr>
                <w:rFonts w:asciiTheme="majorHAnsi" w:hAnsiTheme="majorHAnsi" w:cstheme="minorHAnsi"/>
                <w:sz w:val="18"/>
                <w:szCs w:val="18"/>
                <w:lang w:val="et-EE"/>
              </w:rPr>
            </w:pPr>
            <w:r>
              <w:rPr>
                <w:rFonts w:asciiTheme="majorHAnsi" w:hAnsiTheme="majorHAnsi"/>
                <w:sz w:val="18"/>
                <w:szCs w:val="18"/>
                <w:lang w:val="et-EE"/>
              </w:rPr>
              <w:lastRenderedPageBreak/>
              <w:t>1. JAH</w:t>
            </w:r>
          </w:p>
          <w:p w14:paraId="55402485" w14:textId="77777777" w:rsidR="00190AEE" w:rsidRDefault="00190AEE" w:rsidP="00376DF6">
            <w:pPr>
              <w:spacing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18C5DC88" w14:textId="77777777" w:rsidR="00190AEE" w:rsidRDefault="00190AEE" w:rsidP="00376DF6">
            <w:pPr>
              <w:spacing w:line="240" w:lineRule="auto"/>
              <w:rPr>
                <w:rFonts w:asciiTheme="majorHAnsi" w:hAnsiTheme="majorHAnsi"/>
                <w:sz w:val="18"/>
                <w:szCs w:val="18"/>
                <w:lang w:val="et-EE"/>
              </w:rPr>
            </w:pPr>
            <w:r>
              <w:rPr>
                <w:rFonts w:asciiTheme="majorHAnsi" w:hAnsiTheme="majorHAnsi"/>
                <w:sz w:val="18"/>
                <w:szCs w:val="18"/>
                <w:lang w:val="et-EE"/>
              </w:rPr>
              <w:t>3. JAH</w:t>
            </w:r>
          </w:p>
        </w:tc>
        <w:tc>
          <w:tcPr>
            <w:tcW w:w="1843" w:type="dxa"/>
          </w:tcPr>
          <w:p w14:paraId="79AA1B8E" w14:textId="77777777" w:rsidR="00190AEE" w:rsidRDefault="00190AEE" w:rsidP="00376DF6">
            <w:pPr>
              <w:spacing w:line="240" w:lineRule="auto"/>
              <w:rPr>
                <w:rFonts w:asciiTheme="majorHAnsi" w:hAnsiTheme="majorHAnsi"/>
                <w:sz w:val="18"/>
                <w:szCs w:val="18"/>
                <w:lang w:val="et-EE"/>
              </w:rPr>
            </w:pPr>
            <w:r>
              <w:rPr>
                <w:rFonts w:asciiTheme="majorHAnsi" w:hAnsiTheme="majorHAnsi"/>
                <w:sz w:val="18"/>
                <w:szCs w:val="18"/>
                <w:lang w:val="et-EE"/>
              </w:rPr>
              <w:t xml:space="preserve">„Heaolu arengukava 2023–2030“ </w:t>
            </w:r>
            <w:r w:rsidRPr="00E30177">
              <w:rPr>
                <w:rFonts w:asciiTheme="majorHAnsi" w:hAnsiTheme="majorHAnsi"/>
                <w:sz w:val="18"/>
                <w:szCs w:val="18"/>
                <w:lang w:val="et-EE"/>
              </w:rPr>
              <w:t>https://www.sm.ee/heaolu-arengukava-2023-2030#heaolu-arengukava-20</w:t>
            </w:r>
            <w:r w:rsidRPr="00E30177" w:rsidDel="00E30177">
              <w:rPr>
                <w:rFonts w:asciiTheme="majorHAnsi" w:hAnsiTheme="majorHAnsi"/>
                <w:sz w:val="18"/>
                <w:szCs w:val="18"/>
                <w:lang w:val="et-EE"/>
              </w:rPr>
              <w:t xml:space="preserve"> </w:t>
            </w:r>
          </w:p>
          <w:p w14:paraId="0DF001BD" w14:textId="778DE903" w:rsidR="00190AEE" w:rsidRDefault="00190AEE" w:rsidP="00376DF6">
            <w:pPr>
              <w:spacing w:line="240" w:lineRule="auto"/>
              <w:rPr>
                <w:rFonts w:asciiTheme="majorHAnsi" w:hAnsiTheme="majorHAnsi"/>
                <w:sz w:val="18"/>
                <w:szCs w:val="18"/>
                <w:lang w:val="et-EE"/>
              </w:rPr>
            </w:pPr>
            <w:r>
              <w:rPr>
                <w:rFonts w:asciiTheme="majorHAnsi" w:hAnsiTheme="majorHAnsi"/>
                <w:sz w:val="18"/>
                <w:szCs w:val="18"/>
                <w:lang w:val="et-EE"/>
              </w:rPr>
              <w:lastRenderedPageBreak/>
              <w:t>„Rahvastiku tervise arengukava 202</w:t>
            </w:r>
            <w:r w:rsidR="0058545F">
              <w:rPr>
                <w:rFonts w:asciiTheme="majorHAnsi" w:hAnsiTheme="majorHAnsi"/>
                <w:sz w:val="18"/>
                <w:szCs w:val="18"/>
                <w:lang w:val="et-EE"/>
              </w:rPr>
              <w:t>0</w:t>
            </w:r>
            <w:r>
              <w:rPr>
                <w:rFonts w:asciiTheme="majorHAnsi" w:hAnsiTheme="majorHAnsi"/>
                <w:sz w:val="18"/>
                <w:szCs w:val="18"/>
                <w:lang w:val="et-EE"/>
              </w:rPr>
              <w:t>–20</w:t>
            </w:r>
            <w:r w:rsidR="0058545F">
              <w:rPr>
                <w:rFonts w:asciiTheme="majorHAnsi" w:hAnsiTheme="majorHAnsi"/>
                <w:sz w:val="18"/>
                <w:szCs w:val="18"/>
                <w:lang w:val="et-EE"/>
              </w:rPr>
              <w:t>30</w:t>
            </w:r>
            <w:r>
              <w:rPr>
                <w:rFonts w:asciiTheme="majorHAnsi" w:hAnsiTheme="majorHAnsi"/>
                <w:sz w:val="18"/>
                <w:szCs w:val="18"/>
                <w:lang w:val="et-EE"/>
              </w:rPr>
              <w:t xml:space="preserve">“ </w:t>
            </w:r>
          </w:p>
          <w:p w14:paraId="4B7F598B" w14:textId="77777777" w:rsidR="00190AEE" w:rsidRPr="005B188F" w:rsidRDefault="00190AEE" w:rsidP="00376DF6">
            <w:pPr>
              <w:spacing w:before="60" w:after="60" w:line="240" w:lineRule="auto"/>
              <w:rPr>
                <w:rFonts w:asciiTheme="majorHAnsi" w:hAnsiTheme="majorHAnsi"/>
                <w:sz w:val="18"/>
                <w:szCs w:val="18"/>
                <w:lang w:val="et-EE"/>
              </w:rPr>
            </w:pPr>
            <w:r w:rsidRPr="004A0D97">
              <w:rPr>
                <w:rFonts w:asciiTheme="majorHAnsi" w:hAnsiTheme="majorHAnsi"/>
                <w:sz w:val="18"/>
                <w:szCs w:val="18"/>
                <w:lang w:val="et-EE"/>
              </w:rPr>
              <w:t>https://www.sm.ee/rahvastiku-tervise-arengukava-2020-2030</w:t>
            </w:r>
            <w:r>
              <w:rPr>
                <w:rFonts w:asciiTheme="majorHAnsi" w:hAnsiTheme="majorHAnsi"/>
                <w:sz w:val="18"/>
                <w:szCs w:val="18"/>
                <w:lang w:val="et-EE"/>
              </w:rPr>
              <w:t>Sotsiaalhoolekanne</w:t>
            </w:r>
            <w:hyperlink r:id="rId102" w:history="1">
              <w:r w:rsidRPr="005B188F">
                <w:rPr>
                  <w:rStyle w:val="Hperlink"/>
                  <w:rFonts w:asciiTheme="majorHAnsi" w:hAnsiTheme="majorHAnsi"/>
                  <w:sz w:val="18"/>
                  <w:szCs w:val="18"/>
                  <w:lang w:val="et-EE"/>
                </w:rPr>
                <w:t>https://www.sm.ee/media/2572/download</w:t>
              </w:r>
            </w:hyperlink>
          </w:p>
          <w:p w14:paraId="5218E0C1" w14:textId="77777777" w:rsidR="0058545F" w:rsidRPr="00490FB3" w:rsidRDefault="0058545F" w:rsidP="0058545F">
            <w:pPr>
              <w:spacing w:before="60" w:after="60" w:line="240" w:lineRule="auto"/>
              <w:rPr>
                <w:rFonts w:ascii="Cambria" w:hAnsi="Cambria"/>
                <w:sz w:val="18"/>
                <w:szCs w:val="18"/>
                <w:lang w:val="et-EE"/>
              </w:rPr>
            </w:pPr>
            <w:r w:rsidRPr="00490FB3">
              <w:rPr>
                <w:rFonts w:ascii="Cambria" w:hAnsi="Cambria"/>
                <w:sz w:val="18"/>
                <w:szCs w:val="18"/>
                <w:lang w:val="et-EE"/>
              </w:rPr>
              <w:t>Arengukavade programmid – 2023-2026</w:t>
            </w:r>
          </w:p>
          <w:p w14:paraId="1F7335FD" w14:textId="77777777" w:rsidR="0058545F" w:rsidRPr="00490FB3" w:rsidRDefault="0058545F" w:rsidP="0058545F">
            <w:pPr>
              <w:spacing w:before="60" w:after="60" w:line="240" w:lineRule="auto"/>
              <w:rPr>
                <w:rFonts w:ascii="Cambria" w:hAnsi="Cambria"/>
                <w:sz w:val="18"/>
                <w:szCs w:val="18"/>
                <w:lang w:val="et-EE"/>
              </w:rPr>
            </w:pPr>
            <w:hyperlink r:id="rId103" w:anchor="varasemad-programmid" w:history="1">
              <w:r w:rsidRPr="00490FB3">
                <w:rPr>
                  <w:rFonts w:ascii="Cambria" w:hAnsi="Cambria"/>
                  <w:color w:val="0000FF"/>
                  <w:sz w:val="18"/>
                  <w:szCs w:val="18"/>
                  <w:u w:val="single"/>
                  <w:lang w:val="et-EE"/>
                </w:rPr>
                <w:t>https://www.sm.ee/arengukavad-programmid-ja-tooplaanid#varasemad-programmid</w:t>
              </w:r>
            </w:hyperlink>
          </w:p>
          <w:p w14:paraId="21EAF7A4" w14:textId="77777777" w:rsidR="0058545F" w:rsidRPr="00490FB3" w:rsidRDefault="0058545F" w:rsidP="0058545F">
            <w:pPr>
              <w:spacing w:before="60" w:after="60" w:line="240" w:lineRule="auto"/>
              <w:rPr>
                <w:rFonts w:ascii="Cambria" w:hAnsi="Cambria"/>
                <w:sz w:val="18"/>
                <w:szCs w:val="18"/>
                <w:lang w:val="et-EE"/>
              </w:rPr>
            </w:pPr>
          </w:p>
          <w:p w14:paraId="4E2B020E" w14:textId="77777777" w:rsidR="0058545F" w:rsidRDefault="0058545F" w:rsidP="0058545F">
            <w:pPr>
              <w:spacing w:before="60" w:after="60" w:line="240" w:lineRule="auto"/>
              <w:rPr>
                <w:rFonts w:asciiTheme="majorHAnsi" w:hAnsiTheme="majorHAnsi"/>
                <w:sz w:val="18"/>
                <w:szCs w:val="18"/>
                <w:lang w:val="et-EE"/>
              </w:rPr>
            </w:pPr>
            <w:bookmarkStart w:id="3261" w:name="_Hlk169524415"/>
            <w:r>
              <w:rPr>
                <w:rFonts w:asciiTheme="majorHAnsi" w:hAnsiTheme="majorHAnsi"/>
                <w:sz w:val="18"/>
                <w:szCs w:val="18"/>
                <w:lang w:val="et-EE"/>
              </w:rPr>
              <w:t>Arengukavade programmid 2024-2027</w:t>
            </w:r>
          </w:p>
          <w:p w14:paraId="62FAA4C2" w14:textId="77777777" w:rsidR="0058545F" w:rsidRDefault="0058545F" w:rsidP="0058545F">
            <w:pPr>
              <w:spacing w:line="240" w:lineRule="auto"/>
              <w:rPr>
                <w:rFonts w:asciiTheme="majorHAnsi" w:hAnsiTheme="majorHAnsi"/>
                <w:sz w:val="18"/>
                <w:szCs w:val="18"/>
                <w:lang w:val="et-EE"/>
              </w:rPr>
            </w:pPr>
            <w:r w:rsidRPr="004405DB">
              <w:rPr>
                <w:rFonts w:asciiTheme="majorHAnsi" w:hAnsiTheme="majorHAnsi"/>
                <w:sz w:val="18"/>
                <w:szCs w:val="18"/>
                <w:lang w:val="et-EE"/>
              </w:rPr>
              <w:t>https://www.sm.ee/arengukavad-programmid-ja-tooplaanid#arengukavade-program</w:t>
            </w:r>
          </w:p>
          <w:bookmarkEnd w:id="3261"/>
          <w:p w14:paraId="6F9B17F0" w14:textId="77777777" w:rsidR="00190AEE" w:rsidRDefault="00190AEE" w:rsidP="00376DF6">
            <w:pPr>
              <w:spacing w:line="240" w:lineRule="auto"/>
              <w:rPr>
                <w:rFonts w:asciiTheme="majorHAnsi" w:hAnsiTheme="majorHAnsi"/>
                <w:sz w:val="18"/>
                <w:szCs w:val="18"/>
                <w:lang w:val="et-EE"/>
              </w:rPr>
            </w:pPr>
          </w:p>
          <w:p w14:paraId="2BF2485A" w14:textId="77777777" w:rsidR="00190AEE" w:rsidRPr="00880286" w:rsidRDefault="00190AEE" w:rsidP="00376DF6">
            <w:pPr>
              <w:spacing w:before="0" w:after="0" w:line="240" w:lineRule="auto"/>
              <w:jc w:val="both"/>
              <w:rPr>
                <w:sz w:val="18"/>
                <w:szCs w:val="18"/>
              </w:rPr>
            </w:pPr>
            <w:r w:rsidRPr="00880286">
              <w:rPr>
                <w:sz w:val="18"/>
                <w:szCs w:val="18"/>
              </w:rPr>
              <w:t>Report on the future of long-term care</w:t>
            </w:r>
          </w:p>
          <w:p w14:paraId="08CE6969" w14:textId="77777777" w:rsidR="00190AEE" w:rsidRDefault="00190AEE" w:rsidP="00376DF6">
            <w:pPr>
              <w:spacing w:line="240" w:lineRule="auto"/>
              <w:rPr>
                <w:rFonts w:asciiTheme="majorHAnsi" w:hAnsiTheme="majorHAnsi"/>
                <w:sz w:val="18"/>
                <w:szCs w:val="18"/>
                <w:lang w:val="et-EE"/>
              </w:rPr>
            </w:pPr>
            <w:hyperlink r:id="rId104" w:history="1">
              <w:r w:rsidRPr="00880286">
                <w:rPr>
                  <w:rStyle w:val="Hperlink"/>
                  <w:iCs/>
                  <w:sz w:val="18"/>
                  <w:lang w:val="et-EE"/>
                </w:rPr>
                <w:t>https://arenguseire.ee/wp-content/uploads/2021/11/2021_the-future-of-long-term-care_summary_study.pdf</w:t>
              </w:r>
            </w:hyperlink>
          </w:p>
          <w:p w14:paraId="4F076646" w14:textId="77777777" w:rsidR="00190AEE" w:rsidRDefault="00190AEE" w:rsidP="00376DF6">
            <w:pPr>
              <w:spacing w:line="240" w:lineRule="auto"/>
              <w:rPr>
                <w:rFonts w:asciiTheme="majorHAnsi" w:hAnsiTheme="majorHAnsi"/>
                <w:sz w:val="18"/>
                <w:szCs w:val="18"/>
                <w:lang w:val="et-EE"/>
              </w:rPr>
            </w:pPr>
            <w:r>
              <w:rPr>
                <w:rFonts w:asciiTheme="majorHAnsi" w:hAnsiTheme="majorHAnsi"/>
                <w:sz w:val="18"/>
                <w:szCs w:val="18"/>
                <w:lang w:val="et-EE"/>
              </w:rPr>
              <w:lastRenderedPageBreak/>
              <w:t>OSKA tööjõu vajaduste analüüs</w:t>
            </w:r>
          </w:p>
          <w:p w14:paraId="1C5FCD54" w14:textId="4A7F55F8" w:rsidR="00190AEE" w:rsidRDefault="00190AEE" w:rsidP="00376DF6">
            <w:pPr>
              <w:spacing w:line="240" w:lineRule="auto"/>
              <w:rPr>
                <w:rFonts w:asciiTheme="majorHAnsi" w:hAnsiTheme="majorHAnsi"/>
                <w:color w:val="0000FF"/>
                <w:sz w:val="18"/>
                <w:szCs w:val="18"/>
                <w:u w:val="single"/>
                <w:lang w:val="et-EE"/>
              </w:rPr>
            </w:pPr>
          </w:p>
          <w:bookmarkStart w:id="3262" w:name="_Hlk169524435"/>
          <w:p w14:paraId="46091B98" w14:textId="77777777" w:rsidR="0058545F" w:rsidRPr="00490FB3" w:rsidRDefault="0058545F" w:rsidP="0058545F">
            <w:pPr>
              <w:spacing w:line="240" w:lineRule="auto"/>
              <w:rPr>
                <w:rFonts w:ascii="Cambria" w:hAnsi="Cambria"/>
                <w:sz w:val="18"/>
                <w:szCs w:val="18"/>
                <w:lang w:val="et-EE"/>
              </w:rPr>
            </w:pPr>
            <w:r w:rsidRPr="00490FB3">
              <w:rPr>
                <w:rFonts w:ascii="Cambria" w:hAnsi="Cambria"/>
                <w:sz w:val="18"/>
                <w:szCs w:val="18"/>
                <w:lang w:val="et-EE"/>
              </w:rPr>
              <w:fldChar w:fldCharType="begin"/>
            </w:r>
            <w:r w:rsidRPr="00490FB3">
              <w:rPr>
                <w:rFonts w:ascii="Cambria" w:hAnsi="Cambria"/>
                <w:sz w:val="18"/>
                <w:szCs w:val="18"/>
                <w:lang w:val="et-EE"/>
              </w:rPr>
              <w:instrText>HYPERLINK "https://uuringud.oska.kutsekoda.ee/uuringud/oska-uldprognoos"</w:instrText>
            </w:r>
            <w:r w:rsidRPr="00490FB3">
              <w:rPr>
                <w:rFonts w:ascii="Cambria" w:hAnsi="Cambria"/>
                <w:sz w:val="18"/>
                <w:szCs w:val="18"/>
                <w:lang w:val="et-EE"/>
              </w:rPr>
            </w:r>
            <w:r w:rsidRPr="00490FB3">
              <w:rPr>
                <w:rFonts w:ascii="Cambria" w:hAnsi="Cambria"/>
                <w:sz w:val="18"/>
                <w:szCs w:val="18"/>
                <w:lang w:val="et-EE"/>
              </w:rPr>
              <w:fldChar w:fldCharType="separate"/>
            </w:r>
            <w:r w:rsidRPr="00490FB3">
              <w:rPr>
                <w:rStyle w:val="Hperlink"/>
                <w:rFonts w:ascii="Cambria" w:hAnsi="Cambria"/>
                <w:sz w:val="18"/>
                <w:szCs w:val="18"/>
                <w:lang w:val="et-EE"/>
              </w:rPr>
              <w:t>https://uuringud.oska.kutsekoda.ee/uuringud/oska-uldprognoos</w:t>
            </w:r>
            <w:r w:rsidRPr="00490FB3">
              <w:rPr>
                <w:rFonts w:ascii="Cambria" w:hAnsi="Cambria"/>
                <w:sz w:val="18"/>
                <w:szCs w:val="18"/>
                <w:lang w:val="et-EE"/>
              </w:rPr>
              <w:fldChar w:fldCharType="end"/>
            </w:r>
          </w:p>
          <w:bookmarkEnd w:id="3262"/>
          <w:p w14:paraId="69EB632B" w14:textId="06728AE9" w:rsidR="0058545F" w:rsidRDefault="0058545F" w:rsidP="00376DF6">
            <w:pPr>
              <w:spacing w:line="240" w:lineRule="auto"/>
              <w:rPr>
                <w:rFonts w:asciiTheme="majorHAnsi" w:hAnsiTheme="majorHAnsi"/>
                <w:i/>
                <w:sz w:val="18"/>
                <w:szCs w:val="18"/>
                <w:lang w:val="et-EE"/>
              </w:rPr>
            </w:pPr>
          </w:p>
        </w:tc>
        <w:tc>
          <w:tcPr>
            <w:tcW w:w="3969" w:type="dxa"/>
          </w:tcPr>
          <w:p w14:paraId="06485D5D" w14:textId="77777777" w:rsidR="00190AEE" w:rsidRDefault="00190AEE" w:rsidP="00376DF6">
            <w:pPr>
              <w:spacing w:line="240" w:lineRule="auto"/>
              <w:jc w:val="both"/>
              <w:rPr>
                <w:rFonts w:asciiTheme="majorHAnsi" w:hAnsiTheme="majorHAnsi"/>
                <w:sz w:val="18"/>
                <w:szCs w:val="18"/>
                <w:lang w:val="et-EE"/>
              </w:rPr>
            </w:pPr>
            <w:r>
              <w:rPr>
                <w:rFonts w:asciiTheme="majorHAnsi" w:eastAsia="Times New Roman" w:hAnsiTheme="majorHAnsi"/>
                <w:sz w:val="18"/>
                <w:szCs w:val="18"/>
                <w:lang w:val="et-EE"/>
              </w:rPr>
              <w:lastRenderedPageBreak/>
              <w:t xml:space="preserve">Kehtestatud on kaks riiklikku strateegiat: „Heaolu arengukava 2023-2030“ ja „Rahvastiku tervise arengukava 2020–2030“. </w:t>
            </w:r>
          </w:p>
          <w:p w14:paraId="21326C1D" w14:textId="77777777" w:rsidR="00190AEE" w:rsidRDefault="00190AEE" w:rsidP="00376DF6">
            <w:pPr>
              <w:spacing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1. Tervishoiu- ja pikaajalise hoolduse vajadusi koos asjaomaste poliitikameetmetega käsitletakse „Heaolu arengukavas 2023–2030“ ja </w:t>
            </w:r>
            <w:r>
              <w:rPr>
                <w:rFonts w:asciiTheme="majorHAnsi" w:eastAsia="Times New Roman" w:hAnsiTheme="majorHAnsi"/>
                <w:sz w:val="18"/>
                <w:szCs w:val="18"/>
                <w:lang w:val="et-EE"/>
              </w:rPr>
              <w:lastRenderedPageBreak/>
              <w:t>„Rahvastiku tervise arengukavas 2020–2030“. Nagu on sätestatud RTA-s, siis elanikkonna vähenemise ja vananemise kontekstis seisab tervishoiusektor silmitsi tervishoiutöötajate puudusega. Koolitussuutlikkust tuleb suurendada peamiselt õenduse valdkonnas. Pikas perspektiivis on probleemiks ebapiisav koolitussuutlikkus proviisorite ja arstide tagamiseks ning vananevad meditsiinitöötajad. Tõsine probleem on perearstide puudus, eriti maa- ja hõredalt asustatud piirkondades. Vananevat elanikkonda arvestades suureneb vajadus pikaajalise hoolduse ja seda toetavate meetmete järele. Sotsiaalvaldkonnale lisatööjõu tagamiseks ja olemasoleva toetamiseks ja arendamiseks on “Heaolu arengukavas 2023-2030“ on eraldi tegevussuund, mis tagab sotsiaalvaldkonna tööjõu, oskuste täiendamise ja väärtustamise. Aluseks on OSKA tööjõu vajaduste analüüs.</w:t>
            </w:r>
          </w:p>
          <w:p w14:paraId="266A5846" w14:textId="77777777" w:rsidR="00190AEE" w:rsidRDefault="00190AEE" w:rsidP="00376DF6">
            <w:pPr>
              <w:spacing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2. Meetmete planeerimise lähtekohad tervishoiu- ja pikaajalise hoolduse teenuste tagamiseks on „Heaolu arengukavas 2023–2030“ ja „Sotsiaalhoolekandeprogrammis 2023–2026“. Pikaajalise hoolduskoormuse vähendamiseks ja vältimiseks, et võimaldada hoolduskoormusega pereliikmete töötamist ja ühiskonnas osalemist, sotsiaalsete tagatiste pakkumiseks ja selliste leibkondade toimetuleku toetamiseks, kus on pikaajalisi ülalpeetavaid, on realistlikud sekkumised jätkusuutliku rahastamise kaudu, eriti sotsiaal-, tervisehoiu- ja töövaldkonnas. Jätkatakse sotsiaalteenuste, sh uuenduslikel tehnoloogilistel lahendustel põhinevate sotsiaalteenuste arendamist ja osutamist. Esmatähtis on mitme kohaliku omavalitsuse koostöös rakendatavate lahenduste väljatöötamist. Poliitikavahendiga kujundatakse ümber erihoolekandeteenuste struktuur, muudetakse teenuste kasutust ja korraldust paindlikumaks, korraldatakse ümber </w:t>
            </w:r>
            <w:r>
              <w:rPr>
                <w:rFonts w:asciiTheme="majorHAnsi" w:eastAsia="Times New Roman" w:hAnsiTheme="majorHAnsi"/>
                <w:sz w:val="18"/>
                <w:szCs w:val="18"/>
                <w:lang w:val="et-EE"/>
              </w:rPr>
              <w:lastRenderedPageBreak/>
              <w:t>erihooldustaristu ning parandatakse teenuste kvaliteeti ja kättesaadavust.</w:t>
            </w:r>
          </w:p>
          <w:p w14:paraId="58C930B2" w14:textId="77777777" w:rsidR="00190AEE" w:rsidRDefault="00190AEE" w:rsidP="00376DF6">
            <w:pPr>
              <w:spacing w:line="240" w:lineRule="auto"/>
              <w:jc w:val="both"/>
              <w:rPr>
                <w:rFonts w:asciiTheme="majorHAnsi" w:hAnsiTheme="majorHAnsi"/>
                <w:sz w:val="18"/>
                <w:szCs w:val="18"/>
                <w:lang w:val="et-EE"/>
              </w:rPr>
            </w:pPr>
            <w:r>
              <w:rPr>
                <w:rFonts w:asciiTheme="majorHAnsi" w:eastAsia="Times New Roman" w:hAnsiTheme="majorHAnsi"/>
                <w:sz w:val="18"/>
                <w:szCs w:val="18"/>
                <w:lang w:val="et-EE"/>
              </w:rPr>
              <w:t>3. Kogukonnapõhiseid teenuseid edendavad meetmed on hõlmatud „Heaolu arengukavaga 2023–2030“ ja „Sotsiaalhoolekandeprogrammiga 2023–2026“. Uus heaolu arengukava lähtub DI printsiipidest, mille eesmärk on osutada teenuseid, mis toetavad kodus elavaid inimesi, ja pakkuda võimalusi kogukonnapõhiste erihoolekandeteenuste saamiseks. Täiustatakse teenindussüsteemi ja korrastatakse kogukonnapõhiste teenuste järjekordi, et tagada olemasolevate erihoolekandeteenuste kättesaadavus ja ligipääsetavus. Korraldatakse ümber suured (üle 30 koha) ööpäevaringsed hoolekandeasutused ning hangitakse kogukonnas elavate inimeste jaoks eluase. Tänu sellele väheneb suurtes üksustes tegutsevate ööpäevaringsete erihoolekandeasutuste hulk ja suureneb kogukonnapõhiste asutuste hulk. Pikemaajalisem eesmärk on anda toetavate erihoolekandeteenuste korraldamine üle kohalikele omavalitsustele. DI eesmärkide saavutamisele aitab kaasa hoolduskoordinatsiooni ja teenuste integratsiooni juurutamine.</w:t>
            </w:r>
          </w:p>
        </w:tc>
      </w:tr>
    </w:tbl>
    <w:p w14:paraId="68ABF7A8" w14:textId="77777777" w:rsidR="00190AEE" w:rsidRDefault="00190AEE" w:rsidP="00190AEE">
      <w:pPr>
        <w:rPr>
          <w:rFonts w:ascii="Cambria" w:hAnsi="Cambria" w:cstheme="minorHAnsi"/>
          <w:lang w:val="et-EE"/>
        </w:rPr>
      </w:pPr>
    </w:p>
    <w:p w14:paraId="25AF846C" w14:textId="04A9BEAE" w:rsidR="009D6B67" w:rsidRDefault="00EE5F1F">
      <w:pPr>
        <w:pStyle w:val="Pealkiri1"/>
        <w:numPr>
          <w:ilvl w:val="0"/>
          <w:numId w:val="82"/>
        </w:numPr>
        <w:rPr>
          <w:rFonts w:cstheme="minorHAnsi"/>
          <w:lang w:val="et-EE"/>
        </w:rPr>
      </w:pPr>
      <w:bookmarkStart w:id="3263" w:name="_Toc210486495"/>
      <w:r>
        <w:rPr>
          <w:rFonts w:cstheme="minorHAnsi"/>
          <w:lang w:val="et-EE"/>
        </w:rPr>
        <w:lastRenderedPageBreak/>
        <w:t>Eeltingimused</w:t>
      </w:r>
      <w:bookmarkEnd w:id="3263"/>
    </w:p>
    <w:p w14:paraId="606899C9" w14:textId="77777777" w:rsidR="009D6B67" w:rsidRDefault="00EE5F1F">
      <w:pPr>
        <w:pStyle w:val="Pealkiri2"/>
        <w:numPr>
          <w:ilvl w:val="1"/>
          <w:numId w:val="82"/>
        </w:numPr>
        <w:tabs>
          <w:tab w:val="left" w:pos="4962"/>
        </w:tabs>
        <w:rPr>
          <w:rFonts w:asciiTheme="majorHAnsi" w:hAnsiTheme="majorHAnsi" w:cstheme="minorHAnsi"/>
          <w:lang w:val="et-EE"/>
        </w:rPr>
      </w:pPr>
      <w:bookmarkStart w:id="3264" w:name="_Toc210486496"/>
      <w:r>
        <w:rPr>
          <w:rFonts w:asciiTheme="majorHAnsi" w:hAnsiTheme="majorHAnsi" w:cstheme="minorHAnsi"/>
          <w:lang w:val="et-EE"/>
        </w:rPr>
        <w:t>Horisontaalsed eeltingimused</w:t>
      </w:r>
      <w:bookmarkEnd w:id="3264"/>
    </w:p>
    <w:tbl>
      <w:tblPr>
        <w:tblW w:w="14885" w:type="dxa"/>
        <w:tblInd w:w="-43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93"/>
        <w:gridCol w:w="993"/>
        <w:gridCol w:w="3685"/>
        <w:gridCol w:w="992"/>
        <w:gridCol w:w="2268"/>
        <w:gridCol w:w="5954"/>
      </w:tblGrid>
      <w:tr w:rsidR="009D6B67" w14:paraId="29A2DDB6" w14:textId="77777777">
        <w:trPr>
          <w:tblHeader/>
        </w:trPr>
        <w:tc>
          <w:tcPr>
            <w:tcW w:w="993" w:type="dxa"/>
          </w:tcPr>
          <w:p w14:paraId="27E08B63" w14:textId="77777777" w:rsidR="009D6B67" w:rsidRDefault="00EE5F1F">
            <w:pPr>
              <w:spacing w:before="0" w:after="80" w:line="240" w:lineRule="auto"/>
              <w:rPr>
                <w:rFonts w:ascii="Cambria" w:hAnsi="Cambria" w:cstheme="minorHAnsi"/>
                <w:b/>
                <w:bCs/>
                <w:sz w:val="18"/>
                <w:szCs w:val="18"/>
                <w:lang w:val="et-EE"/>
              </w:rPr>
            </w:pPr>
            <w:r>
              <w:rPr>
                <w:rFonts w:ascii="Cambria" w:hAnsi="Cambria" w:cstheme="minorHAnsi"/>
                <w:b/>
                <w:bCs/>
                <w:sz w:val="18"/>
                <w:szCs w:val="18"/>
                <w:lang w:val="et-EE"/>
              </w:rPr>
              <w:t>Eeltingimused</w:t>
            </w:r>
          </w:p>
        </w:tc>
        <w:tc>
          <w:tcPr>
            <w:tcW w:w="993" w:type="dxa"/>
          </w:tcPr>
          <w:p w14:paraId="6C5026DC" w14:textId="77777777" w:rsidR="009D6B67" w:rsidRDefault="00EE5F1F">
            <w:pPr>
              <w:spacing w:before="0" w:after="80" w:line="240" w:lineRule="auto"/>
              <w:rPr>
                <w:rFonts w:ascii="Cambria" w:hAnsi="Cambria" w:cstheme="minorHAnsi"/>
                <w:b/>
                <w:bCs/>
                <w:sz w:val="18"/>
                <w:szCs w:val="18"/>
                <w:lang w:val="et-EE"/>
              </w:rPr>
            </w:pPr>
            <w:r>
              <w:rPr>
                <w:rFonts w:ascii="Cambria" w:hAnsi="Cambria" w:cstheme="minorHAnsi"/>
                <w:b/>
                <w:bCs/>
                <w:sz w:val="18"/>
                <w:szCs w:val="18"/>
                <w:lang w:val="et-EE"/>
              </w:rPr>
              <w:t>Eeltingimuse täitmine</w:t>
            </w:r>
          </w:p>
        </w:tc>
        <w:tc>
          <w:tcPr>
            <w:tcW w:w="3685" w:type="dxa"/>
          </w:tcPr>
          <w:p w14:paraId="59EFB437" w14:textId="77777777" w:rsidR="009D6B67" w:rsidRDefault="00EE5F1F">
            <w:pPr>
              <w:spacing w:before="0" w:after="80" w:line="240" w:lineRule="auto"/>
              <w:rPr>
                <w:rFonts w:ascii="Cambria" w:hAnsi="Cambria" w:cstheme="minorHAnsi"/>
                <w:b/>
                <w:bCs/>
                <w:sz w:val="18"/>
                <w:szCs w:val="18"/>
                <w:lang w:val="et-EE"/>
              </w:rPr>
            </w:pPr>
            <w:r>
              <w:rPr>
                <w:rFonts w:ascii="Cambria" w:hAnsi="Cambria" w:cstheme="minorHAnsi"/>
                <w:b/>
                <w:bCs/>
                <w:sz w:val="18"/>
                <w:szCs w:val="18"/>
                <w:lang w:val="et-EE"/>
              </w:rPr>
              <w:t>Kriteeriumid</w:t>
            </w:r>
          </w:p>
        </w:tc>
        <w:tc>
          <w:tcPr>
            <w:tcW w:w="992" w:type="dxa"/>
          </w:tcPr>
          <w:p w14:paraId="5BE18A34" w14:textId="77777777" w:rsidR="009D6B67" w:rsidRDefault="00EE5F1F">
            <w:pPr>
              <w:spacing w:before="0" w:after="80" w:line="240" w:lineRule="auto"/>
              <w:rPr>
                <w:rFonts w:ascii="Cambria" w:hAnsi="Cambria" w:cstheme="minorHAnsi"/>
                <w:b/>
                <w:bCs/>
                <w:sz w:val="18"/>
                <w:szCs w:val="18"/>
                <w:lang w:val="et-EE"/>
              </w:rPr>
            </w:pPr>
            <w:r>
              <w:rPr>
                <w:rFonts w:ascii="Cambria" w:hAnsi="Cambria" w:cstheme="minorHAnsi"/>
                <w:b/>
                <w:bCs/>
                <w:sz w:val="18"/>
                <w:szCs w:val="18"/>
                <w:lang w:val="et-EE"/>
              </w:rPr>
              <w:t>Kriteeriumide täitmine</w:t>
            </w:r>
          </w:p>
        </w:tc>
        <w:tc>
          <w:tcPr>
            <w:tcW w:w="2268" w:type="dxa"/>
          </w:tcPr>
          <w:p w14:paraId="767FE021" w14:textId="77777777" w:rsidR="009D6B67" w:rsidRDefault="00EE5F1F">
            <w:pPr>
              <w:spacing w:before="0" w:after="80" w:line="240" w:lineRule="auto"/>
              <w:rPr>
                <w:rFonts w:ascii="Cambria" w:hAnsi="Cambria" w:cstheme="minorHAnsi"/>
                <w:b/>
                <w:bCs/>
                <w:sz w:val="18"/>
                <w:szCs w:val="18"/>
                <w:lang w:val="et-EE"/>
              </w:rPr>
            </w:pPr>
            <w:r>
              <w:rPr>
                <w:rFonts w:ascii="Cambria" w:hAnsi="Cambria" w:cstheme="minorHAnsi"/>
                <w:b/>
                <w:bCs/>
                <w:sz w:val="18"/>
                <w:szCs w:val="18"/>
                <w:lang w:val="et-EE"/>
              </w:rPr>
              <w:t xml:space="preserve">Viide asjakohastele dokumentidele </w:t>
            </w:r>
          </w:p>
        </w:tc>
        <w:tc>
          <w:tcPr>
            <w:tcW w:w="5954" w:type="dxa"/>
          </w:tcPr>
          <w:p w14:paraId="22C639C4" w14:textId="77777777" w:rsidR="009D6B67" w:rsidRDefault="00EE5F1F">
            <w:pPr>
              <w:spacing w:before="0" w:after="80" w:line="240" w:lineRule="auto"/>
              <w:rPr>
                <w:rFonts w:ascii="Cambria" w:hAnsi="Cambria" w:cstheme="minorHAnsi"/>
                <w:b/>
                <w:bCs/>
                <w:sz w:val="18"/>
                <w:szCs w:val="18"/>
                <w:lang w:val="et-EE"/>
              </w:rPr>
            </w:pPr>
            <w:r>
              <w:rPr>
                <w:rFonts w:ascii="Cambria" w:hAnsi="Cambria" w:cstheme="minorHAnsi"/>
                <w:b/>
                <w:bCs/>
                <w:sz w:val="18"/>
                <w:szCs w:val="18"/>
                <w:lang w:val="et-EE"/>
              </w:rPr>
              <w:t>Põhjendus</w:t>
            </w:r>
          </w:p>
        </w:tc>
      </w:tr>
      <w:tr w:rsidR="009D6B67" w:rsidRPr="009F3831" w14:paraId="58468C50" w14:textId="77777777">
        <w:tc>
          <w:tcPr>
            <w:tcW w:w="993" w:type="dxa"/>
          </w:tcPr>
          <w:p w14:paraId="682049DC"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Tõhusad järelevalvemehhanismid riigihangete turu jaoks</w:t>
            </w:r>
          </w:p>
        </w:tc>
        <w:tc>
          <w:tcPr>
            <w:tcW w:w="993" w:type="dxa"/>
          </w:tcPr>
          <w:p w14:paraId="39BE6659" w14:textId="77777777" w:rsidR="009D6B67" w:rsidRDefault="00EE5F1F">
            <w:pPr>
              <w:spacing w:before="0" w:after="80" w:line="240" w:lineRule="auto"/>
              <w:ind w:left="3"/>
              <w:rPr>
                <w:rFonts w:ascii="Cambria" w:hAnsi="Cambria" w:cstheme="minorHAnsi"/>
                <w:bCs/>
                <w:sz w:val="18"/>
                <w:szCs w:val="18"/>
                <w:lang w:val="et-EE"/>
              </w:rPr>
            </w:pPr>
            <w:r>
              <w:rPr>
                <w:rFonts w:ascii="Cambria" w:hAnsi="Cambria"/>
                <w:sz w:val="18"/>
                <w:lang w:val="et-EE"/>
              </w:rPr>
              <w:t>JAH</w:t>
            </w:r>
          </w:p>
        </w:tc>
        <w:tc>
          <w:tcPr>
            <w:tcW w:w="3685" w:type="dxa"/>
          </w:tcPr>
          <w:p w14:paraId="58692D9C" w14:textId="77777777" w:rsidR="009D6B67" w:rsidRDefault="00EE5F1F">
            <w:pPr>
              <w:spacing w:before="0" w:after="80" w:line="240" w:lineRule="auto"/>
              <w:ind w:left="3"/>
              <w:rPr>
                <w:rFonts w:ascii="Cambria" w:hAnsi="Cambria" w:cstheme="minorHAnsi"/>
                <w:bCs/>
                <w:sz w:val="18"/>
                <w:szCs w:val="18"/>
                <w:lang w:val="et-EE"/>
              </w:rPr>
            </w:pPr>
            <w:r>
              <w:rPr>
                <w:rFonts w:ascii="Cambria" w:hAnsi="Cambria"/>
                <w:sz w:val="18"/>
                <w:lang w:val="et-EE"/>
              </w:rPr>
              <w:t>Kehtestatud on järelevalvemehhanismid, mis hõlmavad kõiki riigihankelepinguid ja nende hankeid fondidest kooskõlas ELi hankeõigusega. Selleks on vaja järgmist:</w:t>
            </w:r>
          </w:p>
          <w:p w14:paraId="5607AC3C" w14:textId="77777777" w:rsidR="009D6B67" w:rsidRDefault="00EE5F1F">
            <w:pPr>
              <w:spacing w:before="0" w:after="80" w:line="240" w:lineRule="auto"/>
              <w:ind w:left="360" w:hanging="360"/>
              <w:rPr>
                <w:rFonts w:ascii="Cambria" w:hAnsi="Cambria"/>
                <w:sz w:val="18"/>
                <w:lang w:val="et-EE"/>
              </w:rPr>
            </w:pPr>
            <w:r>
              <w:rPr>
                <w:rFonts w:ascii="Cambria" w:hAnsi="Cambria"/>
                <w:sz w:val="18"/>
                <w:lang w:val="et-EE"/>
              </w:rPr>
              <w:t>1.</w:t>
            </w:r>
            <w:r>
              <w:rPr>
                <w:rFonts w:ascii="Cambria" w:hAnsi="Cambria"/>
                <w:sz w:val="18"/>
                <w:lang w:val="et-EE"/>
              </w:rPr>
              <w:tab/>
              <w:t>meetmed, mis tagavad tõhusate ja usaldusväärsete andmete kogumise riigihankemenetluste kohta, mis ületavad ELi lävendeid, kooskõlas direktiivi 2014/24/EL artiklitest 83 ja 84 ning direktiivi 2014/25/EL artiklitest 99 ja 100 tuleneva aruandluskohustusega;</w:t>
            </w:r>
          </w:p>
          <w:p w14:paraId="7F676F95" w14:textId="77777777" w:rsidR="009D6B67" w:rsidRDefault="00EE5F1F">
            <w:pPr>
              <w:spacing w:before="0" w:after="80" w:line="240" w:lineRule="auto"/>
              <w:ind w:left="401" w:hanging="425"/>
              <w:rPr>
                <w:rFonts w:ascii="Cambria" w:hAnsi="Cambria" w:cstheme="minorHAnsi"/>
                <w:bCs/>
                <w:sz w:val="18"/>
                <w:szCs w:val="18"/>
                <w:lang w:val="et-EE"/>
              </w:rPr>
            </w:pPr>
            <w:r>
              <w:rPr>
                <w:rFonts w:ascii="Cambria" w:hAnsi="Cambria"/>
                <w:sz w:val="18"/>
                <w:lang w:val="et-EE"/>
              </w:rPr>
              <w:t xml:space="preserve">2. </w:t>
            </w:r>
            <w:r>
              <w:rPr>
                <w:rFonts w:ascii="Cambria" w:hAnsi="Cambria"/>
                <w:sz w:val="18"/>
                <w:lang w:val="et-EE"/>
              </w:rPr>
              <w:tab/>
              <w:t>meetmed andmete tagamiseks vähemalt järgmiste aspektide jaoks:</w:t>
            </w:r>
          </w:p>
          <w:p w14:paraId="3E3095A6" w14:textId="77777777" w:rsidR="009D6B67" w:rsidRDefault="00EE5F1F">
            <w:pPr>
              <w:spacing w:before="0" w:after="80" w:line="240" w:lineRule="auto"/>
              <w:ind w:left="761" w:hanging="360"/>
              <w:rPr>
                <w:rFonts w:ascii="Cambria" w:hAnsi="Cambria" w:cstheme="minorHAnsi"/>
                <w:bCs/>
                <w:sz w:val="18"/>
                <w:szCs w:val="18"/>
                <w:lang w:val="et-EE"/>
              </w:rPr>
            </w:pPr>
            <w:r>
              <w:rPr>
                <w:rFonts w:ascii="Cambria" w:hAnsi="Cambria"/>
                <w:sz w:val="18"/>
                <w:lang w:val="et-EE"/>
              </w:rPr>
              <w:t>a.</w:t>
            </w:r>
            <w:r>
              <w:rPr>
                <w:rFonts w:ascii="Cambria" w:hAnsi="Cambria"/>
                <w:sz w:val="18"/>
                <w:lang w:val="et-EE"/>
              </w:rPr>
              <w:tab/>
              <w:t>konkurentsi kvaliteet ja intensiivsus: võitnud pakkujate nimed, esialgne pakkujate arv ja lepinguline maksumus;</w:t>
            </w:r>
          </w:p>
          <w:p w14:paraId="68E9D825" w14:textId="77777777" w:rsidR="009D6B67" w:rsidRDefault="00EE5F1F">
            <w:pPr>
              <w:spacing w:before="0" w:after="80" w:line="240" w:lineRule="auto"/>
              <w:ind w:left="761" w:hanging="360"/>
              <w:rPr>
                <w:rFonts w:ascii="Cambria" w:hAnsi="Cambria" w:cstheme="minorHAnsi"/>
                <w:bCs/>
                <w:sz w:val="18"/>
                <w:szCs w:val="18"/>
                <w:lang w:val="et-EE"/>
              </w:rPr>
            </w:pPr>
            <w:r>
              <w:rPr>
                <w:rFonts w:ascii="Cambria" w:hAnsi="Cambria"/>
                <w:sz w:val="18"/>
                <w:lang w:val="et-EE"/>
              </w:rPr>
              <w:t>b.</w:t>
            </w:r>
            <w:r>
              <w:rPr>
                <w:rFonts w:ascii="Cambria" w:hAnsi="Cambria"/>
                <w:sz w:val="18"/>
                <w:lang w:val="et-EE"/>
              </w:rPr>
              <w:tab/>
              <w:t>teave lõpliku hinna kohta pärast valituks osutumist ja VKEde kui otsepakkujate osalemise kohta, kui sellist teavet pakuvad riiklikud süsteemid;</w:t>
            </w:r>
          </w:p>
          <w:p w14:paraId="6E15F149"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3. meetmed pädevate riigiasutuste jaoks andmeseire ja -analüüsi tagamiseks kooskõlas direktiivi 2014/24/EL artikli 83 lõikega 2 ja direktiivi 2014/25/EL artikli 99 lõikega 2;</w:t>
            </w:r>
          </w:p>
          <w:p w14:paraId="5AD6624C"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4. analüüsitulemuste üldsusele kättesaadavaks tegemise kord kooskõlas direktiivi 2014/24/EL artikli 83 lõikega 3 ja direktiivi 2014/25/EL artikli 99 lõikega 3;</w:t>
            </w:r>
          </w:p>
          <w:p w14:paraId="6D85E349"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lastRenderedPageBreak/>
              <w:t>5. meetmed tagamaks, et kogu teave, mis viitab võimalikule pakkumismahhinatsioonile, edastatakse pädevatele riigiasutustele kooskõlas direktiivi 2014/24/EL artikli 83 lõikega 2 ja direktiivi 2014/25/EL artikli 99 lõikega 2.</w:t>
            </w:r>
          </w:p>
        </w:tc>
        <w:tc>
          <w:tcPr>
            <w:tcW w:w="992" w:type="dxa"/>
          </w:tcPr>
          <w:p w14:paraId="446D5404" w14:textId="77777777" w:rsidR="009D6B67" w:rsidRDefault="00EE5F1F">
            <w:pPr>
              <w:spacing w:after="80" w:line="240" w:lineRule="auto"/>
              <w:rPr>
                <w:rFonts w:ascii="Cambria" w:hAnsi="Cambria"/>
                <w:sz w:val="18"/>
                <w:lang w:val="et-EE"/>
              </w:rPr>
            </w:pPr>
            <w:r>
              <w:rPr>
                <w:rFonts w:ascii="Cambria" w:hAnsi="Cambria"/>
                <w:sz w:val="18"/>
                <w:lang w:val="et-EE"/>
              </w:rPr>
              <w:lastRenderedPageBreak/>
              <w:t>1. JAH</w:t>
            </w:r>
          </w:p>
          <w:p w14:paraId="313CF7E5" w14:textId="77777777" w:rsidR="009D6B67" w:rsidRDefault="00EE5F1F">
            <w:pPr>
              <w:spacing w:after="80" w:line="240" w:lineRule="auto"/>
              <w:rPr>
                <w:rFonts w:ascii="Cambria" w:hAnsi="Cambria" w:cstheme="minorHAnsi"/>
                <w:bCs/>
                <w:sz w:val="18"/>
                <w:szCs w:val="18"/>
                <w:lang w:val="et-EE"/>
              </w:rPr>
            </w:pPr>
            <w:r>
              <w:rPr>
                <w:rFonts w:ascii="Cambria" w:hAnsi="Cambria"/>
                <w:sz w:val="18"/>
                <w:lang w:val="et-EE"/>
              </w:rPr>
              <w:t>2. JAH</w:t>
            </w:r>
          </w:p>
          <w:p w14:paraId="0AFEC8E3" w14:textId="77777777" w:rsidR="009D6B67" w:rsidRDefault="00EE5F1F">
            <w:pPr>
              <w:spacing w:after="80" w:line="240" w:lineRule="auto"/>
              <w:rPr>
                <w:rFonts w:ascii="Cambria" w:hAnsi="Cambria" w:cstheme="minorHAnsi"/>
                <w:bCs/>
                <w:sz w:val="18"/>
                <w:szCs w:val="18"/>
                <w:lang w:val="et-EE"/>
              </w:rPr>
            </w:pPr>
            <w:r>
              <w:rPr>
                <w:rFonts w:ascii="Cambria" w:hAnsi="Cambria"/>
                <w:sz w:val="18"/>
                <w:lang w:val="et-EE"/>
              </w:rPr>
              <w:t>2. a. JAH</w:t>
            </w:r>
          </w:p>
          <w:p w14:paraId="6B6D64E2" w14:textId="77777777" w:rsidR="009D6B67" w:rsidRDefault="00EE5F1F">
            <w:pPr>
              <w:spacing w:after="80" w:line="240" w:lineRule="auto"/>
              <w:rPr>
                <w:rFonts w:ascii="Cambria" w:hAnsi="Cambria"/>
                <w:sz w:val="18"/>
                <w:lang w:val="et-EE"/>
              </w:rPr>
            </w:pPr>
            <w:r>
              <w:rPr>
                <w:rFonts w:ascii="Cambria" w:hAnsi="Cambria"/>
                <w:sz w:val="18"/>
                <w:lang w:val="et-EE"/>
              </w:rPr>
              <w:t>2. b. JAH</w:t>
            </w:r>
          </w:p>
          <w:p w14:paraId="5EC429B0" w14:textId="77777777" w:rsidR="009D6B67" w:rsidRDefault="00EE5F1F">
            <w:pPr>
              <w:spacing w:after="80" w:line="240" w:lineRule="auto"/>
              <w:rPr>
                <w:rFonts w:ascii="Cambria" w:hAnsi="Cambria"/>
                <w:sz w:val="18"/>
                <w:lang w:val="et-EE"/>
              </w:rPr>
            </w:pPr>
            <w:r>
              <w:rPr>
                <w:rFonts w:ascii="Cambria" w:hAnsi="Cambria"/>
                <w:sz w:val="18"/>
                <w:lang w:val="et-EE"/>
              </w:rPr>
              <w:t>3. JAH</w:t>
            </w:r>
          </w:p>
          <w:p w14:paraId="26801AE2" w14:textId="77777777" w:rsidR="009D6B67" w:rsidRDefault="00EE5F1F">
            <w:pPr>
              <w:spacing w:after="80" w:line="240" w:lineRule="auto"/>
              <w:rPr>
                <w:rFonts w:ascii="Cambria" w:hAnsi="Cambria"/>
                <w:sz w:val="18"/>
                <w:lang w:val="et-EE"/>
              </w:rPr>
            </w:pPr>
            <w:r>
              <w:rPr>
                <w:rFonts w:ascii="Cambria" w:hAnsi="Cambria"/>
                <w:sz w:val="18"/>
                <w:lang w:val="et-EE"/>
              </w:rPr>
              <w:t>4. JAH</w:t>
            </w:r>
          </w:p>
          <w:p w14:paraId="1B9410B1" w14:textId="77777777" w:rsidR="009D6B67" w:rsidRDefault="00EE5F1F">
            <w:pPr>
              <w:spacing w:after="80" w:line="240" w:lineRule="auto"/>
              <w:rPr>
                <w:rFonts w:ascii="Cambria" w:hAnsi="Cambria" w:cstheme="minorHAnsi"/>
                <w:bCs/>
                <w:sz w:val="18"/>
                <w:szCs w:val="18"/>
                <w:lang w:val="et-EE"/>
              </w:rPr>
            </w:pPr>
            <w:r>
              <w:rPr>
                <w:rFonts w:ascii="Cambria" w:hAnsi="Cambria"/>
                <w:sz w:val="18"/>
                <w:lang w:val="et-EE"/>
              </w:rPr>
              <w:t>5. JAH</w:t>
            </w:r>
          </w:p>
        </w:tc>
        <w:tc>
          <w:tcPr>
            <w:tcW w:w="2268" w:type="dxa"/>
          </w:tcPr>
          <w:p w14:paraId="1A511FCF" w14:textId="77777777" w:rsidR="009D6B67" w:rsidRDefault="00EE5F1F">
            <w:pPr>
              <w:spacing w:before="0" w:after="80" w:line="240" w:lineRule="auto"/>
              <w:ind w:left="3"/>
              <w:rPr>
                <w:rFonts w:ascii="Cambria" w:hAnsi="Cambria"/>
                <w:sz w:val="18"/>
                <w:lang w:val="et-EE"/>
              </w:rPr>
            </w:pPr>
            <w:r>
              <w:rPr>
                <w:rFonts w:ascii="Cambria" w:hAnsi="Cambria"/>
                <w:sz w:val="18"/>
                <w:lang w:val="et-EE"/>
              </w:rPr>
              <w:t>Riigihangete register (</w:t>
            </w:r>
            <w:hyperlink r:id="rId105" w:anchor="/" w:tooltip="https://riigihanked.riik.ee/rhr-web/#/" w:history="1">
              <w:r>
                <w:rPr>
                  <w:rStyle w:val="Hperlink"/>
                  <w:rFonts w:ascii="Cambria" w:hAnsi="Cambria"/>
                  <w:sz w:val="18"/>
                  <w:szCs w:val="18"/>
                  <w:lang w:val="et-EE"/>
                </w:rPr>
                <w:t>https://riigihanked.riik.ee/rhr-web/#/</w:t>
              </w:r>
            </w:hyperlink>
            <w:r>
              <w:rPr>
                <w:rFonts w:ascii="Cambria" w:hAnsi="Cambria"/>
                <w:sz w:val="18"/>
                <w:lang w:val="et-EE"/>
              </w:rPr>
              <w:t xml:space="preserve">) </w:t>
            </w:r>
          </w:p>
          <w:p w14:paraId="353E02F2" w14:textId="77777777" w:rsidR="009D6B67" w:rsidRDefault="00EE5F1F">
            <w:pPr>
              <w:spacing w:before="0" w:after="80" w:line="240" w:lineRule="auto"/>
              <w:ind w:left="3"/>
              <w:rPr>
                <w:lang w:val="et-EE"/>
              </w:rPr>
            </w:pPr>
            <w:r>
              <w:rPr>
                <w:rFonts w:ascii="Cambria" w:hAnsi="Cambria"/>
                <w:sz w:val="18"/>
                <w:lang w:val="et-EE"/>
              </w:rPr>
              <w:t xml:space="preserve">Riigihangete seadus </w:t>
            </w:r>
          </w:p>
          <w:p w14:paraId="2703C0FA" w14:textId="77777777" w:rsidR="009D6B67" w:rsidRDefault="00EE5F1F">
            <w:pPr>
              <w:spacing w:before="0" w:after="80" w:line="240" w:lineRule="auto"/>
              <w:ind w:left="3"/>
              <w:rPr>
                <w:rFonts w:ascii="Cambria" w:hAnsi="Cambria"/>
                <w:sz w:val="18"/>
                <w:lang w:val="et-EE"/>
              </w:rPr>
            </w:pPr>
            <w:r>
              <w:rPr>
                <w:rFonts w:ascii="Cambria" w:hAnsi="Cambria"/>
                <w:sz w:val="18"/>
                <w:lang w:val="et-EE"/>
              </w:rPr>
              <w:t>(</w:t>
            </w:r>
            <w:hyperlink r:id="rId106" w:tooltip="https://www.riigiteataja.ee/akt/113032019145?leiaKehtiv" w:history="1">
              <w:r>
                <w:rPr>
                  <w:rStyle w:val="Hperlink"/>
                  <w:rFonts w:ascii="Cambria" w:hAnsi="Cambria"/>
                  <w:sz w:val="18"/>
                  <w:lang w:val="et-EE"/>
                </w:rPr>
                <w:t>https://www.riigiteataja.ee/akt/113032019145?leiaKehtiv</w:t>
              </w:r>
            </w:hyperlink>
            <w:r>
              <w:rPr>
                <w:rFonts w:ascii="Cambria" w:hAnsi="Cambria"/>
                <w:sz w:val="18"/>
                <w:lang w:val="et-EE"/>
              </w:rPr>
              <w:t xml:space="preserve">) </w:t>
            </w:r>
          </w:p>
          <w:p w14:paraId="560F0019" w14:textId="77777777" w:rsidR="009D6B67" w:rsidRDefault="00EE5F1F">
            <w:pPr>
              <w:spacing w:before="0" w:after="80" w:line="240" w:lineRule="auto"/>
              <w:ind w:left="3"/>
              <w:rPr>
                <w:rFonts w:ascii="Cambria" w:hAnsi="Cambria"/>
                <w:sz w:val="18"/>
                <w:lang w:val="et-EE"/>
              </w:rPr>
            </w:pPr>
            <w:r>
              <w:rPr>
                <w:rFonts w:ascii="Cambria" w:hAnsi="Cambria"/>
                <w:sz w:val="18"/>
                <w:lang w:val="et-EE"/>
              </w:rPr>
              <w:t>Konkurentsiseadus (</w:t>
            </w:r>
            <w:hyperlink r:id="rId107" w:tooltip="https://www.riigiteataja.ee/akt/102062021018" w:history="1">
              <w:r>
                <w:rPr>
                  <w:rStyle w:val="Hperlink"/>
                  <w:rFonts w:ascii="Cambria" w:hAnsi="Cambria"/>
                  <w:sz w:val="18"/>
                  <w:lang w:val="et-EE"/>
                </w:rPr>
                <w:t>https://www.riigiteataja.ee/akt/102062021018</w:t>
              </w:r>
            </w:hyperlink>
            <w:r>
              <w:rPr>
                <w:rFonts w:ascii="Cambria" w:hAnsi="Cambria"/>
                <w:sz w:val="18"/>
                <w:lang w:val="et-EE"/>
              </w:rPr>
              <w:t xml:space="preserve">) </w:t>
            </w:r>
          </w:p>
          <w:p w14:paraId="1883B1A6" w14:textId="77777777" w:rsidR="009D6B67" w:rsidRDefault="009D6B67">
            <w:pPr>
              <w:spacing w:before="0" w:after="80" w:line="240" w:lineRule="auto"/>
              <w:ind w:left="3"/>
              <w:rPr>
                <w:rFonts w:ascii="Cambria" w:hAnsi="Cambria"/>
                <w:sz w:val="18"/>
                <w:lang w:val="et-EE"/>
              </w:rPr>
            </w:pPr>
          </w:p>
          <w:p w14:paraId="0F42FCBB" w14:textId="77777777" w:rsidR="009D6B67" w:rsidRDefault="00EE5F1F">
            <w:pPr>
              <w:spacing w:before="0" w:after="80" w:line="240" w:lineRule="auto"/>
              <w:ind w:left="3"/>
              <w:rPr>
                <w:rFonts w:ascii="Cambria" w:hAnsi="Cambria"/>
                <w:sz w:val="18"/>
                <w:lang w:val="et-EE"/>
              </w:rPr>
            </w:pPr>
            <w:r>
              <w:rPr>
                <w:rFonts w:ascii="Cambria" w:hAnsi="Cambria"/>
                <w:sz w:val="18"/>
                <w:lang w:val="et-EE"/>
              </w:rPr>
              <w:t>Info Rahandusministeeriumi veebilehel (</w:t>
            </w:r>
            <w:hyperlink r:id="rId108" w:tooltip="https://www.fin.ee/riigihanked-riigiabi-osalused-kinnisvara/riigihanked" w:history="1">
              <w:r>
                <w:rPr>
                  <w:rFonts w:ascii="Cambria" w:hAnsi="Cambria"/>
                  <w:color w:val="0000FF"/>
                  <w:sz w:val="18"/>
                  <w:szCs w:val="18"/>
                  <w:u w:val="single"/>
                  <w:lang w:val="et-EE"/>
                </w:rPr>
                <w:t>https://www.fin.ee/riigihanked-riigiabi-osalused-kinnisvara/riigihanked</w:t>
              </w:r>
            </w:hyperlink>
            <w:r>
              <w:rPr>
                <w:rFonts w:ascii="Cambria" w:hAnsi="Cambria"/>
                <w:sz w:val="18"/>
                <w:szCs w:val="18"/>
                <w:lang w:val="et-EE"/>
              </w:rPr>
              <w:t xml:space="preserve"> </w:t>
            </w:r>
            <w:r>
              <w:rPr>
                <w:rFonts w:ascii="Cambria" w:hAnsi="Cambria"/>
                <w:sz w:val="18"/>
                <w:lang w:val="et-EE"/>
              </w:rPr>
              <w:t>;)</w:t>
            </w:r>
          </w:p>
          <w:p w14:paraId="17E65A18" w14:textId="77777777" w:rsidR="009D6B67" w:rsidRDefault="009D6B67">
            <w:pPr>
              <w:spacing w:before="0" w:after="80" w:line="240" w:lineRule="auto"/>
              <w:ind w:left="3"/>
              <w:rPr>
                <w:rFonts w:ascii="Cambria" w:hAnsi="Cambria" w:cstheme="minorHAnsi"/>
                <w:bCs/>
                <w:sz w:val="18"/>
                <w:szCs w:val="18"/>
                <w:lang w:val="et-EE"/>
              </w:rPr>
            </w:pPr>
          </w:p>
        </w:tc>
        <w:tc>
          <w:tcPr>
            <w:tcW w:w="5954" w:type="dxa"/>
          </w:tcPr>
          <w:p w14:paraId="7B1AFB1F" w14:textId="52999AD7" w:rsidR="009D6B67" w:rsidRDefault="00EE5F1F">
            <w:pPr>
              <w:spacing w:before="0" w:after="80" w:line="240" w:lineRule="auto"/>
              <w:jc w:val="both"/>
              <w:rPr>
                <w:lang w:val="et-EE"/>
              </w:rPr>
            </w:pPr>
            <w:r>
              <w:rPr>
                <w:rFonts w:ascii="Cambria" w:eastAsia="Cambria" w:hAnsi="Cambria" w:cs="Cambria"/>
                <w:sz w:val="18"/>
                <w:szCs w:val="18"/>
                <w:lang w:val="et-EE"/>
              </w:rPr>
              <w:t xml:space="preserve">1. Kõik riiklikku lävendit ületavad riigihankelepingud ja nende hanked fondidest vastavalt ELi hankeõigusele avaldatakse ja teostatakse e-riigihangete keskportaalis „Riigihangete register“, mida haldab Rahandusministeerium kooskõlas komisjoni </w:t>
            </w:r>
            <w:commentRangeStart w:id="3265"/>
            <w:del w:id="3266" w:author="Kaisa Tähe - RAM" w:date="2025-10-05T19:38:00Z" w16du:dateUtc="2025-10-05T16:38:00Z">
              <w:r w:rsidDel="00C101E9">
                <w:rPr>
                  <w:rFonts w:ascii="Cambria" w:eastAsia="Cambria" w:hAnsi="Cambria" w:cs="Cambria"/>
                  <w:sz w:val="18"/>
                  <w:szCs w:val="18"/>
                  <w:lang w:val="et-EE"/>
                </w:rPr>
                <w:delText>11. novembri 2015.</w:delText>
              </w:r>
            </w:del>
            <w:ins w:id="3267" w:author="Kaisa Tähe - RAM" w:date="2025-10-05T19:38:00Z" w16du:dateUtc="2025-10-05T16:38:00Z">
              <w:r w:rsidR="00C101E9">
                <w:rPr>
                  <w:rFonts w:ascii="Cambria" w:eastAsia="Cambria" w:hAnsi="Cambria" w:cs="Cambria"/>
                  <w:sz w:val="18"/>
                  <w:szCs w:val="18"/>
                  <w:lang w:val="et-EE"/>
                </w:rPr>
                <w:t>23.</w:t>
              </w:r>
              <w:r w:rsidR="00792276">
                <w:rPr>
                  <w:rFonts w:ascii="Cambria" w:eastAsia="Cambria" w:hAnsi="Cambria" w:cs="Cambria"/>
                  <w:sz w:val="18"/>
                  <w:szCs w:val="18"/>
                  <w:lang w:val="et-EE"/>
                </w:rPr>
                <w:t>septembri 2019.</w:t>
              </w:r>
            </w:ins>
            <w:r>
              <w:rPr>
                <w:rFonts w:ascii="Cambria" w:eastAsia="Cambria" w:hAnsi="Cambria" w:cs="Cambria"/>
                <w:sz w:val="18"/>
                <w:szCs w:val="18"/>
                <w:lang w:val="et-EE"/>
              </w:rPr>
              <w:t xml:space="preserve"> aasta rakendusmäärusega (EL) 201</w:t>
            </w:r>
            <w:ins w:id="3268" w:author="Kaisa Tähe - RAM" w:date="2025-10-05T19:38:00Z" w16du:dateUtc="2025-10-05T16:38:00Z">
              <w:r w:rsidR="00792276">
                <w:rPr>
                  <w:rFonts w:ascii="Cambria" w:eastAsia="Cambria" w:hAnsi="Cambria" w:cs="Cambria"/>
                  <w:sz w:val="18"/>
                  <w:szCs w:val="18"/>
                  <w:lang w:val="et-EE"/>
                </w:rPr>
                <w:t>9</w:t>
              </w:r>
            </w:ins>
            <w:del w:id="3269" w:author="Kaisa Tähe - RAM" w:date="2025-10-05T19:38:00Z" w16du:dateUtc="2025-10-05T16:38:00Z">
              <w:r w:rsidDel="00792276">
                <w:rPr>
                  <w:rFonts w:ascii="Cambria" w:eastAsia="Cambria" w:hAnsi="Cambria" w:cs="Cambria"/>
                  <w:sz w:val="18"/>
                  <w:szCs w:val="18"/>
                  <w:lang w:val="et-EE"/>
                </w:rPr>
                <w:delText>5</w:delText>
              </w:r>
            </w:del>
            <w:r>
              <w:rPr>
                <w:rFonts w:ascii="Cambria" w:eastAsia="Cambria" w:hAnsi="Cambria" w:cs="Cambria"/>
                <w:sz w:val="18"/>
                <w:szCs w:val="18"/>
                <w:lang w:val="et-EE"/>
              </w:rPr>
              <w:t>/</w:t>
            </w:r>
            <w:del w:id="3270" w:author="Kaisa Tähe - RAM" w:date="2025-10-05T19:38:00Z" w16du:dateUtc="2025-10-05T16:38:00Z">
              <w:r w:rsidDel="00792276">
                <w:rPr>
                  <w:rFonts w:ascii="Cambria" w:eastAsia="Cambria" w:hAnsi="Cambria" w:cs="Cambria"/>
                  <w:sz w:val="18"/>
                  <w:szCs w:val="18"/>
                  <w:lang w:val="et-EE"/>
                </w:rPr>
                <w:delText>1986</w:delText>
              </w:r>
            </w:del>
            <w:ins w:id="3271" w:author="Kaisa Tähe - RAM" w:date="2025-10-05T19:38:00Z" w16du:dateUtc="2025-10-05T16:38:00Z">
              <w:r w:rsidR="00792276">
                <w:rPr>
                  <w:rFonts w:ascii="Cambria" w:eastAsia="Cambria" w:hAnsi="Cambria" w:cs="Cambria"/>
                  <w:sz w:val="18"/>
                  <w:szCs w:val="18"/>
                  <w:lang w:val="et-EE"/>
                </w:rPr>
                <w:t>1780</w:t>
              </w:r>
            </w:ins>
            <w:r>
              <w:rPr>
                <w:rFonts w:ascii="Cambria" w:eastAsia="Cambria" w:hAnsi="Cambria" w:cs="Cambria"/>
                <w:sz w:val="18"/>
                <w:szCs w:val="18"/>
                <w:lang w:val="et-EE"/>
              </w:rPr>
              <w:t>. Riigihangete seaduse kohaselt vastutab Rahandusministeerium järelevalve, aruandluse ja nõustamise eest vastavalt direktiivi 2014/24/EL artiklitele 83 ja 84 ning direktiivi 2014/25/EL artiklitele 99 ja 100. Järelevalve ja aruandlus põhinevad kesksest riigihangete registrist hangitud andmetel.</w:t>
            </w:r>
          </w:p>
          <w:p w14:paraId="5520BB23" w14:textId="605141F3" w:rsidR="009D6B67" w:rsidRDefault="00EE5F1F">
            <w:pPr>
              <w:spacing w:before="0" w:after="80" w:line="240" w:lineRule="auto"/>
              <w:jc w:val="both"/>
              <w:rPr>
                <w:lang w:val="et-EE"/>
              </w:rPr>
            </w:pPr>
            <w:r>
              <w:rPr>
                <w:rFonts w:ascii="Cambria" w:eastAsia="Cambria" w:hAnsi="Cambria" w:cs="Cambria"/>
                <w:sz w:val="18"/>
                <w:szCs w:val="18"/>
                <w:lang w:val="et-EE"/>
              </w:rPr>
              <w:t>2. a. Võitnud pakkujate nimed, esialgne pakkujate arv ja lepinguline maksumus avaldatakse riigihangete registris lepingu sõlmimise</w:t>
            </w:r>
            <w:ins w:id="3272" w:author="Kaisa Tähe - RAM" w:date="2025-07-21T15:42:00Z" w16du:dateUtc="2025-07-21T12:42:00Z">
              <w:r w:rsidR="00CF2C35">
                <w:rPr>
                  <w:rFonts w:ascii="Cambria" w:eastAsia="Cambria" w:hAnsi="Cambria" w:cs="Cambria"/>
                  <w:sz w:val="18"/>
                  <w:szCs w:val="18"/>
                  <w:lang w:val="et-EE"/>
                </w:rPr>
                <w:t xml:space="preserve"> teatena komisjoni 23. septembri 2019. aasta rakendusmääruse (EL) 2019/1780 alusel</w:t>
              </w:r>
            </w:ins>
            <w:del w:id="3273" w:author="Kaisa Tähe - RAM" w:date="2025-07-21T15:42:00Z" w16du:dateUtc="2025-07-21T12:42:00Z">
              <w:r w:rsidDel="008963EA">
                <w:rPr>
                  <w:rFonts w:ascii="Cambria" w:eastAsia="Cambria" w:hAnsi="Cambria" w:cs="Cambria"/>
                  <w:sz w:val="18"/>
                  <w:szCs w:val="18"/>
                  <w:lang w:val="et-EE"/>
                </w:rPr>
                <w:delText xml:space="preserve"> teate vormis vastavalt komisjoni 11. novembri 2015. aasta rakendusmäärusele (EL) 2015/1986</w:delText>
              </w:r>
            </w:del>
            <w:r>
              <w:rPr>
                <w:rFonts w:ascii="Cambria" w:eastAsia="Cambria" w:hAnsi="Cambria" w:cs="Cambria"/>
                <w:sz w:val="18"/>
                <w:szCs w:val="18"/>
                <w:lang w:val="et-EE"/>
              </w:rPr>
              <w:t>.</w:t>
            </w:r>
            <w:commentRangeEnd w:id="3265"/>
            <w:r w:rsidR="00512265">
              <w:rPr>
                <w:rStyle w:val="Kommentaariviide"/>
                <w:sz w:val="24"/>
                <w:szCs w:val="22"/>
                <w:lang w:val="et-EE"/>
              </w:rPr>
              <w:commentReference w:id="3265"/>
            </w:r>
          </w:p>
          <w:p w14:paraId="63B816B0" w14:textId="77777777" w:rsidR="009D6B67" w:rsidRDefault="00EE5F1F">
            <w:pPr>
              <w:spacing w:before="0" w:after="80" w:line="240" w:lineRule="auto"/>
              <w:jc w:val="both"/>
              <w:rPr>
                <w:lang w:val="et-EE"/>
              </w:rPr>
            </w:pPr>
            <w:r>
              <w:rPr>
                <w:rFonts w:ascii="Cambria" w:eastAsia="Cambria" w:hAnsi="Cambria" w:cs="Cambria"/>
                <w:sz w:val="18"/>
                <w:szCs w:val="18"/>
                <w:lang w:val="et-EE"/>
              </w:rPr>
              <w:t>2. b. Hankija kohustuseks on pärast hanke lõpuleviimist avaldada täidetud lepingust tulenev teave lõpliku hinna kohta riigihangete registris. Teave VKEde kui otsepakkujate osalemise kohta avaldatakse süsteemi lepingu sõlmimise teates – 100% e-hankeid teostatakse keskses hankeregistris.</w:t>
            </w:r>
          </w:p>
          <w:p w14:paraId="284B4A23" w14:textId="77777777" w:rsidR="009D6B67" w:rsidRDefault="00EE5F1F">
            <w:pPr>
              <w:spacing w:before="0" w:after="80" w:line="240" w:lineRule="auto"/>
              <w:jc w:val="both"/>
              <w:rPr>
                <w:lang w:val="et-EE"/>
              </w:rPr>
            </w:pPr>
            <w:r>
              <w:rPr>
                <w:rFonts w:ascii="Cambria" w:eastAsia="Cambria" w:hAnsi="Cambria" w:cs="Cambria"/>
                <w:sz w:val="18"/>
                <w:szCs w:val="18"/>
                <w:lang w:val="et-EE"/>
              </w:rPr>
              <w:t xml:space="preserve">3. Järelevalve (seire) ja analüüsi eest vastutav asutus on Rahandusministeerium. Järelevalvega seotud kohustused on sätestatud riigihangete seaduses. Järelevalve eest vastutavad 4 inimest ja üks </w:t>
            </w:r>
            <w:r>
              <w:rPr>
                <w:rFonts w:ascii="Cambria" w:eastAsia="Cambria" w:hAnsi="Cambria" w:cs="Cambria"/>
                <w:sz w:val="18"/>
                <w:szCs w:val="18"/>
                <w:shd w:val="clear" w:color="auto" w:fill="EBE8EC" w:themeFill="accent6" w:themeFillTint="33"/>
                <w:lang w:val="et-EE"/>
              </w:rPr>
              <w:t>inimene</w:t>
            </w:r>
            <w:r>
              <w:rPr>
                <w:rFonts w:ascii="Cambria" w:eastAsia="Cambria" w:hAnsi="Cambria" w:cs="Cambria"/>
                <w:sz w:val="18"/>
                <w:szCs w:val="18"/>
                <w:lang w:val="et-EE"/>
              </w:rPr>
              <w:t xml:space="preserve"> vastutav riigihangete andmete üldanalüüsi eest.</w:t>
            </w:r>
          </w:p>
          <w:p w14:paraId="6B67DF47" w14:textId="159EC2E4" w:rsidR="009D6B67" w:rsidRDefault="00EE5F1F">
            <w:pPr>
              <w:spacing w:before="0" w:after="80" w:line="240" w:lineRule="auto"/>
              <w:jc w:val="both"/>
              <w:rPr>
                <w:lang w:val="et-EE"/>
              </w:rPr>
            </w:pPr>
            <w:r>
              <w:rPr>
                <w:rFonts w:ascii="Cambria" w:eastAsia="Cambria" w:hAnsi="Cambria" w:cs="Cambria"/>
                <w:sz w:val="18"/>
                <w:szCs w:val="18"/>
                <w:lang w:val="et-EE"/>
              </w:rPr>
              <w:t xml:space="preserve">4. Vastavalt riigihangete seaduse § 180 p-le </w:t>
            </w:r>
            <w:commentRangeStart w:id="3274"/>
            <w:del w:id="3275" w:author="Kaisa Tähe - RAM" w:date="2025-07-21T15:52:00Z" w16du:dateUtc="2025-07-21T12:52:00Z">
              <w:r w:rsidDel="00DB541C">
                <w:rPr>
                  <w:rFonts w:ascii="Cambria" w:eastAsia="Cambria" w:hAnsi="Cambria" w:cs="Cambria"/>
                  <w:sz w:val="18"/>
                  <w:szCs w:val="18"/>
                  <w:lang w:val="et-EE"/>
                </w:rPr>
                <w:delText xml:space="preserve">7 </w:delText>
              </w:r>
            </w:del>
            <w:ins w:id="3276" w:author="Kaisa Tähe - RAM" w:date="2025-07-21T15:52:00Z" w16du:dateUtc="2025-07-21T12:52:00Z">
              <w:r w:rsidR="00DB541C">
                <w:rPr>
                  <w:rFonts w:ascii="Cambria" w:eastAsia="Cambria" w:hAnsi="Cambria" w:cs="Cambria"/>
                  <w:sz w:val="18"/>
                  <w:szCs w:val="18"/>
                  <w:lang w:val="et-EE"/>
                </w:rPr>
                <w:t xml:space="preserve">4 </w:t>
              </w:r>
              <w:commentRangeEnd w:id="3274"/>
              <w:r w:rsidR="00DB541C">
                <w:rPr>
                  <w:rStyle w:val="Kommentaariviide"/>
                  <w:rFonts w:ascii="Cambria" w:eastAsia="Cambria" w:hAnsi="Cambria" w:cs="Cambria"/>
                  <w:sz w:val="18"/>
                  <w:szCs w:val="18"/>
                  <w:lang w:val="et-EE"/>
                </w:rPr>
                <w:commentReference w:id="3274"/>
              </w:r>
            </w:ins>
            <w:r>
              <w:rPr>
                <w:rFonts w:ascii="Cambria" w:eastAsia="Cambria" w:hAnsi="Cambria" w:cs="Cambria"/>
                <w:sz w:val="18"/>
                <w:szCs w:val="18"/>
                <w:lang w:val="et-EE"/>
              </w:rPr>
              <w:t>esitab Rahandusministeerium kord aastas Vabariigi Valitsusele ülevaate riigihankepoliitika kujundamise, nõustamis- ja koolitustegevuse, riikliku järelevalve ja riigihangete registri tegevuse kohta. Ülevaade on avaldatud Rahandusministeeriumi veebilehel.</w:t>
            </w:r>
          </w:p>
          <w:p w14:paraId="0AED9A56" w14:textId="77777777" w:rsidR="009D6B67" w:rsidRDefault="00EE5F1F">
            <w:pPr>
              <w:spacing w:before="0" w:after="80" w:line="240" w:lineRule="auto"/>
              <w:ind w:left="3"/>
              <w:jc w:val="both"/>
              <w:rPr>
                <w:lang w:val="et-EE"/>
              </w:rPr>
            </w:pPr>
            <w:r>
              <w:rPr>
                <w:rFonts w:ascii="Cambria" w:eastAsia="Cambria" w:hAnsi="Cambria" w:cs="Cambria"/>
                <w:sz w:val="18"/>
                <w:szCs w:val="18"/>
                <w:lang w:val="et-EE"/>
              </w:rPr>
              <w:t xml:space="preserve">5. Riigihangete seaduses on säte, et kui järelevalve käigus teatavaks saanud asjaolud võivad anda aluse süüteokahtluseks, mis ei ole riigihangete seaduse §-des 213–215 sätestatud väärteona, või millel on võimaliku korruptsioonijuhtumi tunnused, teavitab Rahandusministeerium uurimisasutust või prokuratuuri talle teadaolevatest asjaoludest. </w:t>
            </w:r>
            <w:r>
              <w:rPr>
                <w:rFonts w:ascii="Cambria" w:eastAsia="Cambria" w:hAnsi="Cambria" w:cs="Cambria"/>
                <w:sz w:val="18"/>
                <w:szCs w:val="18"/>
                <w:lang w:val="et-EE"/>
              </w:rPr>
              <w:lastRenderedPageBreak/>
              <w:t>Konkurentsiamet on selles tähenduses ka uurimisasutus ja pädev asutus konkurentsiseaduse (vt § 54) järgmise üle järelevalve teostamisel, keda tuleb teavitada rikkumistest. Rahandusministeeriumi veebilehel on info, et ettevõtjate võimaliku konkurentsi kahjustava koostöö kahtluse korral tuleb teavitada Konkurentsiametit.</w:t>
            </w:r>
          </w:p>
        </w:tc>
      </w:tr>
      <w:tr w:rsidR="009D6B67" w:rsidRPr="00EF1C29" w14:paraId="443DBF7C" w14:textId="77777777">
        <w:tc>
          <w:tcPr>
            <w:tcW w:w="993" w:type="dxa"/>
          </w:tcPr>
          <w:p w14:paraId="2581C64F"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lastRenderedPageBreak/>
              <w:t>Vahendid ja suutlikkus riigiabi eeskirjade tõhusaks kohaldamiseks</w:t>
            </w:r>
          </w:p>
        </w:tc>
        <w:tc>
          <w:tcPr>
            <w:tcW w:w="993" w:type="dxa"/>
          </w:tcPr>
          <w:p w14:paraId="7EA19817"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JAH</w:t>
            </w:r>
          </w:p>
        </w:tc>
        <w:tc>
          <w:tcPr>
            <w:tcW w:w="3685" w:type="dxa"/>
          </w:tcPr>
          <w:p w14:paraId="1854B0EE"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Korraldusasutustel on vahendid ja suutlikkus kontrollida riigiabi eeskirjade järgimist:</w:t>
            </w:r>
          </w:p>
          <w:p w14:paraId="041456A2" w14:textId="77777777" w:rsidR="009D6B67" w:rsidRDefault="00EE5F1F">
            <w:pPr>
              <w:spacing w:before="0" w:after="80" w:line="240" w:lineRule="auto"/>
              <w:ind w:left="360" w:hanging="360"/>
              <w:rPr>
                <w:rFonts w:ascii="Cambria" w:hAnsi="Cambria" w:cstheme="minorHAnsi"/>
                <w:bCs/>
                <w:sz w:val="18"/>
                <w:szCs w:val="18"/>
                <w:lang w:val="et-EE"/>
              </w:rPr>
            </w:pPr>
            <w:r>
              <w:rPr>
                <w:rFonts w:ascii="Cambria" w:hAnsi="Cambria"/>
                <w:sz w:val="18"/>
                <w:lang w:val="et-EE"/>
              </w:rPr>
              <w:t>1.</w:t>
            </w:r>
            <w:r>
              <w:rPr>
                <w:rFonts w:ascii="Cambria" w:hAnsi="Cambria"/>
                <w:sz w:val="18"/>
                <w:lang w:val="et-EE"/>
              </w:rPr>
              <w:tab/>
              <w:t>raskustes olevate ja tagasinõudmisele kuuluvate ettevõtjate korral;</w:t>
            </w:r>
          </w:p>
          <w:p w14:paraId="1B4C32DC" w14:textId="77777777" w:rsidR="009D6B67" w:rsidRDefault="00EE5F1F">
            <w:pPr>
              <w:spacing w:before="0" w:after="80" w:line="240" w:lineRule="auto"/>
              <w:ind w:left="360" w:hanging="360"/>
              <w:rPr>
                <w:rFonts w:ascii="Cambria" w:hAnsi="Cambria" w:cstheme="minorHAnsi"/>
                <w:bCs/>
                <w:sz w:val="18"/>
                <w:szCs w:val="18"/>
                <w:lang w:val="et-EE"/>
              </w:rPr>
            </w:pPr>
            <w:r>
              <w:rPr>
                <w:rFonts w:ascii="Cambria" w:hAnsi="Cambria"/>
                <w:sz w:val="18"/>
                <w:lang w:val="et-EE"/>
              </w:rPr>
              <w:t>2.</w:t>
            </w:r>
            <w:r>
              <w:rPr>
                <w:rFonts w:ascii="Cambria" w:hAnsi="Cambria"/>
                <w:sz w:val="18"/>
                <w:lang w:val="et-EE"/>
              </w:rPr>
              <w:tab/>
              <w:t xml:space="preserve">juurdepääs kohalike ja riigiasutuste riigiabiekspertide pakutavale spetsiaalsele riigiabialasele nõustamisele ja suunistele. </w:t>
            </w:r>
          </w:p>
        </w:tc>
        <w:tc>
          <w:tcPr>
            <w:tcW w:w="992" w:type="dxa"/>
          </w:tcPr>
          <w:p w14:paraId="5547E9A1"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1. JAH</w:t>
            </w:r>
          </w:p>
          <w:p w14:paraId="42DA98CF"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2. JAH</w:t>
            </w:r>
          </w:p>
        </w:tc>
        <w:tc>
          <w:tcPr>
            <w:tcW w:w="2268" w:type="dxa"/>
          </w:tcPr>
          <w:p w14:paraId="57251670"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Teatavat liiki abi tunnistamine siseturuga kokkusobivaks ELi aluslepingu artiklite 107 ja 108 alusel</w:t>
            </w:r>
          </w:p>
          <w:p w14:paraId="44DAAD57"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w:t>
            </w:r>
            <w:hyperlink r:id="rId109" w:tooltip="https://eur-lex.europa.eu/legal-content/ET/TXT/PDF/?uri=CELEX:32014R0651&amp;from=ET" w:history="1">
              <w:r>
                <w:rPr>
                  <w:rStyle w:val="Hperlink"/>
                  <w:rFonts w:ascii="Cambria" w:hAnsi="Cambria"/>
                  <w:sz w:val="18"/>
                  <w:lang w:val="et-EE"/>
                </w:rPr>
                <w:t>https://eur-lex.europa.eu/legal-content/ET/TXT/PDF/?uri=CELEX:32014R0651&amp;from=ET</w:t>
              </w:r>
            </w:hyperlink>
            <w:r>
              <w:rPr>
                <w:rFonts w:ascii="Cambria" w:hAnsi="Cambria"/>
                <w:sz w:val="18"/>
                <w:lang w:val="et-EE"/>
              </w:rPr>
              <w:t>)</w:t>
            </w:r>
          </w:p>
          <w:p w14:paraId="1438B69A" w14:textId="77777777" w:rsidR="009D6B67" w:rsidRDefault="009D6B67">
            <w:pPr>
              <w:spacing w:before="0" w:after="80" w:line="240" w:lineRule="auto"/>
              <w:rPr>
                <w:rFonts w:ascii="Cambria" w:hAnsi="Cambria" w:cstheme="minorHAnsi"/>
                <w:bCs/>
                <w:sz w:val="18"/>
                <w:szCs w:val="18"/>
                <w:lang w:val="et-EE"/>
              </w:rPr>
            </w:pPr>
          </w:p>
          <w:p w14:paraId="5EC1FD2C"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Ühenduse suunised raskustes olevate äriühingute päästmiseks ja ümberkorraldamiseks antava riigiabi kohta (</w:t>
            </w:r>
            <w:hyperlink r:id="rId110" w:tooltip="https://ec.europa.eu/competition/state_aid/legislation/rescue_resctructuring_communication_en.pdf" w:history="1">
              <w:r>
                <w:rPr>
                  <w:rStyle w:val="Hperlink"/>
                  <w:rFonts w:ascii="Cambria" w:hAnsi="Cambria"/>
                  <w:sz w:val="18"/>
                  <w:lang w:val="et-EE"/>
                </w:rPr>
                <w:t>https://ec.europa.eu/competition/state_aid/legislation/rescue_resctructuring_communication_en.pdf</w:t>
              </w:r>
            </w:hyperlink>
            <w:r>
              <w:rPr>
                <w:rFonts w:ascii="Cambria" w:hAnsi="Cambria"/>
                <w:sz w:val="18"/>
                <w:lang w:val="et-EE"/>
              </w:rPr>
              <w:t>)</w:t>
            </w:r>
          </w:p>
          <w:p w14:paraId="531A68E9" w14:textId="77777777" w:rsidR="009D6B67" w:rsidRDefault="009D6B67">
            <w:pPr>
              <w:spacing w:before="0" w:after="80" w:line="240" w:lineRule="auto"/>
              <w:rPr>
                <w:rFonts w:ascii="Cambria" w:hAnsi="Cambria" w:cstheme="minorHAnsi"/>
                <w:iCs/>
                <w:sz w:val="18"/>
                <w:szCs w:val="18"/>
                <w:lang w:val="et-EE"/>
              </w:rPr>
            </w:pPr>
          </w:p>
          <w:p w14:paraId="37378A03" w14:textId="77777777" w:rsidR="009D6B67" w:rsidRDefault="00EE5F1F">
            <w:pPr>
              <w:spacing w:before="0" w:after="80" w:line="240" w:lineRule="auto"/>
              <w:rPr>
                <w:rFonts w:ascii="Cambria" w:hAnsi="Cambria" w:cstheme="minorHAnsi"/>
                <w:iCs/>
                <w:sz w:val="18"/>
                <w:szCs w:val="18"/>
                <w:lang w:val="et-EE"/>
              </w:rPr>
            </w:pPr>
            <w:r>
              <w:rPr>
                <w:rFonts w:ascii="Cambria" w:hAnsi="Cambria"/>
                <w:sz w:val="18"/>
                <w:lang w:val="et-EE"/>
              </w:rPr>
              <w:t xml:space="preserve">Rahandusministeeriumi teave riigiabi kohta </w:t>
            </w:r>
            <w:r>
              <w:rPr>
                <w:rFonts w:ascii="Cambria" w:hAnsi="Cambria"/>
                <w:sz w:val="18"/>
                <w:szCs w:val="18"/>
                <w:lang w:val="et-EE"/>
              </w:rPr>
              <w:t>(</w:t>
            </w:r>
            <w:hyperlink r:id="rId111" w:tooltip="https://www.fin.ee/riigihanked-riigiabi-osalused-kinnisvara/riigiabi" w:history="1">
              <w:r>
                <w:rPr>
                  <w:rFonts w:ascii="Cambria" w:hAnsi="Cambria"/>
                  <w:color w:val="0000FF"/>
                  <w:sz w:val="18"/>
                  <w:szCs w:val="18"/>
                  <w:u w:val="single"/>
                  <w:lang w:val="et-EE"/>
                </w:rPr>
                <w:t>https://www.fin.ee/riigihanked-riigiabi-osalused-kinnisvara/riigiabi</w:t>
              </w:r>
            </w:hyperlink>
            <w:r>
              <w:rPr>
                <w:rFonts w:ascii="Cambria" w:hAnsi="Cambria"/>
                <w:sz w:val="18"/>
                <w:szCs w:val="18"/>
                <w:lang w:val="et-EE"/>
              </w:rPr>
              <w:t xml:space="preserve"> </w:t>
            </w:r>
            <w:r>
              <w:rPr>
                <w:rFonts w:ascii="Cambria" w:hAnsi="Cambria"/>
                <w:sz w:val="18"/>
                <w:lang w:val="et-EE"/>
              </w:rPr>
              <w:t>)</w:t>
            </w:r>
          </w:p>
        </w:tc>
        <w:tc>
          <w:tcPr>
            <w:tcW w:w="5954" w:type="dxa"/>
          </w:tcPr>
          <w:p w14:paraId="68B666FC" w14:textId="77777777" w:rsidR="009D6B67" w:rsidRDefault="00EE5F1F">
            <w:pPr>
              <w:spacing w:before="0" w:after="80" w:line="240" w:lineRule="auto"/>
              <w:jc w:val="both"/>
              <w:rPr>
                <w:lang w:val="et-EE"/>
              </w:rPr>
            </w:pPr>
            <w:r>
              <w:rPr>
                <w:rFonts w:ascii="Cambria" w:eastAsia="Cambria" w:hAnsi="Cambria" w:cs="Cambria"/>
                <w:sz w:val="18"/>
                <w:szCs w:val="18"/>
                <w:lang w:val="et-EE"/>
              </w:rPr>
              <w:t>1. Vabariigi Valitsuse 21.08.2014 määruse nr 133 § 3 lõike 2 p. 3 seatakse tingimuseks, et taotlejad ei ole Euroopa Liidu õiguse kohaselt raskustes ettevõtjad, kui nad on riigiabi saajad.</w:t>
            </w:r>
          </w:p>
          <w:p w14:paraId="3899BFD8" w14:textId="77777777" w:rsidR="009D6B67" w:rsidRDefault="00EE5F1F">
            <w:pPr>
              <w:spacing w:before="0" w:after="80" w:line="240" w:lineRule="auto"/>
              <w:jc w:val="both"/>
              <w:rPr>
                <w:lang w:val="et-EE"/>
              </w:rPr>
            </w:pPr>
            <w:r>
              <w:rPr>
                <w:rFonts w:ascii="Cambria" w:eastAsia="Cambria" w:hAnsi="Cambria" w:cs="Cambria"/>
                <w:sz w:val="18"/>
                <w:szCs w:val="18"/>
                <w:lang w:val="et-EE"/>
              </w:rPr>
              <w:t>Rakendusüksused (RÜ) järgivad raskustes olevate ettevõtjate määratlust, mis on esitatud Euroopa Komisjoni määruses</w:t>
            </w:r>
            <w:r>
              <w:rPr>
                <w:rFonts w:ascii="Cambria" w:eastAsia="Cambria" w:hAnsi="Cambria" w:cs="Cambria"/>
                <w:color w:val="008080"/>
                <w:sz w:val="18"/>
                <w:szCs w:val="18"/>
                <w:u w:val="single"/>
                <w:lang w:val="et-EE"/>
              </w:rPr>
              <w:t xml:space="preserve"> </w:t>
            </w:r>
            <w:r>
              <w:rPr>
                <w:rFonts w:ascii="Cambria" w:eastAsia="Cambria" w:hAnsi="Cambria" w:cs="Cambria"/>
                <w:sz w:val="18"/>
                <w:szCs w:val="18"/>
                <w:lang w:val="et-EE"/>
              </w:rPr>
              <w:t>(EL) nr 651/2014 ja 2014. a teatises „Ühenduse suunised raskustes olevate äriühingute päästmiseks ja ümberkorraldamiseks antava riigiabi kohta“. IT-lahenduste abil saavad RÜd kontrollida taotlejate maksuvõlgasid Maksu- ja Tolliameti (</w:t>
            </w:r>
            <w:hyperlink r:id="rId112" w:tooltip="https://www.emta.ee/" w:history="1">
              <w:r>
                <w:rPr>
                  <w:rStyle w:val="Hperlink"/>
                  <w:rFonts w:ascii="Cambria" w:eastAsia="Cambria" w:hAnsi="Cambria" w:cs="Cambria"/>
                  <w:sz w:val="18"/>
                  <w:szCs w:val="18"/>
                  <w:lang w:val="et-EE"/>
                </w:rPr>
                <w:t>https://www.emta.ee</w:t>
              </w:r>
            </w:hyperlink>
            <w:r>
              <w:rPr>
                <w:rFonts w:ascii="Cambria" w:eastAsia="Cambria" w:hAnsi="Cambria" w:cs="Cambria"/>
                <w:sz w:val="18"/>
                <w:szCs w:val="18"/>
                <w:lang w:val="et-EE"/>
              </w:rPr>
              <w:t>) andmebaasi ja e-äriregistri kaudu (</w:t>
            </w:r>
            <w:hyperlink r:id="rId113" w:tooltip="https://www.rik.ee/et/e-ariregister" w:history="1">
              <w:r>
                <w:rPr>
                  <w:rStyle w:val="Hperlink"/>
                  <w:rFonts w:ascii="Cambria" w:eastAsia="Cambria" w:hAnsi="Cambria" w:cs="Cambria"/>
                  <w:sz w:val="18"/>
                  <w:szCs w:val="18"/>
                  <w:lang w:val="et-EE"/>
                </w:rPr>
                <w:t>https://www.rik.ee/et/e-ariregister</w:t>
              </w:r>
            </w:hyperlink>
            <w:r>
              <w:rPr>
                <w:rFonts w:ascii="Cambria" w:eastAsia="Cambria" w:hAnsi="Cambria" w:cs="Cambria"/>
                <w:sz w:val="18"/>
                <w:szCs w:val="18"/>
                <w:lang w:val="et-EE"/>
              </w:rPr>
              <w:t>). RÜdel on e-äriregistri kaudu juurdepääs majandusaasta aruannetele ning kontrollküsimustikud, et kontrollida ega taotlejad ei ole raskustes ettevõtjad.</w:t>
            </w:r>
          </w:p>
          <w:p w14:paraId="7D618354" w14:textId="77777777" w:rsidR="009D6B67" w:rsidRDefault="00EE5F1F">
            <w:pPr>
              <w:spacing w:before="0" w:after="80" w:line="240" w:lineRule="auto"/>
              <w:jc w:val="both"/>
              <w:rPr>
                <w:lang w:val="et-EE"/>
              </w:rPr>
            </w:pPr>
            <w:r>
              <w:rPr>
                <w:rFonts w:ascii="Cambria" w:eastAsia="Cambria" w:hAnsi="Cambria" w:cs="Cambria"/>
                <w:sz w:val="18"/>
                <w:szCs w:val="18"/>
                <w:lang w:val="et-EE"/>
              </w:rPr>
              <w:t xml:space="preserve">Abiandjad saavad Eesti riigiabi ja vähese tähtsusega abi registri kaudu kontrollida ega taotleja suhtes ei ole kohaldatud tagasinõudmist. </w:t>
            </w:r>
          </w:p>
          <w:p w14:paraId="20F820C2" w14:textId="77777777" w:rsidR="009D6B67" w:rsidRDefault="00EE5F1F">
            <w:pPr>
              <w:spacing w:before="0" w:after="80" w:line="240" w:lineRule="auto"/>
              <w:jc w:val="both"/>
              <w:rPr>
                <w:lang w:val="et-EE"/>
              </w:rPr>
            </w:pPr>
            <w:r>
              <w:rPr>
                <w:rFonts w:ascii="Cambria" w:eastAsia="Cambria" w:hAnsi="Cambria" w:cs="Cambria"/>
                <w:sz w:val="18"/>
                <w:szCs w:val="18"/>
                <w:lang w:val="et-EE"/>
              </w:rPr>
              <w:t>2. RM riigiabi koordineerijana annab nõu ja suuniseid abiandjatele.</w:t>
            </w:r>
          </w:p>
          <w:p w14:paraId="6A0D7409" w14:textId="77777777" w:rsidR="009D6B67" w:rsidRDefault="00EE5F1F">
            <w:pPr>
              <w:spacing w:before="0" w:after="80" w:line="240" w:lineRule="auto"/>
              <w:jc w:val="both"/>
              <w:rPr>
                <w:lang w:val="et-EE"/>
              </w:rPr>
            </w:pPr>
            <w:r>
              <w:rPr>
                <w:rFonts w:ascii="Cambria" w:eastAsia="Cambria" w:hAnsi="Cambria" w:cs="Cambria"/>
                <w:sz w:val="18"/>
                <w:szCs w:val="18"/>
                <w:lang w:val="et-EE"/>
              </w:rPr>
              <w:t>Riigiabi siseriiklikud menetlusreeglid on konkurentsiseaduse 6. peatükis. Vastavalt §-le 49</w:t>
            </w:r>
            <w:r>
              <w:rPr>
                <w:rFonts w:ascii="Cambria" w:eastAsia="Cambria" w:hAnsi="Cambria" w:cs="Cambria"/>
                <w:sz w:val="18"/>
                <w:szCs w:val="18"/>
                <w:vertAlign w:val="superscript"/>
                <w:lang w:val="et-EE"/>
              </w:rPr>
              <w:t>2</w:t>
            </w:r>
            <w:r>
              <w:rPr>
                <w:rFonts w:ascii="Cambria" w:eastAsia="Cambria" w:hAnsi="Cambria" w:cs="Cambria"/>
                <w:sz w:val="18"/>
                <w:szCs w:val="18"/>
                <w:lang w:val="et-EE"/>
              </w:rPr>
              <w:t xml:space="preserve"> on asutatud riigiabi ja vähese tähtsusega abi register, mis on kasutusel aastast 2009 ja hõlmab kogu vähese tähtsusega abi ja riigiabi Eestis, välja arvatud põllumajandus- ja kalandusvaldkond. Registrit kasutatakse vähese tähtsusega abi nõuete täitmise kontrollimiseks. RM vastutab registri kaudu tehtavate riigiabi ja vähese tähtsusega abi aruandluskohustuste eest. </w:t>
            </w:r>
          </w:p>
          <w:p w14:paraId="21297B00" w14:textId="77777777" w:rsidR="009D6B67" w:rsidRDefault="00EE5F1F">
            <w:pPr>
              <w:spacing w:before="0" w:after="80" w:line="240" w:lineRule="auto"/>
              <w:jc w:val="both"/>
              <w:rPr>
                <w:lang w:val="et-EE"/>
              </w:rPr>
            </w:pPr>
            <w:r>
              <w:rPr>
                <w:rFonts w:ascii="Cambria" w:eastAsia="Cambria" w:hAnsi="Cambria" w:cs="Cambria"/>
                <w:sz w:val="18"/>
                <w:szCs w:val="18"/>
                <w:lang w:val="et-EE"/>
              </w:rPr>
              <w:t xml:space="preserve">Päringuid abi ja väljamaksete kohta saab teha veebisaidil: </w:t>
            </w:r>
            <w:hyperlink r:id="rId114" w:tooltip="https://www.rahandusministeerium.ee/et/riigiabi" w:history="1">
              <w:r>
                <w:rPr>
                  <w:rStyle w:val="Hperlink"/>
                  <w:rFonts w:ascii="Cambria" w:eastAsia="Cambria" w:hAnsi="Cambria" w:cs="Cambria"/>
                  <w:sz w:val="18"/>
                  <w:szCs w:val="18"/>
                  <w:lang w:val="et-EE"/>
                </w:rPr>
                <w:t>https://www.fin.ee/riigihanked-riigiabi-osalused-kinnisvara/riigiabi</w:t>
              </w:r>
            </w:hyperlink>
            <w:r>
              <w:rPr>
                <w:rFonts w:ascii="Cambria" w:eastAsia="Cambria" w:hAnsi="Cambria" w:cs="Cambria"/>
                <w:sz w:val="18"/>
                <w:szCs w:val="18"/>
                <w:lang w:val="et-EE"/>
              </w:rPr>
              <w:t>, kus on ka teave riigiabi kohta, viited Euroopa Komisjoni juhendmaterjalidele ja RM riigiabi käsiraamat.</w:t>
            </w:r>
          </w:p>
          <w:p w14:paraId="4F6080E5" w14:textId="77777777" w:rsidR="009D6B67" w:rsidRDefault="00EE5F1F">
            <w:pPr>
              <w:spacing w:before="0" w:after="80" w:line="240" w:lineRule="auto"/>
              <w:jc w:val="both"/>
              <w:rPr>
                <w:lang w:val="et-EE"/>
              </w:rPr>
            </w:pPr>
            <w:r>
              <w:rPr>
                <w:rFonts w:ascii="Cambria" w:eastAsia="Cambria" w:hAnsi="Cambria" w:cs="Cambria"/>
                <w:sz w:val="18"/>
                <w:szCs w:val="18"/>
                <w:lang w:val="et-EE"/>
              </w:rPr>
              <w:t>On loodud riigiabi võrgustik, kuhu kuulub umbes 90 inimest</w:t>
            </w:r>
            <w:r>
              <w:rPr>
                <w:rFonts w:ascii="Cambria" w:eastAsia="Cambria" w:hAnsi="Cambria" w:cs="Cambria"/>
                <w:color w:val="008080"/>
                <w:sz w:val="18"/>
                <w:szCs w:val="18"/>
                <w:u w:val="single"/>
                <w:lang w:val="et-EE"/>
              </w:rPr>
              <w:t xml:space="preserve">, </w:t>
            </w:r>
            <w:r>
              <w:rPr>
                <w:rFonts w:ascii="Cambria" w:eastAsia="Cambria" w:hAnsi="Cambria" w:cs="Cambria"/>
                <w:sz w:val="18"/>
                <w:szCs w:val="18"/>
                <w:lang w:val="et-EE"/>
              </w:rPr>
              <w:t>mille eesmärk on kiiresti jagada riigiabialast teavet ja kogemusi. Igal riigiabi andjal on vähemalt üks töötaja, kes tunneb põhjalikult riigiabialaseid regulatsioone.</w:t>
            </w:r>
          </w:p>
        </w:tc>
      </w:tr>
      <w:tr w:rsidR="009D6B67" w:rsidRPr="009F3831" w14:paraId="20CD7DEC" w14:textId="77777777">
        <w:tc>
          <w:tcPr>
            <w:tcW w:w="993" w:type="dxa"/>
          </w:tcPr>
          <w:p w14:paraId="0FE7E046" w14:textId="77777777" w:rsidR="009D6B67" w:rsidRDefault="00EE5F1F">
            <w:pPr>
              <w:spacing w:before="0" w:after="80" w:line="240" w:lineRule="auto"/>
              <w:rPr>
                <w:rFonts w:ascii="Cambria" w:hAnsi="Cambria" w:cstheme="minorHAnsi"/>
                <w:sz w:val="18"/>
                <w:szCs w:val="18"/>
                <w:lang w:val="et-EE"/>
              </w:rPr>
            </w:pPr>
            <w:r>
              <w:rPr>
                <w:rFonts w:ascii="Cambria" w:hAnsi="Cambria"/>
                <w:sz w:val="18"/>
                <w:lang w:val="et-EE"/>
              </w:rPr>
              <w:t xml:space="preserve">Euroopa Liidu põhiõiguste harta </w:t>
            </w:r>
            <w:r>
              <w:rPr>
                <w:rFonts w:ascii="Cambria" w:hAnsi="Cambria"/>
                <w:sz w:val="18"/>
                <w:lang w:val="et-EE"/>
              </w:rPr>
              <w:lastRenderedPageBreak/>
              <w:t>tõhus kohaldamine ja rakendamine</w:t>
            </w:r>
          </w:p>
          <w:p w14:paraId="4D93AA4E" w14:textId="77777777" w:rsidR="009D6B67" w:rsidRDefault="009D6B67">
            <w:pPr>
              <w:spacing w:before="0" w:after="80" w:line="240" w:lineRule="auto"/>
              <w:rPr>
                <w:rFonts w:ascii="Cambria" w:hAnsi="Cambria" w:cstheme="minorHAnsi"/>
                <w:bCs/>
                <w:sz w:val="18"/>
                <w:szCs w:val="18"/>
                <w:lang w:val="et-EE"/>
              </w:rPr>
            </w:pPr>
          </w:p>
        </w:tc>
        <w:tc>
          <w:tcPr>
            <w:tcW w:w="993" w:type="dxa"/>
          </w:tcPr>
          <w:p w14:paraId="34F95A1D"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lastRenderedPageBreak/>
              <w:t>JAH</w:t>
            </w:r>
          </w:p>
        </w:tc>
        <w:tc>
          <w:tcPr>
            <w:tcW w:w="3685" w:type="dxa"/>
          </w:tcPr>
          <w:p w14:paraId="5D02D3F7" w14:textId="77777777" w:rsidR="009D6B67" w:rsidRDefault="00EE5F1F">
            <w:pPr>
              <w:spacing w:before="0" w:after="80" w:line="240" w:lineRule="auto"/>
              <w:rPr>
                <w:rFonts w:ascii="Cambria" w:hAnsi="Cambria"/>
                <w:sz w:val="18"/>
                <w:lang w:val="et-EE"/>
              </w:rPr>
            </w:pPr>
            <w:r>
              <w:rPr>
                <w:rFonts w:ascii="Cambria" w:hAnsi="Cambria"/>
                <w:sz w:val="18"/>
                <w:lang w:val="et-EE"/>
              </w:rPr>
              <w:t>Euroopa Liidu põhiõiguste harta järgimise tagamiseks on olemas tõhusad mehhanismid, mis hõlmavad järgmist:</w:t>
            </w:r>
          </w:p>
          <w:p w14:paraId="508A84DE" w14:textId="77777777" w:rsidR="009D6B67" w:rsidRDefault="00EE5F1F">
            <w:pPr>
              <w:spacing w:before="0" w:after="80" w:line="240" w:lineRule="auto"/>
              <w:ind w:left="360" w:hanging="360"/>
              <w:rPr>
                <w:rFonts w:ascii="Cambria" w:hAnsi="Cambria"/>
                <w:sz w:val="18"/>
                <w:lang w:val="et-EE"/>
              </w:rPr>
            </w:pPr>
            <w:r>
              <w:rPr>
                <w:rFonts w:ascii="Cambria" w:hAnsi="Cambria"/>
                <w:sz w:val="18"/>
                <w:lang w:val="et-EE"/>
              </w:rPr>
              <w:lastRenderedPageBreak/>
              <w:t>1.</w:t>
            </w:r>
            <w:r>
              <w:rPr>
                <w:rFonts w:ascii="Cambria" w:hAnsi="Cambria"/>
                <w:sz w:val="18"/>
                <w:lang w:val="et-EE"/>
              </w:rPr>
              <w:tab/>
              <w:t>kord, mis tagab fondidest toetatavate programmide vastavuse ja nende rakendamise harta asjakohaste sätete kohaselt;</w:t>
            </w:r>
          </w:p>
          <w:p w14:paraId="6D182631" w14:textId="77777777" w:rsidR="009D6B67" w:rsidRDefault="00EE5F1F">
            <w:pPr>
              <w:spacing w:before="0" w:after="80" w:line="240" w:lineRule="auto"/>
              <w:ind w:left="360" w:hanging="360"/>
              <w:rPr>
                <w:rFonts w:ascii="Cambria" w:hAnsi="Cambria" w:cstheme="minorHAnsi"/>
                <w:bCs/>
                <w:sz w:val="18"/>
                <w:szCs w:val="18"/>
                <w:lang w:val="et-EE"/>
              </w:rPr>
            </w:pPr>
            <w:r>
              <w:rPr>
                <w:rFonts w:ascii="Cambria" w:hAnsi="Cambria"/>
                <w:sz w:val="18"/>
                <w:lang w:val="et-EE"/>
              </w:rPr>
              <w:t>2.</w:t>
            </w:r>
            <w:r>
              <w:rPr>
                <w:rFonts w:ascii="Cambria" w:hAnsi="Cambria"/>
                <w:sz w:val="18"/>
                <w:lang w:val="et-EE"/>
              </w:rPr>
              <w:tab/>
              <w:t>aruandekord seirekomisjonile juhtumitest, mis on seotud fondide toetatavate tegevuste hartaga mittevastavusega.</w:t>
            </w:r>
          </w:p>
        </w:tc>
        <w:tc>
          <w:tcPr>
            <w:tcW w:w="992" w:type="dxa"/>
          </w:tcPr>
          <w:p w14:paraId="527E1512"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lastRenderedPageBreak/>
              <w:t>1. JAH</w:t>
            </w:r>
          </w:p>
          <w:p w14:paraId="49FB2356"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2. JAH</w:t>
            </w:r>
          </w:p>
        </w:tc>
        <w:tc>
          <w:tcPr>
            <w:tcW w:w="2268" w:type="dxa"/>
          </w:tcPr>
          <w:p w14:paraId="4287853D" w14:textId="77777777" w:rsidR="009D6B67" w:rsidRDefault="00EE5F1F">
            <w:pPr>
              <w:spacing w:before="0" w:after="80" w:line="240" w:lineRule="auto"/>
              <w:jc w:val="both"/>
              <w:rPr>
                <w:rFonts w:ascii="Cambria" w:eastAsia="Times New Roman" w:hAnsi="Cambria" w:cstheme="minorHAnsi"/>
                <w:sz w:val="18"/>
                <w:szCs w:val="18"/>
                <w:lang w:val="et-EE"/>
              </w:rPr>
            </w:pPr>
            <w:r>
              <w:rPr>
                <w:rFonts w:ascii="Cambria" w:hAnsi="Cambria"/>
                <w:sz w:val="18"/>
                <w:lang w:val="et-EE"/>
              </w:rPr>
              <w:t>1. EV põhiseadus (</w:t>
            </w:r>
            <w:hyperlink r:id="rId115" w:tooltip="https://www.riigiteataja.ee/akt/115052015002" w:history="1">
              <w:r>
                <w:rPr>
                  <w:rStyle w:val="Hperlink"/>
                  <w:rFonts w:ascii="Cambria" w:hAnsi="Cambria"/>
                  <w:color w:val="0563C1"/>
                  <w:sz w:val="18"/>
                  <w:lang w:val="et-EE"/>
                </w:rPr>
                <w:t>https://www.riigiteataja.ee/akt/115052015002</w:t>
              </w:r>
            </w:hyperlink>
            <w:r>
              <w:rPr>
                <w:rFonts w:ascii="Cambria" w:hAnsi="Cambria"/>
                <w:sz w:val="18"/>
                <w:lang w:val="et-EE"/>
              </w:rPr>
              <w:t>)</w:t>
            </w:r>
          </w:p>
          <w:p w14:paraId="640F5DAF" w14:textId="77777777" w:rsidR="009D6B67" w:rsidRDefault="00EE5F1F">
            <w:pPr>
              <w:spacing w:before="0" w:after="80" w:line="240" w:lineRule="auto"/>
              <w:jc w:val="both"/>
              <w:rPr>
                <w:rFonts w:ascii="Cambria" w:hAnsi="Cambria"/>
                <w:sz w:val="18"/>
                <w:szCs w:val="18"/>
                <w:lang w:val="et-EE"/>
              </w:rPr>
            </w:pPr>
            <w:r>
              <w:rPr>
                <w:rFonts w:ascii="Cambria" w:hAnsi="Cambria"/>
                <w:sz w:val="18"/>
                <w:szCs w:val="18"/>
                <w:lang w:val="et-EE"/>
              </w:rPr>
              <w:lastRenderedPageBreak/>
              <w:t>Perioodi 2021-2027 Euroopa Liidu ühtekuuluvus- ja siseturvalisuspoliitika fondide rakendamise seadus – ÜSS 2021-2027 (jõustunud 21.03.2022)</w:t>
            </w:r>
          </w:p>
          <w:p w14:paraId="3C89EB53" w14:textId="77777777" w:rsidR="009D6B67" w:rsidRDefault="00EE5F1F">
            <w:pPr>
              <w:spacing w:before="0" w:after="160" w:line="259" w:lineRule="auto"/>
              <w:rPr>
                <w:rFonts w:ascii="Cambria" w:eastAsia="Times New Roman" w:hAnsi="Cambria" w:cstheme="minorHAnsi"/>
                <w:sz w:val="18"/>
                <w:szCs w:val="18"/>
                <w:lang w:val="et-EE"/>
              </w:rPr>
            </w:pPr>
            <w:hyperlink r:id="rId116" w:tooltip="https://www.riigiteataja.ee/akt/111032022001" w:history="1">
              <w:r>
                <w:rPr>
                  <w:rFonts w:ascii="Cambria" w:hAnsi="Cambria" w:cstheme="minorBidi"/>
                  <w:color w:val="0000FF"/>
                  <w:sz w:val="18"/>
                  <w:szCs w:val="18"/>
                  <w:u w:val="single"/>
                  <w:lang w:val="et-EE"/>
                </w:rPr>
                <w:t>https://www.riigiteataja.ee/akt/111032022001</w:t>
              </w:r>
            </w:hyperlink>
          </w:p>
          <w:p w14:paraId="1215A672" w14:textId="77777777" w:rsidR="009D6B67" w:rsidRDefault="00EE5F1F">
            <w:pPr>
              <w:spacing w:before="0" w:after="80" w:line="240" w:lineRule="auto"/>
              <w:jc w:val="both"/>
              <w:rPr>
                <w:rFonts w:ascii="Cambria" w:eastAsia="Times New Roman" w:hAnsi="Cambria" w:cstheme="minorHAnsi"/>
                <w:sz w:val="18"/>
                <w:szCs w:val="18"/>
                <w:lang w:val="et-EE"/>
              </w:rPr>
            </w:pPr>
            <w:r>
              <w:rPr>
                <w:rFonts w:ascii="Cambria" w:eastAsia="Times New Roman" w:hAnsi="Cambria" w:cstheme="minorHAnsi"/>
                <w:sz w:val="18"/>
                <w:szCs w:val="18"/>
                <w:lang w:val="et-EE"/>
              </w:rPr>
              <w:t>Eesti 2035 (vastu võetud 12.05.2021)</w:t>
            </w:r>
          </w:p>
          <w:p w14:paraId="639F2E57" w14:textId="77777777" w:rsidR="009D6B67" w:rsidRDefault="00EE5F1F">
            <w:pPr>
              <w:spacing w:before="0" w:after="160" w:line="259" w:lineRule="auto"/>
              <w:rPr>
                <w:rFonts w:ascii="Cambria" w:hAnsi="Cambria" w:cstheme="minorBidi"/>
                <w:sz w:val="18"/>
                <w:szCs w:val="18"/>
                <w:lang w:val="et-EE"/>
              </w:rPr>
            </w:pPr>
            <w:hyperlink r:id="rId117" w:tooltip="https://valitsus.ee/strateegia-eesti-2035-arengukavad-ja-planeering/strateegia/materjalid" w:history="1">
              <w:r>
                <w:rPr>
                  <w:rFonts w:ascii="Cambria" w:hAnsi="Cambria" w:cstheme="minorBidi"/>
                  <w:color w:val="0000FF"/>
                  <w:sz w:val="18"/>
                  <w:szCs w:val="18"/>
                  <w:u w:val="single"/>
                  <w:lang w:val="et-EE"/>
                </w:rPr>
                <w:t>https://valitsus.ee/strateegia-eesti-2035-arengukavad-ja-planeering/strateegia/materjalid</w:t>
              </w:r>
            </w:hyperlink>
          </w:p>
          <w:p w14:paraId="6CC1B205" w14:textId="77777777" w:rsidR="009D6B67" w:rsidRDefault="00EE5F1F">
            <w:pPr>
              <w:spacing w:before="0" w:after="80" w:line="240" w:lineRule="auto"/>
              <w:jc w:val="both"/>
              <w:rPr>
                <w:rFonts w:ascii="Cambria" w:hAnsi="Cambria"/>
                <w:sz w:val="18"/>
                <w:szCs w:val="18"/>
                <w:lang w:val="et-EE"/>
              </w:rPr>
            </w:pPr>
            <w:r>
              <w:rPr>
                <w:rFonts w:ascii="Cambria" w:hAnsi="Cambria"/>
                <w:sz w:val="18"/>
                <w:lang w:val="et-EE"/>
              </w:rPr>
              <w:t>ÜRO aruanne</w:t>
            </w:r>
          </w:p>
          <w:p w14:paraId="5DD751AA" w14:textId="77777777" w:rsidR="009D6B67" w:rsidRDefault="00EE5F1F">
            <w:pPr>
              <w:spacing w:before="0" w:after="160" w:line="259" w:lineRule="auto"/>
              <w:rPr>
                <w:rFonts w:ascii="Cambria" w:hAnsi="Cambria" w:cstheme="minorHAnsi"/>
                <w:sz w:val="18"/>
                <w:szCs w:val="18"/>
                <w:lang w:val="et-EE"/>
              </w:rPr>
            </w:pPr>
            <w:hyperlink r:id="rId118" w:tooltip="https://tbinternet.ohchr.org/_layouts/15/treatybodyexternal/Download.aspx?symbolno=HRI/CORE/EST/2015&amp;Lang=en" w:history="1">
              <w:r>
                <w:rPr>
                  <w:rFonts w:ascii="Cambria" w:hAnsi="Cambria" w:cstheme="minorBidi"/>
                  <w:color w:val="0000FF"/>
                  <w:sz w:val="18"/>
                  <w:szCs w:val="18"/>
                  <w:u w:val="single"/>
                  <w:lang w:val="et-EE"/>
                </w:rPr>
                <w:t>https://tbinternet.ohchr.org/_layouts/15/treatybodyexternal/Download.aspx?symbolno=HRI/CORE/EST/2015&amp;Lang=en</w:t>
              </w:r>
            </w:hyperlink>
          </w:p>
          <w:p w14:paraId="2864DDAC" w14:textId="77777777" w:rsidR="009D6B67" w:rsidRDefault="00EE5F1F">
            <w:pPr>
              <w:spacing w:before="0" w:after="80" w:line="240" w:lineRule="auto"/>
              <w:jc w:val="both"/>
              <w:rPr>
                <w:rFonts w:ascii="Cambria" w:hAnsi="Cambria" w:cstheme="minorHAnsi"/>
                <w:sz w:val="18"/>
                <w:szCs w:val="18"/>
                <w:lang w:val="et-EE"/>
              </w:rPr>
            </w:pPr>
            <w:r>
              <w:rPr>
                <w:rFonts w:ascii="Cambria" w:hAnsi="Cambria" w:cstheme="minorHAnsi"/>
                <w:sz w:val="18"/>
                <w:szCs w:val="18"/>
                <w:lang w:val="et-EE"/>
              </w:rPr>
              <w:t>2.</w:t>
            </w:r>
          </w:p>
          <w:p w14:paraId="4098CD13" w14:textId="77777777" w:rsidR="009D6B67" w:rsidRDefault="00EE5F1F">
            <w:pPr>
              <w:spacing w:before="0" w:after="80" w:line="240" w:lineRule="auto"/>
              <w:jc w:val="both"/>
              <w:rPr>
                <w:rFonts w:ascii="Cambria" w:hAnsi="Cambria" w:cstheme="minorHAnsi"/>
                <w:sz w:val="18"/>
                <w:szCs w:val="18"/>
                <w:lang w:val="et-EE"/>
              </w:rPr>
            </w:pPr>
            <w:r>
              <w:rPr>
                <w:rFonts w:ascii="Cambria" w:hAnsi="Cambria" w:cstheme="minorHAnsi"/>
                <w:sz w:val="18"/>
                <w:szCs w:val="18"/>
                <w:lang w:val="et-EE"/>
              </w:rPr>
              <w:t xml:space="preserve">Seirekomisjoni kooseis ja liikmed. </w:t>
            </w:r>
          </w:p>
          <w:p w14:paraId="41003795" w14:textId="77777777" w:rsidR="009D6B67" w:rsidRDefault="00EE5F1F">
            <w:pPr>
              <w:spacing w:before="0" w:after="160" w:line="259" w:lineRule="auto"/>
              <w:rPr>
                <w:rFonts w:ascii="Cambria" w:hAnsi="Cambria" w:cstheme="minorBidi"/>
                <w:sz w:val="18"/>
                <w:szCs w:val="18"/>
                <w:lang w:val="et-EE"/>
              </w:rPr>
            </w:pPr>
            <w:hyperlink r:id="rId119" w:anchor="seirekomisjoni-koosseis" w:tooltip="https://rtk.ee/seire-ja-seirekomisjonid#seirekomisjoni-koosseis" w:history="1">
              <w:r>
                <w:rPr>
                  <w:rFonts w:ascii="Cambria" w:hAnsi="Cambria" w:cstheme="minorBidi"/>
                  <w:color w:val="0000FF"/>
                  <w:sz w:val="18"/>
                  <w:szCs w:val="18"/>
                  <w:u w:val="single"/>
                  <w:lang w:val="et-EE"/>
                </w:rPr>
                <w:t>https://rtk.ee/seire-ja-seirekomisjonid#seirekomisjoni-koosseis</w:t>
              </w:r>
            </w:hyperlink>
          </w:p>
          <w:p w14:paraId="40611543" w14:textId="77777777" w:rsidR="009D6B67" w:rsidRDefault="00EE5F1F">
            <w:pPr>
              <w:spacing w:before="0" w:after="80" w:line="240" w:lineRule="auto"/>
              <w:jc w:val="both"/>
              <w:rPr>
                <w:rFonts w:ascii="Cambria" w:hAnsi="Cambria" w:cstheme="minorHAnsi"/>
                <w:sz w:val="18"/>
                <w:szCs w:val="18"/>
                <w:lang w:val="et-EE"/>
              </w:rPr>
            </w:pPr>
            <w:r>
              <w:rPr>
                <w:rFonts w:ascii="Cambria" w:hAnsi="Cambria"/>
                <w:sz w:val="18"/>
                <w:lang w:val="et-EE"/>
              </w:rPr>
              <w:t>Õiguskantsler</w:t>
            </w:r>
          </w:p>
          <w:p w14:paraId="677985C7" w14:textId="77777777" w:rsidR="009D6B67" w:rsidRDefault="00EE5F1F">
            <w:pPr>
              <w:spacing w:before="0" w:after="80" w:line="240" w:lineRule="auto"/>
              <w:jc w:val="both"/>
              <w:rPr>
                <w:rFonts w:ascii="Cambria" w:hAnsi="Cambria"/>
                <w:sz w:val="18"/>
                <w:lang w:val="et-EE"/>
              </w:rPr>
            </w:pPr>
            <w:hyperlink r:id="rId120" w:tooltip="https://www.oiguskantsler.ee/et" w:history="1">
              <w:r>
                <w:rPr>
                  <w:rStyle w:val="Hperlink"/>
                  <w:rFonts w:ascii="Cambria" w:hAnsi="Cambria"/>
                  <w:sz w:val="18"/>
                  <w:lang w:val="et-EE"/>
                </w:rPr>
                <w:t>https://www.oiguskantsler.ee/et</w:t>
              </w:r>
            </w:hyperlink>
          </w:p>
          <w:p w14:paraId="3C0E0659" w14:textId="77777777" w:rsidR="009D6B67" w:rsidRDefault="00EE5F1F">
            <w:pPr>
              <w:spacing w:before="0" w:after="80" w:line="240" w:lineRule="auto"/>
              <w:jc w:val="both"/>
              <w:rPr>
                <w:rFonts w:ascii="Cambria" w:hAnsi="Cambria" w:cstheme="minorHAnsi"/>
                <w:iCs/>
                <w:sz w:val="18"/>
                <w:szCs w:val="18"/>
                <w:lang w:val="et-EE"/>
              </w:rPr>
            </w:pPr>
            <w:r>
              <w:rPr>
                <w:rFonts w:ascii="Cambria" w:hAnsi="Cambria"/>
                <w:sz w:val="18"/>
                <w:lang w:val="et-EE"/>
              </w:rPr>
              <w:t>Lasteombudsman</w:t>
            </w:r>
          </w:p>
          <w:p w14:paraId="5B6FFC4A" w14:textId="77777777" w:rsidR="00420DC9" w:rsidRPr="00490FB3" w:rsidRDefault="00420DC9" w:rsidP="00420DC9">
            <w:pPr>
              <w:spacing w:before="0" w:after="80" w:line="240" w:lineRule="auto"/>
              <w:jc w:val="both"/>
              <w:rPr>
                <w:rFonts w:asciiTheme="majorHAnsi" w:hAnsiTheme="majorHAnsi"/>
                <w:sz w:val="18"/>
                <w:szCs w:val="18"/>
                <w:lang w:val="et-EE"/>
              </w:rPr>
            </w:pPr>
            <w:hyperlink r:id="rId121" w:history="1">
              <w:r w:rsidRPr="00490FB3">
                <w:rPr>
                  <w:rFonts w:asciiTheme="majorHAnsi" w:hAnsiTheme="majorHAnsi"/>
                  <w:color w:val="0000FF"/>
                  <w:sz w:val="18"/>
                  <w:szCs w:val="18"/>
                  <w:u w:val="single"/>
                  <w:lang w:val="et-EE"/>
                </w:rPr>
                <w:t>https://www.oiguskantsler.ee/et/laste-ja-noorte-%C3%B5igused</w:t>
              </w:r>
            </w:hyperlink>
          </w:p>
          <w:p w14:paraId="52E5471F" w14:textId="77777777" w:rsidR="009D6B67" w:rsidRDefault="00EE5F1F">
            <w:pPr>
              <w:spacing w:before="0" w:after="80" w:line="240" w:lineRule="auto"/>
              <w:jc w:val="both"/>
              <w:rPr>
                <w:rFonts w:ascii="Cambria" w:hAnsi="Cambria" w:cstheme="minorHAnsi"/>
                <w:sz w:val="18"/>
                <w:szCs w:val="18"/>
                <w:lang w:val="et-EE"/>
              </w:rPr>
            </w:pPr>
            <w:r>
              <w:rPr>
                <w:rFonts w:ascii="Cambria" w:hAnsi="Cambria"/>
                <w:sz w:val="18"/>
                <w:lang w:val="et-EE"/>
              </w:rPr>
              <w:t xml:space="preserve">Soolise võrdõiguslikkuse seadus </w:t>
            </w:r>
            <w:r>
              <w:rPr>
                <w:rFonts w:ascii="Cambria" w:hAnsi="Cambria"/>
                <w:sz w:val="18"/>
                <w:szCs w:val="18"/>
                <w:lang w:val="et-EE"/>
              </w:rPr>
              <w:t>(</w:t>
            </w:r>
            <w:hyperlink r:id="rId122" w:tooltip="https://www.riigiteataja.ee/akt/126042013009?leiaKehtiv" w:history="1">
              <w:r>
                <w:rPr>
                  <w:rFonts w:ascii="Cambria" w:hAnsi="Cambria"/>
                  <w:color w:val="0000FF"/>
                  <w:sz w:val="18"/>
                  <w:szCs w:val="18"/>
                  <w:u w:val="single"/>
                  <w:lang w:val="et-EE"/>
                </w:rPr>
                <w:t>https://www.riigiteataja.ee/akt/126042013009?leiaKehtiv</w:t>
              </w:r>
            </w:hyperlink>
            <w:r>
              <w:rPr>
                <w:rFonts w:ascii="Cambria" w:hAnsi="Cambria"/>
                <w:sz w:val="18"/>
                <w:lang w:val="et-EE"/>
              </w:rPr>
              <w:t>)</w:t>
            </w:r>
          </w:p>
          <w:p w14:paraId="40E64635" w14:textId="77777777" w:rsidR="009D6B67" w:rsidRDefault="00EE5F1F">
            <w:pPr>
              <w:spacing w:before="0" w:after="80" w:line="240" w:lineRule="auto"/>
              <w:jc w:val="both"/>
              <w:rPr>
                <w:rFonts w:ascii="Cambria" w:hAnsi="Cambria"/>
                <w:sz w:val="18"/>
                <w:lang w:val="et-EE"/>
              </w:rPr>
            </w:pPr>
            <w:r>
              <w:rPr>
                <w:rFonts w:ascii="Cambria" w:hAnsi="Cambria"/>
                <w:sz w:val="18"/>
                <w:lang w:val="et-EE"/>
              </w:rPr>
              <w:t>Võrdse kohtlemise seadus (</w:t>
            </w:r>
            <w:hyperlink r:id="rId123" w:tooltip="https://www.riigiteataja.ee/akt/106072012022?leiaKehtiv" w:history="1">
              <w:r>
                <w:rPr>
                  <w:rFonts w:ascii="Cambria" w:hAnsi="Cambria"/>
                  <w:color w:val="0000FF"/>
                  <w:sz w:val="18"/>
                  <w:szCs w:val="18"/>
                  <w:u w:val="single"/>
                  <w:lang w:val="et-EE"/>
                </w:rPr>
                <w:t>https://www.riigiteataja.ee/akt/106072012022?leiaKehtiv</w:t>
              </w:r>
            </w:hyperlink>
            <w:r>
              <w:rPr>
                <w:rFonts w:ascii="Cambria" w:hAnsi="Cambria"/>
                <w:sz w:val="18"/>
                <w:lang w:val="et-EE"/>
              </w:rPr>
              <w:t>)</w:t>
            </w:r>
          </w:p>
          <w:p w14:paraId="5D202B4E" w14:textId="77777777" w:rsidR="009D6B67" w:rsidRDefault="009D6B67">
            <w:pPr>
              <w:spacing w:before="0" w:after="80" w:line="240" w:lineRule="auto"/>
              <w:jc w:val="both"/>
              <w:rPr>
                <w:rStyle w:val="Hperlink"/>
                <w:rFonts w:ascii="Cambria" w:hAnsi="Cambria"/>
                <w:sz w:val="18"/>
                <w:lang w:val="et-EE"/>
              </w:rPr>
            </w:pPr>
          </w:p>
          <w:p w14:paraId="362A3730" w14:textId="77777777" w:rsidR="009D6B67" w:rsidRDefault="009D6B67">
            <w:pPr>
              <w:spacing w:before="0" w:after="80" w:line="240" w:lineRule="auto"/>
              <w:jc w:val="both"/>
              <w:rPr>
                <w:rStyle w:val="Hperlink"/>
                <w:rFonts w:ascii="Cambria" w:hAnsi="Cambria"/>
                <w:color w:val="0563C1"/>
                <w:sz w:val="18"/>
                <w:lang w:val="et-EE"/>
              </w:rPr>
            </w:pPr>
          </w:p>
          <w:p w14:paraId="0C93FCD7" w14:textId="77777777" w:rsidR="009D6B67" w:rsidRDefault="009D6B67">
            <w:pPr>
              <w:spacing w:before="0" w:after="80" w:line="240" w:lineRule="auto"/>
              <w:jc w:val="both"/>
              <w:rPr>
                <w:rFonts w:ascii="Cambria" w:eastAsia="Times New Roman" w:hAnsi="Cambria" w:cstheme="minorHAnsi"/>
                <w:iCs/>
                <w:sz w:val="18"/>
                <w:szCs w:val="18"/>
                <w:lang w:val="et-EE"/>
              </w:rPr>
            </w:pPr>
          </w:p>
        </w:tc>
        <w:tc>
          <w:tcPr>
            <w:tcW w:w="5954" w:type="dxa"/>
          </w:tcPr>
          <w:p w14:paraId="245773C3" w14:textId="77777777" w:rsidR="009D6B67" w:rsidRDefault="00EE5F1F">
            <w:pPr>
              <w:spacing w:after="80" w:line="240" w:lineRule="auto"/>
              <w:jc w:val="both"/>
              <w:rPr>
                <w:rFonts w:ascii="Cambria" w:hAnsi="Cambria"/>
                <w:sz w:val="18"/>
                <w:szCs w:val="18"/>
                <w:lang w:val="et-EE"/>
              </w:rPr>
            </w:pPr>
            <w:bookmarkStart w:id="3277" w:name="_Hlk87874176"/>
            <w:r>
              <w:rPr>
                <w:rFonts w:ascii="Cambria" w:eastAsia="Cambria" w:hAnsi="Cambria" w:cs="Cambria"/>
                <w:sz w:val="18"/>
                <w:szCs w:val="18"/>
                <w:lang w:val="et-EE"/>
              </w:rPr>
              <w:lastRenderedPageBreak/>
              <w:t xml:space="preserve">1. Eestis on siseriikliku õiguse ja rahvusvaheliste lepingutega loodud mehhanism harta järgimiseks, sh </w:t>
            </w:r>
            <w:r>
              <w:rPr>
                <w:rFonts w:ascii="Cambria" w:hAnsi="Cambria"/>
                <w:sz w:val="18"/>
                <w:szCs w:val="18"/>
                <w:lang w:val="et-EE"/>
              </w:rPr>
              <w:t xml:space="preserve">jaotis I (väärikus, § 1-5) </w:t>
            </w:r>
            <w:hyperlink r:id="rId124" w:tooltip="https://www.riigiteataja.ee/akt/115052015002" w:history="1">
              <w:r>
                <w:rPr>
                  <w:rStyle w:val="Hperlink"/>
                  <w:rFonts w:ascii="Cambria" w:hAnsi="Cambria"/>
                  <w:sz w:val="18"/>
                  <w:szCs w:val="18"/>
                  <w:lang w:val="et-EE"/>
                </w:rPr>
                <w:t>EV põhiseadus</w:t>
              </w:r>
            </w:hyperlink>
            <w:r>
              <w:rPr>
                <w:rFonts w:ascii="Cambria" w:hAnsi="Cambria"/>
                <w:sz w:val="18"/>
                <w:szCs w:val="18"/>
                <w:lang w:val="et-EE"/>
              </w:rPr>
              <w:t xml:space="preserve"> (PS) </w:t>
            </w:r>
            <w:r>
              <w:rPr>
                <w:rFonts w:ascii="Cambria" w:hAnsi="Cambria" w:cs="Calibri"/>
                <w:sz w:val="18"/>
                <w:szCs w:val="18"/>
                <w:lang w:val="et-EE"/>
              </w:rPr>
              <w:t xml:space="preserve">§ 10, 17, 18, 20, 29. Jaotis II (vabadused, § 6-19) PS § 20, 26, 27, 29, 31, </w:t>
            </w:r>
            <w:r>
              <w:rPr>
                <w:rFonts w:ascii="Cambria" w:hAnsi="Cambria" w:cs="Calibri"/>
                <w:sz w:val="18"/>
                <w:szCs w:val="18"/>
                <w:lang w:val="et-EE"/>
              </w:rPr>
              <w:lastRenderedPageBreak/>
              <w:t xml:space="preserve">32, 36-38, 40, 41, 43, 47, </w:t>
            </w:r>
            <w:hyperlink r:id="rId125" w:tooltip="https://www.riigiteataja.ee/akt/104012019011" w:history="1">
              <w:r>
                <w:rPr>
                  <w:rStyle w:val="Hperlink"/>
                  <w:rFonts w:ascii="Cambria" w:hAnsi="Cambria"/>
                  <w:sz w:val="18"/>
                  <w:szCs w:val="18"/>
                  <w:lang w:val="et-EE"/>
                </w:rPr>
                <w:t>Isikuandmete kaitse seaduse</w:t>
              </w:r>
            </w:hyperlink>
            <w:r>
              <w:rPr>
                <w:rFonts w:ascii="Cambria" w:hAnsi="Cambria"/>
                <w:sz w:val="18"/>
                <w:szCs w:val="18"/>
                <w:lang w:val="et-EE"/>
              </w:rPr>
              <w:t xml:space="preserve"> ja </w:t>
            </w:r>
            <w:hyperlink r:id="rId126" w:tooltip="https://www.riigiteataja.ee/akt/VRKS" w:history="1">
              <w:r>
                <w:rPr>
                  <w:rStyle w:val="Hperlink"/>
                  <w:rFonts w:ascii="Cambria" w:hAnsi="Cambria"/>
                  <w:sz w:val="18"/>
                  <w:szCs w:val="18"/>
                  <w:lang w:val="et-EE"/>
                </w:rPr>
                <w:t>Välismaalasele rahvusvahelise kaitse andmise seadusega</w:t>
              </w:r>
            </w:hyperlink>
            <w:r>
              <w:rPr>
                <w:rFonts w:ascii="Cambria" w:hAnsi="Cambria"/>
                <w:sz w:val="18"/>
                <w:szCs w:val="18"/>
                <w:lang w:val="et-EE"/>
              </w:rPr>
              <w:t xml:space="preserve">. Jaotis III (võrdsus, § 20-26) PS § 12 ja 28, </w:t>
            </w:r>
            <w:hyperlink r:id="rId127" w:tooltip="https://www.riigiteataja.ee/akt/106072012022?leiaKehtiv" w:history="1">
              <w:r>
                <w:rPr>
                  <w:rStyle w:val="Hperlink"/>
                  <w:rFonts w:ascii="Cambria" w:hAnsi="Cambria"/>
                  <w:sz w:val="18"/>
                  <w:szCs w:val="18"/>
                  <w:lang w:val="et-EE"/>
                </w:rPr>
                <w:t>võrdse kohtlemise seaduse</w:t>
              </w:r>
            </w:hyperlink>
            <w:r>
              <w:rPr>
                <w:rFonts w:ascii="Cambria" w:hAnsi="Cambria"/>
                <w:sz w:val="18"/>
                <w:szCs w:val="18"/>
                <w:lang w:val="et-EE"/>
              </w:rPr>
              <w:t xml:space="preserve">, </w:t>
            </w:r>
            <w:hyperlink r:id="rId128" w:tooltip="https://www.riigiteataja.ee/akt/126042013009?leiaKehtiv" w:history="1">
              <w:r>
                <w:rPr>
                  <w:rStyle w:val="Hperlink"/>
                  <w:rFonts w:ascii="Cambria" w:hAnsi="Cambria"/>
                  <w:sz w:val="18"/>
                  <w:szCs w:val="18"/>
                  <w:lang w:val="et-EE"/>
                </w:rPr>
                <w:t>soolise võrdõiguslikkuse seadusega</w:t>
              </w:r>
            </w:hyperlink>
            <w:r>
              <w:rPr>
                <w:rFonts w:ascii="Cambria" w:hAnsi="Cambria"/>
                <w:sz w:val="18"/>
                <w:szCs w:val="18"/>
                <w:lang w:val="et-EE"/>
              </w:rPr>
              <w:t xml:space="preserve">. Jaotis IV (solidaarsus, § 27-38), PS § 27-29, </w:t>
            </w:r>
            <w:hyperlink r:id="rId129" w:tooltip="https://www.riigiteataja.ee/akt/112072014146?leiaKehtiv" w:history="1">
              <w:r>
                <w:rPr>
                  <w:rStyle w:val="Hperlink"/>
                  <w:rFonts w:ascii="Cambria" w:hAnsi="Cambria"/>
                  <w:sz w:val="18"/>
                  <w:szCs w:val="18"/>
                  <w:lang w:val="et-EE"/>
                </w:rPr>
                <w:t>Töölepinguseadus</w:t>
              </w:r>
            </w:hyperlink>
            <w:r>
              <w:rPr>
                <w:rFonts w:ascii="Cambria" w:hAnsi="Cambria"/>
                <w:sz w:val="18"/>
                <w:szCs w:val="18"/>
                <w:lang w:val="et-EE"/>
              </w:rPr>
              <w:t xml:space="preserve">. Jaotis V (kodanike õigused, §39-46), PS § 3, 12, 34, 44, 46, </w:t>
            </w:r>
            <w:hyperlink r:id="rId130" w:tooltip="https://www.riigiteataja.ee/akt/123022011008?leiaKehtiv" w:history="1">
              <w:r>
                <w:rPr>
                  <w:rStyle w:val="Hperlink"/>
                  <w:rFonts w:ascii="Cambria" w:hAnsi="Cambria"/>
                  <w:sz w:val="18"/>
                  <w:szCs w:val="18"/>
                  <w:lang w:val="et-EE"/>
                </w:rPr>
                <w:t>Haldusmenetluse seadus</w:t>
              </w:r>
            </w:hyperlink>
            <w:r>
              <w:rPr>
                <w:rFonts w:ascii="Cambria" w:hAnsi="Cambria"/>
                <w:sz w:val="18"/>
                <w:szCs w:val="18"/>
                <w:lang w:val="et-EE"/>
              </w:rPr>
              <w:t>.</w:t>
            </w:r>
          </w:p>
          <w:p w14:paraId="4A00C765" w14:textId="77777777" w:rsidR="009D6B67" w:rsidRDefault="00EE5F1F">
            <w:pPr>
              <w:spacing w:after="80" w:line="240" w:lineRule="auto"/>
              <w:jc w:val="both"/>
              <w:rPr>
                <w:rFonts w:ascii="Cambria" w:hAnsi="Cambria"/>
                <w:sz w:val="18"/>
                <w:szCs w:val="18"/>
                <w:lang w:val="et-EE"/>
              </w:rPr>
            </w:pPr>
            <w:hyperlink r:id="rId131" w:tooltip="https://www.riigiteataja.ee/akt/111032022001" w:history="1">
              <w:r>
                <w:rPr>
                  <w:rStyle w:val="Hperlink"/>
                  <w:rFonts w:ascii="Cambria" w:hAnsi="Cambria"/>
                  <w:sz w:val="18"/>
                  <w:szCs w:val="18"/>
                  <w:lang w:val="et-EE"/>
                </w:rPr>
                <w:t>ÜSS 2021-2027</w:t>
              </w:r>
            </w:hyperlink>
            <w:r>
              <w:rPr>
                <w:rFonts w:ascii="Cambria" w:hAnsi="Cambria"/>
                <w:sz w:val="18"/>
                <w:szCs w:val="18"/>
                <w:lang w:val="et-EE"/>
              </w:rPr>
              <w:t xml:space="preserve"> </w:t>
            </w:r>
            <w:r>
              <w:rPr>
                <w:rFonts w:ascii="Calibri" w:hAnsi="Calibri" w:cs="Calibri"/>
                <w:sz w:val="18"/>
                <w:szCs w:val="18"/>
                <w:lang w:val="et-EE"/>
              </w:rPr>
              <w:t>§</w:t>
            </w:r>
            <w:r>
              <w:rPr>
                <w:rFonts w:ascii="Cambria" w:hAnsi="Cambria"/>
                <w:sz w:val="18"/>
                <w:szCs w:val="18"/>
                <w:lang w:val="et-EE"/>
              </w:rPr>
              <w:t xml:space="preserve"> 7 (3) järgi rakendusasutus koordineerib ja seirab keskselt oma valdkonnas toetustega strateegia „Eesti 2035“ aluspõhimõtete hoidmisele (sh harta väärtused) ja sihtide saavutamisele kaasaaitamist. Hartaga kooskõla nõue on läbivates projektivalikukriteeriumides. </w:t>
            </w:r>
          </w:p>
          <w:p w14:paraId="1AEE5971" w14:textId="77777777" w:rsidR="009D6B67" w:rsidRDefault="00EE5F1F">
            <w:pPr>
              <w:spacing w:after="80" w:line="240" w:lineRule="auto"/>
              <w:jc w:val="both"/>
              <w:rPr>
                <w:rFonts w:ascii="Cambria" w:hAnsi="Cambria"/>
                <w:sz w:val="18"/>
                <w:szCs w:val="18"/>
                <w:lang w:val="et-EE"/>
              </w:rPr>
            </w:pPr>
            <w:r>
              <w:rPr>
                <w:rFonts w:ascii="Cambria" w:hAnsi="Cambria"/>
                <w:sz w:val="18"/>
                <w:szCs w:val="18"/>
                <w:lang w:val="et-EE"/>
              </w:rPr>
              <w:t>Korraldusasutus ja võrdõiguslikkuse kompetentsikeskus tagavad koolitused EL põhiõiguste harta nõuetega arvestamiseks</w:t>
            </w:r>
            <w:r>
              <w:rPr>
                <w:rFonts w:ascii="Cambria" w:eastAsia="Cambria" w:hAnsi="Cambria" w:cs="Cambria"/>
                <w:sz w:val="18"/>
                <w:szCs w:val="18"/>
                <w:lang w:val="et-EE"/>
              </w:rPr>
              <w:t xml:space="preserve">. </w:t>
            </w:r>
          </w:p>
          <w:p w14:paraId="44E9FF2B" w14:textId="77777777" w:rsidR="009D6B67" w:rsidRDefault="00EE5F1F">
            <w:pPr>
              <w:spacing w:after="80" w:line="240" w:lineRule="auto"/>
              <w:jc w:val="both"/>
              <w:rPr>
                <w:rFonts w:ascii="Cambria" w:eastAsia="Cambria" w:hAnsi="Cambria" w:cs="Cambria"/>
                <w:sz w:val="18"/>
                <w:szCs w:val="18"/>
                <w:lang w:val="et-EE"/>
              </w:rPr>
            </w:pPr>
            <w:bookmarkStart w:id="3278" w:name="_Hlk101953767"/>
            <w:bookmarkEnd w:id="3277"/>
            <w:r>
              <w:rPr>
                <w:rFonts w:ascii="Cambria" w:eastAsia="Cambria" w:hAnsi="Cambria" w:cs="Cambria"/>
                <w:sz w:val="18"/>
                <w:szCs w:val="18"/>
                <w:lang w:val="et-EE"/>
              </w:rPr>
              <w:t xml:space="preserve">2. </w:t>
            </w:r>
            <w:hyperlink r:id="rId132" w:anchor="seirekomisjoni-koosseis" w:tooltip="https://rtk.ee/seire-ja-seirekomisjonid#seirekomisjoni-koosseis" w:history="1">
              <w:r>
                <w:rPr>
                  <w:rStyle w:val="Hperlink"/>
                  <w:rFonts w:ascii="Cambria" w:eastAsia="Cambria" w:hAnsi="Cambria" w:cs="Cambria"/>
                  <w:sz w:val="18"/>
                  <w:szCs w:val="18"/>
                  <w:lang w:val="et-EE"/>
                </w:rPr>
                <w:t>Seirekomisjonis on partnerid</w:t>
              </w:r>
            </w:hyperlink>
            <w:r>
              <w:rPr>
                <w:rFonts w:ascii="Cambria" w:eastAsia="Cambria" w:hAnsi="Cambria" w:cs="Cambria"/>
                <w:sz w:val="18"/>
                <w:szCs w:val="18"/>
                <w:lang w:val="et-EE"/>
              </w:rPr>
              <w:t>, kes jälgivad harta täitmist ja kelle ülesandeks on esitada oma valdkonna konsolideeritud visioon ja vajadusel probleemid seirekomisjonile (nt soolise võrdõiguslikkuse ja võrdse kohtlemise volinik, Eesti Puuetega Inimeste Koda, Eesti Inimõiguste Keskus). Seirekomisjoni päevakorda lisatakse punkt harta täitmist jälgiva partneri ettepanekul.</w:t>
            </w:r>
          </w:p>
          <w:p w14:paraId="5FEEFA86" w14:textId="77777777" w:rsidR="009D6B67" w:rsidRDefault="00EE5F1F">
            <w:pPr>
              <w:spacing w:after="0" w:line="240" w:lineRule="auto"/>
              <w:jc w:val="both"/>
              <w:rPr>
                <w:rFonts w:ascii="Cambria" w:eastAsia="Times New Roman" w:hAnsi="Cambria"/>
                <w:sz w:val="18"/>
                <w:szCs w:val="18"/>
                <w:lang w:val="et-EE" w:eastAsia="ar-SA"/>
              </w:rPr>
            </w:pPr>
            <w:r>
              <w:rPr>
                <w:rFonts w:ascii="Cambria" w:hAnsi="Cambria"/>
                <w:sz w:val="18"/>
                <w:szCs w:val="18"/>
                <w:lang w:val="et-EE"/>
              </w:rPr>
              <w:t xml:space="preserve">Vastavalt seirekomisjoni tööprotseduuridele, mis kinnitatakse esimesel seirekomisjoni koosolekul, annab õiguskantsleri esindaja vajadusel seirekomisjoni koosolekul ülevaate </w:t>
            </w:r>
            <w:r>
              <w:rPr>
                <w:rFonts w:ascii="Cambria" w:eastAsia="Times New Roman" w:hAnsi="Cambria"/>
                <w:sz w:val="18"/>
                <w:szCs w:val="18"/>
                <w:lang w:val="et-EE" w:eastAsia="ar-SA"/>
              </w:rPr>
              <w:t>esitatud kaebustest, mille puhul ei vasta fondidest toetatav tegevus hartale või ÜRO puuetega inimeste õiguste konventsioonile. Seirekomisjoni sekretariaat teeb õiguskantslerile päringu enne seirekomisjoni koosolekut ja kaebuste esinemisel lisatakse päevakorda vastav punkt.</w:t>
            </w:r>
          </w:p>
          <w:p w14:paraId="6E0DC1B7" w14:textId="77777777" w:rsidR="009D6B67" w:rsidRDefault="00EE5F1F">
            <w:pPr>
              <w:spacing w:after="80" w:line="240" w:lineRule="auto"/>
              <w:jc w:val="both"/>
              <w:rPr>
                <w:lang w:val="et-EE"/>
              </w:rPr>
            </w:pPr>
            <w:r>
              <w:rPr>
                <w:rFonts w:ascii="Cambria" w:eastAsia="Cambria" w:hAnsi="Cambria" w:cs="Cambria"/>
                <w:sz w:val="18"/>
                <w:szCs w:val="18"/>
                <w:lang w:val="et-EE"/>
              </w:rPr>
              <w:t xml:space="preserve">Seirekomisjonil on e-posti aadress, mille kaudu on kõigil seirekomisjoni liikmetel võimalik avada arutelu või teha ettepanek arutelupunktide lisamiseks päevakorda. </w:t>
            </w:r>
            <w:bookmarkEnd w:id="3278"/>
          </w:p>
        </w:tc>
      </w:tr>
      <w:tr w:rsidR="009D6B67" w:rsidRPr="009F3831" w14:paraId="29AE6512" w14:textId="77777777" w:rsidTr="005D1DCA">
        <w:trPr>
          <w:trHeight w:val="70"/>
        </w:trPr>
        <w:tc>
          <w:tcPr>
            <w:tcW w:w="993" w:type="dxa"/>
          </w:tcPr>
          <w:p w14:paraId="066484B4" w14:textId="77777777" w:rsidR="009D6B67" w:rsidRDefault="00EE5F1F">
            <w:pPr>
              <w:spacing w:before="0" w:after="80" w:line="240" w:lineRule="auto"/>
              <w:rPr>
                <w:rFonts w:ascii="Cambria" w:hAnsi="Cambria" w:cstheme="minorHAnsi"/>
                <w:bCs/>
                <w:sz w:val="18"/>
                <w:szCs w:val="18"/>
                <w:lang w:val="et-EE"/>
              </w:rPr>
            </w:pPr>
            <w:r>
              <w:rPr>
                <w:lang w:val="et-EE"/>
              </w:rPr>
              <w:lastRenderedPageBreak/>
              <w:br w:type="page" w:clear="all"/>
            </w:r>
            <w:r>
              <w:rPr>
                <w:rFonts w:ascii="Cambria" w:hAnsi="Cambria"/>
                <w:sz w:val="18"/>
                <w:lang w:val="et-EE"/>
              </w:rPr>
              <w:t>Puuetega inimeste õiguste konventsiooni kohaldamine ja rakendamine kooskõlas nõukogu otsusega 2010/48/EÜ</w:t>
            </w:r>
          </w:p>
        </w:tc>
        <w:tc>
          <w:tcPr>
            <w:tcW w:w="993" w:type="dxa"/>
            <w:vAlign w:val="center"/>
          </w:tcPr>
          <w:p w14:paraId="5943A92F" w14:textId="77777777" w:rsidR="009D6B67" w:rsidRDefault="00EE5F1F">
            <w:pPr>
              <w:spacing w:before="0" w:after="80" w:line="240" w:lineRule="auto"/>
              <w:ind w:left="6"/>
              <w:jc w:val="center"/>
              <w:rPr>
                <w:rFonts w:ascii="Cambria" w:hAnsi="Cambria" w:cstheme="minorHAnsi"/>
                <w:bCs/>
                <w:sz w:val="18"/>
                <w:szCs w:val="18"/>
                <w:lang w:val="et-EE"/>
              </w:rPr>
            </w:pPr>
            <w:r>
              <w:rPr>
                <w:rFonts w:ascii="Cambria" w:hAnsi="Cambria"/>
                <w:sz w:val="18"/>
                <w:lang w:val="et-EE"/>
              </w:rPr>
              <w:t>JAH</w:t>
            </w:r>
          </w:p>
        </w:tc>
        <w:tc>
          <w:tcPr>
            <w:tcW w:w="3685" w:type="dxa"/>
          </w:tcPr>
          <w:p w14:paraId="13BE47F8" w14:textId="77777777" w:rsidR="009D6B67" w:rsidRDefault="00EE5F1F">
            <w:pPr>
              <w:spacing w:before="0" w:after="80" w:line="240" w:lineRule="auto"/>
              <w:ind w:left="3"/>
              <w:rPr>
                <w:rFonts w:ascii="Cambria" w:hAnsi="Cambria" w:cstheme="minorHAnsi"/>
                <w:bCs/>
                <w:sz w:val="18"/>
                <w:szCs w:val="18"/>
                <w:lang w:val="et-EE"/>
              </w:rPr>
            </w:pPr>
            <w:r>
              <w:rPr>
                <w:rFonts w:ascii="Cambria" w:hAnsi="Cambria"/>
                <w:sz w:val="18"/>
                <w:lang w:val="et-EE"/>
              </w:rPr>
              <w:t>Puuetega inimeste õiguste konventsiooni rakendamise tagamiseks on olemas riiklik raamistik, mis hõlmab järgmist:</w:t>
            </w:r>
          </w:p>
          <w:p w14:paraId="05DBAB0C" w14:textId="77777777" w:rsidR="009D6B67" w:rsidRDefault="00EE5F1F">
            <w:pPr>
              <w:tabs>
                <w:tab w:val="left" w:pos="460"/>
              </w:tabs>
              <w:spacing w:before="0" w:after="80" w:line="240" w:lineRule="auto"/>
              <w:ind w:left="363" w:hanging="360"/>
              <w:rPr>
                <w:rFonts w:ascii="Cambria" w:hAnsi="Cambria" w:cstheme="minorHAnsi"/>
                <w:bCs/>
                <w:sz w:val="18"/>
                <w:szCs w:val="18"/>
                <w:lang w:val="et-EE"/>
              </w:rPr>
            </w:pPr>
            <w:r>
              <w:rPr>
                <w:rFonts w:ascii="Cambria" w:hAnsi="Cambria"/>
                <w:sz w:val="18"/>
                <w:lang w:val="et-EE"/>
              </w:rPr>
              <w:t>1.</w:t>
            </w:r>
            <w:r>
              <w:rPr>
                <w:rFonts w:ascii="Cambria" w:hAnsi="Cambria"/>
                <w:sz w:val="18"/>
                <w:lang w:val="et-EE"/>
              </w:rPr>
              <w:tab/>
              <w:t>mõõdetavate tulemustega eesmärgid, andmekogumise ja -seire mehhanismid;</w:t>
            </w:r>
          </w:p>
          <w:p w14:paraId="573D9671" w14:textId="77777777" w:rsidR="009D6B67" w:rsidRDefault="00EE5F1F">
            <w:pPr>
              <w:tabs>
                <w:tab w:val="left" w:pos="460"/>
              </w:tabs>
              <w:spacing w:before="0" w:after="80" w:line="240" w:lineRule="auto"/>
              <w:ind w:left="363" w:hanging="360"/>
              <w:rPr>
                <w:rFonts w:ascii="Cambria" w:hAnsi="Cambria"/>
                <w:sz w:val="18"/>
                <w:lang w:val="et-EE"/>
              </w:rPr>
            </w:pPr>
            <w:r>
              <w:rPr>
                <w:rFonts w:ascii="Cambria" w:hAnsi="Cambria"/>
                <w:sz w:val="18"/>
                <w:lang w:val="et-EE"/>
              </w:rPr>
              <w:t>2.</w:t>
            </w:r>
            <w:r>
              <w:rPr>
                <w:rFonts w:ascii="Cambria" w:hAnsi="Cambria"/>
                <w:sz w:val="18"/>
                <w:lang w:val="et-EE"/>
              </w:rPr>
              <w:tab/>
              <w:t>meetmed, et tagada ligipääsetavuspoliitika, õigusaktide ja standardite nõuetekohane arvessevõtmine programmide väljatöötamisel ja rakendamisel.</w:t>
            </w:r>
          </w:p>
          <w:p w14:paraId="70C157E5" w14:textId="77777777" w:rsidR="009D6B67" w:rsidRDefault="00EE5F1F">
            <w:pPr>
              <w:tabs>
                <w:tab w:val="left" w:pos="321"/>
              </w:tabs>
              <w:spacing w:before="0" w:after="80" w:line="240" w:lineRule="auto"/>
              <w:ind w:left="363" w:hanging="326"/>
              <w:rPr>
                <w:rFonts w:ascii="Cambria" w:hAnsi="Cambria" w:cstheme="minorHAnsi"/>
                <w:bCs/>
                <w:sz w:val="18"/>
                <w:szCs w:val="18"/>
                <w:lang w:val="et-EE"/>
              </w:rPr>
            </w:pPr>
            <w:r>
              <w:rPr>
                <w:rFonts w:ascii="Cambria" w:hAnsi="Cambria"/>
                <w:sz w:val="18"/>
                <w:lang w:val="et-EE"/>
              </w:rPr>
              <w:t>3.    meetmed, mille kohaselt antakse seirekomisjonile aru juhtumitest, mille puhul ei vasta fondidest toetatav tegevus ÜRO puuetega inimeste õiguste konventsioonile ning kõnealust konventsiooni käsitletavatest kaebustest, mis on esitatud artikli 69 lõikes 7 ette nähtud korra kohaselt.</w:t>
            </w:r>
          </w:p>
        </w:tc>
        <w:tc>
          <w:tcPr>
            <w:tcW w:w="992" w:type="dxa"/>
          </w:tcPr>
          <w:p w14:paraId="4455ED25"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1. JAH</w:t>
            </w:r>
          </w:p>
          <w:p w14:paraId="2F776F25" w14:textId="77777777" w:rsidR="009D6B67" w:rsidRDefault="00EE5F1F">
            <w:pPr>
              <w:spacing w:before="0" w:after="80" w:line="240" w:lineRule="auto"/>
              <w:rPr>
                <w:rFonts w:ascii="Cambria" w:hAnsi="Cambria"/>
                <w:sz w:val="18"/>
                <w:lang w:val="et-EE"/>
              </w:rPr>
            </w:pPr>
            <w:r>
              <w:rPr>
                <w:rFonts w:ascii="Cambria" w:hAnsi="Cambria"/>
                <w:sz w:val="18"/>
                <w:lang w:val="et-EE"/>
              </w:rPr>
              <w:t>2. JAH</w:t>
            </w:r>
          </w:p>
          <w:p w14:paraId="13EFBBF4"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3. JAH</w:t>
            </w:r>
          </w:p>
        </w:tc>
        <w:tc>
          <w:tcPr>
            <w:tcW w:w="2268" w:type="dxa"/>
          </w:tcPr>
          <w:p w14:paraId="6F0A4D7D" w14:textId="646C78C0" w:rsidR="009D6B67" w:rsidRDefault="00EE5F1F">
            <w:pPr>
              <w:spacing w:before="0" w:after="0" w:line="240" w:lineRule="auto"/>
              <w:ind w:left="3"/>
              <w:rPr>
                <w:rFonts w:ascii="Cambria" w:hAnsi="Cambria"/>
                <w:sz w:val="18"/>
                <w:lang w:val="et-EE"/>
              </w:rPr>
            </w:pPr>
            <w:r>
              <w:rPr>
                <w:rFonts w:ascii="Cambria" w:hAnsi="Cambria"/>
                <w:sz w:val="18"/>
                <w:lang w:val="et-EE"/>
              </w:rPr>
              <w:t xml:space="preserve">1. </w:t>
            </w:r>
          </w:p>
          <w:p w14:paraId="794BAA0B" w14:textId="77777777" w:rsidR="009D6B67" w:rsidRDefault="009D6B67">
            <w:pPr>
              <w:spacing w:before="0" w:after="0" w:line="240" w:lineRule="auto"/>
              <w:ind w:left="3"/>
              <w:rPr>
                <w:rFonts w:ascii="Cambria" w:hAnsi="Cambria"/>
                <w:sz w:val="18"/>
                <w:lang w:val="et-EE"/>
              </w:rPr>
            </w:pPr>
          </w:p>
          <w:p w14:paraId="23BC7430" w14:textId="77777777" w:rsidR="002D5B16" w:rsidRDefault="002D5B16" w:rsidP="002D5B16">
            <w:pPr>
              <w:spacing w:before="60" w:after="60" w:line="240" w:lineRule="auto"/>
            </w:pPr>
            <w:r>
              <w:rPr>
                <w:rFonts w:asciiTheme="majorHAnsi" w:hAnsiTheme="majorHAnsi"/>
                <w:sz w:val="18"/>
                <w:szCs w:val="18"/>
                <w:lang w:val="et-EE"/>
              </w:rPr>
              <w:t xml:space="preserve">Heaolu arengukava 2023-2030 </w:t>
            </w:r>
            <w:hyperlink r:id="rId133" w:history="1">
              <w:r w:rsidRPr="007900D8">
                <w:rPr>
                  <w:rStyle w:val="Hperlink"/>
                  <w:rFonts w:asciiTheme="majorHAnsi" w:hAnsiTheme="majorHAnsi"/>
                  <w:sz w:val="18"/>
                  <w:szCs w:val="18"/>
                </w:rPr>
                <w:t>https://www.sm.ee/heaolu-arengukava-2023-2030</w:t>
              </w:r>
            </w:hyperlink>
          </w:p>
          <w:p w14:paraId="27E9B1AF" w14:textId="77777777" w:rsidR="002D5B16" w:rsidRDefault="002D5B16" w:rsidP="002D5B16">
            <w:pPr>
              <w:spacing w:before="60" w:after="60" w:line="240" w:lineRule="auto"/>
              <w:rPr>
                <w:rFonts w:asciiTheme="majorHAnsi" w:hAnsiTheme="majorHAnsi"/>
                <w:sz w:val="18"/>
                <w:szCs w:val="18"/>
                <w:lang w:val="et-EE"/>
              </w:rPr>
            </w:pPr>
          </w:p>
          <w:p w14:paraId="49EE6EC9" w14:textId="77777777" w:rsidR="00420DC9" w:rsidRPr="00D84D37" w:rsidRDefault="00420DC9" w:rsidP="00420DC9">
            <w:pPr>
              <w:spacing w:before="60" w:after="60" w:line="240" w:lineRule="auto"/>
              <w:rPr>
                <w:rFonts w:ascii="Cambria" w:hAnsi="Cambria"/>
                <w:sz w:val="18"/>
                <w:szCs w:val="18"/>
              </w:rPr>
            </w:pPr>
            <w:r>
              <w:rPr>
                <w:rFonts w:ascii="Cambria" w:hAnsi="Cambria"/>
                <w:sz w:val="18"/>
                <w:szCs w:val="18"/>
              </w:rPr>
              <w:t>Arengukavade programmid</w:t>
            </w:r>
            <w:r w:rsidRPr="00D84D37">
              <w:rPr>
                <w:rFonts w:ascii="Cambria" w:hAnsi="Cambria"/>
                <w:sz w:val="18"/>
                <w:szCs w:val="18"/>
              </w:rPr>
              <w:t xml:space="preserve"> – 2023-2026</w:t>
            </w:r>
            <w:r>
              <w:rPr>
                <w:rFonts w:ascii="Cambria" w:hAnsi="Cambria"/>
                <w:sz w:val="18"/>
                <w:szCs w:val="18"/>
              </w:rPr>
              <w:t xml:space="preserve"> (sotsiaalhoolekande, laste ja perede, tööturu, vanemaealiste ning soolise võrdsuse ja võrdse kohtlemise programmid)</w:t>
            </w:r>
          </w:p>
          <w:p w14:paraId="5B1CE3FE" w14:textId="77777777" w:rsidR="00420DC9" w:rsidRPr="00D84D37" w:rsidRDefault="00420DC9" w:rsidP="00420DC9">
            <w:pPr>
              <w:spacing w:before="60" w:after="60" w:line="240" w:lineRule="auto"/>
              <w:rPr>
                <w:rFonts w:ascii="Cambria" w:hAnsi="Cambria"/>
                <w:sz w:val="18"/>
                <w:szCs w:val="18"/>
              </w:rPr>
            </w:pPr>
            <w:hyperlink r:id="rId134" w:anchor="varasemad-programmid" w:history="1">
              <w:r w:rsidRPr="00D84D37">
                <w:rPr>
                  <w:rFonts w:ascii="Cambria" w:hAnsi="Cambria"/>
                  <w:color w:val="0000FF"/>
                  <w:sz w:val="18"/>
                  <w:szCs w:val="18"/>
                  <w:u w:val="single"/>
                </w:rPr>
                <w:t>https://www.sm.ee/arengukavad-programmid-ja-tooplaanid#varasemad-programmid</w:t>
              </w:r>
            </w:hyperlink>
          </w:p>
          <w:p w14:paraId="3CD07C88" w14:textId="77777777" w:rsidR="00420DC9" w:rsidRDefault="00420DC9" w:rsidP="002D5B16">
            <w:pPr>
              <w:spacing w:before="60" w:after="60" w:line="240" w:lineRule="auto"/>
              <w:rPr>
                <w:rFonts w:asciiTheme="majorHAnsi" w:hAnsiTheme="majorHAnsi" w:cstheme="minorHAnsi"/>
                <w:sz w:val="18"/>
                <w:szCs w:val="18"/>
                <w:lang w:val="et-EE"/>
              </w:rPr>
            </w:pPr>
          </w:p>
          <w:p w14:paraId="167259E9" w14:textId="77777777" w:rsidR="002D5B16" w:rsidRDefault="002D5B16" w:rsidP="002D5B16">
            <w:pPr>
              <w:spacing w:before="60" w:after="60" w:line="240" w:lineRule="auto"/>
              <w:rPr>
                <w:rFonts w:asciiTheme="majorHAnsi" w:hAnsiTheme="majorHAnsi"/>
                <w:sz w:val="18"/>
                <w:szCs w:val="18"/>
                <w:lang w:val="et-EE"/>
              </w:rPr>
            </w:pPr>
            <w:r>
              <w:rPr>
                <w:rFonts w:asciiTheme="majorHAnsi" w:hAnsiTheme="majorHAnsi"/>
                <w:sz w:val="18"/>
                <w:szCs w:val="18"/>
                <w:lang w:val="et-EE"/>
              </w:rPr>
              <w:t>Arengukavade programmid 2024-2027</w:t>
            </w:r>
          </w:p>
          <w:p w14:paraId="66C76F17" w14:textId="3BEFF837" w:rsidR="009D6B67" w:rsidRDefault="002D5B16" w:rsidP="002D5B16">
            <w:pPr>
              <w:spacing w:before="0" w:after="0" w:line="240" w:lineRule="auto"/>
              <w:ind w:left="3"/>
              <w:rPr>
                <w:rFonts w:ascii="Cambria" w:hAnsi="Cambria" w:cstheme="minorHAnsi"/>
                <w:bCs/>
                <w:sz w:val="18"/>
                <w:szCs w:val="18"/>
                <w:lang w:val="et-EE"/>
              </w:rPr>
            </w:pPr>
            <w:r w:rsidRPr="004405DB">
              <w:rPr>
                <w:rFonts w:asciiTheme="majorHAnsi" w:hAnsiTheme="majorHAnsi"/>
                <w:sz w:val="18"/>
                <w:szCs w:val="18"/>
                <w:lang w:val="et-EE"/>
              </w:rPr>
              <w:lastRenderedPageBreak/>
              <w:t>https://www.sm.ee/arengukavad-programmid-ja-tooplaanid#arengukavade-program</w:t>
            </w:r>
          </w:p>
          <w:p w14:paraId="11069B7D" w14:textId="77777777" w:rsidR="009D6B67" w:rsidRDefault="009D6B67">
            <w:pPr>
              <w:spacing w:before="0" w:after="0" w:line="240" w:lineRule="auto"/>
              <w:ind w:left="3"/>
              <w:rPr>
                <w:rFonts w:ascii="Cambria" w:hAnsi="Cambria" w:cstheme="minorHAnsi"/>
                <w:bCs/>
                <w:sz w:val="18"/>
                <w:szCs w:val="18"/>
                <w:lang w:val="et-EE"/>
              </w:rPr>
            </w:pPr>
          </w:p>
          <w:p w14:paraId="4587C2FB" w14:textId="77777777" w:rsidR="009D6B67" w:rsidRDefault="009D6B67">
            <w:pPr>
              <w:spacing w:before="0" w:after="0" w:line="240" w:lineRule="auto"/>
              <w:ind w:left="3"/>
              <w:rPr>
                <w:rFonts w:ascii="Cambria" w:hAnsi="Cambria" w:cstheme="minorHAnsi"/>
                <w:bCs/>
                <w:sz w:val="18"/>
                <w:szCs w:val="18"/>
                <w:lang w:val="et-EE"/>
              </w:rPr>
            </w:pPr>
          </w:p>
          <w:p w14:paraId="57A47BFB" w14:textId="08CB0F66" w:rsidR="0080396F" w:rsidRPr="00727E2A" w:rsidRDefault="0080396F">
            <w:pPr>
              <w:spacing w:before="0" w:after="0" w:line="240" w:lineRule="auto"/>
              <w:ind w:left="3"/>
              <w:rPr>
                <w:rStyle w:val="Hperlink"/>
                <w:rFonts w:ascii="Cambria" w:hAnsi="Cambria" w:cstheme="minorBidi"/>
                <w:sz w:val="18"/>
                <w:szCs w:val="18"/>
                <w:lang w:val="et-EE"/>
              </w:rPr>
            </w:pPr>
            <w:bookmarkStart w:id="3279" w:name="_Hlk114211912"/>
            <w:r w:rsidRPr="00727E2A">
              <w:rPr>
                <w:rStyle w:val="Hperlink"/>
                <w:rFonts w:ascii="Cambria" w:hAnsi="Cambria" w:cstheme="minorBidi"/>
                <w:sz w:val="18"/>
                <w:szCs w:val="18"/>
                <w:lang w:val="et-EE"/>
              </w:rPr>
              <w:t>#arengukavade-program</w:t>
            </w:r>
          </w:p>
          <w:bookmarkEnd w:id="3279"/>
          <w:p w14:paraId="0AAA5BAC" w14:textId="1CAD27BC" w:rsidR="009D6B67" w:rsidRDefault="00EE5F1F">
            <w:pPr>
              <w:spacing w:before="0" w:after="0" w:line="240" w:lineRule="auto"/>
              <w:ind w:left="3"/>
              <w:rPr>
                <w:rStyle w:val="Hperlink"/>
                <w:rFonts w:ascii="Cambria" w:hAnsi="Cambria" w:cstheme="minorHAnsi"/>
                <w:bCs/>
                <w:sz w:val="18"/>
                <w:szCs w:val="18"/>
                <w:lang w:val="et-EE"/>
              </w:rPr>
            </w:pPr>
            <w:r>
              <w:rPr>
                <w:rFonts w:ascii="Cambria" w:hAnsi="Cambria" w:cstheme="minorHAnsi"/>
                <w:bCs/>
                <w:sz w:val="18"/>
                <w:szCs w:val="18"/>
                <w:lang w:val="et-EE"/>
              </w:rPr>
              <w:t>Strateegia „Eesti 2035“</w:t>
            </w:r>
          </w:p>
          <w:p w14:paraId="448B96D2" w14:textId="77777777" w:rsidR="009D6B67" w:rsidRPr="0009402F" w:rsidRDefault="00EE5F1F">
            <w:pPr>
              <w:spacing w:before="0" w:after="160" w:line="259" w:lineRule="auto"/>
              <w:rPr>
                <w:rFonts w:ascii="Cambria" w:hAnsi="Cambria" w:cstheme="minorBidi"/>
                <w:sz w:val="18"/>
                <w:szCs w:val="18"/>
                <w:lang w:val="et-EE"/>
              </w:rPr>
            </w:pPr>
            <w:hyperlink r:id="rId135" w:tooltip="https://valitsus.ee/strateegia-eesti-2035-arengukavad-ja-planeering/strateegia/materjalid" w:history="1">
              <w:r w:rsidRPr="0009402F">
                <w:rPr>
                  <w:rFonts w:ascii="Cambria" w:hAnsi="Cambria" w:cstheme="minorBidi"/>
                  <w:color w:val="0000FF"/>
                  <w:sz w:val="18"/>
                  <w:szCs w:val="18"/>
                  <w:u w:val="single"/>
                  <w:lang w:val="et-EE"/>
                </w:rPr>
                <w:t>https://valitsus.ee/strateegia-eesti-2035-arengukavad-ja-planeering/strateegia/materjalid</w:t>
              </w:r>
            </w:hyperlink>
          </w:p>
          <w:p w14:paraId="2D0926CD" w14:textId="77777777" w:rsidR="0080396F" w:rsidRDefault="0080396F">
            <w:pPr>
              <w:spacing w:before="0" w:after="0" w:line="240" w:lineRule="auto"/>
              <w:ind w:left="3"/>
              <w:rPr>
                <w:rFonts w:ascii="Cambria" w:hAnsi="Cambria" w:cstheme="minorHAnsi"/>
                <w:bCs/>
                <w:sz w:val="18"/>
                <w:szCs w:val="18"/>
                <w:lang w:val="et-EE"/>
              </w:rPr>
            </w:pPr>
          </w:p>
          <w:p w14:paraId="653AF83F" w14:textId="77777777" w:rsidR="0080396F" w:rsidRDefault="0080396F">
            <w:pPr>
              <w:spacing w:before="0" w:after="0" w:line="240" w:lineRule="auto"/>
              <w:ind w:left="3"/>
              <w:rPr>
                <w:rFonts w:ascii="Cambria" w:hAnsi="Cambria" w:cstheme="minorHAnsi"/>
                <w:bCs/>
                <w:sz w:val="18"/>
                <w:szCs w:val="18"/>
                <w:lang w:val="et-EE"/>
              </w:rPr>
            </w:pPr>
          </w:p>
          <w:p w14:paraId="3A25DF1D" w14:textId="53224842" w:rsidR="009D6B67" w:rsidRDefault="00EE5F1F">
            <w:pPr>
              <w:spacing w:before="0" w:after="0" w:line="240" w:lineRule="auto"/>
              <w:ind w:left="3"/>
              <w:rPr>
                <w:rFonts w:ascii="Cambria" w:hAnsi="Cambria" w:cstheme="minorHAnsi"/>
                <w:bCs/>
                <w:sz w:val="18"/>
                <w:szCs w:val="18"/>
                <w:lang w:val="et-EE"/>
              </w:rPr>
            </w:pPr>
            <w:r>
              <w:rPr>
                <w:rFonts w:ascii="Cambria" w:hAnsi="Cambria" w:cstheme="minorHAnsi"/>
                <w:bCs/>
                <w:sz w:val="18"/>
                <w:szCs w:val="18"/>
                <w:lang w:val="et-EE"/>
              </w:rPr>
              <w:t xml:space="preserve">2. </w:t>
            </w:r>
          </w:p>
          <w:p w14:paraId="2E55BCCD" w14:textId="6E740E4C" w:rsidR="009D6B67" w:rsidRDefault="00EE5F1F">
            <w:pPr>
              <w:spacing w:before="0" w:after="0" w:line="240" w:lineRule="auto"/>
              <w:ind w:left="3"/>
              <w:rPr>
                <w:rFonts w:ascii="Cambria" w:hAnsi="Cambria"/>
                <w:sz w:val="18"/>
                <w:lang w:val="et-EE"/>
              </w:rPr>
            </w:pPr>
            <w:r>
              <w:rPr>
                <w:rFonts w:ascii="Cambria" w:hAnsi="Cambria"/>
                <w:sz w:val="18"/>
                <w:lang w:val="et-EE"/>
              </w:rPr>
              <w:t xml:space="preserve">Ligipääsetavuse rakkerühm </w:t>
            </w:r>
            <w:hyperlink r:id="rId136" w:tooltip="https://www.riigikantselei.ee/ligipaasetavus" w:history="1">
              <w:r>
                <w:rPr>
                  <w:rStyle w:val="Hperlink"/>
                  <w:rFonts w:ascii="Cambria" w:hAnsi="Cambria"/>
                  <w:sz w:val="18"/>
                  <w:lang w:val="et-EE"/>
                </w:rPr>
                <w:t>https://www.riigikantselei.ee/ligipaasetavus</w:t>
              </w:r>
            </w:hyperlink>
          </w:p>
          <w:p w14:paraId="2A38C271" w14:textId="75557670" w:rsidR="009D6B67" w:rsidRDefault="009D6B67">
            <w:pPr>
              <w:spacing w:before="0" w:after="0" w:line="240" w:lineRule="auto"/>
              <w:ind w:left="3"/>
              <w:rPr>
                <w:rFonts w:ascii="Cambria" w:hAnsi="Cambria" w:cstheme="minorHAnsi"/>
                <w:bCs/>
                <w:sz w:val="18"/>
                <w:szCs w:val="18"/>
                <w:lang w:val="et-EE"/>
              </w:rPr>
            </w:pPr>
          </w:p>
          <w:p w14:paraId="5E8824D8" w14:textId="20B4E3ED" w:rsidR="009D6B67" w:rsidRDefault="00EE5F1F">
            <w:pPr>
              <w:spacing w:before="0" w:after="0" w:line="240" w:lineRule="auto"/>
              <w:ind w:left="3"/>
              <w:rPr>
                <w:rFonts w:ascii="Cambria" w:hAnsi="Cambria" w:cstheme="minorHAnsi"/>
                <w:bCs/>
                <w:sz w:val="18"/>
                <w:szCs w:val="18"/>
                <w:lang w:val="et-EE"/>
              </w:rPr>
            </w:pPr>
            <w:r>
              <w:rPr>
                <w:rFonts w:ascii="Cambria" w:hAnsi="Cambria" w:cstheme="minorHAnsi"/>
                <w:bCs/>
                <w:sz w:val="18"/>
                <w:szCs w:val="18"/>
                <w:lang w:val="et-EE"/>
              </w:rPr>
              <w:t>TTJA</w:t>
            </w:r>
          </w:p>
          <w:p w14:paraId="27FA4A5D" w14:textId="1EE08AA0" w:rsidR="009D6B67" w:rsidRDefault="00EE5F1F">
            <w:pPr>
              <w:spacing w:before="0" w:after="160" w:line="259" w:lineRule="auto"/>
              <w:rPr>
                <w:rFonts w:ascii="Cambria" w:hAnsi="Cambria" w:cstheme="minorBidi"/>
                <w:sz w:val="18"/>
                <w:szCs w:val="18"/>
                <w:lang w:val="et-EE"/>
              </w:rPr>
            </w:pPr>
            <w:hyperlink r:id="rId137" w:tooltip="https://www.ttja.ee/ariklient/ehitised-ehitamine/ligipaasetavus" w:history="1">
              <w:r>
                <w:rPr>
                  <w:rFonts w:ascii="Cambria" w:hAnsi="Cambria" w:cstheme="minorBidi"/>
                  <w:color w:val="0000FF"/>
                  <w:sz w:val="18"/>
                  <w:szCs w:val="18"/>
                  <w:u w:val="single"/>
                  <w:lang w:val="et-EE"/>
                </w:rPr>
                <w:t>https://www.ttja.ee/ariklient/ehitised-ehitamine/ligipaasetavus</w:t>
              </w:r>
            </w:hyperlink>
          </w:p>
          <w:p w14:paraId="480387BC" w14:textId="3F0BB2B9" w:rsidR="009D6B67" w:rsidRDefault="00EE5F1F">
            <w:pPr>
              <w:spacing w:before="0" w:after="0" w:line="240" w:lineRule="auto"/>
              <w:ind w:left="3"/>
              <w:rPr>
                <w:rFonts w:ascii="Cambria" w:hAnsi="Cambria" w:cstheme="minorHAnsi"/>
                <w:bCs/>
                <w:sz w:val="18"/>
                <w:szCs w:val="18"/>
                <w:lang w:val="et-EE"/>
              </w:rPr>
            </w:pPr>
            <w:r>
              <w:rPr>
                <w:rFonts w:ascii="Cambria" w:hAnsi="Cambria"/>
                <w:sz w:val="18"/>
                <w:lang w:val="et-EE"/>
              </w:rPr>
              <w:t>Puudega inimeste erivajadustest tulenevad nõuded ehitisele (</w:t>
            </w:r>
            <w:hyperlink r:id="rId138" w:tooltip="https://www.riigiteataja.ee/akt/131052018055" w:history="1">
              <w:r>
                <w:rPr>
                  <w:rStyle w:val="Hperlink"/>
                  <w:rFonts w:ascii="Cambria" w:hAnsi="Cambria"/>
                  <w:sz w:val="18"/>
                  <w:lang w:val="et-EE"/>
                </w:rPr>
                <w:t>https://www.riigiteataja.ee/akt/131052018055</w:t>
              </w:r>
            </w:hyperlink>
            <w:r>
              <w:rPr>
                <w:rFonts w:ascii="Cambria" w:hAnsi="Cambria"/>
                <w:sz w:val="18"/>
                <w:lang w:val="et-EE"/>
              </w:rPr>
              <w:t>)</w:t>
            </w:r>
          </w:p>
          <w:p w14:paraId="4A7B08BE" w14:textId="3ED43F38" w:rsidR="009D6B67" w:rsidRDefault="009D6B67">
            <w:pPr>
              <w:spacing w:before="0" w:after="0" w:line="240" w:lineRule="auto"/>
              <w:ind w:left="3"/>
              <w:rPr>
                <w:rFonts w:ascii="Cambria" w:hAnsi="Cambria" w:cstheme="minorHAnsi"/>
                <w:bCs/>
                <w:sz w:val="18"/>
                <w:szCs w:val="18"/>
                <w:lang w:val="et-EE"/>
              </w:rPr>
            </w:pPr>
          </w:p>
          <w:p w14:paraId="6D0B4BDE" w14:textId="5FF9A00B" w:rsidR="009D6B67" w:rsidRDefault="00EE5F1F">
            <w:pPr>
              <w:spacing w:before="0" w:after="0" w:line="240" w:lineRule="auto"/>
              <w:ind w:left="3"/>
              <w:rPr>
                <w:rFonts w:ascii="Cambria" w:hAnsi="Cambria" w:cstheme="minorHAnsi"/>
                <w:bCs/>
                <w:sz w:val="18"/>
                <w:szCs w:val="18"/>
                <w:lang w:val="et-EE"/>
              </w:rPr>
            </w:pPr>
            <w:r>
              <w:rPr>
                <w:rFonts w:ascii="Cambria" w:hAnsi="Cambria"/>
                <w:sz w:val="18"/>
                <w:lang w:val="et-EE"/>
              </w:rPr>
              <w:t>Nõuded eluruumile (</w:t>
            </w:r>
            <w:hyperlink r:id="rId139" w:tooltip="https://www.riigiteataja.ee/akt/103072015034?leiaKehtiv" w:history="1">
              <w:r>
                <w:rPr>
                  <w:rStyle w:val="Hperlink"/>
                  <w:rFonts w:ascii="Cambria" w:hAnsi="Cambria"/>
                  <w:sz w:val="18"/>
                  <w:lang w:val="et-EE"/>
                </w:rPr>
                <w:t>https://www.riigiteataja.ee/akt/103072015034?leiaKehtiv</w:t>
              </w:r>
            </w:hyperlink>
            <w:r>
              <w:rPr>
                <w:rFonts w:ascii="Cambria" w:hAnsi="Cambria"/>
                <w:sz w:val="18"/>
                <w:lang w:val="et-EE"/>
              </w:rPr>
              <w:t>)</w:t>
            </w:r>
          </w:p>
          <w:p w14:paraId="656A8499" w14:textId="067DB951" w:rsidR="009D6B67" w:rsidRDefault="009D6B67">
            <w:pPr>
              <w:spacing w:before="0" w:after="0" w:line="240" w:lineRule="auto"/>
              <w:ind w:left="3"/>
              <w:rPr>
                <w:rFonts w:ascii="Cambria" w:hAnsi="Cambria"/>
                <w:sz w:val="18"/>
                <w:lang w:val="et-EE"/>
              </w:rPr>
            </w:pPr>
          </w:p>
          <w:p w14:paraId="426DD2A6" w14:textId="11A6ACBA" w:rsidR="009D6B67" w:rsidRDefault="00EE5F1F">
            <w:pPr>
              <w:spacing w:before="0" w:after="0" w:line="240" w:lineRule="auto"/>
              <w:rPr>
                <w:rFonts w:ascii="Cambria" w:hAnsi="Cambria" w:cstheme="minorBidi"/>
                <w:sz w:val="18"/>
                <w:szCs w:val="18"/>
                <w:lang w:val="et-EE"/>
              </w:rPr>
            </w:pPr>
            <w:r>
              <w:rPr>
                <w:rFonts w:ascii="Cambria" w:hAnsi="Cambria" w:cstheme="minorBidi"/>
                <w:sz w:val="18"/>
                <w:szCs w:val="18"/>
                <w:lang w:val="et-EE"/>
              </w:rPr>
              <w:t>Uuringud</w:t>
            </w:r>
          </w:p>
          <w:p w14:paraId="0A3707D2" w14:textId="25936F3A" w:rsidR="009D6B67" w:rsidRDefault="00EE5F1F">
            <w:pPr>
              <w:spacing w:before="0" w:after="160" w:line="259" w:lineRule="auto"/>
              <w:rPr>
                <w:rFonts w:ascii="Cambria" w:hAnsi="Cambria" w:cstheme="minorBidi"/>
                <w:sz w:val="18"/>
                <w:szCs w:val="18"/>
                <w:lang w:val="et-EE"/>
              </w:rPr>
            </w:pPr>
            <w:hyperlink r:id="rId140" w:anchor="Sotsiaalvaldkonna%20uuringud%20ja%20anal%C3%BC%C3%BCsid" w:tooltip="https://www.sm.ee/et/uuringud-ja-analuusid#Sotsiaalvaldkonna%20uuringud%20ja%20anal%C3%BC%C3%BCsid" w:history="1">
              <w:r>
                <w:rPr>
                  <w:rFonts w:ascii="Cambria" w:hAnsi="Cambria" w:cstheme="minorBidi"/>
                  <w:color w:val="9454C3" w:themeColor="hyperlink"/>
                  <w:sz w:val="18"/>
                  <w:szCs w:val="18"/>
                  <w:u w:val="single"/>
                  <w:lang w:val="et-EE"/>
                </w:rPr>
                <w:t>https://www.sm.ee/et/uuringud-ja-</w:t>
              </w:r>
              <w:r>
                <w:rPr>
                  <w:rFonts w:ascii="Cambria" w:hAnsi="Cambria" w:cstheme="minorBidi"/>
                  <w:color w:val="9454C3" w:themeColor="hyperlink"/>
                  <w:sz w:val="18"/>
                  <w:szCs w:val="18"/>
                  <w:u w:val="single"/>
                  <w:lang w:val="et-EE"/>
                </w:rPr>
                <w:lastRenderedPageBreak/>
                <w:t>analuusid#Sotsiaalvaldkonna%20uuringud%20ja%20anal%C3%BC%C3%BCsid</w:t>
              </w:r>
            </w:hyperlink>
          </w:p>
          <w:p w14:paraId="7C33AAC6" w14:textId="4F2B65B4" w:rsidR="009D6B67" w:rsidRDefault="00EE5F1F">
            <w:pPr>
              <w:spacing w:before="0" w:after="0" w:line="240" w:lineRule="auto"/>
              <w:ind w:left="3"/>
              <w:rPr>
                <w:rFonts w:ascii="Cambria" w:hAnsi="Cambria"/>
                <w:sz w:val="18"/>
                <w:lang w:val="et-EE"/>
              </w:rPr>
            </w:pPr>
            <w:r>
              <w:rPr>
                <w:rFonts w:ascii="Cambria" w:hAnsi="Cambria"/>
                <w:sz w:val="18"/>
                <w:lang w:val="et-EE"/>
              </w:rPr>
              <w:t xml:space="preserve">3. </w:t>
            </w:r>
          </w:p>
          <w:p w14:paraId="652B6391" w14:textId="714BA88A" w:rsidR="009D6B67" w:rsidRDefault="00EE5F1F">
            <w:pPr>
              <w:spacing w:before="0" w:after="0" w:line="240" w:lineRule="auto"/>
              <w:ind w:left="3"/>
              <w:rPr>
                <w:rFonts w:ascii="Cambria" w:hAnsi="Cambria"/>
                <w:sz w:val="18"/>
                <w:lang w:val="et-EE"/>
              </w:rPr>
            </w:pPr>
            <w:r>
              <w:rPr>
                <w:rFonts w:ascii="Cambria" w:hAnsi="Cambria"/>
                <w:sz w:val="18"/>
                <w:lang w:val="et-EE"/>
              </w:rPr>
              <w:t>Puuetega inimeste nõukoda</w:t>
            </w:r>
          </w:p>
          <w:p w14:paraId="4C979268" w14:textId="685A2FFB" w:rsidR="009D6B67" w:rsidRDefault="00EE5F1F">
            <w:pPr>
              <w:spacing w:before="0" w:after="160" w:line="259" w:lineRule="auto"/>
              <w:rPr>
                <w:rFonts w:ascii="Cambria" w:hAnsi="Cambria" w:cstheme="minorBidi"/>
                <w:sz w:val="18"/>
                <w:szCs w:val="18"/>
                <w:lang w:val="et-EE"/>
              </w:rPr>
            </w:pPr>
            <w:hyperlink r:id="rId141" w:tooltip="https://www.oiguskantsler.ee/et/puuetega-inimeste-n%C3%B5ukoda" w:history="1">
              <w:r>
                <w:rPr>
                  <w:rFonts w:ascii="Cambria" w:hAnsi="Cambria" w:cstheme="minorBidi"/>
                  <w:color w:val="0000FF"/>
                  <w:sz w:val="18"/>
                  <w:szCs w:val="18"/>
                  <w:u w:val="single"/>
                  <w:lang w:val="et-EE"/>
                </w:rPr>
                <w:t>https://www.oiguskantsler.ee/et/puuetega-inimeste-n%C3%B5ukoda</w:t>
              </w:r>
            </w:hyperlink>
          </w:p>
          <w:p w14:paraId="6DD88CB9" w14:textId="0F7A8F40" w:rsidR="009D6B67" w:rsidRDefault="00EE5F1F">
            <w:pPr>
              <w:spacing w:before="0" w:after="0" w:line="240" w:lineRule="auto"/>
              <w:ind w:left="3"/>
              <w:rPr>
                <w:rFonts w:ascii="Cambria" w:hAnsi="Cambria"/>
                <w:sz w:val="18"/>
                <w:lang w:val="et-EE"/>
              </w:rPr>
            </w:pPr>
            <w:r>
              <w:rPr>
                <w:rFonts w:ascii="Cambria" w:hAnsi="Cambria"/>
                <w:sz w:val="18"/>
                <w:lang w:val="et-EE"/>
              </w:rPr>
              <w:t>Õiguskantsler</w:t>
            </w:r>
          </w:p>
          <w:p w14:paraId="279B9975" w14:textId="34CBC024" w:rsidR="009D6B67" w:rsidRDefault="00EE5F1F">
            <w:pPr>
              <w:spacing w:before="0" w:after="160" w:line="259" w:lineRule="auto"/>
              <w:rPr>
                <w:rFonts w:ascii="Cambria" w:hAnsi="Cambria" w:cstheme="minorBidi"/>
                <w:sz w:val="18"/>
                <w:szCs w:val="18"/>
                <w:lang w:val="et-EE"/>
              </w:rPr>
            </w:pPr>
            <w:hyperlink r:id="rId142" w:tooltip="https://www.oiguskantsler.ee/" w:history="1">
              <w:r>
                <w:rPr>
                  <w:rFonts w:ascii="Cambria" w:hAnsi="Cambria" w:cstheme="minorBidi"/>
                  <w:color w:val="0000FF"/>
                  <w:sz w:val="18"/>
                  <w:szCs w:val="18"/>
                  <w:u w:val="single"/>
                  <w:lang w:val="et-EE"/>
                </w:rPr>
                <w:t>https://www.oiguskantsler.ee/</w:t>
              </w:r>
            </w:hyperlink>
          </w:p>
          <w:p w14:paraId="175AE7E9" w14:textId="7A4BE354" w:rsidR="009D6B67" w:rsidRDefault="00EE5F1F">
            <w:pPr>
              <w:spacing w:before="0" w:after="0" w:line="240" w:lineRule="auto"/>
              <w:ind w:left="3"/>
              <w:rPr>
                <w:rFonts w:ascii="Cambria" w:hAnsi="Cambria" w:cstheme="minorHAnsi"/>
                <w:bCs/>
                <w:sz w:val="18"/>
                <w:szCs w:val="18"/>
                <w:lang w:val="et-EE"/>
              </w:rPr>
            </w:pPr>
            <w:r>
              <w:rPr>
                <w:rFonts w:ascii="Cambria" w:hAnsi="Cambria"/>
                <w:sz w:val="18"/>
                <w:lang w:val="et-EE"/>
              </w:rPr>
              <w:t xml:space="preserve">Õiguskantsleri seadus </w:t>
            </w:r>
            <w:hyperlink r:id="rId143" w:history="1">
              <w:r w:rsidR="00420DC9" w:rsidRPr="00490FB3">
                <w:rPr>
                  <w:rFonts w:ascii="Cambria" w:hAnsi="Cambria"/>
                  <w:color w:val="0000FF"/>
                  <w:sz w:val="18"/>
                  <w:szCs w:val="18"/>
                  <w:u w:val="single"/>
                  <w:lang w:val="et-EE"/>
                </w:rPr>
                <w:t>https://www.riigiteataja.ee/akt/%C3%95KS</w:t>
              </w:r>
            </w:hyperlink>
            <w:r>
              <w:rPr>
                <w:rFonts w:ascii="Cambria" w:hAnsi="Cambria"/>
                <w:sz w:val="18"/>
                <w:lang w:val="et-EE"/>
              </w:rPr>
              <w:t>)</w:t>
            </w:r>
          </w:p>
        </w:tc>
        <w:tc>
          <w:tcPr>
            <w:tcW w:w="5954" w:type="dxa"/>
          </w:tcPr>
          <w:p w14:paraId="157F9749" w14:textId="4C5CF943" w:rsidR="009D6B67" w:rsidRDefault="00EE5F1F">
            <w:pPr>
              <w:tabs>
                <w:tab w:val="left" w:pos="0"/>
              </w:tabs>
              <w:spacing w:before="0" w:after="0" w:line="240" w:lineRule="auto"/>
              <w:ind w:hanging="44"/>
              <w:jc w:val="both"/>
              <w:rPr>
                <w:rFonts w:ascii="Cambria" w:eastAsia="Cambria" w:hAnsi="Cambria" w:cs="Cambria"/>
                <w:sz w:val="18"/>
                <w:szCs w:val="18"/>
                <w:lang w:val="et-EE"/>
              </w:rPr>
            </w:pPr>
            <w:bookmarkStart w:id="3280" w:name="_Hlk87880597"/>
            <w:r>
              <w:rPr>
                <w:rFonts w:ascii="Cambria" w:eastAsia="Cambria" w:hAnsi="Cambria" w:cs="Cambria"/>
                <w:sz w:val="18"/>
                <w:szCs w:val="18"/>
                <w:lang w:val="et-EE"/>
              </w:rPr>
              <w:lastRenderedPageBreak/>
              <w:t>1.</w:t>
            </w:r>
            <w:r>
              <w:rPr>
                <w:lang w:val="et-EE"/>
              </w:rPr>
              <w:tab/>
            </w:r>
            <w:r>
              <w:rPr>
                <w:rFonts w:ascii="Cambria" w:eastAsia="Cambria" w:hAnsi="Cambria" w:cs="Cambria"/>
                <w:sz w:val="18"/>
                <w:szCs w:val="18"/>
                <w:lang w:val="et-EE"/>
              </w:rPr>
              <w:t>„Puuetega inimeste õiguste kaitse tagamine on jagatud erinevate strateegiate vahel. Strateegia puuetega inimeste õiguste kaitse poliitikaks on seatud</w:t>
            </w:r>
            <w:r w:rsidR="002D5B16">
              <w:rPr>
                <w:rFonts w:ascii="Cambria" w:eastAsia="Cambria" w:hAnsi="Cambria" w:cs="Cambria"/>
                <w:sz w:val="18"/>
                <w:szCs w:val="18"/>
                <w:lang w:val="et-EE"/>
              </w:rPr>
              <w:t xml:space="preserve"> „Heaolu arengukavas 2023-2030“</w:t>
            </w:r>
            <w:r>
              <w:rPr>
                <w:rFonts w:ascii="Cambria" w:eastAsia="Cambria" w:hAnsi="Cambria" w:cs="Cambria"/>
                <w:sz w:val="18"/>
                <w:szCs w:val="18"/>
                <w:lang w:val="et-EE"/>
              </w:rPr>
              <w:t xml:space="preserve"> Sihtrühma ees seisvaid probleeme, poliitikameetmeid ja asjakohaseid näitajaid on kirjeldatud sama arengukava programmides. Samuti katab PIK nõudeid </w:t>
            </w:r>
            <w:hyperlink r:id="rId144" w:tooltip="https://valitsus.ee/strateegia-eesti-2035-arengukavad-ja-planeering/strateegia/materjalid" w:history="1">
              <w:r>
                <w:rPr>
                  <w:rStyle w:val="Hperlink"/>
                  <w:rFonts w:ascii="Cambria" w:eastAsia="Cambria" w:hAnsi="Cambria" w:cs="Cambria"/>
                  <w:sz w:val="18"/>
                  <w:szCs w:val="18"/>
                  <w:lang w:val="et-EE"/>
                </w:rPr>
                <w:t>strateegia „Eesti 2035“.</w:t>
              </w:r>
            </w:hyperlink>
          </w:p>
          <w:p w14:paraId="5ADB837D" w14:textId="393BFDEF" w:rsidR="009D6B67" w:rsidRDefault="00EE5F1F">
            <w:pPr>
              <w:tabs>
                <w:tab w:val="left" w:pos="460"/>
              </w:tabs>
              <w:spacing w:before="0" w:after="0" w:line="240" w:lineRule="auto"/>
              <w:jc w:val="both"/>
              <w:rPr>
                <w:rFonts w:ascii="Cambria" w:eastAsia="Cambria" w:hAnsi="Cambria" w:cs="Cambria"/>
                <w:sz w:val="18"/>
                <w:szCs w:val="18"/>
                <w:lang w:val="et-EE"/>
              </w:rPr>
            </w:pPr>
            <w:r>
              <w:rPr>
                <w:rFonts w:ascii="Cambria" w:eastAsia="Cambria" w:hAnsi="Cambria" w:cs="Cambria"/>
                <w:sz w:val="18"/>
                <w:szCs w:val="18"/>
                <w:lang w:val="et-EE"/>
              </w:rPr>
              <w:t xml:space="preserve"> „Heaolu arengukava 2023-2030“ katab tervikuna ÜRO PIK nõuded.</w:t>
            </w:r>
          </w:p>
          <w:p w14:paraId="3250468D" w14:textId="77777777" w:rsidR="009D6B67" w:rsidRDefault="00EE5F1F">
            <w:pPr>
              <w:tabs>
                <w:tab w:val="left" w:pos="0"/>
              </w:tabs>
              <w:spacing w:before="0" w:after="0" w:line="240" w:lineRule="auto"/>
              <w:jc w:val="both"/>
              <w:rPr>
                <w:lang w:val="et-EE"/>
              </w:rPr>
            </w:pPr>
            <w:r>
              <w:rPr>
                <w:rFonts w:ascii="Cambria" w:eastAsia="Cambria" w:hAnsi="Cambria" w:cs="Cambria"/>
                <w:sz w:val="18"/>
                <w:szCs w:val="18"/>
                <w:lang w:val="et-EE"/>
              </w:rPr>
              <w:t xml:space="preserve">Statistikat puudega inimeste olukorrast kogub Statistikaamet Eesti Sotsiaaluuringu, Eesti Tööjõu-uuringu, Tööelu uuringu ja Leibkonna eelarve uuringu kaudu ja vastavate tervise-, vananemise- ja pensoniteemaliste uuringutega. Sotsiaalministeerium avaldab regulaarset sotsiaalhoolekande statistikat ja vajaduse korral viib läbi </w:t>
            </w:r>
            <w:hyperlink r:id="rId145" w:anchor="Sotsiaalvaldkonna%20uuringud%20ja%20anal%C3%BC%C3%BCsid" w:tooltip="https://www.sm.ee/et/uuringud-ja-analuusid#Sotsiaalvaldkonna%20uuringud%20ja%20anal%C3%BC%C3%BCsid" w:history="1">
              <w:r>
                <w:rPr>
                  <w:rStyle w:val="Hperlink"/>
                  <w:rFonts w:ascii="Cambria" w:eastAsia="Cambria" w:hAnsi="Cambria" w:cs="Cambria"/>
                  <w:sz w:val="18"/>
                  <w:szCs w:val="18"/>
                  <w:lang w:val="et-EE"/>
                </w:rPr>
                <w:t>uuringuid</w:t>
              </w:r>
            </w:hyperlink>
            <w:r>
              <w:rPr>
                <w:rFonts w:ascii="Cambria" w:eastAsia="Cambria" w:hAnsi="Cambria" w:cs="Cambria"/>
                <w:sz w:val="18"/>
                <w:szCs w:val="18"/>
                <w:lang w:val="et-EE"/>
              </w:rPr>
              <w:t xml:space="preserve">. </w:t>
            </w:r>
            <w:bookmarkEnd w:id="3280"/>
          </w:p>
          <w:p w14:paraId="4CAF5787" w14:textId="77777777" w:rsidR="009D6B67" w:rsidRDefault="00EE5F1F">
            <w:pPr>
              <w:spacing w:before="0" w:after="0" w:line="240" w:lineRule="auto"/>
              <w:ind w:left="3"/>
              <w:jc w:val="both"/>
              <w:rPr>
                <w:lang w:val="et-EE"/>
              </w:rPr>
            </w:pPr>
            <w:r>
              <w:rPr>
                <w:rFonts w:ascii="Cambria" w:eastAsia="Cambria" w:hAnsi="Cambria" w:cs="Cambria"/>
                <w:sz w:val="18"/>
                <w:szCs w:val="18"/>
                <w:lang w:val="et-EE"/>
              </w:rPr>
              <w:t>2.</w:t>
            </w:r>
            <w:r>
              <w:rPr>
                <w:lang w:val="et-EE"/>
              </w:rPr>
              <w:tab/>
            </w:r>
            <w:r>
              <w:rPr>
                <w:rFonts w:ascii="Cambria" w:eastAsia="Cambria" w:hAnsi="Cambria" w:cs="Cambria"/>
                <w:sz w:val="18"/>
                <w:szCs w:val="18"/>
                <w:lang w:val="et-EE"/>
              </w:rPr>
              <w:t xml:space="preserve">Ligipääsetavus on „Eesti 2035“ strateegiline siht ja aluspõhimõte PIK konventsiooni artikli 9 tähenduses. Tervikliku ligipääsetavuspoliitika väljatöötamiseks loodi Vabariigi Valitsuse poolt 2019 </w:t>
            </w:r>
            <w:hyperlink r:id="rId146" w:tooltip="https://www.riigikantselei.ee/ligipaasetavus" w:history="1">
              <w:r>
                <w:rPr>
                  <w:rStyle w:val="Hperlink"/>
                  <w:rFonts w:ascii="Cambria" w:eastAsia="Cambria" w:hAnsi="Cambria" w:cs="Cambria"/>
                  <w:sz w:val="18"/>
                  <w:szCs w:val="18"/>
                  <w:lang w:val="et-EE"/>
                </w:rPr>
                <w:t>Ligipääsetavuse rakkerühm</w:t>
              </w:r>
            </w:hyperlink>
            <w:r>
              <w:rPr>
                <w:rFonts w:ascii="Cambria" w:eastAsia="Cambria" w:hAnsi="Cambria" w:cs="Cambria"/>
                <w:sz w:val="18"/>
                <w:szCs w:val="18"/>
                <w:lang w:val="et-EE"/>
              </w:rPr>
              <w:t xml:space="preserve">. </w:t>
            </w:r>
            <w:hyperlink r:id="rId147" w:tooltip="https://kompetentsikeskus.sm.ee/" w:history="1">
              <w:r>
                <w:rPr>
                  <w:rStyle w:val="Hperlink"/>
                  <w:rFonts w:ascii="Cambria" w:eastAsia="Cambria" w:hAnsi="Cambria" w:cs="Cambria"/>
                  <w:sz w:val="18"/>
                  <w:szCs w:val="18"/>
                  <w:lang w:val="et-EE"/>
                </w:rPr>
                <w:t>Võrdõiguslikkuse kompetentsikeskus</w:t>
              </w:r>
            </w:hyperlink>
            <w:r>
              <w:rPr>
                <w:rFonts w:ascii="Cambria" w:eastAsia="Cambria" w:hAnsi="Cambria" w:cs="Cambria"/>
                <w:sz w:val="18"/>
                <w:szCs w:val="18"/>
                <w:lang w:val="et-EE"/>
              </w:rPr>
              <w:t xml:space="preserve"> annab korraldus- ja rakendusasutustele</w:t>
            </w:r>
            <w:r>
              <w:rPr>
                <w:rFonts w:ascii="Cambria" w:hAnsi="Cambria"/>
                <w:sz w:val="18"/>
                <w:szCs w:val="18"/>
                <w:lang w:val="et-EE"/>
              </w:rPr>
              <w:t xml:space="preserve"> ning toetuse taotlejatele/saajatele</w:t>
            </w:r>
            <w:r>
              <w:rPr>
                <w:rFonts w:ascii="Cambria" w:eastAsia="Cambria" w:hAnsi="Cambria" w:cs="Cambria"/>
                <w:sz w:val="18"/>
                <w:szCs w:val="18"/>
                <w:lang w:val="et-EE"/>
              </w:rPr>
              <w:t xml:space="preserve"> ligipääsetavuse ja võrdsete võimaluste aspektides nõu ja kooskõlastab meetmepõhiseid õigusakte. 2018. aastal jõustusid määrused: „</w:t>
            </w:r>
            <w:hyperlink r:id="rId148" w:tooltip="https://www.riigiteataja.ee/akt/131052018055" w:history="1">
              <w:r>
                <w:rPr>
                  <w:rStyle w:val="Hperlink"/>
                  <w:rFonts w:ascii="Cambria" w:eastAsia="Cambria" w:hAnsi="Cambria" w:cs="Cambria"/>
                  <w:sz w:val="18"/>
                  <w:szCs w:val="18"/>
                  <w:lang w:val="et-EE"/>
                </w:rPr>
                <w:t>Puudega inimeste erivajadustest tulenevad nõuded ehitisele</w:t>
              </w:r>
            </w:hyperlink>
            <w:r>
              <w:rPr>
                <w:rFonts w:ascii="Cambria" w:eastAsia="Cambria" w:hAnsi="Cambria" w:cs="Cambria"/>
                <w:sz w:val="18"/>
                <w:szCs w:val="18"/>
                <w:lang w:val="et-EE"/>
              </w:rPr>
              <w:t xml:space="preserve">“ </w:t>
            </w:r>
            <w:hyperlink r:id="rId149" w:tooltip="https://www.riigiteataja.ee/akt/103072015034" w:history="1">
              <w:r>
                <w:rPr>
                  <w:rStyle w:val="Hperlink"/>
                  <w:rFonts w:ascii="Cambria" w:eastAsia="Cambria" w:hAnsi="Cambria" w:cs="Cambria"/>
                  <w:sz w:val="18"/>
                  <w:szCs w:val="18"/>
                  <w:lang w:val="et-EE"/>
                </w:rPr>
                <w:t>„Eluruumile esitatavad nõuded“</w:t>
              </w:r>
            </w:hyperlink>
            <w:r>
              <w:rPr>
                <w:rFonts w:ascii="Cambria" w:eastAsia="Cambria" w:hAnsi="Cambria" w:cs="Cambria"/>
                <w:sz w:val="18"/>
                <w:szCs w:val="18"/>
                <w:lang w:val="et-EE"/>
              </w:rPr>
              <w:t xml:space="preserve"> Alates 1. jaanuarist 2019 teostab määruste kohaldamise üle riiklikku järelevalvet </w:t>
            </w:r>
            <w:hyperlink r:id="rId150" w:tooltip="https://www.ttja.ee/ariklient/ehitised-ehitamine/ligipaasetavus" w:history="1">
              <w:r>
                <w:rPr>
                  <w:rStyle w:val="Hperlink"/>
                  <w:rFonts w:ascii="Cambria" w:eastAsia="Cambria" w:hAnsi="Cambria" w:cs="Cambria"/>
                  <w:sz w:val="18"/>
                  <w:szCs w:val="18"/>
                  <w:lang w:val="et-EE"/>
                </w:rPr>
                <w:t>Tarbijakaitse ja Tehnilise Järelevalve Amet</w:t>
              </w:r>
            </w:hyperlink>
            <w:r>
              <w:rPr>
                <w:rFonts w:ascii="Cambria" w:eastAsia="Cambria" w:hAnsi="Cambria" w:cs="Cambria"/>
                <w:sz w:val="18"/>
                <w:szCs w:val="18"/>
                <w:lang w:val="et-EE"/>
              </w:rPr>
              <w:t>.</w:t>
            </w:r>
            <w:r>
              <w:rPr>
                <w:rStyle w:val="Hperlink"/>
                <w:rFonts w:ascii="Cambria" w:eastAsia="Cambria" w:hAnsi="Cambria" w:cs="Cambria"/>
                <w:color w:val="auto"/>
                <w:sz w:val="18"/>
                <w:szCs w:val="18"/>
                <w:u w:val="none"/>
                <w:lang w:val="et-EE"/>
              </w:rPr>
              <w:t xml:space="preserve"> TTJA teostab järelevalvet füüsilise keskkonna ligipääsetavuse üle ning on kavandatud ka teostama järelevalvet EL Ligipääsetavuse direktiivi (EL) 2019/882 üle. </w:t>
            </w:r>
            <w:r>
              <w:rPr>
                <w:rStyle w:val="Hperlink"/>
                <w:rFonts w:ascii="Cambria" w:eastAsia="Cambria" w:hAnsi="Cambria" w:cs="Cambria"/>
                <w:color w:val="auto"/>
                <w:sz w:val="18"/>
                <w:szCs w:val="18"/>
                <w:u w:val="none"/>
                <w:lang w:val="et-EE"/>
              </w:rPr>
              <w:lastRenderedPageBreak/>
              <w:t>Võrdõiguslikkuse kompetentsikeskus kontrollib, et Eesti seadusi ÜRO PIK valguses täidetaks kõigil tasanditel EL meetmete rakendamisel.</w:t>
            </w:r>
          </w:p>
          <w:p w14:paraId="7DBDBABE" w14:textId="77777777" w:rsidR="009D6B67" w:rsidRDefault="00EE5F1F">
            <w:pPr>
              <w:spacing w:before="0" w:after="0" w:line="240" w:lineRule="auto"/>
              <w:ind w:left="3"/>
              <w:jc w:val="both"/>
              <w:rPr>
                <w:rFonts w:ascii="Cambria" w:eastAsia="Cambria" w:hAnsi="Cambria" w:cs="Cambria"/>
                <w:sz w:val="18"/>
                <w:szCs w:val="18"/>
                <w:lang w:val="et-EE"/>
              </w:rPr>
            </w:pPr>
            <w:r>
              <w:rPr>
                <w:rFonts w:ascii="Cambria" w:eastAsia="Cambria" w:hAnsi="Cambria" w:cs="Cambria"/>
                <w:sz w:val="18"/>
                <w:szCs w:val="18"/>
                <w:lang w:val="et-EE"/>
              </w:rPr>
              <w:t>3.</w:t>
            </w:r>
            <w:r>
              <w:rPr>
                <w:lang w:val="et-EE"/>
              </w:rPr>
              <w:tab/>
            </w:r>
            <w:r>
              <w:rPr>
                <w:rFonts w:ascii="Cambria" w:eastAsia="Cambria" w:hAnsi="Cambria" w:cs="Cambria"/>
                <w:sz w:val="18"/>
                <w:szCs w:val="18"/>
                <w:lang w:val="et-EE"/>
              </w:rPr>
              <w:t xml:space="preserve"> Alates 1.01.2019 täidab </w:t>
            </w:r>
            <w:hyperlink r:id="rId151" w:tooltip="https://www.oiguskantsler.ee/" w:history="1">
              <w:r>
                <w:rPr>
                  <w:rStyle w:val="Hperlink"/>
                  <w:rFonts w:ascii="Cambria" w:eastAsia="Cambria" w:hAnsi="Cambria" w:cs="Cambria"/>
                  <w:sz w:val="18"/>
                  <w:szCs w:val="18"/>
                  <w:lang w:val="et-EE"/>
                </w:rPr>
                <w:t>õiguskantsler</w:t>
              </w:r>
            </w:hyperlink>
            <w:r>
              <w:rPr>
                <w:rFonts w:ascii="Cambria" w:eastAsia="Cambria" w:hAnsi="Cambria" w:cs="Cambria"/>
                <w:sz w:val="18"/>
                <w:szCs w:val="18"/>
                <w:lang w:val="et-EE"/>
              </w:rPr>
              <w:t xml:space="preserve"> ÜRO PIK rakendamise edendamise, kaitse ja seire ülesandeid. 2019 moodustati õiguskantsleri juurde </w:t>
            </w:r>
            <w:hyperlink r:id="rId152" w:tooltip="https://www.oiguskantsler.ee/et/puuetega-inimeste-n%C3%B5ukoda" w:history="1">
              <w:r>
                <w:rPr>
                  <w:rStyle w:val="Hperlink"/>
                  <w:rFonts w:ascii="Cambria" w:eastAsia="Cambria" w:hAnsi="Cambria" w:cs="Cambria"/>
                  <w:sz w:val="18"/>
                  <w:szCs w:val="18"/>
                  <w:lang w:val="et-EE"/>
                </w:rPr>
                <w:t>puuetega inimeste nõukoda</w:t>
              </w:r>
            </w:hyperlink>
            <w:r>
              <w:rPr>
                <w:rStyle w:val="Hperlink"/>
                <w:rFonts w:ascii="Cambria" w:eastAsia="Cambria" w:hAnsi="Cambria" w:cs="Cambria"/>
                <w:sz w:val="18"/>
                <w:szCs w:val="18"/>
                <w:lang w:val="et-EE"/>
              </w:rPr>
              <w:t>, mille</w:t>
            </w:r>
            <w:r>
              <w:rPr>
                <w:rFonts w:ascii="Cambria" w:eastAsia="Cambria" w:hAnsi="Cambria" w:cs="Cambria"/>
                <w:sz w:val="18"/>
                <w:szCs w:val="18"/>
                <w:lang w:val="et-EE"/>
              </w:rPr>
              <w:t xml:space="preserve"> eesmärk on nõustada õiguskantslerit puuetega inimeste õiguste edendamise, kaitse ja järelevalve teemal. Nõukoda on moodustatud ÜRO PIK artikli 33 lõike 3 alusel. </w:t>
            </w:r>
          </w:p>
          <w:p w14:paraId="72B21005" w14:textId="77777777" w:rsidR="009D6B67" w:rsidRDefault="009D6B67">
            <w:pPr>
              <w:spacing w:before="0" w:after="0" w:line="240" w:lineRule="auto"/>
              <w:ind w:left="3"/>
              <w:jc w:val="both"/>
              <w:rPr>
                <w:rFonts w:ascii="Cambria" w:eastAsia="Cambria" w:hAnsi="Cambria" w:cs="Cambria"/>
                <w:sz w:val="18"/>
                <w:szCs w:val="18"/>
                <w:lang w:val="et-EE"/>
              </w:rPr>
            </w:pPr>
          </w:p>
          <w:p w14:paraId="341D798B" w14:textId="77777777" w:rsidR="009D6B67" w:rsidRDefault="00EE5F1F">
            <w:pPr>
              <w:spacing w:before="0" w:after="0" w:line="240" w:lineRule="auto"/>
              <w:ind w:left="3"/>
              <w:jc w:val="both"/>
              <w:rPr>
                <w:rFonts w:ascii="Cambria" w:eastAsia="Times New Roman" w:hAnsi="Cambria"/>
                <w:sz w:val="18"/>
                <w:szCs w:val="18"/>
                <w:lang w:val="et-EE" w:eastAsia="ar-SA"/>
              </w:rPr>
            </w:pPr>
            <w:r>
              <w:rPr>
                <w:rFonts w:ascii="Cambria" w:hAnsi="Cambria"/>
                <w:sz w:val="18"/>
                <w:szCs w:val="18"/>
                <w:lang w:val="et-EE"/>
              </w:rPr>
              <w:t xml:space="preserve">Vastavalt seirekomisjoni tööprotseduuridele, mis kinnitatakse esimesel seirekomisjoni koosolekul, annab õiguskantsleri esindaja vajadusel seirekomisjoni koosolekul ülevaate </w:t>
            </w:r>
            <w:r>
              <w:rPr>
                <w:rFonts w:ascii="Cambria" w:eastAsia="Times New Roman" w:hAnsi="Cambria"/>
                <w:sz w:val="18"/>
                <w:szCs w:val="18"/>
                <w:lang w:val="et-EE" w:eastAsia="ar-SA"/>
              </w:rPr>
              <w:t>esitatud kaebustest, mille puhul ei vasta fondidest toetatav tegevus ÜRO puuetega inimeste õiguste konventsioonile.</w:t>
            </w:r>
          </w:p>
          <w:p w14:paraId="69CC885C" w14:textId="77777777" w:rsidR="009D6B67" w:rsidRDefault="009D6B67">
            <w:pPr>
              <w:spacing w:before="0" w:after="0" w:line="240" w:lineRule="auto"/>
              <w:ind w:left="3"/>
              <w:jc w:val="both"/>
              <w:rPr>
                <w:rFonts w:ascii="Cambria" w:eastAsia="Cambria" w:hAnsi="Cambria" w:cs="Cambria"/>
                <w:sz w:val="18"/>
                <w:szCs w:val="18"/>
                <w:lang w:val="et-EE"/>
              </w:rPr>
            </w:pPr>
          </w:p>
          <w:p w14:paraId="66981A78" w14:textId="77777777" w:rsidR="009D6B67" w:rsidRDefault="00EE5F1F">
            <w:pPr>
              <w:spacing w:before="0" w:after="0" w:line="240" w:lineRule="auto"/>
              <w:ind w:left="3"/>
              <w:jc w:val="both"/>
              <w:rPr>
                <w:rFonts w:ascii="Cambria" w:eastAsia="Cambria" w:hAnsi="Cambria" w:cs="Cambria"/>
                <w:sz w:val="18"/>
                <w:szCs w:val="18"/>
                <w:lang w:val="et-EE"/>
              </w:rPr>
            </w:pPr>
            <w:r>
              <w:rPr>
                <w:rFonts w:ascii="Cambria" w:eastAsia="Cambria" w:hAnsi="Cambria" w:cs="Cambria"/>
                <w:sz w:val="18"/>
                <w:szCs w:val="18"/>
                <w:lang w:val="et-EE"/>
              </w:rPr>
              <w:t xml:space="preserve">Seirekomisjoni liige (nt </w:t>
            </w:r>
            <w:hyperlink r:id="rId153" w:tooltip="https://epikoda.ee/" w:history="1">
              <w:r>
                <w:rPr>
                  <w:rStyle w:val="Hperlink"/>
                  <w:rFonts w:ascii="Cambria" w:eastAsia="Cambria" w:hAnsi="Cambria" w:cs="Cambria"/>
                  <w:sz w:val="18"/>
                  <w:szCs w:val="18"/>
                  <w:lang w:val="et-EE"/>
                </w:rPr>
                <w:t>EPIK</w:t>
              </w:r>
            </w:hyperlink>
            <w:r>
              <w:rPr>
                <w:rFonts w:ascii="Cambria" w:eastAsia="Cambria" w:hAnsi="Cambria" w:cs="Cambria"/>
                <w:sz w:val="18"/>
                <w:szCs w:val="18"/>
                <w:lang w:val="et-EE"/>
              </w:rPr>
              <w:t xml:space="preserve">, </w:t>
            </w:r>
            <w:hyperlink r:id="rId154" w:tooltip="https://volinik.ee/" w:history="1">
              <w:r>
                <w:rPr>
                  <w:rStyle w:val="Hperlink"/>
                  <w:rFonts w:ascii="Cambria" w:eastAsia="Cambria" w:hAnsi="Cambria" w:cs="Cambria"/>
                  <w:sz w:val="18"/>
                  <w:szCs w:val="18"/>
                  <w:lang w:val="et-EE"/>
                </w:rPr>
                <w:t>soolise võrdõiguslikkuse ja võrdse kohtlemise volinik</w:t>
              </w:r>
            </w:hyperlink>
            <w:r>
              <w:rPr>
                <w:rFonts w:ascii="Cambria" w:eastAsia="Cambria" w:hAnsi="Cambria" w:cs="Cambria"/>
                <w:sz w:val="18"/>
                <w:szCs w:val="18"/>
                <w:lang w:val="et-EE"/>
              </w:rPr>
              <w:t xml:space="preserve">) võib teha seirekomisjoni esimehele põhjendatud ettepaneku seirekomisjoni kokkukutsumiseks või esitada täiendava päevakorra punkti ettepaneku kui peaks ilmnema juhtum, mille puhul ei vasta fondidest toetatav tegevus ÜRO puuetega inimeste õiguste konventsioonile. </w:t>
            </w:r>
          </w:p>
          <w:p w14:paraId="743C60C1" w14:textId="77777777" w:rsidR="009D6B67" w:rsidRDefault="009D6B67">
            <w:pPr>
              <w:spacing w:before="0" w:after="0" w:line="240" w:lineRule="auto"/>
              <w:ind w:left="3"/>
              <w:jc w:val="both"/>
              <w:rPr>
                <w:rFonts w:ascii="Cambria" w:eastAsia="Cambria" w:hAnsi="Cambria" w:cs="Cambria"/>
                <w:sz w:val="18"/>
                <w:szCs w:val="18"/>
                <w:lang w:val="et-EE"/>
              </w:rPr>
            </w:pPr>
          </w:p>
          <w:p w14:paraId="4B58D349" w14:textId="77777777" w:rsidR="009D6B67" w:rsidRDefault="009D6B67">
            <w:pPr>
              <w:spacing w:before="0" w:after="0" w:line="240" w:lineRule="auto"/>
              <w:ind w:left="3"/>
              <w:jc w:val="both"/>
              <w:rPr>
                <w:lang w:val="et-EE"/>
              </w:rPr>
            </w:pPr>
          </w:p>
        </w:tc>
      </w:tr>
    </w:tbl>
    <w:p w14:paraId="22683D4E" w14:textId="77777777" w:rsidR="009D6B67" w:rsidRDefault="009D6B67">
      <w:pPr>
        <w:pStyle w:val="Point0"/>
        <w:rPr>
          <w:rFonts w:ascii="Cambria" w:hAnsi="Cambria" w:cstheme="minorHAnsi"/>
          <w:lang w:val="et-EE"/>
        </w:rPr>
        <w:sectPr w:rsidR="009D6B67">
          <w:pgSz w:w="16838" w:h="11906" w:orient="landscape"/>
          <w:pgMar w:top="1134" w:right="1134" w:bottom="1134" w:left="1134" w:header="567" w:footer="567" w:gutter="0"/>
          <w:cols w:space="708"/>
          <w:docGrid w:linePitch="360"/>
        </w:sectPr>
      </w:pPr>
    </w:p>
    <w:p w14:paraId="1404A40B" w14:textId="77777777" w:rsidR="009D6B67" w:rsidRDefault="00EE5F1F">
      <w:pPr>
        <w:pStyle w:val="Pealkiri1"/>
        <w:numPr>
          <w:ilvl w:val="0"/>
          <w:numId w:val="82"/>
        </w:numPr>
        <w:rPr>
          <w:rFonts w:cstheme="minorBidi"/>
          <w:lang w:val="et-EE"/>
        </w:rPr>
      </w:pPr>
      <w:bookmarkStart w:id="3281" w:name="_Toc210486497"/>
      <w:r>
        <w:rPr>
          <w:rFonts w:cstheme="minorBidi"/>
          <w:lang w:val="et-EE"/>
        </w:rPr>
        <w:lastRenderedPageBreak/>
        <w:t>Programmi haldavad asutused</w:t>
      </w:r>
      <w:bookmarkEnd w:id="3281"/>
      <w:r>
        <w:rPr>
          <w:rFonts w:cstheme="minorBidi"/>
          <w:b w:val="0"/>
          <w:i/>
          <w:iCs/>
          <w:lang w:val="et-EE"/>
        </w:rPr>
        <w:t xml:space="preserve"> </w:t>
      </w:r>
    </w:p>
    <w:p w14:paraId="1115F126" w14:textId="7F862274" w:rsidR="009D6B67" w:rsidRDefault="00EE5F1F">
      <w:pPr>
        <w:pStyle w:val="Pealdis"/>
        <w:keepNext/>
        <w:jc w:val="left"/>
        <w:rPr>
          <w:rFonts w:ascii="Cambria" w:hAnsi="Cambria" w:cstheme="minorBidi"/>
          <w:lang w:val="et-EE"/>
        </w:rPr>
      </w:pPr>
      <w:r>
        <w:rPr>
          <w:lang w:val="et-EE"/>
        </w:rPr>
        <w:t xml:space="preserve">Tabel </w:t>
      </w:r>
      <w:del w:id="3282" w:author="Kaisa Tähe - RAM" w:date="2025-10-16T10:48:00Z" w16du:dateUtc="2025-10-16T07:48:00Z">
        <w:r w:rsidDel="00AF3D5B">
          <w:rPr>
            <w:lang w:val="et-EE"/>
          </w:rPr>
          <w:fldChar w:fldCharType="begin"/>
        </w:r>
        <w:r w:rsidDel="00AF3D5B">
          <w:rPr>
            <w:lang w:val="et-EE"/>
          </w:rPr>
          <w:delInstrText xml:space="preserve"> SEQ Tabel \* ARABIC </w:delInstrText>
        </w:r>
        <w:r w:rsidDel="00AF3D5B">
          <w:rPr>
            <w:lang w:val="et-EE"/>
          </w:rPr>
          <w:fldChar w:fldCharType="separate"/>
        </w:r>
        <w:r w:rsidDel="00AF3D5B">
          <w:rPr>
            <w:lang w:val="et-EE"/>
          </w:rPr>
          <w:delText>168</w:delText>
        </w:r>
        <w:r w:rsidDel="00AF3D5B">
          <w:rPr>
            <w:lang w:val="et-EE"/>
          </w:rPr>
          <w:fldChar w:fldCharType="end"/>
        </w:r>
      </w:del>
      <w:ins w:id="3283" w:author="Kaisa Tähe - RAM" w:date="2025-10-16T10:48:00Z" w16du:dateUtc="2025-10-16T07:48:00Z">
        <w:r w:rsidR="00AF3D5B">
          <w:rPr>
            <w:lang w:val="et-EE"/>
          </w:rPr>
          <w:t>180</w:t>
        </w:r>
      </w:ins>
      <w:r>
        <w:rPr>
          <w:lang w:val="et-EE"/>
        </w:rPr>
        <w:t xml:space="preserve">: </w:t>
      </w:r>
      <w:r>
        <w:rPr>
          <w:rFonts w:ascii="Cambria" w:hAnsi="Cambria" w:cstheme="minorBidi"/>
          <w:lang w:val="et-EE"/>
        </w:rPr>
        <w:t>Programmi haldavad asutused</w:t>
      </w:r>
    </w:p>
    <w:tbl>
      <w:tblPr>
        <w:tblStyle w:val="Kontuurtabel"/>
        <w:tblW w:w="96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575"/>
        <w:gridCol w:w="2304"/>
        <w:gridCol w:w="1479"/>
        <w:gridCol w:w="3270"/>
      </w:tblGrid>
      <w:tr w:rsidR="009D6B67" w14:paraId="45DE7871" w14:textId="77777777">
        <w:tc>
          <w:tcPr>
            <w:tcW w:w="2920" w:type="dxa"/>
            <w:vAlign w:val="center"/>
          </w:tcPr>
          <w:p w14:paraId="11D0E64C" w14:textId="77777777" w:rsidR="009D6B67" w:rsidRDefault="00EE5F1F">
            <w:pPr>
              <w:spacing w:before="60" w:after="60" w:line="240" w:lineRule="auto"/>
              <w:rPr>
                <w:rFonts w:asciiTheme="majorHAnsi" w:hAnsiTheme="majorHAnsi"/>
                <w:b/>
                <w:sz w:val="20"/>
                <w:szCs w:val="20"/>
                <w:lang w:val="et-EE"/>
              </w:rPr>
            </w:pPr>
            <w:r>
              <w:rPr>
                <w:rFonts w:asciiTheme="majorHAnsi" w:hAnsiTheme="majorHAnsi"/>
                <w:b/>
                <w:sz w:val="20"/>
                <w:szCs w:val="20"/>
                <w:lang w:val="et-EE"/>
              </w:rPr>
              <w:t>Programmi haldavad asutused</w:t>
            </w:r>
          </w:p>
        </w:tc>
        <w:tc>
          <w:tcPr>
            <w:tcW w:w="2580" w:type="dxa"/>
            <w:vAlign w:val="center"/>
          </w:tcPr>
          <w:p w14:paraId="161F9A86" w14:textId="77777777" w:rsidR="009D6B67" w:rsidRDefault="00EE5F1F">
            <w:pPr>
              <w:spacing w:before="60" w:after="60" w:line="240" w:lineRule="auto"/>
              <w:rPr>
                <w:rFonts w:asciiTheme="majorHAnsi" w:hAnsiTheme="majorHAnsi"/>
                <w:b/>
                <w:sz w:val="20"/>
                <w:szCs w:val="20"/>
                <w:lang w:val="et-EE"/>
              </w:rPr>
            </w:pPr>
            <w:r>
              <w:rPr>
                <w:rFonts w:asciiTheme="majorHAnsi" w:hAnsiTheme="majorHAnsi"/>
                <w:b/>
                <w:sz w:val="20"/>
                <w:szCs w:val="20"/>
                <w:lang w:val="et-EE"/>
              </w:rPr>
              <w:t>Asutuse nimetus</w:t>
            </w:r>
          </w:p>
        </w:tc>
        <w:tc>
          <w:tcPr>
            <w:tcW w:w="1726" w:type="dxa"/>
            <w:vAlign w:val="center"/>
          </w:tcPr>
          <w:p w14:paraId="5577C0E6" w14:textId="77777777" w:rsidR="009D6B67" w:rsidRDefault="00EE5F1F">
            <w:pPr>
              <w:spacing w:before="60" w:after="60" w:line="240" w:lineRule="auto"/>
              <w:rPr>
                <w:rFonts w:asciiTheme="majorHAnsi" w:hAnsiTheme="majorHAnsi"/>
                <w:b/>
                <w:sz w:val="20"/>
                <w:szCs w:val="20"/>
                <w:lang w:val="et-EE"/>
              </w:rPr>
            </w:pPr>
            <w:r>
              <w:rPr>
                <w:rFonts w:asciiTheme="majorHAnsi" w:hAnsiTheme="majorHAnsi"/>
                <w:b/>
                <w:sz w:val="20"/>
                <w:szCs w:val="20"/>
                <w:lang w:val="et-EE"/>
              </w:rPr>
              <w:t>Konktakti nimi</w:t>
            </w:r>
          </w:p>
        </w:tc>
        <w:tc>
          <w:tcPr>
            <w:tcW w:w="2402" w:type="dxa"/>
            <w:vAlign w:val="center"/>
          </w:tcPr>
          <w:p w14:paraId="6E301690" w14:textId="77777777" w:rsidR="009D6B67" w:rsidRDefault="00EE5F1F">
            <w:pPr>
              <w:spacing w:before="60" w:after="60" w:line="240" w:lineRule="auto"/>
              <w:rPr>
                <w:rFonts w:asciiTheme="majorHAnsi" w:hAnsiTheme="majorHAnsi"/>
                <w:b/>
                <w:sz w:val="20"/>
                <w:szCs w:val="20"/>
                <w:lang w:val="et-EE"/>
              </w:rPr>
            </w:pPr>
            <w:r>
              <w:rPr>
                <w:rFonts w:asciiTheme="majorHAnsi" w:hAnsiTheme="majorHAnsi"/>
                <w:b/>
                <w:sz w:val="20"/>
                <w:szCs w:val="20"/>
                <w:lang w:val="et-EE"/>
              </w:rPr>
              <w:t>E-post</w:t>
            </w:r>
          </w:p>
        </w:tc>
      </w:tr>
      <w:tr w:rsidR="009D6B67" w14:paraId="38CAABF7" w14:textId="77777777">
        <w:tc>
          <w:tcPr>
            <w:tcW w:w="2920" w:type="dxa"/>
          </w:tcPr>
          <w:p w14:paraId="02BF50B6"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Korraldusasutus</w:t>
            </w:r>
          </w:p>
        </w:tc>
        <w:tc>
          <w:tcPr>
            <w:tcW w:w="2580" w:type="dxa"/>
          </w:tcPr>
          <w:p w14:paraId="0087F870"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Riigi Tugiteenuste Keskus</w:t>
            </w:r>
          </w:p>
        </w:tc>
        <w:tc>
          <w:tcPr>
            <w:tcW w:w="1726" w:type="dxa"/>
          </w:tcPr>
          <w:p w14:paraId="7B529B81" w14:textId="580E5A7F" w:rsidR="009D6B67" w:rsidRDefault="00732ABF">
            <w:pPr>
              <w:spacing w:before="60" w:after="60" w:line="240" w:lineRule="auto"/>
              <w:rPr>
                <w:rFonts w:asciiTheme="majorHAnsi" w:hAnsiTheme="majorHAnsi"/>
                <w:sz w:val="20"/>
                <w:szCs w:val="20"/>
                <w:lang w:val="et-EE"/>
              </w:rPr>
            </w:pPr>
            <w:r>
              <w:rPr>
                <w:rFonts w:asciiTheme="majorHAnsi" w:hAnsiTheme="majorHAnsi"/>
                <w:sz w:val="20"/>
                <w:szCs w:val="20"/>
                <w:lang w:val="et-EE"/>
              </w:rPr>
              <w:t>Urmo Merila</w:t>
            </w:r>
          </w:p>
        </w:tc>
        <w:tc>
          <w:tcPr>
            <w:tcW w:w="2402" w:type="dxa"/>
          </w:tcPr>
          <w:p w14:paraId="2B24AB41" w14:textId="1E4597FE" w:rsidR="009D6B67" w:rsidRDefault="00732ABF">
            <w:pPr>
              <w:spacing w:before="60" w:after="60" w:line="240" w:lineRule="auto"/>
              <w:rPr>
                <w:rFonts w:asciiTheme="majorHAnsi" w:hAnsiTheme="majorHAnsi"/>
                <w:sz w:val="20"/>
                <w:szCs w:val="20"/>
                <w:lang w:val="et-EE"/>
              </w:rPr>
            </w:pPr>
            <w:r>
              <w:rPr>
                <w:rFonts w:asciiTheme="majorHAnsi" w:hAnsiTheme="majorHAnsi"/>
                <w:sz w:val="20"/>
                <w:szCs w:val="20"/>
                <w:lang w:val="et-EE"/>
              </w:rPr>
              <w:t xml:space="preserve"> urmo.merila@rtk.ee</w:t>
            </w:r>
          </w:p>
        </w:tc>
      </w:tr>
      <w:tr w:rsidR="009D6B67" w14:paraId="2DEF777F" w14:textId="77777777">
        <w:tc>
          <w:tcPr>
            <w:tcW w:w="2920" w:type="dxa"/>
          </w:tcPr>
          <w:p w14:paraId="5233E3EB"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Auditeerimisasutus</w:t>
            </w:r>
          </w:p>
        </w:tc>
        <w:tc>
          <w:tcPr>
            <w:tcW w:w="2580" w:type="dxa"/>
          </w:tcPr>
          <w:p w14:paraId="2BBB8943"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Rahandusministeerium</w:t>
            </w:r>
          </w:p>
        </w:tc>
        <w:tc>
          <w:tcPr>
            <w:tcW w:w="1726" w:type="dxa"/>
          </w:tcPr>
          <w:p w14:paraId="548D8F7A" w14:textId="3974D86C" w:rsidR="009D6B67" w:rsidRDefault="00EE5F1F">
            <w:pPr>
              <w:spacing w:before="60" w:after="60" w:line="240" w:lineRule="auto"/>
              <w:rPr>
                <w:rFonts w:asciiTheme="majorHAnsi" w:hAnsiTheme="majorHAnsi"/>
                <w:sz w:val="20"/>
                <w:szCs w:val="20"/>
                <w:lang w:val="et-EE"/>
              </w:rPr>
            </w:pPr>
            <w:commentRangeStart w:id="3284"/>
            <w:del w:id="3285" w:author="Kaisa Tähe - RAM" w:date="2025-08-06T10:59:00Z" w16du:dateUtc="2025-08-06T07:59:00Z">
              <w:r w:rsidDel="00D72C96">
                <w:rPr>
                  <w:rFonts w:asciiTheme="majorHAnsi" w:hAnsiTheme="majorHAnsi"/>
                  <w:sz w:val="20"/>
                  <w:szCs w:val="20"/>
                  <w:lang w:val="et-EE"/>
                </w:rPr>
                <w:delText>Kaur Siruli</w:delText>
              </w:r>
            </w:del>
            <w:ins w:id="3286" w:author="Kaisa Tähe - RAM" w:date="2025-08-06T10:59:00Z" w16du:dateUtc="2025-08-06T07:59:00Z">
              <w:r w:rsidR="00D72C96">
                <w:rPr>
                  <w:rFonts w:asciiTheme="majorHAnsi" w:hAnsiTheme="majorHAnsi"/>
                  <w:sz w:val="20"/>
                  <w:szCs w:val="20"/>
                  <w:lang w:val="et-EE"/>
                </w:rPr>
                <w:t>Anu Alber</w:t>
              </w:r>
            </w:ins>
            <w:commentRangeEnd w:id="3284"/>
            <w:ins w:id="3287" w:author="Kaisa Tähe - RAM" w:date="2025-08-06T11:04:00Z" w16du:dateUtc="2025-08-06T08:04:00Z">
              <w:r w:rsidR="005E435B">
                <w:rPr>
                  <w:rStyle w:val="Kommentaariviide"/>
                  <w:rFonts w:asciiTheme="majorHAnsi" w:hAnsiTheme="majorHAnsi"/>
                  <w:sz w:val="20"/>
                  <w:szCs w:val="20"/>
                  <w:lang w:val="et-EE"/>
                </w:rPr>
                <w:commentReference w:id="3284"/>
              </w:r>
            </w:ins>
          </w:p>
        </w:tc>
        <w:tc>
          <w:tcPr>
            <w:tcW w:w="2402" w:type="dxa"/>
          </w:tcPr>
          <w:p w14:paraId="55C627BE" w14:textId="3969E432" w:rsidR="009D6B67" w:rsidRDefault="00EE5F1F">
            <w:pPr>
              <w:spacing w:before="60" w:after="60" w:line="240" w:lineRule="auto"/>
              <w:rPr>
                <w:rFonts w:asciiTheme="majorHAnsi" w:hAnsiTheme="majorHAnsi"/>
                <w:sz w:val="20"/>
                <w:szCs w:val="20"/>
                <w:lang w:val="et-EE"/>
              </w:rPr>
            </w:pPr>
            <w:del w:id="3288" w:author="Kaisa Tähe - RAM" w:date="2025-08-06T10:59:00Z" w16du:dateUtc="2025-08-06T07:59:00Z">
              <w:r w:rsidDel="00D72C96">
                <w:fldChar w:fldCharType="begin"/>
              </w:r>
              <w:r w:rsidDel="00D72C96">
                <w:delInstrText>HYPERLINK "mailto:Kaur.siruli@fin.ee" \o "mailto:Kaur.siruli@fin.ee"</w:delInstrText>
              </w:r>
              <w:r w:rsidDel="00D72C96">
                <w:fldChar w:fldCharType="separate"/>
              </w:r>
              <w:r w:rsidDel="00D72C96">
                <w:rPr>
                  <w:rFonts w:asciiTheme="majorHAnsi" w:hAnsiTheme="majorHAnsi"/>
                  <w:sz w:val="20"/>
                  <w:szCs w:val="20"/>
                  <w:lang w:val="et-EE"/>
                </w:rPr>
                <w:delText>Kaur.Siruli@fin.ee</w:delText>
              </w:r>
              <w:r w:rsidDel="00D72C96">
                <w:fldChar w:fldCharType="end"/>
              </w:r>
            </w:del>
            <w:ins w:id="3289" w:author="Kaisa Tähe - RAM" w:date="2025-08-06T10:59:00Z" w16du:dateUtc="2025-08-06T07:59:00Z">
              <w:r w:rsidR="00D72C96">
                <w:fldChar w:fldCharType="begin"/>
              </w:r>
              <w:r w:rsidR="00D72C96">
                <w:instrText>HYPERLINK "mailto:Kaur.siruli@fin.ee" \o "mailto:Kaur.siruli@fin.ee"</w:instrText>
              </w:r>
              <w:r w:rsidR="00D72C96">
                <w:fldChar w:fldCharType="separate"/>
              </w:r>
              <w:r w:rsidR="00D72C96">
                <w:rPr>
                  <w:rFonts w:asciiTheme="majorHAnsi" w:hAnsiTheme="majorHAnsi"/>
                  <w:sz w:val="20"/>
                  <w:szCs w:val="20"/>
                  <w:lang w:val="et-EE"/>
                </w:rPr>
                <w:t>Anu.A</w:t>
              </w:r>
              <w:r w:rsidR="00EB4425">
                <w:rPr>
                  <w:rFonts w:asciiTheme="majorHAnsi" w:hAnsiTheme="majorHAnsi"/>
                  <w:sz w:val="20"/>
                  <w:szCs w:val="20"/>
                  <w:lang w:val="et-EE"/>
                </w:rPr>
                <w:t>lber</w:t>
              </w:r>
              <w:r w:rsidR="00D72C96">
                <w:rPr>
                  <w:rFonts w:asciiTheme="majorHAnsi" w:hAnsiTheme="majorHAnsi"/>
                  <w:sz w:val="20"/>
                  <w:szCs w:val="20"/>
                  <w:lang w:val="et-EE"/>
                </w:rPr>
                <w:t>@fin.ee</w:t>
              </w:r>
              <w:r w:rsidR="00D72C96">
                <w:fldChar w:fldCharType="end"/>
              </w:r>
            </w:ins>
          </w:p>
        </w:tc>
      </w:tr>
      <w:tr w:rsidR="009D6B67" w14:paraId="63C38F8E" w14:textId="77777777">
        <w:tc>
          <w:tcPr>
            <w:tcW w:w="2920" w:type="dxa"/>
          </w:tcPr>
          <w:p w14:paraId="56C803F3"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Asutus, kellele laekuvad komisjoni maksed</w:t>
            </w:r>
          </w:p>
        </w:tc>
        <w:tc>
          <w:tcPr>
            <w:tcW w:w="2580" w:type="dxa"/>
          </w:tcPr>
          <w:p w14:paraId="524C5FB0"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Rahandusministeerium</w:t>
            </w:r>
          </w:p>
        </w:tc>
        <w:tc>
          <w:tcPr>
            <w:tcW w:w="1726" w:type="dxa"/>
          </w:tcPr>
          <w:p w14:paraId="56FFB7AE"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Marge Kaljas</w:t>
            </w:r>
          </w:p>
        </w:tc>
        <w:tc>
          <w:tcPr>
            <w:tcW w:w="2402" w:type="dxa"/>
          </w:tcPr>
          <w:p w14:paraId="2B3678C3" w14:textId="77777777" w:rsidR="009D6B67" w:rsidRDefault="00EE5F1F">
            <w:pPr>
              <w:spacing w:before="60" w:after="60" w:line="240" w:lineRule="auto"/>
              <w:rPr>
                <w:rFonts w:asciiTheme="majorHAnsi" w:hAnsiTheme="majorHAnsi"/>
                <w:sz w:val="20"/>
                <w:szCs w:val="20"/>
                <w:lang w:val="et-EE"/>
              </w:rPr>
            </w:pPr>
            <w:hyperlink r:id="rId155" w:tooltip="mailto:Marge.Kaljas@fin.ee" w:history="1">
              <w:r>
                <w:rPr>
                  <w:rFonts w:asciiTheme="majorHAnsi" w:hAnsiTheme="majorHAnsi"/>
                  <w:sz w:val="20"/>
                  <w:szCs w:val="20"/>
                  <w:lang w:val="et-EE"/>
                </w:rPr>
                <w:t>Marge.Kaljas@fin.ee</w:t>
              </w:r>
            </w:hyperlink>
          </w:p>
        </w:tc>
      </w:tr>
      <w:tr w:rsidR="009D6B67" w14:paraId="3A87E3B3" w14:textId="77777777">
        <w:tc>
          <w:tcPr>
            <w:tcW w:w="2920" w:type="dxa"/>
          </w:tcPr>
          <w:p w14:paraId="606715B2"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Kui kohaldatav, asutus või asutused, kellele laekuvad komisjoni maksed ühissätete määruse artikli 36 lõike 5 kohase tehnilise abi puhul</w:t>
            </w:r>
          </w:p>
        </w:tc>
        <w:tc>
          <w:tcPr>
            <w:tcW w:w="2580" w:type="dxa"/>
          </w:tcPr>
          <w:p w14:paraId="6DB84912"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Rahandusministeerium</w:t>
            </w:r>
          </w:p>
        </w:tc>
        <w:tc>
          <w:tcPr>
            <w:tcW w:w="1726" w:type="dxa"/>
          </w:tcPr>
          <w:p w14:paraId="51D81799"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Marge Kaljas</w:t>
            </w:r>
          </w:p>
        </w:tc>
        <w:tc>
          <w:tcPr>
            <w:tcW w:w="2402" w:type="dxa"/>
          </w:tcPr>
          <w:p w14:paraId="6A0E1D53" w14:textId="77777777" w:rsidR="009D6B67" w:rsidRDefault="00EE5F1F">
            <w:pPr>
              <w:spacing w:before="60" w:after="60" w:line="240" w:lineRule="auto"/>
              <w:rPr>
                <w:rFonts w:asciiTheme="majorHAnsi" w:hAnsiTheme="majorHAnsi"/>
                <w:sz w:val="20"/>
                <w:szCs w:val="20"/>
                <w:lang w:val="et-EE"/>
              </w:rPr>
            </w:pPr>
            <w:hyperlink r:id="rId156" w:tooltip="mailto:Marge.Kaljas@fin.ee" w:history="1">
              <w:r>
                <w:rPr>
                  <w:rFonts w:asciiTheme="majorHAnsi" w:hAnsiTheme="majorHAnsi"/>
                  <w:sz w:val="20"/>
                  <w:szCs w:val="20"/>
                  <w:lang w:val="et-EE"/>
                </w:rPr>
                <w:t>Marge.Kaljas@fin.ee</w:t>
              </w:r>
            </w:hyperlink>
          </w:p>
        </w:tc>
      </w:tr>
      <w:tr w:rsidR="009D6B67" w14:paraId="43C5314B" w14:textId="77777777">
        <w:tc>
          <w:tcPr>
            <w:tcW w:w="2920" w:type="dxa"/>
          </w:tcPr>
          <w:p w14:paraId="0A372F1C"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Raamatupidamisülesanne, kui selle ülesande täitmine on antud asutusele, mis ei ole korraldusasutus</w:t>
            </w:r>
          </w:p>
        </w:tc>
        <w:tc>
          <w:tcPr>
            <w:tcW w:w="2580" w:type="dxa"/>
          </w:tcPr>
          <w:p w14:paraId="0216F9ED"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Ei ole asjakohane</w:t>
            </w:r>
          </w:p>
        </w:tc>
        <w:tc>
          <w:tcPr>
            <w:tcW w:w="1726" w:type="dxa"/>
          </w:tcPr>
          <w:p w14:paraId="467EA7C7"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Ei ole asjakohane</w:t>
            </w:r>
          </w:p>
        </w:tc>
        <w:tc>
          <w:tcPr>
            <w:tcW w:w="2402" w:type="dxa"/>
          </w:tcPr>
          <w:p w14:paraId="03F75D5B"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Ei ole asjakohane</w:t>
            </w:r>
          </w:p>
        </w:tc>
      </w:tr>
    </w:tbl>
    <w:p w14:paraId="7F00DDCA" w14:textId="77777777" w:rsidR="009D6B67" w:rsidRDefault="009D6B67">
      <w:pPr>
        <w:pStyle w:val="Pealdis"/>
        <w:rPr>
          <w:lang w:val="et-EE"/>
        </w:rPr>
      </w:pPr>
    </w:p>
    <w:p w14:paraId="5F497C87" w14:textId="3342636B" w:rsidR="009D6B67" w:rsidRDefault="00EE5F1F">
      <w:pPr>
        <w:pStyle w:val="Pealdis"/>
        <w:rPr>
          <w:lang w:val="et-EE"/>
        </w:rPr>
      </w:pPr>
      <w:r>
        <w:rPr>
          <w:lang w:val="et-EE"/>
        </w:rPr>
        <w:t xml:space="preserve">Tabel </w:t>
      </w:r>
      <w:del w:id="3290" w:author="Kaisa Tähe - RAM" w:date="2025-10-16T10:48:00Z" w16du:dateUtc="2025-10-16T07:48:00Z">
        <w:r w:rsidDel="00AF3D5B">
          <w:rPr>
            <w:lang w:val="et-EE"/>
          </w:rPr>
          <w:fldChar w:fldCharType="begin"/>
        </w:r>
        <w:r w:rsidDel="00AF3D5B">
          <w:rPr>
            <w:lang w:val="et-EE"/>
          </w:rPr>
          <w:delInstrText xml:space="preserve"> SEQ Tabel \* ARABIC </w:delInstrText>
        </w:r>
        <w:r w:rsidDel="00AF3D5B">
          <w:rPr>
            <w:lang w:val="et-EE"/>
          </w:rPr>
          <w:fldChar w:fldCharType="separate"/>
        </w:r>
        <w:r w:rsidDel="00AF3D5B">
          <w:rPr>
            <w:lang w:val="et-EE"/>
          </w:rPr>
          <w:delText>169</w:delText>
        </w:r>
        <w:r w:rsidDel="00AF3D5B">
          <w:rPr>
            <w:lang w:val="et-EE"/>
          </w:rPr>
          <w:fldChar w:fldCharType="end"/>
        </w:r>
      </w:del>
      <w:ins w:id="3291" w:author="Kaisa Tähe - RAM" w:date="2025-10-16T10:48:00Z" w16du:dateUtc="2025-10-16T07:48:00Z">
        <w:r w:rsidR="00AF3D5B">
          <w:rPr>
            <w:lang w:val="et-EE"/>
          </w:rPr>
          <w:t>181</w:t>
        </w:r>
      </w:ins>
      <w:r>
        <w:rPr>
          <w:lang w:val="et-EE"/>
        </w:rPr>
        <w:t>. See osa ühissätete määruse artikli 36 lõike 5 punktis b sätestatud protsendimääradest, mis hüvitatakse asutustele, kes saavad komisjonilt makseid ühissätete määruse artikli 36 lõike 5 kohase tehnilise abi puhul (protsendipunktides)</w:t>
      </w:r>
    </w:p>
    <w:tbl>
      <w:tblPr>
        <w:tblStyle w:val="Kontuurtabel"/>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6516"/>
        <w:gridCol w:w="3118"/>
      </w:tblGrid>
      <w:tr w:rsidR="009D6B67" w14:paraId="79598771" w14:textId="77777777">
        <w:tc>
          <w:tcPr>
            <w:tcW w:w="6516" w:type="dxa"/>
          </w:tcPr>
          <w:p w14:paraId="213B217C" w14:textId="77777777" w:rsidR="009D6B67" w:rsidRDefault="00EE5F1F">
            <w:pPr>
              <w:spacing w:before="60" w:after="60" w:line="240" w:lineRule="auto"/>
              <w:rPr>
                <w:sz w:val="20"/>
                <w:szCs w:val="20"/>
                <w:lang w:val="et-EE"/>
              </w:rPr>
            </w:pPr>
            <w:r>
              <w:rPr>
                <w:sz w:val="20"/>
                <w:szCs w:val="20"/>
                <w:lang w:val="et-EE"/>
              </w:rPr>
              <w:t>Rahandusministeerium</w:t>
            </w:r>
          </w:p>
        </w:tc>
        <w:tc>
          <w:tcPr>
            <w:tcW w:w="3118" w:type="dxa"/>
          </w:tcPr>
          <w:p w14:paraId="74804EBC" w14:textId="77777777" w:rsidR="009D6B67" w:rsidRDefault="00EE5F1F">
            <w:pPr>
              <w:spacing w:before="60" w:after="60" w:line="240" w:lineRule="auto"/>
              <w:rPr>
                <w:sz w:val="20"/>
                <w:szCs w:val="20"/>
                <w:lang w:val="et-EE"/>
              </w:rPr>
            </w:pPr>
            <w:r>
              <w:rPr>
                <w:sz w:val="20"/>
                <w:szCs w:val="20"/>
                <w:lang w:val="et-EE"/>
              </w:rPr>
              <w:t>100 protsendipunkti</w:t>
            </w:r>
          </w:p>
        </w:tc>
      </w:tr>
    </w:tbl>
    <w:p w14:paraId="7AADF1B5" w14:textId="77777777" w:rsidR="009D6B67" w:rsidRDefault="00EE5F1F">
      <w:pPr>
        <w:pStyle w:val="Pealkiri1"/>
        <w:numPr>
          <w:ilvl w:val="0"/>
          <w:numId w:val="82"/>
        </w:numPr>
        <w:rPr>
          <w:rFonts w:eastAsiaTheme="minorHAnsi"/>
          <w:lang w:val="et-EE"/>
        </w:rPr>
      </w:pPr>
      <w:bookmarkStart w:id="3292" w:name="_Toc210486498"/>
      <w:r>
        <w:rPr>
          <w:rFonts w:eastAsiaTheme="minorHAnsi"/>
          <w:lang w:val="et-EE"/>
        </w:rPr>
        <w:t>Partnerlus</w:t>
      </w:r>
      <w:bookmarkEnd w:id="3292"/>
    </w:p>
    <w:tbl>
      <w:tblPr>
        <w:tblStyle w:val="Kontuurtabel"/>
        <w:tblW w:w="9634" w:type="dxa"/>
        <w:tblLook w:val="04A0" w:firstRow="1" w:lastRow="0" w:firstColumn="1" w:lastColumn="0" w:noHBand="0" w:noVBand="1"/>
      </w:tblPr>
      <w:tblGrid>
        <w:gridCol w:w="9634"/>
      </w:tblGrid>
      <w:tr w:rsidR="009D6B67" w:rsidRPr="009F3831" w14:paraId="32ACDE48" w14:textId="77777777">
        <w:tc>
          <w:tcPr>
            <w:tcW w:w="9634" w:type="dxa"/>
            <w:tcBorders>
              <w:top w:val="single" w:sz="4" w:space="0" w:color="0070C0"/>
              <w:left w:val="single" w:sz="4" w:space="0" w:color="0070C0"/>
              <w:bottom w:val="single" w:sz="4" w:space="0" w:color="0070C0"/>
              <w:right w:val="single" w:sz="4" w:space="0" w:color="0070C0"/>
            </w:tcBorders>
          </w:tcPr>
          <w:p w14:paraId="7E1EB01A"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Sarnaselt teiste dokumentidega, millel on riigi arengule suur mõju, on ka</w:t>
            </w:r>
            <w:r>
              <w:rPr>
                <w:rFonts w:ascii="Cambria" w:eastAsia="Cambria" w:hAnsi="Cambria" w:cs="Cambria"/>
                <w:b/>
                <w:bCs/>
                <w:color w:val="000000" w:themeColor="text1"/>
                <w:sz w:val="20"/>
                <w:szCs w:val="20"/>
                <w:lang w:val="et-EE"/>
              </w:rPr>
              <w:t xml:space="preserve"> </w:t>
            </w:r>
            <w:r>
              <w:rPr>
                <w:rFonts w:ascii="Cambria" w:eastAsia="Cambria" w:hAnsi="Cambria" w:cs="Cambria"/>
                <w:bCs/>
                <w:color w:val="000000" w:themeColor="text1"/>
                <w:sz w:val="20"/>
                <w:szCs w:val="20"/>
                <w:lang w:val="et-EE"/>
              </w:rPr>
              <w:t>2021.–2027. a ÜKP vahendite partnerlusleppe ja rakenduskava koostamisel tähelepanu pööratud kõigile soovijatele igakülgsete ja võrdsete koostöövõimaluste pakkumisele ning tiheda ja sisulise dialoogi loomisele partnerite, huvirühmade esindajate ja ekspertidega.</w:t>
            </w:r>
            <w:r>
              <w:rPr>
                <w:rFonts w:ascii="Cambria" w:eastAsia="Cambria" w:hAnsi="Cambria" w:cs="Cambria"/>
                <w:color w:val="000000" w:themeColor="text1"/>
                <w:sz w:val="20"/>
                <w:szCs w:val="20"/>
                <w:lang w:val="et-EE"/>
              </w:rPr>
              <w:t xml:space="preserve"> Partnerite kaasamise põhimõtted on sätestatud Eesti riigi </w:t>
            </w:r>
            <w:r>
              <w:rPr>
                <w:rFonts w:ascii="Cambria" w:eastAsia="Cambria" w:hAnsi="Cambria" w:cs="Cambria"/>
                <w:sz w:val="20"/>
                <w:szCs w:val="20"/>
                <w:lang w:val="et-EE"/>
              </w:rPr>
              <w:t>arengustrateegia „Eesti 2035“ osalemiskavas</w:t>
            </w:r>
            <w:r>
              <w:rPr>
                <w:rStyle w:val="Allmrkuseviide"/>
                <w:rFonts w:ascii="Cambria" w:eastAsia="Cambria" w:hAnsi="Cambria" w:cs="Cambria"/>
                <w:sz w:val="20"/>
                <w:szCs w:val="20"/>
                <w:lang w:val="et-EE"/>
              </w:rPr>
              <w:footnoteReference w:id="37"/>
            </w:r>
            <w:r>
              <w:rPr>
                <w:rFonts w:ascii="Cambria" w:eastAsia="Cambria" w:hAnsi="Cambria" w:cs="Cambria"/>
                <w:color w:val="000000" w:themeColor="text1"/>
                <w:sz w:val="20"/>
                <w:szCs w:val="20"/>
                <w:lang w:val="et-EE"/>
              </w:rPr>
              <w:t xml:space="preserve"> ning </w:t>
            </w:r>
            <w:r>
              <w:rPr>
                <w:rFonts w:ascii="Cambria" w:eastAsia="Cambria" w:hAnsi="Cambria" w:cs="Cambria"/>
                <w:sz w:val="20"/>
                <w:szCs w:val="20"/>
                <w:lang w:val="et-EE"/>
              </w:rPr>
              <w:t>2021.–2027. a struktuurivahendite partnerlusleppe ja rakenduskava kaasamisplaanis</w:t>
            </w:r>
            <w:r>
              <w:rPr>
                <w:rStyle w:val="Allmrkuseviide"/>
                <w:rFonts w:ascii="Cambria" w:eastAsia="Cambria" w:hAnsi="Cambria" w:cs="Cambria"/>
                <w:sz w:val="20"/>
                <w:szCs w:val="20"/>
                <w:lang w:val="et-EE"/>
              </w:rPr>
              <w:footnoteReference w:id="38"/>
            </w:r>
            <w:r>
              <w:rPr>
                <w:rFonts w:ascii="Cambria" w:eastAsia="Cambria" w:hAnsi="Cambria" w:cs="Cambria"/>
                <w:sz w:val="20"/>
                <w:szCs w:val="20"/>
                <w:lang w:val="et-EE"/>
              </w:rPr>
              <w:t>, mis lähtub ühissätete määruse artiklist 8</w:t>
            </w:r>
            <w:r>
              <w:rPr>
                <w:rStyle w:val="Allmrkuseviide"/>
                <w:rFonts w:ascii="Cambria" w:eastAsia="Cambria" w:hAnsi="Cambria" w:cs="Cambria"/>
                <w:sz w:val="20"/>
                <w:szCs w:val="20"/>
                <w:lang w:val="et-EE"/>
              </w:rPr>
              <w:footnoteReference w:id="39"/>
            </w:r>
            <w:r>
              <w:rPr>
                <w:rFonts w:ascii="Cambria" w:eastAsia="Cambria" w:hAnsi="Cambria" w:cs="Cambria"/>
                <w:color w:val="000000" w:themeColor="text1"/>
                <w:sz w:val="20"/>
                <w:szCs w:val="20"/>
                <w:lang w:val="et-EE"/>
              </w:rPr>
              <w:t xml:space="preserve">, </w:t>
            </w:r>
            <w:r>
              <w:rPr>
                <w:rFonts w:ascii="Cambria" w:eastAsia="Cambria" w:hAnsi="Cambria" w:cs="Cambria"/>
                <w:sz w:val="20"/>
                <w:szCs w:val="20"/>
                <w:lang w:val="et-EE"/>
              </w:rPr>
              <w:t>Euroopa partnerluse käitumisjuhendist</w:t>
            </w:r>
            <w:r>
              <w:rPr>
                <w:rStyle w:val="Allmrkuseviide"/>
                <w:rFonts w:ascii="Cambria" w:eastAsia="Cambria" w:hAnsi="Cambria" w:cs="Cambria"/>
                <w:sz w:val="20"/>
                <w:szCs w:val="20"/>
                <w:lang w:val="et-EE"/>
              </w:rPr>
              <w:footnoteReference w:id="40"/>
            </w:r>
            <w:r>
              <w:rPr>
                <w:rFonts w:ascii="Cambria" w:eastAsia="Cambria" w:hAnsi="Cambria" w:cs="Cambria"/>
                <w:color w:val="000000" w:themeColor="text1"/>
                <w:sz w:val="20"/>
                <w:szCs w:val="20"/>
                <w:lang w:val="et-EE"/>
              </w:rPr>
              <w:t xml:space="preserve"> ning riigiasutuste </w:t>
            </w:r>
            <w:r>
              <w:rPr>
                <w:rFonts w:ascii="Cambria" w:eastAsia="Cambria" w:hAnsi="Cambria" w:cs="Cambria"/>
                <w:sz w:val="20"/>
                <w:szCs w:val="20"/>
                <w:lang w:val="et-EE"/>
              </w:rPr>
              <w:t>kaasamise heast tavast</w:t>
            </w:r>
            <w:r>
              <w:rPr>
                <w:rStyle w:val="Allmrkuseviide"/>
                <w:rFonts w:ascii="Cambria" w:eastAsia="Cambria" w:hAnsi="Cambria" w:cs="Cambria"/>
                <w:sz w:val="20"/>
                <w:szCs w:val="20"/>
                <w:lang w:val="et-EE"/>
              </w:rPr>
              <w:footnoteReference w:id="41"/>
            </w:r>
            <w:r>
              <w:rPr>
                <w:rFonts w:ascii="Cambria" w:eastAsia="Cambria" w:hAnsi="Cambria" w:cs="Cambria"/>
                <w:color w:val="000000" w:themeColor="text1"/>
                <w:sz w:val="20"/>
                <w:szCs w:val="20"/>
                <w:lang w:val="et-EE"/>
              </w:rPr>
              <w:t>.</w:t>
            </w:r>
          </w:p>
          <w:p w14:paraId="7A56BF51"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Partnerlusleppe ja rakenduskava koostamisel ning edaspidisel rakendamisel on esikohale seatud eri tasandite partnerite osalus, et olukorra analüüs, seatavad eesmärgid ja kavandatavad lahendused oleksid võimalikult asjakohased ja mõjusad. Partnerlus toimib mitmetasandilise valitsemise põhimõttel alt üles lähenemisviisiga, seda koordineerivad Rahandusministeerium ja Riigikantselei koostöös ministeeriumidega. Kaasamine on kolmes etapis:</w:t>
            </w:r>
          </w:p>
          <w:p w14:paraId="6CF67997"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bCs/>
                <w:color w:val="000000" w:themeColor="text1"/>
                <w:sz w:val="20"/>
                <w:szCs w:val="20"/>
                <w:lang w:val="et-EE"/>
              </w:rPr>
              <w:t>„Eesti 2035“ strateegia ühisloome 2018.–2020. a,</w:t>
            </w:r>
          </w:p>
          <w:p w14:paraId="46A376BD"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bCs/>
                <w:color w:val="000000" w:themeColor="text1"/>
                <w:sz w:val="20"/>
                <w:szCs w:val="20"/>
                <w:lang w:val="et-EE"/>
              </w:rPr>
              <w:lastRenderedPageBreak/>
              <w:t>valdkondlikud konsultatsioonid ning arutelud partnerlusleppe ja rakenduskava koostamisel 2020.–2021. a,</w:t>
            </w:r>
          </w:p>
          <w:p w14:paraId="080F0542"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bCs/>
                <w:color w:val="000000" w:themeColor="text1"/>
                <w:sz w:val="20"/>
                <w:szCs w:val="20"/>
                <w:lang w:val="et-EE"/>
              </w:rPr>
              <w:t>rakenduskava elluviimisega seotud koostöö alates 2022. a.</w:t>
            </w:r>
          </w:p>
          <w:p w14:paraId="43496B3A"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 xml:space="preserve">Lisaks on partnereid põhjalikult kaasatud toetuste rakendamisega seotud arengukavade koostamisse </w:t>
            </w:r>
            <w:r>
              <w:rPr>
                <w:sz w:val="20"/>
                <w:szCs w:val="20"/>
                <w:lang w:val="et-EE"/>
              </w:rPr>
              <w:t>ja</w:t>
            </w:r>
            <w:r>
              <w:rPr>
                <w:rFonts w:ascii="Cambria" w:eastAsia="Cambria" w:hAnsi="Cambria" w:cs="Cambria"/>
                <w:sz w:val="20"/>
                <w:szCs w:val="20"/>
                <w:lang w:val="et-EE"/>
              </w:rPr>
              <w:t xml:space="preserve"> valdkondlike tegevuste planeerimisse.</w:t>
            </w:r>
          </w:p>
          <w:p w14:paraId="72A35706"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bCs/>
                <w:color w:val="000000" w:themeColor="text1"/>
                <w:sz w:val="20"/>
                <w:szCs w:val="20"/>
                <w:lang w:val="et-EE"/>
              </w:rPr>
              <w:t>Kaasamine algas koos „Eesti 2035“ k</w:t>
            </w:r>
            <w:r>
              <w:rPr>
                <w:bCs/>
                <w:color w:val="000000" w:themeColor="text1"/>
                <w:sz w:val="20"/>
                <w:szCs w:val="20"/>
                <w:lang w:val="et-EE"/>
              </w:rPr>
              <w:t>oostamisega</w:t>
            </w:r>
            <w:r>
              <w:rPr>
                <w:rFonts w:ascii="Cambria" w:eastAsia="Cambria" w:hAnsi="Cambria" w:cs="Cambria"/>
                <w:bCs/>
                <w:color w:val="000000" w:themeColor="text1"/>
                <w:sz w:val="20"/>
                <w:szCs w:val="20"/>
                <w:lang w:val="et-EE"/>
              </w:rPr>
              <w:t xml:space="preserve"> 2018. a</w:t>
            </w:r>
            <w:r>
              <w:rPr>
                <w:rFonts w:ascii="Cambria" w:eastAsia="Cambria" w:hAnsi="Cambria" w:cs="Cambria"/>
                <w:color w:val="000000" w:themeColor="text1"/>
                <w:sz w:val="20"/>
                <w:szCs w:val="20"/>
                <w:lang w:val="et-EE"/>
              </w:rPr>
              <w:t>, koondades võimalikult paljude riigi käekäigust huvitatute arvamusi ning eksperd</w:t>
            </w:r>
            <w:r>
              <w:rPr>
                <w:color w:val="000000" w:themeColor="text1"/>
                <w:sz w:val="20"/>
                <w:szCs w:val="20"/>
                <w:lang w:val="et-EE"/>
              </w:rPr>
              <w:t>i</w:t>
            </w:r>
            <w:r>
              <w:rPr>
                <w:rFonts w:ascii="Cambria" w:eastAsia="Cambria" w:hAnsi="Cambria" w:cs="Cambria"/>
                <w:color w:val="000000" w:themeColor="text1"/>
                <w:sz w:val="20"/>
                <w:szCs w:val="20"/>
                <w:lang w:val="et-EE"/>
              </w:rPr>
              <w:t>teadmisi</w:t>
            </w:r>
            <w:r>
              <w:rPr>
                <w:rFonts w:ascii="Cambria" w:eastAsia="Cambria" w:hAnsi="Cambria" w:cs="Cambria"/>
                <w:bCs/>
                <w:color w:val="000000" w:themeColor="text1"/>
                <w:sz w:val="20"/>
                <w:szCs w:val="20"/>
                <w:lang w:val="et-EE"/>
              </w:rPr>
              <w:t>.</w:t>
            </w:r>
            <w:r>
              <w:rPr>
                <w:rFonts w:ascii="Cambria" w:eastAsia="Cambria" w:hAnsi="Cambria" w:cs="Cambria"/>
                <w:color w:val="000000" w:themeColor="text1"/>
                <w:sz w:val="20"/>
                <w:szCs w:val="20"/>
                <w:lang w:val="et-EE"/>
              </w:rPr>
              <w:t xml:space="preserve"> Koostöö hõlmas globaalsete trendide ja riigi arenguvõimaluste kaardistamist, eesmärkide seadmist n</w:t>
            </w:r>
            <w:r>
              <w:rPr>
                <w:color w:val="000000" w:themeColor="text1"/>
                <w:sz w:val="20"/>
                <w:szCs w:val="20"/>
                <w:lang w:val="et-EE"/>
              </w:rPr>
              <w:t>ing</w:t>
            </w:r>
            <w:r>
              <w:rPr>
                <w:rFonts w:ascii="Cambria" w:eastAsia="Cambria" w:hAnsi="Cambria" w:cs="Cambria"/>
                <w:color w:val="000000" w:themeColor="text1"/>
                <w:sz w:val="20"/>
                <w:szCs w:val="20"/>
                <w:lang w:val="et-EE"/>
              </w:rPr>
              <w:t xml:space="preserve"> vajalike reformide ja muudatuste selekteerimist. Ühtlustati toetuste ja riigieelarve prioriteete. „Eesti 2035“ koostamisse kaasatud huvirühmasid ja eksperte on hoitud regulaarselt infoväljas ning neid on kaasatud partnerlusleppe ja rakenduskava koostamisse. Partnerite h</w:t>
            </w:r>
            <w:r>
              <w:rPr>
                <w:color w:val="000000" w:themeColor="text1"/>
                <w:sz w:val="20"/>
                <w:szCs w:val="20"/>
                <w:lang w:val="et-EE"/>
              </w:rPr>
              <w:t>ulka</w:t>
            </w:r>
            <w:r>
              <w:rPr>
                <w:rFonts w:ascii="Cambria" w:eastAsia="Cambria" w:hAnsi="Cambria" w:cs="Cambria"/>
                <w:color w:val="000000" w:themeColor="text1"/>
                <w:sz w:val="20"/>
                <w:szCs w:val="20"/>
                <w:lang w:val="et-EE"/>
              </w:rPr>
              <w:t xml:space="preserve"> kuuluvad katusorganisatsioonid, valdkondlikud partnerid ja eksperdid ning koostööpartnerid. </w:t>
            </w:r>
            <w:r>
              <w:rPr>
                <w:rFonts w:ascii="Cambria" w:eastAsia="Cambria" w:hAnsi="Cambria" w:cs="Cambria"/>
                <w:bCs/>
                <w:color w:val="000000" w:themeColor="text1"/>
                <w:sz w:val="20"/>
                <w:szCs w:val="20"/>
                <w:lang w:val="et-EE"/>
              </w:rPr>
              <w:t xml:space="preserve">Strateegia koostamise raames on </w:t>
            </w:r>
            <w:r>
              <w:rPr>
                <w:bCs/>
                <w:color w:val="000000" w:themeColor="text1"/>
                <w:sz w:val="20"/>
                <w:szCs w:val="20"/>
                <w:lang w:val="et-EE"/>
              </w:rPr>
              <w:t>üle Eesti</w:t>
            </w:r>
            <w:r>
              <w:rPr>
                <w:rFonts w:ascii="Cambria" w:eastAsia="Cambria" w:hAnsi="Cambria" w:cs="Cambria"/>
                <w:bCs/>
                <w:color w:val="000000" w:themeColor="text1"/>
                <w:sz w:val="20"/>
                <w:szCs w:val="20"/>
                <w:lang w:val="et-EE"/>
              </w:rPr>
              <w:t xml:space="preserve"> korraldatud arvukalt seminare ja arutelupäevi nii eesti kui k</w:t>
            </w:r>
            <w:r>
              <w:rPr>
                <w:bCs/>
                <w:color w:val="000000" w:themeColor="text1"/>
                <w:sz w:val="20"/>
                <w:szCs w:val="20"/>
                <w:lang w:val="et-EE"/>
              </w:rPr>
              <w:t xml:space="preserve">a </w:t>
            </w:r>
            <w:r>
              <w:rPr>
                <w:rFonts w:ascii="Cambria" w:eastAsia="Cambria" w:hAnsi="Cambria" w:cs="Cambria"/>
                <w:bCs/>
                <w:color w:val="000000" w:themeColor="text1"/>
                <w:sz w:val="20"/>
                <w:szCs w:val="20"/>
                <w:lang w:val="et-EE"/>
              </w:rPr>
              <w:t xml:space="preserve">vene keeles. Suurimaks algatuseks oli riigi arengusihtide seadmine üle-eestilise ideekorje </w:t>
            </w:r>
            <w:r>
              <w:rPr>
                <w:bCs/>
                <w:color w:val="000000" w:themeColor="text1"/>
                <w:sz w:val="20"/>
                <w:szCs w:val="20"/>
                <w:lang w:val="et-EE"/>
              </w:rPr>
              <w:t>käigus</w:t>
            </w:r>
            <w:r>
              <w:rPr>
                <w:rFonts w:ascii="Cambria" w:eastAsia="Cambria" w:hAnsi="Cambria" w:cs="Cambria"/>
                <w:color w:val="000000" w:themeColor="text1"/>
                <w:sz w:val="20"/>
                <w:szCs w:val="20"/>
                <w:lang w:val="et-EE"/>
              </w:rPr>
              <w:t>, kus osales üle 14 000 inimese.</w:t>
            </w:r>
          </w:p>
          <w:p w14:paraId="7F4E81E7"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bCs/>
                <w:color w:val="000000" w:themeColor="text1"/>
                <w:sz w:val="20"/>
                <w:szCs w:val="20"/>
                <w:lang w:val="et-EE"/>
              </w:rPr>
              <w:t>Teise etapina toimusid valdkondlikud konsultatsioonid ning laiapõhjalised arutelud uue perioodi ettevalmistamiseks</w:t>
            </w:r>
            <w:r>
              <w:rPr>
                <w:rFonts w:ascii="Cambria" w:eastAsia="Cambria" w:hAnsi="Cambria" w:cs="Cambria"/>
                <w:color w:val="000000" w:themeColor="text1"/>
                <w:sz w:val="20"/>
                <w:szCs w:val="20"/>
                <w:lang w:val="et-EE"/>
              </w:rPr>
              <w:t>. 2020. a märtsis toimus üle-eestiline partnerite ja huvirühmade arutelupäev, et arutada ühtekuuluvuspoliitika vahendite fookust ja jaotust. Toimusid arutelud ning seminarid ministeeriumide, erinevate asutuste ja Riigikogu liikmetega.</w:t>
            </w:r>
          </w:p>
          <w:p w14:paraId="01DA7D86"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 xml:space="preserve">2021. a alguses korraldati ministeeriumide eestvedamisel valdkondlike partnerorganisatsioonidega kahepoolsed kohtumised, kus keskenduti partnerlusleppe ja rakenduskava koostamisele. Ühe suurema algatusena korraldati märtsis 2021 </w:t>
            </w:r>
            <w:r>
              <w:rPr>
                <w:rFonts w:ascii="Cambria" w:eastAsia="Cambria" w:hAnsi="Cambria" w:cs="Cambria"/>
                <w:bCs/>
                <w:color w:val="000000" w:themeColor="text1"/>
                <w:sz w:val="20"/>
                <w:szCs w:val="20"/>
                <w:lang w:val="et-EE"/>
              </w:rPr>
              <w:t>virtuaalne seminarinädal, mida Rahandusministeeriumi juhtimisel aitasid läbi viia ministeeriumid.</w:t>
            </w:r>
            <w:r>
              <w:rPr>
                <w:rFonts w:ascii="Cambria" w:eastAsia="Cambria" w:hAnsi="Cambria" w:cs="Cambria"/>
                <w:color w:val="000000" w:themeColor="text1"/>
                <w:sz w:val="20"/>
                <w:szCs w:val="20"/>
                <w:lang w:val="et-EE"/>
              </w:rPr>
              <w:t xml:space="preserve"> Partnerid, eksperdid ja huvirühmade esindajad said viiel päeval kaasa rääkida 46 virtuaalses töötoas, osavõtjaid oli 1000 ringis. Käsitleti teemasid alates toetuste jagamise põhimõtete lihtsustamisest konkreetsete poliitikaeesmärkide sisustamise, eelarve jaotuse ja tingimuste seadmiseni. Kirjalikud kokkuvõtted on kättesaadavad struktuuritoetuste kodulehel. Pärast seminarinädalat sai esitada kirjalikke kommentaare, jätkusid konsultatsioonid ning tehti lisaettepanekuid.</w:t>
            </w:r>
          </w:p>
          <w:p w14:paraId="360E21DF"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2021. a aprillis</w:t>
            </w:r>
            <w:r>
              <w:rPr>
                <w:rFonts w:ascii="Cambria" w:eastAsia="Cambria" w:hAnsi="Cambria" w:cs="Cambria"/>
                <w:b/>
                <w:bCs/>
                <w:color w:val="000000" w:themeColor="text1"/>
                <w:sz w:val="20"/>
                <w:szCs w:val="20"/>
                <w:lang w:val="et-EE"/>
              </w:rPr>
              <w:t xml:space="preserve"> </w:t>
            </w:r>
            <w:r>
              <w:rPr>
                <w:rFonts w:ascii="Cambria" w:eastAsia="Cambria" w:hAnsi="Cambria" w:cs="Cambria"/>
                <w:color w:val="000000" w:themeColor="text1"/>
                <w:sz w:val="20"/>
                <w:szCs w:val="20"/>
                <w:lang w:val="et-EE"/>
              </w:rPr>
              <w:t>toimusid virtuaalselt eesti ja vene keeles</w:t>
            </w:r>
            <w:r>
              <w:rPr>
                <w:rFonts w:ascii="Cambria" w:eastAsia="Cambria" w:hAnsi="Cambria" w:cs="Cambria"/>
                <w:b/>
                <w:bCs/>
                <w:color w:val="000000" w:themeColor="text1"/>
                <w:sz w:val="20"/>
                <w:szCs w:val="20"/>
                <w:lang w:val="et-EE"/>
              </w:rPr>
              <w:t xml:space="preserve"> </w:t>
            </w:r>
            <w:r>
              <w:rPr>
                <w:rFonts w:ascii="Cambria" w:eastAsia="Cambria" w:hAnsi="Cambria" w:cs="Cambria"/>
                <w:bCs/>
                <w:color w:val="000000" w:themeColor="text1"/>
                <w:sz w:val="20"/>
                <w:szCs w:val="20"/>
                <w:lang w:val="et-EE"/>
              </w:rPr>
              <w:t>Ida-Virumaa õiglase ülemineku visioonipäevad</w:t>
            </w:r>
            <w:r>
              <w:rPr>
                <w:rFonts w:ascii="Cambria" w:eastAsia="Cambria" w:hAnsi="Cambria" w:cs="Cambria"/>
                <w:color w:val="000000" w:themeColor="text1"/>
                <w:sz w:val="20"/>
                <w:szCs w:val="20"/>
                <w:lang w:val="et-EE"/>
              </w:rPr>
              <w:t>. Ürituse eesmärk oli tutvustada laiale avalikusele õiglase ülemineku eesmärke ja vahetulemusi ning inspireerida osalisi Ida-Virumaal avanevatest võimalustest osa võtma. Toimusid õiglase ülemineku strateegilist raamistikku tutvustavad ettekanded ja modereeritud arutelud Ida-Viru tulevikuvisiooni üle. Aruteludes osalesid põlevkivisektori tööandjate ja ametiühingute esindajad, ettevõtjad, kultuuritegelased, teadlased, noored jpt. Visioonipäevad tõid kokku üle 450 osaleja, millest kohalikud moodustasid üle 40%. Tagasisidet on arvesse võetud õiglase ülemineku meetmete kujundamisel.</w:t>
            </w:r>
          </w:p>
          <w:p w14:paraId="57363796"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Lisaks visioonipäevadele korraldati õiglase ülemineku kava koostamise algusfaasis 2020. a suvel ka avalik arvamuskorje kohaliku elanikkonna seas, et selgitada välja olulised valupunktid ja arenguvajadused. Kogu kava ettevalmistamise vältel on korraldatud hulgaliselt seminare, tutvustusi, kohtumisi huvirühmadega jms. Erinevate huvirühmade ja kohaliku kogukonna ettepanekute kaasamiseks moodustas Ida-Virumaa Omavalitsuste Liit piirkondliku õiglase ülemineku platvormi, mille kaudu toimub regulaarne info- ja arvamusvahetus.</w:t>
            </w:r>
          </w:p>
          <w:p w14:paraId="55FF6296"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2021. a teises pooles toimus ka partnerlusleppe ja rakenduskava avalik konsultatsioon ametliku eelnõude infosüsteemi, partnerite listi ning avaliku kodulehe kaudu. Teemat käsitleti ka linnade ja valdade päeval. 2022. a on kavas korraldada regionaalsed infoseminarid huvirühmadele, partneritele ja kasusaajatele Eesti eri paikades.</w:t>
            </w:r>
          </w:p>
          <w:p w14:paraId="41760050"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sz w:val="20"/>
                <w:szCs w:val="20"/>
                <w:lang w:val="et-EE"/>
              </w:rPr>
              <w:t xml:space="preserve">Kaasamisprotsessi käigus on </w:t>
            </w:r>
            <w:r>
              <w:rPr>
                <w:rFonts w:ascii="Cambria" w:eastAsia="Cambria" w:hAnsi="Cambria" w:cs="Cambria"/>
                <w:bCs/>
                <w:sz w:val="20"/>
                <w:szCs w:val="20"/>
                <w:lang w:val="et-EE"/>
              </w:rPr>
              <w:t>siht- ja sidusrühmadele tehtud kättesaadavaks võimalikult mitmekesiseid suhtluskanaleid, arvestades inimeste erinevaid ligipääsuvõimalusi ja tarbimisharjumusi.</w:t>
            </w:r>
            <w:r>
              <w:rPr>
                <w:rFonts w:ascii="Cambria" w:eastAsia="Cambria" w:hAnsi="Cambria" w:cs="Cambria"/>
                <w:b/>
                <w:bCs/>
                <w:sz w:val="20"/>
                <w:szCs w:val="20"/>
                <w:lang w:val="et-EE"/>
              </w:rPr>
              <w:t xml:space="preserve"> </w:t>
            </w:r>
            <w:r>
              <w:rPr>
                <w:rFonts w:ascii="Cambria" w:eastAsia="Cambria" w:hAnsi="Cambria" w:cs="Cambria"/>
                <w:color w:val="000000" w:themeColor="text1"/>
                <w:sz w:val="20"/>
                <w:szCs w:val="20"/>
                <w:lang w:val="et-EE"/>
              </w:rPr>
              <w:t>Koostööformaadid hõlmasid silmast silma arutelusid ja kohtumisi, aga ka e-tagasiside vorme ja ametlikke kooskõlastuskanaleid. Aruteluseminarid on peale pealinna toimunud ka teistes piirkondades. Eraldi tähelepanu on pööratud Ida-Viru regiooni kaasamisele, kus emakeeleks on valdavalt vene keel. Regulaarsed dialoogi võimaldavad kanalid ja formaadid on olnud järgmised:</w:t>
            </w:r>
          </w:p>
          <w:p w14:paraId="66F6E583"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color w:val="000000" w:themeColor="text1"/>
                <w:sz w:val="20"/>
                <w:szCs w:val="20"/>
                <w:lang w:val="et-EE"/>
              </w:rPr>
              <w:t>Kõik „Eesti 2035“, 2021.–2027. a ühtekuuluvuspoliitika vahendite partnerlusleppe ja rakenduskava puudutavad materjalid on koondatud Riigi Tugiteenuste Keskuse ja Riigikantselei kodulehele</w:t>
            </w:r>
            <w:r>
              <w:rPr>
                <w:rStyle w:val="Allmrkuseviide"/>
                <w:rFonts w:ascii="Cambria" w:eastAsia="Cambria" w:hAnsi="Cambria" w:cs="Cambria"/>
                <w:color w:val="000000" w:themeColor="text1"/>
                <w:sz w:val="20"/>
                <w:szCs w:val="20"/>
                <w:lang w:val="et-EE"/>
              </w:rPr>
              <w:footnoteReference w:id="42"/>
            </w:r>
            <w:r>
              <w:rPr>
                <w:rFonts w:ascii="Cambria" w:eastAsia="Cambria" w:hAnsi="Cambria" w:cs="Cambria"/>
                <w:color w:val="000000" w:themeColor="text1"/>
                <w:sz w:val="20"/>
                <w:szCs w:val="20"/>
                <w:lang w:val="et-EE"/>
              </w:rPr>
              <w:t>.</w:t>
            </w:r>
          </w:p>
          <w:p w14:paraId="28CFB45F"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color w:val="000000" w:themeColor="text1"/>
                <w:sz w:val="20"/>
                <w:szCs w:val="20"/>
                <w:lang w:val="et-EE"/>
              </w:rPr>
              <w:t>Loodud on infolistid ettepanekute, tagasiside ja kommentaaride esitamiseks ning sinna saadetakse ka regulaarselt infokirju.</w:t>
            </w:r>
          </w:p>
          <w:p w14:paraId="43477BED"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color w:val="000000" w:themeColor="text1"/>
                <w:sz w:val="20"/>
                <w:szCs w:val="20"/>
                <w:lang w:val="et-EE"/>
              </w:rPr>
              <w:t>Arutelud, seminarid, ümarlauad jm üritused, kus osalejad on saanud ülevaate strateegia ning partnerlusleppe ja kava loomise seisust ning võimaluse kaasa rääkida.</w:t>
            </w:r>
          </w:p>
          <w:p w14:paraId="2869FDA7"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color w:val="000000" w:themeColor="text1"/>
                <w:sz w:val="20"/>
                <w:szCs w:val="20"/>
                <w:lang w:val="et-EE"/>
              </w:rPr>
              <w:lastRenderedPageBreak/>
              <w:t>Eelnõude avalikud konsultatsioonid eelnõude infosüsteemi, osalusveebi ja kodulehe kaudu.</w:t>
            </w:r>
          </w:p>
          <w:p w14:paraId="0534BF3F"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 xml:space="preserve">Seirekomisjonis, mis moodustatakse rakenduskava edenemise jälgimiseks, osalevad seotud ametkondade kõrval partnerite </w:t>
            </w:r>
            <w:r>
              <w:rPr>
                <w:rFonts w:ascii="Cambria" w:eastAsia="Cambria" w:hAnsi="Cambria" w:cs="Cambria"/>
                <w:sz w:val="20"/>
                <w:szCs w:val="20"/>
                <w:lang w:val="et-EE"/>
              </w:rPr>
              <w:t xml:space="preserve">katusorganisatsioonid, kes esindavad rakenduskava elluviimisest mõjutatud huvirühmi. </w:t>
            </w:r>
            <w:r>
              <w:rPr>
                <w:rFonts w:ascii="Cambria" w:eastAsia="Cambria" w:hAnsi="Cambria" w:cs="Cambria"/>
                <w:color w:val="000000" w:themeColor="text1"/>
                <w:sz w:val="20"/>
                <w:szCs w:val="20"/>
                <w:lang w:val="et-EE"/>
              </w:rPr>
              <w:t>See võimaldab partnerite esindajatel jälgida nii sekkumiste väljatöötamist ja elluviimist kui ka vajaduse korral teha ettepanekuid sekkumiste tulemuslikkuse suurendamiseks.</w:t>
            </w:r>
          </w:p>
          <w:p w14:paraId="5399839D"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Programmperioodil 2014–2020 kuulusid seirekomisjoni koosseisu Eesti Tervishoiutöötajate Kutseliit, Eesti Infotehnoloogia ja Telekommunikatsiooni Liit, Eesti Kaubandus-Tööstuskoda, Eesti Keskkonnaühenduste Koda, Eesti Linnade ja Valdade Liit, Eesti Looduskaitse Selts, Eesti Puuetega Inimeste Koda, Eesti Teaduste Akadeemia, Eesti Väike- ja Keskmiste Ettevõtjate Assotsiatsioon, Rektorite Nõukogu, Vabaühenduste Liit ja soolise võrdõiguslikkuse ja võrdse kohtlemise volinik. Partnerite katusorganisatsioonide ringi on kavas järgmisel perioodil laiendada ning kutsuda osalema partnereid, kelle valdkondadeks on mh laste ja noorte õigused nt Lastekaitse Liit ja Eesti Noorteühenduste Liit ning inimõiguste kaitse, samuti regionaalset vaadet esindavad partnerid. Õiglase ülemineku suunamiseks on riigihalduse ministri käskkirjaga loodud nn õiglase ülemineku protsessi juhtkomisjon, kuhu on kaasatud ministeeriumite esindajad, Ida-Virumaa Omavalitsuste Liit, Eesti Keskkonnaühenduste Koda, Eesti Kaubandus-Tööstuskoda jt organisatsioonid. Kuna ka taaste- ja vastupidavusrahastu kasutamise aluseks oleva taastekava valdkonnad, rakendavad asutused ja partnerite ring on suures osas kattuvad, soovime edaspidi seirekomisjoni töös käsitleda teemasid ühiselt. Ühtlasi on nii võimalik toetuste koosmõju tõhusamalt jälgida.</w:t>
            </w:r>
          </w:p>
          <w:p w14:paraId="435B12EC" w14:textId="77777777" w:rsidR="009D6B67" w:rsidRDefault="00EE5F1F">
            <w:pPr>
              <w:spacing w:line="240" w:lineRule="auto"/>
              <w:jc w:val="both"/>
              <w:rPr>
                <w:rFonts w:ascii="Cambria" w:eastAsia="Cambria" w:hAnsi="Cambria" w:cs="Cambria"/>
                <w:color w:val="202020"/>
                <w:sz w:val="20"/>
                <w:szCs w:val="20"/>
                <w:lang w:val="et-EE"/>
              </w:rPr>
            </w:pPr>
            <w:r>
              <w:rPr>
                <w:rFonts w:ascii="Cambria" w:eastAsia="Cambria" w:hAnsi="Cambria" w:cs="Cambria"/>
                <w:sz w:val="20"/>
                <w:szCs w:val="20"/>
                <w:lang w:val="et-EE"/>
              </w:rPr>
              <w:t>Seirekomisjoni moodustamisel lähtutakse ametiasutuste ja partnerorganisatsioonide tasakaalustatud esindatuse põhimõttest ja rakenduskava eesmärkidest. Seirekomisjoni moodustab ja selle tööd juhib Rahandusministeerium ning selle koosseis ja koosolekute kokkuvõtted avalikustatakse struktuurifondide veebilehel. Lisaks osalevad huvirühmade esindajad ja eksperdid valdkonna arengukava juhtkomisjonide töös.</w:t>
            </w:r>
          </w:p>
          <w:p w14:paraId="17F1CF5D"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 xml:space="preserve">Partnerite kaasamine riigisisesesse meetmete planeerimisse loob olulist lisandväärtust tegevuste elluviimisele. Partnerite initsiatiivi ja koosloome võimestamist peetakse tähtsaks ka toetuse andmise tingimuste kujundamisel ja meetmete rakendamisel. </w:t>
            </w:r>
            <w:r>
              <w:rPr>
                <w:rFonts w:ascii="Cambria" w:eastAsia="Cambria" w:hAnsi="Cambria" w:cs="Cambria"/>
                <w:sz w:val="20"/>
                <w:szCs w:val="20"/>
                <w:lang w:val="et-EE"/>
              </w:rPr>
              <w:t>Sotsiaalpartnerite ja partnerite katusorganisatsioonide kaasarääkimise ja rakendamise võimekuse tagamist ning suurendamist toetatakse poliitikaeesmärkide sotsiaalsem Eesti, inimestele lähedasem Eesti ning ÕÜF ja tehnilise abi eelarvest. Toetatakse töökeskkonna ja töötingimuste ajakohastamist, töökeskkonnast tulenevate tervishoiuriskide vähendamist ja tööelu edendamist, inimkesksete ja lõimitud teenuste arendamist ja osutamist, elu- ja ettevõtluskeskkonna arendamist, avalike teenuste kättesaadavuse ja kvaliteedi parandamist, kohalike omavalitsuste võimekuse suurendamist. ÕÜF raames toetatakse huvirühmade, rakenduspartnerite ja Ida-Virumaa omavalitsuste suutlikkuse parandamist ning kommunikatsiooni sihtpiirkonnas. Tehnilisest abist jätkatakse soolise võrdõiguslikkuse ja võrdse kohtlemise kompetentsikekskuse rahastamist, sotsiaalpartnerite rahastamist, keskset eri sihtrühmade koolitamist, analüüse, rakke- ja eksperdirühmasid ning toetuse saajate ringi laiendatakse ka muudele olulistele katusorganisatsioonidele. Partnerite võimestamiseks toetatakse tehnilisest abist fondidega seotud seminaride, kohtumiste ja uuringute korraldamist riigi reformide ja poliitikakujundamises kaasa rääkimise võimekuse suurendamiseks, kaasamise suutlikkuse parandamiseks, täiendõpet, liikmehõive suurendamist ja mainekujundust.</w:t>
            </w:r>
          </w:p>
        </w:tc>
      </w:tr>
    </w:tbl>
    <w:p w14:paraId="2CD82C2D" w14:textId="77777777" w:rsidR="009D6B67" w:rsidRDefault="00EE5F1F">
      <w:pPr>
        <w:pStyle w:val="Pealkiri1"/>
        <w:numPr>
          <w:ilvl w:val="0"/>
          <w:numId w:val="82"/>
        </w:numPr>
        <w:rPr>
          <w:lang w:val="et-EE"/>
        </w:rPr>
      </w:pPr>
      <w:bookmarkStart w:id="3293" w:name="_Toc210486499"/>
      <w:r>
        <w:rPr>
          <w:lang w:val="et-EE"/>
        </w:rPr>
        <w:lastRenderedPageBreak/>
        <w:t>Teabevahetus ja nähtavus</w:t>
      </w:r>
      <w:bookmarkEnd w:id="3293"/>
    </w:p>
    <w:tbl>
      <w:tblPr>
        <w:tblStyle w:val="Kontuurtabel"/>
        <w:tblW w:w="0" w:type="auto"/>
        <w:tblInd w:w="-5" w:type="dxa"/>
        <w:tblLook w:val="04A0" w:firstRow="1" w:lastRow="0" w:firstColumn="1" w:lastColumn="0" w:noHBand="0" w:noVBand="1"/>
      </w:tblPr>
      <w:tblGrid>
        <w:gridCol w:w="9633"/>
      </w:tblGrid>
      <w:tr w:rsidR="009D6B67" w:rsidRPr="00EF1C29" w14:paraId="4982931A" w14:textId="77777777">
        <w:tc>
          <w:tcPr>
            <w:tcW w:w="9633" w:type="dxa"/>
          </w:tcPr>
          <w:p w14:paraId="7C2380C7" w14:textId="77777777" w:rsidR="009D6B67" w:rsidRDefault="00EE5F1F">
            <w:pPr>
              <w:spacing w:before="0" w:after="0" w:line="240" w:lineRule="auto"/>
              <w:contextualSpacing/>
              <w:jc w:val="both"/>
              <w:rPr>
                <w:rFonts w:ascii="Cambria" w:hAnsi="Cambria" w:cstheme="minorHAnsi"/>
                <w:b/>
                <w:bCs/>
                <w:iCs/>
                <w:sz w:val="20"/>
                <w:szCs w:val="20"/>
                <w:lang w:val="et-EE"/>
              </w:rPr>
            </w:pPr>
            <w:r>
              <w:rPr>
                <w:rFonts w:ascii="Cambria" w:hAnsi="Cambria"/>
                <w:b/>
                <w:sz w:val="20"/>
                <w:lang w:val="et-EE"/>
              </w:rPr>
              <w:t>Teabevahetustegevuse eesmärk</w:t>
            </w:r>
          </w:p>
          <w:p w14:paraId="7910489A" w14:textId="77777777" w:rsidR="009D6B67" w:rsidRDefault="00EE5F1F">
            <w:pPr>
              <w:spacing w:before="0" w:after="0" w:line="240" w:lineRule="auto"/>
              <w:ind w:left="3"/>
              <w:contextualSpacing/>
              <w:jc w:val="both"/>
              <w:rPr>
                <w:rFonts w:ascii="Cambria" w:hAnsi="Cambria"/>
                <w:sz w:val="20"/>
                <w:szCs w:val="20"/>
                <w:lang w:val="et-EE"/>
              </w:rPr>
            </w:pPr>
            <w:bookmarkStart w:id="3294" w:name="_Hlk114492926"/>
            <w:r>
              <w:rPr>
                <w:rFonts w:ascii="Cambria" w:hAnsi="Cambria"/>
                <w:sz w:val="20"/>
                <w:szCs w:val="20"/>
                <w:lang w:val="et-EE"/>
              </w:rPr>
              <w:t>2021–2027.a kommunikatsioonitegevuste eesmärk on tagada teadlikkus ELi struktuuritoetuste kohta läbi avatud ja asjakohase teabevahetuse. Suurem teadlikkus ELi struktuuritoetuste otstarbest ja mõjust saavutatakse, kui teavitada rohkem struktuuritoetuste eesmärkidest ning rakenduskava valdkondadest, tagades toetatud projektide nähtavus ja reklaamides ellu viidud muudatusi.</w:t>
            </w:r>
            <w:bookmarkEnd w:id="3294"/>
          </w:p>
          <w:p w14:paraId="00BE34F5" w14:textId="77777777" w:rsidR="009D6B67" w:rsidRDefault="009D6B67">
            <w:pPr>
              <w:spacing w:before="0" w:after="0" w:line="240" w:lineRule="auto"/>
              <w:contextualSpacing/>
              <w:jc w:val="both"/>
              <w:rPr>
                <w:rFonts w:ascii="Cambria" w:hAnsi="Cambria" w:cstheme="minorHAnsi"/>
                <w:bCs/>
                <w:iCs/>
                <w:sz w:val="20"/>
                <w:szCs w:val="20"/>
                <w:lang w:val="et-EE"/>
              </w:rPr>
            </w:pPr>
          </w:p>
          <w:p w14:paraId="1C025BF8" w14:textId="77777777" w:rsidR="009D6B67" w:rsidRDefault="00EE5F1F">
            <w:pPr>
              <w:spacing w:line="240" w:lineRule="auto"/>
              <w:contextualSpacing/>
              <w:jc w:val="both"/>
              <w:rPr>
                <w:rFonts w:ascii="Cambria" w:hAnsi="Cambria" w:cstheme="minorHAnsi"/>
                <w:b/>
                <w:color w:val="000000" w:themeColor="text1"/>
                <w:sz w:val="20"/>
                <w:szCs w:val="20"/>
                <w:lang w:val="et-EE"/>
              </w:rPr>
            </w:pPr>
            <w:r>
              <w:rPr>
                <w:rFonts w:ascii="Cambria" w:hAnsi="Cambria"/>
                <w:b/>
                <w:color w:val="000000" w:themeColor="text1"/>
                <w:sz w:val="20"/>
                <w:lang w:val="et-EE"/>
              </w:rPr>
              <w:t>Alameesmärgid</w:t>
            </w:r>
          </w:p>
          <w:p w14:paraId="218EFF15"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suurendada teadlikkust ELi panuse olulisusest Eesti majanduskasvu ning digi- ja rohepöörde saavutamisel;</w:t>
            </w:r>
          </w:p>
          <w:p w14:paraId="05DC7A46"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suurendada teadlikkust strateegiliselt olulistest tegevustest eelarveperioodi vältel, toetades rakendusasutusi ja elluviijaid teavituskava koostamisel ning jagades infot kodulehel;</w:t>
            </w:r>
          </w:p>
          <w:p w14:paraId="764B7CA5"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toetuste taotluste kvaliteedi parandamine ja huvi suurendamine teavitustegevuste ja -nõuete abil ning tagades, et teave oleks kõigile selges ja lihtsas keeles kättesaadav;</w:t>
            </w:r>
          </w:p>
          <w:p w14:paraId="48F9CAC0"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ELi toetatavate projektide nähtavuse tagamine (nt reklaamid, logod, üritused, veebilehed jne);</w:t>
            </w:r>
          </w:p>
          <w:p w14:paraId="31E41346"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toetuste andmise läbipaistvuse parandamine.</w:t>
            </w:r>
          </w:p>
          <w:p w14:paraId="15C43102" w14:textId="77777777" w:rsidR="009D6B67" w:rsidRDefault="00EE5F1F">
            <w:pPr>
              <w:spacing w:line="240" w:lineRule="auto"/>
              <w:contextualSpacing/>
              <w:jc w:val="both"/>
              <w:rPr>
                <w:rFonts w:ascii="Cambria" w:hAnsi="Cambria" w:cstheme="minorHAnsi"/>
                <w:b/>
                <w:color w:val="000000" w:themeColor="text1"/>
                <w:sz w:val="20"/>
                <w:szCs w:val="20"/>
                <w:lang w:val="et-EE"/>
              </w:rPr>
            </w:pPr>
            <w:r>
              <w:rPr>
                <w:rFonts w:ascii="Cambria" w:hAnsi="Cambria"/>
                <w:b/>
                <w:color w:val="000000" w:themeColor="text1"/>
                <w:sz w:val="20"/>
                <w:lang w:val="et-EE"/>
              </w:rPr>
              <w:lastRenderedPageBreak/>
              <w:t>Sihtrühmad ja sidusrühmad</w:t>
            </w:r>
          </w:p>
          <w:p w14:paraId="2298E5A2" w14:textId="77777777" w:rsidR="009D6B67" w:rsidRDefault="00EE5F1F">
            <w:pPr>
              <w:pStyle w:val="Kommentaaritekst"/>
              <w:numPr>
                <w:ilvl w:val="0"/>
                <w:numId w:val="66"/>
              </w:numPr>
              <w:spacing w:after="0"/>
              <w:contextualSpacing/>
              <w:jc w:val="both"/>
              <w:rPr>
                <w:rFonts w:ascii="Cambria" w:hAnsi="Cambria"/>
                <w:color w:val="000000" w:themeColor="text1"/>
                <w:lang w:val="et-EE"/>
              </w:rPr>
            </w:pPr>
            <w:r>
              <w:rPr>
                <w:rFonts w:ascii="Cambria" w:hAnsi="Cambria"/>
                <w:color w:val="000000" w:themeColor="text1"/>
                <w:lang w:val="et-EE"/>
              </w:rPr>
              <w:t>Üldsus:</w:t>
            </w:r>
          </w:p>
          <w:p w14:paraId="5EAE2B67" w14:textId="77777777" w:rsidR="009D6B67" w:rsidRDefault="00EE5F1F">
            <w:pPr>
              <w:pStyle w:val="Kommentaaritekst"/>
              <w:numPr>
                <w:ilvl w:val="1"/>
                <w:numId w:val="66"/>
              </w:numPr>
              <w:spacing w:after="0"/>
              <w:contextualSpacing/>
              <w:jc w:val="both"/>
              <w:rPr>
                <w:rFonts w:ascii="Cambria" w:hAnsi="Cambria"/>
                <w:color w:val="000000" w:themeColor="text1"/>
                <w:lang w:val="et-EE"/>
              </w:rPr>
            </w:pPr>
            <w:r>
              <w:rPr>
                <w:rFonts w:ascii="Cambria" w:hAnsi="Cambria"/>
                <w:color w:val="000000" w:themeColor="text1"/>
                <w:lang w:val="et-EE"/>
              </w:rPr>
              <w:t>eesti – ja venekeelne elanikkond;</w:t>
            </w:r>
          </w:p>
          <w:p w14:paraId="5AC3E70F" w14:textId="77777777" w:rsidR="009D6B67" w:rsidRDefault="00EE5F1F">
            <w:pPr>
              <w:pStyle w:val="Kommentaaritekst"/>
              <w:numPr>
                <w:ilvl w:val="0"/>
                <w:numId w:val="66"/>
              </w:numPr>
              <w:spacing w:after="0"/>
              <w:contextualSpacing/>
              <w:jc w:val="both"/>
              <w:rPr>
                <w:rFonts w:ascii="Cambria" w:hAnsi="Cambria"/>
                <w:color w:val="000000" w:themeColor="text1"/>
                <w:lang w:val="et-EE"/>
              </w:rPr>
            </w:pPr>
            <w:r>
              <w:rPr>
                <w:rFonts w:ascii="Cambria" w:hAnsi="Cambria"/>
                <w:color w:val="000000" w:themeColor="text1"/>
                <w:lang w:val="et-EE"/>
              </w:rPr>
              <w:t>Meedia</w:t>
            </w:r>
          </w:p>
          <w:p w14:paraId="2883FFB8" w14:textId="77777777" w:rsidR="009D6B67" w:rsidRDefault="00EE5F1F">
            <w:pPr>
              <w:pStyle w:val="Kommentaaritekst"/>
              <w:numPr>
                <w:ilvl w:val="0"/>
                <w:numId w:val="66"/>
              </w:numPr>
              <w:spacing w:after="0"/>
              <w:contextualSpacing/>
              <w:jc w:val="both"/>
              <w:rPr>
                <w:rFonts w:ascii="Cambria" w:hAnsi="Cambria" w:cstheme="minorHAnsi"/>
                <w:color w:val="000000" w:themeColor="text1"/>
                <w:lang w:val="et-EE"/>
              </w:rPr>
            </w:pPr>
            <w:r>
              <w:rPr>
                <w:rFonts w:ascii="Cambria" w:hAnsi="Cambria"/>
                <w:color w:val="000000" w:themeColor="text1"/>
                <w:lang w:val="et-EE"/>
              </w:rPr>
              <w:t>Taotlejad ja potentsiaalsed taotlejad</w:t>
            </w:r>
          </w:p>
          <w:p w14:paraId="6AF60471" w14:textId="77777777" w:rsidR="009D6B67" w:rsidRDefault="00EE5F1F">
            <w:pPr>
              <w:pStyle w:val="Kommentaaritekst"/>
              <w:numPr>
                <w:ilvl w:val="0"/>
                <w:numId w:val="66"/>
              </w:numPr>
              <w:spacing w:after="0"/>
              <w:contextualSpacing/>
              <w:jc w:val="both"/>
              <w:rPr>
                <w:rFonts w:ascii="Cambria" w:hAnsi="Cambria" w:cstheme="minorHAnsi"/>
                <w:color w:val="000000" w:themeColor="text1"/>
                <w:lang w:val="et-EE"/>
              </w:rPr>
            </w:pPr>
            <w:r>
              <w:rPr>
                <w:rFonts w:ascii="Cambria" w:hAnsi="Cambria"/>
                <w:color w:val="000000" w:themeColor="text1"/>
                <w:lang w:val="et-EE"/>
              </w:rPr>
              <w:t>Kasusaajad, sh otsesed ja kaudsed (nt kogukonnad, piirkonnad):</w:t>
            </w:r>
          </w:p>
          <w:p w14:paraId="7B1551A4" w14:textId="77777777" w:rsidR="009D6B67" w:rsidRDefault="00EE5F1F">
            <w:pPr>
              <w:pStyle w:val="Kommentaaritekst"/>
              <w:numPr>
                <w:ilvl w:val="0"/>
                <w:numId w:val="66"/>
              </w:numPr>
              <w:spacing w:after="0"/>
              <w:contextualSpacing/>
              <w:jc w:val="both"/>
              <w:rPr>
                <w:rFonts w:ascii="Cambria" w:hAnsi="Cambria" w:cstheme="minorHAnsi"/>
                <w:color w:val="000000" w:themeColor="text1"/>
                <w:lang w:val="et-EE"/>
              </w:rPr>
            </w:pPr>
            <w:r>
              <w:rPr>
                <w:rFonts w:ascii="Cambria" w:hAnsi="Cambria"/>
                <w:color w:val="000000" w:themeColor="text1"/>
                <w:lang w:val="et-EE"/>
              </w:rPr>
              <w:t>Sidusrühmad:</w:t>
            </w:r>
          </w:p>
          <w:p w14:paraId="7BEA04AC" w14:textId="77777777" w:rsidR="009D6B67" w:rsidRDefault="00EE5F1F">
            <w:pPr>
              <w:pStyle w:val="Kommentaaritekst"/>
              <w:numPr>
                <w:ilvl w:val="1"/>
                <w:numId w:val="66"/>
              </w:numPr>
              <w:spacing w:after="0"/>
              <w:contextualSpacing/>
              <w:jc w:val="both"/>
              <w:rPr>
                <w:rFonts w:ascii="Cambria" w:hAnsi="Cambria"/>
                <w:color w:val="000000" w:themeColor="text1"/>
                <w:lang w:val="et-EE"/>
              </w:rPr>
            </w:pPr>
            <w:r>
              <w:rPr>
                <w:rFonts w:ascii="Cambria" w:hAnsi="Cambria"/>
                <w:color w:val="000000" w:themeColor="text1"/>
                <w:lang w:val="et-EE"/>
              </w:rPr>
              <w:t>katusorganisatsioonid (sh valitsusvälised organisatsioonid, ametühingud jne);</w:t>
            </w:r>
          </w:p>
          <w:p w14:paraId="5BC243AD" w14:textId="77777777" w:rsidR="009D6B67" w:rsidRDefault="00EE5F1F">
            <w:pPr>
              <w:pStyle w:val="Kommentaaritekst"/>
              <w:numPr>
                <w:ilvl w:val="1"/>
                <w:numId w:val="66"/>
              </w:numPr>
              <w:spacing w:after="0"/>
              <w:contextualSpacing/>
              <w:jc w:val="both"/>
              <w:rPr>
                <w:rFonts w:ascii="Cambria" w:hAnsi="Cambria" w:cstheme="minorHAnsi"/>
                <w:color w:val="000000" w:themeColor="text1"/>
                <w:lang w:val="et-EE"/>
              </w:rPr>
            </w:pPr>
            <w:r>
              <w:rPr>
                <w:rFonts w:ascii="Cambria" w:hAnsi="Cambria"/>
                <w:color w:val="000000" w:themeColor="text1"/>
                <w:lang w:val="et-EE"/>
              </w:rPr>
              <w:t>poliitikakujundajad;</w:t>
            </w:r>
          </w:p>
          <w:p w14:paraId="46AB342A" w14:textId="77777777" w:rsidR="009D6B67" w:rsidRDefault="00EE5F1F">
            <w:pPr>
              <w:pStyle w:val="Kommentaaritekst"/>
              <w:numPr>
                <w:ilvl w:val="1"/>
                <w:numId w:val="66"/>
              </w:numPr>
              <w:spacing w:after="0"/>
              <w:contextualSpacing/>
              <w:jc w:val="both"/>
              <w:rPr>
                <w:rFonts w:ascii="Cambria" w:hAnsi="Cambria" w:cstheme="minorHAnsi"/>
                <w:color w:val="000000" w:themeColor="text1"/>
                <w:lang w:val="et-EE"/>
              </w:rPr>
            </w:pPr>
            <w:r>
              <w:rPr>
                <w:rFonts w:ascii="Cambria" w:hAnsi="Cambria"/>
                <w:color w:val="000000" w:themeColor="text1"/>
                <w:lang w:val="et-EE"/>
              </w:rPr>
              <w:t>avalik sektor.</w:t>
            </w:r>
          </w:p>
          <w:p w14:paraId="30FD13D0" w14:textId="77777777" w:rsidR="009D6B67" w:rsidRDefault="00EE5F1F">
            <w:pPr>
              <w:spacing w:line="240" w:lineRule="auto"/>
              <w:contextualSpacing/>
              <w:jc w:val="both"/>
              <w:rPr>
                <w:rFonts w:ascii="Cambria" w:hAnsi="Cambria" w:cstheme="minorHAnsi"/>
                <w:b/>
                <w:color w:val="000000" w:themeColor="text1"/>
                <w:sz w:val="20"/>
                <w:szCs w:val="20"/>
                <w:lang w:val="et-EE"/>
              </w:rPr>
            </w:pPr>
            <w:r>
              <w:rPr>
                <w:rFonts w:ascii="Cambria" w:hAnsi="Cambria"/>
                <w:b/>
                <w:color w:val="000000" w:themeColor="text1"/>
                <w:sz w:val="20"/>
                <w:lang w:val="et-EE"/>
              </w:rPr>
              <w:t>Peamised kanalid</w:t>
            </w:r>
          </w:p>
          <w:p w14:paraId="77EDE342" w14:textId="77777777" w:rsidR="009D6B67" w:rsidRDefault="00EE5F1F">
            <w:pPr>
              <w:spacing w:line="240" w:lineRule="auto"/>
              <w:contextualSpacing/>
              <w:jc w:val="both"/>
              <w:rPr>
                <w:rFonts w:ascii="Cambria" w:hAnsi="Cambria" w:cstheme="minorHAnsi"/>
                <w:color w:val="000000" w:themeColor="text1"/>
                <w:sz w:val="20"/>
                <w:szCs w:val="20"/>
                <w:lang w:val="et-EE"/>
              </w:rPr>
            </w:pPr>
            <w:r>
              <w:rPr>
                <w:rFonts w:ascii="Cambria" w:hAnsi="Cambria"/>
                <w:color w:val="000000" w:themeColor="text1"/>
                <w:sz w:val="20"/>
                <w:lang w:val="et-EE"/>
              </w:rPr>
              <w:t>Meedia, nt:</w:t>
            </w:r>
          </w:p>
          <w:p w14:paraId="7C344CDD"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ajalehed;</w:t>
            </w:r>
          </w:p>
          <w:p w14:paraId="7D75BE15"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veebiportaalid;</w:t>
            </w:r>
          </w:p>
          <w:p w14:paraId="290A18F3"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TV ja raadio.</w:t>
            </w:r>
          </w:p>
          <w:p w14:paraId="036BFCB8" w14:textId="77777777" w:rsidR="009D6B67" w:rsidRDefault="00EE5F1F">
            <w:pPr>
              <w:spacing w:line="240" w:lineRule="auto"/>
              <w:contextualSpacing/>
              <w:jc w:val="both"/>
              <w:rPr>
                <w:rFonts w:ascii="Cambria" w:hAnsi="Cambria" w:cstheme="minorHAnsi"/>
                <w:color w:val="000000" w:themeColor="text1"/>
                <w:sz w:val="20"/>
                <w:szCs w:val="20"/>
                <w:lang w:val="et-EE"/>
              </w:rPr>
            </w:pPr>
            <w:r>
              <w:rPr>
                <w:rFonts w:ascii="Cambria" w:hAnsi="Cambria"/>
                <w:color w:val="000000" w:themeColor="text1"/>
                <w:sz w:val="20"/>
                <w:lang w:val="et-EE"/>
              </w:rPr>
              <w:t>Veebisaidid, nt:</w:t>
            </w:r>
          </w:p>
          <w:p w14:paraId="60CADB89"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avatud taotlusvoorude ülevaated;</w:t>
            </w:r>
          </w:p>
          <w:p w14:paraId="6154F58D"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edulood Eesti kaardil;</w:t>
            </w:r>
          </w:p>
          <w:p w14:paraId="135D19D0"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kasulikud materjalid potentsiaalsetele toetusesaajatele ja näpunäited abikõlbliku projekti koostamiseks;</w:t>
            </w:r>
          </w:p>
          <w:p w14:paraId="75B3F024"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ELi logo kasutamine (plakatigeneraator, KKKd logo kasutamise kohta jne).</w:t>
            </w:r>
          </w:p>
          <w:p w14:paraId="13107C08" w14:textId="77777777" w:rsidR="009D6B67" w:rsidRDefault="00EE5F1F">
            <w:pPr>
              <w:spacing w:line="240" w:lineRule="auto"/>
              <w:contextualSpacing/>
              <w:jc w:val="both"/>
              <w:rPr>
                <w:rFonts w:ascii="Cambria" w:hAnsi="Cambria" w:cstheme="minorHAnsi"/>
                <w:bCs/>
                <w:color w:val="000000" w:themeColor="text1"/>
                <w:sz w:val="20"/>
                <w:szCs w:val="20"/>
                <w:lang w:val="et-EE"/>
              </w:rPr>
            </w:pPr>
            <w:r>
              <w:rPr>
                <w:rFonts w:ascii="Cambria" w:hAnsi="Cambria"/>
                <w:color w:val="000000" w:themeColor="text1"/>
                <w:sz w:val="20"/>
                <w:lang w:val="et-EE"/>
              </w:rPr>
              <w:t>Sotsiaalmeedia (korraldusasutus, koostöö ministeeriumide ja rakendusasutustega), nt:</w:t>
            </w:r>
          </w:p>
          <w:p w14:paraId="7A73088F" w14:textId="77777777" w:rsidR="009D6B67" w:rsidRDefault="00EE5F1F">
            <w:pPr>
              <w:spacing w:line="240" w:lineRule="auto"/>
              <w:contextualSpacing/>
              <w:jc w:val="both"/>
              <w:rPr>
                <w:rFonts w:ascii="Cambria" w:hAnsi="Cambria" w:cstheme="minorHAnsi"/>
                <w:bCs/>
                <w:color w:val="000000" w:themeColor="text1"/>
                <w:sz w:val="20"/>
                <w:szCs w:val="20"/>
                <w:lang w:val="et-EE"/>
              </w:rPr>
            </w:pPr>
            <w:r>
              <w:rPr>
                <w:rFonts w:ascii="Cambria" w:hAnsi="Cambria"/>
                <w:color w:val="000000" w:themeColor="text1"/>
                <w:sz w:val="20"/>
                <w:lang w:val="et-EE"/>
              </w:rPr>
              <w:t>Facebook:</w:t>
            </w:r>
          </w:p>
          <w:p w14:paraId="2A1C44FF"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teave avatud taotlusvoorude ja teabepäevade kohta;</w:t>
            </w:r>
          </w:p>
          <w:p w14:paraId="198FA59C"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edulood;</w:t>
            </w:r>
          </w:p>
          <w:p w14:paraId="36D10346"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videosisu edulugudest (vähemalt viis videot aastas).</w:t>
            </w:r>
          </w:p>
          <w:p w14:paraId="0B7777B7" w14:textId="77777777" w:rsidR="009D6B67" w:rsidRDefault="00EE5F1F">
            <w:pPr>
              <w:spacing w:line="240" w:lineRule="auto"/>
              <w:contextualSpacing/>
              <w:jc w:val="both"/>
              <w:rPr>
                <w:rFonts w:ascii="Cambria" w:hAnsi="Cambria" w:cstheme="minorHAnsi"/>
                <w:color w:val="000000" w:themeColor="text1"/>
                <w:sz w:val="20"/>
                <w:szCs w:val="20"/>
                <w:lang w:val="et-EE"/>
              </w:rPr>
            </w:pPr>
            <w:r>
              <w:rPr>
                <w:rFonts w:ascii="Cambria" w:hAnsi="Cambria"/>
                <w:color w:val="000000" w:themeColor="text1"/>
                <w:sz w:val="20"/>
                <w:lang w:val="et-EE"/>
              </w:rPr>
              <w:t>Instagram/Messenger, nt:</w:t>
            </w:r>
          </w:p>
          <w:p w14:paraId="01384E73"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reklaamid;</w:t>
            </w:r>
          </w:p>
          <w:p w14:paraId="68263045"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mängud;</w:t>
            </w:r>
          </w:p>
          <w:p w14:paraId="1C16C480"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lood.</w:t>
            </w:r>
          </w:p>
          <w:p w14:paraId="307D23FD" w14:textId="77777777" w:rsidR="009D6B67" w:rsidRDefault="00EE5F1F">
            <w:pPr>
              <w:spacing w:line="240" w:lineRule="auto"/>
              <w:contextualSpacing/>
              <w:jc w:val="both"/>
              <w:rPr>
                <w:rFonts w:ascii="Cambria" w:hAnsi="Cambria" w:cstheme="minorHAnsi"/>
                <w:b/>
                <w:color w:val="000000" w:themeColor="text1"/>
                <w:sz w:val="20"/>
                <w:szCs w:val="20"/>
                <w:lang w:val="et-EE"/>
              </w:rPr>
            </w:pPr>
            <w:r>
              <w:rPr>
                <w:rFonts w:ascii="Cambria" w:hAnsi="Cambria"/>
                <w:b/>
                <w:color w:val="000000" w:themeColor="text1"/>
                <w:sz w:val="20"/>
                <w:lang w:val="et-EE"/>
              </w:rPr>
              <w:t>Vähem teadlikele sihtrühmadele mõeldud tegevused</w:t>
            </w:r>
          </w:p>
          <w:p w14:paraId="4BDA714F" w14:textId="77777777" w:rsidR="009D6B67" w:rsidRDefault="00EE5F1F">
            <w:pPr>
              <w:spacing w:line="240" w:lineRule="auto"/>
              <w:contextualSpacing/>
              <w:jc w:val="both"/>
              <w:rPr>
                <w:rFonts w:ascii="Cambria" w:hAnsi="Cambria"/>
                <w:color w:val="000000" w:themeColor="text1"/>
                <w:sz w:val="20"/>
                <w:lang w:val="et-EE"/>
              </w:rPr>
            </w:pPr>
            <w:r>
              <w:rPr>
                <w:rFonts w:ascii="Cambria" w:hAnsi="Cambria"/>
                <w:color w:val="000000" w:themeColor="text1"/>
                <w:sz w:val="20"/>
                <w:lang w:val="et-EE"/>
              </w:rPr>
              <w:t>Iga-aastase riikliku EL fondide teadlikkuse alase uuringu põhjal on fondide positiivsest mõjust vähem teadlikud sihtrühmad, noored ja venekeelne elanikkond.</w:t>
            </w:r>
          </w:p>
          <w:p w14:paraId="1639B9B8" w14:textId="77777777" w:rsidR="009D6B67" w:rsidRDefault="009D6B67">
            <w:pPr>
              <w:spacing w:line="240" w:lineRule="auto"/>
              <w:contextualSpacing/>
              <w:jc w:val="both"/>
              <w:rPr>
                <w:rFonts w:ascii="Cambria" w:hAnsi="Cambria"/>
                <w:color w:val="000000" w:themeColor="text1"/>
                <w:sz w:val="20"/>
                <w:lang w:val="et-EE"/>
              </w:rPr>
            </w:pPr>
          </w:p>
          <w:p w14:paraId="3F968F67" w14:textId="77777777" w:rsidR="009D6B67" w:rsidRDefault="00EE5F1F">
            <w:pPr>
              <w:spacing w:line="240" w:lineRule="auto"/>
              <w:contextualSpacing/>
              <w:jc w:val="both"/>
              <w:rPr>
                <w:rFonts w:ascii="Cambria" w:hAnsi="Cambria" w:cstheme="minorHAnsi"/>
                <w:color w:val="000000" w:themeColor="text1"/>
                <w:sz w:val="20"/>
                <w:szCs w:val="20"/>
                <w:u w:val="single"/>
                <w:lang w:val="et-EE"/>
              </w:rPr>
            </w:pPr>
            <w:r>
              <w:rPr>
                <w:rFonts w:ascii="Cambria" w:hAnsi="Cambria"/>
                <w:color w:val="000000" w:themeColor="text1"/>
                <w:sz w:val="20"/>
                <w:shd w:val="clear" w:color="auto" w:fill="FFFFFF"/>
                <w:lang w:val="et-EE"/>
              </w:rPr>
              <w:t>Teismelised ja noored täiskasvanud,</w:t>
            </w:r>
            <w:r>
              <w:rPr>
                <w:rFonts w:ascii="Cambria" w:hAnsi="Cambria"/>
                <w:color w:val="000000" w:themeColor="text1"/>
                <w:sz w:val="20"/>
                <w:lang w:val="et-EE"/>
              </w:rPr>
              <w:t xml:space="preserve"> nt:</w:t>
            </w:r>
          </w:p>
          <w:p w14:paraId="0E0827CE"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sotsiaalmeedia kaudu kaasamine (18-24 aastaste jaoks kõige olulisemate sotsiaalvõrgustike iga-aastane ülevaatamine);</w:t>
            </w:r>
          </w:p>
          <w:p w14:paraId="69EBC4F4"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üliõpilaste jaoks mõeldud tasuta vihiku meelelahutuslik sisu (st mängud, ristsõnad jne).</w:t>
            </w:r>
          </w:p>
          <w:p w14:paraId="14EFAA8C" w14:textId="77777777" w:rsidR="009D6B67" w:rsidRDefault="00EE5F1F">
            <w:pPr>
              <w:spacing w:line="240" w:lineRule="auto"/>
              <w:contextualSpacing/>
              <w:jc w:val="both"/>
              <w:rPr>
                <w:rFonts w:ascii="Cambria" w:hAnsi="Cambria" w:cstheme="minorHAnsi"/>
                <w:color w:val="000000" w:themeColor="text1"/>
                <w:sz w:val="20"/>
                <w:szCs w:val="20"/>
                <w:lang w:val="et-EE"/>
              </w:rPr>
            </w:pPr>
            <w:r>
              <w:rPr>
                <w:rFonts w:ascii="Cambria" w:hAnsi="Cambria"/>
                <w:color w:val="000000" w:themeColor="text1"/>
                <w:sz w:val="20"/>
                <w:lang w:val="et-EE"/>
              </w:rPr>
              <w:t>Venekeelne elanikkond, nt:</w:t>
            </w:r>
          </w:p>
          <w:p w14:paraId="496E7189"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pressiteated ja artiklid saavutatu kohta;</w:t>
            </w:r>
          </w:p>
          <w:p w14:paraId="2D0662D9"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teave EL rahastusvõimaluste kohta tõlgitakse vajadusel vene keelde.</w:t>
            </w:r>
          </w:p>
          <w:p w14:paraId="690ADCA5" w14:textId="77777777" w:rsidR="009D6B67" w:rsidRDefault="00EE5F1F">
            <w:pPr>
              <w:spacing w:line="240" w:lineRule="auto"/>
              <w:contextualSpacing/>
              <w:jc w:val="both"/>
              <w:rPr>
                <w:rFonts w:ascii="Cambria" w:hAnsi="Cambria" w:cstheme="minorHAnsi"/>
                <w:b/>
                <w:color w:val="000000" w:themeColor="text1"/>
                <w:sz w:val="20"/>
                <w:szCs w:val="20"/>
                <w:lang w:val="et-EE"/>
              </w:rPr>
            </w:pPr>
            <w:r>
              <w:rPr>
                <w:rFonts w:ascii="Cambria" w:hAnsi="Cambria"/>
                <w:b/>
                <w:color w:val="000000" w:themeColor="text1"/>
                <w:sz w:val="20"/>
                <w:lang w:val="et-EE"/>
              </w:rPr>
              <w:t>Hindamine</w:t>
            </w:r>
          </w:p>
          <w:p w14:paraId="60BFA086" w14:textId="77777777" w:rsidR="009D6B67" w:rsidRDefault="00EE5F1F">
            <w:pPr>
              <w:spacing w:line="240" w:lineRule="auto"/>
              <w:contextualSpacing/>
              <w:jc w:val="both"/>
              <w:rPr>
                <w:rFonts w:ascii="Cambria" w:hAnsi="Cambria"/>
                <w:color w:val="000000" w:themeColor="text1"/>
                <w:sz w:val="20"/>
                <w:lang w:val="et-EE"/>
              </w:rPr>
            </w:pPr>
            <w:r>
              <w:rPr>
                <w:rFonts w:ascii="Cambria" w:hAnsi="Cambria"/>
                <w:color w:val="000000" w:themeColor="text1"/>
                <w:sz w:val="20"/>
                <w:lang w:val="et-EE"/>
              </w:rPr>
              <w:t>Eesmärkide saavutamise hindamiseks kasutatakse järgmisi allikaid:</w:t>
            </w:r>
          </w:p>
          <w:p w14:paraId="327E14D0" w14:textId="77777777" w:rsidR="009D6B67" w:rsidRDefault="00EE5F1F">
            <w:pPr>
              <w:pStyle w:val="Loendilik"/>
              <w:numPr>
                <w:ilvl w:val="0"/>
                <w:numId w:val="66"/>
              </w:numPr>
              <w:spacing w:after="0" w:line="240" w:lineRule="auto"/>
              <w:jc w:val="both"/>
              <w:rPr>
                <w:rFonts w:ascii="Cambria" w:hAnsi="Cambria"/>
                <w:color w:val="000000" w:themeColor="text1"/>
                <w:sz w:val="20"/>
                <w:lang w:val="et-EE"/>
              </w:rPr>
            </w:pPr>
            <w:r>
              <w:rPr>
                <w:rFonts w:ascii="Cambria" w:hAnsi="Cambria"/>
                <w:color w:val="000000" w:themeColor="text1"/>
                <w:sz w:val="20"/>
                <w:szCs w:val="20"/>
                <w:lang w:val="et-EE"/>
              </w:rPr>
              <w:t>iga-aastased ELi toetusfondide teadlikkuse alased uuringud;</w:t>
            </w:r>
          </w:p>
          <w:p w14:paraId="29F14B20" w14:textId="77777777" w:rsidR="009D6B67" w:rsidRDefault="00EE5F1F">
            <w:pPr>
              <w:pStyle w:val="Loendilik"/>
              <w:numPr>
                <w:ilvl w:val="0"/>
                <w:numId w:val="66"/>
              </w:numPr>
              <w:spacing w:after="0" w:line="240" w:lineRule="auto"/>
              <w:jc w:val="both"/>
              <w:rPr>
                <w:rFonts w:ascii="Cambria" w:hAnsi="Cambria"/>
                <w:color w:val="000000" w:themeColor="text1"/>
                <w:sz w:val="20"/>
                <w:lang w:val="et-EE"/>
              </w:rPr>
            </w:pPr>
            <w:r>
              <w:rPr>
                <w:rFonts w:ascii="Cambria" w:hAnsi="Cambria"/>
                <w:color w:val="000000" w:themeColor="text1"/>
                <w:sz w:val="20"/>
                <w:szCs w:val="20"/>
                <w:lang w:val="et-EE"/>
              </w:rPr>
              <w:t>meediakajastuse analüüs (ELi toetusfondide nähtavuse ja dünaamika jälgimine);</w:t>
            </w:r>
          </w:p>
          <w:p w14:paraId="28DBE31E"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taotlejate rahulolu regulaarne seire;</w:t>
            </w:r>
          </w:p>
          <w:p w14:paraId="16A4BD3C"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veebisaidi kasutamise jälgimine (külastused);</w:t>
            </w:r>
          </w:p>
          <w:p w14:paraId="48FC5746"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sotsiaalmeedia jälgimine (kaasatuse arv).</w:t>
            </w:r>
          </w:p>
          <w:p w14:paraId="13AD0647" w14:textId="77777777" w:rsidR="009D6B67" w:rsidRDefault="00EE5F1F">
            <w:pPr>
              <w:spacing w:line="240" w:lineRule="auto"/>
              <w:contextualSpacing/>
              <w:jc w:val="both"/>
              <w:rPr>
                <w:rFonts w:ascii="Cambria" w:hAnsi="Cambria"/>
                <w:color w:val="000000" w:themeColor="text1"/>
                <w:sz w:val="20"/>
                <w:lang w:val="et-EE"/>
              </w:rPr>
            </w:pPr>
            <w:r>
              <w:rPr>
                <w:rFonts w:ascii="Cambria" w:hAnsi="Cambria"/>
                <w:color w:val="000000" w:themeColor="text1"/>
                <w:sz w:val="20"/>
                <w:lang w:val="et-EE"/>
              </w:rPr>
              <w:t>Näitajad:</w:t>
            </w:r>
          </w:p>
          <w:p w14:paraId="6FD69035" w14:textId="77777777" w:rsidR="009D6B67" w:rsidRDefault="00EE5F1F">
            <w:pPr>
              <w:pStyle w:val="Loendilik"/>
              <w:numPr>
                <w:ilvl w:val="0"/>
                <w:numId w:val="66"/>
              </w:numPr>
              <w:spacing w:after="0" w:line="240" w:lineRule="auto"/>
              <w:jc w:val="both"/>
              <w:rPr>
                <w:rFonts w:ascii="Cambria" w:hAnsi="Cambria"/>
                <w:color w:val="000000" w:themeColor="text1"/>
                <w:sz w:val="20"/>
                <w:lang w:val="et-EE"/>
              </w:rPr>
            </w:pPr>
            <w:r>
              <w:rPr>
                <w:rFonts w:ascii="Cambria" w:hAnsi="Cambria"/>
                <w:color w:val="000000" w:themeColor="text1"/>
                <w:sz w:val="20"/>
                <w:szCs w:val="20"/>
                <w:lang w:val="et-EE"/>
              </w:rPr>
              <w:t>üldine teadlikkus ELi toetusfondidest 64%-lt 80%-le;</w:t>
            </w:r>
          </w:p>
          <w:p w14:paraId="156726DC" w14:textId="77777777" w:rsidR="009D6B67" w:rsidRDefault="00EE5F1F">
            <w:pPr>
              <w:pStyle w:val="Loendilik"/>
              <w:numPr>
                <w:ilvl w:val="0"/>
                <w:numId w:val="66"/>
              </w:numPr>
              <w:spacing w:after="0" w:line="240" w:lineRule="auto"/>
              <w:jc w:val="both"/>
              <w:rPr>
                <w:rFonts w:ascii="Cambria" w:hAnsi="Cambria"/>
                <w:color w:val="000000" w:themeColor="text1"/>
                <w:sz w:val="20"/>
                <w:lang w:val="et-EE"/>
              </w:rPr>
            </w:pPr>
            <w:r>
              <w:rPr>
                <w:rFonts w:ascii="Cambria" w:hAnsi="Cambria"/>
                <w:color w:val="000000" w:themeColor="text1"/>
                <w:sz w:val="20"/>
                <w:szCs w:val="20"/>
                <w:lang w:val="et-EE"/>
              </w:rPr>
              <w:t>teadlikkus ELi kaasrahastatud piirkondlikest projektidest 43%-lt 45%-le;</w:t>
            </w:r>
          </w:p>
          <w:p w14:paraId="314A8516"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lastRenderedPageBreak/>
              <w:t>noorte (vanuses 18–24) teadlikkus 63%-lt 65%-le; venekeelse elanikkonna teadlikkus 33%-lt 50%-le;</w:t>
            </w:r>
          </w:p>
          <w:p w14:paraId="12E07B8E"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ühtekuuluvuspoliitika fondide positiivne mõju Eesti arengule – positiivse hinnangu sama taseme säilitamine (80% vastustest).</w:t>
            </w:r>
          </w:p>
          <w:p w14:paraId="48F0B2E7" w14:textId="77777777" w:rsidR="009D6B67" w:rsidRDefault="00EE5F1F">
            <w:pPr>
              <w:spacing w:line="240" w:lineRule="auto"/>
              <w:contextualSpacing/>
              <w:jc w:val="both"/>
              <w:rPr>
                <w:rFonts w:ascii="Cambria" w:hAnsi="Cambria" w:cstheme="minorHAnsi"/>
                <w:b/>
                <w:color w:val="000000" w:themeColor="text1"/>
                <w:sz w:val="20"/>
                <w:szCs w:val="20"/>
                <w:lang w:val="et-EE"/>
              </w:rPr>
            </w:pPr>
            <w:r>
              <w:rPr>
                <w:rFonts w:ascii="Cambria" w:hAnsi="Cambria"/>
                <w:b/>
                <w:color w:val="000000" w:themeColor="text1"/>
                <w:sz w:val="20"/>
                <w:lang w:val="et-EE"/>
              </w:rPr>
              <w:t>Programmi kommunikatsioonijuhi vastutusalad</w:t>
            </w:r>
          </w:p>
          <w:p w14:paraId="550C2A39"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üldsusele mõeldud teavitustegevused traditsiooniliste kanalite ja sotsiaalmeedia kaudu (nt telesaated, raadiointervjuud, artiklid, üritused, seminarid jne);</w:t>
            </w:r>
          </w:p>
          <w:p w14:paraId="4EBCB289"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rakendusüksuste toetamine ja nõustamine kommunikatsioonitegevuses;</w:t>
            </w:r>
          </w:p>
          <w:p w14:paraId="381A05D7"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 xml:space="preserve">veebisaidi ajakohastamine, et pakkuda meediale, poliitikakujundajatele, toetusesaajatele ja </w:t>
            </w:r>
            <w:r>
              <w:rPr>
                <w:rFonts w:ascii="Cambria" w:hAnsi="Cambria"/>
                <w:color w:val="000000" w:themeColor="text1"/>
                <w:sz w:val="20"/>
                <w:szCs w:val="20"/>
                <w:lang w:val="et-EE"/>
              </w:rPr>
              <w:br/>
              <w:t>-taotlejatele kasulikku teabematerjali;</w:t>
            </w:r>
          </w:p>
          <w:p w14:paraId="595EDB4D"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uute taotlusvoorude info levitamine;</w:t>
            </w:r>
          </w:p>
          <w:p w14:paraId="270FFCC7"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osalemine riiklikus teabevõrgustikus ja ELi kommunikatsioonialgatustes;</w:t>
            </w:r>
          </w:p>
          <w:p w14:paraId="2B613609"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teavitusalase koostöö tugevdamine kohalike omavalitsustega, et suurendada koostööd kohalike taotlejatega ja leida tõhusamaid võimalusi nendeni jõudmiseks.</w:t>
            </w:r>
          </w:p>
          <w:p w14:paraId="4B62C5A5" w14:textId="77777777" w:rsidR="009D6B67" w:rsidRDefault="00EE5F1F">
            <w:pPr>
              <w:spacing w:after="0" w:line="240" w:lineRule="auto"/>
              <w:jc w:val="both"/>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Teabevahetustegevuste rahastamiseks on kogu struktuuritoetuste administratsioonile kavandatud kuni 0,3% programmi prognoositud kogumahust.</w:t>
            </w:r>
          </w:p>
          <w:p w14:paraId="274524A2" w14:textId="77777777" w:rsidR="009D6B67" w:rsidRDefault="00EE5F1F">
            <w:pPr>
              <w:spacing w:after="0" w:line="240" w:lineRule="auto"/>
              <w:jc w:val="both"/>
              <w:rPr>
                <w:rFonts w:ascii="Cambria" w:hAnsi="Cambria" w:cstheme="minorHAnsi"/>
                <w:color w:val="000000" w:themeColor="text1"/>
                <w:sz w:val="20"/>
                <w:szCs w:val="20"/>
                <w:u w:val="single"/>
                <w:lang w:val="et-EE"/>
              </w:rPr>
            </w:pPr>
            <w:r>
              <w:rPr>
                <w:rFonts w:ascii="Cambria" w:hAnsi="Cambria" w:cstheme="minorHAnsi"/>
                <w:color w:val="000000" w:themeColor="text1"/>
                <w:sz w:val="20"/>
                <w:szCs w:val="20"/>
                <w:u w:val="single"/>
                <w:lang w:val="et-EE"/>
              </w:rPr>
              <w:t>Läbivad põhimõtted:</w:t>
            </w:r>
          </w:p>
          <w:p w14:paraId="229B1E97" w14:textId="77777777" w:rsidR="009D6B67" w:rsidRDefault="00EE5F1F">
            <w:pPr>
              <w:pStyle w:val="Loendilik"/>
              <w:numPr>
                <w:ilvl w:val="0"/>
                <w:numId w:val="68"/>
              </w:numPr>
              <w:spacing w:after="0" w:line="240" w:lineRule="auto"/>
              <w:jc w:val="both"/>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Pettuste osas jätkame nulltolerantsi poliitikat. Pettuste ja huvide konflikti vältimiseks planeerimine kasutusele võtta Arachne. Administratsiooniüleselt on välja töötamisel SMART-kontrollid, mis põhinevad riskianalüüsil. Erinevate toetuste rakendamiseks kasutatakse ühte IT-süsteemi ning erinevad automaatkontrollid aiatavad tuvastada võimalikke pettuseid. Ennetavate meetmetena toimuvad regulaarsed koolitused, valdkondlikud võrgustiku kohtumised, andmekvaliteedikontrollid ning info analüüs kitsaskohtade/riskide tuvastamiseks.</w:t>
            </w:r>
          </w:p>
          <w:p w14:paraId="33F14220" w14:textId="77777777" w:rsidR="009D6B67" w:rsidRDefault="00EE5F1F">
            <w:pPr>
              <w:pStyle w:val="Loendilik"/>
              <w:numPr>
                <w:ilvl w:val="0"/>
                <w:numId w:val="68"/>
              </w:numPr>
              <w:spacing w:after="0" w:line="240" w:lineRule="auto"/>
              <w:jc w:val="both"/>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Programmiperioodi jooksul toetab korraldusasutus poliitikaeesmärkide ellu viimisel strateegiliste riigihangete kasutamist ja hankijate võimekuse tõstmist. Toetuse saajaid julgustatakse kasutama kriteeriume, mis hindavad hangitava kvaliteeti ja kulude elutsüklit. Võimalusel tuleb hankemenetlusse lisada keskkonna- ja sotsiaalvaldkonda ning innovaatilisi algatusi toetavaid kriteeriume.</w:t>
            </w:r>
          </w:p>
        </w:tc>
      </w:tr>
    </w:tbl>
    <w:p w14:paraId="31521F3E" w14:textId="77777777" w:rsidR="009D6B67" w:rsidRDefault="00EE5F1F">
      <w:pPr>
        <w:pStyle w:val="Pealkiri1"/>
        <w:numPr>
          <w:ilvl w:val="0"/>
          <w:numId w:val="82"/>
        </w:numPr>
        <w:rPr>
          <w:rFonts w:cstheme="minorHAnsi"/>
          <w:lang w:val="et-EE"/>
        </w:rPr>
      </w:pPr>
      <w:bookmarkStart w:id="3295" w:name="_Toc210486500"/>
      <w:r>
        <w:rPr>
          <w:rFonts w:cstheme="minorHAnsi"/>
          <w:lang w:val="et-EE"/>
        </w:rPr>
        <w:lastRenderedPageBreak/>
        <w:t>Ühikuhindade, kindlasummaliste maksete, ühtsete määrade ja kuludega sidumata rahastamise kasutamine</w:t>
      </w:r>
      <w:bookmarkEnd w:id="3295"/>
    </w:p>
    <w:p w14:paraId="36855C59" w14:textId="7D8D92ED" w:rsidR="009D6B67" w:rsidRDefault="00EE5F1F">
      <w:pPr>
        <w:pStyle w:val="Pealdis"/>
        <w:keepNext/>
        <w:jc w:val="left"/>
        <w:rPr>
          <w:rFonts w:ascii="Cambria" w:hAnsi="Cambria" w:cstheme="minorHAnsi"/>
          <w:lang w:val="et-EE"/>
        </w:rPr>
      </w:pPr>
      <w:r>
        <w:rPr>
          <w:lang w:val="et-EE"/>
        </w:rPr>
        <w:t xml:space="preserve">Tabel </w:t>
      </w:r>
      <w:del w:id="3296" w:author="Kaisa Tähe - RAM" w:date="2025-10-16T10:49:00Z" w16du:dateUtc="2025-10-16T07:49:00Z">
        <w:r w:rsidDel="00AD179F">
          <w:rPr>
            <w:lang w:val="et-EE"/>
          </w:rPr>
          <w:fldChar w:fldCharType="begin"/>
        </w:r>
        <w:r w:rsidDel="00AD179F">
          <w:rPr>
            <w:lang w:val="et-EE"/>
          </w:rPr>
          <w:delInstrText xml:space="preserve"> SEQ Tabel \* ARABIC </w:delInstrText>
        </w:r>
        <w:r w:rsidDel="00AD179F">
          <w:rPr>
            <w:lang w:val="et-EE"/>
          </w:rPr>
          <w:fldChar w:fldCharType="separate"/>
        </w:r>
        <w:r w:rsidDel="00AD179F">
          <w:rPr>
            <w:lang w:val="et-EE"/>
          </w:rPr>
          <w:delText>170</w:delText>
        </w:r>
        <w:r w:rsidDel="00AD179F">
          <w:rPr>
            <w:lang w:val="et-EE"/>
          </w:rPr>
          <w:fldChar w:fldCharType="end"/>
        </w:r>
      </w:del>
      <w:ins w:id="3297" w:author="Kaisa Tähe - RAM" w:date="2025-10-16T10:49:00Z" w16du:dateUtc="2025-10-16T07:49:00Z">
        <w:r w:rsidR="00AD179F">
          <w:rPr>
            <w:lang w:val="et-EE"/>
          </w:rPr>
          <w:t>182</w:t>
        </w:r>
      </w:ins>
      <w:r>
        <w:rPr>
          <w:lang w:val="et-EE"/>
        </w:rPr>
        <w:t xml:space="preserve">: </w:t>
      </w:r>
      <w:r>
        <w:rPr>
          <w:rFonts w:ascii="Cambria" w:hAnsi="Cambria" w:cstheme="minorHAnsi"/>
          <w:lang w:val="et-EE"/>
        </w:rPr>
        <w:t>Ühikuhindade, kindlasummaliste maksete, ühtsete määrade ja kuludega sidumata rahastamise kasutamine</w:t>
      </w:r>
    </w:p>
    <w:tbl>
      <w:tblPr>
        <w:tblW w:w="9639"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6521"/>
        <w:gridCol w:w="1559"/>
        <w:gridCol w:w="1559"/>
      </w:tblGrid>
      <w:tr w:rsidR="009D6B67" w14:paraId="53987161" w14:textId="77777777">
        <w:tc>
          <w:tcPr>
            <w:tcW w:w="6521" w:type="dxa"/>
            <w:vAlign w:val="center"/>
          </w:tcPr>
          <w:p w14:paraId="35349F78"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Ühissätete määruse artiklite 94 ja 95 kavandatud kasutamine</w:t>
            </w:r>
          </w:p>
        </w:tc>
        <w:tc>
          <w:tcPr>
            <w:tcW w:w="1559" w:type="dxa"/>
            <w:vAlign w:val="center"/>
          </w:tcPr>
          <w:p w14:paraId="3ED68FF7" w14:textId="77777777" w:rsidR="009D6B67" w:rsidRDefault="00EE5F1F">
            <w:pPr>
              <w:spacing w:before="60" w:after="60" w:line="240" w:lineRule="auto"/>
              <w:jc w:val="center"/>
              <w:rPr>
                <w:rFonts w:ascii="Cambria" w:hAnsi="Cambria" w:cstheme="minorHAnsi"/>
                <w:lang w:val="et-EE"/>
              </w:rPr>
            </w:pPr>
            <w:r>
              <w:rPr>
                <w:rFonts w:ascii="Cambria" w:hAnsi="Cambria" w:cstheme="minorHAnsi"/>
                <w:lang w:val="et-EE"/>
              </w:rPr>
              <w:t>JAH</w:t>
            </w:r>
          </w:p>
        </w:tc>
        <w:tc>
          <w:tcPr>
            <w:tcW w:w="1559" w:type="dxa"/>
            <w:vAlign w:val="center"/>
          </w:tcPr>
          <w:p w14:paraId="485DDA9C" w14:textId="77777777" w:rsidR="009D6B67" w:rsidRDefault="00EE5F1F">
            <w:pPr>
              <w:spacing w:before="60" w:after="60" w:line="240" w:lineRule="auto"/>
              <w:jc w:val="center"/>
              <w:rPr>
                <w:rFonts w:ascii="Cambria" w:hAnsi="Cambria" w:cstheme="minorHAnsi"/>
                <w:lang w:val="et-EE"/>
              </w:rPr>
            </w:pPr>
            <w:r>
              <w:rPr>
                <w:rFonts w:ascii="Cambria" w:hAnsi="Cambria" w:cstheme="minorHAnsi"/>
                <w:lang w:val="et-EE"/>
              </w:rPr>
              <w:t>EI</w:t>
            </w:r>
          </w:p>
        </w:tc>
      </w:tr>
      <w:tr w:rsidR="009D6B67" w14:paraId="7C2449A1" w14:textId="77777777">
        <w:tc>
          <w:tcPr>
            <w:tcW w:w="6521" w:type="dxa"/>
          </w:tcPr>
          <w:p w14:paraId="1A4286DC"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Programm kasutab alates vastuvõtmisest prioriteedi raames liidu osaluse hüvitamist ühikuhindade, kindlasummaliste maksete ja ühtsete määrade alusel vastavalt ühissätete määruse artiklile 94 (kui jah, täitke 1. liide]</w:t>
            </w:r>
          </w:p>
        </w:tc>
        <w:tc>
          <w:tcPr>
            <w:tcW w:w="1559" w:type="dxa"/>
          </w:tcPr>
          <w:p w14:paraId="053C59A0" w14:textId="77777777" w:rsidR="009D6B67" w:rsidRDefault="00EE5F1F">
            <w:pPr>
              <w:spacing w:before="60" w:after="60" w:line="240" w:lineRule="auto"/>
              <w:rPr>
                <w:rFonts w:ascii="Cambria" w:hAnsi="Cambria" w:cstheme="minorHAnsi"/>
                <w:szCs w:val="24"/>
                <w:lang w:val="et-EE"/>
              </w:rPr>
            </w:pPr>
            <w:r>
              <w:rPr>
                <w:rFonts w:ascii="Cambria" w:eastAsia="Cambria" w:hAnsi="Cambria" w:cs="Cambria"/>
                <w:bCs/>
                <w:color w:val="000000" w:themeColor="text1"/>
                <w:szCs w:val="24"/>
                <w:lang w:val="et-EE"/>
              </w:rPr>
              <w:t>[  ]</w:t>
            </w:r>
          </w:p>
        </w:tc>
        <w:tc>
          <w:tcPr>
            <w:tcW w:w="1559" w:type="dxa"/>
          </w:tcPr>
          <w:p w14:paraId="77470F56" w14:textId="77777777" w:rsidR="009D6B67" w:rsidRDefault="00EE5F1F">
            <w:pPr>
              <w:spacing w:before="60" w:after="60" w:line="240" w:lineRule="auto"/>
              <w:rPr>
                <w:rFonts w:ascii="Cambria" w:hAnsi="Cambria" w:cstheme="minorHAnsi"/>
                <w:szCs w:val="24"/>
                <w:lang w:val="et-EE"/>
              </w:rPr>
            </w:pPr>
            <w:r>
              <w:rPr>
                <w:rFonts w:ascii="Cambria" w:eastAsia="Cambria" w:hAnsi="Cambria" w:cs="Cambria"/>
                <w:bCs/>
                <w:color w:val="000000" w:themeColor="text1"/>
                <w:szCs w:val="24"/>
                <w:lang w:val="et-EE"/>
              </w:rPr>
              <w:t>[x]</w:t>
            </w:r>
          </w:p>
        </w:tc>
      </w:tr>
      <w:tr w:rsidR="009D6B67" w14:paraId="50DD4D8F" w14:textId="77777777">
        <w:tc>
          <w:tcPr>
            <w:tcW w:w="6521" w:type="dxa"/>
          </w:tcPr>
          <w:p w14:paraId="17299B34"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Programm kasutab alates vastuvõtmisest liidu osaluse hüvitamist kuludega sidumata rahastamise alusel vastavalt ühissätete määruse artiklile 95 (kui jah, täitke 2. liide]</w:t>
            </w:r>
          </w:p>
        </w:tc>
        <w:tc>
          <w:tcPr>
            <w:tcW w:w="1559" w:type="dxa"/>
          </w:tcPr>
          <w:p w14:paraId="3233DB28" w14:textId="4FD6685A" w:rsidR="009D6B67" w:rsidRDefault="00EE5F1F">
            <w:pPr>
              <w:spacing w:before="60" w:after="60" w:line="240" w:lineRule="auto"/>
              <w:rPr>
                <w:rFonts w:ascii="Cambria" w:hAnsi="Cambria" w:cstheme="minorBidi"/>
                <w:szCs w:val="24"/>
                <w:lang w:val="et-EE"/>
              </w:rPr>
            </w:pPr>
            <w:r>
              <w:rPr>
                <w:rFonts w:ascii="Cambria" w:eastAsia="Cambria" w:hAnsi="Cambria" w:cs="Cambria"/>
                <w:bCs/>
                <w:color w:val="000000" w:themeColor="text1"/>
                <w:szCs w:val="24"/>
                <w:lang w:val="et-EE"/>
              </w:rPr>
              <w:t>[</w:t>
            </w:r>
            <w:r w:rsidR="00742131">
              <w:rPr>
                <w:rFonts w:ascii="Cambria" w:eastAsia="Cambria" w:hAnsi="Cambria" w:cs="Cambria"/>
                <w:bCs/>
                <w:color w:val="000000" w:themeColor="text1"/>
                <w:szCs w:val="24"/>
                <w:lang w:val="et-EE"/>
              </w:rPr>
              <w:t>x</w:t>
            </w:r>
            <w:r>
              <w:rPr>
                <w:rFonts w:ascii="Cambria" w:eastAsia="Cambria" w:hAnsi="Cambria" w:cs="Cambria"/>
                <w:bCs/>
                <w:color w:val="000000" w:themeColor="text1"/>
                <w:szCs w:val="24"/>
                <w:lang w:val="et-EE"/>
              </w:rPr>
              <w:t xml:space="preserve"> ]</w:t>
            </w:r>
          </w:p>
        </w:tc>
        <w:tc>
          <w:tcPr>
            <w:tcW w:w="1559" w:type="dxa"/>
          </w:tcPr>
          <w:p w14:paraId="0A6B4907" w14:textId="5DF9051F" w:rsidR="009D6B67" w:rsidRDefault="00EE5F1F">
            <w:pPr>
              <w:spacing w:before="60" w:after="60" w:line="240" w:lineRule="auto"/>
              <w:rPr>
                <w:rFonts w:ascii="Cambria" w:hAnsi="Cambria" w:cstheme="minorHAnsi"/>
                <w:szCs w:val="24"/>
                <w:lang w:val="et-EE"/>
              </w:rPr>
            </w:pPr>
            <w:r>
              <w:rPr>
                <w:rFonts w:ascii="Cambria" w:hAnsi="Cambria" w:cstheme="minorHAnsi"/>
                <w:szCs w:val="24"/>
                <w:lang w:val="et-EE"/>
              </w:rPr>
              <w:t>[</w:t>
            </w:r>
            <w:r w:rsidR="00742131">
              <w:rPr>
                <w:rFonts w:ascii="Cambria" w:hAnsi="Cambria" w:cstheme="minorHAnsi"/>
                <w:szCs w:val="24"/>
                <w:lang w:val="et-EE"/>
              </w:rPr>
              <w:t xml:space="preserve">  </w:t>
            </w:r>
            <w:r>
              <w:rPr>
                <w:rFonts w:ascii="Cambria" w:hAnsi="Cambria" w:cstheme="minorHAnsi"/>
                <w:szCs w:val="24"/>
                <w:lang w:val="et-EE"/>
              </w:rPr>
              <w:t>]</w:t>
            </w:r>
          </w:p>
        </w:tc>
      </w:tr>
    </w:tbl>
    <w:p w14:paraId="54F553BF" w14:textId="77777777" w:rsidR="009D6B67" w:rsidRDefault="009D6B67">
      <w:pPr>
        <w:rPr>
          <w:rFonts w:ascii="Cambria" w:hAnsi="Cambria" w:cstheme="minorHAnsi"/>
          <w:b/>
          <w:bCs/>
          <w:lang w:val="et-EE"/>
        </w:rPr>
      </w:pPr>
    </w:p>
    <w:p w14:paraId="629A9655" w14:textId="77777777" w:rsidR="009D6B67" w:rsidRDefault="00EE5F1F">
      <w:pPr>
        <w:spacing w:before="0" w:after="200" w:line="276" w:lineRule="auto"/>
        <w:rPr>
          <w:rStyle w:val="Pealkiri1Mrk"/>
          <w:rFonts w:eastAsiaTheme="minorHAnsi"/>
          <w:b w:val="0"/>
          <w:smallCaps w:val="0"/>
          <w:lang w:val="et-EE"/>
        </w:rPr>
        <w:sectPr w:rsidR="009D6B67">
          <w:pgSz w:w="11906" w:h="16838"/>
          <w:pgMar w:top="1134" w:right="1134" w:bottom="1134" w:left="1134" w:header="567" w:footer="567" w:gutter="0"/>
          <w:cols w:space="708"/>
          <w:docGrid w:linePitch="360"/>
        </w:sectPr>
      </w:pPr>
      <w:r>
        <w:rPr>
          <w:rStyle w:val="Pealkiri1Mrk"/>
          <w:rFonts w:eastAsiaTheme="minorHAnsi"/>
          <w:b w:val="0"/>
          <w:smallCaps w:val="0"/>
          <w:lang w:val="et-EE"/>
        </w:rPr>
        <w:br w:type="page" w:clear="all"/>
      </w:r>
    </w:p>
    <w:p w14:paraId="5F8633D0" w14:textId="77777777" w:rsidR="009D6B67" w:rsidRDefault="00EE5F1F">
      <w:pPr>
        <w:pStyle w:val="Pealkiri1"/>
        <w:numPr>
          <w:ilvl w:val="0"/>
          <w:numId w:val="0"/>
        </w:numPr>
        <w:ind w:left="480" w:hanging="480"/>
        <w:rPr>
          <w:lang w:val="et-EE"/>
        </w:rPr>
      </w:pPr>
      <w:bookmarkStart w:id="3298" w:name="_Toc210486501"/>
      <w:r>
        <w:rPr>
          <w:rStyle w:val="Pealkiri1Mrk"/>
          <w:rFonts w:eastAsiaTheme="minorHAnsi"/>
          <w:b/>
          <w:smallCaps/>
          <w:lang w:val="et-EE"/>
        </w:rPr>
        <w:lastRenderedPageBreak/>
        <w:t>Lisa 1. Kavandatud strateegiliselt oluliste tegevuste loetelu ja ajakava</w:t>
      </w:r>
      <w:bookmarkEnd w:id="3298"/>
    </w:p>
    <w:p w14:paraId="3A7E92D9" w14:textId="77777777" w:rsidR="009D6B67" w:rsidRDefault="009D6B67">
      <w:pPr>
        <w:spacing w:before="0" w:after="0" w:line="240" w:lineRule="auto"/>
        <w:jc w:val="both"/>
        <w:rPr>
          <w:rFonts w:asciiTheme="majorHAnsi" w:hAnsiTheme="majorHAnsi"/>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CellMar>
          <w:left w:w="0" w:type="dxa"/>
          <w:right w:w="0" w:type="dxa"/>
        </w:tblCellMar>
        <w:tblLook w:val="04A0" w:firstRow="1" w:lastRow="0" w:firstColumn="1" w:lastColumn="0" w:noHBand="0" w:noVBand="1"/>
      </w:tblPr>
      <w:tblGrid>
        <w:gridCol w:w="863"/>
        <w:gridCol w:w="6965"/>
        <w:gridCol w:w="1806"/>
      </w:tblGrid>
      <w:tr w:rsidR="009D6B67" w14:paraId="6E8AB985" w14:textId="77777777">
        <w:trPr>
          <w:trHeight w:val="300"/>
        </w:trPr>
        <w:tc>
          <w:tcPr>
            <w:tcW w:w="863" w:type="dxa"/>
          </w:tcPr>
          <w:p w14:paraId="24D451F8" w14:textId="77777777" w:rsidR="009D6B67" w:rsidRDefault="00EE5F1F">
            <w:pPr>
              <w:spacing w:before="0" w:after="0" w:line="240" w:lineRule="auto"/>
              <w:jc w:val="both"/>
              <w:rPr>
                <w:rFonts w:asciiTheme="majorHAnsi" w:hAnsiTheme="majorHAnsi"/>
                <w:b/>
                <w:bCs/>
                <w:iCs/>
                <w:sz w:val="20"/>
                <w:szCs w:val="20"/>
                <w:lang w:val="et-EE"/>
              </w:rPr>
            </w:pPr>
            <w:r>
              <w:rPr>
                <w:rFonts w:asciiTheme="majorHAnsi" w:hAnsiTheme="majorHAnsi"/>
                <w:b/>
                <w:bCs/>
                <w:iCs/>
                <w:sz w:val="20"/>
                <w:szCs w:val="20"/>
                <w:lang w:val="et-EE"/>
              </w:rPr>
              <w:t>Poliitika-eesmärgi  nr </w:t>
            </w:r>
          </w:p>
        </w:tc>
        <w:tc>
          <w:tcPr>
            <w:tcW w:w="7355" w:type="dxa"/>
          </w:tcPr>
          <w:p w14:paraId="00596759" w14:textId="77777777" w:rsidR="009D6B67" w:rsidRDefault="00EE5F1F">
            <w:pPr>
              <w:spacing w:before="0" w:after="0" w:line="240" w:lineRule="auto"/>
              <w:rPr>
                <w:rFonts w:asciiTheme="majorHAnsi" w:hAnsiTheme="majorHAnsi"/>
                <w:b/>
                <w:bCs/>
                <w:iCs/>
                <w:sz w:val="20"/>
                <w:szCs w:val="20"/>
                <w:lang w:val="et-EE"/>
              </w:rPr>
            </w:pPr>
            <w:r>
              <w:rPr>
                <w:rFonts w:asciiTheme="majorHAnsi" w:hAnsiTheme="majorHAnsi"/>
                <w:b/>
                <w:bCs/>
                <w:iCs/>
                <w:sz w:val="20"/>
                <w:szCs w:val="20"/>
                <w:lang w:val="et-EE"/>
              </w:rPr>
              <w:t> Strateegiliselt oluline tegevus</w:t>
            </w:r>
          </w:p>
        </w:tc>
        <w:tc>
          <w:tcPr>
            <w:tcW w:w="1416" w:type="dxa"/>
          </w:tcPr>
          <w:p w14:paraId="00DE630E" w14:textId="77777777" w:rsidR="009D6B67" w:rsidRDefault="00EE5F1F">
            <w:pPr>
              <w:spacing w:before="0" w:after="0" w:line="240" w:lineRule="auto"/>
              <w:jc w:val="both"/>
              <w:rPr>
                <w:rFonts w:asciiTheme="majorHAnsi" w:hAnsiTheme="majorHAnsi"/>
                <w:b/>
                <w:bCs/>
                <w:iCs/>
                <w:sz w:val="20"/>
                <w:szCs w:val="20"/>
                <w:lang w:val="et-EE"/>
              </w:rPr>
            </w:pPr>
            <w:r>
              <w:rPr>
                <w:rFonts w:asciiTheme="majorHAnsi" w:hAnsiTheme="majorHAnsi"/>
                <w:b/>
                <w:bCs/>
                <w:iCs/>
                <w:sz w:val="20"/>
                <w:szCs w:val="20"/>
                <w:lang w:val="et-EE"/>
              </w:rPr>
              <w:t>Elluviimise aeg</w:t>
            </w:r>
          </w:p>
        </w:tc>
      </w:tr>
      <w:tr w:rsidR="009D6B67" w14:paraId="2B9AEF17" w14:textId="77777777">
        <w:trPr>
          <w:trHeight w:val="300"/>
        </w:trPr>
        <w:tc>
          <w:tcPr>
            <w:tcW w:w="863" w:type="dxa"/>
          </w:tcPr>
          <w:p w14:paraId="5AFC1CB0"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1 </w:t>
            </w:r>
          </w:p>
        </w:tc>
        <w:tc>
          <w:tcPr>
            <w:tcW w:w="7355" w:type="dxa"/>
            <w:vAlign w:val="center"/>
          </w:tcPr>
          <w:p w14:paraId="14E5646E" w14:textId="6BA2F58E"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Ettevõt</w:t>
            </w:r>
            <w:r w:rsidR="00681527">
              <w:rPr>
                <w:rFonts w:asciiTheme="majorHAnsi" w:hAnsiTheme="majorHAnsi"/>
                <w:iCs/>
                <w:sz w:val="20"/>
                <w:szCs w:val="20"/>
                <w:lang w:val="et-EE"/>
              </w:rPr>
              <w:t>e</w:t>
            </w:r>
            <w:r>
              <w:rPr>
                <w:rFonts w:asciiTheme="majorHAnsi" w:hAnsiTheme="majorHAnsi"/>
                <w:iCs/>
                <w:sz w:val="20"/>
                <w:szCs w:val="20"/>
                <w:lang w:val="et-EE"/>
              </w:rPr>
              <w:t xml:space="preserve">te rakendusuuringute ja eksperimentaalarenduse programm </w:t>
            </w:r>
          </w:p>
        </w:tc>
        <w:tc>
          <w:tcPr>
            <w:tcW w:w="1416" w:type="dxa"/>
            <w:vAlign w:val="center"/>
          </w:tcPr>
          <w:p w14:paraId="3F4A974B"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 2022-2028</w:t>
            </w:r>
          </w:p>
        </w:tc>
      </w:tr>
      <w:tr w:rsidR="009D6B67" w14:paraId="65DC05C5" w14:textId="77777777">
        <w:trPr>
          <w:trHeight w:val="300"/>
        </w:trPr>
        <w:tc>
          <w:tcPr>
            <w:tcW w:w="863" w:type="dxa"/>
          </w:tcPr>
          <w:p w14:paraId="71D30CD6" w14:textId="77777777" w:rsidR="009D6B67" w:rsidRDefault="00EE5F1F">
            <w:pPr>
              <w:spacing w:before="0" w:after="0" w:line="240" w:lineRule="auto"/>
              <w:jc w:val="both"/>
              <w:rPr>
                <w:rFonts w:asciiTheme="majorHAnsi" w:hAnsiTheme="majorHAnsi"/>
                <w:iCs/>
                <w:sz w:val="20"/>
                <w:szCs w:val="20"/>
                <w:lang w:val="et-EE"/>
              </w:rPr>
            </w:pPr>
            <w:del w:id="3299" w:author="Kaisa Tähe - RAM" w:date="2025-09-29T11:22:00Z" w16du:dateUtc="2025-09-29T08:22:00Z">
              <w:r w:rsidDel="00827D3B">
                <w:rPr>
                  <w:rFonts w:asciiTheme="majorHAnsi" w:hAnsiTheme="majorHAnsi"/>
                  <w:iCs/>
                  <w:sz w:val="20"/>
                  <w:szCs w:val="20"/>
                  <w:lang w:val="et-EE"/>
                </w:rPr>
                <w:delText>1 </w:delText>
              </w:r>
            </w:del>
          </w:p>
        </w:tc>
        <w:tc>
          <w:tcPr>
            <w:tcW w:w="7355" w:type="dxa"/>
            <w:vAlign w:val="center"/>
          </w:tcPr>
          <w:p w14:paraId="48A05285" w14:textId="77777777" w:rsidR="009D6B67" w:rsidRDefault="00EE5F1F">
            <w:pPr>
              <w:spacing w:before="0" w:after="0" w:line="240" w:lineRule="auto"/>
              <w:rPr>
                <w:rFonts w:asciiTheme="majorHAnsi" w:hAnsiTheme="majorHAnsi"/>
                <w:iCs/>
                <w:sz w:val="20"/>
                <w:szCs w:val="20"/>
                <w:lang w:val="et-EE"/>
              </w:rPr>
            </w:pPr>
            <w:del w:id="3300" w:author="Kaisa Tähe - RAM" w:date="2025-09-29T11:22:00Z" w16du:dateUtc="2025-09-29T08:22:00Z">
              <w:r w:rsidDel="00827D3B">
                <w:rPr>
                  <w:rFonts w:asciiTheme="majorHAnsi" w:hAnsiTheme="majorHAnsi"/>
                  <w:iCs/>
                  <w:sz w:val="20"/>
                  <w:szCs w:val="20"/>
                  <w:lang w:val="et-EE"/>
                </w:rPr>
                <w:delText>5G arendamine</w:delText>
              </w:r>
            </w:del>
          </w:p>
        </w:tc>
        <w:tc>
          <w:tcPr>
            <w:tcW w:w="1416" w:type="dxa"/>
            <w:vAlign w:val="center"/>
          </w:tcPr>
          <w:p w14:paraId="498A9DFE"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 </w:t>
            </w:r>
            <w:commentRangeStart w:id="3301"/>
            <w:del w:id="3302" w:author="Kaisa Tähe - RAM" w:date="2025-09-29T11:22:00Z" w16du:dateUtc="2025-09-29T08:22:00Z">
              <w:r w:rsidDel="00827D3B">
                <w:rPr>
                  <w:rFonts w:asciiTheme="majorHAnsi" w:hAnsiTheme="majorHAnsi"/>
                  <w:iCs/>
                  <w:sz w:val="20"/>
                  <w:szCs w:val="20"/>
                  <w:lang w:val="et-EE"/>
                </w:rPr>
                <w:delText>2023-2027</w:delText>
              </w:r>
            </w:del>
            <w:commentRangeEnd w:id="3301"/>
            <w:r w:rsidR="002753F7">
              <w:rPr>
                <w:rStyle w:val="Kommentaariviide"/>
                <w:rFonts w:asciiTheme="majorHAnsi" w:hAnsiTheme="majorHAnsi"/>
                <w:iCs/>
                <w:sz w:val="20"/>
                <w:szCs w:val="20"/>
                <w:lang w:val="et-EE"/>
              </w:rPr>
              <w:commentReference w:id="3301"/>
            </w:r>
          </w:p>
        </w:tc>
      </w:tr>
      <w:tr w:rsidR="009D6B67" w14:paraId="6447EF40" w14:textId="77777777">
        <w:trPr>
          <w:trHeight w:val="300"/>
        </w:trPr>
        <w:tc>
          <w:tcPr>
            <w:tcW w:w="863" w:type="dxa"/>
          </w:tcPr>
          <w:p w14:paraId="44D63101"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1 </w:t>
            </w:r>
          </w:p>
        </w:tc>
        <w:tc>
          <w:tcPr>
            <w:tcW w:w="7355" w:type="dxa"/>
          </w:tcPr>
          <w:p w14:paraId="6822D66B" w14:textId="77777777"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Temaatilised teadus– ja arendusprogrammid nutika spetsialiseerumise fookusvaldkondades</w:t>
            </w:r>
          </w:p>
        </w:tc>
        <w:tc>
          <w:tcPr>
            <w:tcW w:w="1416" w:type="dxa"/>
          </w:tcPr>
          <w:p w14:paraId="1B88A5A8"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 2022-2029</w:t>
            </w:r>
          </w:p>
        </w:tc>
      </w:tr>
      <w:tr w:rsidR="009D6B67" w14:paraId="4CEFA565" w14:textId="77777777">
        <w:trPr>
          <w:trHeight w:val="300"/>
        </w:trPr>
        <w:tc>
          <w:tcPr>
            <w:tcW w:w="863" w:type="dxa"/>
          </w:tcPr>
          <w:p w14:paraId="36B2668F"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w:t>
            </w:r>
          </w:p>
        </w:tc>
        <w:tc>
          <w:tcPr>
            <w:tcW w:w="7355" w:type="dxa"/>
          </w:tcPr>
          <w:p w14:paraId="75153C89" w14:textId="77777777"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Kombineeritud sademeveesüsteemide rajamine üleujutusohu ennetamiseks ja leevendamiseks</w:t>
            </w:r>
          </w:p>
        </w:tc>
        <w:tc>
          <w:tcPr>
            <w:tcW w:w="1416" w:type="dxa"/>
          </w:tcPr>
          <w:p w14:paraId="4AC043A3"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2023-2029</w:t>
            </w:r>
          </w:p>
        </w:tc>
      </w:tr>
      <w:tr w:rsidR="009D6B67" w14:paraId="7ADE6C49" w14:textId="77777777">
        <w:trPr>
          <w:trHeight w:val="300"/>
        </w:trPr>
        <w:tc>
          <w:tcPr>
            <w:tcW w:w="863" w:type="dxa"/>
          </w:tcPr>
          <w:p w14:paraId="20A90416"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w:t>
            </w:r>
          </w:p>
        </w:tc>
        <w:tc>
          <w:tcPr>
            <w:tcW w:w="7355" w:type="dxa"/>
          </w:tcPr>
          <w:p w14:paraId="0F0E8528" w14:textId="5548B701"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Ettevõt</w:t>
            </w:r>
            <w:r w:rsidR="00681527">
              <w:rPr>
                <w:rFonts w:asciiTheme="majorHAnsi" w:hAnsiTheme="majorHAnsi"/>
                <w:iCs/>
                <w:sz w:val="20"/>
                <w:szCs w:val="20"/>
                <w:lang w:val="et-EE"/>
              </w:rPr>
              <w:t>e</w:t>
            </w:r>
            <w:r>
              <w:rPr>
                <w:rFonts w:asciiTheme="majorHAnsi" w:hAnsiTheme="majorHAnsi"/>
                <w:iCs/>
                <w:sz w:val="20"/>
                <w:szCs w:val="20"/>
                <w:lang w:val="et-EE"/>
              </w:rPr>
              <w:t>te ressursitõhususe suurendamine</w:t>
            </w:r>
          </w:p>
        </w:tc>
        <w:tc>
          <w:tcPr>
            <w:tcW w:w="1416" w:type="dxa"/>
          </w:tcPr>
          <w:p w14:paraId="3B16F5BF"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2023-2029</w:t>
            </w:r>
          </w:p>
        </w:tc>
      </w:tr>
      <w:tr w:rsidR="009D6B67" w14:paraId="7686F36A" w14:textId="77777777">
        <w:trPr>
          <w:trHeight w:val="300"/>
        </w:trPr>
        <w:tc>
          <w:tcPr>
            <w:tcW w:w="863" w:type="dxa"/>
          </w:tcPr>
          <w:p w14:paraId="41ED2CCC"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3</w:t>
            </w:r>
          </w:p>
        </w:tc>
        <w:tc>
          <w:tcPr>
            <w:tcW w:w="7355" w:type="dxa"/>
          </w:tcPr>
          <w:p w14:paraId="42DC66C0" w14:textId="77777777"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Raudtee elektrifitseerimine</w:t>
            </w:r>
          </w:p>
        </w:tc>
        <w:tc>
          <w:tcPr>
            <w:tcW w:w="1416" w:type="dxa"/>
          </w:tcPr>
          <w:p w14:paraId="1C5EA905"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2022-2029</w:t>
            </w:r>
          </w:p>
        </w:tc>
      </w:tr>
      <w:tr w:rsidR="009D6B67" w14:paraId="3BC19C81" w14:textId="77777777">
        <w:trPr>
          <w:trHeight w:val="300"/>
        </w:trPr>
        <w:tc>
          <w:tcPr>
            <w:tcW w:w="863" w:type="dxa"/>
          </w:tcPr>
          <w:p w14:paraId="3235181A"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4</w:t>
            </w:r>
          </w:p>
        </w:tc>
        <w:tc>
          <w:tcPr>
            <w:tcW w:w="7355" w:type="dxa"/>
          </w:tcPr>
          <w:p w14:paraId="39EA7B2E" w14:textId="77777777"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Pikaajalise hoolduse reform</w:t>
            </w:r>
          </w:p>
        </w:tc>
        <w:tc>
          <w:tcPr>
            <w:tcW w:w="1416" w:type="dxa"/>
          </w:tcPr>
          <w:p w14:paraId="73847677"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2022-2029</w:t>
            </w:r>
          </w:p>
        </w:tc>
      </w:tr>
      <w:tr w:rsidR="009D6B67" w14:paraId="7D1456AE" w14:textId="77777777">
        <w:trPr>
          <w:trHeight w:val="300"/>
        </w:trPr>
        <w:tc>
          <w:tcPr>
            <w:tcW w:w="863" w:type="dxa"/>
          </w:tcPr>
          <w:p w14:paraId="0D9DE2A6"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4</w:t>
            </w:r>
          </w:p>
        </w:tc>
        <w:tc>
          <w:tcPr>
            <w:tcW w:w="7355" w:type="dxa"/>
          </w:tcPr>
          <w:p w14:paraId="7D0CAF5A" w14:textId="77777777"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Inseneriakadeemia</w:t>
            </w:r>
          </w:p>
        </w:tc>
        <w:tc>
          <w:tcPr>
            <w:tcW w:w="1416" w:type="dxa"/>
          </w:tcPr>
          <w:p w14:paraId="6AB0009C"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2022-2029</w:t>
            </w:r>
          </w:p>
        </w:tc>
      </w:tr>
      <w:tr w:rsidR="009D6B67" w14:paraId="540BEF2B" w14:textId="77777777">
        <w:trPr>
          <w:trHeight w:val="300"/>
        </w:trPr>
        <w:tc>
          <w:tcPr>
            <w:tcW w:w="863" w:type="dxa"/>
          </w:tcPr>
          <w:p w14:paraId="104E54A3"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5</w:t>
            </w:r>
          </w:p>
        </w:tc>
        <w:tc>
          <w:tcPr>
            <w:tcW w:w="7355" w:type="dxa"/>
          </w:tcPr>
          <w:p w14:paraId="2811BBC5" w14:textId="77777777" w:rsidR="009D6B67" w:rsidRDefault="00EE5F1F">
            <w:pPr>
              <w:spacing w:before="0" w:after="0" w:line="240" w:lineRule="auto"/>
              <w:rPr>
                <w:rFonts w:asciiTheme="majorHAnsi" w:hAnsiTheme="majorHAnsi"/>
                <w:iCs/>
                <w:color w:val="000000" w:themeColor="text1"/>
                <w:sz w:val="20"/>
                <w:szCs w:val="20"/>
                <w:lang w:val="et-EE"/>
              </w:rPr>
            </w:pPr>
            <w:r>
              <w:rPr>
                <w:rFonts w:asciiTheme="majorHAnsi" w:hAnsiTheme="majorHAnsi"/>
                <w:iCs/>
                <w:color w:val="000000" w:themeColor="text1"/>
                <w:sz w:val="20"/>
                <w:szCs w:val="20"/>
                <w:lang w:val="et-EE"/>
              </w:rPr>
              <w:t xml:space="preserve">Kättesaadavad kvaliteetsed avalikud teenused </w:t>
            </w:r>
          </w:p>
        </w:tc>
        <w:tc>
          <w:tcPr>
            <w:tcW w:w="1416" w:type="dxa"/>
          </w:tcPr>
          <w:p w14:paraId="4B5D4424" w14:textId="77777777" w:rsidR="009D6B67" w:rsidRDefault="00EE5F1F">
            <w:pPr>
              <w:spacing w:before="0" w:after="0" w:line="240" w:lineRule="auto"/>
              <w:jc w:val="both"/>
              <w:rPr>
                <w:rFonts w:asciiTheme="majorHAnsi" w:hAnsiTheme="majorHAnsi"/>
                <w:iCs/>
                <w:color w:val="000000" w:themeColor="text1"/>
                <w:sz w:val="20"/>
                <w:szCs w:val="20"/>
                <w:lang w:val="et-EE"/>
              </w:rPr>
            </w:pPr>
            <w:r>
              <w:rPr>
                <w:rFonts w:asciiTheme="majorHAnsi" w:hAnsiTheme="majorHAnsi"/>
                <w:iCs/>
                <w:color w:val="000000" w:themeColor="text1"/>
                <w:sz w:val="20"/>
                <w:szCs w:val="20"/>
                <w:lang w:val="et-EE"/>
              </w:rPr>
              <w:t>2022-2029</w:t>
            </w:r>
          </w:p>
        </w:tc>
      </w:tr>
      <w:tr w:rsidR="009D6B67" w14:paraId="1C481D42" w14:textId="77777777">
        <w:trPr>
          <w:trHeight w:val="300"/>
        </w:trPr>
        <w:tc>
          <w:tcPr>
            <w:tcW w:w="863" w:type="dxa"/>
          </w:tcPr>
          <w:p w14:paraId="68E33982"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ÕÜ</w:t>
            </w:r>
          </w:p>
        </w:tc>
        <w:tc>
          <w:tcPr>
            <w:tcW w:w="7355" w:type="dxa"/>
          </w:tcPr>
          <w:p w14:paraId="702217DA" w14:textId="77777777" w:rsidR="009D6B67" w:rsidRDefault="00EE5F1F">
            <w:pPr>
              <w:spacing w:before="0" w:after="0" w:line="240" w:lineRule="auto"/>
              <w:rPr>
                <w:rFonts w:asciiTheme="majorHAnsi" w:hAnsiTheme="majorHAnsi"/>
                <w:iCs/>
                <w:color w:val="000000" w:themeColor="text1"/>
                <w:sz w:val="20"/>
                <w:szCs w:val="20"/>
                <w:lang w:val="et-EE"/>
              </w:rPr>
            </w:pPr>
            <w:r>
              <w:rPr>
                <w:rFonts w:asciiTheme="majorHAnsi" w:hAnsiTheme="majorHAnsi"/>
                <w:iCs/>
                <w:color w:val="000000" w:themeColor="text1"/>
                <w:sz w:val="20"/>
                <w:szCs w:val="20"/>
                <w:lang w:val="et-EE"/>
              </w:rPr>
              <w:t>Ida-Viru ettevõtluse investeeringute toetus</w:t>
            </w:r>
          </w:p>
        </w:tc>
        <w:tc>
          <w:tcPr>
            <w:tcW w:w="1416" w:type="dxa"/>
          </w:tcPr>
          <w:p w14:paraId="66F9E80D" w14:textId="7EE3C3E4" w:rsidR="009D6B67" w:rsidRDefault="00EE5F1F">
            <w:pPr>
              <w:spacing w:before="0" w:after="0" w:line="240" w:lineRule="auto"/>
              <w:jc w:val="both"/>
              <w:rPr>
                <w:rFonts w:asciiTheme="majorHAnsi" w:hAnsiTheme="majorHAnsi"/>
                <w:iCs/>
                <w:sz w:val="20"/>
                <w:szCs w:val="20"/>
                <w:lang w:val="et-EE"/>
              </w:rPr>
            </w:pPr>
            <w:commentRangeStart w:id="3303"/>
            <w:r>
              <w:rPr>
                <w:rFonts w:asciiTheme="majorHAnsi" w:hAnsiTheme="majorHAnsi"/>
                <w:iCs/>
                <w:sz w:val="20"/>
                <w:szCs w:val="20"/>
                <w:lang w:val="et-EE"/>
              </w:rPr>
              <w:t>2022-</w:t>
            </w:r>
            <w:r w:rsidR="00001D84">
              <w:rPr>
                <w:rFonts w:asciiTheme="majorHAnsi" w:hAnsiTheme="majorHAnsi"/>
                <w:iCs/>
                <w:sz w:val="20"/>
                <w:szCs w:val="20"/>
                <w:lang w:val="et-EE"/>
              </w:rPr>
              <w:t>31.08.202</w:t>
            </w:r>
            <w:ins w:id="3304" w:author="Kaisa Tähe - RAM" w:date="2025-09-29T15:46:00Z" w16du:dateUtc="2025-09-29T12:46:00Z">
              <w:r w:rsidR="00F34F51">
                <w:rPr>
                  <w:rFonts w:asciiTheme="majorHAnsi" w:hAnsiTheme="majorHAnsi"/>
                  <w:iCs/>
                  <w:sz w:val="20"/>
                  <w:szCs w:val="20"/>
                  <w:lang w:val="et-EE"/>
                </w:rPr>
                <w:t>9</w:t>
              </w:r>
            </w:ins>
            <w:del w:id="3305" w:author="Kaisa Tähe - RAM" w:date="2025-09-29T15:46:00Z" w16du:dateUtc="2025-09-29T12:46:00Z">
              <w:r w:rsidR="00001D84" w:rsidDel="00F34F51">
                <w:rPr>
                  <w:rFonts w:asciiTheme="majorHAnsi" w:hAnsiTheme="majorHAnsi"/>
                  <w:iCs/>
                  <w:sz w:val="20"/>
                  <w:szCs w:val="20"/>
                  <w:lang w:val="et-EE"/>
                </w:rPr>
                <w:delText>6</w:delText>
              </w:r>
            </w:del>
            <w:commentRangeEnd w:id="3303"/>
            <w:r w:rsidR="00551744">
              <w:rPr>
                <w:rStyle w:val="Kommentaariviide"/>
                <w:rFonts w:asciiTheme="majorHAnsi" w:hAnsiTheme="majorHAnsi"/>
                <w:iCs/>
                <w:sz w:val="20"/>
                <w:szCs w:val="20"/>
                <w:lang w:val="et-EE"/>
              </w:rPr>
              <w:commentReference w:id="3303"/>
            </w:r>
          </w:p>
        </w:tc>
      </w:tr>
    </w:tbl>
    <w:p w14:paraId="15971AFC" w14:textId="77777777" w:rsidR="009D6B67" w:rsidRDefault="009D6B67">
      <w:pPr>
        <w:rPr>
          <w:lang w:val="et-EE"/>
        </w:rPr>
      </w:pPr>
    </w:p>
    <w:p w14:paraId="60F2FD40" w14:textId="77777777" w:rsidR="009D6B67" w:rsidRDefault="00EE5F1F">
      <w:pPr>
        <w:pStyle w:val="Pealkiri1"/>
        <w:numPr>
          <w:ilvl w:val="0"/>
          <w:numId w:val="0"/>
        </w:numPr>
        <w:ind w:left="480" w:hanging="480"/>
        <w:rPr>
          <w:rStyle w:val="Pealkiri1Mrk"/>
          <w:rFonts w:eastAsiaTheme="minorHAnsi"/>
          <w:b/>
          <w:smallCaps/>
          <w:sz w:val="32"/>
          <w:szCs w:val="22"/>
          <w:lang w:val="et-EE"/>
        </w:rPr>
      </w:pPr>
      <w:bookmarkStart w:id="3306" w:name="_Toc210486502"/>
      <w:r>
        <w:rPr>
          <w:rStyle w:val="Pealkiri1Mrk"/>
          <w:rFonts w:eastAsiaTheme="minorHAnsi"/>
          <w:b/>
          <w:smallCaps/>
          <w:lang w:val="et-EE"/>
        </w:rPr>
        <w:t xml:space="preserve">Lisa 2. Õiglase ülemineku territoriaalne kava </w:t>
      </w:r>
      <w:r>
        <w:rPr>
          <w:rStyle w:val="Pealkiri1Mrk"/>
          <w:rFonts w:eastAsiaTheme="minorHAnsi"/>
          <w:bCs/>
          <w:smallCaps/>
          <w:lang w:val="et-EE"/>
        </w:rPr>
        <w:t>(ERALDI FAILINA)</w:t>
      </w:r>
      <w:bookmarkEnd w:id="3306"/>
    </w:p>
    <w:sectPr w:rsidR="009D6B67">
      <w:pgSz w:w="11906" w:h="16838"/>
      <w:pgMar w:top="1134" w:right="1134" w:bottom="1134" w:left="1134"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4" w:author="Kaisa Tähe - RAM" w:date="2025-09-29T15:28:00Z" w:initials="KT">
    <w:p w14:paraId="237F7CB9" w14:textId="77777777" w:rsidR="00B325BB" w:rsidRDefault="00FC7C5A" w:rsidP="00B325BB">
      <w:pPr>
        <w:pStyle w:val="Kommentaaritekst"/>
      </w:pPr>
      <w:r>
        <w:rPr>
          <w:rStyle w:val="Kommentaariviide"/>
        </w:rPr>
        <w:annotationRef/>
      </w:r>
      <w:r w:rsidR="00B325BB">
        <w:rPr>
          <w:b/>
          <w:bCs/>
        </w:rPr>
        <w:t>Amendment nr 87.</w:t>
      </w:r>
      <w:r w:rsidR="00B325BB">
        <w:t xml:space="preserve"> </w:t>
      </w:r>
    </w:p>
    <w:p w14:paraId="6CE0978D" w14:textId="77777777" w:rsidR="00B325BB" w:rsidRDefault="00B325BB" w:rsidP="00B325BB">
      <w:pPr>
        <w:pStyle w:val="Kommentaaritekst"/>
      </w:pPr>
      <w:r>
        <w:rPr>
          <w:b/>
          <w:bCs/>
        </w:rPr>
        <w:t xml:space="preserve">Muudatus nr 87. </w:t>
      </w:r>
      <w:r>
        <w:t xml:space="preserve">Lähtudes 05.06.2025 VV kabineti otsusest suunatakse </w:t>
      </w:r>
      <w:r>
        <w:rPr>
          <w:color w:val="000000"/>
        </w:rPr>
        <w:t xml:space="preserve"> vahendid ümber kaitsevõime suurendamisse, sellest tulenevalt täiendame programmi strateegilist kirjeldust. </w:t>
      </w:r>
      <w:r>
        <w:rPr>
          <w:color w:val="000000"/>
        </w:rPr>
        <w:br/>
      </w:r>
    </w:p>
    <w:p w14:paraId="1438DC47" w14:textId="77777777" w:rsidR="00B325BB" w:rsidRDefault="00B325BB" w:rsidP="00B325BB">
      <w:pPr>
        <w:pStyle w:val="Kommentaaritekst"/>
      </w:pPr>
      <w:r>
        <w:rPr>
          <w:i/>
          <w:iCs/>
        </w:rPr>
        <w:t>Ministry of Finance / Rahandusministeerium</w:t>
      </w:r>
    </w:p>
  </w:comment>
  <w:comment w:id="31" w:author="Kaisa Tähe - RAM" w:date="2025-07-29T13:32:00Z" w:initials="KT">
    <w:p w14:paraId="7B4F5741" w14:textId="77777777" w:rsidR="00256A95" w:rsidRDefault="001072E3" w:rsidP="00256A95">
      <w:pPr>
        <w:pStyle w:val="Kommentaaritekst"/>
      </w:pPr>
      <w:r>
        <w:rPr>
          <w:rStyle w:val="Kommentaariviide"/>
        </w:rPr>
        <w:annotationRef/>
      </w:r>
      <w:r w:rsidR="00256A95">
        <w:rPr>
          <w:b/>
          <w:bCs/>
        </w:rPr>
        <w:t xml:space="preserve">Amendment nr 4. </w:t>
      </w:r>
      <w:r w:rsidR="00256A95">
        <w:rPr>
          <w:b/>
          <w:bCs/>
        </w:rPr>
        <w:br/>
        <w:t xml:space="preserve">Muudatus nr 4. </w:t>
      </w:r>
      <w:r w:rsidR="00256A95">
        <w:t xml:space="preserve">Lähtudes 05.06.2025 VV kabineti otsusest suunatakse vahendid ümber kaitsevõime suurendamise tegevustesse. PO1 uue erieesmärgi </w:t>
      </w:r>
      <w:r w:rsidR="00256A95">
        <w:rPr>
          <w:i/>
          <w:iCs/>
        </w:rPr>
        <w:t>(vii) tööstussuutlikkuse suurendamine kaitsevõime edendamiseks, seades esikohale kahesuguse kasutusega võimed</w:t>
      </w:r>
      <w:r w:rsidR="00256A95">
        <w:t xml:space="preserve"> alla luuakse sekkumine- kaitsetehnoloogia testimisvõimekuse loomine.  Vähendatakse olemasolevate erieesmärkide eelarvet ja tõstetakse see uutesse erieesmärkidesse. </w:t>
      </w:r>
    </w:p>
    <w:p w14:paraId="0170BA0D" w14:textId="77777777" w:rsidR="00256A95" w:rsidRDefault="00256A95" w:rsidP="00256A95">
      <w:pPr>
        <w:pStyle w:val="Kommentaaritekst"/>
      </w:pPr>
      <w:r>
        <w:br/>
      </w:r>
      <w:r>
        <w:rPr>
          <w:i/>
          <w:iCs/>
        </w:rPr>
        <w:t>Ministry of Education and Research / Haridus- ja Teadusministeerium</w:t>
      </w:r>
    </w:p>
  </w:comment>
  <w:comment w:id="42" w:author="Kaisa Tähe - RAM" w:date="2025-07-29T13:34:00Z" w:initials="KT">
    <w:p w14:paraId="299F08CB" w14:textId="202879EB" w:rsidR="00DB1C5C" w:rsidRDefault="00BB0398" w:rsidP="00DB1C5C">
      <w:pPr>
        <w:pStyle w:val="Kommentaaritekst"/>
      </w:pPr>
      <w:r>
        <w:rPr>
          <w:rStyle w:val="Kommentaariviide"/>
        </w:rPr>
        <w:annotationRef/>
      </w:r>
      <w:r w:rsidR="00DB1C5C">
        <w:rPr>
          <w:b/>
          <w:bCs/>
        </w:rPr>
        <w:t xml:space="preserve">Amendment nr 6. </w:t>
      </w:r>
      <w:r w:rsidR="00DB1C5C">
        <w:rPr>
          <w:b/>
          <w:bCs/>
        </w:rPr>
        <w:br/>
        <w:t xml:space="preserve">Muudatus nr 6. </w:t>
      </w:r>
      <w:r w:rsidR="00DB1C5C">
        <w:t xml:space="preserve">Lähtudes 05.06.2025 VV kabineti otsusest suunatakse vahendid ümber kaitsevõime suurendamise tegevustesse. PO1 uue erieesmärgi </w:t>
      </w:r>
      <w:r w:rsidR="00DB1C5C">
        <w:rPr>
          <w:i/>
          <w:iCs/>
        </w:rPr>
        <w:t xml:space="preserve">(vii) tööstussuutlikkuse suurendamine kaitsevõime edendamiseks, seades esikohale kahesuguse kasutusega võimed </w:t>
      </w:r>
      <w:r w:rsidR="00DB1C5C">
        <w:t>alla luuakse sekkumine- riigikaitset toetava tehisaru võimekuse arendamine.</w:t>
      </w:r>
    </w:p>
    <w:p w14:paraId="55211070" w14:textId="77777777" w:rsidR="00DB1C5C" w:rsidRDefault="00DB1C5C" w:rsidP="00DB1C5C">
      <w:pPr>
        <w:pStyle w:val="Kommentaaritekst"/>
      </w:pPr>
    </w:p>
    <w:p w14:paraId="379C27F6" w14:textId="77777777" w:rsidR="00DB1C5C" w:rsidRDefault="00DB1C5C" w:rsidP="00DB1C5C">
      <w:pPr>
        <w:pStyle w:val="Kommentaaritekst"/>
      </w:pPr>
      <w:r>
        <w:rPr>
          <w:i/>
          <w:iCs/>
        </w:rPr>
        <w:t>Ministry of Education and Research / Haridus- ja Teadusministeerium</w:t>
      </w:r>
    </w:p>
  </w:comment>
  <w:comment w:id="45" w:author="Kaisa Tähe - RAM" w:date="2025-07-29T13:49:00Z" w:initials="KT">
    <w:p w14:paraId="733FB5A1" w14:textId="77777777" w:rsidR="000019DD" w:rsidRDefault="00FF29C3" w:rsidP="000019DD">
      <w:pPr>
        <w:pStyle w:val="Kommentaaritekst"/>
      </w:pPr>
      <w:r>
        <w:rPr>
          <w:rStyle w:val="Kommentaariviide"/>
        </w:rPr>
        <w:annotationRef/>
      </w:r>
      <w:r w:rsidR="000019DD">
        <w:rPr>
          <w:b/>
          <w:bCs/>
        </w:rPr>
        <w:t>Amendment nr 31.</w:t>
      </w:r>
      <w:r w:rsidR="000019DD">
        <w:t xml:space="preserve"> </w:t>
      </w:r>
    </w:p>
    <w:p w14:paraId="6E27E463" w14:textId="77777777" w:rsidR="000019DD" w:rsidRDefault="000019DD" w:rsidP="000019DD">
      <w:pPr>
        <w:pStyle w:val="Kommentaaritekst"/>
      </w:pPr>
      <w:r>
        <w:rPr>
          <w:b/>
          <w:bCs/>
        </w:rPr>
        <w:t xml:space="preserve">Muudatus nr 31. </w:t>
      </w:r>
      <w:r>
        <w:t xml:space="preserve">Lähtudes 05.06.2025 VV kabineti otsusest suunatakse vahendid ümber kaitsevõime suurendamise tegevustesse, uue kaitseettevõtja tootearendusprogrammi kujundamine uue erieesmärgi (vii) </w:t>
      </w:r>
      <w:r>
        <w:rPr>
          <w:i/>
          <w:iCs/>
        </w:rPr>
        <w:t>tööstussuutlikkuse suurendamine kaitsevõime edendamiseks, seades esikohale kahesuguse kasutusega</w:t>
      </w:r>
      <w:r>
        <w:t xml:space="preserve"> </w:t>
      </w:r>
      <w:r>
        <w:rPr>
          <w:i/>
          <w:iCs/>
        </w:rPr>
        <w:t>võimed</w:t>
      </w:r>
      <w:r>
        <w:t xml:space="preserve"> alla koos vastavate täiendustega (sh peamised sihtrühmad).</w:t>
      </w:r>
    </w:p>
    <w:p w14:paraId="0B719065" w14:textId="77777777" w:rsidR="000019DD" w:rsidRDefault="000019DD" w:rsidP="000019DD">
      <w:pPr>
        <w:pStyle w:val="Kommentaaritekst"/>
      </w:pPr>
    </w:p>
    <w:p w14:paraId="632B0E24" w14:textId="77777777" w:rsidR="000019DD" w:rsidRDefault="000019DD" w:rsidP="000019DD">
      <w:pPr>
        <w:pStyle w:val="Kommentaaritekst"/>
      </w:pPr>
      <w:r>
        <w:rPr>
          <w:i/>
          <w:iCs/>
        </w:rPr>
        <w:t>Ministry of Economic Affairs and Communications / Majandus- ja Kommunikatsiooniministeerium</w:t>
      </w:r>
    </w:p>
  </w:comment>
  <w:comment w:id="49" w:author="Kaisa Tähe - RAM" w:date="2025-07-29T13:51:00Z" w:initials="KT">
    <w:p w14:paraId="35F432EF" w14:textId="77777777" w:rsidR="00857669" w:rsidRDefault="00FF29C3" w:rsidP="00857669">
      <w:pPr>
        <w:pStyle w:val="Kommentaaritekst"/>
      </w:pPr>
      <w:r>
        <w:rPr>
          <w:rStyle w:val="Kommentaariviide"/>
        </w:rPr>
        <w:annotationRef/>
      </w:r>
      <w:r w:rsidR="00857669">
        <w:rPr>
          <w:b/>
          <w:bCs/>
        </w:rPr>
        <w:t>Amendment nr 13.</w:t>
      </w:r>
      <w:r w:rsidR="00857669">
        <w:t xml:space="preserve"> </w:t>
      </w:r>
    </w:p>
    <w:p w14:paraId="7452CBBE" w14:textId="77777777" w:rsidR="00857669" w:rsidRDefault="00857669" w:rsidP="00857669">
      <w:pPr>
        <w:pStyle w:val="Kommentaaritekst"/>
      </w:pPr>
      <w:r>
        <w:rPr>
          <w:b/>
          <w:bCs/>
        </w:rPr>
        <w:t xml:space="preserve">Muudatus nr 13. </w:t>
      </w:r>
      <w:r>
        <w:t xml:space="preserve">Lähtudes 05.06.2025 VV kabineti otsusest suunatakse vahendid ümber kaitsevõime suurendamise tegevustesse. Erieesmärgi </w:t>
      </w:r>
      <w:r>
        <w:rPr>
          <w:i/>
          <w:iCs/>
        </w:rPr>
        <w:t>tööstussuutlikkuse suurendamine kaitsevõime edendamiseks, seades esikohale kahesuguse kasutusega</w:t>
      </w:r>
      <w:r>
        <w:t xml:space="preserve"> võimed alla luuakse uus sekkumine- kaitsetööstuspargi baastaristu. Tööstuspargi ettevalmistus hõlmab kinnistu ettevalmistust, sealhulgas ligipääsuteede rajamist, elektri- ja vee liitumiste loomist, piirdeaia ja väravarajatiste ehitamist, samuti lõhkeaine- ja moonahoidlate, katseplatsi ning lõhkeainejääkide hävitamise platsi rajamist.</w:t>
      </w:r>
    </w:p>
    <w:p w14:paraId="275F3ED2" w14:textId="77777777" w:rsidR="00857669" w:rsidRDefault="00857669" w:rsidP="00857669">
      <w:pPr>
        <w:pStyle w:val="Kommentaaritekst"/>
      </w:pPr>
      <w:r>
        <w:t>Tootjad ise rajavad hiljem tootmishooned, administratiivhooned, abihooned, täiendavad laohooned jm.</w:t>
      </w:r>
    </w:p>
    <w:p w14:paraId="0BF9CF71" w14:textId="77777777" w:rsidR="00857669" w:rsidRDefault="00857669" w:rsidP="00857669">
      <w:pPr>
        <w:pStyle w:val="Kommentaaritekst"/>
      </w:pPr>
    </w:p>
    <w:p w14:paraId="7A4201F5" w14:textId="77777777" w:rsidR="00857669" w:rsidRDefault="00857669" w:rsidP="00857669">
      <w:pPr>
        <w:pStyle w:val="Kommentaaritekst"/>
      </w:pPr>
      <w:r>
        <w:rPr>
          <w:i/>
          <w:iCs/>
        </w:rPr>
        <w:t>Ministry of Defence / Kaitseministeerium</w:t>
      </w:r>
    </w:p>
  </w:comment>
  <w:comment w:id="69" w:author="Kaisa Tähe - RAM" w:date="2025-09-25T14:19:00Z" w:initials="KT">
    <w:p w14:paraId="730E64DA" w14:textId="77777777" w:rsidR="00EF14AB" w:rsidRDefault="00383BF7" w:rsidP="00EF14AB">
      <w:pPr>
        <w:pStyle w:val="Kommentaaritekst"/>
      </w:pPr>
      <w:r>
        <w:rPr>
          <w:rStyle w:val="Kommentaariviide"/>
        </w:rPr>
        <w:annotationRef/>
      </w:r>
      <w:r w:rsidR="00EF14AB">
        <w:rPr>
          <w:b/>
          <w:bCs/>
        </w:rPr>
        <w:t>Amendment nr 44.</w:t>
      </w:r>
      <w:r w:rsidR="00EF14AB">
        <w:t xml:space="preserve"> </w:t>
      </w:r>
    </w:p>
    <w:p w14:paraId="0A4003D2" w14:textId="77777777" w:rsidR="00EF14AB" w:rsidRDefault="00EF14AB" w:rsidP="00EF14AB">
      <w:pPr>
        <w:pStyle w:val="Kommentaaritekst"/>
      </w:pPr>
      <w:r>
        <w:rPr>
          <w:b/>
          <w:bCs/>
        </w:rPr>
        <w:t xml:space="preserve">Muudatus nr 44. </w:t>
      </w:r>
      <w:r>
        <w:t>Lähtudes Vabariigi Valitsuse eelarve vähendamise otsusest ei ole võimalik saavutada algselt seatud eesmärke digitaalse ühenduvuse erieesmärgis. Uus eesmärk alles oleva eelarvega on rajada sidemaste koridoril olevatesse valgetesse aladesse ja luua seeläbi valmidus katkematu 5G ühendusega  transpordikoridorideks. Loobutud on elamu- ja äripiirkondade 5G-ga katmisest rakenduskava vahendite raames.</w:t>
      </w:r>
    </w:p>
    <w:p w14:paraId="54DF563F" w14:textId="77777777" w:rsidR="00EF14AB" w:rsidRDefault="00EF14AB" w:rsidP="00EF14AB">
      <w:pPr>
        <w:pStyle w:val="Kommentaaritekst"/>
      </w:pPr>
      <w:r>
        <w:t>5G piiriülesed koridorid Läti ja Leeduga tehakse teistest Euroopa Liidu eelarvelistest vahenditest (eelkõige CEF Digital).</w:t>
      </w:r>
    </w:p>
    <w:p w14:paraId="16FC8941" w14:textId="77777777" w:rsidR="00EF14AB" w:rsidRDefault="00EF14AB" w:rsidP="00EF14AB">
      <w:pPr>
        <w:pStyle w:val="Kommentaaritekst"/>
      </w:pPr>
    </w:p>
    <w:p w14:paraId="3F0C3C9B" w14:textId="77777777" w:rsidR="00EF14AB" w:rsidRDefault="00EF14AB" w:rsidP="00EF14AB">
      <w:pPr>
        <w:pStyle w:val="Kommentaaritekst"/>
      </w:pPr>
      <w:r>
        <w:rPr>
          <w:i/>
          <w:iCs/>
        </w:rPr>
        <w:t>Ministry of Justice and Digital Affairs / Justiits- ja Digiministeerium</w:t>
      </w:r>
    </w:p>
  </w:comment>
  <w:comment w:id="72" w:author="Kaisa Tähe - RAM" w:date="2025-11-04T14:49:00Z" w:initials="KT">
    <w:p w14:paraId="62467928" w14:textId="77777777" w:rsidR="00FF1956" w:rsidRDefault="00264E19" w:rsidP="00FF1956">
      <w:pPr>
        <w:pStyle w:val="Kommentaaritekst"/>
      </w:pPr>
      <w:r>
        <w:rPr>
          <w:rStyle w:val="Kommentaariviide"/>
        </w:rPr>
        <w:annotationRef/>
      </w:r>
      <w:r w:rsidR="00FF1956">
        <w:rPr>
          <w:b/>
          <w:bCs/>
        </w:rPr>
        <w:t>Amendment nr 20.</w:t>
      </w:r>
      <w:r w:rsidR="00FF1956">
        <w:t xml:space="preserve"> </w:t>
      </w:r>
    </w:p>
    <w:p w14:paraId="44A2D7B6" w14:textId="77777777" w:rsidR="00FF1956" w:rsidRDefault="00FF1956" w:rsidP="00FF1956">
      <w:pPr>
        <w:pStyle w:val="Kommentaaritekst"/>
      </w:pPr>
      <w:r>
        <w:rPr>
          <w:b/>
          <w:bCs/>
        </w:rPr>
        <w:t xml:space="preserve">Muudatus nr 20. </w:t>
      </w:r>
      <w:r>
        <w:t xml:space="preserve">Lähtudes 05.06.2025 ja 09.09.2025 VV kabineti otsusest suunatakse vahendid ümber kaitsevõime suurendamise tegevustesse. Vähendame väljundnäitaja PSO45 väärtust 3 pealt 1 biometaani sisestuspunkti peale tulenevalt meetme eelarve olulisest vähendamisest. </w:t>
      </w:r>
    </w:p>
    <w:p w14:paraId="363A3556" w14:textId="77777777" w:rsidR="00FF1956" w:rsidRDefault="00FF1956" w:rsidP="00FF1956">
      <w:pPr>
        <w:pStyle w:val="Kommentaaritekst"/>
      </w:pPr>
    </w:p>
    <w:p w14:paraId="08F50AB5" w14:textId="77777777" w:rsidR="00FF1956" w:rsidRDefault="00FF1956" w:rsidP="00FF1956">
      <w:pPr>
        <w:pStyle w:val="Kommentaaritekst"/>
      </w:pPr>
      <w:r>
        <w:rPr>
          <w:i/>
          <w:iCs/>
        </w:rPr>
        <w:t>Ministry of Climate / Kliimaministeerium</w:t>
      </w:r>
    </w:p>
  </w:comment>
  <w:comment w:id="78" w:author="Kaisa Tähe - RAM" w:date="2025-10-01T08:51:00Z" w:initials="KT">
    <w:p w14:paraId="074BD464" w14:textId="77777777" w:rsidR="00D61DA3" w:rsidRDefault="00841422" w:rsidP="00D61DA3">
      <w:pPr>
        <w:pStyle w:val="Kommentaaritekst"/>
      </w:pPr>
      <w:r>
        <w:rPr>
          <w:rStyle w:val="Kommentaariviide"/>
        </w:rPr>
        <w:annotationRef/>
      </w:r>
      <w:r w:rsidR="00D61DA3">
        <w:rPr>
          <w:b/>
          <w:bCs/>
        </w:rPr>
        <w:t>Amendment nr 23.</w:t>
      </w:r>
      <w:r w:rsidR="00D61DA3">
        <w:t xml:space="preserve"> </w:t>
      </w:r>
    </w:p>
    <w:p w14:paraId="031FAC04" w14:textId="77777777" w:rsidR="00D61DA3" w:rsidRDefault="00D61DA3" w:rsidP="00D61DA3">
      <w:pPr>
        <w:pStyle w:val="Kommentaaritekst"/>
      </w:pPr>
      <w:r>
        <w:rPr>
          <w:b/>
          <w:bCs/>
        </w:rPr>
        <w:t xml:space="preserve">Muudatus nr 23. </w:t>
      </w:r>
      <w:r>
        <w:t xml:space="preserve">Komisjoni REARM algatus võimaldab liikmesriikidel kohandada oma programme vaheülevaatuse käigus, suunates olemasolevaid vahendeid ümber strateegiliste prioriteetide toetamiseks. Suuname projekti „Rail Baltica </w:t>
      </w:r>
      <w:r>
        <w:rPr>
          <w:color w:val="000000"/>
        </w:rPr>
        <w:t>Ülemiste reisiterminali, Pärnu reisiterminali ja</w:t>
      </w:r>
      <w:r>
        <w:rPr>
          <w:i/>
          <w:iCs/>
          <w:color w:val="000000"/>
        </w:rPr>
        <w:t xml:space="preserve"> </w:t>
      </w:r>
      <w:r>
        <w:t xml:space="preserve">kohalikud peatused“ erieesmärgi (i) </w:t>
      </w:r>
      <w:r>
        <w:rPr>
          <w:i/>
          <w:iCs/>
        </w:rPr>
        <w:t>kliimamuutustele vastupidava, intelligentse, turvalise, säästva ja intermodaalse TEN-T arendamine</w:t>
      </w:r>
      <w:r>
        <w:t xml:space="preserve"> alt uude eesmärki (iii) </w:t>
      </w:r>
      <w:r>
        <w:rPr>
          <w:i/>
          <w:iCs/>
        </w:rPr>
        <w:t>kerkse kaitsetaristu arendamine, seades esikohale kahesuguse kasutuse, sealhulgas sõjaväelise liikuvuse edendamiseks liidus, ning tsiviilvalmisoleku suurendamine</w:t>
      </w:r>
      <w:r>
        <w:t xml:space="preserve">. Muudatusega seotud teksti ja näitaja RCO53 kustutamine. </w:t>
      </w:r>
    </w:p>
    <w:p w14:paraId="7116C4F4" w14:textId="77777777" w:rsidR="00D61DA3" w:rsidRDefault="00D61DA3" w:rsidP="00D61DA3">
      <w:pPr>
        <w:pStyle w:val="Kommentaaritekst"/>
      </w:pPr>
    </w:p>
    <w:p w14:paraId="3BF0E899" w14:textId="77777777" w:rsidR="00D61DA3" w:rsidRDefault="00D61DA3" w:rsidP="00D61DA3">
      <w:pPr>
        <w:pStyle w:val="Kommentaaritekst"/>
      </w:pPr>
      <w:r>
        <w:rPr>
          <w:i/>
          <w:iCs/>
        </w:rPr>
        <w:t>Ministry of Climate / Kliimaministeerium</w:t>
      </w:r>
    </w:p>
  </w:comment>
  <w:comment w:id="90" w:author="Kaisa Tähe - RAM" w:date="2025-09-23T11:59:00Z" w:initials="KT">
    <w:p w14:paraId="372D205E" w14:textId="77777777" w:rsidR="00D61DA3" w:rsidRDefault="00386F80" w:rsidP="00D61DA3">
      <w:pPr>
        <w:pStyle w:val="Kommentaaritekst"/>
      </w:pPr>
      <w:r>
        <w:rPr>
          <w:rStyle w:val="Kommentaariviide"/>
        </w:rPr>
        <w:annotationRef/>
      </w:r>
      <w:r w:rsidR="00D61DA3">
        <w:rPr>
          <w:b/>
          <w:bCs/>
        </w:rPr>
        <w:t>Amendment nr 23.</w:t>
      </w:r>
      <w:r w:rsidR="00D61DA3">
        <w:t xml:space="preserve"> </w:t>
      </w:r>
    </w:p>
    <w:p w14:paraId="593F7CF4" w14:textId="77777777" w:rsidR="00D61DA3" w:rsidRDefault="00D61DA3" w:rsidP="00D61DA3">
      <w:pPr>
        <w:pStyle w:val="Kommentaaritekst"/>
      </w:pPr>
      <w:r>
        <w:rPr>
          <w:b/>
          <w:bCs/>
        </w:rPr>
        <w:t xml:space="preserve">Muudatus nr 23. </w:t>
      </w:r>
      <w:r>
        <w:t xml:space="preserve">Komisjoni REARM algatus võimaldab liikmesriikidel kohandada oma programme vaheülevaatuse käigus, suunates olemasolevaid vahendeid ümber strateegiliste prioriteetide toetamiseks. Suuname projekti „Rail Baltica </w:t>
      </w:r>
      <w:r>
        <w:rPr>
          <w:color w:val="000000"/>
        </w:rPr>
        <w:t>Ülemiste reisiterminali, Pärnu reisiterminali ja</w:t>
      </w:r>
      <w:r>
        <w:rPr>
          <w:i/>
          <w:iCs/>
          <w:color w:val="000000"/>
        </w:rPr>
        <w:t xml:space="preserve"> </w:t>
      </w:r>
      <w:r>
        <w:t xml:space="preserve">kohalikud peatused“ erieesmärgi (i) </w:t>
      </w:r>
      <w:r>
        <w:rPr>
          <w:i/>
          <w:iCs/>
        </w:rPr>
        <w:t>kliimamuutustele vastupidava, intelligentse, turvalise, säästva ja intermodaalse TEN-T arendamine</w:t>
      </w:r>
      <w:r>
        <w:t xml:space="preserve"> alt uude eesmärki (iii) </w:t>
      </w:r>
      <w:r>
        <w:rPr>
          <w:i/>
          <w:iCs/>
        </w:rPr>
        <w:t>kerkse kaitsetaristu arendamine, seades esikohale kahesuguse kasutuse, sealhulgas sõjaväelise liikuvuse edendamiseks liidus, ning tsiviilvalmisoleku suurendamine</w:t>
      </w:r>
      <w:r>
        <w:t xml:space="preserve">. Muudatusega seotud teksti ja näitaja RCO53 kustutamine. </w:t>
      </w:r>
    </w:p>
    <w:p w14:paraId="73A98F6E" w14:textId="77777777" w:rsidR="00D61DA3" w:rsidRDefault="00D61DA3" w:rsidP="00D61DA3">
      <w:pPr>
        <w:pStyle w:val="Kommentaaritekst"/>
      </w:pPr>
    </w:p>
    <w:p w14:paraId="326E8A05" w14:textId="77777777" w:rsidR="00D61DA3" w:rsidRDefault="00D61DA3" w:rsidP="00D61DA3">
      <w:pPr>
        <w:pStyle w:val="Kommentaaritekst"/>
      </w:pPr>
      <w:r>
        <w:rPr>
          <w:i/>
          <w:iCs/>
        </w:rPr>
        <w:t>Ministry of Climate / Kliimaministeerium</w:t>
      </w:r>
    </w:p>
  </w:comment>
  <w:comment w:id="107" w:author="Kaisa Tähe - RAM" w:date="2025-09-23T11:56:00Z" w:initials="KT">
    <w:p w14:paraId="3A49E63D" w14:textId="77777777" w:rsidR="002B1841" w:rsidRDefault="002819F8" w:rsidP="002B1841">
      <w:pPr>
        <w:pStyle w:val="Kommentaaritekst"/>
      </w:pPr>
      <w:r>
        <w:rPr>
          <w:rStyle w:val="Kommentaariviide"/>
        </w:rPr>
        <w:annotationRef/>
      </w:r>
      <w:r w:rsidR="002B1841">
        <w:rPr>
          <w:b/>
          <w:bCs/>
        </w:rPr>
        <w:t>Amendment nr 16.</w:t>
      </w:r>
      <w:r w:rsidR="002B1841">
        <w:t xml:space="preserve"> </w:t>
      </w:r>
    </w:p>
    <w:p w14:paraId="4012852E" w14:textId="77777777" w:rsidR="002B1841" w:rsidRDefault="002B1841" w:rsidP="002B1841">
      <w:pPr>
        <w:pStyle w:val="Kommentaaritekst"/>
      </w:pPr>
      <w:r>
        <w:rPr>
          <w:b/>
          <w:bCs/>
        </w:rPr>
        <w:t xml:space="preserve">Muudatus nr 16. </w:t>
      </w:r>
      <w:r>
        <w:t xml:space="preserve">Lähtudes 05.06.2025 VV kabineti otsusest suunatakse vahendid ümber kaitsevõime suurendamise tegevustesse. Uus meede “Sõjaväelise liikuvuse edendamist ning toimimist toetavad investeeringud (sh liitlaste vastuvõtu- ja kaitseväetaristu investeeringud)“ on loodud algatusega REARM Europe ja mõeldud sõjaväelinnaku ehitamiseks. </w:t>
      </w:r>
    </w:p>
    <w:p w14:paraId="218C1971" w14:textId="77777777" w:rsidR="002B1841" w:rsidRDefault="002B1841" w:rsidP="002B1841">
      <w:pPr>
        <w:pStyle w:val="Kommentaaritekst"/>
      </w:pPr>
    </w:p>
    <w:p w14:paraId="3D504470" w14:textId="77777777" w:rsidR="002B1841" w:rsidRDefault="002B1841" w:rsidP="002B1841">
      <w:pPr>
        <w:pStyle w:val="Kommentaaritekst"/>
      </w:pPr>
      <w:r>
        <w:rPr>
          <w:i/>
          <w:iCs/>
        </w:rPr>
        <w:t>Ministry of Defence / Kaitseministeerium</w:t>
      </w:r>
    </w:p>
  </w:comment>
  <w:comment w:id="139" w:author="Kaisa Tähe - RAM" w:date="2025-09-26T14:10:00Z" w:initials="KT">
    <w:p w14:paraId="5EF540FC" w14:textId="77777777" w:rsidR="00EB46CB" w:rsidRDefault="000B13B6" w:rsidP="00EB46CB">
      <w:pPr>
        <w:pStyle w:val="Kommentaaritekst"/>
      </w:pPr>
      <w:r>
        <w:rPr>
          <w:rStyle w:val="Kommentaariviide"/>
        </w:rPr>
        <w:annotationRef/>
      </w:r>
      <w:r w:rsidR="00EB46CB">
        <w:rPr>
          <w:b/>
          <w:bCs/>
        </w:rPr>
        <w:t>Amendment nr 33.</w:t>
      </w:r>
      <w:r w:rsidR="00EB46CB">
        <w:t xml:space="preserve"> </w:t>
      </w:r>
    </w:p>
    <w:p w14:paraId="01CAEACD" w14:textId="77777777" w:rsidR="00EB46CB" w:rsidRDefault="00EB46CB" w:rsidP="00EB46CB">
      <w:pPr>
        <w:pStyle w:val="Kommentaaritekst"/>
      </w:pPr>
      <w:r>
        <w:rPr>
          <w:b/>
          <w:bCs/>
        </w:rPr>
        <w:t xml:space="preserve">Muudatus nr 33. </w:t>
      </w:r>
      <w:r>
        <w:t xml:space="preserve">Teksti täiendamine rahastamisvahendite pakkumise sõnastusega. Muudatus on seotud vahendite rakendamise ülevaatamisega, sh ettevõtete vajadustega ja valitsuse suunisega kiirendada vahendite kasutamist. </w:t>
      </w:r>
    </w:p>
    <w:p w14:paraId="609E797C" w14:textId="77777777" w:rsidR="00EB46CB" w:rsidRDefault="00EB46CB" w:rsidP="00EB46CB">
      <w:pPr>
        <w:pStyle w:val="Kommentaaritekst"/>
      </w:pPr>
    </w:p>
    <w:p w14:paraId="2803D2EF" w14:textId="77777777" w:rsidR="00EB46CB" w:rsidRDefault="00EB46CB" w:rsidP="00EB46CB">
      <w:pPr>
        <w:pStyle w:val="Kommentaaritekst"/>
      </w:pPr>
      <w:r>
        <w:rPr>
          <w:i/>
          <w:iCs/>
        </w:rPr>
        <w:t>Ministry of Economic Affairs and Communications / Majandus- ja Kommunikatsiooniministeerium</w:t>
      </w:r>
    </w:p>
  </w:comment>
  <w:comment w:id="144" w:author="Kaisa Tähe - RAM" w:date="2025-07-17T10:43:00Z" w:initials="KT">
    <w:p w14:paraId="11FBFE12" w14:textId="77777777" w:rsidR="001C3877" w:rsidRDefault="005D08DF" w:rsidP="001C3877">
      <w:pPr>
        <w:pStyle w:val="Kommentaaritekst"/>
      </w:pPr>
      <w:r>
        <w:rPr>
          <w:rStyle w:val="Kommentaariviide"/>
        </w:rPr>
        <w:annotationRef/>
      </w:r>
      <w:r w:rsidR="001C3877">
        <w:rPr>
          <w:b/>
          <w:bCs/>
        </w:rPr>
        <w:t xml:space="preserve">Amendment nr 1. </w:t>
      </w:r>
      <w:r w:rsidR="001C3877">
        <w:rPr>
          <w:b/>
          <w:bCs/>
        </w:rPr>
        <w:br/>
        <w:t xml:space="preserve">muudatus nr 1. </w:t>
      </w:r>
      <w:r w:rsidR="001C3877">
        <w:t xml:space="preserve">Lähtudes 05.06.2025 VV kabineti otsusest suunatakse vahendid ümber kaitsevõime suurendamise tegevustesse, mistõttu vähendatakse erieesmärgi (i) eelarvet. Osaliselt on teadustulemuste väärindamine kaetud teise sekkumise raames. ASTRA+ raames toetatakse asutuste teadmussiirde võimekuse tõstmist ning ka teadustulemuste, sealhulgas tippteaduse innovatsioonivõimekuse taseme tõstmist. Teadustaristu teenuste väljatöötamist toetatakse asutuste võimekuse arendamise kaudu selliseid teenuseid arendada ja turule viia (ASTRA+). Teadustulemustel ja teadustaristul põhinevate teenuste arendamist toetatakse ka Euroopa Horisont programmi raames toetust saanud Teaming projektide kaudu. </w:t>
      </w:r>
    </w:p>
    <w:p w14:paraId="0B4EBDED" w14:textId="77777777" w:rsidR="001C3877" w:rsidRDefault="001C3877" w:rsidP="001C3877">
      <w:pPr>
        <w:pStyle w:val="Kommentaaritekst"/>
      </w:pPr>
    </w:p>
    <w:p w14:paraId="778D0D4B" w14:textId="77777777" w:rsidR="001C3877" w:rsidRDefault="001C3877" w:rsidP="001C3877">
      <w:pPr>
        <w:pStyle w:val="Kommentaaritekst"/>
      </w:pPr>
      <w:r>
        <w:rPr>
          <w:i/>
          <w:iCs/>
        </w:rPr>
        <w:t>Ministry of Education and Research / Haridus- ja Teadusministeerium</w:t>
      </w:r>
    </w:p>
  </w:comment>
  <w:comment w:id="159" w:author="Kaisa Tähe - RAM" w:date="2025-09-26T14:23:00Z" w:initials="KT">
    <w:p w14:paraId="3AD0A2F2" w14:textId="77777777" w:rsidR="00CF162E" w:rsidRDefault="009E4DBA" w:rsidP="00CF162E">
      <w:pPr>
        <w:pStyle w:val="Kommentaaritekst"/>
      </w:pPr>
      <w:r>
        <w:rPr>
          <w:rStyle w:val="Kommentaariviide"/>
        </w:rPr>
        <w:annotationRef/>
      </w:r>
      <w:r w:rsidR="00CF162E">
        <w:rPr>
          <w:b/>
          <w:bCs/>
        </w:rPr>
        <w:t>Amendment nr 35.</w:t>
      </w:r>
      <w:r w:rsidR="00CF162E">
        <w:t xml:space="preserve"> </w:t>
      </w:r>
    </w:p>
    <w:p w14:paraId="7107E638" w14:textId="77777777" w:rsidR="00CF162E" w:rsidRDefault="00CF162E" w:rsidP="00CF162E">
      <w:pPr>
        <w:pStyle w:val="Kommentaaritekst"/>
      </w:pPr>
      <w:r>
        <w:rPr>
          <w:b/>
          <w:bCs/>
        </w:rPr>
        <w:t xml:space="preserve">Muudatus nr 35. </w:t>
      </w:r>
    </w:p>
    <w:p w14:paraId="5717D70C" w14:textId="77777777" w:rsidR="00CF162E" w:rsidRDefault="00CF162E" w:rsidP="00CF162E">
      <w:pPr>
        <w:pStyle w:val="Kommentaaritekst"/>
      </w:pPr>
      <w:r>
        <w:t>Rahastamisvahendite kavandatava kasutamise infot täiendatakse järgmiselt:</w:t>
      </w:r>
    </w:p>
    <w:p w14:paraId="48A1C5FE" w14:textId="77777777" w:rsidR="00CF162E" w:rsidRDefault="00CF162E" w:rsidP="00CF162E">
      <w:pPr>
        <w:pStyle w:val="Kommentaaritekst"/>
      </w:pPr>
      <w:r>
        <w:t>„Innovatsioonimahukate ja uudseid tehnoloogiaid arendavate ettevõtete rahastamiseks rakendatakse rahastamisvahendeid laenude ja garantiide vormis. Peamine eesmärk on leevendada innovatsioonimahukate ja uute tehnoloogiate arendamisega seotud riske ning tagada ettevõtjatele parem kapitali kättesaadavus.“</w:t>
      </w:r>
    </w:p>
    <w:p w14:paraId="01358AED" w14:textId="77777777" w:rsidR="00CF162E" w:rsidRDefault="00CF162E" w:rsidP="00CF162E">
      <w:pPr>
        <w:pStyle w:val="Kommentaaritekst"/>
      </w:pPr>
    </w:p>
    <w:p w14:paraId="08281ABF" w14:textId="77777777" w:rsidR="00CF162E" w:rsidRDefault="00CF162E" w:rsidP="00CF162E">
      <w:pPr>
        <w:pStyle w:val="Kommentaaritekst"/>
      </w:pPr>
      <w:r>
        <w:rPr>
          <w:i/>
          <w:iCs/>
        </w:rPr>
        <w:t>Ministry of Economic Affairs and Communications / Majandus- ja Kommunikatsiooniministeerium</w:t>
      </w:r>
    </w:p>
  </w:comment>
  <w:comment w:id="168" w:author="Kaisa Tähe - RAM" w:date="2025-09-26T14:19:00Z" w:initials="KT">
    <w:p w14:paraId="65415B61" w14:textId="77777777" w:rsidR="00D47D95" w:rsidRDefault="00D6592B" w:rsidP="00D47D95">
      <w:pPr>
        <w:pStyle w:val="Kommentaaritekst"/>
      </w:pPr>
      <w:r>
        <w:rPr>
          <w:rStyle w:val="Kommentaariviide"/>
        </w:rPr>
        <w:annotationRef/>
      </w:r>
      <w:r w:rsidR="00D47D95">
        <w:rPr>
          <w:b/>
          <w:bCs/>
        </w:rPr>
        <w:t>Amendment nr 34.</w:t>
      </w:r>
      <w:r w:rsidR="00D47D95">
        <w:t xml:space="preserve"> </w:t>
      </w:r>
    </w:p>
    <w:p w14:paraId="175B9226" w14:textId="77777777" w:rsidR="00D47D95" w:rsidRDefault="00D47D95" w:rsidP="00D47D95">
      <w:pPr>
        <w:pStyle w:val="Kommentaaritekst"/>
      </w:pPr>
      <w:r>
        <w:rPr>
          <w:b/>
          <w:bCs/>
        </w:rPr>
        <w:t xml:space="preserve">Muudatus nr 34. </w:t>
      </w:r>
      <w:r>
        <w:t>Uus väljundnäitaja RCO03 sihttasemega aastaks 2029 12 rahastamisvahenditest toetatavat ettevõtjat. Muudatus on seotud eelmises punktis välja toodud uue sekkumise lisamisega erieesmärgi alla.</w:t>
      </w:r>
    </w:p>
    <w:p w14:paraId="2F028396" w14:textId="77777777" w:rsidR="00D47D95" w:rsidRDefault="00D47D95" w:rsidP="00D47D95">
      <w:pPr>
        <w:pStyle w:val="Kommentaaritekst"/>
      </w:pPr>
    </w:p>
    <w:p w14:paraId="78DE3A48" w14:textId="77777777" w:rsidR="00D47D95" w:rsidRDefault="00D47D95" w:rsidP="00D47D95">
      <w:pPr>
        <w:pStyle w:val="Kommentaaritekst"/>
      </w:pPr>
      <w:r>
        <w:rPr>
          <w:i/>
          <w:iCs/>
        </w:rPr>
        <w:t>Ministry of Economic Affairs and Communications / Majandus- ja Kommunikatsiooniministeerium</w:t>
      </w:r>
    </w:p>
  </w:comment>
  <w:comment w:id="176" w:author="Kaisa Tähe - RAM" w:date="2025-07-21T16:12:00Z" w:initials="KT">
    <w:p w14:paraId="5A699442" w14:textId="77777777" w:rsidR="00EC0C53" w:rsidRDefault="0023555C" w:rsidP="00EC0C53">
      <w:pPr>
        <w:pStyle w:val="Kommentaaritekst"/>
      </w:pPr>
      <w:r>
        <w:rPr>
          <w:rStyle w:val="Kommentaariviide"/>
        </w:rPr>
        <w:annotationRef/>
      </w:r>
      <w:r w:rsidR="00EC0C53">
        <w:rPr>
          <w:b/>
          <w:bCs/>
        </w:rPr>
        <w:t>Amendment nr 38.</w:t>
      </w:r>
      <w:r w:rsidR="00EC0C53">
        <w:t xml:space="preserve"> </w:t>
      </w:r>
    </w:p>
    <w:p w14:paraId="1F698B7C" w14:textId="77777777" w:rsidR="00EC0C53" w:rsidRDefault="00EC0C53" w:rsidP="00EC0C53">
      <w:pPr>
        <w:pStyle w:val="Kommentaaritekst"/>
      </w:pPr>
      <w:r>
        <w:rPr>
          <w:b/>
          <w:bCs/>
        </w:rPr>
        <w:t xml:space="preserve">Muudatus nr 38. </w:t>
      </w:r>
      <w:r>
        <w:t>Lähtudes 05.06.2025 VV kabineti otsusest suunatakse vahendid ümber kaitsevõime suurendamise tegevustesse.</w:t>
      </w:r>
    </w:p>
    <w:p w14:paraId="2F18CFEA" w14:textId="77777777" w:rsidR="00EC0C53" w:rsidRDefault="00EC0C53" w:rsidP="00EC0C53">
      <w:pPr>
        <w:pStyle w:val="Kommentaaritekst"/>
      </w:pPr>
    </w:p>
    <w:p w14:paraId="65ED22DD" w14:textId="77777777" w:rsidR="00EC0C53" w:rsidRDefault="00EC0C53" w:rsidP="00EC0C53">
      <w:pPr>
        <w:pStyle w:val="Kommentaaritekst"/>
      </w:pPr>
      <w:r>
        <w:rPr>
          <w:color w:val="000000"/>
        </w:rPr>
        <w:t xml:space="preserve">Väljundnäitaja PSO01 väheneb 56-lt 36-le. Tulemusnäitaja PSR04 väheneb 22-lt 14-le.  </w:t>
      </w:r>
    </w:p>
    <w:p w14:paraId="555F76D7" w14:textId="77777777" w:rsidR="00EC0C53" w:rsidRDefault="00EC0C53" w:rsidP="00EC0C53">
      <w:pPr>
        <w:pStyle w:val="Kommentaaritekst"/>
      </w:pPr>
      <w:r>
        <w:rPr>
          <w:color w:val="000000"/>
        </w:rPr>
        <w:t xml:space="preserve">Kuna vähendatakse innovatsiooniprojektide eelarve mahtu, siis väheneb näitaja sihttase. Samuti võttes arvesse vajadust rahastada suuremahulisi projekte, mille tehnilise valmisoleku tase on suurem, on vajadus korrigeerida meetme väljund- ja tulemusnäitaja sihttaset. Arvestades 3–4% suurust keskmist aastast inflatsioonimäära, on sellise projekti kogukuluks pärast kolme aastat (inflatsiooniga korrigeerituna) hinnanguliselt 1 400 000 eurot, millele lisanduvad arendus- ja tugitegevuste kulud ning kaudsed kulud. </w:t>
      </w:r>
    </w:p>
    <w:p w14:paraId="4A5EE7ED" w14:textId="77777777" w:rsidR="00EC0C53" w:rsidRDefault="00EC0C53" w:rsidP="00EC0C53">
      <w:pPr>
        <w:pStyle w:val="Kommentaaritekst"/>
      </w:pPr>
      <w:r>
        <w:rPr>
          <w:color w:val="000000"/>
        </w:rPr>
        <w:t xml:space="preserve">Sekkumine plaanitakse ellu viia lihtsustatud kulude hüvitamisviiside alusel. </w:t>
      </w:r>
    </w:p>
    <w:p w14:paraId="35F4566D" w14:textId="77777777" w:rsidR="00EC0C53" w:rsidRDefault="00EC0C53" w:rsidP="00EC0C53">
      <w:pPr>
        <w:pStyle w:val="Kommentaaritekst"/>
      </w:pPr>
    </w:p>
    <w:p w14:paraId="7207C97E" w14:textId="77777777" w:rsidR="00EC0C53" w:rsidRDefault="00EC0C53" w:rsidP="00EC0C53">
      <w:pPr>
        <w:pStyle w:val="Kommentaaritekst"/>
      </w:pPr>
      <w:r>
        <w:rPr>
          <w:i/>
          <w:iCs/>
        </w:rPr>
        <w:t>Government Office / Riigikantselei</w:t>
      </w:r>
    </w:p>
  </w:comment>
  <w:comment w:id="180" w:author="Kaisa Tähe - RAM" w:date="2025-07-17T10:51:00Z" w:initials="KT">
    <w:p w14:paraId="1F0A7B62" w14:textId="77777777" w:rsidR="00344D87" w:rsidRDefault="00707956" w:rsidP="00344D87">
      <w:pPr>
        <w:pStyle w:val="Kommentaaritekst"/>
      </w:pPr>
      <w:r>
        <w:rPr>
          <w:rStyle w:val="Kommentaariviide"/>
        </w:rPr>
        <w:annotationRef/>
      </w:r>
      <w:r w:rsidR="00344D87">
        <w:rPr>
          <w:b/>
          <w:bCs/>
        </w:rPr>
        <w:t xml:space="preserve">Amendment nr 2. </w:t>
      </w:r>
      <w:r w:rsidR="00344D87">
        <w:rPr>
          <w:b/>
          <w:bCs/>
        </w:rPr>
        <w:br/>
        <w:t xml:space="preserve">Muudatus nr 2. </w:t>
      </w:r>
      <w:r w:rsidR="00344D87">
        <w:t>Lähtudes 05.06.2025 VV kabineti otsusest suunatakse vahendid ümber kaitsevõime suurendamise tegevustesse, mistõttu vähendatakse erieesmärgi (i) raames sektoritevahelise mobiilsuse toetamise rahastamist ja ühes sellega rakenduskava näitaja PSO02 „Mobiilsusskeemides osalejate arv“ 2029 sihttaset 950-lt 800-le.</w:t>
      </w:r>
    </w:p>
    <w:p w14:paraId="702C0F61" w14:textId="77777777" w:rsidR="00344D87" w:rsidRDefault="00344D87" w:rsidP="00344D87">
      <w:pPr>
        <w:pStyle w:val="Kommentaaritekst"/>
      </w:pPr>
    </w:p>
    <w:p w14:paraId="0CCD39D4" w14:textId="77777777" w:rsidR="00344D87" w:rsidRDefault="00344D87" w:rsidP="00344D87">
      <w:pPr>
        <w:pStyle w:val="Kommentaaritekst"/>
      </w:pPr>
      <w:r>
        <w:rPr>
          <w:i/>
          <w:iCs/>
        </w:rPr>
        <w:t>Ministry of Education and Research / Haridus- ja Teadusministeerium</w:t>
      </w:r>
    </w:p>
  </w:comment>
  <w:comment w:id="183" w:author="Kaisa Tähe - RAM" w:date="2025-07-17T10:52:00Z" w:initials="KT">
    <w:p w14:paraId="41613601" w14:textId="77777777" w:rsidR="00874C38" w:rsidRDefault="00E11B47" w:rsidP="00874C38">
      <w:pPr>
        <w:pStyle w:val="Kommentaaritekst"/>
      </w:pPr>
      <w:r>
        <w:rPr>
          <w:rStyle w:val="Kommentaariviide"/>
        </w:rPr>
        <w:annotationRef/>
      </w:r>
      <w:r w:rsidR="00874C38">
        <w:rPr>
          <w:b/>
          <w:bCs/>
        </w:rPr>
        <w:t xml:space="preserve">Amendment nr 3. </w:t>
      </w:r>
      <w:r w:rsidR="00874C38">
        <w:rPr>
          <w:b/>
          <w:bCs/>
        </w:rPr>
        <w:br/>
        <w:t xml:space="preserve">Muudatus nr 3. </w:t>
      </w:r>
    </w:p>
    <w:p w14:paraId="49619237" w14:textId="77777777" w:rsidR="00874C38" w:rsidRDefault="00874C38" w:rsidP="00874C38">
      <w:pPr>
        <w:pStyle w:val="Kommentaaritekst"/>
      </w:pPr>
      <w:r>
        <w:t xml:space="preserve">Lähtudes 05.06.2025 VV kabineti otsusest suunatakse vahendid ümber kaitsevõime suurendamise tegevustesse ja algselt kavandatud sekkumist ei viida ellu, mistõttu eemaldatakse rakenduskavast ka väljundnäitaja PSO46 ja tulemusnäitaja PSR45. </w:t>
      </w:r>
    </w:p>
    <w:p w14:paraId="3F331741" w14:textId="77777777" w:rsidR="00874C38" w:rsidRDefault="00874C38" w:rsidP="00874C38">
      <w:pPr>
        <w:pStyle w:val="Kommentaaritekst"/>
      </w:pPr>
    </w:p>
    <w:p w14:paraId="4D6971AA" w14:textId="77777777" w:rsidR="00874C38" w:rsidRDefault="00874C38" w:rsidP="00874C38">
      <w:pPr>
        <w:pStyle w:val="Kommentaaritekst"/>
      </w:pPr>
      <w:r>
        <w:rPr>
          <w:i/>
          <w:iCs/>
        </w:rPr>
        <w:t>Ministry of Education and Research / Haridus- ja Teadusministeerium</w:t>
      </w:r>
    </w:p>
  </w:comment>
  <w:comment w:id="193" w:author="Kaisa Tähe - RAM" w:date="2025-07-17T10:53:00Z" w:initials="KT">
    <w:p w14:paraId="1E2EA3FA" w14:textId="77777777" w:rsidR="00F34453" w:rsidRDefault="00E11B47" w:rsidP="00F34453">
      <w:pPr>
        <w:pStyle w:val="Kommentaaritekst"/>
      </w:pPr>
      <w:r>
        <w:rPr>
          <w:rStyle w:val="Kommentaariviide"/>
        </w:rPr>
        <w:annotationRef/>
      </w:r>
      <w:r w:rsidR="00F34453">
        <w:rPr>
          <w:b/>
          <w:bCs/>
        </w:rPr>
        <w:t xml:space="preserve">Amendment nr 5. </w:t>
      </w:r>
      <w:r w:rsidR="00F34453">
        <w:rPr>
          <w:b/>
          <w:bCs/>
        </w:rPr>
        <w:br/>
        <w:t xml:space="preserve">Muudatus nr 5. </w:t>
      </w:r>
    </w:p>
    <w:p w14:paraId="7E556B2F" w14:textId="77777777" w:rsidR="00F34453" w:rsidRDefault="00F34453" w:rsidP="00F34453">
      <w:pPr>
        <w:pStyle w:val="Kommentaaritekst"/>
      </w:pPr>
      <w:r>
        <w:t xml:space="preserve">Uus kaitsetehnoloogia testimisvõimekuse loomise sekkumise väljundnäitaja on </w:t>
      </w:r>
      <w:r>
        <w:rPr>
          <w:lang w:val="en-US"/>
        </w:rPr>
        <w:t>PSO47</w:t>
      </w:r>
      <w:r>
        <w:t xml:space="preserve"> - teadus- ja arendusasutused, milles on välja arendatud kaitseotstarbeliste tehnoloogiate testimise võimekus. Mõõtühik on arv ja sihtväärtus aastaks 2029 on 2. Uus tulemusnäitaja on </w:t>
      </w:r>
      <w:r>
        <w:rPr>
          <w:lang w:val="en-US"/>
        </w:rPr>
        <w:t>PSR46</w:t>
      </w:r>
      <w:r>
        <w:t xml:space="preserve"> - k</w:t>
      </w:r>
      <w:r>
        <w:rPr>
          <w:color w:val="000000"/>
        </w:rPr>
        <w:t>aitsetehnoloogia testimistaristu baasil loodud teenused. M</w:t>
      </w:r>
      <w:r>
        <w:t>õõtühikuks on arv ja sihtväärtus aastaks 2029 on 12. Arvestades, et osa teenustest võib olla seotud riigikaitse erisusega, ei pruugi nende kontrollimine olla igas olukorras teostatav.</w:t>
      </w:r>
    </w:p>
    <w:p w14:paraId="2DFDE136" w14:textId="77777777" w:rsidR="00F34453" w:rsidRDefault="00F34453" w:rsidP="00F34453">
      <w:pPr>
        <w:pStyle w:val="Kommentaaritekst"/>
      </w:pPr>
    </w:p>
    <w:p w14:paraId="38822955" w14:textId="77777777" w:rsidR="00F34453" w:rsidRDefault="00F34453" w:rsidP="00F34453">
      <w:pPr>
        <w:pStyle w:val="Kommentaaritekst"/>
      </w:pPr>
      <w:r>
        <w:rPr>
          <w:i/>
          <w:iCs/>
        </w:rPr>
        <w:t>Ministry of Education and Research / Haridus- ja Teadusministeerium</w:t>
      </w:r>
    </w:p>
  </w:comment>
  <w:comment w:id="206" w:author="Kaisa Tähe - RAM" w:date="2025-07-30T14:10:00Z" w:initials="KT">
    <w:p w14:paraId="3A9AE94C" w14:textId="6DCFC970" w:rsidR="00034E17" w:rsidRDefault="008D13C7" w:rsidP="00034E17">
      <w:pPr>
        <w:pStyle w:val="Kommentaaritekst"/>
      </w:pPr>
      <w:r>
        <w:rPr>
          <w:rStyle w:val="Kommentaariviide"/>
        </w:rPr>
        <w:annotationRef/>
      </w:r>
      <w:r w:rsidR="00034E17">
        <w:rPr>
          <w:b/>
          <w:bCs/>
        </w:rPr>
        <w:t>Amendment nr 32.</w:t>
      </w:r>
    </w:p>
    <w:p w14:paraId="63F4DEED" w14:textId="77777777" w:rsidR="00034E17" w:rsidRDefault="00034E17" w:rsidP="00034E17">
      <w:pPr>
        <w:pStyle w:val="Kommentaaritekst"/>
      </w:pPr>
      <w:r>
        <w:rPr>
          <w:b/>
          <w:bCs/>
        </w:rPr>
        <w:t xml:space="preserve">Muudatus nr 32. </w:t>
      </w:r>
    </w:p>
    <w:p w14:paraId="44190D87" w14:textId="77777777" w:rsidR="00034E17" w:rsidRDefault="00034E17" w:rsidP="00034E17">
      <w:pPr>
        <w:pStyle w:val="Kommentaaritekst"/>
      </w:pPr>
      <w:r>
        <w:t xml:space="preserve">Lähtudes 05.06.2025 VV kabineti otsusest suunatakse vahendid ümber kaitsevõime suurendamise tegevustesse. Seoses eelarve vähenemisega väheneb tulemusnäitaja RCR02 sihtväärtus. Uus sihtväärtus 56 516 444. </w:t>
      </w:r>
    </w:p>
    <w:p w14:paraId="1028CF4F" w14:textId="77777777" w:rsidR="00034E17" w:rsidRDefault="00034E17" w:rsidP="00034E17">
      <w:pPr>
        <w:pStyle w:val="Kommentaaritekst"/>
      </w:pPr>
    </w:p>
    <w:p w14:paraId="351BF812" w14:textId="77777777" w:rsidR="00034E17" w:rsidRDefault="00034E17" w:rsidP="00034E17">
      <w:pPr>
        <w:pStyle w:val="Kommentaaritekst"/>
      </w:pPr>
      <w:r>
        <w:rPr>
          <w:i/>
          <w:iCs/>
        </w:rPr>
        <w:t>Ministry of Economic Affairs and Communications / Majandus- ja Kommunikatsiooniministeerium</w:t>
      </w:r>
    </w:p>
  </w:comment>
  <w:comment w:id="209" w:author="Kaisa Tähe - RAM" w:date="2025-07-21T16:14:00Z" w:initials="KT">
    <w:p w14:paraId="1BD4BB9B" w14:textId="77777777" w:rsidR="007D380B" w:rsidRDefault="00BB3426" w:rsidP="007D380B">
      <w:pPr>
        <w:pStyle w:val="Kommentaaritekst"/>
      </w:pPr>
      <w:r>
        <w:rPr>
          <w:rStyle w:val="Kommentaariviide"/>
        </w:rPr>
        <w:annotationRef/>
      </w:r>
      <w:r w:rsidR="007D380B">
        <w:rPr>
          <w:b/>
          <w:bCs/>
        </w:rPr>
        <w:t>Amendment nr 38.</w:t>
      </w:r>
      <w:r w:rsidR="007D380B">
        <w:t xml:space="preserve"> </w:t>
      </w:r>
    </w:p>
    <w:p w14:paraId="4B2DDF68" w14:textId="77777777" w:rsidR="007D380B" w:rsidRDefault="007D380B" w:rsidP="007D380B">
      <w:pPr>
        <w:pStyle w:val="Kommentaaritekst"/>
      </w:pPr>
      <w:r>
        <w:rPr>
          <w:b/>
          <w:bCs/>
        </w:rPr>
        <w:t xml:space="preserve">Muudatus nr 38. </w:t>
      </w:r>
      <w:r>
        <w:t>Lähtudes 05.06.2025 VV kabineti otsusest suunatakse vahendid ümber kaitsevõime suurendamise tegevustesse.</w:t>
      </w:r>
    </w:p>
    <w:p w14:paraId="39E0782A" w14:textId="77777777" w:rsidR="007D380B" w:rsidRDefault="007D380B" w:rsidP="007D380B">
      <w:pPr>
        <w:pStyle w:val="Kommentaaritekst"/>
      </w:pPr>
    </w:p>
    <w:p w14:paraId="736EC5DC" w14:textId="77777777" w:rsidR="007D380B" w:rsidRDefault="007D380B" w:rsidP="007D380B">
      <w:pPr>
        <w:pStyle w:val="Kommentaaritekst"/>
      </w:pPr>
      <w:r>
        <w:rPr>
          <w:color w:val="000000"/>
        </w:rPr>
        <w:t xml:space="preserve">Väljundnäitaja PSO01 väheneb 56-lt 36-le. Tulemusnäitaja PSR04 väheneb 22-lt 14-le.  </w:t>
      </w:r>
    </w:p>
    <w:p w14:paraId="7BA98A9F" w14:textId="77777777" w:rsidR="007D380B" w:rsidRDefault="007D380B" w:rsidP="007D380B">
      <w:pPr>
        <w:pStyle w:val="Kommentaaritekst"/>
      </w:pPr>
      <w:r>
        <w:rPr>
          <w:color w:val="000000"/>
        </w:rPr>
        <w:t xml:space="preserve">Kuna vähendatakse innovatsiooniprojektide eelarve mahtu, siis väheneb näitaja sihttase. Samuti võttes arvesse vajadust rahastada suuremahulisi projekte, mille tehnilise valmisoleku tase on suurem, on vajadus korrigeerida meetme väljund- ja tulemusnäitaja sihttaset. Arvestades 3–4% suurust keskmist aastast inflatsioonimäära, on sellise projekti kogukuluks pärast kolme aastat (inflatsiooniga korrigeerituna) hinnanguliselt 1 400 000 eurot, millele lisanduvad arendus- ja tugitegevuste kulud ning kaudsed kulud. </w:t>
      </w:r>
    </w:p>
    <w:p w14:paraId="3237DFC9" w14:textId="77777777" w:rsidR="007D380B" w:rsidRDefault="007D380B" w:rsidP="007D380B">
      <w:pPr>
        <w:pStyle w:val="Kommentaaritekst"/>
      </w:pPr>
      <w:r>
        <w:rPr>
          <w:color w:val="000000"/>
        </w:rPr>
        <w:t xml:space="preserve">Sekkumine plaanitakse ellu viia lihtsustatud kulude hüvitamisviiside alusel. </w:t>
      </w:r>
    </w:p>
    <w:p w14:paraId="2490FCC2" w14:textId="77777777" w:rsidR="007D380B" w:rsidRDefault="007D380B" w:rsidP="007D380B">
      <w:pPr>
        <w:pStyle w:val="Kommentaaritekst"/>
      </w:pPr>
    </w:p>
    <w:p w14:paraId="21E19A71" w14:textId="77777777" w:rsidR="007D380B" w:rsidRDefault="007D380B" w:rsidP="007D380B">
      <w:pPr>
        <w:pStyle w:val="Kommentaaritekst"/>
      </w:pPr>
      <w:r>
        <w:rPr>
          <w:i/>
          <w:iCs/>
        </w:rPr>
        <w:t>Government Office / Riigikantselei</w:t>
      </w:r>
    </w:p>
  </w:comment>
  <w:comment w:id="211" w:author="Kaisa Tähe - RAM" w:date="2025-10-03T16:17:00Z" w:initials="KT">
    <w:p w14:paraId="7CA3322A" w14:textId="77777777" w:rsidR="001664A5" w:rsidRDefault="004D1E90" w:rsidP="001664A5">
      <w:pPr>
        <w:pStyle w:val="Kommentaaritekst"/>
      </w:pPr>
      <w:r>
        <w:rPr>
          <w:rStyle w:val="Kommentaariviide"/>
        </w:rPr>
        <w:annotationRef/>
      </w:r>
      <w:r w:rsidR="001664A5">
        <w:rPr>
          <w:b/>
          <w:bCs/>
        </w:rPr>
        <w:t>Amendment nr 72.</w:t>
      </w:r>
      <w:r w:rsidR="001664A5">
        <w:t xml:space="preserve"> </w:t>
      </w:r>
    </w:p>
    <w:p w14:paraId="1BC872C4" w14:textId="77777777" w:rsidR="001664A5" w:rsidRDefault="001664A5" w:rsidP="001664A5">
      <w:pPr>
        <w:pStyle w:val="Kommentaaritekst"/>
      </w:pPr>
      <w:r>
        <w:rPr>
          <w:b/>
          <w:bCs/>
        </w:rPr>
        <w:t xml:space="preserve">Muudatus nr 72. </w:t>
      </w:r>
      <w:r>
        <w:t xml:space="preserve">Muudatus on seotud uue finantsinstrumendi sekkumise lisamisega erieesmärgi alla. Sekkumiskood 010 suureneb 2 mln võrra. Sekkumiskood 011 suureneb 8 mln võrra. Lisame rahastamise vormide koodid 03 (laenud) ja 04 (käendused). </w:t>
      </w:r>
    </w:p>
    <w:p w14:paraId="73E78644" w14:textId="77777777" w:rsidR="001664A5" w:rsidRDefault="001664A5" w:rsidP="001664A5">
      <w:pPr>
        <w:pStyle w:val="Kommentaaritekst"/>
      </w:pPr>
    </w:p>
    <w:p w14:paraId="44F40272" w14:textId="77777777" w:rsidR="001664A5" w:rsidRDefault="001664A5" w:rsidP="001664A5">
      <w:pPr>
        <w:pStyle w:val="Kommentaaritekst"/>
      </w:pPr>
      <w:r>
        <w:rPr>
          <w:i/>
          <w:iCs/>
        </w:rPr>
        <w:t>Ministry of Economic Affairs and Communications / Majandus- ja Kommunikatsiooniministeerium</w:t>
      </w:r>
    </w:p>
  </w:comment>
  <w:comment w:id="216" w:author="Kaisa Tähe - RAM" w:date="2025-10-03T16:03:00Z" w:initials="KT">
    <w:p w14:paraId="3EDAAEF5" w14:textId="77777777" w:rsidR="001664A5" w:rsidRDefault="002D1A6A" w:rsidP="001664A5">
      <w:pPr>
        <w:pStyle w:val="Kommentaaritekst"/>
      </w:pPr>
      <w:r>
        <w:rPr>
          <w:rStyle w:val="Kommentaariviide"/>
        </w:rPr>
        <w:annotationRef/>
      </w:r>
      <w:r w:rsidR="001664A5">
        <w:rPr>
          <w:b/>
          <w:bCs/>
        </w:rPr>
        <w:t>Amendment nr 72.</w:t>
      </w:r>
      <w:r w:rsidR="001664A5">
        <w:t xml:space="preserve"> </w:t>
      </w:r>
    </w:p>
    <w:p w14:paraId="6676C558" w14:textId="77777777" w:rsidR="001664A5" w:rsidRDefault="001664A5" w:rsidP="001664A5">
      <w:pPr>
        <w:pStyle w:val="Kommentaaritekst"/>
      </w:pPr>
      <w:r>
        <w:rPr>
          <w:b/>
          <w:bCs/>
        </w:rPr>
        <w:t xml:space="preserve">Muudatus nr 72. </w:t>
      </w:r>
      <w:r>
        <w:t xml:space="preserve">Muudatus on seotud uue finantsinstrumendi sekkumise lisamisega erieesmärgi alla. Sekkumiskood 010 suureneb 2 mln võrra. Sekkumiskood 011 suureneb 8 mln võrra. Lisame rahastamise vormide koodid 03 (laenud) ja 04 (käendused). </w:t>
      </w:r>
    </w:p>
    <w:p w14:paraId="757DA0B9" w14:textId="77777777" w:rsidR="001664A5" w:rsidRDefault="001664A5" w:rsidP="001664A5">
      <w:pPr>
        <w:pStyle w:val="Kommentaaritekst"/>
      </w:pPr>
    </w:p>
    <w:p w14:paraId="7266E59F" w14:textId="77777777" w:rsidR="001664A5" w:rsidRDefault="001664A5" w:rsidP="001664A5">
      <w:pPr>
        <w:pStyle w:val="Kommentaaritekst"/>
      </w:pPr>
      <w:r>
        <w:rPr>
          <w:i/>
          <w:iCs/>
        </w:rPr>
        <w:t>Ministry of Economic Affairs and Communications / Majandus- ja Kommunikatsiooniministeerium</w:t>
      </w:r>
    </w:p>
  </w:comment>
  <w:comment w:id="227" w:author="Kaisa Tähe - RAM" w:date="2025-10-02T14:32:00Z" w:initials="KT">
    <w:p w14:paraId="6A57DB14" w14:textId="77777777" w:rsidR="00D85AE7" w:rsidRDefault="004465A1" w:rsidP="00D85AE7">
      <w:pPr>
        <w:pStyle w:val="Kommentaaritekst"/>
      </w:pPr>
      <w:r>
        <w:rPr>
          <w:rStyle w:val="Kommentaariviide"/>
        </w:rPr>
        <w:annotationRef/>
      </w:r>
      <w:r w:rsidR="00D85AE7">
        <w:rPr>
          <w:b/>
          <w:bCs/>
        </w:rPr>
        <w:t>Amendment nr 39.</w:t>
      </w:r>
      <w:r w:rsidR="00D85AE7">
        <w:t xml:space="preserve"> </w:t>
      </w:r>
    </w:p>
    <w:p w14:paraId="477C6FF9" w14:textId="77777777" w:rsidR="00D85AE7" w:rsidRDefault="00D85AE7" w:rsidP="00D85AE7">
      <w:pPr>
        <w:pStyle w:val="Kommentaaritekst"/>
      </w:pPr>
      <w:r>
        <w:rPr>
          <w:b/>
          <w:bCs/>
        </w:rPr>
        <w:t xml:space="preserve">Muudatus nr 39. </w:t>
      </w:r>
      <w:r>
        <w:t xml:space="preserve">Soovime eemaldada </w:t>
      </w:r>
      <w:r>
        <w:rPr>
          <w:color w:val="000000"/>
        </w:rPr>
        <w:t xml:space="preserve">meetme 21.1.1.3 „Avaliku sektori innovatsioonivõimekuse tõstmine“ sekkumiselt „Avaliku sektori innovatsiooniprojektide toetamine ning analüüsid ja tööriistad avaliku sektori innovatsiooni ja arendustegevuse toetuseks“ </w:t>
      </w:r>
      <w:r>
        <w:t xml:space="preserve"> sekkumiskoodi 029. </w:t>
      </w:r>
    </w:p>
    <w:p w14:paraId="0BE077E8" w14:textId="77777777" w:rsidR="00D85AE7" w:rsidRDefault="00D85AE7" w:rsidP="00D85AE7">
      <w:pPr>
        <w:pStyle w:val="Kommentaaritekst"/>
      </w:pPr>
    </w:p>
    <w:p w14:paraId="3D64A798" w14:textId="77777777" w:rsidR="00D85AE7" w:rsidRDefault="00D85AE7" w:rsidP="00D85AE7">
      <w:pPr>
        <w:pStyle w:val="Kommentaaritekst"/>
      </w:pPr>
      <w:r>
        <w:t xml:space="preserve">Muudatuse põhjuseks on asjaolu, et sekkumine aitab täita samaaegselt mitmeid Euroopa Liidu ja Eesti riiklikke prioriteete, sealhulgas panustades nt avalike teenuste tõhustamisse, digipöörde elluviimisse ning andmepõhisesse otsustamisse, mis kõik on seotud erinevate sekkumiskoodidega. Toetatud projekte saab kahjuks nii Eesti kui ka EK infosüsteemis siduda vaid ühe sekkumiskoodiga korraga, seetõttu tuleb valida välja üks enim sobiv sekkumiskood ja teist koodi samaaegselt kasutada ei saa.    </w:t>
      </w:r>
    </w:p>
    <w:p w14:paraId="597E416B" w14:textId="77777777" w:rsidR="00D85AE7" w:rsidRDefault="00D85AE7" w:rsidP="00D85AE7">
      <w:pPr>
        <w:pStyle w:val="Kommentaaritekst"/>
      </w:pPr>
    </w:p>
    <w:p w14:paraId="41233158" w14:textId="77777777" w:rsidR="00D85AE7" w:rsidRDefault="00D85AE7" w:rsidP="00D85AE7">
      <w:pPr>
        <w:pStyle w:val="Kommentaaritekst"/>
      </w:pPr>
      <w:r>
        <w:rPr>
          <w:i/>
          <w:iCs/>
        </w:rPr>
        <w:t>Government Office / Riigikantselei</w:t>
      </w:r>
    </w:p>
  </w:comment>
  <w:comment w:id="254" w:author="Kaisa Tähe - RAM" w:date="2025-09-23T13:23:00Z" w:initials="KT">
    <w:p w14:paraId="358F29C3" w14:textId="77777777" w:rsidR="003916F6" w:rsidRDefault="00186DD6" w:rsidP="003916F6">
      <w:pPr>
        <w:pStyle w:val="Kommentaaritekst"/>
      </w:pPr>
      <w:r>
        <w:rPr>
          <w:rStyle w:val="Kommentaariviide"/>
        </w:rPr>
        <w:annotationRef/>
      </w:r>
      <w:r w:rsidR="003916F6">
        <w:rPr>
          <w:b/>
          <w:bCs/>
        </w:rPr>
        <w:t>Amendment nr 43.</w:t>
      </w:r>
      <w:r w:rsidR="003916F6">
        <w:t xml:space="preserve"> </w:t>
      </w:r>
    </w:p>
    <w:p w14:paraId="5041F2BC" w14:textId="77777777" w:rsidR="003916F6" w:rsidRDefault="003916F6" w:rsidP="003916F6">
      <w:pPr>
        <w:pStyle w:val="Kommentaaritekst"/>
      </w:pPr>
      <w:r>
        <w:rPr>
          <w:b/>
          <w:bCs/>
        </w:rPr>
        <w:t xml:space="preserve">Muudatus nr 43. </w:t>
      </w:r>
      <w:r>
        <w:t>Väljundnäitaja PSO04 suureneb 240-lt 300-le. 21.1.2.1 Digilahenduste ja uuenduste väljatöötamine ja kasutuselevõtt avalikus sektoris sihtväärtus oli 90, ettepanek suurendada seda 150le, kuna elluviijate hinnangul on toetusskeemi rahastusega võimalik luua või uuendada rohkem teenuseid, kui esialgu prognoositi. IT tööde pakkujate konkurents turul on viimasel paaril aastal töötunni hinda langetanud.</w:t>
      </w:r>
      <w:r>
        <w:br/>
      </w:r>
      <w:r>
        <w:br/>
        <w:t>Tulemusnäitaja RCR11 suureneb 4 500 000-lt 10 000 000-le. Elluviijate hinnangud uute ja uuendatud avalike digiteenuste, tootete ja -protsesside kasutajate arvu osas on oluliselt optimistlikumad kui algselt prognoositi. Sihttaseme seadmisel ei osatud ette näha mitme suure teenuse muutmist või uuendamist (nt üleriigiline ühtne raamatukogusüsteem, rahvastikuregistri teenuste ja kaardirakenduste uuendamised jms).</w:t>
      </w:r>
    </w:p>
    <w:p w14:paraId="0D09E86C" w14:textId="77777777" w:rsidR="003916F6" w:rsidRDefault="003916F6" w:rsidP="003916F6">
      <w:pPr>
        <w:pStyle w:val="Kommentaaritekst"/>
      </w:pPr>
    </w:p>
    <w:p w14:paraId="06F2DF88" w14:textId="77777777" w:rsidR="003916F6" w:rsidRDefault="003916F6" w:rsidP="003916F6">
      <w:pPr>
        <w:pStyle w:val="Kommentaaritekst"/>
      </w:pPr>
      <w:r>
        <w:rPr>
          <w:i/>
          <w:iCs/>
        </w:rPr>
        <w:t>Ministry of Justice and Digital Affairs / Justiits- ja Digiministeerium</w:t>
      </w:r>
    </w:p>
  </w:comment>
  <w:comment w:id="262" w:author="Kaisa Tähe - RAM" w:date="2025-08-04T15:15:00Z" w:initials="KT">
    <w:p w14:paraId="6CD73DBB" w14:textId="77777777" w:rsidR="00E01A38" w:rsidRDefault="00983133" w:rsidP="00E01A38">
      <w:pPr>
        <w:pStyle w:val="Kommentaaritekst"/>
      </w:pPr>
      <w:r>
        <w:rPr>
          <w:rStyle w:val="Kommentaariviide"/>
        </w:rPr>
        <w:annotationRef/>
      </w:r>
      <w:r w:rsidR="00E01A38">
        <w:rPr>
          <w:b/>
          <w:bCs/>
        </w:rPr>
        <w:t>Amendment nr 69.</w:t>
      </w:r>
      <w:r w:rsidR="00E01A38">
        <w:t xml:space="preserve"> </w:t>
      </w:r>
    </w:p>
    <w:p w14:paraId="18681C1B" w14:textId="77777777" w:rsidR="00E01A38" w:rsidRDefault="00E01A38" w:rsidP="00E01A38">
      <w:pPr>
        <w:pStyle w:val="Kommentaaritekst"/>
      </w:pPr>
      <w:r>
        <w:rPr>
          <w:b/>
          <w:bCs/>
        </w:rPr>
        <w:t xml:space="preserve">Muudatus nr 69. </w:t>
      </w:r>
      <w:r>
        <w:t>Lähtudes 05.06.2025 VV kabineti otsusest suunatakse vahendid ümber kaitsevõime suurendamise tegevustesse. Eelarvet vähendatakse erieesmärgis (ii) 13 816 889 eurot (10 000 000 eurot vähendatakse väljatöötamisel olevast väikeprojektide toetusskeemist ja 3 816 889 eurot valdkondlike digipöörete toetusskeemist).</w:t>
      </w:r>
    </w:p>
    <w:p w14:paraId="6D0B044F" w14:textId="77777777" w:rsidR="00E01A38" w:rsidRDefault="00E01A38" w:rsidP="00E01A38">
      <w:pPr>
        <w:pStyle w:val="Kommentaaritekst"/>
      </w:pPr>
      <w:r>
        <w:t>Võttes arvesse tegevuste senist edenemist ja elluviijate esitatud sihttasemete hinnanguid, saavutatakse tulemused eelarvete vähendamisest hoolimata. Näitajate sihttasemeid on korrigeeritud. RCO14 sihttaseme korrigeerimine ei ole asjakohane, võttes arvesse asutuste arvu, kes hetkeseisuga on taotlusi esitanud.</w:t>
      </w:r>
    </w:p>
    <w:p w14:paraId="5AB135FF" w14:textId="77777777" w:rsidR="00E01A38" w:rsidRDefault="00E01A38" w:rsidP="00E01A38">
      <w:pPr>
        <w:pStyle w:val="Kommentaaritekst"/>
      </w:pPr>
    </w:p>
    <w:p w14:paraId="1D5799CE" w14:textId="77777777" w:rsidR="00E01A38" w:rsidRDefault="00E01A38" w:rsidP="00E01A38">
      <w:pPr>
        <w:pStyle w:val="Kommentaaritekst"/>
      </w:pPr>
      <w:r>
        <w:rPr>
          <w:i/>
          <w:iCs/>
        </w:rPr>
        <w:t>Ministry of Justice and Digital Affairs / Justiits- ja Digiministeerium</w:t>
      </w:r>
    </w:p>
  </w:comment>
  <w:comment w:id="272" w:author="Kaisa Tähe - RAM" w:date="2025-10-03T15:09:00Z" w:initials="KT">
    <w:p w14:paraId="5D86D095" w14:textId="77777777" w:rsidR="00306417" w:rsidRDefault="009E5D4A" w:rsidP="00306417">
      <w:pPr>
        <w:pStyle w:val="Kommentaaritekst"/>
      </w:pPr>
      <w:r>
        <w:rPr>
          <w:rStyle w:val="Kommentaariviide"/>
        </w:rPr>
        <w:annotationRef/>
      </w:r>
      <w:r w:rsidR="00306417">
        <w:rPr>
          <w:b/>
          <w:bCs/>
        </w:rPr>
        <w:t>Amendment nr 37.</w:t>
      </w:r>
      <w:r w:rsidR="00306417">
        <w:t xml:space="preserve"> </w:t>
      </w:r>
    </w:p>
    <w:p w14:paraId="17FCC431" w14:textId="77777777" w:rsidR="00306417" w:rsidRDefault="00306417" w:rsidP="00306417">
      <w:pPr>
        <w:pStyle w:val="Kommentaaritekst"/>
      </w:pPr>
      <w:r>
        <w:rPr>
          <w:b/>
          <w:bCs/>
        </w:rPr>
        <w:t xml:space="preserve">Muudatus nr 37. </w:t>
      </w:r>
      <w:r>
        <w:t>Tulemusnäitaja RCR17 „Uued ettevõtjad, mis endiselt tegutsevad“ sihtväärtuse tõstmine 160-lt 325-le. Muudatus on seotud vahendite rakendamise ülevaatamisega, sh ettevõtete vajadustega ja valitsuse suunisega kiirendada vahendite kasutamist. Näitajasse panustava sekkumise (starditoetus) eelarve enam kui kahekordistatakse.</w:t>
      </w:r>
    </w:p>
    <w:p w14:paraId="56FF3A08" w14:textId="77777777" w:rsidR="00306417" w:rsidRDefault="00306417" w:rsidP="00306417">
      <w:pPr>
        <w:pStyle w:val="Kommentaaritekst"/>
      </w:pPr>
    </w:p>
    <w:p w14:paraId="1BB26D1C" w14:textId="77777777" w:rsidR="00306417" w:rsidRDefault="00306417" w:rsidP="00306417">
      <w:pPr>
        <w:pStyle w:val="Kommentaaritekst"/>
      </w:pPr>
      <w:r>
        <w:rPr>
          <w:i/>
          <w:iCs/>
        </w:rPr>
        <w:t>Ministry of Economic Affairs and Communications / Majandus- ja Kommunikatsiooniministeerium</w:t>
      </w:r>
    </w:p>
  </w:comment>
  <w:comment w:id="275" w:author="Kaisa Tähe - RAM" w:date="2025-08-05T10:46:00Z" w:initials="KT">
    <w:p w14:paraId="308C6AB2" w14:textId="77777777" w:rsidR="00905A32" w:rsidRDefault="00797543" w:rsidP="00905A32">
      <w:pPr>
        <w:pStyle w:val="Kommentaaritekst"/>
      </w:pPr>
      <w:r>
        <w:rPr>
          <w:rStyle w:val="Kommentaariviide"/>
        </w:rPr>
        <w:annotationRef/>
      </w:r>
      <w:r w:rsidR="00905A32">
        <w:rPr>
          <w:b/>
          <w:bCs/>
        </w:rPr>
        <w:t>Amendment nr 60.</w:t>
      </w:r>
      <w:r w:rsidR="00905A32">
        <w:t xml:space="preserve"> </w:t>
      </w:r>
    </w:p>
    <w:p w14:paraId="15E5EA9C" w14:textId="77777777" w:rsidR="00905A32" w:rsidRDefault="00905A32" w:rsidP="00905A32">
      <w:pPr>
        <w:pStyle w:val="Kommentaaritekst"/>
      </w:pPr>
      <w:r>
        <w:rPr>
          <w:b/>
          <w:bCs/>
        </w:rPr>
        <w:t xml:space="preserve">Muudatus nr 60. </w:t>
      </w:r>
      <w:r>
        <w:t>Lähtudes 05.06.2025 VV kabineti otsusest suunatakse vahendid ümber kaitsevõime suurendamise tegevustesse. Eelarve vähendamise tõttu korrigeeriti koodidele vastavaid toetussummasid. Geopoliitiline olukord ja Eesti piirnevus agressorriigiga on toonud kaasa keerulised valikud, mis mõjutavad ka regionaalseid meetmeid, sh VKE-de toetust Kagu-Eestis. Piirialade vajaduste lahendamiseks kasutatakse teisi vahendeid ning valitsuse tegevuskava näeb ette aruande koostamise idapiiriäärsete piirkondade probleemidest ja lahendustest. Regionaal- ja Põllumajandusministeeriumi summad vähenevad Kagu-Eesti ettevõtlusmeetme eelarve vähenemise tõttu. Kagu-Eesti ettevõtlusmeetme näitajate sihttasemed sisalduvad näitajate PSO43, RCO02 ja RCR25 sihttasemetes. Kagu-Eesti meetme vähenemise arvelt vähenevad nende näitajate 2029. aasta sihtväärtused vastavalt 17, 17 ja 12 võrra. Eelarve vähenemise mõju näitajate sihttasemele on marginaalne. Kultuuriministeerium vähendab kultuuri valdkondadeülese arendamise, koostöö ja rahvusvahelistumine meedet. Majandus- ja Kommunikatsiooniministeeriumi summad vähenevad VKEde arenguprogrammi eelarvest. Ümbertõste mõju näitajate RCO01 ja RCR25 sihttasemetele on marginaalne (alla 10%).</w:t>
      </w:r>
    </w:p>
    <w:p w14:paraId="30662223" w14:textId="77777777" w:rsidR="00905A32" w:rsidRDefault="00905A32" w:rsidP="00905A32">
      <w:pPr>
        <w:pStyle w:val="Kommentaaritekst"/>
      </w:pPr>
    </w:p>
    <w:p w14:paraId="59386CC8" w14:textId="77777777" w:rsidR="00905A32" w:rsidRDefault="00905A32" w:rsidP="00905A32">
      <w:pPr>
        <w:pStyle w:val="Kommentaaritekst"/>
      </w:pPr>
      <w:r>
        <w:rPr>
          <w:i/>
          <w:iCs/>
        </w:rPr>
        <w:t>Ministry of Regional Affairs and Agriculture / Regionaal- ja Põllumajandusministeerium</w:t>
      </w:r>
    </w:p>
    <w:p w14:paraId="64B22D37" w14:textId="77777777" w:rsidR="00905A32" w:rsidRDefault="00905A32" w:rsidP="00905A32">
      <w:pPr>
        <w:pStyle w:val="Kommentaaritekst"/>
      </w:pPr>
    </w:p>
    <w:p w14:paraId="1426123F" w14:textId="77777777" w:rsidR="00905A32" w:rsidRDefault="00905A32" w:rsidP="00905A32">
      <w:pPr>
        <w:pStyle w:val="Kommentaaritekst"/>
      </w:pPr>
      <w:r>
        <w:rPr>
          <w:i/>
          <w:iCs/>
        </w:rPr>
        <w:t>Ministry of Economic Affairs and Communications / Majandus- ja Kommunikatsiooniministeerium</w:t>
      </w:r>
      <w:r>
        <w:br/>
      </w:r>
      <w:r>
        <w:br/>
      </w:r>
      <w:r>
        <w:rPr>
          <w:i/>
          <w:iCs/>
        </w:rPr>
        <w:t>Ministry of Culture / Kultuuriministeerium</w:t>
      </w:r>
    </w:p>
  </w:comment>
  <w:comment w:id="276" w:author="Kaisa Tähe - RAM" w:date="2025-10-04T23:45:00Z" w:initials="KT">
    <w:p w14:paraId="7F39F557" w14:textId="77777777" w:rsidR="007A0D10" w:rsidRDefault="00DC40B2" w:rsidP="007A0D10">
      <w:pPr>
        <w:pStyle w:val="Kommentaaritekst"/>
      </w:pPr>
      <w:r>
        <w:rPr>
          <w:rStyle w:val="Kommentaariviide"/>
        </w:rPr>
        <w:annotationRef/>
      </w:r>
      <w:r w:rsidR="007A0D10">
        <w:rPr>
          <w:b/>
          <w:bCs/>
        </w:rPr>
        <w:t>Amendment nr 76.</w:t>
      </w:r>
      <w:r w:rsidR="007A0D10">
        <w:t xml:space="preserve"> </w:t>
      </w:r>
    </w:p>
    <w:p w14:paraId="6D861226" w14:textId="77777777" w:rsidR="007A0D10" w:rsidRDefault="007A0D10" w:rsidP="007A0D10">
      <w:pPr>
        <w:pStyle w:val="Kommentaaritekst"/>
      </w:pPr>
      <w:r>
        <w:rPr>
          <w:b/>
          <w:bCs/>
        </w:rPr>
        <w:t xml:space="preserve">Muudatus nr 76. </w:t>
      </w:r>
      <w:r>
        <w:t xml:space="preserve">Seoses VKEde arenguprogrammi eelarve vähendamisega väheneb sekkumiskood 010. Muudatus on seotud vahendite rakendamise ülevaatamisega, sh ettevõtete vajadustega ja valitsuse suunisega kiirendada vahendite kasutamist. </w:t>
      </w:r>
    </w:p>
    <w:p w14:paraId="4B732C46" w14:textId="77777777" w:rsidR="007A0D10" w:rsidRDefault="007A0D10" w:rsidP="007A0D10">
      <w:pPr>
        <w:pStyle w:val="Kommentaaritekst"/>
      </w:pPr>
    </w:p>
    <w:p w14:paraId="7850E23A" w14:textId="77777777" w:rsidR="007A0D10" w:rsidRDefault="007A0D10" w:rsidP="007A0D10">
      <w:pPr>
        <w:pStyle w:val="Kommentaaritekst"/>
      </w:pPr>
      <w:r>
        <w:rPr>
          <w:i/>
          <w:iCs/>
        </w:rPr>
        <w:t>Ministry of Economic Affairs and Communications / Majandus- ja Kommunikatsiooniministeerium</w:t>
      </w:r>
    </w:p>
  </w:comment>
  <w:comment w:id="277" w:author="Kaisa Tähe - RAM" w:date="2025-10-05T18:16:00Z" w:initials="KT">
    <w:p w14:paraId="525F8BD8" w14:textId="77777777" w:rsidR="007A0D10" w:rsidRDefault="0060230F" w:rsidP="007A0D10">
      <w:pPr>
        <w:pStyle w:val="Kommentaaritekst"/>
      </w:pPr>
      <w:r>
        <w:rPr>
          <w:rStyle w:val="Kommentaariviide"/>
        </w:rPr>
        <w:annotationRef/>
      </w:r>
      <w:r w:rsidR="007A0D10">
        <w:rPr>
          <w:b/>
          <w:bCs/>
        </w:rPr>
        <w:t>Amendment nr 77.</w:t>
      </w:r>
      <w:r w:rsidR="007A0D10">
        <w:t xml:space="preserve"> </w:t>
      </w:r>
    </w:p>
    <w:p w14:paraId="3684B06A" w14:textId="77777777" w:rsidR="007A0D10" w:rsidRDefault="007A0D10" w:rsidP="007A0D10">
      <w:pPr>
        <w:pStyle w:val="Kommentaaritekst"/>
      </w:pPr>
      <w:r>
        <w:rPr>
          <w:b/>
          <w:bCs/>
        </w:rPr>
        <w:t xml:space="preserve">Muudatus nr 77. </w:t>
      </w:r>
      <w:r>
        <w:t>Lähtudes VV kabineti otsusest suunatakse vahendid ümber kaitsevõime suurendamise tegevustesse. Muudatus on seotud vahendite rakendamise ülevaatamisega, sh ettevõtete vajadustega ja valitsuse suunisega kiirendada vahendite kasutamist. 5 mln suunatakse VKEde arenguprogrammist starditoetusesse.</w:t>
      </w:r>
    </w:p>
    <w:p w14:paraId="1B70AF46" w14:textId="77777777" w:rsidR="007A0D10" w:rsidRDefault="007A0D10" w:rsidP="007A0D10">
      <w:pPr>
        <w:pStyle w:val="Kommentaaritekst"/>
      </w:pPr>
    </w:p>
    <w:p w14:paraId="69A1825F" w14:textId="77777777" w:rsidR="007A0D10" w:rsidRDefault="007A0D10" w:rsidP="007A0D10">
      <w:pPr>
        <w:pStyle w:val="Kommentaaritekst"/>
      </w:pPr>
      <w:r>
        <w:rPr>
          <w:i/>
          <w:iCs/>
        </w:rPr>
        <w:t>Ministry of Economic Affairs and Communications / Majandus- ja Kommunikatsiooniministeerium</w:t>
      </w:r>
    </w:p>
  </w:comment>
  <w:comment w:id="298" w:author="Kaisa Tähe - RAM" w:date="2025-08-06T17:17:00Z" w:initials="KT">
    <w:p w14:paraId="62AC242A" w14:textId="77777777" w:rsidR="00FA41DF" w:rsidRDefault="00EB0BD3" w:rsidP="00FA41DF">
      <w:pPr>
        <w:pStyle w:val="Kommentaaritekst"/>
      </w:pPr>
      <w:r>
        <w:rPr>
          <w:rStyle w:val="Kommentaariviide"/>
        </w:rPr>
        <w:annotationRef/>
      </w:r>
      <w:r w:rsidR="00FA41DF">
        <w:rPr>
          <w:b/>
          <w:bCs/>
        </w:rPr>
        <w:t>Amendment nr 64.</w:t>
      </w:r>
      <w:r w:rsidR="00FA41DF">
        <w:t xml:space="preserve"> </w:t>
      </w:r>
    </w:p>
    <w:p w14:paraId="00F4562C" w14:textId="77777777" w:rsidR="00FA41DF" w:rsidRDefault="00FA41DF" w:rsidP="00FA41DF">
      <w:pPr>
        <w:pStyle w:val="Kommentaaritekst"/>
      </w:pPr>
      <w:r>
        <w:rPr>
          <w:b/>
          <w:bCs/>
        </w:rPr>
        <w:t xml:space="preserve">Muudatus nr 64. </w:t>
      </w:r>
      <w:r>
        <w:t xml:space="preserve">Lähtudes 05.06.2025 VV kabineti otsusest suunatakse </w:t>
      </w:r>
      <w:r>
        <w:rPr>
          <w:color w:val="000000"/>
        </w:rPr>
        <w:t xml:space="preserve"> vahendid ümber kaitsevõime suurendamise sekkumisse  ning vähendatakse EL erieesmärgi (a)(iv)</w:t>
      </w:r>
      <w:r>
        <w:t xml:space="preserve"> aruka spetsialiseerumise, tööstusliku ülemineku ja ettevõtluse oskuste arendamine meetme 21.1.4.3 Avaliku teenistuse tippjuhtide innovatsioonivõimekuse tõstmine läbi juhtimiskvaliteedi arendamine eelarvet  196 800 euro võrra.</w:t>
      </w:r>
    </w:p>
    <w:p w14:paraId="0D580FD0" w14:textId="77777777" w:rsidR="00FA41DF" w:rsidRDefault="00FA41DF" w:rsidP="00FA41DF">
      <w:pPr>
        <w:pStyle w:val="Kommentaaritekst"/>
      </w:pPr>
      <w:r>
        <w:rPr>
          <w:b/>
          <w:bCs/>
        </w:rPr>
        <w:br/>
      </w:r>
      <w:r>
        <w:rPr>
          <w:i/>
          <w:iCs/>
        </w:rPr>
        <w:t>Government Office / Riigikantselei</w:t>
      </w:r>
    </w:p>
  </w:comment>
  <w:comment w:id="309" w:author="Kaisa Tähe - RAM" w:date="2025-07-17T11:11:00Z" w:initials="KT">
    <w:p w14:paraId="4CF874AB" w14:textId="1D1C5415" w:rsidR="00986FE5" w:rsidRDefault="00D80C96" w:rsidP="00986FE5">
      <w:pPr>
        <w:pStyle w:val="Kommentaaritekst"/>
      </w:pPr>
      <w:r>
        <w:rPr>
          <w:rStyle w:val="Kommentaariviide"/>
        </w:rPr>
        <w:annotationRef/>
      </w:r>
      <w:r w:rsidR="00986FE5">
        <w:rPr>
          <w:b/>
          <w:bCs/>
        </w:rPr>
        <w:t xml:space="preserve">Amendment nr 4. </w:t>
      </w:r>
      <w:r w:rsidR="00986FE5">
        <w:rPr>
          <w:b/>
          <w:bCs/>
        </w:rPr>
        <w:br/>
        <w:t xml:space="preserve">Muudatus nr 4. </w:t>
      </w:r>
      <w:r w:rsidR="00986FE5">
        <w:t xml:space="preserve">Lähtudes 05.06.2025 VV kabineti otsusest suunatakse vahendid ümber kaitsevõime suurendamise tegevustesse. PO1 uue erieesmärgi </w:t>
      </w:r>
      <w:r w:rsidR="00986FE5">
        <w:rPr>
          <w:i/>
          <w:iCs/>
        </w:rPr>
        <w:t>(vii) tööstussuutlikkuse suurendamine kaitsevõime edendamiseks, seades esikohale kahesuguse kasutusega võimed</w:t>
      </w:r>
      <w:r w:rsidR="00986FE5">
        <w:t xml:space="preserve"> alla luuakse sekkumine- kaitsetehnoloogia testimisvõimekuse loomine.  Vähendatakse olemasolevate erieesmärkide eelarvet ja tõstetakse see uutesse erieesmärkidesse. </w:t>
      </w:r>
    </w:p>
    <w:p w14:paraId="72A0AE24" w14:textId="77777777" w:rsidR="00986FE5" w:rsidRDefault="00986FE5" w:rsidP="00986FE5">
      <w:pPr>
        <w:pStyle w:val="Kommentaaritekst"/>
      </w:pPr>
    </w:p>
    <w:p w14:paraId="1969E5C6" w14:textId="77777777" w:rsidR="00986FE5" w:rsidRDefault="00986FE5" w:rsidP="00986FE5">
      <w:pPr>
        <w:pStyle w:val="Kommentaaritekst"/>
      </w:pPr>
      <w:r>
        <w:rPr>
          <w:i/>
          <w:iCs/>
        </w:rPr>
        <w:t>Ministry of Education and Research / Haridus- ja Teadusministeerium</w:t>
      </w:r>
    </w:p>
  </w:comment>
  <w:comment w:id="343" w:author="Kaisa Tähe - RAM" w:date="2025-07-17T11:25:00Z" w:initials="KT">
    <w:p w14:paraId="26D88834" w14:textId="77777777" w:rsidR="00EE4783" w:rsidRDefault="00777CA1" w:rsidP="00EE4783">
      <w:pPr>
        <w:pStyle w:val="Kommentaaritekst"/>
      </w:pPr>
      <w:r>
        <w:rPr>
          <w:rStyle w:val="Kommentaariviide"/>
        </w:rPr>
        <w:annotationRef/>
      </w:r>
      <w:r w:rsidR="00EE4783">
        <w:rPr>
          <w:b/>
          <w:bCs/>
        </w:rPr>
        <w:t xml:space="preserve">Amendment nr 6. </w:t>
      </w:r>
    </w:p>
    <w:p w14:paraId="5BEE0B4E" w14:textId="77777777" w:rsidR="00EE4783" w:rsidRDefault="00EE4783" w:rsidP="00EE4783">
      <w:pPr>
        <w:pStyle w:val="Kommentaaritekst"/>
      </w:pPr>
      <w:r>
        <w:rPr>
          <w:b/>
          <w:bCs/>
        </w:rPr>
        <w:t xml:space="preserve">Muudatus nr 6. </w:t>
      </w:r>
      <w:r>
        <w:t xml:space="preserve">Lähtudes 05.06.2025 VV kabineti otsusest suunatakse vahendid ümber kaitsevõime suurendamise tegevustesse. PO1 uue erieesmärgi </w:t>
      </w:r>
      <w:r>
        <w:rPr>
          <w:i/>
          <w:iCs/>
        </w:rPr>
        <w:t xml:space="preserve">(vii) tööstussuutlikkuse suurendamine kaitsevõime edendamiseks, seades esikohale kahesuguse kasutusega võimed </w:t>
      </w:r>
      <w:r>
        <w:t>alla luuakse sekkumine- riigikaitset toetava tehisaru võimekuse arendamine.</w:t>
      </w:r>
    </w:p>
    <w:p w14:paraId="56349610" w14:textId="77777777" w:rsidR="00EE4783" w:rsidRDefault="00EE4783" w:rsidP="00EE4783">
      <w:pPr>
        <w:pStyle w:val="Kommentaaritekst"/>
      </w:pPr>
    </w:p>
    <w:p w14:paraId="093CFFBC" w14:textId="77777777" w:rsidR="00EE4783" w:rsidRDefault="00EE4783" w:rsidP="00EE4783">
      <w:pPr>
        <w:pStyle w:val="Kommentaaritekst"/>
      </w:pPr>
      <w:r>
        <w:rPr>
          <w:i/>
          <w:iCs/>
        </w:rPr>
        <w:t>Ministry of Education and Research / Haridus- ja Teadusministeerium</w:t>
      </w:r>
    </w:p>
  </w:comment>
  <w:comment w:id="375" w:author="Kaisa Tähe - RAM" w:date="2025-07-21T07:08:00Z" w:initials="KR">
    <w:p w14:paraId="18F70AEE" w14:textId="77777777" w:rsidR="007E0ED2" w:rsidRDefault="00001BD4" w:rsidP="007E0ED2">
      <w:pPr>
        <w:pStyle w:val="Kommentaaritekst"/>
      </w:pPr>
      <w:r>
        <w:annotationRef/>
      </w:r>
      <w:r w:rsidR="007E0ED2">
        <w:rPr>
          <w:b/>
          <w:bCs/>
        </w:rPr>
        <w:t>Amendment nr 31.</w:t>
      </w:r>
      <w:r w:rsidR="007E0ED2">
        <w:t xml:space="preserve"> </w:t>
      </w:r>
    </w:p>
    <w:p w14:paraId="586AFDD6" w14:textId="77777777" w:rsidR="007E0ED2" w:rsidRDefault="007E0ED2" w:rsidP="007E0ED2">
      <w:pPr>
        <w:pStyle w:val="Kommentaaritekst"/>
      </w:pPr>
      <w:r>
        <w:rPr>
          <w:b/>
          <w:bCs/>
        </w:rPr>
        <w:t xml:space="preserve">Muudatus nr 31. </w:t>
      </w:r>
      <w:r>
        <w:t xml:space="preserve">Lähtudes 05.06.2025 VV kabineti otsusest suunatakse vahendid ümber kaitsevõime suurendamise tegevustesse, uue kaitseettevõtja tootearendusprogrammi kujundamine uue erieesmärgi (vii) </w:t>
      </w:r>
      <w:r>
        <w:rPr>
          <w:i/>
          <w:iCs/>
        </w:rPr>
        <w:t>tööstussuutlikkuse suurendamine kaitsevõime edendamiseks, seades esikohale kahesuguse kasutusega</w:t>
      </w:r>
      <w:r>
        <w:t xml:space="preserve"> </w:t>
      </w:r>
      <w:r>
        <w:rPr>
          <w:i/>
          <w:iCs/>
        </w:rPr>
        <w:t>võimed</w:t>
      </w:r>
      <w:r>
        <w:t xml:space="preserve"> alla koos vastavate täiendustega (sh peamised sihtrühmad).</w:t>
      </w:r>
    </w:p>
    <w:p w14:paraId="1B98EF7C" w14:textId="77777777" w:rsidR="007E0ED2" w:rsidRDefault="007E0ED2" w:rsidP="007E0ED2">
      <w:pPr>
        <w:pStyle w:val="Kommentaaritekst"/>
      </w:pPr>
    </w:p>
    <w:p w14:paraId="17D0634E" w14:textId="77777777" w:rsidR="007E0ED2" w:rsidRDefault="007E0ED2" w:rsidP="007E0ED2">
      <w:pPr>
        <w:pStyle w:val="Kommentaaritekst"/>
      </w:pPr>
      <w:r>
        <w:rPr>
          <w:i/>
          <w:iCs/>
        </w:rPr>
        <w:t>Ministry of Economic Affairs and Communications / Majandus- ja Kommunikatsiooniministeerium</w:t>
      </w:r>
    </w:p>
  </w:comment>
  <w:comment w:id="396" w:author="Kaisa Tähe - RAM" w:date="2025-09-29T16:17:00Z" w:initials="KT">
    <w:p w14:paraId="7A7C4B0A" w14:textId="77777777" w:rsidR="0005587F" w:rsidRDefault="005D7D95" w:rsidP="0005587F">
      <w:pPr>
        <w:pStyle w:val="Kommentaaritekst"/>
      </w:pPr>
      <w:r>
        <w:rPr>
          <w:rStyle w:val="Kommentaariviide"/>
        </w:rPr>
        <w:annotationRef/>
      </w:r>
      <w:r w:rsidR="0005587F">
        <w:rPr>
          <w:b/>
          <w:bCs/>
        </w:rPr>
        <w:t>Amendment nr 13.</w:t>
      </w:r>
      <w:r w:rsidR="0005587F">
        <w:t xml:space="preserve"> </w:t>
      </w:r>
    </w:p>
    <w:p w14:paraId="0D57C7AE" w14:textId="77777777" w:rsidR="0005587F" w:rsidRDefault="0005587F" w:rsidP="0005587F">
      <w:pPr>
        <w:pStyle w:val="Kommentaaritekst"/>
      </w:pPr>
      <w:r>
        <w:rPr>
          <w:b/>
          <w:bCs/>
        </w:rPr>
        <w:t xml:space="preserve">Muudatus nr 13. </w:t>
      </w:r>
      <w:r>
        <w:t xml:space="preserve">Lähtudes 05.06.2025 VV kabineti otsusest suunatakse vahendid ümber kaitsevõime suurendamise tegevustesse. Erieesmärgi </w:t>
      </w:r>
      <w:r>
        <w:rPr>
          <w:i/>
          <w:iCs/>
        </w:rPr>
        <w:t>tööstussuutlikkuse suurendamine kaitsevõime edendamiseks, seades esikohale kahesuguse kasutusega</w:t>
      </w:r>
      <w:r>
        <w:t xml:space="preserve"> võimed alla luuakse uus sekkumine- kaitsetööstuspargi baastaristu. Tööstuspargi ettevalmistus hõlmab kinnistu ettevalmistust, sealhulgas ligipääsuteede rajamist, elektri- ja vee liitumiste loomist, piirdeaia ja väravarajatiste ehitamist, samuti lõhkeaine- ja moonahoidlate, katseplatsi ning lõhkeainejääkide hävitamise platsi rajamist.</w:t>
      </w:r>
    </w:p>
    <w:p w14:paraId="7B941A3A" w14:textId="77777777" w:rsidR="0005587F" w:rsidRDefault="0005587F" w:rsidP="0005587F">
      <w:pPr>
        <w:pStyle w:val="Kommentaaritekst"/>
      </w:pPr>
      <w:r>
        <w:t>Tootjad ise rajavad hiljem tootmishooned, administratiivhooned, abihooned, täiendavad laohooned jm.</w:t>
      </w:r>
    </w:p>
    <w:p w14:paraId="670132BC" w14:textId="77777777" w:rsidR="0005587F" w:rsidRDefault="0005587F" w:rsidP="0005587F">
      <w:pPr>
        <w:pStyle w:val="Kommentaaritekst"/>
      </w:pPr>
      <w:r>
        <w:rPr>
          <w:b/>
          <w:bCs/>
        </w:rPr>
        <w:br/>
      </w:r>
      <w:r>
        <w:rPr>
          <w:i/>
          <w:iCs/>
        </w:rPr>
        <w:t>Ministry of Defence / Kaitseministeerium</w:t>
      </w:r>
    </w:p>
  </w:comment>
  <w:comment w:id="454" w:author="Kaisa Tähe - RAM" w:date="2025-10-16T10:53:00Z" w:initials="KT">
    <w:p w14:paraId="70429DAE" w14:textId="77777777" w:rsidR="006F19AE" w:rsidRDefault="005811C9" w:rsidP="006F19AE">
      <w:pPr>
        <w:pStyle w:val="Kommentaaritekst"/>
      </w:pPr>
      <w:r>
        <w:rPr>
          <w:rStyle w:val="Kommentaariviide"/>
        </w:rPr>
        <w:annotationRef/>
      </w:r>
      <w:r w:rsidR="006F19AE">
        <w:rPr>
          <w:b/>
          <w:bCs/>
        </w:rPr>
        <w:t>Amendment nr 90.</w:t>
      </w:r>
      <w:r w:rsidR="006F19AE">
        <w:t xml:space="preserve"> </w:t>
      </w:r>
    </w:p>
    <w:p w14:paraId="46A8204F" w14:textId="77777777" w:rsidR="006F19AE" w:rsidRDefault="006F19AE" w:rsidP="006F19AE">
      <w:pPr>
        <w:pStyle w:val="Kommentaaritekst"/>
      </w:pPr>
      <w:r>
        <w:rPr>
          <w:b/>
          <w:bCs/>
        </w:rPr>
        <w:t xml:space="preserve">Muudatus nr 90. </w:t>
      </w:r>
      <w:r>
        <w:t>Tabelite numbreid on uuendatud kogu rakenduskava ulatuses, lähtudes vajadusest kajastada uusi prioriteetide alla lisandunud tabeleid.</w:t>
      </w:r>
    </w:p>
    <w:p w14:paraId="3AEC5988" w14:textId="77777777" w:rsidR="006F19AE" w:rsidRDefault="006F19AE" w:rsidP="006F19AE">
      <w:pPr>
        <w:pStyle w:val="Kommentaaritekst"/>
      </w:pPr>
    </w:p>
    <w:p w14:paraId="2E6927B3" w14:textId="77777777" w:rsidR="006F19AE" w:rsidRDefault="006F19AE" w:rsidP="006F19AE">
      <w:pPr>
        <w:pStyle w:val="Kommentaaritekst"/>
      </w:pPr>
      <w:r>
        <w:rPr>
          <w:i/>
          <w:iCs/>
        </w:rPr>
        <w:t>Ministry of Finance / Rahandusministeerium</w:t>
      </w:r>
    </w:p>
  </w:comment>
  <w:comment w:id="464" w:author="Kaisa Tähe - RAM" w:date="2025-10-01T09:24:00Z" w:initials="KT">
    <w:p w14:paraId="0E08151F" w14:textId="77777777" w:rsidR="009124DD" w:rsidRDefault="00975CEF" w:rsidP="009124DD">
      <w:pPr>
        <w:pStyle w:val="Kommentaaritekst"/>
      </w:pPr>
      <w:r>
        <w:rPr>
          <w:rStyle w:val="Kommentaariviide"/>
        </w:rPr>
        <w:annotationRef/>
      </w:r>
      <w:r w:rsidR="009124DD">
        <w:rPr>
          <w:b/>
          <w:bCs/>
        </w:rPr>
        <w:t xml:space="preserve">Amendment nr 5. </w:t>
      </w:r>
    </w:p>
    <w:p w14:paraId="671EF7B6" w14:textId="77777777" w:rsidR="009124DD" w:rsidRDefault="009124DD" w:rsidP="009124DD">
      <w:pPr>
        <w:pStyle w:val="Kommentaaritekst"/>
      </w:pPr>
      <w:r>
        <w:rPr>
          <w:b/>
          <w:bCs/>
        </w:rPr>
        <w:t xml:space="preserve">Muudatus nr 5. </w:t>
      </w:r>
      <w:r>
        <w:t xml:space="preserve">Uus kaitsetehnoloogia testimisvõimekuse loomise sekkumise väljundnäitaja on </w:t>
      </w:r>
      <w:r>
        <w:rPr>
          <w:lang w:val="en-US"/>
        </w:rPr>
        <w:t>PSO47</w:t>
      </w:r>
      <w:r>
        <w:t xml:space="preserve"> - teadus- ja arendusasutused, milles on välja arendatud kaitseotstarbeliste tehnoloogiate testimise võimekus. Mõõtühik on arv ja sihtväärtus aastaks 2029 on 2. Uus tulemusnäitaja on </w:t>
      </w:r>
      <w:r>
        <w:rPr>
          <w:lang w:val="en-US"/>
        </w:rPr>
        <w:t>PSR46</w:t>
      </w:r>
      <w:r>
        <w:t xml:space="preserve"> - k</w:t>
      </w:r>
      <w:r>
        <w:rPr>
          <w:color w:val="000000"/>
        </w:rPr>
        <w:t>aitsetehnoloogia testimistaristu baasil loodud teenused. M</w:t>
      </w:r>
      <w:r>
        <w:t>õõtühikuks on arv ja sihtväärtus aastaks 2029 on 12. Arvestades, et osa teenustest võib olla seotud riigikaitse erisusega, ei pruugi nende kontrollimine olla igas olukorras teostatav.</w:t>
      </w:r>
    </w:p>
    <w:p w14:paraId="2A11FCD3" w14:textId="77777777" w:rsidR="009124DD" w:rsidRDefault="009124DD" w:rsidP="009124DD">
      <w:pPr>
        <w:pStyle w:val="Kommentaaritekst"/>
      </w:pPr>
    </w:p>
    <w:p w14:paraId="3CCE421E" w14:textId="77777777" w:rsidR="009124DD" w:rsidRDefault="009124DD" w:rsidP="009124DD">
      <w:pPr>
        <w:pStyle w:val="Kommentaaritekst"/>
      </w:pPr>
      <w:r>
        <w:rPr>
          <w:i/>
          <w:iCs/>
        </w:rPr>
        <w:t>Ministry of Education and Research / Haridus- ja Teadusministeerium</w:t>
      </w:r>
    </w:p>
  </w:comment>
  <w:comment w:id="477" w:author="Kaisa Tähe - RAM" w:date="2025-10-01T09:24:00Z" w:initials="KT">
    <w:p w14:paraId="46146CF7" w14:textId="77777777" w:rsidR="00694464" w:rsidRDefault="00975CEF" w:rsidP="00694464">
      <w:pPr>
        <w:pStyle w:val="Kommentaaritekst"/>
      </w:pPr>
      <w:r>
        <w:rPr>
          <w:rStyle w:val="Kommentaariviide"/>
        </w:rPr>
        <w:annotationRef/>
      </w:r>
      <w:r w:rsidR="00694464">
        <w:rPr>
          <w:b/>
          <w:bCs/>
        </w:rPr>
        <w:t xml:space="preserve">Amendment nr 7. </w:t>
      </w:r>
      <w:r w:rsidR="00694464">
        <w:rPr>
          <w:b/>
          <w:bCs/>
        </w:rPr>
        <w:br/>
        <w:t xml:space="preserve">Muudatus nr 7. </w:t>
      </w:r>
      <w:r w:rsidR="00694464">
        <w:t>Uus riigikaitset toetava tehisaru võimekuse arendamise sekkumise väljundnäitaja on PSO48 - kaitseotstarbelise tehisaru valdkondliku andmelao baasil välja arendatud tooted, teenused ja rakendused. Mõõtühik on arv ja sihtväärtus aastaks 2029 on 5. Uus tulemusnäitaja on PSR47 - k</w:t>
      </w:r>
      <w:r w:rsidR="00694464">
        <w:rPr>
          <w:color w:val="000000"/>
        </w:rPr>
        <w:t>asutusele võetud teenused, tooted ja rakendused. M</w:t>
      </w:r>
      <w:r w:rsidR="00694464">
        <w:t>õõtühikuks on arv ja sihtväärtus aastaks 2029 on 3.</w:t>
      </w:r>
    </w:p>
    <w:p w14:paraId="18A51B25" w14:textId="77777777" w:rsidR="00694464" w:rsidRDefault="00694464" w:rsidP="00694464">
      <w:pPr>
        <w:pStyle w:val="Kommentaaritekst"/>
      </w:pPr>
    </w:p>
    <w:p w14:paraId="44B72F85" w14:textId="77777777" w:rsidR="00694464" w:rsidRDefault="00694464" w:rsidP="00694464">
      <w:pPr>
        <w:pStyle w:val="Kommentaaritekst"/>
      </w:pPr>
      <w:r>
        <w:rPr>
          <w:i/>
          <w:iCs/>
        </w:rPr>
        <w:t>Ministry of Education and Research / Haridus- ja Teadusministeerium</w:t>
      </w:r>
    </w:p>
  </w:comment>
  <w:comment w:id="486" w:author="Kaisa Tähe - RAM" w:date="2025-09-12T11:17:00Z" w:initials="KT">
    <w:p w14:paraId="445C1761" w14:textId="77777777" w:rsidR="003F69B3" w:rsidRDefault="00B6799E" w:rsidP="003F69B3">
      <w:pPr>
        <w:pStyle w:val="Kommentaaritekst"/>
      </w:pPr>
      <w:r>
        <w:rPr>
          <w:rStyle w:val="Kommentaariviide"/>
        </w:rPr>
        <w:annotationRef/>
      </w:r>
      <w:r w:rsidR="003F69B3">
        <w:rPr>
          <w:b/>
          <w:bCs/>
        </w:rPr>
        <w:t>Amendment nr 14.</w:t>
      </w:r>
      <w:r w:rsidR="003F69B3">
        <w:t xml:space="preserve"> </w:t>
      </w:r>
    </w:p>
    <w:p w14:paraId="1BF9C62C" w14:textId="77777777" w:rsidR="003F69B3" w:rsidRDefault="003F69B3" w:rsidP="003F69B3">
      <w:pPr>
        <w:pStyle w:val="Kommentaaritekst"/>
      </w:pPr>
      <w:r>
        <w:rPr>
          <w:b/>
          <w:bCs/>
        </w:rPr>
        <w:t xml:space="preserve">Muudatus nr 14. </w:t>
      </w:r>
      <w:r>
        <w:t xml:space="preserve">Lähtudes 05.06.2025 VV kabineti otsusest suunatakse vahendid ümber kaitsevõime suurendamise tegevustesse. </w:t>
      </w:r>
    </w:p>
    <w:p w14:paraId="583448F8" w14:textId="77777777" w:rsidR="003F69B3" w:rsidRDefault="003F69B3" w:rsidP="003F69B3">
      <w:pPr>
        <w:pStyle w:val="Kommentaaritekst"/>
      </w:pPr>
    </w:p>
    <w:p w14:paraId="68E03AC4" w14:textId="77777777" w:rsidR="003F69B3" w:rsidRDefault="003F69B3" w:rsidP="003F69B3">
      <w:pPr>
        <w:pStyle w:val="Kommentaaritekst"/>
      </w:pPr>
      <w:r>
        <w:t xml:space="preserve">Väljundnäitaja RCO01 “Toetatavad ettevõtjad (millest: mikro-, väikesed, keskmise suurusega ja suured ettevõtjad)” lisamine sihttasemega 30 (Majandus- ja Kommunikatsiooniministeeriumi panus on 25 ja Kaitseministeeriumi panus 5). </w:t>
      </w:r>
      <w:r>
        <w:br/>
      </w:r>
    </w:p>
    <w:p w14:paraId="17B47157" w14:textId="77777777" w:rsidR="003F69B3" w:rsidRDefault="003F69B3" w:rsidP="003F69B3">
      <w:pPr>
        <w:pStyle w:val="Kommentaaritekst"/>
      </w:pPr>
      <w:r>
        <w:rPr>
          <w:i/>
          <w:iCs/>
        </w:rPr>
        <w:t>Ministry of Economic Affairs and Communications / Majandus- ja Kommunikatsiooniministeerium</w:t>
      </w:r>
      <w:r>
        <w:rPr>
          <w:i/>
          <w:iCs/>
        </w:rPr>
        <w:br/>
      </w:r>
      <w:r>
        <w:rPr>
          <w:i/>
          <w:iCs/>
        </w:rPr>
        <w:br/>
        <w:t>Ministry of Defence / Kaitseministeerium</w:t>
      </w:r>
    </w:p>
  </w:comment>
  <w:comment w:id="494" w:author="Kaisa Tähe - RAM" w:date="2025-09-12T11:17:00Z" w:initials="KT">
    <w:p w14:paraId="032CF622" w14:textId="77777777" w:rsidR="00EC48B1" w:rsidRDefault="00B6799E" w:rsidP="00EC48B1">
      <w:pPr>
        <w:pStyle w:val="Kommentaaritekst"/>
      </w:pPr>
      <w:r>
        <w:rPr>
          <w:rStyle w:val="Kommentaariviide"/>
        </w:rPr>
        <w:annotationRef/>
      </w:r>
      <w:r w:rsidR="00EC48B1">
        <w:rPr>
          <w:b/>
          <w:bCs/>
        </w:rPr>
        <w:t>Amendment nr 14.</w:t>
      </w:r>
      <w:r w:rsidR="00EC48B1">
        <w:t xml:space="preserve"> </w:t>
      </w:r>
    </w:p>
    <w:p w14:paraId="6EEB38A9" w14:textId="77777777" w:rsidR="00EC48B1" w:rsidRDefault="00EC48B1" w:rsidP="00EC48B1">
      <w:pPr>
        <w:pStyle w:val="Kommentaaritekst"/>
      </w:pPr>
      <w:r>
        <w:rPr>
          <w:b/>
          <w:bCs/>
        </w:rPr>
        <w:t xml:space="preserve">Muudatus nr 14. </w:t>
      </w:r>
      <w:r>
        <w:t xml:space="preserve">Lähtudes 05.06.2025 VV kabineti otsusest suunatakse vahendid ümber kaitsevõime suurendamise tegevustesse. </w:t>
      </w:r>
    </w:p>
    <w:p w14:paraId="50E9A215" w14:textId="77777777" w:rsidR="00EC48B1" w:rsidRDefault="00EC48B1" w:rsidP="00EC48B1">
      <w:pPr>
        <w:pStyle w:val="Kommentaaritekst"/>
      </w:pPr>
    </w:p>
    <w:p w14:paraId="2DFBE5C2" w14:textId="77777777" w:rsidR="00EC48B1" w:rsidRDefault="00EC48B1" w:rsidP="00EC48B1">
      <w:pPr>
        <w:pStyle w:val="Kommentaaritekst"/>
      </w:pPr>
      <w:r>
        <w:t>Väljundnäitaja RCO02 “Toetustega toetatavad ettevõtjad” lisamine uue sekkumise juurde koos sihttasemega 25.</w:t>
      </w:r>
    </w:p>
    <w:p w14:paraId="33AA0D0F" w14:textId="77777777" w:rsidR="00EC48B1" w:rsidRDefault="00EC48B1" w:rsidP="00EC48B1">
      <w:pPr>
        <w:pStyle w:val="Kommentaaritekst"/>
      </w:pPr>
      <w:r>
        <w:t xml:space="preserve"> </w:t>
      </w:r>
    </w:p>
    <w:p w14:paraId="44A364CF" w14:textId="77777777" w:rsidR="00EC48B1" w:rsidRDefault="00EC48B1" w:rsidP="00EC48B1">
      <w:pPr>
        <w:pStyle w:val="Kommentaaritekst"/>
      </w:pPr>
      <w:r>
        <w:rPr>
          <w:i/>
          <w:iCs/>
        </w:rPr>
        <w:t>Ministry of Economic Affairs and Communications / Majandus- ja Kommunikatsiooniministeerium</w:t>
      </w:r>
    </w:p>
  </w:comment>
  <w:comment w:id="512" w:author="Kaisa Tähe - RAM" w:date="2025-10-01T10:08:00Z" w:initials="KT">
    <w:p w14:paraId="760B6D7E" w14:textId="77777777" w:rsidR="007B4C28" w:rsidRDefault="00FA4227" w:rsidP="007B4C28">
      <w:pPr>
        <w:pStyle w:val="Kommentaaritekst"/>
      </w:pPr>
      <w:r>
        <w:rPr>
          <w:rStyle w:val="Kommentaariviide"/>
        </w:rPr>
        <w:annotationRef/>
      </w:r>
      <w:r w:rsidR="007B4C28">
        <w:rPr>
          <w:b/>
          <w:bCs/>
        </w:rPr>
        <w:t>Amendment nr 14.</w:t>
      </w:r>
      <w:r w:rsidR="007B4C28">
        <w:t xml:space="preserve"> </w:t>
      </w:r>
    </w:p>
    <w:p w14:paraId="2F746CAA" w14:textId="77777777" w:rsidR="007B4C28" w:rsidRDefault="007B4C28" w:rsidP="007B4C28">
      <w:pPr>
        <w:pStyle w:val="Kommentaaritekst"/>
      </w:pPr>
      <w:r>
        <w:rPr>
          <w:b/>
          <w:bCs/>
        </w:rPr>
        <w:t xml:space="preserve">Muudatus nr 14. </w:t>
      </w:r>
      <w:r>
        <w:t xml:space="preserve">Lähtudes 05.06.2025 VV kabineti otsusest suunatakse vahendid ümber kaitsevõime suurendamise tegevustesse. </w:t>
      </w:r>
    </w:p>
    <w:p w14:paraId="20799332" w14:textId="77777777" w:rsidR="007B4C28" w:rsidRDefault="007B4C28" w:rsidP="007B4C28">
      <w:pPr>
        <w:pStyle w:val="Kommentaaritekst"/>
      </w:pPr>
    </w:p>
    <w:p w14:paraId="7310AC0B" w14:textId="77777777" w:rsidR="007B4C28" w:rsidRDefault="007B4C28" w:rsidP="007B4C28">
      <w:pPr>
        <w:pStyle w:val="Kommentaaritekst"/>
      </w:pPr>
      <w:r>
        <w:t xml:space="preserve">Väljundnäitaja RCO04 „Mitterahalist toetust saavad ettevõtjad“ lisamine uue sekkumise juurde sihttasemega 5 ettevõtjat. </w:t>
      </w:r>
    </w:p>
    <w:p w14:paraId="61A51BC1" w14:textId="77777777" w:rsidR="007B4C28" w:rsidRDefault="007B4C28" w:rsidP="007B4C28">
      <w:pPr>
        <w:pStyle w:val="Kommentaaritekst"/>
      </w:pPr>
    </w:p>
    <w:p w14:paraId="3A6978F3" w14:textId="77777777" w:rsidR="007B4C28" w:rsidRDefault="007B4C28" w:rsidP="007B4C28">
      <w:pPr>
        <w:pStyle w:val="Kommentaaritekst"/>
      </w:pPr>
      <w:r>
        <w:rPr>
          <w:i/>
          <w:iCs/>
        </w:rPr>
        <w:t>Ministry of Defence / Kaitseministeerium</w:t>
      </w:r>
    </w:p>
  </w:comment>
  <w:comment w:id="527" w:author="Kaisa Tähe - RAM" w:date="2025-09-12T11:18:00Z" w:initials="KT">
    <w:p w14:paraId="17C3AA65" w14:textId="77777777" w:rsidR="007B4C28" w:rsidRDefault="00493252" w:rsidP="007B4C28">
      <w:pPr>
        <w:pStyle w:val="Kommentaaritekst"/>
      </w:pPr>
      <w:r>
        <w:rPr>
          <w:rStyle w:val="Kommentaariviide"/>
        </w:rPr>
        <w:annotationRef/>
      </w:r>
      <w:r w:rsidR="007B4C28">
        <w:rPr>
          <w:b/>
          <w:bCs/>
        </w:rPr>
        <w:t>Amendment nr 14.</w:t>
      </w:r>
      <w:r w:rsidR="007B4C28">
        <w:t xml:space="preserve"> </w:t>
      </w:r>
    </w:p>
    <w:p w14:paraId="486CB457" w14:textId="77777777" w:rsidR="007B4C28" w:rsidRDefault="007B4C28" w:rsidP="007B4C28">
      <w:pPr>
        <w:pStyle w:val="Kommentaaritekst"/>
      </w:pPr>
      <w:r>
        <w:rPr>
          <w:b/>
          <w:bCs/>
        </w:rPr>
        <w:t xml:space="preserve">Muudatus nr 14. </w:t>
      </w:r>
      <w:r>
        <w:t xml:space="preserve">Lähtudes 05.06.2025 VV kabineti otsusest suunatakse vahendid ümber kaitsevõime suurendamise tegevustesse. </w:t>
      </w:r>
    </w:p>
    <w:p w14:paraId="0D4F4AAB" w14:textId="77777777" w:rsidR="007B4C28" w:rsidRDefault="007B4C28" w:rsidP="007B4C28">
      <w:pPr>
        <w:pStyle w:val="Kommentaaritekst"/>
      </w:pPr>
    </w:p>
    <w:p w14:paraId="35F04C87" w14:textId="77777777" w:rsidR="007B4C28" w:rsidRDefault="007B4C28" w:rsidP="007B4C28">
      <w:pPr>
        <w:pStyle w:val="Kommentaaritekst"/>
      </w:pPr>
      <w:r>
        <w:t xml:space="preserve">Väljundnäitaja RCO128 “Toetatavate ettevõttevõtete arv, kes on peamiselt seotud kaitsevõime edendamisega” lisamine uue sekkumise juurde koos sihttasemega 30 (Kaitseministeeriumi panus näitajasse on 5 ja Majandus- ja Kommunikatsiooniministeeriumi panus näitajasse on 25).  </w:t>
      </w:r>
      <w:r>
        <w:br/>
      </w:r>
    </w:p>
    <w:p w14:paraId="3C8EEEE8" w14:textId="77777777" w:rsidR="007B4C28" w:rsidRDefault="007B4C28" w:rsidP="007B4C28">
      <w:pPr>
        <w:pStyle w:val="Kommentaaritekst"/>
      </w:pPr>
      <w:r>
        <w:rPr>
          <w:i/>
          <w:iCs/>
        </w:rPr>
        <w:t>Ministry of Defence / Kaitseministeerium</w:t>
      </w:r>
      <w:r>
        <w:rPr>
          <w:i/>
          <w:iCs/>
        </w:rPr>
        <w:br/>
      </w:r>
      <w:r>
        <w:rPr>
          <w:i/>
          <w:iCs/>
        </w:rPr>
        <w:br/>
        <w:t>Ministry of Economic Affairs and Communications / Majandus- ja Kommunikatsiooniministeerium</w:t>
      </w:r>
    </w:p>
  </w:comment>
  <w:comment w:id="547" w:author="Kaisa Tähe - RAM" w:date="2025-09-12T11:14:00Z" w:initials="KT">
    <w:p w14:paraId="7FDE05A9" w14:textId="77777777" w:rsidR="00D81D2A" w:rsidRDefault="00193752" w:rsidP="00D81D2A">
      <w:pPr>
        <w:pStyle w:val="Kommentaaritekst"/>
      </w:pPr>
      <w:r>
        <w:rPr>
          <w:rStyle w:val="Kommentaariviide"/>
        </w:rPr>
        <w:annotationRef/>
      </w:r>
      <w:r w:rsidR="00D81D2A">
        <w:rPr>
          <w:b/>
          <w:bCs/>
        </w:rPr>
        <w:t xml:space="preserve">Amendment nr 5. </w:t>
      </w:r>
    </w:p>
    <w:p w14:paraId="038C201B" w14:textId="77777777" w:rsidR="00D81D2A" w:rsidRDefault="00D81D2A" w:rsidP="00D81D2A">
      <w:pPr>
        <w:pStyle w:val="Kommentaaritekst"/>
      </w:pPr>
      <w:r>
        <w:rPr>
          <w:b/>
          <w:bCs/>
        </w:rPr>
        <w:t xml:space="preserve">Muudatus nr 5. </w:t>
      </w:r>
      <w:r>
        <w:t xml:space="preserve">Uus kaitsetehnoloogia testimisvõimekuse loomise sekkumise väljundnäitaja on </w:t>
      </w:r>
      <w:r>
        <w:rPr>
          <w:lang w:val="en-US"/>
        </w:rPr>
        <w:t>PSO47</w:t>
      </w:r>
      <w:r>
        <w:t xml:space="preserve"> - teadus- ja arendusasutused, milles on välja arendatud kaitseotstarbeliste tehnoloogiate testimise võimekus. Mõõtühik on arv ja sihtväärtus aastaks 2029 on 2. Uus tulemusnäitaja on </w:t>
      </w:r>
      <w:r>
        <w:rPr>
          <w:lang w:val="en-US"/>
        </w:rPr>
        <w:t>PSR46</w:t>
      </w:r>
      <w:r>
        <w:t xml:space="preserve"> - k</w:t>
      </w:r>
      <w:r>
        <w:rPr>
          <w:color w:val="000000"/>
        </w:rPr>
        <w:t>aitsetehnoloogia testimistaristu baasil loodud teenused. M</w:t>
      </w:r>
      <w:r>
        <w:t>õõtühikuks on arv ja sihtväärtus aastaks 2029 on 12. Arvestades, et osa teenustest võib olla seotud riigikaitse erisusega, ei pruugi nende kontrollimine olla igas olukorras teostatav.</w:t>
      </w:r>
    </w:p>
    <w:p w14:paraId="31B85B17" w14:textId="77777777" w:rsidR="00D81D2A" w:rsidRDefault="00D81D2A" w:rsidP="00D81D2A">
      <w:pPr>
        <w:pStyle w:val="Kommentaaritekst"/>
      </w:pPr>
    </w:p>
    <w:p w14:paraId="28C94D56" w14:textId="77777777" w:rsidR="00D81D2A" w:rsidRDefault="00D81D2A" w:rsidP="00D81D2A">
      <w:pPr>
        <w:pStyle w:val="Kommentaaritekst"/>
      </w:pPr>
      <w:r>
        <w:rPr>
          <w:i/>
          <w:iCs/>
        </w:rPr>
        <w:t>Ministry of Education and Research / Haridus- ja Teadusministeerium</w:t>
      </w:r>
    </w:p>
  </w:comment>
  <w:comment w:id="565" w:author="Kaisa Tähe - RAM" w:date="2025-09-12T11:19:00Z" w:initials="KT">
    <w:p w14:paraId="6FE37C2D" w14:textId="77777777" w:rsidR="004A24AC" w:rsidRDefault="00CD7DB9" w:rsidP="004A24AC">
      <w:pPr>
        <w:pStyle w:val="Kommentaaritekst"/>
      </w:pPr>
      <w:r>
        <w:rPr>
          <w:rStyle w:val="Kommentaariviide"/>
        </w:rPr>
        <w:annotationRef/>
      </w:r>
      <w:r w:rsidR="004A24AC">
        <w:rPr>
          <w:b/>
          <w:bCs/>
        </w:rPr>
        <w:t xml:space="preserve">Amendment nr 7. </w:t>
      </w:r>
      <w:r w:rsidR="004A24AC">
        <w:rPr>
          <w:b/>
          <w:bCs/>
        </w:rPr>
        <w:br/>
        <w:t xml:space="preserve">Muudatus nr 7. </w:t>
      </w:r>
      <w:r w:rsidR="004A24AC">
        <w:t>Uus riigikaitset toetava tehisaru võimekuse arendamise sekkumise väljundnäitaja on PSO48 - kaitseotstarbelise tehisaru valdkondliku andmelao baasil välja arendatud tooted, teenused ja rakendused. Mõõtühik on arv ja sihtväärtus aastaks 2029 on 5. Uus tulemusnäitaja on PSR47 - k</w:t>
      </w:r>
      <w:r w:rsidR="004A24AC">
        <w:rPr>
          <w:color w:val="000000"/>
        </w:rPr>
        <w:t>asutusele võetud teenused, tooted ja rakendused. M</w:t>
      </w:r>
      <w:r w:rsidR="004A24AC">
        <w:t>õõtühikuks on arv ja sihtväärtus aastaks 2029 on 3.</w:t>
      </w:r>
    </w:p>
    <w:p w14:paraId="051FC4EF" w14:textId="77777777" w:rsidR="004A24AC" w:rsidRDefault="004A24AC" w:rsidP="004A24AC">
      <w:pPr>
        <w:pStyle w:val="Kommentaaritekst"/>
      </w:pPr>
    </w:p>
    <w:p w14:paraId="6875C5B5" w14:textId="77777777" w:rsidR="004A24AC" w:rsidRDefault="004A24AC" w:rsidP="004A24AC">
      <w:pPr>
        <w:pStyle w:val="Kommentaaritekst"/>
      </w:pPr>
      <w:r>
        <w:rPr>
          <w:i/>
          <w:iCs/>
        </w:rPr>
        <w:t>Ministry of Education and Research / Haridus- ja Teadusministeerium</w:t>
      </w:r>
    </w:p>
  </w:comment>
  <w:comment w:id="583" w:author="Kaisa Tähe - RAM" w:date="2025-09-12T11:12:00Z" w:initials="KT">
    <w:p w14:paraId="6C542F86" w14:textId="77777777" w:rsidR="002525A1" w:rsidRDefault="00B771C5" w:rsidP="002525A1">
      <w:pPr>
        <w:pStyle w:val="Kommentaaritekst"/>
      </w:pPr>
      <w:r>
        <w:rPr>
          <w:rStyle w:val="Kommentaariviide"/>
        </w:rPr>
        <w:annotationRef/>
      </w:r>
      <w:r w:rsidR="002525A1">
        <w:rPr>
          <w:b/>
          <w:bCs/>
        </w:rPr>
        <w:t>Amendment nr 14.</w:t>
      </w:r>
      <w:r w:rsidR="002525A1">
        <w:t xml:space="preserve"> </w:t>
      </w:r>
    </w:p>
    <w:p w14:paraId="74B01D50" w14:textId="77777777" w:rsidR="002525A1" w:rsidRDefault="002525A1" w:rsidP="002525A1">
      <w:pPr>
        <w:pStyle w:val="Kommentaaritekst"/>
      </w:pPr>
      <w:r>
        <w:rPr>
          <w:b/>
          <w:bCs/>
        </w:rPr>
        <w:t xml:space="preserve">Muudatus nr 14. </w:t>
      </w:r>
      <w:r>
        <w:t xml:space="preserve">Lähtudes 05.06.2025 VV kabineti otsusest suunatakse vahendid ümber kaitsevõime suurendamise tegevustesse. </w:t>
      </w:r>
    </w:p>
    <w:p w14:paraId="23618D29" w14:textId="77777777" w:rsidR="002525A1" w:rsidRDefault="002525A1" w:rsidP="002525A1">
      <w:pPr>
        <w:pStyle w:val="Kommentaaritekst"/>
      </w:pPr>
    </w:p>
    <w:p w14:paraId="7071248D" w14:textId="77777777" w:rsidR="002525A1" w:rsidRDefault="002525A1" w:rsidP="002525A1">
      <w:pPr>
        <w:pStyle w:val="Kommentaaritekst"/>
      </w:pPr>
      <w:r>
        <w:t xml:space="preserve">Tulemusnäitaja  RCR02 “Erasektori investeeringud, mis täiendavad avaliku sektori toetust” lisamine uue sekkumise juurde koos sihttasemega 19 674 667 (eurot). </w:t>
      </w:r>
    </w:p>
    <w:p w14:paraId="3F941A14" w14:textId="77777777" w:rsidR="002525A1" w:rsidRDefault="002525A1" w:rsidP="002525A1">
      <w:pPr>
        <w:pStyle w:val="Kommentaaritekst"/>
      </w:pPr>
    </w:p>
    <w:p w14:paraId="40779F14" w14:textId="77777777" w:rsidR="002525A1" w:rsidRDefault="002525A1" w:rsidP="002525A1">
      <w:pPr>
        <w:pStyle w:val="Kommentaaritekst"/>
      </w:pPr>
      <w:r>
        <w:rPr>
          <w:i/>
          <w:iCs/>
        </w:rPr>
        <w:t>Ministry of Economic Affairs and Communications / Majandus- ja Kommunikatsiooniministeerium</w:t>
      </w:r>
    </w:p>
  </w:comment>
  <w:comment w:id="596" w:author="Kaisa Tähe - RAM" w:date="2025-09-12T11:11:00Z" w:initials="KT">
    <w:p w14:paraId="0255640F" w14:textId="77777777" w:rsidR="002525A1" w:rsidRDefault="00B771C5" w:rsidP="002525A1">
      <w:pPr>
        <w:pStyle w:val="Kommentaaritekst"/>
      </w:pPr>
      <w:r>
        <w:rPr>
          <w:rStyle w:val="Kommentaariviide"/>
        </w:rPr>
        <w:annotationRef/>
      </w:r>
      <w:r w:rsidR="002525A1">
        <w:rPr>
          <w:b/>
          <w:bCs/>
        </w:rPr>
        <w:t>Amendment nr 14.</w:t>
      </w:r>
      <w:r w:rsidR="002525A1">
        <w:t xml:space="preserve"> </w:t>
      </w:r>
    </w:p>
    <w:p w14:paraId="20EC4EDF" w14:textId="77777777" w:rsidR="002525A1" w:rsidRDefault="002525A1" w:rsidP="002525A1">
      <w:pPr>
        <w:pStyle w:val="Kommentaaritekst"/>
      </w:pPr>
      <w:r>
        <w:rPr>
          <w:b/>
          <w:bCs/>
        </w:rPr>
        <w:t xml:space="preserve">Muudatus nr 14. </w:t>
      </w:r>
      <w:r>
        <w:t xml:space="preserve">Lähtudes 05.06.2025 VV kabineti otsusest suunatakse vahendid ümber kaitsevõime suurendamise tegevustesse. </w:t>
      </w:r>
    </w:p>
    <w:p w14:paraId="249A7611" w14:textId="77777777" w:rsidR="002525A1" w:rsidRDefault="002525A1" w:rsidP="002525A1">
      <w:pPr>
        <w:pStyle w:val="Kommentaaritekst"/>
      </w:pPr>
    </w:p>
    <w:p w14:paraId="54B0255E" w14:textId="77777777" w:rsidR="002525A1" w:rsidRDefault="002525A1" w:rsidP="002525A1">
      <w:pPr>
        <w:pStyle w:val="Kommentaaritekst"/>
      </w:pPr>
      <w:r>
        <w:t xml:space="preserve">Tulemusnäitaja RCR01 „Toetatavates ettevõtetes loodud töökohad“ lisamine uue sekkumise juurde koos sihttasemega 200 (töökohta). </w:t>
      </w:r>
    </w:p>
    <w:p w14:paraId="04967406" w14:textId="77777777" w:rsidR="002525A1" w:rsidRDefault="002525A1" w:rsidP="002525A1">
      <w:pPr>
        <w:pStyle w:val="Kommentaaritekst"/>
      </w:pPr>
    </w:p>
    <w:p w14:paraId="42752F78" w14:textId="77777777" w:rsidR="002525A1" w:rsidRDefault="002525A1" w:rsidP="002525A1">
      <w:pPr>
        <w:pStyle w:val="Kommentaaritekst"/>
      </w:pPr>
      <w:r>
        <w:rPr>
          <w:i/>
          <w:iCs/>
        </w:rPr>
        <w:t>Ministry of Defence / Kaitseministeerium</w:t>
      </w:r>
    </w:p>
  </w:comment>
  <w:comment w:id="611" w:author="Kaisa Tähe - RAM" w:date="2025-09-26T14:06:00Z" w:initials="KT">
    <w:p w14:paraId="685548DB" w14:textId="77777777" w:rsidR="00935C1F" w:rsidRDefault="00D41B2F" w:rsidP="00935C1F">
      <w:pPr>
        <w:pStyle w:val="Kommentaaritekst"/>
      </w:pPr>
      <w:r>
        <w:rPr>
          <w:rStyle w:val="Kommentaariviide"/>
        </w:rPr>
        <w:annotationRef/>
      </w:r>
      <w:r w:rsidR="00935C1F">
        <w:rPr>
          <w:b/>
          <w:bCs/>
        </w:rPr>
        <w:t>Amendment nr 14.</w:t>
      </w:r>
      <w:r w:rsidR="00935C1F">
        <w:t xml:space="preserve"> </w:t>
      </w:r>
    </w:p>
    <w:p w14:paraId="2AD8F39E" w14:textId="77777777" w:rsidR="00935C1F" w:rsidRDefault="00935C1F" w:rsidP="00935C1F">
      <w:pPr>
        <w:pStyle w:val="Kommentaaritekst"/>
      </w:pPr>
      <w:r>
        <w:rPr>
          <w:b/>
          <w:bCs/>
        </w:rPr>
        <w:t xml:space="preserve">Muudatus nr 14. </w:t>
      </w:r>
      <w:r>
        <w:t xml:space="preserve">Lähtudes 05.06.2025 VV kabineti otsusest suunatakse vahendid ümber kaitsevõime suurendamise tegevustesse. </w:t>
      </w:r>
    </w:p>
    <w:p w14:paraId="6006CA1D" w14:textId="77777777" w:rsidR="00935C1F" w:rsidRDefault="00935C1F" w:rsidP="00935C1F">
      <w:pPr>
        <w:pStyle w:val="Kommentaaritekst"/>
      </w:pPr>
      <w:r>
        <w:br/>
        <w:t>Tulemusnäitaja RCR25 “VKEd, kellel on suurem lisandväärtus töötaja kohta” lisamine uue sekkumise juurde koos sihttasemega 20.</w:t>
      </w:r>
    </w:p>
    <w:p w14:paraId="7F84B2F1" w14:textId="77777777" w:rsidR="00935C1F" w:rsidRDefault="00935C1F" w:rsidP="00935C1F">
      <w:pPr>
        <w:pStyle w:val="Kommentaaritekst"/>
      </w:pPr>
    </w:p>
    <w:p w14:paraId="6D7E1C99" w14:textId="77777777" w:rsidR="00935C1F" w:rsidRDefault="00935C1F" w:rsidP="00935C1F">
      <w:pPr>
        <w:pStyle w:val="Kommentaaritekst"/>
      </w:pPr>
      <w:r>
        <w:rPr>
          <w:i/>
          <w:iCs/>
        </w:rPr>
        <w:t>Ministry of Economic Affairs and Communications / Majandus- ja Kommunikatsiooniministeerium</w:t>
      </w:r>
    </w:p>
  </w:comment>
  <w:comment w:id="621" w:author="Kaisa Tähe - RAM" w:date="2025-08-05T15:17:00Z" w:initials="KT">
    <w:p w14:paraId="2354E65A" w14:textId="77777777" w:rsidR="00815F8B" w:rsidRDefault="004C7227" w:rsidP="00815F8B">
      <w:pPr>
        <w:pStyle w:val="Kommentaaritekst"/>
      </w:pPr>
      <w:r>
        <w:rPr>
          <w:rStyle w:val="Kommentaariviide"/>
        </w:rPr>
        <w:annotationRef/>
      </w:r>
      <w:r w:rsidR="00815F8B">
        <w:rPr>
          <w:b/>
          <w:bCs/>
        </w:rPr>
        <w:t xml:space="preserve">Amendment nr 47. </w:t>
      </w:r>
      <w:r w:rsidR="00815F8B">
        <w:rPr>
          <w:b/>
          <w:bCs/>
        </w:rPr>
        <w:br/>
        <w:t xml:space="preserve">Muudatus nr 47. </w:t>
      </w:r>
      <w:r w:rsidR="00815F8B">
        <w:t xml:space="preserve">Lähtudes 05.06.2025 VV kabineti otsusest suunatakse vahendid ümber kaitsevõime suurendamise tegevustesse. Haridus- ja Teadusministeerium suunab sekkumiskoodilt 028 14 900 000 eurot koodi 012. Majandus- ja Kommunikatsiooniministeeriumi sekkumiskood 010 suureneb 11 000 000 euro võrra ja sekkumiskood 011 suureneb 12 800 000 võrra. Kaitseministeeriumi sekkumiskood 198 suureneb 52 000 000 euro võrra. </w:t>
      </w:r>
    </w:p>
    <w:p w14:paraId="0B15CA63" w14:textId="77777777" w:rsidR="00815F8B" w:rsidRDefault="00815F8B" w:rsidP="00815F8B">
      <w:pPr>
        <w:pStyle w:val="Kommentaaritekst"/>
      </w:pPr>
    </w:p>
    <w:p w14:paraId="0CA941F6" w14:textId="77777777" w:rsidR="00815F8B" w:rsidRDefault="00815F8B" w:rsidP="00815F8B">
      <w:pPr>
        <w:pStyle w:val="Kommentaaritekst"/>
      </w:pPr>
      <w:r>
        <w:rPr>
          <w:i/>
          <w:iCs/>
        </w:rPr>
        <w:t>Ministry of Education and Research / Haridus- ja Teadusministeerium</w:t>
      </w:r>
      <w:r>
        <w:rPr>
          <w:i/>
          <w:iCs/>
        </w:rPr>
        <w:br/>
      </w:r>
      <w:r>
        <w:rPr>
          <w:i/>
          <w:iCs/>
        </w:rPr>
        <w:br/>
        <w:t>Ministry of Economic Affairs and Communications / Majandus- ja Kommunikatsiooniministeerium</w:t>
      </w:r>
      <w:r>
        <w:rPr>
          <w:i/>
          <w:iCs/>
        </w:rPr>
        <w:br/>
      </w:r>
      <w:r>
        <w:rPr>
          <w:i/>
          <w:iCs/>
        </w:rPr>
        <w:br/>
        <w:t>Ministry of Defence / Kaitseministeerium</w:t>
      </w:r>
    </w:p>
  </w:comment>
  <w:comment w:id="711" w:author="Kaisa Tähe - RAM" w:date="2025-09-24T15:26:00Z" w:initials="KT">
    <w:p w14:paraId="55676EC1" w14:textId="77777777" w:rsidR="00F91519" w:rsidRDefault="00EF1F3E" w:rsidP="00F91519">
      <w:pPr>
        <w:pStyle w:val="Kommentaaritekst"/>
      </w:pPr>
      <w:r>
        <w:rPr>
          <w:rStyle w:val="Kommentaariviide"/>
        </w:rPr>
        <w:annotationRef/>
      </w:r>
      <w:r w:rsidR="00F91519">
        <w:rPr>
          <w:b/>
          <w:bCs/>
        </w:rPr>
        <w:t>Amendment nr 45.</w:t>
      </w:r>
      <w:r w:rsidR="00F91519">
        <w:t xml:space="preserve"> </w:t>
      </w:r>
    </w:p>
    <w:p w14:paraId="7C10C983" w14:textId="77777777" w:rsidR="00F91519" w:rsidRDefault="00F91519" w:rsidP="00F91519">
      <w:pPr>
        <w:pStyle w:val="Kommentaaritekst"/>
      </w:pPr>
      <w:r>
        <w:rPr>
          <w:b/>
          <w:bCs/>
        </w:rPr>
        <w:t xml:space="preserve">Muudatus nr 45. </w:t>
      </w:r>
      <w:r>
        <w:t xml:space="preserve">Lähtudes Vabariigi Valitsuse eelarve vähendamise otsusest ei ole võimalik saavutada algselt seatud eesmärke. Uus eesmärk alles oleva eelarvega, on rajada sidemaste koridoril olevatesse valgetesse aladesse ja luua seeläbi valmidus katkematu 5G ühendusega  transpordikoridorideks, mille tulemusnäitajaks sobib paremini „5G leviga kilomeetrite arv transpordikoridori valgetel aladel“. </w:t>
      </w:r>
    </w:p>
    <w:p w14:paraId="2B0F99E8" w14:textId="77777777" w:rsidR="00F91519" w:rsidRDefault="00F91519" w:rsidP="00F91519">
      <w:pPr>
        <w:pStyle w:val="Kommentaaritekst"/>
      </w:pPr>
    </w:p>
    <w:p w14:paraId="109021BD" w14:textId="77777777" w:rsidR="00F91519" w:rsidRDefault="00F91519" w:rsidP="00F91519">
      <w:pPr>
        <w:pStyle w:val="Kommentaaritekst"/>
      </w:pPr>
      <w:r>
        <w:t xml:space="preserve">Väljundnäitaja PSO06 väheneb 125-lt 40-le. Tulemusnäitaja PSR07 kustutatakse ja asendatakse uue tulemusnäitajaga PSR48, sihtväärtusega 160. </w:t>
      </w:r>
    </w:p>
    <w:p w14:paraId="046B1BF1" w14:textId="77777777" w:rsidR="00F91519" w:rsidRDefault="00F91519" w:rsidP="00F91519">
      <w:pPr>
        <w:pStyle w:val="Kommentaaritekst"/>
      </w:pPr>
    </w:p>
    <w:p w14:paraId="6ED8982E" w14:textId="77777777" w:rsidR="00F91519" w:rsidRDefault="00F91519" w:rsidP="00F91519">
      <w:pPr>
        <w:pStyle w:val="Kommentaaritekst"/>
      </w:pPr>
      <w:r>
        <w:rPr>
          <w:i/>
          <w:iCs/>
        </w:rPr>
        <w:t>Ministry of Justice and Digital Affairs / Justiits- ja Digiministeerium</w:t>
      </w:r>
    </w:p>
  </w:comment>
  <w:comment w:id="740" w:author="Kaisa Tähe - RAM" w:date="2025-10-02T15:49:00Z" w:initials="KT">
    <w:p w14:paraId="4DA1E641" w14:textId="77777777" w:rsidR="00F91519" w:rsidRDefault="00910B5D" w:rsidP="00F91519">
      <w:pPr>
        <w:pStyle w:val="Kommentaaritekst"/>
      </w:pPr>
      <w:r>
        <w:rPr>
          <w:rStyle w:val="Kommentaariviide"/>
        </w:rPr>
        <w:annotationRef/>
      </w:r>
      <w:r w:rsidR="00F91519">
        <w:rPr>
          <w:b/>
          <w:bCs/>
        </w:rPr>
        <w:t>Amendment nr 45.</w:t>
      </w:r>
      <w:r w:rsidR="00F91519">
        <w:t xml:space="preserve"> </w:t>
      </w:r>
    </w:p>
    <w:p w14:paraId="570B3D5A" w14:textId="77777777" w:rsidR="00F91519" w:rsidRDefault="00F91519" w:rsidP="00F91519">
      <w:pPr>
        <w:pStyle w:val="Kommentaaritekst"/>
      </w:pPr>
      <w:r>
        <w:rPr>
          <w:b/>
          <w:bCs/>
        </w:rPr>
        <w:t xml:space="preserve">Muudatus nr 45. </w:t>
      </w:r>
      <w:r>
        <w:t xml:space="preserve">Lähtudes Vabariigi Valitsuse eelarve vähendamise otsusest ei ole võimalik saavutada algselt seatud eesmärke. Uus eesmärk alles oleva eelarvega, on rajada sidemaste koridoril olevatesse valgetesse aladesse ja luua seeläbi valmidus katkematu 5G ühendusega  transpordikoridorideks, mille tulemusnäitajaks sobib paremini „5G leviga kilomeetrite arv transpordikoridori valgetel aladel“. </w:t>
      </w:r>
    </w:p>
    <w:p w14:paraId="653D9B8E" w14:textId="77777777" w:rsidR="00F91519" w:rsidRDefault="00F91519" w:rsidP="00F91519">
      <w:pPr>
        <w:pStyle w:val="Kommentaaritekst"/>
      </w:pPr>
    </w:p>
    <w:p w14:paraId="07858C14" w14:textId="77777777" w:rsidR="00F91519" w:rsidRDefault="00F91519" w:rsidP="00F91519">
      <w:pPr>
        <w:pStyle w:val="Kommentaaritekst"/>
      </w:pPr>
      <w:r>
        <w:t xml:space="preserve">Väljundnäitaja PSO06 väheneb 125-lt 40-le. Tulemusnäitaja PSR07 kustutatakse ja asendatakse uue tulemusnäitajaga PSR48, sihtväärtusega 160. </w:t>
      </w:r>
    </w:p>
    <w:p w14:paraId="295B878D" w14:textId="77777777" w:rsidR="00F91519" w:rsidRDefault="00F91519" w:rsidP="00F91519">
      <w:pPr>
        <w:pStyle w:val="Kommentaaritekst"/>
      </w:pPr>
    </w:p>
    <w:p w14:paraId="43C0B2A9" w14:textId="77777777" w:rsidR="00F91519" w:rsidRDefault="00F91519" w:rsidP="00F91519">
      <w:pPr>
        <w:pStyle w:val="Kommentaaritekst"/>
      </w:pPr>
      <w:r>
        <w:rPr>
          <w:i/>
          <w:iCs/>
        </w:rPr>
        <w:t>Ministry of Justice and Digital Affairs / Justiits- ja Digiministeerium</w:t>
      </w:r>
    </w:p>
  </w:comment>
  <w:comment w:id="756" w:author="Kaisa Tähe - RAM" w:date="2025-09-24T15:41:00Z" w:initials="KT">
    <w:p w14:paraId="6475B877" w14:textId="77777777" w:rsidR="007A721B" w:rsidRDefault="00252263" w:rsidP="007A721B">
      <w:pPr>
        <w:pStyle w:val="Kommentaaritekst"/>
      </w:pPr>
      <w:r>
        <w:rPr>
          <w:rStyle w:val="Kommentaariviide"/>
        </w:rPr>
        <w:annotationRef/>
      </w:r>
      <w:r w:rsidR="007A721B">
        <w:rPr>
          <w:b/>
          <w:bCs/>
        </w:rPr>
        <w:t>Amendment nr 70.</w:t>
      </w:r>
      <w:r w:rsidR="007A721B">
        <w:t xml:space="preserve"> </w:t>
      </w:r>
    </w:p>
    <w:p w14:paraId="1332892C" w14:textId="77777777" w:rsidR="007A721B" w:rsidRDefault="007A721B" w:rsidP="007A721B">
      <w:pPr>
        <w:pStyle w:val="Kommentaaritekst"/>
      </w:pPr>
      <w:r>
        <w:rPr>
          <w:b/>
          <w:bCs/>
        </w:rPr>
        <w:t xml:space="preserve">Muudatus nr 70. </w:t>
      </w:r>
      <w:r>
        <w:t xml:space="preserve">Lähtudes 05.06.2025 VV kabineti otsusest suunatakse vahendid ümber kaitsevõime suurendamise tegevustesse. </w:t>
      </w:r>
      <w:r>
        <w:rPr>
          <w:color w:val="000000"/>
        </w:rPr>
        <w:t>5G eelarvest kärbitakse 9 350 000 eurot. Näitajaid muudetud vastavalt.</w:t>
      </w:r>
    </w:p>
    <w:p w14:paraId="14C50B98" w14:textId="77777777" w:rsidR="007A721B" w:rsidRDefault="007A721B" w:rsidP="007A721B">
      <w:pPr>
        <w:pStyle w:val="Kommentaaritekst"/>
      </w:pPr>
    </w:p>
    <w:p w14:paraId="382DD4D2" w14:textId="77777777" w:rsidR="007A721B" w:rsidRDefault="007A721B" w:rsidP="007A721B">
      <w:pPr>
        <w:pStyle w:val="Kommentaaritekst"/>
      </w:pPr>
      <w:r>
        <w:rPr>
          <w:i/>
          <w:iCs/>
        </w:rPr>
        <w:t>Ministry of Justice and Digital Affairs / Justiits- ja Digiministeerium</w:t>
      </w:r>
    </w:p>
  </w:comment>
  <w:comment w:id="764" w:author="Kaisa Tähe - RAM" w:date="2025-09-24T15:35:00Z" w:initials="KT">
    <w:p w14:paraId="3AA9AE98" w14:textId="77777777" w:rsidR="00861955" w:rsidRDefault="009B3901" w:rsidP="00861955">
      <w:pPr>
        <w:pStyle w:val="Kommentaaritekst"/>
      </w:pPr>
      <w:r>
        <w:rPr>
          <w:rStyle w:val="Kommentaariviide"/>
        </w:rPr>
        <w:annotationRef/>
      </w:r>
      <w:r w:rsidR="00861955">
        <w:rPr>
          <w:b/>
          <w:bCs/>
        </w:rPr>
        <w:t>Amendment nr 71.</w:t>
      </w:r>
      <w:r w:rsidR="00861955">
        <w:t xml:space="preserve"> </w:t>
      </w:r>
    </w:p>
    <w:p w14:paraId="1A9BD197" w14:textId="77777777" w:rsidR="00861955" w:rsidRDefault="00861955" w:rsidP="00861955">
      <w:pPr>
        <w:pStyle w:val="Kommentaaritekst"/>
      </w:pPr>
      <w:r>
        <w:rPr>
          <w:b/>
          <w:bCs/>
        </w:rPr>
        <w:t xml:space="preserve">Muudatus nr 71. </w:t>
      </w:r>
      <w:r>
        <w:t xml:space="preserve">Lähtudes VV kabineti otsusest suunatakse vahendid ümber kaitsevõime suurendamise tegevustesse. 5G arendamise alles olev eelarve koondati ühe tegevuse alla, milleks on transpordikoridorid sekkumiskoodiga 032. Sekkumine 036 eemaldati. </w:t>
      </w:r>
    </w:p>
    <w:p w14:paraId="66C4558F" w14:textId="77777777" w:rsidR="00861955" w:rsidRDefault="00861955" w:rsidP="00861955">
      <w:pPr>
        <w:pStyle w:val="Kommentaaritekst"/>
      </w:pPr>
    </w:p>
    <w:p w14:paraId="0AD83292" w14:textId="77777777" w:rsidR="00861955" w:rsidRDefault="00861955" w:rsidP="00861955">
      <w:pPr>
        <w:pStyle w:val="Kommentaaritekst"/>
      </w:pPr>
      <w:r>
        <w:rPr>
          <w:i/>
          <w:iCs/>
        </w:rPr>
        <w:t>Ministry of Justice and Digital Affairs / Justiits- ja Digiministeerium</w:t>
      </w:r>
    </w:p>
  </w:comment>
  <w:comment w:id="790" w:author="Kaisa Tähe - RAM" w:date="2025-09-25T14:28:00Z" w:initials="KT">
    <w:p w14:paraId="179B6113" w14:textId="77777777" w:rsidR="008048EB" w:rsidRDefault="007A7C01" w:rsidP="008048EB">
      <w:pPr>
        <w:pStyle w:val="Kommentaaritekst"/>
      </w:pPr>
      <w:r>
        <w:rPr>
          <w:rStyle w:val="Kommentaariviide"/>
        </w:rPr>
        <w:annotationRef/>
      </w:r>
      <w:r w:rsidR="008048EB">
        <w:rPr>
          <w:b/>
          <w:bCs/>
        </w:rPr>
        <w:t>Amendment nr 26.</w:t>
      </w:r>
      <w:r w:rsidR="008048EB">
        <w:t xml:space="preserve"> </w:t>
      </w:r>
    </w:p>
    <w:p w14:paraId="3EE7DE0F" w14:textId="77777777" w:rsidR="008048EB" w:rsidRDefault="008048EB" w:rsidP="008048EB">
      <w:pPr>
        <w:pStyle w:val="Kommentaaritekst"/>
      </w:pPr>
      <w:r>
        <w:rPr>
          <w:b/>
          <w:bCs/>
        </w:rPr>
        <w:t xml:space="preserve">Muudatus nr 26. </w:t>
      </w:r>
    </w:p>
    <w:p w14:paraId="603EBC37" w14:textId="77777777" w:rsidR="008048EB" w:rsidRDefault="008048EB" w:rsidP="008048EB">
      <w:pPr>
        <w:pStyle w:val="Kommentaaritekst"/>
      </w:pPr>
      <w:r>
        <w:t>Lähtudes 05.06.2025 ja 09.09.2025 VV kabineti otsusest suunatakse vahendid ümber kaitsevõime suurendamise tegevustesse (REARM algatus). Väljundnäitaja PSO08 “</w:t>
      </w:r>
      <w:r>
        <w:rPr>
          <w:color w:val="000000"/>
        </w:rPr>
        <w:t>Paranenud küttesüsteemiga elamud“</w:t>
      </w:r>
      <w:r>
        <w:t xml:space="preserve"> 2029 aasta sihtväärtust 2350 vähendatakse, uueks sihtväärtuseks seatakse 1350. Teksti täiendamine seoses väljundnäitaja muutusega. “Tihedalt asustatud piirkondades toetatakse ligikaudu 1350 elamus vananenud tahkekütuse-kütteseadme välja vahetamist või selle ühendamist kaugküttevõrku“.</w:t>
      </w:r>
    </w:p>
    <w:p w14:paraId="61C770DB" w14:textId="77777777" w:rsidR="008048EB" w:rsidRDefault="008048EB" w:rsidP="008048EB">
      <w:pPr>
        <w:pStyle w:val="Kommentaaritekst"/>
      </w:pPr>
    </w:p>
    <w:p w14:paraId="3B416A75" w14:textId="77777777" w:rsidR="008048EB" w:rsidRDefault="008048EB" w:rsidP="008048EB">
      <w:pPr>
        <w:pStyle w:val="Kommentaaritekst"/>
      </w:pPr>
    </w:p>
    <w:p w14:paraId="7D3C75B3" w14:textId="77777777" w:rsidR="008048EB" w:rsidRDefault="008048EB" w:rsidP="008048EB">
      <w:pPr>
        <w:pStyle w:val="Kommentaaritekst"/>
      </w:pPr>
      <w:r>
        <w:rPr>
          <w:i/>
          <w:iCs/>
        </w:rPr>
        <w:t>Ministry of Climate / Kliimaministeerium</w:t>
      </w:r>
    </w:p>
  </w:comment>
  <w:comment w:id="802" w:author="Kaisa Tähe - RAM" w:date="2025-07-18T13:56:00Z" w:initials="KT">
    <w:p w14:paraId="139A8D5C" w14:textId="77777777" w:rsidR="005055F3" w:rsidRDefault="00DD41A9" w:rsidP="005055F3">
      <w:pPr>
        <w:pStyle w:val="Kommentaaritekst"/>
      </w:pPr>
      <w:r>
        <w:rPr>
          <w:rStyle w:val="Kommentaariviide"/>
        </w:rPr>
        <w:annotationRef/>
      </w:r>
      <w:r w:rsidR="005055F3">
        <w:rPr>
          <w:b/>
          <w:bCs/>
        </w:rPr>
        <w:t>Amendment nr 18.</w:t>
      </w:r>
      <w:r w:rsidR="005055F3">
        <w:t xml:space="preserve"> </w:t>
      </w:r>
    </w:p>
    <w:p w14:paraId="2B2DB0BB" w14:textId="77777777" w:rsidR="005055F3" w:rsidRDefault="005055F3" w:rsidP="005055F3">
      <w:pPr>
        <w:pStyle w:val="Kommentaaritekst"/>
      </w:pPr>
      <w:r>
        <w:rPr>
          <w:b/>
          <w:bCs/>
        </w:rPr>
        <w:t xml:space="preserve">Muudatus nr 18. </w:t>
      </w:r>
      <w:r>
        <w:t xml:space="preserve">Lisaks võimalusele toetada meetmeid finantsinstrumentide laenude kaudu, kood 03 „Toetus finantsinstrumentide kaudu: laen“, teeme ettepaneku lisada uus toetusvormi kood 04 „Toetus finantsinstrumentide kaudu: tagatis“, mille lisamist toetab ka </w:t>
      </w:r>
      <w:r>
        <w:rPr>
          <w:i/>
          <w:iCs/>
        </w:rPr>
        <w:t>ex-ante</w:t>
      </w:r>
      <w:r>
        <w:t xml:space="preserve"> eelhindamine.</w:t>
      </w:r>
    </w:p>
    <w:p w14:paraId="12E1B327" w14:textId="77777777" w:rsidR="005055F3" w:rsidRDefault="005055F3" w:rsidP="005055F3">
      <w:pPr>
        <w:pStyle w:val="Kommentaaritekst"/>
      </w:pPr>
      <w:r>
        <w:t>Lisaks on käenduste kasutamist mainitud rakenduskavas varasemalt seonduvate meetmete liikide kirjelduse all, kuid ekslikult on lisamata jäänud selleks vajalik rahastamise vormi kood rakenduskava koostamise käigus. Ettepanek lisada kood 04 summas 5 100 000€.</w:t>
      </w:r>
    </w:p>
    <w:p w14:paraId="77A2A200" w14:textId="77777777" w:rsidR="005055F3" w:rsidRDefault="005055F3" w:rsidP="005055F3">
      <w:pPr>
        <w:pStyle w:val="Kommentaaritekst"/>
      </w:pPr>
    </w:p>
    <w:p w14:paraId="70F38DCD" w14:textId="77777777" w:rsidR="005055F3" w:rsidRDefault="005055F3" w:rsidP="005055F3">
      <w:pPr>
        <w:pStyle w:val="Kommentaaritekst"/>
      </w:pPr>
      <w:r>
        <w:rPr>
          <w:i/>
          <w:iCs/>
        </w:rPr>
        <w:t>Ministry of Climate / Kliimaministeerium</w:t>
      </w:r>
    </w:p>
  </w:comment>
  <w:comment w:id="813" w:author="Kaisa Tähe - RAM" w:date="2025-09-25T14:32:00Z" w:initials="KT">
    <w:p w14:paraId="025749CB" w14:textId="77777777" w:rsidR="00CE7781" w:rsidRDefault="001242F7" w:rsidP="00CE7781">
      <w:pPr>
        <w:pStyle w:val="Kommentaaritekst"/>
      </w:pPr>
      <w:r>
        <w:rPr>
          <w:rStyle w:val="Kommentaariviide"/>
        </w:rPr>
        <w:annotationRef/>
      </w:r>
      <w:r w:rsidR="00CE7781">
        <w:rPr>
          <w:b/>
          <w:bCs/>
        </w:rPr>
        <w:t>Amendment nr 27.</w:t>
      </w:r>
      <w:r w:rsidR="00CE7781">
        <w:t xml:space="preserve"> </w:t>
      </w:r>
    </w:p>
    <w:p w14:paraId="69B6A68B" w14:textId="77777777" w:rsidR="00CE7781" w:rsidRDefault="00CE7781" w:rsidP="00CE7781">
      <w:pPr>
        <w:pStyle w:val="Kommentaaritekst"/>
      </w:pPr>
      <w:r>
        <w:rPr>
          <w:b/>
          <w:bCs/>
        </w:rPr>
        <w:t xml:space="preserve">Muudatus nr 27. </w:t>
      </w:r>
      <w:r>
        <w:t>Väljundnäitaja PSO07, mida oli planeeritud kasutada  osalise rekonstrueerimise puhul, kustutatakse rakenduskavast, sest on vastu võetud otsus kasutada kogu toetust sekkumises terviklikuks renoveerimiseks kindlustamaks paremini FNLC skeemi tulemuste saavutamist kallinevate ehitushindade tingimustes. Lähteaasta ja sihtväärtuse taset vähendatakse samuti selleks, et kustutada osalise rekonstrueerimisega seotud väärtused. Uus lähteaasta algtase RCR26 jaoks on 210 000 MW/aastas ja uus sihtväärtus 130 000 MW/aastas.</w:t>
      </w:r>
    </w:p>
    <w:p w14:paraId="1F200C60" w14:textId="77777777" w:rsidR="00CE7781" w:rsidRDefault="00CE7781" w:rsidP="00CE7781">
      <w:pPr>
        <w:pStyle w:val="Kommentaaritekst"/>
      </w:pPr>
    </w:p>
    <w:p w14:paraId="6D47E6B4" w14:textId="77777777" w:rsidR="00CE7781" w:rsidRDefault="00CE7781" w:rsidP="00CE7781">
      <w:pPr>
        <w:pStyle w:val="Kommentaaritekst"/>
      </w:pPr>
      <w:r>
        <w:rPr>
          <w:i/>
          <w:iCs/>
        </w:rPr>
        <w:t>Ministry of Climate / Kliimaministeerium</w:t>
      </w:r>
    </w:p>
  </w:comment>
  <w:comment w:id="816" w:author="Kaisa Tähe - RAM" w:date="2025-09-25T14:39:00Z" w:initials="KT">
    <w:p w14:paraId="33B93CEA" w14:textId="77777777" w:rsidR="00760F67" w:rsidRDefault="008C1CF7" w:rsidP="00760F67">
      <w:pPr>
        <w:pStyle w:val="Kommentaaritekst"/>
      </w:pPr>
      <w:r>
        <w:rPr>
          <w:rStyle w:val="Kommentaariviide"/>
        </w:rPr>
        <w:annotationRef/>
      </w:r>
      <w:r w:rsidR="00760F67">
        <w:rPr>
          <w:b/>
          <w:bCs/>
        </w:rPr>
        <w:t>Amendment nr 26.</w:t>
      </w:r>
      <w:r w:rsidR="00760F67">
        <w:t xml:space="preserve"> </w:t>
      </w:r>
    </w:p>
    <w:p w14:paraId="64629A99" w14:textId="77777777" w:rsidR="00760F67" w:rsidRDefault="00760F67" w:rsidP="00760F67">
      <w:pPr>
        <w:pStyle w:val="Kommentaaritekst"/>
      </w:pPr>
      <w:r>
        <w:rPr>
          <w:b/>
          <w:bCs/>
        </w:rPr>
        <w:t xml:space="preserve">Muudatus nr 26. </w:t>
      </w:r>
      <w:r>
        <w:t>Lähtudes 05.06.2025 ja 09.09.2025 VV kabineti otsusest suunatakse vahendid ümber kaitsevõime suurendamise tegevustesse (REARM algatus). Väljundnäitaja PSO08 “</w:t>
      </w:r>
      <w:r>
        <w:rPr>
          <w:color w:val="000000"/>
        </w:rPr>
        <w:t>Paranenud küttesüsteemiga elamud“</w:t>
      </w:r>
      <w:r>
        <w:t xml:space="preserve"> 2029 aasta sihtväärtust 2350 vähendatakse, uueks sihtväärtuseks seatakse 1350. Teksti täiendamine seoses väljundnäitaja muutusega. “Tihedalt asustatud piirkondades toetatakse ligikaudu 1350 elamus vananenud tahkekütuse-kütteseadme välja vahetamist või selle ühendamist kaugküttevõrku“.</w:t>
      </w:r>
    </w:p>
    <w:p w14:paraId="35D1C543" w14:textId="77777777" w:rsidR="00760F67" w:rsidRDefault="00760F67" w:rsidP="00760F67">
      <w:pPr>
        <w:pStyle w:val="Kommentaaritekst"/>
      </w:pPr>
    </w:p>
    <w:p w14:paraId="63412798" w14:textId="77777777" w:rsidR="00760F67" w:rsidRDefault="00760F67" w:rsidP="00760F67">
      <w:pPr>
        <w:pStyle w:val="Kommentaaritekst"/>
      </w:pPr>
      <w:r>
        <w:rPr>
          <w:i/>
          <w:iCs/>
        </w:rPr>
        <w:t>Ministry of Climate / Kliimaministeerium</w:t>
      </w:r>
    </w:p>
  </w:comment>
  <w:comment w:id="822" w:author="Kaisa Tähe - RAM" w:date="2025-09-25T14:36:00Z" w:initials="KT">
    <w:p w14:paraId="0397FFA3" w14:textId="59087AB0" w:rsidR="00F42634" w:rsidRDefault="004F6940" w:rsidP="00F42634">
      <w:pPr>
        <w:pStyle w:val="Kommentaaritekst"/>
      </w:pPr>
      <w:r>
        <w:rPr>
          <w:rStyle w:val="Kommentaariviide"/>
        </w:rPr>
        <w:annotationRef/>
      </w:r>
      <w:r w:rsidR="00F42634">
        <w:rPr>
          <w:b/>
          <w:bCs/>
        </w:rPr>
        <w:t>Amendment nr 27.</w:t>
      </w:r>
      <w:r w:rsidR="00F42634">
        <w:t xml:space="preserve"> </w:t>
      </w:r>
    </w:p>
    <w:p w14:paraId="7936D2E6" w14:textId="77777777" w:rsidR="00F42634" w:rsidRDefault="00F42634" w:rsidP="00F42634">
      <w:pPr>
        <w:pStyle w:val="Kommentaaritekst"/>
      </w:pPr>
      <w:r>
        <w:rPr>
          <w:b/>
          <w:bCs/>
        </w:rPr>
        <w:t xml:space="preserve">Muudatus nr 27. </w:t>
      </w:r>
      <w:r>
        <w:t>Väljundnäitaja PSO07, mida oli planeeritud kasutada  osalise rekonstrueerimise puhul, kustutatakse rakenduskavast, sest on vastu võetud otsus kasutada kogu toetust sekkumises terviklikuks renoveerimiseks kindlustamaks paremini FNLC skeemi tulemuste saavutamist kallinevate ehitushindade tingimustes. Lähteaasta ja sihtväärtuse taset vähendatakse samuti selleks, et kustutada osalise rekonstrueerimisega seotud väärtused. Uus lähteaasta algtase RCR26 jaoks on 210 000 MW/aastas ja uus sihtväärtus 130 000 MW/aastas.</w:t>
      </w:r>
    </w:p>
    <w:p w14:paraId="4745B4B8" w14:textId="77777777" w:rsidR="00F42634" w:rsidRDefault="00F42634" w:rsidP="00F42634">
      <w:pPr>
        <w:pStyle w:val="Kommentaaritekst"/>
      </w:pPr>
    </w:p>
    <w:p w14:paraId="7F093891" w14:textId="77777777" w:rsidR="00F42634" w:rsidRDefault="00F42634" w:rsidP="00F42634">
      <w:pPr>
        <w:pStyle w:val="Kommentaaritekst"/>
      </w:pPr>
      <w:r>
        <w:rPr>
          <w:i/>
          <w:iCs/>
        </w:rPr>
        <w:t>Ministry of Climate / Kliimaministeerium</w:t>
      </w:r>
    </w:p>
  </w:comment>
  <w:comment w:id="828" w:author="Kaisa Tähe - RAM" w:date="2025-10-06T14:44:00Z" w:initials="KT">
    <w:p w14:paraId="5ECC044F" w14:textId="77777777" w:rsidR="00BE212E" w:rsidRDefault="00ED205E" w:rsidP="00BE212E">
      <w:pPr>
        <w:pStyle w:val="Kommentaaritekst"/>
      </w:pPr>
      <w:r>
        <w:rPr>
          <w:rStyle w:val="Kommentaariviide"/>
        </w:rPr>
        <w:annotationRef/>
      </w:r>
      <w:r w:rsidR="00BE212E">
        <w:rPr>
          <w:b/>
          <w:bCs/>
        </w:rPr>
        <w:t>Amendment nr 52.</w:t>
      </w:r>
      <w:r w:rsidR="00BE212E">
        <w:t xml:space="preserve"> </w:t>
      </w:r>
    </w:p>
    <w:p w14:paraId="53CE2570" w14:textId="77777777" w:rsidR="00BE212E" w:rsidRDefault="00BE212E" w:rsidP="00BE212E">
      <w:pPr>
        <w:pStyle w:val="Kommentaaritekst"/>
      </w:pPr>
      <w:r>
        <w:rPr>
          <w:b/>
          <w:bCs/>
        </w:rPr>
        <w:t xml:space="preserve">Muudatus nr 52. </w:t>
      </w:r>
      <w:r>
        <w:t xml:space="preserve">Lähtudes 05.06.2025 VV kabineti otsusest suunatakse vahendid ümber kaitsevõime suurendamise tegevustesse. Sekkumiskood 041 väheneb REARMi muudatustega seoses. Sekkumises "Elamute liitumine kaugküttevõrkudega või tahkel kütusel põhineva kütteseadme uuendamine" vähendame EL toetust 13 748 626 eurot; sekkumises 21.2.1.6 "Elamuinvesteeringute fondis” vähendame EL toetust 20 000 000 eurot; sekkumises nr 21.2.1.1 (korterelamute rekonstrueerimise toetamine) fondis vähendame EL toetust 5 873 860 eurot (eelarvet vähendatakse vastavalt ka sekkumisega seotud FNLC skeemis). Samuti sekkumises 21.2.1.1 suunatakse järgi jäänud vahendid 15 000 000- 5 873 860= 9 126 140 eurot sekkumiskoodi 042 alla, sest on vastu võetud otsus kasutada kogu toetust sekkumises terviklikeks renoveerimiseks kindlustamaks paremini FNLC skeemi tulemuste saavutamist kallinevate ehitushindade tingimustes. </w:t>
      </w:r>
    </w:p>
    <w:p w14:paraId="267F1241" w14:textId="77777777" w:rsidR="00BE212E" w:rsidRDefault="00BE212E" w:rsidP="00BE212E">
      <w:pPr>
        <w:pStyle w:val="Kommentaaritekst"/>
      </w:pPr>
    </w:p>
    <w:p w14:paraId="73EC15E9" w14:textId="77777777" w:rsidR="00BE212E" w:rsidRDefault="00BE212E" w:rsidP="00BE212E">
      <w:pPr>
        <w:pStyle w:val="Kommentaaritekst"/>
      </w:pPr>
      <w:r>
        <w:t>Sekkumisega 21.2.1.6 ei ole rakenduskava tasandil eraldi näitajaid kehtestatud ja seetõttu eelarve vähendamisel puudub mõju tulemus- ja väljundnäitajatele. Osalise rekonstrueerimisega seotud näitaja PSO07 kustutamine on esitatud eraldi ettepanekuna. Väljundnäitaja PSO08 “</w:t>
      </w:r>
      <w:r>
        <w:rPr>
          <w:color w:val="000000"/>
        </w:rPr>
        <w:t>Paranenud küttesüsteemiga elamud“</w:t>
      </w:r>
      <w:r>
        <w:t xml:space="preserve"> 2029 aasta sihtväärtuse muutus on esitatud eraldi ettepanekuna.  </w:t>
      </w:r>
    </w:p>
    <w:p w14:paraId="431184BB" w14:textId="77777777" w:rsidR="00BE212E" w:rsidRDefault="00BE212E" w:rsidP="00BE212E">
      <w:pPr>
        <w:pStyle w:val="Kommentaaritekst"/>
      </w:pPr>
    </w:p>
    <w:p w14:paraId="0FCAF401" w14:textId="77777777" w:rsidR="00BE212E" w:rsidRDefault="00BE212E" w:rsidP="00BE212E">
      <w:pPr>
        <w:pStyle w:val="Kommentaaritekst"/>
      </w:pPr>
      <w:r>
        <w:rPr>
          <w:i/>
          <w:iCs/>
        </w:rPr>
        <w:t>Ministry of Climate / Kliimaministeerium</w:t>
      </w:r>
    </w:p>
  </w:comment>
  <w:comment w:id="844" w:author="Kaisa Tähe - RAM" w:date="2025-07-18T14:16:00Z" w:initials="KT">
    <w:p w14:paraId="27093B32" w14:textId="77777777" w:rsidR="00237B14" w:rsidRDefault="00061943" w:rsidP="00237B14">
      <w:pPr>
        <w:pStyle w:val="Kommentaaritekst"/>
      </w:pPr>
      <w:r>
        <w:rPr>
          <w:rStyle w:val="Kommentaariviide"/>
        </w:rPr>
        <w:annotationRef/>
      </w:r>
      <w:r w:rsidR="00237B14">
        <w:rPr>
          <w:b/>
          <w:bCs/>
        </w:rPr>
        <w:t>Amendment nr 18.</w:t>
      </w:r>
      <w:r w:rsidR="00237B14">
        <w:t xml:space="preserve"> </w:t>
      </w:r>
    </w:p>
    <w:p w14:paraId="2830B83E" w14:textId="77777777" w:rsidR="00237B14" w:rsidRDefault="00237B14" w:rsidP="00237B14">
      <w:pPr>
        <w:pStyle w:val="Kommentaaritekst"/>
      </w:pPr>
      <w:r>
        <w:rPr>
          <w:b/>
          <w:bCs/>
        </w:rPr>
        <w:t xml:space="preserve">Muudatus nr 18. </w:t>
      </w:r>
      <w:r>
        <w:t xml:space="preserve">Lisaks võimalusele toetada meetmeid finantsinstrumentide laenude kaudu, kood 03 „Toetus finantsinstrumentide kaudu: laen“, teeme ettepaneku lisada uus toetusvormi kood 04 „Toetus finantsinstrumentide kaudu: tagatis“, mille lisamist toetab ka </w:t>
      </w:r>
      <w:r>
        <w:rPr>
          <w:i/>
          <w:iCs/>
        </w:rPr>
        <w:t>ex-ante</w:t>
      </w:r>
      <w:r>
        <w:t xml:space="preserve"> eelhindamine.</w:t>
      </w:r>
    </w:p>
    <w:p w14:paraId="7018FC82" w14:textId="77777777" w:rsidR="00237B14" w:rsidRDefault="00237B14" w:rsidP="00237B14">
      <w:pPr>
        <w:pStyle w:val="Kommentaaritekst"/>
      </w:pPr>
      <w:r>
        <w:t>Lisaks on käenduste kasutamist mainitud rakenduskavas varasemalt seonduvate meetmete liikide kirjelduse all, kuid ekslikult on lisamata jäänud selleks vajalik rahastamise vormi kood rakenduskava koostamise käigus. Ettepanek lisada kood 04 summas 5 100 000€.</w:t>
      </w:r>
    </w:p>
    <w:p w14:paraId="099C0D34" w14:textId="77777777" w:rsidR="00237B14" w:rsidRDefault="00237B14" w:rsidP="00237B14">
      <w:pPr>
        <w:pStyle w:val="Kommentaaritekst"/>
      </w:pPr>
    </w:p>
    <w:p w14:paraId="6BCD7021" w14:textId="77777777" w:rsidR="00237B14" w:rsidRDefault="00237B14" w:rsidP="00237B14">
      <w:pPr>
        <w:pStyle w:val="Kommentaaritekst"/>
      </w:pPr>
      <w:r>
        <w:rPr>
          <w:i/>
          <w:iCs/>
        </w:rPr>
        <w:t>Ministry of Climate / Kliimaministeerium</w:t>
      </w:r>
    </w:p>
  </w:comment>
  <w:comment w:id="877" w:author="Kaisa Tähe - RAM" w:date="2025-07-18T14:36:00Z" w:initials="KT">
    <w:p w14:paraId="7D24B1A3" w14:textId="77777777" w:rsidR="00CE5F92" w:rsidRDefault="003971FC" w:rsidP="00CE5F92">
      <w:pPr>
        <w:pStyle w:val="Kommentaaritekst"/>
      </w:pPr>
      <w:r>
        <w:rPr>
          <w:rStyle w:val="Kommentaariviide"/>
        </w:rPr>
        <w:annotationRef/>
      </w:r>
      <w:r w:rsidR="00CE5F92">
        <w:rPr>
          <w:b/>
          <w:bCs/>
        </w:rPr>
        <w:t>Amendment nr 19.</w:t>
      </w:r>
      <w:r w:rsidR="00CE5F92">
        <w:t xml:space="preserve"> </w:t>
      </w:r>
    </w:p>
    <w:p w14:paraId="03BFC820" w14:textId="77777777" w:rsidR="00CE5F92" w:rsidRDefault="00CE5F92" w:rsidP="00CE5F92">
      <w:pPr>
        <w:pStyle w:val="Kommentaaritekst"/>
      </w:pPr>
      <w:r>
        <w:rPr>
          <w:b/>
          <w:bCs/>
        </w:rPr>
        <w:t xml:space="preserve">Muudatus nr 19. </w:t>
      </w:r>
      <w:r>
        <w:t>Tulenevalt meetme ümberkujundamisest ja meetme eelarve vähendamisest esitame ettepaneku muuta sihtrühma. Meetme ümberkujundamise käigus on koostöös riikliku haldusettevõttega jõutud seisukohale, et mõistlikum on biometaani sisestusjaama ehitaja leidmiseks korraldada avalik taotlusvoor ettevõtetele, kes hakkaks sisestuspunkti valmimise järgselt tegelema biometaani sisestamisega gaasi üldvõrku.</w:t>
      </w:r>
    </w:p>
    <w:p w14:paraId="6F6D1903" w14:textId="77777777" w:rsidR="00CE5F92" w:rsidRDefault="00CE5F92" w:rsidP="00CE5F92">
      <w:pPr>
        <w:pStyle w:val="Kommentaaritekst"/>
      </w:pPr>
      <w:r>
        <w:t>Sihtrühma muutuse tõttu ei pea biometaani sisestuspunktid olema avalikud.</w:t>
      </w:r>
    </w:p>
    <w:p w14:paraId="47657A6E" w14:textId="77777777" w:rsidR="00CE5F92" w:rsidRDefault="00CE5F92" w:rsidP="00CE5F92">
      <w:pPr>
        <w:pStyle w:val="Kommentaaritekst"/>
      </w:pPr>
    </w:p>
    <w:p w14:paraId="3AD4E19F" w14:textId="77777777" w:rsidR="00CE5F92" w:rsidRDefault="00CE5F92" w:rsidP="00CE5F92">
      <w:pPr>
        <w:pStyle w:val="Kommentaaritekst"/>
      </w:pPr>
      <w:r>
        <w:rPr>
          <w:i/>
          <w:iCs/>
        </w:rPr>
        <w:t>Ministry of Climate / Kliimaministeerium</w:t>
      </w:r>
    </w:p>
  </w:comment>
  <w:comment w:id="886" w:author="Kaisa Tähe - RAM" w:date="2025-07-18T14:36:00Z" w:initials="KT">
    <w:p w14:paraId="332D4E4D" w14:textId="77777777" w:rsidR="00265474" w:rsidRDefault="003971FC" w:rsidP="00265474">
      <w:pPr>
        <w:pStyle w:val="Kommentaaritekst"/>
      </w:pPr>
      <w:r>
        <w:rPr>
          <w:rStyle w:val="Kommentaariviide"/>
        </w:rPr>
        <w:annotationRef/>
      </w:r>
      <w:r w:rsidR="00265474">
        <w:rPr>
          <w:b/>
          <w:bCs/>
        </w:rPr>
        <w:t>Amendment nr 20.</w:t>
      </w:r>
      <w:r w:rsidR="00265474">
        <w:t xml:space="preserve"> </w:t>
      </w:r>
    </w:p>
    <w:p w14:paraId="6C21B83C" w14:textId="77777777" w:rsidR="00265474" w:rsidRDefault="00265474" w:rsidP="00265474">
      <w:pPr>
        <w:pStyle w:val="Kommentaaritekst"/>
      </w:pPr>
      <w:r>
        <w:rPr>
          <w:b/>
          <w:bCs/>
        </w:rPr>
        <w:t xml:space="preserve">Muudatus nr 20. </w:t>
      </w:r>
      <w:r>
        <w:t xml:space="preserve">Lähtudes 05.06.2025 ja 09.09.2025 VV kabineti otsusest suunatakse vahendid ümber kaitsevõime suurendamise tegevustesse. Vähendame väljundnäitaja PSO45 väärtust 3 pealt 1 biometaani sisestuspunkti peale tulenevalt meetme eelarve olulisest vähendamisest. </w:t>
      </w:r>
    </w:p>
    <w:p w14:paraId="64A5D4F3" w14:textId="77777777" w:rsidR="00265474" w:rsidRDefault="00265474" w:rsidP="00265474">
      <w:pPr>
        <w:pStyle w:val="Kommentaaritekst"/>
      </w:pPr>
    </w:p>
    <w:p w14:paraId="014EBB33" w14:textId="77777777" w:rsidR="00265474" w:rsidRDefault="00265474" w:rsidP="00265474">
      <w:pPr>
        <w:pStyle w:val="Kommentaaritekst"/>
      </w:pPr>
      <w:r>
        <w:rPr>
          <w:i/>
          <w:iCs/>
        </w:rPr>
        <w:t>Ministry of Climate / Kliimaministeerium</w:t>
      </w:r>
    </w:p>
  </w:comment>
  <w:comment w:id="892" w:author="Kaisa Tähe - RAM" w:date="2025-07-18T14:38:00Z" w:initials="KT">
    <w:p w14:paraId="58831818" w14:textId="77777777" w:rsidR="00497BEF" w:rsidRDefault="006A1E97" w:rsidP="00497BEF">
      <w:pPr>
        <w:pStyle w:val="Kommentaaritekst"/>
      </w:pPr>
      <w:r>
        <w:rPr>
          <w:rStyle w:val="Kommentaariviide"/>
        </w:rPr>
        <w:annotationRef/>
      </w:r>
      <w:r w:rsidR="00497BEF">
        <w:rPr>
          <w:b/>
          <w:bCs/>
        </w:rPr>
        <w:t>Amendment nr 21.</w:t>
      </w:r>
      <w:r w:rsidR="00497BEF">
        <w:t xml:space="preserve"> </w:t>
      </w:r>
    </w:p>
    <w:p w14:paraId="384030ED" w14:textId="77777777" w:rsidR="00497BEF" w:rsidRDefault="00497BEF" w:rsidP="00497BEF">
      <w:pPr>
        <w:pStyle w:val="Kommentaaritekst"/>
      </w:pPr>
      <w:r>
        <w:rPr>
          <w:b/>
          <w:bCs/>
        </w:rPr>
        <w:t xml:space="preserve">Muudatus nr 21. </w:t>
      </w:r>
      <w:r>
        <w:t>Lähtudes 05.06.2025 ja 09.09.2025  VV kabineti otsusest suunatakse vahendid ümber kaitsevõime suurendamise tegevustesse. Vähendame tulemusnäitaja PSR44 väärtust 100 GWh/aastas pealt  33 GWh/aastas peale. Oleme varem hinnanud näitaja metoodikas ühe biometaani sisestamispunkti tootluseks 30–35 GWh/aastas. Kuna vähendatud eelarve tingimustes saab ehitada ainult 1 biometaani sisestamispunkti, soovime proportsionaalselt vähendada ka tulemusnäitaja PSR44 sihttaset.</w:t>
      </w:r>
    </w:p>
    <w:p w14:paraId="11A1D6A2" w14:textId="77777777" w:rsidR="00497BEF" w:rsidRDefault="00497BEF" w:rsidP="00497BEF">
      <w:pPr>
        <w:pStyle w:val="Kommentaaritekst"/>
      </w:pPr>
    </w:p>
    <w:p w14:paraId="600160D8" w14:textId="77777777" w:rsidR="00497BEF" w:rsidRDefault="00497BEF" w:rsidP="00497BEF">
      <w:pPr>
        <w:pStyle w:val="Kommentaaritekst"/>
      </w:pPr>
      <w:r>
        <w:rPr>
          <w:i/>
          <w:iCs/>
        </w:rPr>
        <w:t>Ministry of Climate / Kliimaministeerium</w:t>
      </w:r>
    </w:p>
  </w:comment>
  <w:comment w:id="901" w:author="Kaisa Tähe - RAM" w:date="2025-07-18T14:40:00Z" w:initials="KT">
    <w:p w14:paraId="09BA0EA2" w14:textId="77777777" w:rsidR="004947A4" w:rsidRDefault="00CC7F55" w:rsidP="004947A4">
      <w:pPr>
        <w:pStyle w:val="Kommentaaritekst"/>
      </w:pPr>
      <w:r>
        <w:rPr>
          <w:rStyle w:val="Kommentaariviide"/>
        </w:rPr>
        <w:annotationRef/>
      </w:r>
      <w:r w:rsidR="004947A4">
        <w:rPr>
          <w:b/>
          <w:bCs/>
        </w:rPr>
        <w:t>Amendment nr 53.</w:t>
      </w:r>
      <w:r w:rsidR="004947A4">
        <w:t xml:space="preserve"> </w:t>
      </w:r>
    </w:p>
    <w:p w14:paraId="41D005D6" w14:textId="77777777" w:rsidR="004947A4" w:rsidRDefault="004947A4" w:rsidP="004947A4">
      <w:pPr>
        <w:pStyle w:val="Kommentaaritekst"/>
      </w:pPr>
      <w:r>
        <w:rPr>
          <w:b/>
          <w:bCs/>
        </w:rPr>
        <w:t xml:space="preserve">Muudatus nr 53. </w:t>
      </w:r>
      <w:r>
        <w:t>Lähtudes 05.06.2025 VV kabineti otsusest suunatakse vahendid ümber kaitsevõime suurendamise tegevustesse (REARM algatus). Vähendame toetuse suurust koodilt 049 toetust 5 000 000 euro võrra. Näitajate sihttasemeid korrigeeritakse proportsionaalselt.</w:t>
      </w:r>
    </w:p>
    <w:p w14:paraId="647CCA4B" w14:textId="77777777" w:rsidR="004947A4" w:rsidRDefault="004947A4" w:rsidP="004947A4">
      <w:pPr>
        <w:pStyle w:val="Kommentaaritekst"/>
      </w:pPr>
    </w:p>
    <w:p w14:paraId="1C03996A" w14:textId="77777777" w:rsidR="004947A4" w:rsidRDefault="004947A4" w:rsidP="004947A4">
      <w:pPr>
        <w:pStyle w:val="Kommentaaritekst"/>
      </w:pPr>
      <w:r>
        <w:rPr>
          <w:i/>
          <w:iCs/>
        </w:rPr>
        <w:t>Ministry of Climate / Kliimaministeerium</w:t>
      </w:r>
    </w:p>
  </w:comment>
  <w:comment w:id="925" w:author="Kaisa Tähe - RAM" w:date="2025-07-18T15:01:00Z" w:initials="KT">
    <w:p w14:paraId="4AAC1C26" w14:textId="77777777" w:rsidR="002C05BA" w:rsidRDefault="00B01205" w:rsidP="002C05BA">
      <w:pPr>
        <w:pStyle w:val="Kommentaaritekst"/>
      </w:pPr>
      <w:r>
        <w:rPr>
          <w:rStyle w:val="Kommentaariviide"/>
        </w:rPr>
        <w:annotationRef/>
      </w:r>
      <w:r w:rsidR="002C05BA">
        <w:rPr>
          <w:b/>
          <w:bCs/>
        </w:rPr>
        <w:t>Amendment nr 54.</w:t>
      </w:r>
      <w:r w:rsidR="002C05BA">
        <w:t xml:space="preserve"> </w:t>
      </w:r>
    </w:p>
    <w:p w14:paraId="47C0AA75" w14:textId="77777777" w:rsidR="002C05BA" w:rsidRDefault="002C05BA" w:rsidP="002C05BA">
      <w:pPr>
        <w:pStyle w:val="Kommentaaritekst"/>
      </w:pPr>
      <w:r>
        <w:rPr>
          <w:b/>
          <w:bCs/>
        </w:rPr>
        <w:t xml:space="preserve">Muudatus nr 54. </w:t>
      </w:r>
      <w:r>
        <w:t xml:space="preserve">Lähtudes 05.06.2025 VV kabineti otsusest suunatakse vahendid ümber kaitsevõime suurendamise tegevustesse (REARM algatus). Vähenevad sekkumiskoodid 058, 079 ja 060, suurenevad sekkumiskoodid 058 ja 064. Eelarve muudatus ei too  kaasa näitajate vähendamise vajadust, sest võttes arvesse senist täitmist, on näitajate sihttasemed saavutatavad. </w:t>
      </w:r>
    </w:p>
    <w:p w14:paraId="45581D60" w14:textId="77777777" w:rsidR="002C05BA" w:rsidRDefault="002C05BA" w:rsidP="002C05BA">
      <w:pPr>
        <w:pStyle w:val="Kommentaaritekst"/>
      </w:pPr>
    </w:p>
    <w:p w14:paraId="7708A00D" w14:textId="77777777" w:rsidR="002C05BA" w:rsidRDefault="002C05BA" w:rsidP="002C05BA">
      <w:pPr>
        <w:pStyle w:val="Kommentaaritekst"/>
      </w:pPr>
      <w:r>
        <w:rPr>
          <w:i/>
          <w:iCs/>
        </w:rPr>
        <w:t>Ministry of Climate / Kliimaministeerium</w:t>
      </w:r>
    </w:p>
  </w:comment>
  <w:comment w:id="962" w:author="Kaisa Tähe - RAM" w:date="2025-09-25T15:52:00Z" w:initials="KT">
    <w:p w14:paraId="2E50FB40" w14:textId="77777777" w:rsidR="008C208A" w:rsidRDefault="001C01E2" w:rsidP="008C208A">
      <w:pPr>
        <w:pStyle w:val="Kommentaaritekst"/>
      </w:pPr>
      <w:r>
        <w:rPr>
          <w:rStyle w:val="Kommentaariviide"/>
        </w:rPr>
        <w:annotationRef/>
      </w:r>
      <w:r w:rsidR="008C208A">
        <w:rPr>
          <w:b/>
          <w:bCs/>
        </w:rPr>
        <w:t>Amendment nr 28.</w:t>
      </w:r>
      <w:r w:rsidR="008C208A">
        <w:t xml:space="preserve"> </w:t>
      </w:r>
    </w:p>
    <w:p w14:paraId="73C38EA1" w14:textId="77777777" w:rsidR="008C208A" w:rsidRDefault="008C208A" w:rsidP="008C208A">
      <w:pPr>
        <w:pStyle w:val="Kommentaaritekst"/>
      </w:pPr>
      <w:r>
        <w:rPr>
          <w:b/>
          <w:bCs/>
        </w:rPr>
        <w:t xml:space="preserve">Muudatus nr 28. </w:t>
      </w:r>
      <w:r>
        <w:t>Seoses kaitsevõime suurendamise tegevustesse toetuse ümbersuunamisega vähendame sekkumise 21.2.1.14 „Jäätmete liigiti kogumise infrastruktuuri toetamine“ eelarvet ning seoses sellega  näitaja RCO107 (investeeringud jäätmete liigiti kogumise rajatistesse) sihttaset 16 550 816 euro võrra. Senise 51 504 662 euro asemel seatakse  sihttasemeks 34 953 846 eurot.</w:t>
      </w:r>
    </w:p>
    <w:p w14:paraId="3043A229" w14:textId="77777777" w:rsidR="008C208A" w:rsidRDefault="008C208A" w:rsidP="008C208A">
      <w:pPr>
        <w:pStyle w:val="Kommentaaritekst"/>
      </w:pPr>
    </w:p>
    <w:p w14:paraId="63F52FA7" w14:textId="77777777" w:rsidR="008C208A" w:rsidRDefault="008C208A" w:rsidP="008C208A">
      <w:pPr>
        <w:pStyle w:val="Kommentaaritekst"/>
      </w:pPr>
      <w:r>
        <w:rPr>
          <w:i/>
          <w:iCs/>
        </w:rPr>
        <w:t>Ministry of Climate / Kliimaministeerium</w:t>
      </w:r>
    </w:p>
  </w:comment>
  <w:comment w:id="970" w:author="Kaisa Tähe - RAM" w:date="2025-09-25T16:59:00Z" w:initials="KT">
    <w:p w14:paraId="2B3AC3E8" w14:textId="77777777" w:rsidR="0037581E" w:rsidRDefault="00946B1F" w:rsidP="0037581E">
      <w:pPr>
        <w:pStyle w:val="Kommentaaritekst"/>
      </w:pPr>
      <w:r>
        <w:rPr>
          <w:rStyle w:val="Kommentaariviide"/>
        </w:rPr>
        <w:annotationRef/>
      </w:r>
      <w:r w:rsidR="0037581E">
        <w:rPr>
          <w:b/>
          <w:bCs/>
        </w:rPr>
        <w:t>Amendment nr 55.</w:t>
      </w:r>
      <w:r w:rsidR="0037581E">
        <w:t xml:space="preserve"> </w:t>
      </w:r>
    </w:p>
    <w:p w14:paraId="087A7413" w14:textId="77777777" w:rsidR="0037581E" w:rsidRDefault="0037581E" w:rsidP="0037581E">
      <w:pPr>
        <w:pStyle w:val="Kommentaaritekst"/>
      </w:pPr>
      <w:r>
        <w:rPr>
          <w:b/>
          <w:bCs/>
        </w:rPr>
        <w:t xml:space="preserve">Muudatus nr 55. </w:t>
      </w:r>
      <w:r>
        <w:rPr>
          <w:color w:val="000000"/>
        </w:rPr>
        <w:t>Lähtudes 05.06.2025 VV kabineti otsusest suunatakse vahendid ümber kaitsevõime suurendamise tegevustesse (REARM algatus).</w:t>
      </w:r>
      <w:r>
        <w:t xml:space="preserve"> </w:t>
      </w:r>
      <w:r>
        <w:rPr>
          <w:color w:val="000000"/>
        </w:rPr>
        <w:t xml:space="preserve">Vähenevad sekkumiskoodid 067, 069, 071, 075 ja 076. Ringmajanduse korraldamise uueks EL toetuse eelarveks kujuneb kokku </w:t>
      </w:r>
      <w:r>
        <w:t>75 640</w:t>
      </w:r>
      <w:r>
        <w:rPr>
          <w:color w:val="000000"/>
        </w:rPr>
        <w:t> 772 eurot. Sekkumistega seotud tulemus- ja väljundnäitajaid ei muudeta, kuna praegune rakendamise seis näitab, et sihttasemed on endiselt saavutatavad.</w:t>
      </w:r>
    </w:p>
    <w:p w14:paraId="5CC3B9BE" w14:textId="77777777" w:rsidR="0037581E" w:rsidRDefault="0037581E" w:rsidP="0037581E">
      <w:pPr>
        <w:pStyle w:val="Kommentaaritekst"/>
      </w:pPr>
    </w:p>
    <w:p w14:paraId="4559EF90" w14:textId="77777777" w:rsidR="0037581E" w:rsidRDefault="0037581E" w:rsidP="0037581E">
      <w:pPr>
        <w:pStyle w:val="Kommentaaritekst"/>
      </w:pPr>
      <w:r>
        <w:rPr>
          <w:i/>
          <w:iCs/>
        </w:rPr>
        <w:t>Ministry of Climate / Kliimaministeerium</w:t>
      </w:r>
    </w:p>
  </w:comment>
  <w:comment w:id="1005" w:author="Kaisa Tähe - RAM" w:date="2025-09-25T17:07:00Z" w:initials="KT">
    <w:p w14:paraId="5D07429D" w14:textId="77777777" w:rsidR="00D619B2" w:rsidRDefault="005C7D6B" w:rsidP="00D619B2">
      <w:pPr>
        <w:pStyle w:val="Kommentaaritekst"/>
      </w:pPr>
      <w:r>
        <w:rPr>
          <w:rStyle w:val="Kommentaariviide"/>
        </w:rPr>
        <w:annotationRef/>
      </w:r>
      <w:r w:rsidR="00D619B2">
        <w:rPr>
          <w:b/>
          <w:bCs/>
        </w:rPr>
        <w:t>Amendment nr 56.</w:t>
      </w:r>
      <w:r w:rsidR="00D619B2">
        <w:t xml:space="preserve"> </w:t>
      </w:r>
    </w:p>
    <w:p w14:paraId="7A93758C" w14:textId="77777777" w:rsidR="00D619B2" w:rsidRDefault="00D619B2" w:rsidP="00D619B2">
      <w:pPr>
        <w:pStyle w:val="Kommentaaritekst"/>
      </w:pPr>
      <w:r>
        <w:rPr>
          <w:b/>
          <w:bCs/>
        </w:rPr>
        <w:t xml:space="preserve">Muudatus nr 56. </w:t>
      </w:r>
      <w:r>
        <w:rPr>
          <w:color w:val="000000"/>
        </w:rPr>
        <w:t>Lähtudes 05.06.2025 VV kabineti otsusest suunatakse vahendid ümber kaitsevõime suurendamise tegevustesse (REARM algatus). Sekkumiskood 081 väheneb. Suurendatakse toetusteks ettenähtud vahendeid sekkumiskoodi 083 all. Sekkumistega seotud tulemus- ja väljundnäitajaid ei muudeta, kuna praegune rakendamise tempo näitab, et sihttasemed on endiselt saavutatavad.</w:t>
      </w:r>
    </w:p>
    <w:p w14:paraId="06116703" w14:textId="77777777" w:rsidR="00D619B2" w:rsidRDefault="00D619B2" w:rsidP="00D619B2">
      <w:pPr>
        <w:pStyle w:val="Kommentaaritekst"/>
      </w:pPr>
    </w:p>
    <w:p w14:paraId="6531AB0A" w14:textId="77777777" w:rsidR="00D619B2" w:rsidRDefault="00D619B2" w:rsidP="00D619B2">
      <w:pPr>
        <w:pStyle w:val="Kommentaaritekst"/>
      </w:pPr>
      <w:r>
        <w:rPr>
          <w:i/>
          <w:iCs/>
        </w:rPr>
        <w:t>Ministry of Climate / Kliimaministeerium</w:t>
      </w:r>
    </w:p>
  </w:comment>
  <w:comment w:id="1032" w:author="Kaisa Tähe - RAM" w:date="2025-07-29T15:26:00Z" w:initials="KT">
    <w:p w14:paraId="74E82CA3" w14:textId="77777777" w:rsidR="005C4128" w:rsidRDefault="00747413" w:rsidP="005C4128">
      <w:pPr>
        <w:pStyle w:val="Kommentaaritekst"/>
      </w:pPr>
      <w:r>
        <w:rPr>
          <w:rStyle w:val="Kommentaariviide"/>
        </w:rPr>
        <w:annotationRef/>
      </w:r>
      <w:r w:rsidR="005C4128">
        <w:rPr>
          <w:b/>
          <w:bCs/>
        </w:rPr>
        <w:t>Amendment nr 25.</w:t>
      </w:r>
      <w:r w:rsidR="005C4128">
        <w:t xml:space="preserve"> </w:t>
      </w:r>
    </w:p>
    <w:p w14:paraId="0A055DF5" w14:textId="77777777" w:rsidR="005C4128" w:rsidRDefault="005C4128" w:rsidP="005C4128">
      <w:pPr>
        <w:pStyle w:val="Kommentaaritekst"/>
      </w:pPr>
      <w:r>
        <w:rPr>
          <w:b/>
          <w:bCs/>
        </w:rPr>
        <w:t xml:space="preserve">Muudatus nr 25. </w:t>
      </w:r>
      <w:r>
        <w:t xml:space="preserve">Seoses kokkuleppega viia Tallinn-Lelle raudteeprojekt tervikuna Taaste- ja vastupidavusrahastusse eemaldame rakenduskavast kõik projektiga seonduva (investeeringu kirjeldus, näitaja RCO49 sihttasemed, mis aitavad panustada näitaja üldistesse sihttasemetesse). </w:t>
      </w:r>
    </w:p>
    <w:p w14:paraId="0AF2337C" w14:textId="77777777" w:rsidR="005C4128" w:rsidRDefault="005C4128" w:rsidP="005C4128">
      <w:pPr>
        <w:pStyle w:val="Kommentaaritekst"/>
      </w:pPr>
    </w:p>
    <w:p w14:paraId="4E0EE164" w14:textId="77777777" w:rsidR="005C4128" w:rsidRDefault="005C4128" w:rsidP="005C4128">
      <w:pPr>
        <w:pStyle w:val="Kommentaaritekst"/>
      </w:pPr>
      <w:r>
        <w:rPr>
          <w:i/>
          <w:iCs/>
        </w:rPr>
        <w:t>Ministry of Climate / Kliimaministeerium</w:t>
      </w:r>
    </w:p>
  </w:comment>
  <w:comment w:id="1037" w:author="Kaisa Tähe - RAM" w:date="2025-07-18T15:24:00Z" w:initials="KT">
    <w:p w14:paraId="7D220E48" w14:textId="77777777" w:rsidR="004C6A99" w:rsidRDefault="00FC03E8" w:rsidP="004C6A99">
      <w:pPr>
        <w:pStyle w:val="Kommentaaritekst"/>
      </w:pPr>
      <w:r>
        <w:rPr>
          <w:rStyle w:val="Kommentaariviide"/>
        </w:rPr>
        <w:annotationRef/>
      </w:r>
      <w:r w:rsidR="004C6A99">
        <w:rPr>
          <w:b/>
          <w:bCs/>
        </w:rPr>
        <w:t>Amendment nr 23.</w:t>
      </w:r>
      <w:r w:rsidR="004C6A99">
        <w:t xml:space="preserve"> </w:t>
      </w:r>
    </w:p>
    <w:p w14:paraId="1E8AC8E9" w14:textId="77777777" w:rsidR="004C6A99" w:rsidRDefault="004C6A99" w:rsidP="004C6A99">
      <w:pPr>
        <w:pStyle w:val="Kommentaaritekst"/>
      </w:pPr>
      <w:r>
        <w:rPr>
          <w:b/>
          <w:bCs/>
        </w:rPr>
        <w:t xml:space="preserve">Muudatus nr 23. </w:t>
      </w:r>
      <w:r>
        <w:t xml:space="preserve">Komisjoni REARM algatus võimaldab liikmesriikidel kohandada oma programme vaheülevaatuse käigus, suunates olemasolevaid vahendeid ümber strateegiliste prioriteetide toetamiseks. Suuname projekti „Rail Baltica </w:t>
      </w:r>
      <w:r>
        <w:rPr>
          <w:color w:val="000000"/>
        </w:rPr>
        <w:t>Ülemiste reisiterminali, Pärnu reisiterminali ja</w:t>
      </w:r>
      <w:r>
        <w:rPr>
          <w:i/>
          <w:iCs/>
          <w:color w:val="000000"/>
        </w:rPr>
        <w:t xml:space="preserve"> </w:t>
      </w:r>
      <w:r>
        <w:t xml:space="preserve">kohalikud peatused“ erieesmärgi (i) </w:t>
      </w:r>
      <w:r>
        <w:rPr>
          <w:i/>
          <w:iCs/>
        </w:rPr>
        <w:t>kliimamuutustele vastupidava, intelligentse, turvalise, säästva ja intermodaalse TEN-T arendamine</w:t>
      </w:r>
      <w:r>
        <w:t xml:space="preserve"> alt uude eesmärki (iii) </w:t>
      </w:r>
      <w:r>
        <w:rPr>
          <w:i/>
          <w:iCs/>
        </w:rPr>
        <w:t>kerkse kaitsetaristu arendamine, seades esikohale kahesuguse kasutuse, sealhulgas sõjaväelise liikuvuse edendamiseks liidus, ning tsiviilvalmisoleku suurendamine</w:t>
      </w:r>
      <w:r>
        <w:t xml:space="preserve">. Muudatusega seotud teksti ja näitaja RCO53 kustutamine. </w:t>
      </w:r>
    </w:p>
    <w:p w14:paraId="4D4A43B9" w14:textId="77777777" w:rsidR="004C6A99" w:rsidRDefault="004C6A99" w:rsidP="004C6A99">
      <w:pPr>
        <w:pStyle w:val="Kommentaaritekst"/>
      </w:pPr>
    </w:p>
    <w:p w14:paraId="31F49262" w14:textId="77777777" w:rsidR="004C6A99" w:rsidRDefault="004C6A99" w:rsidP="004C6A99">
      <w:pPr>
        <w:pStyle w:val="Kommentaaritekst"/>
      </w:pPr>
      <w:r>
        <w:rPr>
          <w:i/>
          <w:iCs/>
        </w:rPr>
        <w:t>Ministry of Climate / Kliimaministeerium</w:t>
      </w:r>
    </w:p>
  </w:comment>
  <w:comment w:id="1050" w:author="Kaisa Tähe - RAM" w:date="2025-07-18T15:29:00Z" w:initials="KT">
    <w:p w14:paraId="2A50471C" w14:textId="77777777" w:rsidR="000D251B" w:rsidRDefault="00BC3766" w:rsidP="000D251B">
      <w:pPr>
        <w:pStyle w:val="Kommentaaritekst"/>
      </w:pPr>
      <w:r>
        <w:rPr>
          <w:rStyle w:val="Kommentaariviide"/>
        </w:rPr>
        <w:annotationRef/>
      </w:r>
      <w:r w:rsidR="000D251B">
        <w:rPr>
          <w:b/>
          <w:bCs/>
        </w:rPr>
        <w:t>Amendment nr 22.</w:t>
      </w:r>
      <w:r w:rsidR="000D251B">
        <w:t xml:space="preserve"> </w:t>
      </w:r>
    </w:p>
    <w:p w14:paraId="64C4D044" w14:textId="77777777" w:rsidR="000D251B" w:rsidRDefault="000D251B" w:rsidP="000D251B">
      <w:pPr>
        <w:pStyle w:val="Kommentaaritekst"/>
      </w:pPr>
      <w:r>
        <w:rPr>
          <w:b/>
          <w:bCs/>
        </w:rPr>
        <w:t xml:space="preserve">Muudatus nr 22. </w:t>
      </w:r>
      <w:r>
        <w:t>Komisjoni REARM algatus võimaldab liikmesriikidel kohandada oma programme vaheülevaatuse käigus, suunates olemasolevaid vahendeid ümber strateegiliste prioriteetide toetamiseks. Suuname projekti „</w:t>
      </w:r>
      <w:r>
        <w:rPr>
          <w:color w:val="000000"/>
        </w:rPr>
        <w:t xml:space="preserve">Tallinn-Pärnu-Ikla ja </w:t>
      </w:r>
      <w:r>
        <w:rPr>
          <w:i/>
          <w:iCs/>
          <w:color w:val="000000"/>
        </w:rPr>
        <w:t xml:space="preserve"> </w:t>
      </w:r>
      <w:r>
        <w:t xml:space="preserve">Libatse-Nurme teelõigu rekonstrueerimine“ erieesmärgi "(i) kliimamuutustele vastupidava, intelligentse, turvalise, säästva ja intermodaalse TEN-T arendamine" alt ümber uude erieesmärki (iii) </w:t>
      </w:r>
      <w:r>
        <w:rPr>
          <w:i/>
          <w:iCs/>
        </w:rPr>
        <w:t>kerkse kaitsetaristu arendamine, seades esikohale kahesuguse kasutuse, sealhulgas sõjaväelise liikuvuse edendamiseks liidus, ning tsiviilvalmisoleku suurendamine</w:t>
      </w:r>
      <w:r>
        <w:t>. Väljundnäitaja RCO45 sihtväärtus väheneb, uus sihtväärtus on 17. Tulemusnäitajate RCR56 ja PSR15 sihtväärtuse vähendamine.</w:t>
      </w:r>
    </w:p>
    <w:p w14:paraId="6D76AB66" w14:textId="77777777" w:rsidR="000D251B" w:rsidRDefault="000D251B" w:rsidP="000D251B">
      <w:pPr>
        <w:pStyle w:val="Kommentaaritekst"/>
      </w:pPr>
    </w:p>
    <w:p w14:paraId="71DF89A7" w14:textId="77777777" w:rsidR="000D251B" w:rsidRDefault="000D251B" w:rsidP="000D251B">
      <w:pPr>
        <w:pStyle w:val="Kommentaaritekst"/>
      </w:pPr>
      <w:r>
        <w:rPr>
          <w:i/>
          <w:iCs/>
        </w:rPr>
        <w:t>Ministry of Climate / Kliimaministeerium</w:t>
      </w:r>
    </w:p>
  </w:comment>
  <w:comment w:id="1052" w:author="Kaisa Tähe - RAM" w:date="2025-09-25T17:14:00Z" w:initials="KT">
    <w:p w14:paraId="2B8926AE" w14:textId="77777777" w:rsidR="005C4128" w:rsidRDefault="00176A98" w:rsidP="005C4128">
      <w:pPr>
        <w:pStyle w:val="Kommentaaritekst"/>
      </w:pPr>
      <w:r>
        <w:rPr>
          <w:rStyle w:val="Kommentaariviide"/>
        </w:rPr>
        <w:annotationRef/>
      </w:r>
      <w:r w:rsidR="005C4128">
        <w:rPr>
          <w:b/>
          <w:bCs/>
        </w:rPr>
        <w:t>Amendment nr 25.</w:t>
      </w:r>
      <w:r w:rsidR="005C4128">
        <w:t xml:space="preserve"> </w:t>
      </w:r>
    </w:p>
    <w:p w14:paraId="479DBA27" w14:textId="77777777" w:rsidR="005C4128" w:rsidRDefault="005C4128" w:rsidP="005C4128">
      <w:pPr>
        <w:pStyle w:val="Kommentaaritekst"/>
      </w:pPr>
      <w:r>
        <w:rPr>
          <w:b/>
          <w:bCs/>
        </w:rPr>
        <w:t xml:space="preserve">Muudatus nr 25. </w:t>
      </w:r>
      <w:r>
        <w:t xml:space="preserve">Seoses kokkuleppega viia Tallinn-Lelle raudteeprojekt tervikuna Taaste- ja vastupidavusrahastusse eemaldame rakenduskavast kõik projektiga seonduva (investeeringu kirjeldus, näitaja RCO49 sihttasemed, mis aitavad panustada näitaja üldistesse sihttasemetesse). </w:t>
      </w:r>
    </w:p>
    <w:p w14:paraId="08FB34F3" w14:textId="77777777" w:rsidR="005C4128" w:rsidRDefault="005C4128" w:rsidP="005C4128">
      <w:pPr>
        <w:pStyle w:val="Kommentaaritekst"/>
      </w:pPr>
    </w:p>
    <w:p w14:paraId="77194A97" w14:textId="77777777" w:rsidR="005C4128" w:rsidRDefault="005C4128" w:rsidP="005C4128">
      <w:pPr>
        <w:pStyle w:val="Kommentaaritekst"/>
      </w:pPr>
      <w:r>
        <w:rPr>
          <w:i/>
          <w:iCs/>
        </w:rPr>
        <w:t>Ministry of Climate / Kliimaministeerium</w:t>
      </w:r>
    </w:p>
  </w:comment>
  <w:comment w:id="1063" w:author="Kaisa Tähe - RAM" w:date="2025-07-18T15:32:00Z" w:initials="KT">
    <w:p w14:paraId="5284EEEC" w14:textId="77777777" w:rsidR="004C6A99" w:rsidRDefault="00FE6C0D" w:rsidP="004C6A99">
      <w:pPr>
        <w:pStyle w:val="Kommentaaritekst"/>
      </w:pPr>
      <w:r>
        <w:rPr>
          <w:rStyle w:val="Kommentaariviide"/>
        </w:rPr>
        <w:annotationRef/>
      </w:r>
      <w:r w:rsidR="004C6A99">
        <w:rPr>
          <w:b/>
          <w:bCs/>
        </w:rPr>
        <w:t>Amendment nr 23.</w:t>
      </w:r>
      <w:r w:rsidR="004C6A99">
        <w:t xml:space="preserve"> </w:t>
      </w:r>
    </w:p>
    <w:p w14:paraId="50CEB6A4" w14:textId="77777777" w:rsidR="004C6A99" w:rsidRDefault="004C6A99" w:rsidP="004C6A99">
      <w:pPr>
        <w:pStyle w:val="Kommentaaritekst"/>
      </w:pPr>
      <w:r>
        <w:rPr>
          <w:b/>
          <w:bCs/>
        </w:rPr>
        <w:t xml:space="preserve">Muudatus nr 23. </w:t>
      </w:r>
      <w:r>
        <w:t xml:space="preserve">Komisjoni REARM algatus võimaldab liikmesriikidel kohandada oma programme vaheülevaatuse käigus, suunates olemasolevaid vahendeid ümber strateegiliste prioriteetide toetamiseks. Suuname projekti „Rail Baltica </w:t>
      </w:r>
      <w:r>
        <w:rPr>
          <w:color w:val="000000"/>
        </w:rPr>
        <w:t>Ülemiste reisiterminali, Pärnu reisiterminali ja</w:t>
      </w:r>
      <w:r>
        <w:rPr>
          <w:i/>
          <w:iCs/>
          <w:color w:val="000000"/>
        </w:rPr>
        <w:t xml:space="preserve"> </w:t>
      </w:r>
      <w:r>
        <w:t xml:space="preserve">kohalikud peatused“ erieesmärgi (i) </w:t>
      </w:r>
      <w:r>
        <w:rPr>
          <w:i/>
          <w:iCs/>
        </w:rPr>
        <w:t>kliimamuutustele vastupidava, intelligentse, turvalise, säästva ja intermodaalse TEN-T arendamine</w:t>
      </w:r>
      <w:r>
        <w:t xml:space="preserve"> alt uude eesmärki (iii) </w:t>
      </w:r>
      <w:r>
        <w:rPr>
          <w:i/>
          <w:iCs/>
        </w:rPr>
        <w:t>kerkse kaitsetaristu arendamine, seades esikohale kahesuguse kasutuse, sealhulgas sõjaväelise liikuvuse edendamiseks liidus, ning tsiviilvalmisoleku suurendamine</w:t>
      </w:r>
      <w:r>
        <w:t xml:space="preserve">. Muudatusega seotud teksti ja näitaja RCO53 kustutamine. </w:t>
      </w:r>
    </w:p>
    <w:p w14:paraId="2541826D" w14:textId="77777777" w:rsidR="004C6A99" w:rsidRDefault="004C6A99" w:rsidP="004C6A99">
      <w:pPr>
        <w:pStyle w:val="Kommentaaritekst"/>
      </w:pPr>
    </w:p>
    <w:p w14:paraId="0B526C97" w14:textId="77777777" w:rsidR="004C6A99" w:rsidRDefault="004C6A99" w:rsidP="004C6A99">
      <w:pPr>
        <w:pStyle w:val="Kommentaaritekst"/>
      </w:pPr>
      <w:r>
        <w:rPr>
          <w:i/>
          <w:iCs/>
        </w:rPr>
        <w:t>Ministry of Climate / Kliimaministeerium</w:t>
      </w:r>
    </w:p>
  </w:comment>
  <w:comment w:id="1067" w:author="Kaisa Tähe - RAM" w:date="2025-09-25T17:40:00Z" w:initials="KT">
    <w:p w14:paraId="615E08B1" w14:textId="77777777" w:rsidR="000D251B" w:rsidRDefault="0034457C" w:rsidP="000D251B">
      <w:pPr>
        <w:pStyle w:val="Kommentaaritekst"/>
      </w:pPr>
      <w:r>
        <w:rPr>
          <w:rStyle w:val="Kommentaariviide"/>
        </w:rPr>
        <w:annotationRef/>
      </w:r>
      <w:r w:rsidR="000D251B">
        <w:rPr>
          <w:b/>
          <w:bCs/>
        </w:rPr>
        <w:t>Amendment nr 22.</w:t>
      </w:r>
      <w:r w:rsidR="000D251B">
        <w:t xml:space="preserve"> </w:t>
      </w:r>
    </w:p>
    <w:p w14:paraId="6F80697B" w14:textId="77777777" w:rsidR="000D251B" w:rsidRDefault="000D251B" w:rsidP="000D251B">
      <w:pPr>
        <w:pStyle w:val="Kommentaaritekst"/>
      </w:pPr>
      <w:r>
        <w:rPr>
          <w:b/>
          <w:bCs/>
        </w:rPr>
        <w:t xml:space="preserve">Muudatus nr 22. </w:t>
      </w:r>
      <w:r>
        <w:t xml:space="preserve"> Komisjoni REARM algatus võimaldab liikmesriikidel kohandada oma programme vaheülevaatuse käigus, suunates olemasolevaid vahendeid ümber strateegiliste prioriteetide toetamiseks. Suuname projekti „</w:t>
      </w:r>
      <w:r>
        <w:rPr>
          <w:color w:val="000000"/>
        </w:rPr>
        <w:t xml:space="preserve">Tallinn-Pärnu-Ikla ja </w:t>
      </w:r>
      <w:r>
        <w:rPr>
          <w:i/>
          <w:iCs/>
          <w:color w:val="000000"/>
        </w:rPr>
        <w:t xml:space="preserve"> </w:t>
      </w:r>
      <w:r>
        <w:t xml:space="preserve">Libatse-Nurme teelõigu rekonstrueerimine“ erieesmärgi "(i) kliimamuutustele vastupidava, intelligentse, turvalise, säästva ja intermodaalse TEN-T arendamine" alt ümber uude erieesmärki (iii) </w:t>
      </w:r>
      <w:r>
        <w:rPr>
          <w:i/>
          <w:iCs/>
        </w:rPr>
        <w:t>kerkse kaitsetaristu arendamine, seades esikohale kahesuguse kasutuse, sealhulgas sõjaväelise liikuvuse edendamiseks liidus, ning tsiviilvalmisoleku suurendamine</w:t>
      </w:r>
      <w:r>
        <w:t>. Väljundnäitaja RCO45 sihtväärtus väheneb, uus sihtväärtus on 17. Tulemusnäitajate RCR56 ja PSR15 sihtväärtuse vähendamine.</w:t>
      </w:r>
    </w:p>
    <w:p w14:paraId="2C5B8534" w14:textId="77777777" w:rsidR="000D251B" w:rsidRDefault="000D251B" w:rsidP="000D251B">
      <w:pPr>
        <w:pStyle w:val="Kommentaaritekst"/>
      </w:pPr>
    </w:p>
    <w:p w14:paraId="5EAD3887" w14:textId="77777777" w:rsidR="000D251B" w:rsidRDefault="000D251B" w:rsidP="000D251B">
      <w:pPr>
        <w:pStyle w:val="Kommentaaritekst"/>
      </w:pPr>
      <w:r>
        <w:rPr>
          <w:i/>
          <w:iCs/>
        </w:rPr>
        <w:t>Ministry of Climate / Kliimaministeerium</w:t>
      </w:r>
    </w:p>
  </w:comment>
  <w:comment w:id="1070" w:author="Kaisa Tähe - RAM" w:date="2025-09-25T17:20:00Z" w:initials="KT">
    <w:p w14:paraId="35658FC4" w14:textId="77777777" w:rsidR="000D251B" w:rsidRDefault="002B3B52" w:rsidP="000D251B">
      <w:pPr>
        <w:pStyle w:val="Kommentaaritekst"/>
      </w:pPr>
      <w:r>
        <w:rPr>
          <w:rStyle w:val="Kommentaariviide"/>
        </w:rPr>
        <w:annotationRef/>
      </w:r>
      <w:r w:rsidR="000D251B">
        <w:rPr>
          <w:b/>
          <w:bCs/>
        </w:rPr>
        <w:t>Amendment nr 22.</w:t>
      </w:r>
      <w:r w:rsidR="000D251B">
        <w:t xml:space="preserve"> </w:t>
      </w:r>
    </w:p>
    <w:p w14:paraId="144926F3" w14:textId="77777777" w:rsidR="000D251B" w:rsidRDefault="000D251B" w:rsidP="000D251B">
      <w:pPr>
        <w:pStyle w:val="Kommentaaritekst"/>
      </w:pPr>
      <w:r>
        <w:rPr>
          <w:b/>
          <w:bCs/>
        </w:rPr>
        <w:t xml:space="preserve">Muudatus nr 22. </w:t>
      </w:r>
      <w:r>
        <w:t>Komisjoni REARM algatus võimaldab liikmesriikidel kohandada oma programme vaheülevaatuse käigus, suunates olemasolevaid vahendeid ümber strateegiliste prioriteetide toetamiseks. Suuname projekti „</w:t>
      </w:r>
      <w:r>
        <w:rPr>
          <w:color w:val="000000"/>
        </w:rPr>
        <w:t xml:space="preserve">Tallinn-Pärnu-Ikla ja </w:t>
      </w:r>
      <w:r>
        <w:rPr>
          <w:i/>
          <w:iCs/>
          <w:color w:val="000000"/>
        </w:rPr>
        <w:t xml:space="preserve"> </w:t>
      </w:r>
      <w:r>
        <w:t xml:space="preserve">Libatse-Nurme teelõigu rekonstrueerimine“ erieesmärgi "(i) kliimamuutustele vastupidava, intelligentse, turvalise, säästva ja intermodaalse TEN-T arendamine" alt ümber uude erieesmärki (iii) </w:t>
      </w:r>
      <w:r>
        <w:rPr>
          <w:i/>
          <w:iCs/>
        </w:rPr>
        <w:t>kerkse kaitsetaristu arendamine, seades esikohale kahesuguse kasutuse, sealhulgas sõjaväelise liikuvuse edendamiseks liidus, ning tsiviilvalmisoleku suurendamine</w:t>
      </w:r>
      <w:r>
        <w:t>. Väljundnäitaja RCO45 sihtväärtus väheneb, uus sihtväärtus on 17. Tulemusnäitajate RCR56 ja PSR15 sihtväärtuse vähendamine.</w:t>
      </w:r>
    </w:p>
    <w:p w14:paraId="5567FC76" w14:textId="77777777" w:rsidR="000D251B" w:rsidRDefault="000D251B" w:rsidP="000D251B">
      <w:pPr>
        <w:pStyle w:val="Kommentaaritekst"/>
      </w:pPr>
    </w:p>
    <w:p w14:paraId="16093A00" w14:textId="77777777" w:rsidR="000D251B" w:rsidRDefault="000D251B" w:rsidP="000D251B">
      <w:pPr>
        <w:pStyle w:val="Kommentaaritekst"/>
      </w:pPr>
      <w:r>
        <w:rPr>
          <w:i/>
          <w:iCs/>
        </w:rPr>
        <w:t>Ministry of Climate / Kliimaministeerium</w:t>
      </w:r>
    </w:p>
  </w:comment>
  <w:comment w:id="1077" w:author="Kaisa Tähe - RAM" w:date="2025-10-06T14:51:00Z" w:initials="KT">
    <w:p w14:paraId="05F6F290" w14:textId="77777777" w:rsidR="00785127" w:rsidRDefault="00E3471B" w:rsidP="00785127">
      <w:pPr>
        <w:pStyle w:val="Kommentaaritekst"/>
      </w:pPr>
      <w:r>
        <w:rPr>
          <w:rStyle w:val="Kommentaariviide"/>
        </w:rPr>
        <w:annotationRef/>
      </w:r>
      <w:r w:rsidR="00785127">
        <w:rPr>
          <w:b/>
          <w:bCs/>
        </w:rPr>
        <w:t>Amendment nr 57.</w:t>
      </w:r>
      <w:r w:rsidR="00785127">
        <w:t xml:space="preserve"> </w:t>
      </w:r>
    </w:p>
    <w:p w14:paraId="6DC440C5" w14:textId="77777777" w:rsidR="00785127" w:rsidRDefault="00785127" w:rsidP="00785127">
      <w:pPr>
        <w:pStyle w:val="Kommentaaritekst"/>
      </w:pPr>
      <w:r>
        <w:rPr>
          <w:b/>
          <w:bCs/>
        </w:rPr>
        <w:t xml:space="preserve">Muudatus nr 57. </w:t>
      </w:r>
      <w:r>
        <w:rPr>
          <w:color w:val="000000"/>
        </w:rPr>
        <w:t xml:space="preserve">Lähtudes 05.06.2025 VV kabineti otsusest suunatakse vahendid ümber kaitsevõime suurendamise tegevustesse (REARM algatus). Vähenevad sekkumiskoodid 087, 097 ja 101. </w:t>
      </w:r>
    </w:p>
    <w:p w14:paraId="1CF5CA31" w14:textId="77777777" w:rsidR="00785127" w:rsidRDefault="00785127" w:rsidP="00785127">
      <w:pPr>
        <w:pStyle w:val="Kommentaaritekst"/>
      </w:pPr>
    </w:p>
    <w:p w14:paraId="47586C33" w14:textId="77777777" w:rsidR="00785127" w:rsidRDefault="00785127" w:rsidP="00785127">
      <w:pPr>
        <w:pStyle w:val="Kommentaaritekst"/>
      </w:pPr>
      <w:r>
        <w:rPr>
          <w:i/>
          <w:iCs/>
        </w:rPr>
        <w:t>Ministry of Climate / Kliimaministeerium</w:t>
      </w:r>
    </w:p>
  </w:comment>
  <w:comment w:id="1109" w:author="Kaisa Tähe - RAM" w:date="2025-07-17T16:23:00Z" w:initials="KT">
    <w:p w14:paraId="35760C66" w14:textId="77777777" w:rsidR="00C87D1C" w:rsidRDefault="009C1F2A" w:rsidP="00C87D1C">
      <w:pPr>
        <w:pStyle w:val="Kommentaaritekst"/>
      </w:pPr>
      <w:r>
        <w:rPr>
          <w:rStyle w:val="Kommentaariviide"/>
        </w:rPr>
        <w:annotationRef/>
      </w:r>
      <w:r w:rsidR="00C87D1C">
        <w:rPr>
          <w:b/>
          <w:bCs/>
        </w:rPr>
        <w:t>Amendment nr 61.</w:t>
      </w:r>
      <w:r w:rsidR="00C87D1C">
        <w:t xml:space="preserve"> </w:t>
      </w:r>
    </w:p>
    <w:p w14:paraId="0CC66605" w14:textId="77777777" w:rsidR="00C87D1C" w:rsidRDefault="00C87D1C" w:rsidP="00C87D1C">
      <w:pPr>
        <w:pStyle w:val="Kommentaaritekst"/>
      </w:pPr>
      <w:r>
        <w:rPr>
          <w:b/>
          <w:bCs/>
        </w:rPr>
        <w:t xml:space="preserve">Muudatus nr 61. </w:t>
      </w:r>
      <w:r>
        <w:t>Lähtudes 05.06.2025 VV kabineti otsusest suunatakse vahendid ümber kaitsevõime suurendamise tegevustesse. Sekkumiskood 083 väheneb KOVide kergliiklusteede valdkonna meetmest. Meetme I taotlusvoor näitab, et rakenduskavas seatud sihttasemed on võimalik täita väiksema eelarvega.</w:t>
      </w:r>
    </w:p>
    <w:p w14:paraId="324493CD" w14:textId="77777777" w:rsidR="00C87D1C" w:rsidRDefault="00C87D1C" w:rsidP="00C87D1C">
      <w:pPr>
        <w:pStyle w:val="Kommentaaritekst"/>
      </w:pPr>
    </w:p>
    <w:p w14:paraId="55FAEAE5" w14:textId="77777777" w:rsidR="00C87D1C" w:rsidRDefault="00C87D1C" w:rsidP="00C87D1C">
      <w:pPr>
        <w:pStyle w:val="Kommentaaritekst"/>
      </w:pPr>
      <w:r>
        <w:rPr>
          <w:i/>
          <w:iCs/>
        </w:rPr>
        <w:t>Ministry of Regional Affairs and Agriculture / Regionaal- ja Põllumajandusministeerium</w:t>
      </w:r>
    </w:p>
  </w:comment>
  <w:comment w:id="1133" w:author="Kaisa Tähe - RAM" w:date="2025-07-21T15:16:00Z" w:initials="KT">
    <w:p w14:paraId="6DDCF795" w14:textId="77777777" w:rsidR="0099187D" w:rsidRDefault="007E2841" w:rsidP="0099187D">
      <w:pPr>
        <w:pStyle w:val="Kommentaaritekst"/>
      </w:pPr>
      <w:r>
        <w:rPr>
          <w:rStyle w:val="Kommentaariviide"/>
        </w:rPr>
        <w:annotationRef/>
      </w:r>
      <w:r w:rsidR="0099187D">
        <w:rPr>
          <w:b/>
          <w:bCs/>
        </w:rPr>
        <w:t>Amendment nr 23.</w:t>
      </w:r>
      <w:r w:rsidR="0099187D">
        <w:t xml:space="preserve"> </w:t>
      </w:r>
    </w:p>
    <w:p w14:paraId="51130D02" w14:textId="77777777" w:rsidR="0099187D" w:rsidRDefault="0099187D" w:rsidP="0099187D">
      <w:pPr>
        <w:pStyle w:val="Kommentaaritekst"/>
      </w:pPr>
      <w:r>
        <w:rPr>
          <w:b/>
          <w:bCs/>
        </w:rPr>
        <w:t xml:space="preserve">Muudatus nr 23. </w:t>
      </w:r>
      <w:r>
        <w:t xml:space="preserve">Komisjoni REARM algatus võimaldab liikmesriikidel kohandada oma programme vaheülevaatuse käigus, suunates olemasolevaid vahendeid ümber strateegiliste prioriteetide toetamiseks. Suuname projekti „Rail Baltica </w:t>
      </w:r>
      <w:r>
        <w:rPr>
          <w:color w:val="000000"/>
        </w:rPr>
        <w:t>Ülemiste reisiterminali, Pärnu reisiterminali ja</w:t>
      </w:r>
      <w:r>
        <w:rPr>
          <w:i/>
          <w:iCs/>
          <w:color w:val="000000"/>
        </w:rPr>
        <w:t xml:space="preserve"> </w:t>
      </w:r>
      <w:r>
        <w:t xml:space="preserve">kohalikud peatused“ erieesmärgi (i) </w:t>
      </w:r>
      <w:r>
        <w:rPr>
          <w:i/>
          <w:iCs/>
        </w:rPr>
        <w:t>kliimamuutustele vastupidava, intelligentse, turvalise, säästva ja intermodaalse TEN-T arendamine</w:t>
      </w:r>
      <w:r>
        <w:t xml:space="preserve"> alt uude eesmärki (iii) </w:t>
      </w:r>
      <w:r>
        <w:rPr>
          <w:i/>
          <w:iCs/>
        </w:rPr>
        <w:t>kerkse kaitsetaristu arendamine, seades esikohale kahesuguse kasutuse, sealhulgas sõjaväelise liikuvuse edendamiseks liidus, ning tsiviilvalmisoleku suurendamine</w:t>
      </w:r>
      <w:r>
        <w:t xml:space="preserve">. Muudatusega seotud teksti ja näitaja RCO53 kustutamine. </w:t>
      </w:r>
    </w:p>
    <w:p w14:paraId="62E6E58F" w14:textId="77777777" w:rsidR="0099187D" w:rsidRDefault="0099187D" w:rsidP="0099187D">
      <w:pPr>
        <w:pStyle w:val="Kommentaaritekst"/>
      </w:pPr>
    </w:p>
    <w:p w14:paraId="300817BB" w14:textId="77777777" w:rsidR="0099187D" w:rsidRDefault="0099187D" w:rsidP="0099187D">
      <w:pPr>
        <w:pStyle w:val="Kommentaaritekst"/>
      </w:pPr>
      <w:r>
        <w:rPr>
          <w:i/>
          <w:iCs/>
        </w:rPr>
        <w:t>Ministry of Climate / Kliimaministeerium</w:t>
      </w:r>
    </w:p>
  </w:comment>
  <w:comment w:id="1151" w:author="Kaisa Tähe - RAM" w:date="2025-07-21T15:17:00Z" w:initials="KT">
    <w:p w14:paraId="0C3D1175" w14:textId="77777777" w:rsidR="00044FD5" w:rsidRDefault="00801477" w:rsidP="00044FD5">
      <w:pPr>
        <w:pStyle w:val="Kommentaaritekst"/>
      </w:pPr>
      <w:r>
        <w:rPr>
          <w:rStyle w:val="Kommentaariviide"/>
        </w:rPr>
        <w:annotationRef/>
      </w:r>
      <w:r w:rsidR="00044FD5">
        <w:rPr>
          <w:b/>
          <w:bCs/>
        </w:rPr>
        <w:t>Amendment nr 16.</w:t>
      </w:r>
      <w:r w:rsidR="00044FD5">
        <w:t xml:space="preserve"> </w:t>
      </w:r>
    </w:p>
    <w:p w14:paraId="1DD3787E" w14:textId="77777777" w:rsidR="00044FD5" w:rsidRDefault="00044FD5" w:rsidP="00044FD5">
      <w:pPr>
        <w:pStyle w:val="Kommentaaritekst"/>
      </w:pPr>
      <w:r>
        <w:rPr>
          <w:b/>
          <w:bCs/>
        </w:rPr>
        <w:t xml:space="preserve">Muudatus nr 16. </w:t>
      </w:r>
      <w:r>
        <w:t xml:space="preserve">Lähtudes 05.06.2025 VV kabineti otsusest suunatakse vahendid ümber kaitsevõime suurendamise tegevustesse. Uus meede “Sõjaväelise liikuvuse edendamist ning toimimist toetavad investeeringud (sh liitlaste vastuvõtu- ja kaitseväetaristu investeeringud)“ on loodud algatusega REARM Europe ja mõeldud sõjaväelinnaku ehitamiseks. </w:t>
      </w:r>
    </w:p>
    <w:p w14:paraId="54C23C16" w14:textId="77777777" w:rsidR="00044FD5" w:rsidRDefault="00044FD5" w:rsidP="00044FD5">
      <w:pPr>
        <w:pStyle w:val="Kommentaaritekst"/>
      </w:pPr>
    </w:p>
    <w:p w14:paraId="309AF774" w14:textId="77777777" w:rsidR="00044FD5" w:rsidRDefault="00044FD5" w:rsidP="00044FD5">
      <w:pPr>
        <w:pStyle w:val="Kommentaaritekst"/>
      </w:pPr>
      <w:r>
        <w:rPr>
          <w:i/>
          <w:iCs/>
        </w:rPr>
        <w:t>Ministry of Defence / Kaitseministeerium</w:t>
      </w:r>
    </w:p>
  </w:comment>
  <w:comment w:id="1196" w:author="Kaisa Tähe - RAM" w:date="2025-10-01T11:41:00Z" w:initials="KT">
    <w:p w14:paraId="15D0216A" w14:textId="77777777" w:rsidR="00590056" w:rsidRDefault="004813B6" w:rsidP="00590056">
      <w:pPr>
        <w:pStyle w:val="Kommentaaritekst"/>
      </w:pPr>
      <w:r>
        <w:rPr>
          <w:rStyle w:val="Kommentaariviide"/>
        </w:rPr>
        <w:annotationRef/>
      </w:r>
      <w:r w:rsidR="00590056">
        <w:rPr>
          <w:b/>
          <w:bCs/>
        </w:rPr>
        <w:t>Amendment nr 24.</w:t>
      </w:r>
      <w:r w:rsidR="00590056">
        <w:t xml:space="preserve"> </w:t>
      </w:r>
    </w:p>
    <w:p w14:paraId="6C9E9F6B" w14:textId="77777777" w:rsidR="00590056" w:rsidRDefault="00590056" w:rsidP="00590056">
      <w:pPr>
        <w:pStyle w:val="Kommentaaritekst"/>
      </w:pPr>
      <w:r>
        <w:rPr>
          <w:b/>
          <w:bCs/>
        </w:rPr>
        <w:t xml:space="preserve">Muudatus nr 24. </w:t>
      </w:r>
      <w:r>
        <w:t xml:space="preserve">Lisame uude erieesmärki (iii) </w:t>
      </w:r>
      <w:r>
        <w:rPr>
          <w:i/>
          <w:iCs/>
        </w:rPr>
        <w:t>kerkse kaitsetaristu arendamine, seades esikohale kahesuguse kasutuse, sealhulgas sõjaväelise liikuvuse edendamiseks liidus, ning tsiviilvalmisoleku suurendamine</w:t>
      </w:r>
      <w:r>
        <w:t xml:space="preserve"> väljundnäitaja RCO45 (sihtväärtus 35 km, uute projektide panus 14 km); RCO53 (sihtväärtus 13 jaama/peatust ehk sama, mis varem PO3 erieesmärgis (i)). Kliimaministeeriumi panus uue erieesmärgi sisuga seotud REARM väljundnäitajasse  RCO129 on 6 projekti. Kaitseministeeriumi panus uude REARM väljundnäitajasse RCO129 on 1 projekt.</w:t>
      </w:r>
    </w:p>
    <w:p w14:paraId="1C56C9C1" w14:textId="77777777" w:rsidR="00590056" w:rsidRDefault="00590056" w:rsidP="00590056">
      <w:pPr>
        <w:pStyle w:val="Kommentaaritekst"/>
      </w:pPr>
      <w:r>
        <w:t>Tulemusnäitajad uue erieesmärgi jaoks on RCR56 ja PSR15.</w:t>
      </w:r>
    </w:p>
    <w:p w14:paraId="4886AA95" w14:textId="77777777" w:rsidR="00590056" w:rsidRDefault="00590056" w:rsidP="00590056">
      <w:pPr>
        <w:pStyle w:val="Kommentaaritekst"/>
      </w:pPr>
    </w:p>
    <w:p w14:paraId="5AC64B07" w14:textId="77777777" w:rsidR="00590056" w:rsidRDefault="00590056" w:rsidP="00590056">
      <w:pPr>
        <w:pStyle w:val="Kommentaaritekst"/>
      </w:pPr>
      <w:r>
        <w:rPr>
          <w:i/>
          <w:iCs/>
        </w:rPr>
        <w:t>Ministry of Climate / Kliimaministeerium</w:t>
      </w:r>
    </w:p>
  </w:comment>
  <w:comment w:id="1208" w:author="Kaisa Tähe - RAM" w:date="2025-10-01T11:40:00Z" w:initials="KT">
    <w:p w14:paraId="0165056D" w14:textId="77777777" w:rsidR="00590056" w:rsidRDefault="004813B6" w:rsidP="00590056">
      <w:pPr>
        <w:pStyle w:val="Kommentaaritekst"/>
      </w:pPr>
      <w:r>
        <w:rPr>
          <w:rStyle w:val="Kommentaariviide"/>
        </w:rPr>
        <w:annotationRef/>
      </w:r>
      <w:r w:rsidR="00590056">
        <w:rPr>
          <w:b/>
          <w:bCs/>
        </w:rPr>
        <w:t>Amendment nr 24.</w:t>
      </w:r>
      <w:r w:rsidR="00590056">
        <w:t xml:space="preserve"> </w:t>
      </w:r>
    </w:p>
    <w:p w14:paraId="1B8DC565" w14:textId="77777777" w:rsidR="00590056" w:rsidRDefault="00590056" w:rsidP="00590056">
      <w:pPr>
        <w:pStyle w:val="Kommentaaritekst"/>
      </w:pPr>
      <w:r>
        <w:rPr>
          <w:b/>
          <w:bCs/>
        </w:rPr>
        <w:t xml:space="preserve">Muudatus nr 24. </w:t>
      </w:r>
      <w:r>
        <w:t xml:space="preserve">Lisame uude erieesmärki (iii) </w:t>
      </w:r>
      <w:r>
        <w:rPr>
          <w:i/>
          <w:iCs/>
        </w:rPr>
        <w:t>kerkse kaitsetaristu arendamine, seades esikohale kahesuguse kasutuse, sealhulgas sõjaväelise liikuvuse edendamiseks liidus, ning tsiviilvalmisoleku suurendamine</w:t>
      </w:r>
      <w:r>
        <w:t xml:space="preserve"> väljundnäitaja RCO45 (sihtväärtus 35 km, uute projektide panus 14 km); RCO53 (sihtväärtus 13 jaama/peatust ehk sama, mis varem PO3 erieesmärgis (i)). Kliimaministeeriumi panus uue erieesmärgi sisuga seotud REARM väljundnäitajasse  RCO129 on 6 projekti. Kaitseministeeriumi panus uude REARM väljundnäitajasse RCO129 on 1 projekt.</w:t>
      </w:r>
    </w:p>
    <w:p w14:paraId="28DA8045" w14:textId="77777777" w:rsidR="00590056" w:rsidRDefault="00590056" w:rsidP="00590056">
      <w:pPr>
        <w:pStyle w:val="Kommentaaritekst"/>
      </w:pPr>
      <w:r>
        <w:t>Tulemusnäitajad uue erieesmärgi jaoks on RCR56 ja PSR15.</w:t>
      </w:r>
    </w:p>
    <w:p w14:paraId="6177AE78" w14:textId="77777777" w:rsidR="00590056" w:rsidRDefault="00590056" w:rsidP="00590056">
      <w:pPr>
        <w:pStyle w:val="Kommentaaritekst"/>
      </w:pPr>
    </w:p>
    <w:p w14:paraId="77A0FCDC" w14:textId="77777777" w:rsidR="00590056" w:rsidRDefault="00590056" w:rsidP="00590056">
      <w:pPr>
        <w:pStyle w:val="Kommentaaritekst"/>
      </w:pPr>
      <w:r>
        <w:rPr>
          <w:i/>
          <w:iCs/>
        </w:rPr>
        <w:t>Ministry of Climate / Kliimaministeerium</w:t>
      </w:r>
    </w:p>
  </w:comment>
  <w:comment w:id="1218" w:author="Kaisa Tähe - RAM" w:date="2025-10-01T11:54:00Z" w:initials="KT">
    <w:p w14:paraId="6C2FC335" w14:textId="77777777" w:rsidR="00590056" w:rsidRDefault="00804767" w:rsidP="00590056">
      <w:pPr>
        <w:pStyle w:val="Kommentaaritekst"/>
      </w:pPr>
      <w:r>
        <w:rPr>
          <w:rStyle w:val="Kommentaariviide"/>
        </w:rPr>
        <w:annotationRef/>
      </w:r>
      <w:r w:rsidR="00590056">
        <w:rPr>
          <w:b/>
          <w:bCs/>
        </w:rPr>
        <w:t>Amendment nr 24.</w:t>
      </w:r>
      <w:r w:rsidR="00590056">
        <w:t xml:space="preserve"> </w:t>
      </w:r>
    </w:p>
    <w:p w14:paraId="7F60B74B" w14:textId="77777777" w:rsidR="00590056" w:rsidRDefault="00590056" w:rsidP="00590056">
      <w:pPr>
        <w:pStyle w:val="Kommentaaritekst"/>
      </w:pPr>
      <w:r>
        <w:rPr>
          <w:b/>
          <w:bCs/>
        </w:rPr>
        <w:t xml:space="preserve">Muudatus nr 24. </w:t>
      </w:r>
      <w:r>
        <w:t xml:space="preserve">Lisame uude erieesmärki (iii) </w:t>
      </w:r>
      <w:r>
        <w:rPr>
          <w:i/>
          <w:iCs/>
        </w:rPr>
        <w:t>kerkse kaitsetaristu arendamine, seades esikohale kahesuguse kasutuse, sealhulgas sõjaväelise liikuvuse edendamiseks liidus, ning tsiviilvalmisoleku suurendamine</w:t>
      </w:r>
      <w:r>
        <w:t xml:space="preserve"> väljundnäitaja RCO45 (sihtväärtus 35 km, uute projektide panus 14 km); RCO53 (sihtväärtus 13 jaama/peatust ehk sama, mis varem PO3 erieesmärgis (i)). Kliimaministeeriumi panus uue erieesmärgi sisuga seotud REARM väljundnäitajasse  RCO129 on 6 projekti. Kaitseministeeriumi panus uude REARM väljundnäitajasse RCO129 on 1 projekt.</w:t>
      </w:r>
    </w:p>
    <w:p w14:paraId="3C64BFF1" w14:textId="77777777" w:rsidR="00590056" w:rsidRDefault="00590056" w:rsidP="00590056">
      <w:pPr>
        <w:pStyle w:val="Kommentaaritekst"/>
      </w:pPr>
      <w:r>
        <w:t>Tulemusnäitajad uue erieesmärgi jaoks on RCR56 ja PSR15.</w:t>
      </w:r>
    </w:p>
    <w:p w14:paraId="00245899" w14:textId="77777777" w:rsidR="00590056" w:rsidRDefault="00590056" w:rsidP="00590056">
      <w:pPr>
        <w:pStyle w:val="Kommentaaritekst"/>
      </w:pPr>
      <w:r>
        <w:rPr>
          <w:i/>
          <w:iCs/>
        </w:rPr>
        <w:br/>
        <w:t>Ministry of Climate / Kliimaministeerium</w:t>
      </w:r>
    </w:p>
    <w:p w14:paraId="0D67831B" w14:textId="77777777" w:rsidR="00590056" w:rsidRDefault="00590056" w:rsidP="00590056">
      <w:pPr>
        <w:pStyle w:val="Kommentaaritekst"/>
      </w:pPr>
    </w:p>
    <w:p w14:paraId="3B49DC6C" w14:textId="77777777" w:rsidR="00590056" w:rsidRDefault="00590056" w:rsidP="00590056">
      <w:pPr>
        <w:pStyle w:val="Kommentaaritekst"/>
      </w:pPr>
      <w:r>
        <w:rPr>
          <w:i/>
          <w:iCs/>
        </w:rPr>
        <w:t>Ministry of Defence / Kaitseministeerium</w:t>
      </w:r>
    </w:p>
  </w:comment>
  <w:comment w:id="1226" w:author="Kaisa Tähe - RAM" w:date="2025-07-18T16:11:00Z" w:initials="KT">
    <w:p w14:paraId="0513CAEA" w14:textId="77777777" w:rsidR="00590056" w:rsidRDefault="0041496D" w:rsidP="00590056">
      <w:pPr>
        <w:pStyle w:val="Kommentaaritekst"/>
      </w:pPr>
      <w:r>
        <w:rPr>
          <w:rStyle w:val="Kommentaariviide"/>
        </w:rPr>
        <w:annotationRef/>
      </w:r>
      <w:r w:rsidR="00590056">
        <w:rPr>
          <w:b/>
          <w:bCs/>
        </w:rPr>
        <w:t>Amendment nr 24.</w:t>
      </w:r>
      <w:r w:rsidR="00590056">
        <w:t xml:space="preserve"> </w:t>
      </w:r>
    </w:p>
    <w:p w14:paraId="635C2D9A" w14:textId="77777777" w:rsidR="00590056" w:rsidRDefault="00590056" w:rsidP="00590056">
      <w:pPr>
        <w:pStyle w:val="Kommentaaritekst"/>
      </w:pPr>
      <w:r>
        <w:rPr>
          <w:b/>
          <w:bCs/>
        </w:rPr>
        <w:t xml:space="preserve">Muudatus nr 24. </w:t>
      </w:r>
      <w:r>
        <w:t xml:space="preserve">Lisame uude erieesmärki (iii) </w:t>
      </w:r>
      <w:r>
        <w:rPr>
          <w:i/>
          <w:iCs/>
        </w:rPr>
        <w:t>kerkse kaitsetaristu arendamine, seades esikohale kahesuguse kasutuse, sealhulgas sõjaväelise liikuvuse edendamiseks liidus, ning tsiviilvalmisoleku suurendamine</w:t>
      </w:r>
      <w:r>
        <w:t xml:space="preserve"> väljundnäitaja RCO45 (sihtväärtus 35 km, uute projektide panus 14 km); RCO53 (sihtväärtus 13 jaama/peatust ehk sama, mis varem PO3 erieesmärgis (i)). Kliimaministeeriumi panus uue erieesmärgi sisuga seotud REARM väljundnäitajasse  RCO129 on 6 projekti. Kaitseministeeriumi panus uude REARM väljundnäitajasse RCO129 on 1 projekt.</w:t>
      </w:r>
    </w:p>
    <w:p w14:paraId="624E486E" w14:textId="77777777" w:rsidR="00590056" w:rsidRDefault="00590056" w:rsidP="00590056">
      <w:pPr>
        <w:pStyle w:val="Kommentaaritekst"/>
      </w:pPr>
      <w:r>
        <w:t>Tulemusnäitajad uue erieesmärgi jaoks on RCR56 ja PSR15.</w:t>
      </w:r>
    </w:p>
    <w:p w14:paraId="703D9BD8" w14:textId="77777777" w:rsidR="00590056" w:rsidRDefault="00590056" w:rsidP="00590056">
      <w:pPr>
        <w:pStyle w:val="Kommentaaritekst"/>
      </w:pPr>
    </w:p>
    <w:p w14:paraId="08A609F3" w14:textId="77777777" w:rsidR="00590056" w:rsidRDefault="00590056" w:rsidP="00590056">
      <w:pPr>
        <w:pStyle w:val="Kommentaaritekst"/>
      </w:pPr>
      <w:r>
        <w:rPr>
          <w:i/>
          <w:iCs/>
        </w:rPr>
        <w:t>Ministry of Climate / Kliimaministeerium</w:t>
      </w:r>
    </w:p>
  </w:comment>
  <w:comment w:id="1258" w:author="Kaisa Tähe - RAM" w:date="2025-10-01T13:33:00Z" w:initials="KT">
    <w:p w14:paraId="5E7AEC5E" w14:textId="77777777" w:rsidR="003F6B2E" w:rsidRDefault="00927C8B" w:rsidP="003F6B2E">
      <w:pPr>
        <w:pStyle w:val="Kommentaaritekst"/>
      </w:pPr>
      <w:r>
        <w:rPr>
          <w:rStyle w:val="Kommentaariviide"/>
        </w:rPr>
        <w:annotationRef/>
      </w:r>
      <w:r w:rsidR="003F6B2E">
        <w:rPr>
          <w:b/>
          <w:bCs/>
        </w:rPr>
        <w:t>Amendment nr 58.</w:t>
      </w:r>
      <w:r w:rsidR="003F6B2E">
        <w:t xml:space="preserve"> </w:t>
      </w:r>
    </w:p>
    <w:p w14:paraId="2CCAA9F7" w14:textId="77777777" w:rsidR="003F6B2E" w:rsidRDefault="003F6B2E" w:rsidP="003F6B2E">
      <w:pPr>
        <w:pStyle w:val="Kommentaaritekst"/>
      </w:pPr>
      <w:r>
        <w:rPr>
          <w:b/>
          <w:bCs/>
        </w:rPr>
        <w:t xml:space="preserve">Muudatus nr 58. </w:t>
      </w:r>
      <w:r>
        <w:rPr>
          <w:color w:val="000000"/>
        </w:rPr>
        <w:t xml:space="preserve">Lähtudes 05.06.2025 VV kabineti otsusest suunatakse vahendid ümber kaitsevõime suurendamise tegevustesse (REARM algatus). Kliimaministeeriumi </w:t>
      </w:r>
      <w:r>
        <w:t>sekkumise koodi 087 summa on 177 603 604 eurot ja sekkumise koodi 097 summa on 97 930 000 eurot</w:t>
      </w:r>
      <w:r>
        <w:rPr>
          <w:strike/>
        </w:rPr>
        <w:t>.</w:t>
      </w:r>
    </w:p>
    <w:p w14:paraId="75E73E12" w14:textId="77777777" w:rsidR="003F6B2E" w:rsidRDefault="003F6B2E" w:rsidP="003F6B2E">
      <w:pPr>
        <w:pStyle w:val="Kommentaaritekst"/>
      </w:pPr>
    </w:p>
    <w:p w14:paraId="43453478" w14:textId="77777777" w:rsidR="003F6B2E" w:rsidRDefault="003F6B2E" w:rsidP="003F6B2E">
      <w:pPr>
        <w:pStyle w:val="Kommentaaritekst"/>
      </w:pPr>
      <w:r>
        <w:t>Kaitseministeeriumi uus meetme tegevus “Sõjaväelise liikuvuse edendamist ning toimimist toetavad investeeringud (sh liitlaste vastuvõtu- ja kaitseväetaristu investeeringud)“ on loodud algatusega REARM Europe ja mõeldud sõjaväelinnaku ehitamiseks. EL toetusmaht 19 650 000 eurot, suureneb sekkumiskood 198.</w:t>
      </w:r>
    </w:p>
    <w:p w14:paraId="50FACA37" w14:textId="77777777" w:rsidR="003F6B2E" w:rsidRDefault="003F6B2E" w:rsidP="003F6B2E">
      <w:pPr>
        <w:pStyle w:val="Kommentaaritekst"/>
      </w:pPr>
    </w:p>
    <w:p w14:paraId="402C8C07" w14:textId="77777777" w:rsidR="003F6B2E" w:rsidRDefault="003F6B2E" w:rsidP="003F6B2E">
      <w:pPr>
        <w:pStyle w:val="Kommentaaritekst"/>
      </w:pPr>
      <w:r>
        <w:rPr>
          <w:i/>
          <w:iCs/>
        </w:rPr>
        <w:t>Ministry of Climate / Kliimaministeerium</w:t>
      </w:r>
    </w:p>
    <w:p w14:paraId="0804BF8A" w14:textId="77777777" w:rsidR="003F6B2E" w:rsidRDefault="003F6B2E" w:rsidP="003F6B2E">
      <w:pPr>
        <w:pStyle w:val="Kommentaaritekst"/>
      </w:pPr>
    </w:p>
    <w:p w14:paraId="216FCE94" w14:textId="77777777" w:rsidR="003F6B2E" w:rsidRDefault="003F6B2E" w:rsidP="003F6B2E">
      <w:pPr>
        <w:pStyle w:val="Kommentaaritekst"/>
      </w:pPr>
      <w:r>
        <w:rPr>
          <w:i/>
          <w:iCs/>
        </w:rPr>
        <w:t>Ministry of Defence / Kaitseministeerium</w:t>
      </w:r>
    </w:p>
  </w:comment>
  <w:comment w:id="1321" w:author="Kaisa Tähe - RAM" w:date="2025-07-21T08:44:00Z" w:initials="KT">
    <w:p w14:paraId="17C5ED79" w14:textId="77777777" w:rsidR="00897342" w:rsidRDefault="00FF4FD9" w:rsidP="00897342">
      <w:pPr>
        <w:pStyle w:val="Kommentaaritekst"/>
      </w:pPr>
      <w:r>
        <w:rPr>
          <w:rStyle w:val="Kommentaariviide"/>
        </w:rPr>
        <w:annotationRef/>
      </w:r>
      <w:r w:rsidR="00897342">
        <w:rPr>
          <w:b/>
          <w:bCs/>
        </w:rPr>
        <w:t>Amendment nr 40.</w:t>
      </w:r>
      <w:r w:rsidR="00897342">
        <w:t xml:space="preserve"> </w:t>
      </w:r>
    </w:p>
    <w:p w14:paraId="1F33E6CB" w14:textId="77777777" w:rsidR="00897342" w:rsidRDefault="00897342" w:rsidP="00897342">
      <w:pPr>
        <w:pStyle w:val="Kommentaaritekst"/>
      </w:pPr>
      <w:r>
        <w:rPr>
          <w:b/>
          <w:bCs/>
        </w:rPr>
        <w:t xml:space="preserve">Muudatus nr 40. </w:t>
      </w:r>
      <w:r>
        <w:t xml:space="preserve">Lähtudes 05.06.2025 VV kabineti otsusest suunatakse vahendid ümber kaitsevõime suurendamise tegevustesse. Teksti kustutamine: </w:t>
      </w:r>
      <w:r>
        <w:rPr>
          <w:i/>
          <w:iCs/>
        </w:rPr>
        <w:t xml:space="preserve">Töötatakse välja meetmed eakate inimeste tööturul osalemise toetamiseks, muutes tööandjate ja töötajate stereotüüpset suhtumist.  </w:t>
      </w:r>
    </w:p>
    <w:p w14:paraId="2529B730" w14:textId="77777777" w:rsidR="00897342" w:rsidRDefault="00897342" w:rsidP="00897342">
      <w:pPr>
        <w:pStyle w:val="Kommentaaritekst"/>
      </w:pPr>
    </w:p>
    <w:p w14:paraId="7270666D" w14:textId="77777777" w:rsidR="00897342" w:rsidRDefault="00897342" w:rsidP="00897342">
      <w:pPr>
        <w:pStyle w:val="Kommentaaritekst"/>
      </w:pPr>
      <w:r>
        <w:rPr>
          <w:i/>
          <w:iCs/>
        </w:rPr>
        <w:t>The Ministry of Social Affairs / Sotsiaalministeerium</w:t>
      </w:r>
    </w:p>
  </w:comment>
  <w:comment w:id="1332" w:author="Kaisa Tähe - RAM" w:date="2025-07-21T08:48:00Z" w:initials="KT">
    <w:p w14:paraId="4E355DAC" w14:textId="77777777" w:rsidR="00DF00BF" w:rsidRDefault="005C3BED" w:rsidP="00DF00BF">
      <w:pPr>
        <w:pStyle w:val="Kommentaaritekst"/>
      </w:pPr>
      <w:r>
        <w:rPr>
          <w:rStyle w:val="Kommentaariviide"/>
        </w:rPr>
        <w:annotationRef/>
      </w:r>
      <w:r w:rsidR="00DF00BF">
        <w:rPr>
          <w:b/>
          <w:bCs/>
        </w:rPr>
        <w:t>Amendment nr 65.</w:t>
      </w:r>
      <w:r w:rsidR="00DF00BF">
        <w:t xml:space="preserve"> </w:t>
      </w:r>
    </w:p>
    <w:p w14:paraId="705761E7" w14:textId="77777777" w:rsidR="00DF00BF" w:rsidRDefault="00DF00BF" w:rsidP="00DF00BF">
      <w:pPr>
        <w:pStyle w:val="Kommentaaritekst"/>
      </w:pPr>
      <w:r>
        <w:rPr>
          <w:b/>
          <w:bCs/>
        </w:rPr>
        <w:t xml:space="preserve">Muudatus nr 65. </w:t>
      </w:r>
      <w:r>
        <w:t>Lähtudes 05.06.2025 VV kabineti otsusest suunatakse vahendid ümber kaitsevõime suurendamise tegevustesse. Sotsiaalministeerium vähendab vanemaealiste TATi eelarvet. Muudatused rakenduskava näitajaid ei mõjuta, kuna see TAT ei olnud seotud rakenduskava näitajatega. Majandus- ja Kommunikatsiooniministeerium vähendab tööturu struktuursete probleemide lahendamise sekkumise eelarvet.</w:t>
      </w:r>
    </w:p>
    <w:p w14:paraId="6353D3A0" w14:textId="77777777" w:rsidR="00DF00BF" w:rsidRDefault="00DF00BF" w:rsidP="00DF00BF">
      <w:pPr>
        <w:pStyle w:val="Kommentaaritekst"/>
      </w:pPr>
    </w:p>
    <w:p w14:paraId="719F9993" w14:textId="77777777" w:rsidR="00DF00BF" w:rsidRDefault="00DF00BF" w:rsidP="00DF00BF">
      <w:pPr>
        <w:pStyle w:val="Kommentaaritekst"/>
      </w:pPr>
      <w:r>
        <w:rPr>
          <w:i/>
          <w:iCs/>
        </w:rPr>
        <w:t>The Ministry of Social Affairs / Sotsiaalministeerium</w:t>
      </w:r>
      <w:r>
        <w:rPr>
          <w:i/>
          <w:iCs/>
        </w:rPr>
        <w:br/>
      </w:r>
      <w:r>
        <w:rPr>
          <w:i/>
          <w:iCs/>
        </w:rPr>
        <w:br/>
        <w:t>Ministry of Economic Affairs and Communications / Majandus- ja Kommunikatsiooniministeerium</w:t>
      </w:r>
    </w:p>
  </w:comment>
  <w:comment w:id="1362" w:author="Kaisa Tähe - RAM" w:date="2025-07-21T08:51:00Z" w:initials="KT">
    <w:p w14:paraId="7E7CDA60" w14:textId="77777777" w:rsidR="0033271F" w:rsidRDefault="008E7843" w:rsidP="0033271F">
      <w:pPr>
        <w:pStyle w:val="Kommentaaritekst"/>
      </w:pPr>
      <w:r>
        <w:rPr>
          <w:rStyle w:val="Kommentaariviide"/>
        </w:rPr>
        <w:annotationRef/>
      </w:r>
      <w:r w:rsidR="0033271F">
        <w:rPr>
          <w:b/>
          <w:bCs/>
        </w:rPr>
        <w:t>Amendment nr 41.</w:t>
      </w:r>
      <w:r w:rsidR="0033271F">
        <w:t xml:space="preserve"> </w:t>
      </w:r>
    </w:p>
    <w:p w14:paraId="16D28BA4" w14:textId="77777777" w:rsidR="0033271F" w:rsidRDefault="0033271F" w:rsidP="0033271F">
      <w:pPr>
        <w:pStyle w:val="Kommentaaritekst"/>
      </w:pPr>
      <w:r>
        <w:rPr>
          <w:b/>
          <w:bCs/>
        </w:rPr>
        <w:t xml:space="preserve">Muudatus nr 41. </w:t>
      </w:r>
      <w:r>
        <w:t xml:space="preserve">Lähtudes 05.06.2025 VV kabineti otsusest suunatakse vahendid ümber kaitsevõime suurendamise tegevustesse. Teksti kustutamine: </w:t>
      </w:r>
      <w:r>
        <w:rPr>
          <w:i/>
          <w:iCs/>
        </w:rPr>
        <w:t xml:space="preserve">Ligikaudu 45% programmi toetusest suunatakse töötervishoiu ja tööohutuse teenuste arendamiseks, 47% püsiva töövõimetuse ennetamiseks ja 8% haiguste ennetamise meetmete kättesaadavuse parandamiseks. </w:t>
      </w:r>
      <w:r>
        <w:t xml:space="preserve">Eelarvete vähendamisest tulenevalt ei ole lause enam asjakohane.  </w:t>
      </w:r>
    </w:p>
    <w:p w14:paraId="2643C24F" w14:textId="77777777" w:rsidR="0033271F" w:rsidRDefault="0033271F" w:rsidP="0033271F">
      <w:pPr>
        <w:pStyle w:val="Kommentaaritekst"/>
      </w:pPr>
    </w:p>
    <w:p w14:paraId="6044753C" w14:textId="77777777" w:rsidR="0033271F" w:rsidRDefault="0033271F" w:rsidP="0033271F">
      <w:pPr>
        <w:pStyle w:val="Kommentaaritekst"/>
      </w:pPr>
      <w:r>
        <w:rPr>
          <w:i/>
          <w:iCs/>
        </w:rPr>
        <w:t>The Ministry of Social Affairs / Sotsiaalministeerium</w:t>
      </w:r>
    </w:p>
  </w:comment>
  <w:comment w:id="1375" w:author="Kaisa Tähe - RAM" w:date="2025-07-21T08:54:00Z" w:initials="KT">
    <w:p w14:paraId="42D5936F" w14:textId="77777777" w:rsidR="0017506F" w:rsidRDefault="00AF10C6" w:rsidP="0017506F">
      <w:pPr>
        <w:pStyle w:val="Kommentaaritekst"/>
      </w:pPr>
      <w:r>
        <w:rPr>
          <w:rStyle w:val="Kommentaariviide"/>
        </w:rPr>
        <w:annotationRef/>
      </w:r>
      <w:r w:rsidR="0017506F">
        <w:rPr>
          <w:b/>
          <w:bCs/>
        </w:rPr>
        <w:t>Amendment nr 66.</w:t>
      </w:r>
      <w:r w:rsidR="0017506F">
        <w:t xml:space="preserve"> </w:t>
      </w:r>
    </w:p>
    <w:p w14:paraId="1685F094" w14:textId="77777777" w:rsidR="0017506F" w:rsidRDefault="0017506F" w:rsidP="0017506F">
      <w:pPr>
        <w:pStyle w:val="Kommentaaritekst"/>
      </w:pPr>
      <w:r>
        <w:rPr>
          <w:b/>
          <w:bCs/>
        </w:rPr>
        <w:t xml:space="preserve">Muudatus nr 66. </w:t>
      </w:r>
      <w:r>
        <w:t>Lähtudes 05.06.2025 VV kabineti otsusest suunatakse vahendid ümber kaitsevõime suurendamise tegevustesse. Sotsiaalministeerium vähendab terviseriskide TATi eelarvet 2 mln ja pikaajalise ajutise töövõimetusega inimestele toetussüsteemi TATi eelarvet 3 mln euro võrra. Eelarvete vähendamised ei mõjuta rakenduskava näitajaid (terviseriski TATi tegevused ei olnud seotud rakenduskava näitajatega).</w:t>
      </w:r>
    </w:p>
    <w:p w14:paraId="2B6B1CC8" w14:textId="77777777" w:rsidR="0017506F" w:rsidRDefault="0017506F" w:rsidP="0017506F">
      <w:pPr>
        <w:pStyle w:val="Kommentaaritekst"/>
      </w:pPr>
      <w:r>
        <w:t>Töövõimetuse tegevusteks vajalik eelarve leiti muudest vahenditest ja mõnel juhul on täitmine olnud prognoositust madalam. Tegevusi ei jäeta ära.</w:t>
      </w:r>
      <w:r>
        <w:br/>
        <w:t xml:space="preserve">Majandus- ja Kommunikatsiooniministeerium vähendab tööturuteenuste eelarvet. </w:t>
      </w:r>
    </w:p>
    <w:p w14:paraId="473BF547" w14:textId="77777777" w:rsidR="0017506F" w:rsidRDefault="0017506F" w:rsidP="0017506F">
      <w:pPr>
        <w:pStyle w:val="Kommentaaritekst"/>
      </w:pPr>
    </w:p>
    <w:p w14:paraId="623D8FB7" w14:textId="77777777" w:rsidR="0017506F" w:rsidRDefault="0017506F" w:rsidP="0017506F">
      <w:pPr>
        <w:pStyle w:val="Kommentaaritekst"/>
      </w:pPr>
      <w:r>
        <w:rPr>
          <w:i/>
          <w:iCs/>
        </w:rPr>
        <w:t>The Ministry of Social Affairs / Sotsiaalministeerium</w:t>
      </w:r>
    </w:p>
    <w:p w14:paraId="6EBF4109" w14:textId="77777777" w:rsidR="0017506F" w:rsidRDefault="0017506F" w:rsidP="0017506F">
      <w:pPr>
        <w:pStyle w:val="Kommentaaritekst"/>
      </w:pPr>
    </w:p>
    <w:p w14:paraId="370BFA91" w14:textId="77777777" w:rsidR="0017506F" w:rsidRDefault="0017506F" w:rsidP="0017506F">
      <w:pPr>
        <w:pStyle w:val="Kommentaaritekst"/>
      </w:pPr>
      <w:r>
        <w:rPr>
          <w:i/>
          <w:iCs/>
        </w:rPr>
        <w:t>Ministry of Economic Affairs and Communications / Majandus- ja Kommunikatsiooniministeerium</w:t>
      </w:r>
    </w:p>
  </w:comment>
  <w:comment w:id="1407" w:author="Kaisa Tähe - RAM" w:date="2025-07-17T11:36:00Z" w:initials="KT">
    <w:p w14:paraId="41F6C6CC" w14:textId="77777777" w:rsidR="004F342D" w:rsidRDefault="007000D4" w:rsidP="004F342D">
      <w:pPr>
        <w:pStyle w:val="Kommentaaritekst"/>
      </w:pPr>
      <w:r>
        <w:rPr>
          <w:rStyle w:val="Kommentaariviide"/>
        </w:rPr>
        <w:annotationRef/>
      </w:r>
      <w:r w:rsidR="004F342D">
        <w:rPr>
          <w:b/>
          <w:bCs/>
        </w:rPr>
        <w:t xml:space="preserve">Amendment nr 49. </w:t>
      </w:r>
    </w:p>
    <w:p w14:paraId="33354A11" w14:textId="77777777" w:rsidR="004F342D" w:rsidRDefault="004F342D" w:rsidP="004F342D">
      <w:pPr>
        <w:pStyle w:val="Kommentaaritekst"/>
      </w:pPr>
      <w:r>
        <w:rPr>
          <w:b/>
          <w:bCs/>
        </w:rPr>
        <w:t xml:space="preserve">Muudatus nr 49. </w:t>
      </w:r>
    </w:p>
    <w:p w14:paraId="1E672C5E" w14:textId="77777777" w:rsidR="004F342D" w:rsidRDefault="004F342D" w:rsidP="004F342D">
      <w:pPr>
        <w:pStyle w:val="Kommentaaritekst"/>
      </w:pPr>
      <w:r>
        <w:t xml:space="preserve">Lähtudes 05.06.2025 VV kabineti otsusest suunatakse vahendid ümber kaitsevõime suurendamise tegevustesse. Vähenevad sekkumiskoodid 149 ja 150. </w:t>
      </w:r>
    </w:p>
    <w:p w14:paraId="771DE2D8" w14:textId="77777777" w:rsidR="004F342D" w:rsidRDefault="004F342D" w:rsidP="004F342D">
      <w:pPr>
        <w:pStyle w:val="Kommentaaritekst"/>
      </w:pPr>
    </w:p>
    <w:p w14:paraId="50946A5C" w14:textId="77777777" w:rsidR="004F342D" w:rsidRDefault="004F342D" w:rsidP="004F342D">
      <w:pPr>
        <w:pStyle w:val="Kommentaaritekst"/>
      </w:pPr>
    </w:p>
    <w:p w14:paraId="4150645A" w14:textId="77777777" w:rsidR="004F342D" w:rsidRDefault="004F342D" w:rsidP="004F342D">
      <w:pPr>
        <w:pStyle w:val="Kommentaaritekst"/>
      </w:pPr>
      <w:r>
        <w:rPr>
          <w:i/>
          <w:iCs/>
        </w:rPr>
        <w:t>Ministry of Education and Research / Haridus- ja Teadusministeerium</w:t>
      </w:r>
    </w:p>
  </w:comment>
  <w:comment w:id="1455" w:author="Kaisa Tähe - RAM" w:date="2025-07-17T11:41:00Z" w:initials="KT">
    <w:p w14:paraId="5C16F37A" w14:textId="77777777" w:rsidR="00EF2C8F" w:rsidRDefault="00FA6E5A" w:rsidP="00EF2C8F">
      <w:pPr>
        <w:pStyle w:val="Kommentaaritekst"/>
      </w:pPr>
      <w:r>
        <w:rPr>
          <w:rStyle w:val="Kommentaariviide"/>
        </w:rPr>
        <w:annotationRef/>
      </w:r>
      <w:r w:rsidR="00EF2C8F">
        <w:rPr>
          <w:b/>
          <w:bCs/>
        </w:rPr>
        <w:t xml:space="preserve">Amendment nr 8. </w:t>
      </w:r>
      <w:r w:rsidR="00EF2C8F">
        <w:rPr>
          <w:b/>
          <w:bCs/>
        </w:rPr>
        <w:br/>
        <w:t xml:space="preserve">Muudatus nr 8. </w:t>
      </w:r>
      <w:r w:rsidR="00EF2C8F">
        <w:t xml:space="preserve">Lähtudes 05.06.2025 VV kabineti otsusest suunatakse vahendid ümber kaitsevõime suurendamise tegevustesse, mistõttu vähendatakse erieesmärgi (g) eelarvet. Sellega seoses väheneb ka sekkumise tegevuste maht ja ulatus. Rakenduskavast kustutatakse järgnev: </w:t>
      </w:r>
      <w:r w:rsidR="00EF2C8F">
        <w:rPr>
          <w:i/>
          <w:iCs/>
        </w:rPr>
        <w:t>“... ning annavad sisendit ja kasutavad ära Erasmus+ programmi raames rahvusvaheliste kogemuste vahetamise tulemusi, koostööd ja kasutajasõbralike veebiplatvormide ning virtuaalkoostöö vahendite kasutamist, eriti madalate oskustega sihtgruppide toetamiseks”.</w:t>
      </w:r>
    </w:p>
    <w:p w14:paraId="77878973" w14:textId="77777777" w:rsidR="00EF2C8F" w:rsidRDefault="00EF2C8F" w:rsidP="00EF2C8F">
      <w:pPr>
        <w:pStyle w:val="Kommentaaritekst"/>
      </w:pPr>
    </w:p>
    <w:p w14:paraId="17FA47AF" w14:textId="77777777" w:rsidR="00EF2C8F" w:rsidRDefault="00EF2C8F" w:rsidP="00EF2C8F">
      <w:pPr>
        <w:pStyle w:val="Kommentaaritekst"/>
      </w:pPr>
      <w:r>
        <w:rPr>
          <w:i/>
          <w:iCs/>
        </w:rPr>
        <w:t>Ministry of Education and Research / Haridus- ja Teadusministeerium</w:t>
      </w:r>
    </w:p>
  </w:comment>
  <w:comment w:id="1460" w:author="Kaisa Tähe - RAM" w:date="2025-07-17T12:08:00Z" w:initials="KT">
    <w:p w14:paraId="7DD7DFEE" w14:textId="77777777" w:rsidR="005273ED" w:rsidRDefault="006A42BC" w:rsidP="005273ED">
      <w:pPr>
        <w:pStyle w:val="Kommentaaritekst"/>
      </w:pPr>
      <w:r>
        <w:rPr>
          <w:rStyle w:val="Kommentaariviide"/>
        </w:rPr>
        <w:annotationRef/>
      </w:r>
      <w:r w:rsidR="005273ED">
        <w:rPr>
          <w:b/>
          <w:bCs/>
        </w:rPr>
        <w:t xml:space="preserve">Amendment nr 9. </w:t>
      </w:r>
      <w:r w:rsidR="005273ED">
        <w:rPr>
          <w:b/>
          <w:bCs/>
        </w:rPr>
        <w:br/>
        <w:t xml:space="preserve">Muudatus nr 9. </w:t>
      </w:r>
      <w:r w:rsidR="005273ED">
        <w:t>Lähtudes 05.06.2025 VV kabineti otsusest suunatakse vahendid ümber kaitsevõime suurendamise tegevustesse, mistõttu vähendatakse erieesmärgi (g) raames täiskasvanute mitteformaalõppes osalemise rahastamist 5,49 mln võrra (EL toetus) ja ühes sellega rakenduskava väljundnäitaja PSO31 „Täiskasvanute mitteformaalõppes osalenute arv“ sihttaset 61 923-lt 55 731-le.</w:t>
      </w:r>
    </w:p>
    <w:p w14:paraId="5DB6A81E" w14:textId="77777777" w:rsidR="005273ED" w:rsidRDefault="005273ED" w:rsidP="005273ED">
      <w:pPr>
        <w:pStyle w:val="Kommentaaritekst"/>
      </w:pPr>
    </w:p>
    <w:p w14:paraId="26333AA1" w14:textId="77777777" w:rsidR="005273ED" w:rsidRDefault="005273ED" w:rsidP="005273ED">
      <w:pPr>
        <w:pStyle w:val="Kommentaaritekst"/>
      </w:pPr>
      <w:r>
        <w:rPr>
          <w:i/>
          <w:iCs/>
        </w:rPr>
        <w:t>Ministry of Education and Research / Haridus- ja Teadusministeerium</w:t>
      </w:r>
    </w:p>
  </w:comment>
  <w:comment w:id="1464" w:author="Kaisa Tähe - RAM" w:date="2025-07-17T12:09:00Z" w:initials="KT">
    <w:p w14:paraId="16D3C2F5" w14:textId="77777777" w:rsidR="00C7390E" w:rsidRDefault="00BA228D" w:rsidP="00C7390E">
      <w:pPr>
        <w:pStyle w:val="Kommentaaritekst"/>
      </w:pPr>
      <w:r>
        <w:rPr>
          <w:rStyle w:val="Kommentaariviide"/>
        </w:rPr>
        <w:annotationRef/>
      </w:r>
      <w:r w:rsidR="00C7390E">
        <w:rPr>
          <w:b/>
          <w:bCs/>
        </w:rPr>
        <w:t xml:space="preserve">Amendment nr 10. </w:t>
      </w:r>
    </w:p>
    <w:p w14:paraId="54EAF351" w14:textId="77777777" w:rsidR="00C7390E" w:rsidRDefault="00C7390E" w:rsidP="00C7390E">
      <w:pPr>
        <w:pStyle w:val="Kommentaaritekst"/>
      </w:pPr>
      <w:r>
        <w:rPr>
          <w:b/>
          <w:bCs/>
        </w:rPr>
        <w:t xml:space="preserve">Muudatus nr 10. </w:t>
      </w:r>
      <w:r>
        <w:t xml:space="preserve">Lähtudes 05.06.2025 VV kabineti otsusest suunatakse vahendid ümber kaitsevõime suurendamise tegevustesse. Vähendatakse erieesmärgi (g) raames täiskasvanute mitteformaalõppes osalemise rahastamist ja ühes sellega rakenduskava väljundnäitaja PSO32 „Täiskasvanute mitteformaalõppes osalenute arv sotsiaalvaldkonnas“ sihttaset 2077-lt 1869-le. </w:t>
      </w:r>
    </w:p>
    <w:p w14:paraId="54853ABF" w14:textId="77777777" w:rsidR="00C7390E" w:rsidRDefault="00C7390E" w:rsidP="00C7390E">
      <w:pPr>
        <w:pStyle w:val="Kommentaaritekst"/>
      </w:pPr>
    </w:p>
    <w:p w14:paraId="5830FC8D" w14:textId="77777777" w:rsidR="00C7390E" w:rsidRDefault="00C7390E" w:rsidP="00C7390E">
      <w:pPr>
        <w:pStyle w:val="Kommentaaritekst"/>
      </w:pPr>
      <w:r>
        <w:rPr>
          <w:i/>
          <w:iCs/>
        </w:rPr>
        <w:t>Ministry of Education and Research / Haridus- ja Teadusministeerium</w:t>
      </w:r>
    </w:p>
  </w:comment>
  <w:comment w:id="1468" w:author="Kaisa Tähe - RAM" w:date="2025-07-17T12:09:00Z" w:initials="KT">
    <w:p w14:paraId="73DD7378" w14:textId="77777777" w:rsidR="00AE034E" w:rsidRDefault="00BA228D" w:rsidP="00AE034E">
      <w:pPr>
        <w:pStyle w:val="Kommentaaritekst"/>
      </w:pPr>
      <w:r>
        <w:rPr>
          <w:rStyle w:val="Kommentaariviide"/>
        </w:rPr>
        <w:annotationRef/>
      </w:r>
      <w:r w:rsidR="00AE034E">
        <w:rPr>
          <w:b/>
          <w:bCs/>
        </w:rPr>
        <w:t xml:space="preserve">Amendment nr 11. </w:t>
      </w:r>
      <w:r w:rsidR="00AE034E">
        <w:rPr>
          <w:b/>
          <w:bCs/>
        </w:rPr>
        <w:br/>
        <w:t xml:space="preserve">Muudatus nr 11. </w:t>
      </w:r>
      <w:r w:rsidR="00AE034E">
        <w:t>Lähtudes 05.06.2025 VV kabineti otsusest suunatakse vahendid ümber kaitsevõime suurendamise tegevustesse. Vähendatakse erieesmärgi (g) raames täiskasvanute tasemeõppesse tagasitoomise tegevuste rahastamist 5 mln euro võrra (EL toetus) ja ühes sellega rakenduskava väljundnäitaja PSO33 „Täiskasvanute tasemeharidusse tagasitoomise tegevustes osalejate arv “ sihttaset 5000-lt 3200-le.</w:t>
      </w:r>
    </w:p>
    <w:p w14:paraId="11A3C473" w14:textId="77777777" w:rsidR="00AE034E" w:rsidRDefault="00AE034E" w:rsidP="00AE034E">
      <w:pPr>
        <w:pStyle w:val="Kommentaaritekst"/>
      </w:pPr>
    </w:p>
    <w:p w14:paraId="1ABD4F1A" w14:textId="77777777" w:rsidR="00AE034E" w:rsidRDefault="00AE034E" w:rsidP="00AE034E">
      <w:pPr>
        <w:pStyle w:val="Kommentaaritekst"/>
      </w:pPr>
      <w:r>
        <w:rPr>
          <w:i/>
          <w:iCs/>
        </w:rPr>
        <w:t>Ministry of Education and Research / Haridus- ja Teadusministeerium</w:t>
      </w:r>
    </w:p>
  </w:comment>
  <w:comment w:id="1475" w:author="Kaisa Tähe - RAM" w:date="2025-10-31T13:37:00Z" w:initials="KT">
    <w:p w14:paraId="1E380B08" w14:textId="77777777" w:rsidR="00786893" w:rsidRDefault="00A11AF2" w:rsidP="00786893">
      <w:pPr>
        <w:pStyle w:val="Kommentaaritekst"/>
      </w:pPr>
      <w:r>
        <w:rPr>
          <w:rStyle w:val="Kommentaariviide"/>
        </w:rPr>
        <w:annotationRef/>
      </w:r>
      <w:r w:rsidR="00786893">
        <w:rPr>
          <w:b/>
          <w:bCs/>
        </w:rPr>
        <w:t>Amendment nr 91.</w:t>
      </w:r>
      <w:r w:rsidR="00786893">
        <w:t xml:space="preserve"> </w:t>
      </w:r>
    </w:p>
    <w:p w14:paraId="670BFCD5" w14:textId="77777777" w:rsidR="00786893" w:rsidRDefault="00786893" w:rsidP="00786893">
      <w:pPr>
        <w:pStyle w:val="Kommentaaritekst"/>
      </w:pPr>
      <w:r>
        <w:rPr>
          <w:b/>
          <w:bCs/>
        </w:rPr>
        <w:t xml:space="preserve">Muudatus nr 91. </w:t>
      </w:r>
      <w:r>
        <w:t xml:space="preserve">Tulemusnäitaja PSR28 mõõtühiku muutmine protsendiks. </w:t>
      </w:r>
    </w:p>
    <w:p w14:paraId="51EF69CB" w14:textId="77777777" w:rsidR="00786893" w:rsidRDefault="00786893" w:rsidP="00786893">
      <w:pPr>
        <w:pStyle w:val="Kommentaaritekst"/>
      </w:pPr>
    </w:p>
    <w:p w14:paraId="65CE6C25" w14:textId="77777777" w:rsidR="00786893" w:rsidRDefault="00786893" w:rsidP="00786893">
      <w:pPr>
        <w:pStyle w:val="Kommentaaritekst"/>
      </w:pPr>
      <w:r>
        <w:rPr>
          <w:i/>
          <w:iCs/>
        </w:rPr>
        <w:t>Ministry of Finance / Rahandusministeerium</w:t>
      </w:r>
    </w:p>
  </w:comment>
  <w:comment w:id="1481" w:author="Kaisa Tähe - RAM" w:date="2025-07-17T12:13:00Z" w:initials="KT">
    <w:p w14:paraId="5292DF85" w14:textId="77777777" w:rsidR="00B541B4" w:rsidRDefault="009706F1" w:rsidP="00B541B4">
      <w:pPr>
        <w:pStyle w:val="Kommentaaritekst"/>
      </w:pPr>
      <w:r>
        <w:rPr>
          <w:rStyle w:val="Kommentaariviide"/>
        </w:rPr>
        <w:annotationRef/>
      </w:r>
      <w:r w:rsidR="00B541B4">
        <w:rPr>
          <w:b/>
          <w:bCs/>
        </w:rPr>
        <w:t xml:space="preserve">Amendment nr 48. </w:t>
      </w:r>
      <w:r w:rsidR="00B541B4">
        <w:rPr>
          <w:b/>
          <w:bCs/>
        </w:rPr>
        <w:br/>
        <w:t xml:space="preserve">Muudatus nr 48. </w:t>
      </w:r>
      <w:r w:rsidR="00B541B4">
        <w:t>Lähtudes 05.06.2025 VV kabineti otsusest suunatakse vahendid ümber kaitsevõime suurendamise tegevustesse. Väheneb sekkumiskood 151.</w:t>
      </w:r>
    </w:p>
    <w:p w14:paraId="6795D857" w14:textId="77777777" w:rsidR="00B541B4" w:rsidRDefault="00B541B4" w:rsidP="00B541B4">
      <w:pPr>
        <w:pStyle w:val="Kommentaaritekst"/>
      </w:pPr>
    </w:p>
    <w:p w14:paraId="086052A4" w14:textId="77777777" w:rsidR="00B541B4" w:rsidRDefault="00B541B4" w:rsidP="00B541B4">
      <w:pPr>
        <w:pStyle w:val="Kommentaaritekst"/>
      </w:pPr>
      <w:r>
        <w:rPr>
          <w:i/>
          <w:iCs/>
        </w:rPr>
        <w:t>Ministry of Education and Research / Haridus- ja Teadusministeerium</w:t>
      </w:r>
    </w:p>
  </w:comment>
  <w:comment w:id="1506" w:author="Kaisa Tähe - RAM" w:date="2025-07-17T12:15:00Z" w:initials="KT">
    <w:p w14:paraId="7669CD7A" w14:textId="77777777" w:rsidR="005C49BE" w:rsidRDefault="00DD474E" w:rsidP="005C49BE">
      <w:pPr>
        <w:pStyle w:val="Kommentaaritekst"/>
      </w:pPr>
      <w:r>
        <w:rPr>
          <w:rStyle w:val="Kommentaariviide"/>
        </w:rPr>
        <w:annotationRef/>
      </w:r>
      <w:r w:rsidR="005C49BE">
        <w:rPr>
          <w:b/>
          <w:bCs/>
        </w:rPr>
        <w:t>Amendment nr 12.</w:t>
      </w:r>
      <w:r w:rsidR="005C49BE">
        <w:rPr>
          <w:b/>
          <w:bCs/>
        </w:rPr>
        <w:br/>
        <w:t xml:space="preserve">Muudatus nr 12. </w:t>
      </w:r>
      <w:r w:rsidR="005C49BE">
        <w:t>Tulenevalt muutunud vajadustest ja käimasolevatest haridusreformidest suurendatakse antud erieesmärgi raames noorte vaimse tervise ja koolikeskkonnas toimetuleku toetamise tegevusi ning jäetakse selle muudatuse tegemiseks ära algselt kavandatud laste ja noorte kodanikualgatuse toetamise tegevussuund. Muudatuse rahaline maht ca 566 000 eurot (EL toetus).</w:t>
      </w:r>
    </w:p>
    <w:p w14:paraId="53FCB323" w14:textId="77777777" w:rsidR="005C49BE" w:rsidRDefault="005C49BE" w:rsidP="005C49BE">
      <w:pPr>
        <w:pStyle w:val="Kommentaaritekst"/>
      </w:pPr>
    </w:p>
    <w:p w14:paraId="63765285" w14:textId="77777777" w:rsidR="005C49BE" w:rsidRDefault="005C49BE" w:rsidP="005C49BE">
      <w:pPr>
        <w:pStyle w:val="Kommentaaritekst"/>
      </w:pPr>
      <w:r>
        <w:rPr>
          <w:i/>
          <w:iCs/>
        </w:rPr>
        <w:t>Ministry of Education and Research / Haridus- ja Teadusministeerium</w:t>
      </w:r>
    </w:p>
  </w:comment>
  <w:comment w:id="1510" w:author="Kaisa Tähe - RAM" w:date="2025-07-17T15:39:00Z" w:initials="KT">
    <w:p w14:paraId="1363F5F8" w14:textId="77777777" w:rsidR="0028428A" w:rsidRDefault="00AE635F" w:rsidP="0028428A">
      <w:pPr>
        <w:pStyle w:val="Kommentaaritekst"/>
      </w:pPr>
      <w:r>
        <w:rPr>
          <w:rStyle w:val="Kommentaariviide"/>
        </w:rPr>
        <w:annotationRef/>
      </w:r>
      <w:r w:rsidR="0028428A">
        <w:rPr>
          <w:b/>
          <w:bCs/>
        </w:rPr>
        <w:t>Amendment nr 30.</w:t>
      </w:r>
    </w:p>
    <w:p w14:paraId="7CDFDC9E" w14:textId="77777777" w:rsidR="0028428A" w:rsidRDefault="0028428A" w:rsidP="0028428A">
      <w:pPr>
        <w:pStyle w:val="Kommentaaritekst"/>
      </w:pPr>
      <w:r>
        <w:rPr>
          <w:b/>
          <w:bCs/>
        </w:rPr>
        <w:t xml:space="preserve">Muudatus nr 30. </w:t>
      </w:r>
      <w:r>
        <w:t>Sõnastuse muutmine: keelepraktika jaoks vajaliku keelekeskkonna laiendamise eesmärgil laiendatakse keelepraktika võimalusi. Seni oli see võimalik ainult erinevate kultuuri- ja spordiüritusel, keelekohvikutes ja kultuuriklubides. Muudatus võimaldab keelekeskkonda luua ka muude sündmuste kaudu, nt keelelaagrid, festivalid jm.</w:t>
      </w:r>
    </w:p>
    <w:p w14:paraId="331F9C13" w14:textId="77777777" w:rsidR="0028428A" w:rsidRDefault="0028428A" w:rsidP="0028428A">
      <w:pPr>
        <w:pStyle w:val="Kommentaaritekst"/>
      </w:pPr>
    </w:p>
    <w:p w14:paraId="1E392AF6" w14:textId="77777777" w:rsidR="0028428A" w:rsidRDefault="0028428A" w:rsidP="0028428A">
      <w:pPr>
        <w:pStyle w:val="Kommentaaritekst"/>
      </w:pPr>
      <w:r>
        <w:rPr>
          <w:i/>
          <w:iCs/>
        </w:rPr>
        <w:t>Ministry of Culture / Kultuuriministeerium</w:t>
      </w:r>
    </w:p>
  </w:comment>
  <w:comment w:id="1527" w:author="Kaisa Tähe - RAM" w:date="2025-08-05T16:08:00Z" w:initials="KT">
    <w:p w14:paraId="661B440F" w14:textId="77777777" w:rsidR="00686481" w:rsidRDefault="00F84E14" w:rsidP="00686481">
      <w:pPr>
        <w:pStyle w:val="Kommentaaritekst"/>
      </w:pPr>
      <w:r>
        <w:rPr>
          <w:rStyle w:val="Kommentaariviide"/>
        </w:rPr>
        <w:annotationRef/>
      </w:r>
      <w:r w:rsidR="00686481">
        <w:rPr>
          <w:b/>
          <w:bCs/>
        </w:rPr>
        <w:t>Amendment nr 59.</w:t>
      </w:r>
      <w:r w:rsidR="00686481">
        <w:t xml:space="preserve"> </w:t>
      </w:r>
    </w:p>
    <w:p w14:paraId="3F0EDBD3" w14:textId="77777777" w:rsidR="00686481" w:rsidRDefault="00686481" w:rsidP="00686481">
      <w:pPr>
        <w:pStyle w:val="Kommentaaritekst"/>
      </w:pPr>
      <w:r>
        <w:rPr>
          <w:b/>
          <w:bCs/>
        </w:rPr>
        <w:t xml:space="preserve">Muudatus nr 59. </w:t>
      </w:r>
      <w:r>
        <w:t>Lähtudes 05.06.2025 VV kabineti otsusest suunatakse vahendid ümber kaitsevõime suurendamise tegevustesse. Kultuuriministeerium vähendab lõimumise sh kohanemise meetme eelarvet, Sotsiaalministeerium vähendab laste ja perede valdkonda sügiseks plaanitud TATi eelarvet. Sotsiaalministeeriumi eelarve vähendused rakenduskava näitajaid ei mõjuta, kuna plaanitavad tegevused oleksid olnud seotud uute näitajatega. Justiits- ja Digiministeerium vähendab eelarvet erieesmärgis (h). Eelarve vähendamine ei mõjuta näitajate sihtväärtuste ja tulemuste saavutamist, sest mõlemad tegevused on käivitunud (keeleõpe ja lõimumistegevused) ja tegevuste elluviimine ja oluliste eesmärkide täitmine jätkub plaanitud mahus. Projektijuhtimisele plaanitud summad ei muutu.</w:t>
      </w:r>
    </w:p>
    <w:p w14:paraId="38140877" w14:textId="77777777" w:rsidR="00686481" w:rsidRDefault="00686481" w:rsidP="00686481">
      <w:pPr>
        <w:pStyle w:val="Kommentaaritekst"/>
      </w:pPr>
      <w:r>
        <w:rPr>
          <w:b/>
          <w:bCs/>
        </w:rPr>
        <w:br/>
      </w:r>
      <w:r>
        <w:rPr>
          <w:i/>
          <w:iCs/>
        </w:rPr>
        <w:t>Ministry of Culture / Kultuuriministeerium</w:t>
      </w:r>
      <w:r>
        <w:rPr>
          <w:b/>
          <w:bCs/>
        </w:rPr>
        <w:br/>
      </w:r>
    </w:p>
    <w:p w14:paraId="73959CC3" w14:textId="77777777" w:rsidR="00686481" w:rsidRDefault="00686481" w:rsidP="00686481">
      <w:pPr>
        <w:pStyle w:val="Kommentaaritekst"/>
      </w:pPr>
      <w:r>
        <w:rPr>
          <w:i/>
          <w:iCs/>
        </w:rPr>
        <w:t>The Ministry of Social Affairs / Sotsiaalministeerium</w:t>
      </w:r>
    </w:p>
    <w:p w14:paraId="1CC66EFE" w14:textId="77777777" w:rsidR="00686481" w:rsidRDefault="00686481" w:rsidP="00686481">
      <w:pPr>
        <w:pStyle w:val="Kommentaaritekst"/>
      </w:pPr>
      <w:r>
        <w:rPr>
          <w:b/>
          <w:bCs/>
        </w:rPr>
        <w:br/>
      </w:r>
      <w:r>
        <w:rPr>
          <w:i/>
          <w:iCs/>
        </w:rPr>
        <w:t>Ministry of Justice and Digital Affairs / Justiits- ja Digiministeerium</w:t>
      </w:r>
    </w:p>
  </w:comment>
  <w:comment w:id="1580" w:author="Kaisa Tähe - RAM" w:date="2025-07-21T09:14:00Z" w:initials="KT">
    <w:p w14:paraId="64BBCC82" w14:textId="77777777" w:rsidR="00164600" w:rsidRDefault="0005209E" w:rsidP="00164600">
      <w:pPr>
        <w:pStyle w:val="Kommentaaritekst"/>
      </w:pPr>
      <w:r>
        <w:rPr>
          <w:rStyle w:val="Kommentaariviide"/>
        </w:rPr>
        <w:annotationRef/>
      </w:r>
      <w:r w:rsidR="00164600">
        <w:rPr>
          <w:b/>
          <w:bCs/>
        </w:rPr>
        <w:t>Amendment nr 67.</w:t>
      </w:r>
      <w:r w:rsidR="00164600">
        <w:t xml:space="preserve"> </w:t>
      </w:r>
    </w:p>
    <w:p w14:paraId="13A18E71" w14:textId="77777777" w:rsidR="00164600" w:rsidRDefault="00164600" w:rsidP="00164600">
      <w:pPr>
        <w:pStyle w:val="Kommentaaritekst"/>
      </w:pPr>
      <w:r>
        <w:rPr>
          <w:b/>
          <w:bCs/>
        </w:rPr>
        <w:t xml:space="preserve">Muudatus nr 67. </w:t>
      </w:r>
      <w:r>
        <w:t>Lähtudes 05.06.2025 VV kabineti otsusest suunatakse vahendid ümber kaitsevõime suurendamise tegevustesse. Mitmekülgse abivajadusega laste tegevuste vähendamine 499 538 euro võrra. Tegevus ei panusta rakenduskava näitajatesse.</w:t>
      </w:r>
    </w:p>
    <w:p w14:paraId="37E23827" w14:textId="77777777" w:rsidR="00164600" w:rsidRDefault="00164600" w:rsidP="00164600">
      <w:pPr>
        <w:pStyle w:val="Kommentaaritekst"/>
      </w:pPr>
    </w:p>
    <w:p w14:paraId="0F11D85F" w14:textId="77777777" w:rsidR="00164600" w:rsidRDefault="00164600" w:rsidP="00164600">
      <w:pPr>
        <w:pStyle w:val="Kommentaaritekst"/>
      </w:pPr>
      <w:r>
        <w:rPr>
          <w:i/>
          <w:iCs/>
        </w:rPr>
        <w:t>The Ministry of Social Affairs / Sotsiaalministeerium</w:t>
      </w:r>
    </w:p>
  </w:comment>
  <w:comment w:id="1613" w:author="Kaisa Tähe - RAM" w:date="2025-07-17T12:22:00Z" w:initials="KT">
    <w:p w14:paraId="74D44CBD" w14:textId="77777777" w:rsidR="00981692" w:rsidRDefault="00524C37" w:rsidP="00981692">
      <w:pPr>
        <w:pStyle w:val="Kommentaaritekst"/>
      </w:pPr>
      <w:r>
        <w:rPr>
          <w:rStyle w:val="Kommentaariviide"/>
        </w:rPr>
        <w:annotationRef/>
      </w:r>
      <w:r w:rsidR="00981692">
        <w:rPr>
          <w:b/>
          <w:bCs/>
        </w:rPr>
        <w:t xml:space="preserve">Amendment nr 50. </w:t>
      </w:r>
      <w:r w:rsidR="00981692">
        <w:rPr>
          <w:b/>
          <w:bCs/>
        </w:rPr>
        <w:br/>
        <w:t xml:space="preserve">Muudatus nr 50. </w:t>
      </w:r>
      <w:r w:rsidR="00981692">
        <w:t xml:space="preserve">Lähtudes 05.06.2025 VV kabineti otsusest suunatakse vahendid ümber kaitsevõime suurendamise tegevustesse. Väheneb sekkumiskood 122. </w:t>
      </w:r>
    </w:p>
    <w:p w14:paraId="0F90DBFC" w14:textId="77777777" w:rsidR="00981692" w:rsidRDefault="00981692" w:rsidP="00981692">
      <w:pPr>
        <w:pStyle w:val="Kommentaaritekst"/>
      </w:pPr>
    </w:p>
    <w:p w14:paraId="0F727F14" w14:textId="77777777" w:rsidR="00981692" w:rsidRDefault="00981692" w:rsidP="00981692">
      <w:pPr>
        <w:pStyle w:val="Kommentaaritekst"/>
      </w:pPr>
      <w:r>
        <w:rPr>
          <w:i/>
          <w:iCs/>
        </w:rPr>
        <w:t>Ministry of Education and Research / Haridus- ja Teadusministeerium</w:t>
      </w:r>
    </w:p>
  </w:comment>
  <w:comment w:id="1642" w:author="Kaisa Tähe - RAM" w:date="2025-07-25T09:01:00Z" w:initials="KT">
    <w:p w14:paraId="36F80818" w14:textId="77777777" w:rsidR="008973E8" w:rsidRDefault="004F4D5D" w:rsidP="008973E8">
      <w:pPr>
        <w:pStyle w:val="Kommentaaritekst"/>
      </w:pPr>
      <w:r>
        <w:rPr>
          <w:rStyle w:val="Kommentaariviide"/>
        </w:rPr>
        <w:annotationRef/>
      </w:r>
      <w:r w:rsidR="008973E8">
        <w:rPr>
          <w:b/>
          <w:bCs/>
        </w:rPr>
        <w:t>Amendment nr 42.</w:t>
      </w:r>
      <w:r w:rsidR="008973E8">
        <w:t xml:space="preserve"> </w:t>
      </w:r>
    </w:p>
    <w:p w14:paraId="645B42BB" w14:textId="77777777" w:rsidR="008973E8" w:rsidRDefault="008973E8" w:rsidP="008973E8">
      <w:pPr>
        <w:pStyle w:val="Kommentaaritekst"/>
      </w:pPr>
      <w:r>
        <w:rPr>
          <w:b/>
          <w:bCs/>
        </w:rPr>
        <w:t xml:space="preserve">Muudatus nr 42. </w:t>
      </w:r>
      <w:r>
        <w:t>Väljund- ja tulemusnäitaja sihttaseme vähendamine. Sihttasemete arvutamisel tugineti perioodi 2014-2020 kogemusel, kus näitajasse panustas kõige suurema mahuga elukohtade kohandamine. Heaolutehnoloogiate kasutuselevõtu toetamise tingimuste välja töötamise käigus on selgunud, et ei ole otstarbekas siduda toetatavaid tegevusi elukohtade lugemisega. Seega panustavad näitajasse erihoolekandeasutuste reorganiseerimise projektid ja kogukonnapõhise toetatud eluaseme rajamise projektid, mis on oma eelarvelt palju mahukamad, kuid näitajate saavutustase on madalam.</w:t>
      </w:r>
    </w:p>
    <w:p w14:paraId="1C1BDAC0" w14:textId="77777777" w:rsidR="008973E8" w:rsidRDefault="008973E8" w:rsidP="008973E8">
      <w:pPr>
        <w:pStyle w:val="Kommentaaritekst"/>
      </w:pPr>
    </w:p>
    <w:p w14:paraId="331C9967" w14:textId="77777777" w:rsidR="008973E8" w:rsidRDefault="008973E8" w:rsidP="008973E8">
      <w:pPr>
        <w:pStyle w:val="Kommentaaritekst"/>
      </w:pPr>
      <w:r>
        <w:rPr>
          <w:i/>
          <w:iCs/>
        </w:rPr>
        <w:t>The Ministry of Social Affairs / Sotsiaalministeerium</w:t>
      </w:r>
    </w:p>
  </w:comment>
  <w:comment w:id="1663" w:author="Kaisa Tähe - RAM" w:date="2025-07-21T09:28:00Z" w:initials="KT">
    <w:p w14:paraId="660A26D5" w14:textId="77777777" w:rsidR="00562E45" w:rsidRDefault="00356D9D" w:rsidP="00562E45">
      <w:pPr>
        <w:pStyle w:val="Kommentaaritekst"/>
      </w:pPr>
      <w:r>
        <w:rPr>
          <w:rStyle w:val="Kommentaariviide"/>
        </w:rPr>
        <w:annotationRef/>
      </w:r>
      <w:r w:rsidR="00562E45">
        <w:rPr>
          <w:b/>
          <w:bCs/>
        </w:rPr>
        <w:t>Amendment nr 78.</w:t>
      </w:r>
      <w:r w:rsidR="00562E45">
        <w:t xml:space="preserve"> </w:t>
      </w:r>
    </w:p>
    <w:p w14:paraId="2E80AC18" w14:textId="77777777" w:rsidR="00562E45" w:rsidRDefault="00562E45" w:rsidP="00562E45">
      <w:pPr>
        <w:pStyle w:val="Kommentaaritekst"/>
      </w:pPr>
      <w:r>
        <w:rPr>
          <w:b/>
          <w:bCs/>
        </w:rPr>
        <w:t xml:space="preserve">Muudatus nr 78. </w:t>
      </w:r>
      <w:r>
        <w:t>Lause sõnastuse täpsustamine. Sõna “toetatakse” asendatakse “on võimalik toetada”, sest otsuse, mida täpselt toetatakse, teeb kohalik tegevusrühm.</w:t>
      </w:r>
    </w:p>
    <w:p w14:paraId="1956F215" w14:textId="77777777" w:rsidR="00562E45" w:rsidRDefault="00562E45" w:rsidP="00562E45">
      <w:pPr>
        <w:pStyle w:val="Kommentaaritekst"/>
      </w:pPr>
    </w:p>
    <w:p w14:paraId="60B128E8" w14:textId="77777777" w:rsidR="00562E45" w:rsidRDefault="00562E45" w:rsidP="00562E45">
      <w:pPr>
        <w:pStyle w:val="Kommentaaritekst"/>
      </w:pPr>
      <w:r>
        <w:rPr>
          <w:i/>
          <w:iCs/>
        </w:rPr>
        <w:t>The Ministry of Social Affairs / Sotsiaalministeerium</w:t>
      </w:r>
    </w:p>
  </w:comment>
  <w:comment w:id="1673" w:author="Kaisa Tähe - RAM" w:date="2025-07-21T09:27:00Z" w:initials="KT">
    <w:p w14:paraId="67083728" w14:textId="77777777" w:rsidR="002C0E27" w:rsidRDefault="009D5F31" w:rsidP="002C0E27">
      <w:pPr>
        <w:pStyle w:val="Kommentaaritekst"/>
      </w:pPr>
      <w:r>
        <w:rPr>
          <w:rStyle w:val="Kommentaariviide"/>
        </w:rPr>
        <w:annotationRef/>
      </w:r>
      <w:r w:rsidR="002C0E27">
        <w:rPr>
          <w:b/>
          <w:bCs/>
        </w:rPr>
        <w:t>Amendment nr 68.</w:t>
      </w:r>
      <w:r w:rsidR="002C0E27">
        <w:t xml:space="preserve"> </w:t>
      </w:r>
    </w:p>
    <w:p w14:paraId="4138F3F7" w14:textId="77777777" w:rsidR="002C0E27" w:rsidRDefault="002C0E27" w:rsidP="002C0E27">
      <w:pPr>
        <w:pStyle w:val="Kommentaaritekst"/>
      </w:pPr>
      <w:r>
        <w:rPr>
          <w:b/>
          <w:bCs/>
        </w:rPr>
        <w:t xml:space="preserve">Muudatus nr 68. </w:t>
      </w:r>
      <w:r>
        <w:t>Lähtudes 05.06.2025 VV kabineti otsusest suunatakse vahendid ümber kaitsevõime suurendamise tegevustesse. Vähendame kogukonna juhitud arengu eelarvet 3163 euro võrra, mis on ühikuhinna ülejääk, kuna toetust antakse ühikuhinna alusel.</w:t>
      </w:r>
    </w:p>
    <w:p w14:paraId="40F41CED" w14:textId="77777777" w:rsidR="002C0E27" w:rsidRDefault="002C0E27" w:rsidP="002C0E27">
      <w:pPr>
        <w:pStyle w:val="Kommentaaritekst"/>
      </w:pPr>
    </w:p>
    <w:p w14:paraId="1DBD081D" w14:textId="77777777" w:rsidR="002C0E27" w:rsidRDefault="002C0E27" w:rsidP="002C0E27">
      <w:pPr>
        <w:pStyle w:val="Kommentaaritekst"/>
      </w:pPr>
      <w:r>
        <w:rPr>
          <w:i/>
          <w:iCs/>
        </w:rPr>
        <w:t>The Ministry of Social Affairs / Sotsiaalministeerium</w:t>
      </w:r>
    </w:p>
  </w:comment>
  <w:comment w:id="1725" w:author="Kaisa Tähe - RAM" w:date="2025-07-17T16:27:00Z" w:initials="KT">
    <w:p w14:paraId="566F9B9F" w14:textId="77777777" w:rsidR="00520EFF" w:rsidRDefault="006F3538" w:rsidP="00520EFF">
      <w:pPr>
        <w:pStyle w:val="Kommentaaritekst"/>
      </w:pPr>
      <w:r>
        <w:rPr>
          <w:rStyle w:val="Kommentaariviide"/>
        </w:rPr>
        <w:annotationRef/>
      </w:r>
      <w:r w:rsidR="00520EFF">
        <w:rPr>
          <w:b/>
          <w:bCs/>
        </w:rPr>
        <w:t>Amendment nr 62.</w:t>
      </w:r>
      <w:r w:rsidR="00520EFF">
        <w:t xml:space="preserve"> </w:t>
      </w:r>
    </w:p>
    <w:p w14:paraId="12B1FC01" w14:textId="77777777" w:rsidR="00520EFF" w:rsidRDefault="00520EFF" w:rsidP="00520EFF">
      <w:pPr>
        <w:pStyle w:val="Kommentaaritekst"/>
      </w:pPr>
      <w:r>
        <w:rPr>
          <w:b/>
          <w:bCs/>
        </w:rPr>
        <w:t xml:space="preserve">Muudatus nr 62. </w:t>
      </w:r>
      <w:r>
        <w:t>Lähtudes 05.06.2025 VV kabineti otsusest suunatakse vahendid ümber kaitsevõime suurendamise tegevustesse. Eelarve vähendamise tõttu korrigeeriti koodidele vastavaid toetussummasid. Summad vähenevad 12 582 095 euro võrra. Eelarve vähendamine ei mõjuta näitajate sihttasemete saavutamist.</w:t>
      </w:r>
    </w:p>
    <w:p w14:paraId="511D72A7" w14:textId="77777777" w:rsidR="00520EFF" w:rsidRDefault="00520EFF" w:rsidP="00520EFF">
      <w:pPr>
        <w:pStyle w:val="Kommentaaritekst"/>
      </w:pPr>
    </w:p>
    <w:p w14:paraId="2FCEB02E" w14:textId="77777777" w:rsidR="00520EFF" w:rsidRDefault="00520EFF" w:rsidP="00520EFF">
      <w:pPr>
        <w:pStyle w:val="Kommentaaritekst"/>
      </w:pPr>
      <w:r>
        <w:rPr>
          <w:i/>
          <w:iCs/>
        </w:rPr>
        <w:t>Ministry of Regional Affairs and Agriculture / Regionaal- ja Põllumajandusministeerium</w:t>
      </w:r>
    </w:p>
  </w:comment>
  <w:comment w:id="1759" w:author="Kaisa Tähe - RAM" w:date="2025-11-06T12:34:00Z" w:initials="KT">
    <w:p w14:paraId="09A466B0" w14:textId="77777777" w:rsidR="004566FC" w:rsidRDefault="006674B2" w:rsidP="004566FC">
      <w:pPr>
        <w:pStyle w:val="Kommentaaritekst"/>
      </w:pPr>
      <w:r>
        <w:rPr>
          <w:rStyle w:val="Kommentaariviide"/>
        </w:rPr>
        <w:annotationRef/>
      </w:r>
      <w:r w:rsidR="004566FC">
        <w:rPr>
          <w:b/>
          <w:bCs/>
        </w:rPr>
        <w:t>Amendment nr 17.</w:t>
      </w:r>
      <w:r w:rsidR="004566FC">
        <w:t xml:space="preserve"> </w:t>
      </w:r>
    </w:p>
    <w:p w14:paraId="03041F65" w14:textId="77777777" w:rsidR="004566FC" w:rsidRDefault="004566FC" w:rsidP="004566FC">
      <w:pPr>
        <w:pStyle w:val="Kommentaaritekst"/>
      </w:pPr>
      <w:r>
        <w:rPr>
          <w:b/>
          <w:bCs/>
        </w:rPr>
        <w:t xml:space="preserve">Muudatus nr 17. </w:t>
      </w:r>
      <w:r>
        <w:t>Eemaldame väljundnäitaja RCO34 (täiendav jäätmete ringlussevõtu võimekus 10 000 t/a) ning vähendame tulemusnäitaja RCR01 „Toetatavates üksustes loodavad töökohad“ sihttaset 10 võrra ehk 1085-lt 1075-le. Mõlemad näitajad on seotud meetmega „Jäätmekäitluse piirkondlik arendamine“.</w:t>
      </w:r>
    </w:p>
    <w:p w14:paraId="503514AC" w14:textId="77777777" w:rsidR="004566FC" w:rsidRDefault="004566FC" w:rsidP="004566FC">
      <w:pPr>
        <w:pStyle w:val="Kommentaaritekst"/>
      </w:pPr>
      <w:r>
        <w:t>Meetme eesmärgiks oli selgitada välja Ida-Virumaa piirkondlikud jäätmekäitlusalased vajadused ja potentsiaal ning vastavalt uuringu tulemustele arendada jäätmekäitlusalast võimekust Ida-Viru maakonnas. SA KIK elluviijana tellis uuringu Ida-Virumaa piirkondliku jäätmekäitlusvajaduse ja potentsiaali väljaselgitamiseks. 2025 a. juunis valminud uuringust selgus, et Ida-Virumaal on võrreldes ülejäänud Eestiga suurim vajadus tööstusele, eriti põlevkivisektorist pärinevate jäätmete ringlussevõtuks. Samast uuringust järeldus, et antud vajaduse täitmine vajab täiendavat teadus-arendustegevust, mille läbiviimine ei ole SF Rakendusperioodi 2021-2027 jooksul võimalik. Olmejäätmete käitluse vajaduse ja potentsiaali poolest ei erine Ida-Viru maakond oluliselt teistest Eesti piirkondadest, mistõttu saab olmejäätmete ringlussevõtu võimekuse arendamiseks taotleda investeeringutoetusi teistest meetmetest.</w:t>
      </w:r>
    </w:p>
    <w:p w14:paraId="1F66E00F" w14:textId="77777777" w:rsidR="004566FC" w:rsidRDefault="004566FC" w:rsidP="004566FC">
      <w:pPr>
        <w:pStyle w:val="Kommentaaritekst"/>
      </w:pPr>
    </w:p>
    <w:p w14:paraId="3068AF15" w14:textId="77777777" w:rsidR="004566FC" w:rsidRDefault="004566FC" w:rsidP="004566FC">
      <w:pPr>
        <w:pStyle w:val="Kommentaaritekst"/>
      </w:pPr>
      <w:r>
        <w:rPr>
          <w:i/>
          <w:iCs/>
        </w:rPr>
        <w:t>Ministry of Climate / Kliimaministeerium</w:t>
      </w:r>
    </w:p>
  </w:comment>
  <w:comment w:id="1764" w:author="Kaisa Tähe - RAM" w:date="2025-09-26T15:18:00Z" w:initials="KT">
    <w:p w14:paraId="1F6FDC96" w14:textId="77777777" w:rsidR="00612DAA" w:rsidRDefault="00A30BCE" w:rsidP="00612DAA">
      <w:pPr>
        <w:pStyle w:val="Kommentaaritekst"/>
      </w:pPr>
      <w:r>
        <w:rPr>
          <w:rStyle w:val="Kommentaariviide"/>
        </w:rPr>
        <w:annotationRef/>
      </w:r>
      <w:r w:rsidR="00612DAA">
        <w:rPr>
          <w:b/>
          <w:bCs/>
        </w:rPr>
        <w:t>Amendment nr 36.</w:t>
      </w:r>
      <w:r w:rsidR="00612DAA">
        <w:t xml:space="preserve"> </w:t>
      </w:r>
    </w:p>
    <w:p w14:paraId="216E16F9" w14:textId="77777777" w:rsidR="00612DAA" w:rsidRDefault="00612DAA" w:rsidP="00612DAA">
      <w:pPr>
        <w:pStyle w:val="Kommentaaritekst"/>
      </w:pPr>
      <w:r>
        <w:rPr>
          <w:b/>
          <w:bCs/>
        </w:rPr>
        <w:t xml:space="preserve">Muudatus nr 36. </w:t>
      </w:r>
      <w:r>
        <w:t>Väljundnäitaja PSO43 sihttaseme vähendamine. Muudatuse vajadus tuleneb toetuse saajate arvu vähenemisest ja seotud alampalga kasvu prognoosi vähenemisega võrreldes esialgselt prognoosituga. Lisaks 1,5 miljoni suunamine sekkumisse „Ida-Virumaa VKEde investeeringute, toote- ja protsessiarenduse toetamine”.</w:t>
      </w:r>
    </w:p>
    <w:p w14:paraId="177415F1" w14:textId="77777777" w:rsidR="00612DAA" w:rsidRDefault="00612DAA" w:rsidP="00612DAA">
      <w:pPr>
        <w:pStyle w:val="Kommentaaritekst"/>
      </w:pPr>
    </w:p>
    <w:p w14:paraId="1740439B" w14:textId="77777777" w:rsidR="00612DAA" w:rsidRDefault="00612DAA" w:rsidP="00612DAA">
      <w:pPr>
        <w:pStyle w:val="Kommentaaritekst"/>
      </w:pPr>
      <w:r>
        <w:rPr>
          <w:i/>
          <w:iCs/>
        </w:rPr>
        <w:t>Ministry of Economic Affairs and Communications / Majandus- ja Kommunikatsiooniministeerium</w:t>
      </w:r>
    </w:p>
  </w:comment>
  <w:comment w:id="1771" w:author="Kaisa Tähe - RAM" w:date="2025-07-18T16:25:00Z" w:initials="KT">
    <w:p w14:paraId="3AA6D236" w14:textId="77777777" w:rsidR="004566FC" w:rsidRDefault="00EF26B1" w:rsidP="004566FC">
      <w:pPr>
        <w:pStyle w:val="Kommentaaritekst"/>
      </w:pPr>
      <w:r>
        <w:rPr>
          <w:rStyle w:val="Kommentaariviide"/>
        </w:rPr>
        <w:annotationRef/>
      </w:r>
      <w:r w:rsidR="004566FC">
        <w:rPr>
          <w:b/>
          <w:bCs/>
        </w:rPr>
        <w:t>Amendment nr 17.</w:t>
      </w:r>
      <w:r w:rsidR="004566FC">
        <w:t xml:space="preserve"> </w:t>
      </w:r>
    </w:p>
    <w:p w14:paraId="2CDB2C2C" w14:textId="77777777" w:rsidR="004566FC" w:rsidRDefault="004566FC" w:rsidP="004566FC">
      <w:pPr>
        <w:pStyle w:val="Kommentaaritekst"/>
      </w:pPr>
      <w:r>
        <w:rPr>
          <w:b/>
          <w:bCs/>
        </w:rPr>
        <w:t xml:space="preserve">Muudatus nr 17. </w:t>
      </w:r>
      <w:r>
        <w:t>Eemaldame väljundnäitaja RCO34 (täiendav jäätmete ringlussevõtu võimekus 10 000 t/a) ning vähendame tulemusnäitaja RCR01 „Toetatavates üksustes loodavad töökohad“ sihttaset 10 võrra ehk 1085-lt 1075-le. Mõlemad näitajad on seotud meetmega „Jäätmekäitluse piirkondlik arendamine“.</w:t>
      </w:r>
    </w:p>
    <w:p w14:paraId="6F3A638E" w14:textId="77777777" w:rsidR="004566FC" w:rsidRDefault="004566FC" w:rsidP="004566FC">
      <w:pPr>
        <w:pStyle w:val="Kommentaaritekst"/>
      </w:pPr>
      <w:r>
        <w:t>Meetme eesmärgiks oli selgitada välja Ida-Virumaa piirkondlikud jäätmekäitlusalased vajadused ja potentsiaal ning vastavalt uuringu tulemustele arendada jäätmekäitlusalast võimekust Ida-Viru maakonnas. SA KIK elluviijana tellis uuringu Ida-Virumaa piirkondliku jäätmekäitlusvajaduse ja potentsiaali väljaselgitamiseks. 2025 a. juunis valminud uuringust selgus, et Ida-Virumaal on võrreldes ülejäänud Eestiga suurim vajadus tööstusele, eriti põlevkivisektorist pärinevate jäätmete ringlussevõtuks. Samast uuringust järeldus, et antud vajaduse täitmine vajab täiendavat teadus-arendustegevust, mille läbiviimine ei ole SF Rakendusperioodi 2021-2027 jooksul võimalik. Olmejäätmete käitluse vajaduse ja potentsiaali poolest ei erine Ida-Viru maakond oluliselt teistest Eesti piirkondadest, mistõttu saab olmejäätmete ringlussevõtu võimekuse arendamiseks taotleda investeeringutoetusi teistest meetmetest.</w:t>
      </w:r>
    </w:p>
    <w:p w14:paraId="2E0A3B0B" w14:textId="77777777" w:rsidR="004566FC" w:rsidRDefault="004566FC" w:rsidP="004566FC">
      <w:pPr>
        <w:pStyle w:val="Kommentaaritekst"/>
      </w:pPr>
    </w:p>
    <w:p w14:paraId="249EB378" w14:textId="77777777" w:rsidR="004566FC" w:rsidRDefault="004566FC" w:rsidP="004566FC">
      <w:pPr>
        <w:pStyle w:val="Kommentaaritekst"/>
      </w:pPr>
      <w:r>
        <w:rPr>
          <w:i/>
          <w:iCs/>
        </w:rPr>
        <w:t>Ministry of Climate / Kliimaministeerium</w:t>
      </w:r>
    </w:p>
  </w:comment>
  <w:comment w:id="1781" w:author="Kaisa Tähe - RAM" w:date="2025-10-01T15:40:00Z" w:initials="KT">
    <w:p w14:paraId="091B4243" w14:textId="77777777" w:rsidR="004566FC" w:rsidRDefault="007E19A7" w:rsidP="004566FC">
      <w:pPr>
        <w:pStyle w:val="Kommentaaritekst"/>
      </w:pPr>
      <w:r>
        <w:rPr>
          <w:rStyle w:val="Kommentaariviide"/>
        </w:rPr>
        <w:annotationRef/>
      </w:r>
      <w:r w:rsidR="004566FC">
        <w:rPr>
          <w:b/>
          <w:bCs/>
        </w:rPr>
        <w:t>Amendment nr 17.</w:t>
      </w:r>
      <w:r w:rsidR="004566FC">
        <w:t xml:space="preserve"> </w:t>
      </w:r>
    </w:p>
    <w:p w14:paraId="75C9BB2F" w14:textId="77777777" w:rsidR="004566FC" w:rsidRDefault="004566FC" w:rsidP="004566FC">
      <w:pPr>
        <w:pStyle w:val="Kommentaaritekst"/>
      </w:pPr>
      <w:r>
        <w:rPr>
          <w:b/>
          <w:bCs/>
        </w:rPr>
        <w:t xml:space="preserve">Muudatus nr 17. </w:t>
      </w:r>
      <w:r>
        <w:t>Eemaldame väljundnäitaja RCO34 (täiendav jäätmete ringlussevõtu võimekus 10 000 t/a) ning vähendame tulemusnäitaja RCR01 „Toetatavates üksustes loodavad töökohad“ sihttaset 10 võrra ehk 1085-lt 1075-le. Mõlemad näitajad on seotud meetmega „Jäätmekäitluse piirkondlik arendamine“.</w:t>
      </w:r>
    </w:p>
    <w:p w14:paraId="571EF8C7" w14:textId="77777777" w:rsidR="004566FC" w:rsidRDefault="004566FC" w:rsidP="004566FC">
      <w:pPr>
        <w:pStyle w:val="Kommentaaritekst"/>
      </w:pPr>
      <w:r>
        <w:t>Meetme eesmärgiks oli selgitada välja Ida-Virumaa piirkondlikud jäätmekäitlusalased vajadused ja potentsiaal ning vastavalt uuringu tulemustele arendada jäätmekäitlusalast võimekust Ida-Viru maakonnas. SA KIK elluviijana tellis uuringu Ida-Virumaa piirkondliku jäätmekäitlusvajaduse ja potentsiaali väljaselgitamiseks. 2025 a. juunis valminud uuringust selgus, et Ida-Virumaal on võrreldes ülejäänud Eestiga suurim vajadus tööstusele, eriti põlevkivisektorist pärinevate jäätmete ringlussevõtuks. Samast uuringust järeldus, et antud vajaduse täitmine vajab täiendavat teadus-arendustegevust, mille läbiviimine ei ole SF Rakendusperioodi 2021-2027 jooksul võimalik. Olmejäätmete käitluse vajaduse ja potentsiaali poolest ei erine Ida-Viru maakond oluliselt teistest Eesti piirkondadest, mistõttu saab olmejäätmete ringlussevõtu võimekuse arendamiseks taotleda investeeringutoetusi teistest meetmetest.</w:t>
      </w:r>
    </w:p>
    <w:p w14:paraId="5A3ACA20" w14:textId="77777777" w:rsidR="004566FC" w:rsidRDefault="004566FC" w:rsidP="004566FC">
      <w:pPr>
        <w:pStyle w:val="Kommentaaritekst"/>
      </w:pPr>
    </w:p>
    <w:p w14:paraId="4BDFD4B8" w14:textId="77777777" w:rsidR="004566FC" w:rsidRDefault="004566FC" w:rsidP="004566FC">
      <w:pPr>
        <w:pStyle w:val="Kommentaaritekst"/>
      </w:pPr>
      <w:r>
        <w:rPr>
          <w:i/>
          <w:iCs/>
        </w:rPr>
        <w:t>Ministry of Climate / Kliimaministeerium</w:t>
      </w:r>
    </w:p>
  </w:comment>
  <w:comment w:id="1786" w:author="Kaisa Tähe - RAM" w:date="2025-10-04T23:42:00Z" w:initials="KT">
    <w:p w14:paraId="16D9E583" w14:textId="77777777" w:rsidR="0096036F" w:rsidRDefault="004D0E22" w:rsidP="0096036F">
      <w:pPr>
        <w:pStyle w:val="Kommentaaritekst"/>
      </w:pPr>
      <w:r>
        <w:rPr>
          <w:rStyle w:val="Kommentaariviide"/>
        </w:rPr>
        <w:annotationRef/>
      </w:r>
      <w:r w:rsidR="0096036F">
        <w:rPr>
          <w:b/>
          <w:bCs/>
        </w:rPr>
        <w:t>Amendment nr 75.</w:t>
      </w:r>
      <w:r w:rsidR="0096036F">
        <w:t xml:space="preserve"> </w:t>
      </w:r>
    </w:p>
    <w:p w14:paraId="4046A131" w14:textId="77777777" w:rsidR="0096036F" w:rsidRDefault="0096036F" w:rsidP="0096036F">
      <w:pPr>
        <w:pStyle w:val="Kommentaaritekst"/>
      </w:pPr>
      <w:r>
        <w:rPr>
          <w:b/>
          <w:bCs/>
        </w:rPr>
        <w:t xml:space="preserve">Muudatus nr 75. </w:t>
      </w:r>
      <w:r>
        <w:t>Koodi 021 suurendamine. Vahendid suunatakse sekkumisse „Ida-Virumaa VKEde investeeringute, toote- ja protsessiarenduse toetamine”.</w:t>
      </w:r>
    </w:p>
    <w:p w14:paraId="70A29D07" w14:textId="77777777" w:rsidR="0096036F" w:rsidRDefault="0096036F" w:rsidP="0096036F">
      <w:pPr>
        <w:pStyle w:val="Kommentaaritekst"/>
      </w:pPr>
    </w:p>
    <w:p w14:paraId="7A4C1358" w14:textId="77777777" w:rsidR="0096036F" w:rsidRDefault="0096036F" w:rsidP="0096036F">
      <w:pPr>
        <w:pStyle w:val="Kommentaaritekst"/>
      </w:pPr>
      <w:r>
        <w:rPr>
          <w:i/>
          <w:iCs/>
        </w:rPr>
        <w:t>Ministry of Economic Affairs and Communications / Majandus- ja Kommunikatsiooniministeerium</w:t>
      </w:r>
    </w:p>
  </w:comment>
  <w:comment w:id="1789" w:author="Kaisa Tähe - RAM" w:date="2025-10-04T20:04:00Z" w:initials="KT">
    <w:p w14:paraId="31CCBCF6" w14:textId="77777777" w:rsidR="00767F4C" w:rsidRDefault="00875DB8" w:rsidP="00767F4C">
      <w:pPr>
        <w:pStyle w:val="Kommentaaritekst"/>
      </w:pPr>
      <w:r>
        <w:rPr>
          <w:rStyle w:val="Kommentaariviide"/>
        </w:rPr>
        <w:annotationRef/>
      </w:r>
      <w:r w:rsidR="00767F4C">
        <w:rPr>
          <w:b/>
          <w:bCs/>
        </w:rPr>
        <w:t>Amendment nr 51.</w:t>
      </w:r>
    </w:p>
    <w:p w14:paraId="1679F340" w14:textId="77777777" w:rsidR="00767F4C" w:rsidRDefault="00767F4C" w:rsidP="00767F4C">
      <w:pPr>
        <w:pStyle w:val="Kommentaaritekst"/>
      </w:pPr>
      <w:r>
        <w:rPr>
          <w:b/>
          <w:bCs/>
        </w:rPr>
        <w:t xml:space="preserve">Muudatus nr 51. </w:t>
      </w:r>
      <w:r>
        <w:t>Tulenevalt sekkumise nr 21.6.1.81 sisulisest muudatusest suunatakse koodilt 070 1,8 mln eurot koodile 073 (sekkumine nr 21.6.1.14 jääkreostusobjektide puhastamine). Antud sekkumises saab koheselt ellu viia Ahtme lisareostuse puhastamise (EL toetus 1,8 miljonit eurot). Koodi 070 jäägi kasutus selgub vastavalt Õiglase ülemineku fondi juhtkomitee kokkuleppele, mis tehakse kevadel. Otsused sõltuvad ettevõtete võimekusest kasutada toetust Õiglase ülemineku fondist.</w:t>
      </w:r>
    </w:p>
    <w:p w14:paraId="5F759578" w14:textId="77777777" w:rsidR="00767F4C" w:rsidRDefault="00767F4C" w:rsidP="00767F4C">
      <w:pPr>
        <w:pStyle w:val="Kommentaaritekst"/>
      </w:pPr>
    </w:p>
    <w:p w14:paraId="67592982" w14:textId="77777777" w:rsidR="00767F4C" w:rsidRDefault="00767F4C" w:rsidP="00767F4C">
      <w:pPr>
        <w:pStyle w:val="Kommentaaritekst"/>
      </w:pPr>
      <w:r>
        <w:rPr>
          <w:i/>
          <w:iCs/>
        </w:rPr>
        <w:t>Ministry of Climate / Kliimaministeerium</w:t>
      </w:r>
    </w:p>
  </w:comment>
  <w:comment w:id="1801" w:author="Kaisa Tähe - RAM" w:date="2025-10-04T23:35:00Z" w:initials="KT">
    <w:p w14:paraId="4B070AEE" w14:textId="77777777" w:rsidR="00E47EFE" w:rsidRDefault="00B666DF" w:rsidP="00E47EFE">
      <w:pPr>
        <w:pStyle w:val="Kommentaaritekst"/>
      </w:pPr>
      <w:r>
        <w:rPr>
          <w:rStyle w:val="Kommentaariviide"/>
        </w:rPr>
        <w:annotationRef/>
      </w:r>
      <w:r w:rsidR="00E47EFE">
        <w:rPr>
          <w:b/>
          <w:bCs/>
        </w:rPr>
        <w:t>Amendment nr 73.</w:t>
      </w:r>
      <w:r w:rsidR="00E47EFE">
        <w:t xml:space="preserve"> </w:t>
      </w:r>
    </w:p>
    <w:p w14:paraId="683B37E8" w14:textId="77777777" w:rsidR="00E47EFE" w:rsidRDefault="00E47EFE" w:rsidP="00E47EFE">
      <w:pPr>
        <w:pStyle w:val="Kommentaaritekst"/>
      </w:pPr>
      <w:r>
        <w:rPr>
          <w:b/>
          <w:bCs/>
        </w:rPr>
        <w:t xml:space="preserve">Muudatus nr 73. </w:t>
      </w:r>
      <w:r>
        <w:t>Koodi 140 vähendamine. Muudatuse vajadus tuleneb toetuse saajate arvu vähenemisest ja seotud alampalga kasvu prognoosi vähenemisega võrreldes esialgselt prognoosituga ning vahendite suunamisega sekkumisse „Ida-Virumaa VKEde investeeringute, toote- ja protsessiarenduse toetamine”.</w:t>
      </w:r>
    </w:p>
    <w:p w14:paraId="42DCAB41" w14:textId="77777777" w:rsidR="00E47EFE" w:rsidRDefault="00E47EFE" w:rsidP="00E47EFE">
      <w:pPr>
        <w:pStyle w:val="Kommentaaritekst"/>
      </w:pPr>
    </w:p>
    <w:p w14:paraId="4CAD2F0D" w14:textId="77777777" w:rsidR="00E47EFE" w:rsidRDefault="00E47EFE" w:rsidP="00E47EFE">
      <w:pPr>
        <w:pStyle w:val="Kommentaaritekst"/>
      </w:pPr>
      <w:r>
        <w:rPr>
          <w:i/>
          <w:iCs/>
        </w:rPr>
        <w:t>Ministry of Economic Affairs and Communications / Majandus- ja Kommunikatsiooniministeerium</w:t>
      </w:r>
    </w:p>
  </w:comment>
  <w:comment w:id="1804" w:author="Kaisa Tähe - RAM" w:date="2025-10-06T12:02:00Z" w:initials="KT">
    <w:p w14:paraId="02CF6953" w14:textId="77777777" w:rsidR="00332298" w:rsidRDefault="001878F1" w:rsidP="00332298">
      <w:pPr>
        <w:pStyle w:val="Kommentaaritekst"/>
      </w:pPr>
      <w:r>
        <w:rPr>
          <w:rStyle w:val="Kommentaariviide"/>
        </w:rPr>
        <w:annotationRef/>
      </w:r>
      <w:r w:rsidR="00332298">
        <w:rPr>
          <w:b/>
          <w:bCs/>
        </w:rPr>
        <w:t>Amendment nr 74.</w:t>
      </w:r>
      <w:r w:rsidR="00332298">
        <w:t xml:space="preserve"> </w:t>
      </w:r>
    </w:p>
    <w:p w14:paraId="6A083E49" w14:textId="77777777" w:rsidR="00332298" w:rsidRDefault="00332298" w:rsidP="00332298">
      <w:pPr>
        <w:pStyle w:val="Kommentaaritekst"/>
      </w:pPr>
      <w:r>
        <w:rPr>
          <w:b/>
          <w:bCs/>
        </w:rPr>
        <w:t xml:space="preserve">Muudatus nr 74. </w:t>
      </w:r>
      <w:r>
        <w:t>Koodi 146 vähendamine. Muudatuse vajadus tuleneb toetuse saajate arvu vähenemisest ja seotud alampalga kasvu prognoosi vähenemisega võrreldes esialgselt prognoosituga ning vahendite sekkumisse „Ida-Virumaa VKEde investeeringute, toote- ja protsessiarenduse toetamine”.</w:t>
      </w:r>
    </w:p>
    <w:p w14:paraId="594A6C02" w14:textId="77777777" w:rsidR="00332298" w:rsidRDefault="00332298" w:rsidP="00332298">
      <w:pPr>
        <w:pStyle w:val="Kommentaaritekst"/>
      </w:pPr>
    </w:p>
    <w:p w14:paraId="7550A2C0" w14:textId="77777777" w:rsidR="00332298" w:rsidRDefault="00332298" w:rsidP="00332298">
      <w:pPr>
        <w:pStyle w:val="Kommentaaritekst"/>
      </w:pPr>
      <w:r>
        <w:rPr>
          <w:i/>
          <w:iCs/>
        </w:rPr>
        <w:t>Ministry of Economic Affairs and Communications / Majandus- ja Kommunikatsiooniministeerium</w:t>
      </w:r>
    </w:p>
  </w:comment>
  <w:comment w:id="1896" w:author="Kaisa Tähe - RAM" w:date="2025-10-06T13:02:00Z" w:initials="KT">
    <w:p w14:paraId="649B05A4" w14:textId="77777777" w:rsidR="00CD320A" w:rsidRDefault="000A20A5" w:rsidP="00CD320A">
      <w:pPr>
        <w:pStyle w:val="Kommentaaritekst"/>
      </w:pPr>
      <w:r>
        <w:rPr>
          <w:rStyle w:val="Kommentaariviide"/>
        </w:rPr>
        <w:annotationRef/>
      </w:r>
      <w:r w:rsidR="00CD320A">
        <w:rPr>
          <w:b/>
          <w:bCs/>
        </w:rPr>
        <w:t>Amendment nr 89.</w:t>
      </w:r>
      <w:r w:rsidR="00CD320A">
        <w:t xml:space="preserve"> </w:t>
      </w:r>
    </w:p>
    <w:p w14:paraId="2A344516" w14:textId="77777777" w:rsidR="00CD320A" w:rsidRDefault="00CD320A" w:rsidP="00CD320A">
      <w:pPr>
        <w:pStyle w:val="Kommentaaritekst"/>
      </w:pPr>
      <w:r>
        <w:rPr>
          <w:b/>
          <w:bCs/>
        </w:rPr>
        <w:t xml:space="preserve">Muudatus nr 89. </w:t>
      </w:r>
    </w:p>
    <w:p w14:paraId="324B3509" w14:textId="77777777" w:rsidR="00CD320A" w:rsidRDefault="00CD320A" w:rsidP="00CD320A">
      <w:pPr>
        <w:pStyle w:val="Kommentaaritekst"/>
      </w:pPr>
      <w:r>
        <w:t xml:space="preserve">Rakenduskava muudatuse nr 4 raames suunatakse osa EL toetuse vahenditest uutesse kaitsevaldkonna erieesmärkidesse, mis võimaldab Eestil kasutada REARM algatuse raames pakutavaid paindlikkusi, sealhulgas täiendavat ühekordset ettemakset ning kõrgemat EL toetuse määra. Eesti rakendab rakenduskavas maksimaalselt lubatud suuremat toetuse määra – kuni +10% võrreldes seniste määradega. Rakenduskava uueks kogumaksumuseks on 4 017 106 684 eurot. See aitab kiirendada investeeringute elluviimist ja tugevdada kaitsevõimekust. Kavandatud muudatused on kooskõlas riigipõhiste soovitustega ning Euroopa Komisjoni strateegiliste suunistega, võimaldades rakenduskava raames suunata täiendavaid vahendeid prioriteetsetesse sekkumistesse. </w:t>
      </w:r>
    </w:p>
    <w:p w14:paraId="0A3E5E28" w14:textId="77777777" w:rsidR="00CD320A" w:rsidRDefault="00CD320A" w:rsidP="00CD320A">
      <w:pPr>
        <w:pStyle w:val="Kommentaaritekst"/>
      </w:pPr>
    </w:p>
    <w:p w14:paraId="4B7DB877" w14:textId="77777777" w:rsidR="00CD320A" w:rsidRDefault="00CD320A" w:rsidP="00CD320A">
      <w:pPr>
        <w:pStyle w:val="Kommentaaritekst"/>
      </w:pPr>
      <w:r>
        <w:rPr>
          <w:i/>
          <w:iCs/>
        </w:rPr>
        <w:t>Ministry of Finance / Rahandusministeerium</w:t>
      </w:r>
    </w:p>
  </w:comment>
  <w:comment w:id="3217" w:author="Kaisa Tähe - RAM" w:date="2025-08-06T11:13:00Z" w:initials="KT">
    <w:p w14:paraId="612E1526" w14:textId="77777777" w:rsidR="001E36D2" w:rsidRDefault="00B12193" w:rsidP="001E36D2">
      <w:pPr>
        <w:pStyle w:val="Kommentaaritekst"/>
      </w:pPr>
      <w:r>
        <w:rPr>
          <w:rStyle w:val="Kommentaariviide"/>
        </w:rPr>
        <w:annotationRef/>
      </w:r>
      <w:r w:rsidR="001E36D2">
        <w:rPr>
          <w:b/>
          <w:bCs/>
        </w:rPr>
        <w:t>Amendment nr 85.</w:t>
      </w:r>
      <w:r w:rsidR="001E36D2">
        <w:t xml:space="preserve"> </w:t>
      </w:r>
    </w:p>
    <w:p w14:paraId="3FEE461F" w14:textId="77777777" w:rsidR="001E36D2" w:rsidRDefault="001E36D2" w:rsidP="001E36D2">
      <w:pPr>
        <w:pStyle w:val="Kommentaaritekst"/>
      </w:pPr>
      <w:r>
        <w:rPr>
          <w:b/>
          <w:bCs/>
        </w:rPr>
        <w:t xml:space="preserve">Muudatus nr 85. </w:t>
      </w:r>
      <w:r>
        <w:t>Haridus- ja Teadusministeeriumi (HTM) nutika spetsialiseerumise teekaartidega seotud eeltingimus on jätkuvalt täidetud. HTM on teinud mõningaid tekstitäpsustusi.</w:t>
      </w:r>
    </w:p>
    <w:p w14:paraId="3304DBA5" w14:textId="77777777" w:rsidR="001E36D2" w:rsidRDefault="001E36D2" w:rsidP="001E36D2">
      <w:pPr>
        <w:pStyle w:val="Kommentaaritekst"/>
      </w:pPr>
    </w:p>
    <w:p w14:paraId="4A088ECF" w14:textId="77777777" w:rsidR="001E36D2" w:rsidRDefault="001E36D2" w:rsidP="001E36D2">
      <w:pPr>
        <w:pStyle w:val="Kommentaaritekst"/>
      </w:pPr>
      <w:r>
        <w:rPr>
          <w:i/>
          <w:iCs/>
        </w:rPr>
        <w:t>Ministry of Finance / Rahandusministeerium</w:t>
      </w:r>
      <w:r>
        <w:rPr>
          <w:i/>
          <w:iCs/>
        </w:rPr>
        <w:br/>
      </w:r>
      <w:r>
        <w:rPr>
          <w:i/>
          <w:iCs/>
        </w:rPr>
        <w:br/>
        <w:t>Ministry of Education and Research / Haridus- ja Teadusministeerium</w:t>
      </w:r>
    </w:p>
  </w:comment>
  <w:comment w:id="3229" w:author="Kaisa Tähe - RAM" w:date="2025-08-06T11:29:00Z" w:initials="KT">
    <w:p w14:paraId="229BBA71" w14:textId="77777777" w:rsidR="00AE6A98" w:rsidRDefault="004B5532" w:rsidP="00AE6A98">
      <w:pPr>
        <w:pStyle w:val="Kommentaaritekst"/>
      </w:pPr>
      <w:r>
        <w:rPr>
          <w:rStyle w:val="Kommentaariviide"/>
        </w:rPr>
        <w:annotationRef/>
      </w:r>
      <w:r w:rsidR="00AE6A98">
        <w:rPr>
          <w:b/>
          <w:bCs/>
        </w:rPr>
        <w:t>Amendment nr 86.</w:t>
      </w:r>
      <w:r w:rsidR="00AE6A98">
        <w:t xml:space="preserve"> </w:t>
      </w:r>
    </w:p>
    <w:p w14:paraId="4B4C53B2" w14:textId="77777777" w:rsidR="00AE6A98" w:rsidRDefault="00AE6A98" w:rsidP="00AE6A98">
      <w:pPr>
        <w:pStyle w:val="Kommentaaritekst"/>
      </w:pPr>
      <w:r>
        <w:rPr>
          <w:b/>
          <w:bCs/>
        </w:rPr>
        <w:t xml:space="preserve">Muudatus nr 86. </w:t>
      </w:r>
      <w:r>
        <w:t>Eeltingimus 1.2 Riiklik või piirkondlik lairibakava on täidetud. Teksti uuendamine.</w:t>
      </w:r>
    </w:p>
    <w:p w14:paraId="4A33BAEA" w14:textId="77777777" w:rsidR="00AE6A98" w:rsidRDefault="00AE6A98" w:rsidP="00AE6A98">
      <w:pPr>
        <w:pStyle w:val="Kommentaaritekst"/>
      </w:pPr>
    </w:p>
    <w:p w14:paraId="3D968863" w14:textId="77777777" w:rsidR="00AE6A98" w:rsidRDefault="00AE6A98" w:rsidP="00AE6A98">
      <w:pPr>
        <w:pStyle w:val="Kommentaaritekst"/>
      </w:pPr>
      <w:r>
        <w:rPr>
          <w:i/>
          <w:iCs/>
        </w:rPr>
        <w:t>Ministry of Finance / Rahandusministeerium</w:t>
      </w:r>
    </w:p>
    <w:p w14:paraId="52FB0E96" w14:textId="77777777" w:rsidR="00AE6A98" w:rsidRDefault="00AE6A98" w:rsidP="00AE6A98">
      <w:pPr>
        <w:pStyle w:val="Kommentaaritekst"/>
      </w:pPr>
    </w:p>
    <w:p w14:paraId="1F4B0E6D" w14:textId="77777777" w:rsidR="00AE6A98" w:rsidRDefault="00AE6A98" w:rsidP="00AE6A98">
      <w:pPr>
        <w:pStyle w:val="Kommentaaritekst"/>
      </w:pPr>
      <w:r>
        <w:rPr>
          <w:i/>
          <w:iCs/>
        </w:rPr>
        <w:t>Ministry of Justice and Digital Affairs / Justiits- ja Digiministeerium</w:t>
      </w:r>
    </w:p>
  </w:comment>
  <w:comment w:id="3265" w:author="Kaisa Tähe - RAM" w:date="2025-10-05T19:39:00Z" w:initials="KT">
    <w:p w14:paraId="44F9E7D3" w14:textId="77777777" w:rsidR="00134FBB" w:rsidRDefault="00512265" w:rsidP="00134FBB">
      <w:pPr>
        <w:pStyle w:val="Kommentaaritekst"/>
      </w:pPr>
      <w:r>
        <w:rPr>
          <w:rStyle w:val="Kommentaariviide"/>
        </w:rPr>
        <w:annotationRef/>
      </w:r>
      <w:r w:rsidR="00134FBB">
        <w:rPr>
          <w:b/>
          <w:bCs/>
        </w:rPr>
        <w:t>Amendment nr 79.</w:t>
      </w:r>
      <w:r w:rsidR="00134FBB">
        <w:t xml:space="preserve"> </w:t>
      </w:r>
    </w:p>
    <w:p w14:paraId="423F6A89" w14:textId="77777777" w:rsidR="00134FBB" w:rsidRDefault="00134FBB" w:rsidP="00134FBB">
      <w:pPr>
        <w:pStyle w:val="Kommentaaritekst"/>
      </w:pPr>
      <w:r>
        <w:rPr>
          <w:b/>
          <w:bCs/>
        </w:rPr>
        <w:t xml:space="preserve">Muudatus nr 79. </w:t>
      </w:r>
      <w:r>
        <w:t>Rakendusmääruse viite uuendamine tekstis. Uus tekst:“… teatena komisjoni 23. septembri 2019. aasta rakendusmääruse (EL) 2019/1780 alusel“.</w:t>
      </w:r>
    </w:p>
    <w:p w14:paraId="15E6DE4B" w14:textId="77777777" w:rsidR="00134FBB" w:rsidRDefault="00134FBB" w:rsidP="00134FBB">
      <w:pPr>
        <w:pStyle w:val="Kommentaaritekst"/>
      </w:pPr>
    </w:p>
    <w:p w14:paraId="5B3E5EAE" w14:textId="77777777" w:rsidR="00134FBB" w:rsidRDefault="00134FBB" w:rsidP="00134FBB">
      <w:pPr>
        <w:pStyle w:val="Kommentaaritekst"/>
      </w:pPr>
      <w:r>
        <w:rPr>
          <w:i/>
          <w:iCs/>
        </w:rPr>
        <w:t>Ministry of Finance / Rahandusministeerium</w:t>
      </w:r>
    </w:p>
  </w:comment>
  <w:comment w:id="3274" w:author="Kaisa Tähe - RAM" w:date="2025-07-21T15:52:00Z" w:initials="KT">
    <w:p w14:paraId="355F3457" w14:textId="77777777" w:rsidR="00E30663" w:rsidRDefault="00DB541C" w:rsidP="00E30663">
      <w:pPr>
        <w:pStyle w:val="Kommentaaritekst"/>
      </w:pPr>
      <w:r>
        <w:rPr>
          <w:rStyle w:val="Kommentaariviide"/>
        </w:rPr>
        <w:annotationRef/>
      </w:r>
      <w:r w:rsidR="00E30663">
        <w:rPr>
          <w:b/>
          <w:bCs/>
        </w:rPr>
        <w:t>Amendment nr 80.</w:t>
      </w:r>
      <w:r w:rsidR="00E30663">
        <w:t xml:space="preserve"> </w:t>
      </w:r>
    </w:p>
    <w:p w14:paraId="2067AE45" w14:textId="77777777" w:rsidR="00E30663" w:rsidRDefault="00E30663" w:rsidP="00E30663">
      <w:pPr>
        <w:pStyle w:val="Kommentaaritekst"/>
      </w:pPr>
      <w:r>
        <w:rPr>
          <w:b/>
          <w:bCs/>
        </w:rPr>
        <w:t xml:space="preserve">Muudatus nr 80. </w:t>
      </w:r>
      <w:r>
        <w:t xml:space="preserve">Riigihangete seaduse punkti viite uuendamine. </w:t>
      </w:r>
    </w:p>
    <w:p w14:paraId="44955D8A" w14:textId="77777777" w:rsidR="00E30663" w:rsidRDefault="00E30663" w:rsidP="00E30663">
      <w:pPr>
        <w:pStyle w:val="Kommentaaritekst"/>
      </w:pPr>
    </w:p>
    <w:p w14:paraId="0C0153C9" w14:textId="77777777" w:rsidR="00E30663" w:rsidRDefault="00E30663" w:rsidP="00E30663">
      <w:pPr>
        <w:pStyle w:val="Kommentaaritekst"/>
      </w:pPr>
      <w:r>
        <w:rPr>
          <w:i/>
          <w:iCs/>
        </w:rPr>
        <w:t>Ministry of Finance / Rahandusministeerium</w:t>
      </w:r>
    </w:p>
  </w:comment>
  <w:comment w:id="3284" w:author="Kaisa Tähe - RAM" w:date="2025-08-06T11:04:00Z" w:initials="KT">
    <w:p w14:paraId="50326627" w14:textId="77777777" w:rsidR="00387468" w:rsidRDefault="005E435B" w:rsidP="00387468">
      <w:pPr>
        <w:pStyle w:val="Kommentaaritekst"/>
      </w:pPr>
      <w:r>
        <w:rPr>
          <w:rStyle w:val="Kommentaariviide"/>
        </w:rPr>
        <w:annotationRef/>
      </w:r>
      <w:r w:rsidR="00387468">
        <w:rPr>
          <w:b/>
          <w:bCs/>
        </w:rPr>
        <w:t>Amendment nr 84.</w:t>
      </w:r>
      <w:r w:rsidR="00387468">
        <w:t xml:space="preserve"> </w:t>
      </w:r>
    </w:p>
    <w:p w14:paraId="3885D271" w14:textId="77777777" w:rsidR="00387468" w:rsidRDefault="00387468" w:rsidP="00387468">
      <w:pPr>
        <w:pStyle w:val="Kommentaaritekst"/>
      </w:pPr>
      <w:r>
        <w:rPr>
          <w:b/>
          <w:bCs/>
        </w:rPr>
        <w:t xml:space="preserve">Muudatus nr 84. </w:t>
      </w:r>
      <w:r>
        <w:t xml:space="preserve">Programmi haldava asutuse kontaktisiku uuendamine. Auditeerimisasutuse kontakt on Anu Alber. </w:t>
      </w:r>
    </w:p>
    <w:p w14:paraId="00E6FE97" w14:textId="77777777" w:rsidR="00387468" w:rsidRDefault="00387468" w:rsidP="00387468">
      <w:pPr>
        <w:pStyle w:val="Kommentaaritekst"/>
      </w:pPr>
    </w:p>
    <w:p w14:paraId="75796154" w14:textId="77777777" w:rsidR="00387468" w:rsidRDefault="00387468" w:rsidP="00387468">
      <w:pPr>
        <w:pStyle w:val="Kommentaaritekst"/>
      </w:pPr>
      <w:r>
        <w:rPr>
          <w:i/>
          <w:iCs/>
        </w:rPr>
        <w:t>Ministry of Finance / Rahandusministeerium</w:t>
      </w:r>
    </w:p>
  </w:comment>
  <w:comment w:id="3301" w:author="Kaisa Tähe - RAM" w:date="2025-09-29T11:26:00Z" w:initials="KT">
    <w:p w14:paraId="6B55ADD1" w14:textId="77777777" w:rsidR="009D1B23" w:rsidRDefault="002753F7" w:rsidP="009D1B23">
      <w:pPr>
        <w:pStyle w:val="Kommentaaritekst"/>
      </w:pPr>
      <w:r>
        <w:rPr>
          <w:rStyle w:val="Kommentaariviide"/>
        </w:rPr>
        <w:annotationRef/>
      </w:r>
      <w:r w:rsidR="009D1B23">
        <w:rPr>
          <w:b/>
          <w:bCs/>
        </w:rPr>
        <w:t>Amendment nr 46.</w:t>
      </w:r>
      <w:r w:rsidR="009D1B23">
        <w:t xml:space="preserve"> </w:t>
      </w:r>
    </w:p>
    <w:p w14:paraId="50FA1B78" w14:textId="77777777" w:rsidR="009D1B23" w:rsidRDefault="009D1B23" w:rsidP="009D1B23">
      <w:pPr>
        <w:pStyle w:val="Kommentaaritekst"/>
      </w:pPr>
      <w:r>
        <w:rPr>
          <w:b/>
          <w:bCs/>
        </w:rPr>
        <w:t xml:space="preserve">Muudatus nr 46. </w:t>
      </w:r>
      <w:r>
        <w:t>Tulenevalt eelarve vähendamisest ei ole võimalik algselt seatud strateegilist olulise tegevuse eesmärki täita - kõikidel peamistel transpordikoridoridel 5G katvuse tagamine.</w:t>
      </w:r>
    </w:p>
    <w:p w14:paraId="25FC9DD7" w14:textId="77777777" w:rsidR="009D1B23" w:rsidRDefault="009D1B23" w:rsidP="009D1B23">
      <w:pPr>
        <w:pStyle w:val="Kommentaaritekst"/>
      </w:pPr>
    </w:p>
    <w:p w14:paraId="791EC34D" w14:textId="77777777" w:rsidR="009D1B23" w:rsidRDefault="009D1B23" w:rsidP="009D1B23">
      <w:pPr>
        <w:pStyle w:val="Kommentaaritekst"/>
      </w:pPr>
      <w:r>
        <w:rPr>
          <w:i/>
          <w:iCs/>
        </w:rPr>
        <w:t>Ministry of Justice and Digital Affairs / Justiits- ja Digiministeerium</w:t>
      </w:r>
    </w:p>
  </w:comment>
  <w:comment w:id="3303" w:author="Kaisa Tähe - RAM" w:date="2025-09-29T16:14:00Z" w:initials="KT">
    <w:p w14:paraId="5B86FCA1" w14:textId="77777777" w:rsidR="007A01D8" w:rsidRDefault="00551744" w:rsidP="007A01D8">
      <w:pPr>
        <w:pStyle w:val="Kommentaaritekst"/>
      </w:pPr>
      <w:r>
        <w:rPr>
          <w:rStyle w:val="Kommentaariviide"/>
        </w:rPr>
        <w:annotationRef/>
      </w:r>
      <w:r w:rsidR="007A01D8">
        <w:rPr>
          <w:b/>
          <w:bCs/>
        </w:rPr>
        <w:t>Amendment nr 88.</w:t>
      </w:r>
      <w:r w:rsidR="007A01D8">
        <w:t xml:space="preserve"> </w:t>
      </w:r>
    </w:p>
    <w:p w14:paraId="6496A100" w14:textId="77777777" w:rsidR="007A01D8" w:rsidRDefault="007A01D8" w:rsidP="007A01D8">
      <w:pPr>
        <w:pStyle w:val="Kommentaaritekst"/>
      </w:pPr>
      <w:r>
        <w:rPr>
          <w:b/>
          <w:bCs/>
        </w:rPr>
        <w:t xml:space="preserve">Muudatus nr 88. </w:t>
      </w:r>
    </w:p>
    <w:p w14:paraId="01AB6827" w14:textId="77777777" w:rsidR="007A01D8" w:rsidRDefault="007A01D8" w:rsidP="007A01D8">
      <w:pPr>
        <w:pStyle w:val="Kommentaaritekst"/>
      </w:pPr>
      <w:r>
        <w:t xml:space="preserve">Lähtudes 05.06.2025 VV kabineti otsusest suunatakse </w:t>
      </w:r>
      <w:r>
        <w:rPr>
          <w:color w:val="000000"/>
        </w:rPr>
        <w:t xml:space="preserve"> vahendid ümber kaitsevõime suurendamisse, sellest tulenevalt täiendame programmi strateegilist kirjeldust. </w:t>
      </w:r>
    </w:p>
    <w:p w14:paraId="27C749E8" w14:textId="77777777" w:rsidR="007A01D8" w:rsidRDefault="007A01D8" w:rsidP="007A01D8">
      <w:pPr>
        <w:pStyle w:val="Kommentaaritekst"/>
      </w:pPr>
      <w:r>
        <w:t xml:space="preserve">Suuremahuliste projektide tegevusi ei jõuta lõpetada 2026. aastaks, mistõttu on pikendatud projektide elluviimise perioodi. Muudatusega viiakse rakenduskava Lisa 1 ajakava kooskõlla meetme määrusega. </w:t>
      </w:r>
    </w:p>
    <w:p w14:paraId="236B036E" w14:textId="77777777" w:rsidR="007A01D8" w:rsidRDefault="007A01D8" w:rsidP="007A01D8">
      <w:pPr>
        <w:pStyle w:val="Kommentaaritekst"/>
      </w:pPr>
    </w:p>
    <w:p w14:paraId="2DD9258F" w14:textId="77777777" w:rsidR="007A01D8" w:rsidRDefault="007A01D8" w:rsidP="007A01D8">
      <w:pPr>
        <w:pStyle w:val="Kommentaaritekst"/>
      </w:pPr>
      <w:r>
        <w:rPr>
          <w:i/>
          <w:iCs/>
        </w:rPr>
        <w:t>Ministry of Finance / Rahandusministeerium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438DC47" w15:done="0"/>
  <w15:commentEx w15:paraId="0170BA0D" w15:done="0"/>
  <w15:commentEx w15:paraId="379C27F6" w15:done="0"/>
  <w15:commentEx w15:paraId="632B0E24" w15:done="0"/>
  <w15:commentEx w15:paraId="7A4201F5" w15:done="0"/>
  <w15:commentEx w15:paraId="3F0C3C9B" w15:done="0"/>
  <w15:commentEx w15:paraId="08F50AB5" w15:done="0"/>
  <w15:commentEx w15:paraId="3BF0E899" w15:done="0"/>
  <w15:commentEx w15:paraId="326E8A05" w15:done="0"/>
  <w15:commentEx w15:paraId="3D504470" w15:done="0"/>
  <w15:commentEx w15:paraId="2803D2EF" w15:done="0"/>
  <w15:commentEx w15:paraId="778D0D4B" w15:done="0"/>
  <w15:commentEx w15:paraId="08281ABF" w15:done="0"/>
  <w15:commentEx w15:paraId="78DE3A48" w15:done="0"/>
  <w15:commentEx w15:paraId="7207C97E" w15:done="0"/>
  <w15:commentEx w15:paraId="0CCD39D4" w15:done="0"/>
  <w15:commentEx w15:paraId="4D6971AA" w15:done="0"/>
  <w15:commentEx w15:paraId="38822955" w15:done="0"/>
  <w15:commentEx w15:paraId="351BF812" w15:done="0"/>
  <w15:commentEx w15:paraId="21E19A71" w15:done="0"/>
  <w15:commentEx w15:paraId="44F40272" w15:done="0"/>
  <w15:commentEx w15:paraId="7266E59F" w15:done="0"/>
  <w15:commentEx w15:paraId="41233158" w15:done="0"/>
  <w15:commentEx w15:paraId="06F2DF88" w15:done="0"/>
  <w15:commentEx w15:paraId="1D5799CE" w15:done="0"/>
  <w15:commentEx w15:paraId="1BB26D1C" w15:done="0"/>
  <w15:commentEx w15:paraId="1426123F" w15:done="0"/>
  <w15:commentEx w15:paraId="7850E23A" w15:done="0"/>
  <w15:commentEx w15:paraId="69A1825F" w15:done="0"/>
  <w15:commentEx w15:paraId="0D580FD0" w15:done="0"/>
  <w15:commentEx w15:paraId="1969E5C6" w15:done="0"/>
  <w15:commentEx w15:paraId="093CFFBC" w15:done="0"/>
  <w15:commentEx w15:paraId="17D0634E" w15:done="0"/>
  <w15:commentEx w15:paraId="670132BC" w15:done="0"/>
  <w15:commentEx w15:paraId="2E6927B3" w15:done="0"/>
  <w15:commentEx w15:paraId="3CCE421E" w15:done="0"/>
  <w15:commentEx w15:paraId="44B72F85" w15:done="0"/>
  <w15:commentEx w15:paraId="17B47157" w15:done="0"/>
  <w15:commentEx w15:paraId="44A364CF" w15:done="0"/>
  <w15:commentEx w15:paraId="3A6978F3" w15:done="0"/>
  <w15:commentEx w15:paraId="3C8EEEE8" w15:done="0"/>
  <w15:commentEx w15:paraId="28C94D56" w15:done="0"/>
  <w15:commentEx w15:paraId="6875C5B5" w15:done="0"/>
  <w15:commentEx w15:paraId="40779F14" w15:done="0"/>
  <w15:commentEx w15:paraId="42752F78" w15:done="0"/>
  <w15:commentEx w15:paraId="6D7E1C99" w15:done="0"/>
  <w15:commentEx w15:paraId="0CA941F6" w15:done="0"/>
  <w15:commentEx w15:paraId="6ED8982E" w15:done="0"/>
  <w15:commentEx w15:paraId="43C0B2A9" w15:done="0"/>
  <w15:commentEx w15:paraId="382DD4D2" w15:done="0"/>
  <w15:commentEx w15:paraId="0AD83292" w15:done="0"/>
  <w15:commentEx w15:paraId="7D3C75B3" w15:done="0"/>
  <w15:commentEx w15:paraId="70F38DCD" w15:done="0"/>
  <w15:commentEx w15:paraId="6D47E6B4" w15:done="0"/>
  <w15:commentEx w15:paraId="63412798" w15:done="0"/>
  <w15:commentEx w15:paraId="7F093891" w15:done="0"/>
  <w15:commentEx w15:paraId="0FCAF401" w15:done="0"/>
  <w15:commentEx w15:paraId="6BCD7021" w15:done="0"/>
  <w15:commentEx w15:paraId="3AD4E19F" w15:done="0"/>
  <w15:commentEx w15:paraId="014EBB33" w15:done="0"/>
  <w15:commentEx w15:paraId="600160D8" w15:done="0"/>
  <w15:commentEx w15:paraId="1C03996A" w15:done="0"/>
  <w15:commentEx w15:paraId="7708A00D" w15:done="0"/>
  <w15:commentEx w15:paraId="63F52FA7" w15:done="0"/>
  <w15:commentEx w15:paraId="4559EF90" w15:done="0"/>
  <w15:commentEx w15:paraId="6531AB0A" w15:done="0"/>
  <w15:commentEx w15:paraId="4E0EE164" w15:done="0"/>
  <w15:commentEx w15:paraId="31F49262" w15:done="0"/>
  <w15:commentEx w15:paraId="71DF89A7" w15:done="0"/>
  <w15:commentEx w15:paraId="77194A97" w15:done="0"/>
  <w15:commentEx w15:paraId="0B526C97" w15:done="0"/>
  <w15:commentEx w15:paraId="5EAD3887" w15:done="0"/>
  <w15:commentEx w15:paraId="16093A00" w15:done="0"/>
  <w15:commentEx w15:paraId="47586C33" w15:done="0"/>
  <w15:commentEx w15:paraId="55FAEAE5" w15:done="0"/>
  <w15:commentEx w15:paraId="300817BB" w15:done="0"/>
  <w15:commentEx w15:paraId="309AF774" w15:done="0"/>
  <w15:commentEx w15:paraId="5AC64B07" w15:done="0"/>
  <w15:commentEx w15:paraId="77A0FCDC" w15:done="0"/>
  <w15:commentEx w15:paraId="3B49DC6C" w15:done="0"/>
  <w15:commentEx w15:paraId="08A609F3" w15:done="0"/>
  <w15:commentEx w15:paraId="216FCE94" w15:done="0"/>
  <w15:commentEx w15:paraId="7270666D" w15:done="0"/>
  <w15:commentEx w15:paraId="719F9993" w15:done="0"/>
  <w15:commentEx w15:paraId="6044753C" w15:done="0"/>
  <w15:commentEx w15:paraId="370BFA91" w15:done="0"/>
  <w15:commentEx w15:paraId="4150645A" w15:done="0"/>
  <w15:commentEx w15:paraId="17FA47AF" w15:done="0"/>
  <w15:commentEx w15:paraId="26333AA1" w15:done="0"/>
  <w15:commentEx w15:paraId="5830FC8D" w15:done="0"/>
  <w15:commentEx w15:paraId="1ABD4F1A" w15:done="0"/>
  <w15:commentEx w15:paraId="65CE6C25" w15:done="0"/>
  <w15:commentEx w15:paraId="086052A4" w15:done="0"/>
  <w15:commentEx w15:paraId="63765285" w15:done="0"/>
  <w15:commentEx w15:paraId="1E392AF6" w15:done="0"/>
  <w15:commentEx w15:paraId="1CC66EFE" w15:done="0"/>
  <w15:commentEx w15:paraId="0F11D85F" w15:done="0"/>
  <w15:commentEx w15:paraId="0F727F14" w15:done="0"/>
  <w15:commentEx w15:paraId="331C9967" w15:done="0"/>
  <w15:commentEx w15:paraId="60B128E8" w15:done="0"/>
  <w15:commentEx w15:paraId="1DBD081D" w15:done="0"/>
  <w15:commentEx w15:paraId="2FCEB02E" w15:done="0"/>
  <w15:commentEx w15:paraId="3068AF15" w15:done="0"/>
  <w15:commentEx w15:paraId="1740439B" w15:done="0"/>
  <w15:commentEx w15:paraId="249EB378" w15:done="0"/>
  <w15:commentEx w15:paraId="4BDFD4B8" w15:done="0"/>
  <w15:commentEx w15:paraId="7A4C1358" w15:done="0"/>
  <w15:commentEx w15:paraId="67592982" w15:done="0"/>
  <w15:commentEx w15:paraId="4CAD2F0D" w15:done="0"/>
  <w15:commentEx w15:paraId="7550A2C0" w15:done="0"/>
  <w15:commentEx w15:paraId="4B7DB877" w15:done="0"/>
  <w15:commentEx w15:paraId="4A088ECF" w15:done="0"/>
  <w15:commentEx w15:paraId="1F4B0E6D" w15:done="0"/>
  <w15:commentEx w15:paraId="5B3E5EAE" w15:done="0"/>
  <w15:commentEx w15:paraId="0C0153C9" w15:done="0"/>
  <w15:commentEx w15:paraId="75796154" w15:done="0"/>
  <w15:commentEx w15:paraId="791EC34D" w15:done="0"/>
  <w15:commentEx w15:paraId="2DD9258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24E8EB2" w16cex:dateUtc="2025-09-29T12:28:00Z"/>
  <w16cex:commentExtensible w16cex:durableId="50D98727" w16cex:dateUtc="2025-07-29T10:32:00Z"/>
  <w16cex:commentExtensible w16cex:durableId="29BB8130" w16cex:dateUtc="2025-07-29T10:34:00Z"/>
  <w16cex:commentExtensible w16cex:durableId="1DEA5F65" w16cex:dateUtc="2025-07-29T10:49:00Z"/>
  <w16cex:commentExtensible w16cex:durableId="4E4904B7" w16cex:dateUtc="2025-07-29T10:51:00Z"/>
  <w16cex:commentExtensible w16cex:durableId="0FEA6443" w16cex:dateUtc="2025-09-25T11:19:00Z"/>
  <w16cex:commentExtensible w16cex:durableId="4D53F47D" w16cex:dateUtc="2025-11-04T12:49:00Z"/>
  <w16cex:commentExtensible w16cex:durableId="600C8B62" w16cex:dateUtc="2025-10-01T05:51:00Z"/>
  <w16cex:commentExtensible w16cex:durableId="3218BCCB" w16cex:dateUtc="2025-09-23T08:59:00Z"/>
  <w16cex:commentExtensible w16cex:durableId="5F714F21" w16cex:dateUtc="2025-09-23T08:56:00Z"/>
  <w16cex:commentExtensible w16cex:durableId="67F3D06E" w16cex:dateUtc="2025-09-26T11:10:00Z"/>
  <w16cex:commentExtensible w16cex:durableId="2AD6A271" w16cex:dateUtc="2025-07-17T07:43:00Z"/>
  <w16cex:commentExtensible w16cex:durableId="6900427E" w16cex:dateUtc="2025-09-26T11:23:00Z"/>
  <w16cex:commentExtensible w16cex:durableId="7BBE9EF9" w16cex:dateUtc="2025-09-26T11:19:00Z"/>
  <w16cex:commentExtensible w16cex:durableId="7AEF5627" w16cex:dateUtc="2025-07-21T13:12:00Z"/>
  <w16cex:commentExtensible w16cex:durableId="5522640B" w16cex:dateUtc="2025-07-17T07:51:00Z"/>
  <w16cex:commentExtensible w16cex:durableId="54D27B57" w16cex:dateUtc="2025-07-17T07:52:00Z"/>
  <w16cex:commentExtensible w16cex:durableId="78987DC1" w16cex:dateUtc="2025-07-17T07:53:00Z"/>
  <w16cex:commentExtensible w16cex:durableId="070690EE" w16cex:dateUtc="2025-07-30T11:10:00Z"/>
  <w16cex:commentExtensible w16cex:durableId="5864ABE1" w16cex:dateUtc="2025-07-21T13:14:00Z"/>
  <w16cex:commentExtensible w16cex:durableId="72F4A918" w16cex:dateUtc="2025-10-03T13:17:00Z"/>
  <w16cex:commentExtensible w16cex:durableId="7854DD7D" w16cex:dateUtc="2025-10-03T13:03:00Z"/>
  <w16cex:commentExtensible w16cex:durableId="67E7751A" w16cex:dateUtc="2025-10-02T11:32:00Z"/>
  <w16cex:commentExtensible w16cex:durableId="6D2DD9BC" w16cex:dateUtc="2025-09-23T10:23:00Z"/>
  <w16cex:commentExtensible w16cex:durableId="5A4F5755" w16cex:dateUtc="2025-08-04T12:15:00Z"/>
  <w16cex:commentExtensible w16cex:durableId="4A8B1109" w16cex:dateUtc="2025-10-03T12:09:00Z"/>
  <w16cex:commentExtensible w16cex:durableId="0E669DB2" w16cex:dateUtc="2025-08-05T07:46:00Z"/>
  <w16cex:commentExtensible w16cex:durableId="57CBC953" w16cex:dateUtc="2025-10-04T20:45:00Z"/>
  <w16cex:commentExtensible w16cex:durableId="5A1E218C" w16cex:dateUtc="2025-10-05T15:16:00Z"/>
  <w16cex:commentExtensible w16cex:durableId="4601D0FB" w16cex:dateUtc="2025-08-06T14:17:00Z"/>
  <w16cex:commentExtensible w16cex:durableId="071490AC" w16cex:dateUtc="2025-07-17T08:11:00Z"/>
  <w16cex:commentExtensible w16cex:durableId="49F8DFB0" w16cex:dateUtc="2025-07-17T08:25:00Z"/>
  <w16cex:commentExtensible w16cex:durableId="469DD56C" w16cex:dateUtc="2025-07-21T11:08:00Z"/>
  <w16cex:commentExtensible w16cex:durableId="6C9BB449" w16cex:dateUtc="2025-09-29T13:17:00Z"/>
  <w16cex:commentExtensible w16cex:durableId="176C6624" w16cex:dateUtc="2025-10-16T07:53:00Z"/>
  <w16cex:commentExtensible w16cex:durableId="50C5B966" w16cex:dateUtc="2025-10-01T06:24:00Z"/>
  <w16cex:commentExtensible w16cex:durableId="2EB09D61" w16cex:dateUtc="2025-10-01T06:24:00Z"/>
  <w16cex:commentExtensible w16cex:durableId="4EC158DF" w16cex:dateUtc="2025-09-12T08:17:00Z"/>
  <w16cex:commentExtensible w16cex:durableId="367BF109" w16cex:dateUtc="2025-09-12T08:17:00Z"/>
  <w16cex:commentExtensible w16cex:durableId="53DEEE3D" w16cex:dateUtc="2025-10-01T07:08:00Z"/>
  <w16cex:commentExtensible w16cex:durableId="48DA2C36" w16cex:dateUtc="2025-09-12T08:18:00Z"/>
  <w16cex:commentExtensible w16cex:durableId="6D170F02" w16cex:dateUtc="2025-09-12T08:14:00Z"/>
  <w16cex:commentExtensible w16cex:durableId="630AD4D5" w16cex:dateUtc="2025-09-12T08:19:00Z"/>
  <w16cex:commentExtensible w16cex:durableId="23FEA955" w16cex:dateUtc="2025-09-12T08:12:00Z"/>
  <w16cex:commentExtensible w16cex:durableId="7C272856" w16cex:dateUtc="2025-09-12T08:11:00Z"/>
  <w16cex:commentExtensible w16cex:durableId="09ABD817" w16cex:dateUtc="2025-09-26T11:06:00Z"/>
  <w16cex:commentExtensible w16cex:durableId="559A4735" w16cex:dateUtc="2025-08-05T12:17:00Z"/>
  <w16cex:commentExtensible w16cex:durableId="4931011E" w16cex:dateUtc="2025-09-24T12:26:00Z"/>
  <w16cex:commentExtensible w16cex:durableId="199CFDA8" w16cex:dateUtc="2025-10-02T12:49:00Z"/>
  <w16cex:commentExtensible w16cex:durableId="7CA44AA0" w16cex:dateUtc="2025-09-24T12:41:00Z"/>
  <w16cex:commentExtensible w16cex:durableId="79C30499" w16cex:dateUtc="2025-09-24T12:35:00Z"/>
  <w16cex:commentExtensible w16cex:durableId="089DF03A" w16cex:dateUtc="2025-09-25T11:28:00Z"/>
  <w16cex:commentExtensible w16cex:durableId="49C70CF8" w16cex:dateUtc="2025-07-18T10:56:00Z"/>
  <w16cex:commentExtensible w16cex:durableId="3D7B0C4B" w16cex:dateUtc="2025-09-25T11:32:00Z"/>
  <w16cex:commentExtensible w16cex:durableId="0157C940" w16cex:dateUtc="2025-09-25T11:39:00Z"/>
  <w16cex:commentExtensible w16cex:durableId="013BB466" w16cex:dateUtc="2025-09-25T11:36:00Z"/>
  <w16cex:commentExtensible w16cex:durableId="13A18350" w16cex:dateUtc="2025-10-06T11:44:00Z"/>
  <w16cex:commentExtensible w16cex:durableId="4043A951" w16cex:dateUtc="2025-07-18T11:16:00Z"/>
  <w16cex:commentExtensible w16cex:durableId="6204797A" w16cex:dateUtc="2025-07-18T11:36:00Z"/>
  <w16cex:commentExtensible w16cex:durableId="7243D689" w16cex:dateUtc="2025-07-18T11:36:00Z"/>
  <w16cex:commentExtensible w16cex:durableId="51A4CE9D" w16cex:dateUtc="2025-07-18T11:38:00Z"/>
  <w16cex:commentExtensible w16cex:durableId="01580E7D" w16cex:dateUtc="2025-07-18T11:40:00Z"/>
  <w16cex:commentExtensible w16cex:durableId="405878C7" w16cex:dateUtc="2025-07-18T12:01:00Z"/>
  <w16cex:commentExtensible w16cex:durableId="2380FC84" w16cex:dateUtc="2025-09-25T12:52:00Z"/>
  <w16cex:commentExtensible w16cex:durableId="548BA5A6" w16cex:dateUtc="2025-09-25T13:59:00Z"/>
  <w16cex:commentExtensible w16cex:durableId="24BEE1A7" w16cex:dateUtc="2025-09-25T14:07:00Z"/>
  <w16cex:commentExtensible w16cex:durableId="3A5B6F60" w16cex:dateUtc="2025-07-29T12:26:00Z"/>
  <w16cex:commentExtensible w16cex:durableId="3DCBEF15" w16cex:dateUtc="2025-07-18T12:24:00Z"/>
  <w16cex:commentExtensible w16cex:durableId="502649EA" w16cex:dateUtc="2025-07-18T12:29:00Z"/>
  <w16cex:commentExtensible w16cex:durableId="029659E2" w16cex:dateUtc="2025-09-25T14:14:00Z"/>
  <w16cex:commentExtensible w16cex:durableId="11FA4838" w16cex:dateUtc="2025-07-18T12:32:00Z"/>
  <w16cex:commentExtensible w16cex:durableId="15713895" w16cex:dateUtc="2025-09-25T14:40:00Z"/>
  <w16cex:commentExtensible w16cex:durableId="733659B0" w16cex:dateUtc="2025-09-25T14:20:00Z"/>
  <w16cex:commentExtensible w16cex:durableId="478332C5" w16cex:dateUtc="2025-10-06T11:51:00Z"/>
  <w16cex:commentExtensible w16cex:durableId="77B9E672" w16cex:dateUtc="2025-07-17T13:23:00Z"/>
  <w16cex:commentExtensible w16cex:durableId="1EFBD871" w16cex:dateUtc="2025-07-21T12:16:00Z"/>
  <w16cex:commentExtensible w16cex:durableId="4AC38839" w16cex:dateUtc="2025-07-21T12:17:00Z"/>
  <w16cex:commentExtensible w16cex:durableId="0944A2C1" w16cex:dateUtc="2025-10-01T08:41:00Z"/>
  <w16cex:commentExtensible w16cex:durableId="0BA0B8FA" w16cex:dateUtc="2025-10-01T08:40:00Z"/>
  <w16cex:commentExtensible w16cex:durableId="60F30C1A" w16cex:dateUtc="2025-10-01T08:54:00Z"/>
  <w16cex:commentExtensible w16cex:durableId="2A785ECB" w16cex:dateUtc="2025-07-18T13:11:00Z"/>
  <w16cex:commentExtensible w16cex:durableId="39610C1F" w16cex:dateUtc="2025-10-01T10:33:00Z"/>
  <w16cex:commentExtensible w16cex:durableId="0B916546" w16cex:dateUtc="2025-07-21T05:44:00Z"/>
  <w16cex:commentExtensible w16cex:durableId="03D32FE9" w16cex:dateUtc="2025-07-21T05:48:00Z"/>
  <w16cex:commentExtensible w16cex:durableId="725D2C56" w16cex:dateUtc="2025-07-21T05:51:00Z"/>
  <w16cex:commentExtensible w16cex:durableId="6AF36067" w16cex:dateUtc="2025-07-21T05:54:00Z"/>
  <w16cex:commentExtensible w16cex:durableId="0091D7B2" w16cex:dateUtc="2025-07-17T08:36:00Z"/>
  <w16cex:commentExtensible w16cex:durableId="5501AA52" w16cex:dateUtc="2025-07-17T08:41:00Z"/>
  <w16cex:commentExtensible w16cex:durableId="422EAD27" w16cex:dateUtc="2025-07-17T09:08:00Z"/>
  <w16cex:commentExtensible w16cex:durableId="709E9BC3" w16cex:dateUtc="2025-07-17T09:09:00Z"/>
  <w16cex:commentExtensible w16cex:durableId="5BFD1D37" w16cex:dateUtc="2025-07-17T09:09:00Z"/>
  <w16cex:commentExtensible w16cex:durableId="570D6CE5" w16cex:dateUtc="2025-10-31T11:37:00Z"/>
  <w16cex:commentExtensible w16cex:durableId="2C2F7E67" w16cex:dateUtc="2025-07-17T09:13:00Z"/>
  <w16cex:commentExtensible w16cex:durableId="6242B82C" w16cex:dateUtc="2025-07-17T09:15:00Z"/>
  <w16cex:commentExtensible w16cex:durableId="4FDB8B30" w16cex:dateUtc="2025-07-17T12:39:00Z"/>
  <w16cex:commentExtensible w16cex:durableId="0570F438" w16cex:dateUtc="2025-08-05T13:08:00Z"/>
  <w16cex:commentExtensible w16cex:durableId="1F3EE76B" w16cex:dateUtc="2025-07-21T06:14:00Z"/>
  <w16cex:commentExtensible w16cex:durableId="16966E00" w16cex:dateUtc="2025-07-17T09:22:00Z"/>
  <w16cex:commentExtensible w16cex:durableId="1CBD692F" w16cex:dateUtc="2025-07-25T06:01:00Z"/>
  <w16cex:commentExtensible w16cex:durableId="6EE53D03" w16cex:dateUtc="2025-07-21T06:28:00Z"/>
  <w16cex:commentExtensible w16cex:durableId="0ACF2864" w16cex:dateUtc="2025-07-21T06:27:00Z"/>
  <w16cex:commentExtensible w16cex:durableId="13C2A2B2" w16cex:dateUtc="2025-07-17T13:27:00Z"/>
  <w16cex:commentExtensible w16cex:durableId="22D05BB8" w16cex:dateUtc="2025-11-06T10:34:00Z"/>
  <w16cex:commentExtensible w16cex:durableId="71DB4D8A" w16cex:dateUtc="2025-09-26T12:18:00Z"/>
  <w16cex:commentExtensible w16cex:durableId="583B2BF1" w16cex:dateUtc="2025-07-18T13:25:00Z"/>
  <w16cex:commentExtensible w16cex:durableId="65F308DF" w16cex:dateUtc="2025-10-01T12:40:00Z"/>
  <w16cex:commentExtensible w16cex:durableId="09E8F494" w16cex:dateUtc="2025-10-04T20:42:00Z"/>
  <w16cex:commentExtensible w16cex:durableId="3389704B" w16cex:dateUtc="2025-10-04T17:04:00Z"/>
  <w16cex:commentExtensible w16cex:durableId="25C1E6F3" w16cex:dateUtc="2025-10-04T20:35:00Z"/>
  <w16cex:commentExtensible w16cex:durableId="79495ABE" w16cex:dateUtc="2025-10-06T09:02:00Z"/>
  <w16cex:commentExtensible w16cex:durableId="39C9D014" w16cex:dateUtc="2025-10-06T10:02:00Z"/>
  <w16cex:commentExtensible w16cex:durableId="12ACCB25" w16cex:dateUtc="2025-08-06T08:13:00Z"/>
  <w16cex:commentExtensible w16cex:durableId="1DCC550A" w16cex:dateUtc="2025-08-06T08:29:00Z"/>
  <w16cex:commentExtensible w16cex:durableId="6096F9B5" w16cex:dateUtc="2025-10-05T16:39:00Z"/>
  <w16cex:commentExtensible w16cex:durableId="32B1DCCF" w16cex:dateUtc="2025-07-21T12:52:00Z"/>
  <w16cex:commentExtensible w16cex:durableId="22CC3B41" w16cex:dateUtc="2025-08-06T08:04:00Z"/>
  <w16cex:commentExtensible w16cex:durableId="10AFB3B0" w16cex:dateUtc="2025-09-29T08:26:00Z"/>
  <w16cex:commentExtensible w16cex:durableId="144597C7" w16cex:dateUtc="2025-09-29T13: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38DC47" w16cid:durableId="624E8EB2"/>
  <w16cid:commentId w16cid:paraId="0170BA0D" w16cid:durableId="50D98727"/>
  <w16cid:commentId w16cid:paraId="379C27F6" w16cid:durableId="29BB8130"/>
  <w16cid:commentId w16cid:paraId="632B0E24" w16cid:durableId="1DEA5F65"/>
  <w16cid:commentId w16cid:paraId="7A4201F5" w16cid:durableId="4E4904B7"/>
  <w16cid:commentId w16cid:paraId="3F0C3C9B" w16cid:durableId="0FEA6443"/>
  <w16cid:commentId w16cid:paraId="08F50AB5" w16cid:durableId="4D53F47D"/>
  <w16cid:commentId w16cid:paraId="3BF0E899" w16cid:durableId="600C8B62"/>
  <w16cid:commentId w16cid:paraId="326E8A05" w16cid:durableId="3218BCCB"/>
  <w16cid:commentId w16cid:paraId="3D504470" w16cid:durableId="5F714F21"/>
  <w16cid:commentId w16cid:paraId="2803D2EF" w16cid:durableId="67F3D06E"/>
  <w16cid:commentId w16cid:paraId="778D0D4B" w16cid:durableId="2AD6A271"/>
  <w16cid:commentId w16cid:paraId="08281ABF" w16cid:durableId="6900427E"/>
  <w16cid:commentId w16cid:paraId="78DE3A48" w16cid:durableId="7BBE9EF9"/>
  <w16cid:commentId w16cid:paraId="7207C97E" w16cid:durableId="7AEF5627"/>
  <w16cid:commentId w16cid:paraId="0CCD39D4" w16cid:durableId="5522640B"/>
  <w16cid:commentId w16cid:paraId="4D6971AA" w16cid:durableId="54D27B57"/>
  <w16cid:commentId w16cid:paraId="38822955" w16cid:durableId="78987DC1"/>
  <w16cid:commentId w16cid:paraId="351BF812" w16cid:durableId="070690EE"/>
  <w16cid:commentId w16cid:paraId="21E19A71" w16cid:durableId="5864ABE1"/>
  <w16cid:commentId w16cid:paraId="44F40272" w16cid:durableId="72F4A918"/>
  <w16cid:commentId w16cid:paraId="7266E59F" w16cid:durableId="7854DD7D"/>
  <w16cid:commentId w16cid:paraId="41233158" w16cid:durableId="67E7751A"/>
  <w16cid:commentId w16cid:paraId="06F2DF88" w16cid:durableId="6D2DD9BC"/>
  <w16cid:commentId w16cid:paraId="1D5799CE" w16cid:durableId="5A4F5755"/>
  <w16cid:commentId w16cid:paraId="1BB26D1C" w16cid:durableId="4A8B1109"/>
  <w16cid:commentId w16cid:paraId="1426123F" w16cid:durableId="0E669DB2"/>
  <w16cid:commentId w16cid:paraId="7850E23A" w16cid:durableId="57CBC953"/>
  <w16cid:commentId w16cid:paraId="69A1825F" w16cid:durableId="5A1E218C"/>
  <w16cid:commentId w16cid:paraId="0D580FD0" w16cid:durableId="4601D0FB"/>
  <w16cid:commentId w16cid:paraId="1969E5C6" w16cid:durableId="071490AC"/>
  <w16cid:commentId w16cid:paraId="093CFFBC" w16cid:durableId="49F8DFB0"/>
  <w16cid:commentId w16cid:paraId="17D0634E" w16cid:durableId="469DD56C"/>
  <w16cid:commentId w16cid:paraId="670132BC" w16cid:durableId="6C9BB449"/>
  <w16cid:commentId w16cid:paraId="2E6927B3" w16cid:durableId="176C6624"/>
  <w16cid:commentId w16cid:paraId="3CCE421E" w16cid:durableId="50C5B966"/>
  <w16cid:commentId w16cid:paraId="44B72F85" w16cid:durableId="2EB09D61"/>
  <w16cid:commentId w16cid:paraId="17B47157" w16cid:durableId="4EC158DF"/>
  <w16cid:commentId w16cid:paraId="44A364CF" w16cid:durableId="367BF109"/>
  <w16cid:commentId w16cid:paraId="3A6978F3" w16cid:durableId="53DEEE3D"/>
  <w16cid:commentId w16cid:paraId="3C8EEEE8" w16cid:durableId="48DA2C36"/>
  <w16cid:commentId w16cid:paraId="28C94D56" w16cid:durableId="6D170F02"/>
  <w16cid:commentId w16cid:paraId="6875C5B5" w16cid:durableId="630AD4D5"/>
  <w16cid:commentId w16cid:paraId="40779F14" w16cid:durableId="23FEA955"/>
  <w16cid:commentId w16cid:paraId="42752F78" w16cid:durableId="7C272856"/>
  <w16cid:commentId w16cid:paraId="6D7E1C99" w16cid:durableId="09ABD817"/>
  <w16cid:commentId w16cid:paraId="0CA941F6" w16cid:durableId="559A4735"/>
  <w16cid:commentId w16cid:paraId="6ED8982E" w16cid:durableId="4931011E"/>
  <w16cid:commentId w16cid:paraId="43C0B2A9" w16cid:durableId="199CFDA8"/>
  <w16cid:commentId w16cid:paraId="382DD4D2" w16cid:durableId="7CA44AA0"/>
  <w16cid:commentId w16cid:paraId="0AD83292" w16cid:durableId="79C30499"/>
  <w16cid:commentId w16cid:paraId="7D3C75B3" w16cid:durableId="089DF03A"/>
  <w16cid:commentId w16cid:paraId="70F38DCD" w16cid:durableId="49C70CF8"/>
  <w16cid:commentId w16cid:paraId="6D47E6B4" w16cid:durableId="3D7B0C4B"/>
  <w16cid:commentId w16cid:paraId="63412798" w16cid:durableId="0157C940"/>
  <w16cid:commentId w16cid:paraId="7F093891" w16cid:durableId="013BB466"/>
  <w16cid:commentId w16cid:paraId="0FCAF401" w16cid:durableId="13A18350"/>
  <w16cid:commentId w16cid:paraId="6BCD7021" w16cid:durableId="4043A951"/>
  <w16cid:commentId w16cid:paraId="3AD4E19F" w16cid:durableId="6204797A"/>
  <w16cid:commentId w16cid:paraId="014EBB33" w16cid:durableId="7243D689"/>
  <w16cid:commentId w16cid:paraId="600160D8" w16cid:durableId="51A4CE9D"/>
  <w16cid:commentId w16cid:paraId="1C03996A" w16cid:durableId="01580E7D"/>
  <w16cid:commentId w16cid:paraId="7708A00D" w16cid:durableId="405878C7"/>
  <w16cid:commentId w16cid:paraId="63F52FA7" w16cid:durableId="2380FC84"/>
  <w16cid:commentId w16cid:paraId="4559EF90" w16cid:durableId="548BA5A6"/>
  <w16cid:commentId w16cid:paraId="6531AB0A" w16cid:durableId="24BEE1A7"/>
  <w16cid:commentId w16cid:paraId="4E0EE164" w16cid:durableId="3A5B6F60"/>
  <w16cid:commentId w16cid:paraId="31F49262" w16cid:durableId="3DCBEF15"/>
  <w16cid:commentId w16cid:paraId="71DF89A7" w16cid:durableId="502649EA"/>
  <w16cid:commentId w16cid:paraId="77194A97" w16cid:durableId="029659E2"/>
  <w16cid:commentId w16cid:paraId="0B526C97" w16cid:durableId="11FA4838"/>
  <w16cid:commentId w16cid:paraId="5EAD3887" w16cid:durableId="15713895"/>
  <w16cid:commentId w16cid:paraId="16093A00" w16cid:durableId="733659B0"/>
  <w16cid:commentId w16cid:paraId="47586C33" w16cid:durableId="478332C5"/>
  <w16cid:commentId w16cid:paraId="55FAEAE5" w16cid:durableId="77B9E672"/>
  <w16cid:commentId w16cid:paraId="300817BB" w16cid:durableId="1EFBD871"/>
  <w16cid:commentId w16cid:paraId="309AF774" w16cid:durableId="4AC38839"/>
  <w16cid:commentId w16cid:paraId="5AC64B07" w16cid:durableId="0944A2C1"/>
  <w16cid:commentId w16cid:paraId="77A0FCDC" w16cid:durableId="0BA0B8FA"/>
  <w16cid:commentId w16cid:paraId="3B49DC6C" w16cid:durableId="60F30C1A"/>
  <w16cid:commentId w16cid:paraId="08A609F3" w16cid:durableId="2A785ECB"/>
  <w16cid:commentId w16cid:paraId="216FCE94" w16cid:durableId="39610C1F"/>
  <w16cid:commentId w16cid:paraId="7270666D" w16cid:durableId="0B916546"/>
  <w16cid:commentId w16cid:paraId="719F9993" w16cid:durableId="03D32FE9"/>
  <w16cid:commentId w16cid:paraId="6044753C" w16cid:durableId="725D2C56"/>
  <w16cid:commentId w16cid:paraId="370BFA91" w16cid:durableId="6AF36067"/>
  <w16cid:commentId w16cid:paraId="4150645A" w16cid:durableId="0091D7B2"/>
  <w16cid:commentId w16cid:paraId="17FA47AF" w16cid:durableId="5501AA52"/>
  <w16cid:commentId w16cid:paraId="26333AA1" w16cid:durableId="422EAD27"/>
  <w16cid:commentId w16cid:paraId="5830FC8D" w16cid:durableId="709E9BC3"/>
  <w16cid:commentId w16cid:paraId="1ABD4F1A" w16cid:durableId="5BFD1D37"/>
  <w16cid:commentId w16cid:paraId="65CE6C25" w16cid:durableId="570D6CE5"/>
  <w16cid:commentId w16cid:paraId="086052A4" w16cid:durableId="2C2F7E67"/>
  <w16cid:commentId w16cid:paraId="63765285" w16cid:durableId="6242B82C"/>
  <w16cid:commentId w16cid:paraId="1E392AF6" w16cid:durableId="4FDB8B30"/>
  <w16cid:commentId w16cid:paraId="1CC66EFE" w16cid:durableId="0570F438"/>
  <w16cid:commentId w16cid:paraId="0F11D85F" w16cid:durableId="1F3EE76B"/>
  <w16cid:commentId w16cid:paraId="0F727F14" w16cid:durableId="16966E00"/>
  <w16cid:commentId w16cid:paraId="331C9967" w16cid:durableId="1CBD692F"/>
  <w16cid:commentId w16cid:paraId="60B128E8" w16cid:durableId="6EE53D03"/>
  <w16cid:commentId w16cid:paraId="1DBD081D" w16cid:durableId="0ACF2864"/>
  <w16cid:commentId w16cid:paraId="2FCEB02E" w16cid:durableId="13C2A2B2"/>
  <w16cid:commentId w16cid:paraId="3068AF15" w16cid:durableId="22D05BB8"/>
  <w16cid:commentId w16cid:paraId="1740439B" w16cid:durableId="71DB4D8A"/>
  <w16cid:commentId w16cid:paraId="249EB378" w16cid:durableId="583B2BF1"/>
  <w16cid:commentId w16cid:paraId="4BDFD4B8" w16cid:durableId="65F308DF"/>
  <w16cid:commentId w16cid:paraId="7A4C1358" w16cid:durableId="09E8F494"/>
  <w16cid:commentId w16cid:paraId="67592982" w16cid:durableId="3389704B"/>
  <w16cid:commentId w16cid:paraId="4CAD2F0D" w16cid:durableId="25C1E6F3"/>
  <w16cid:commentId w16cid:paraId="7550A2C0" w16cid:durableId="79495ABE"/>
  <w16cid:commentId w16cid:paraId="4B7DB877" w16cid:durableId="39C9D014"/>
  <w16cid:commentId w16cid:paraId="4A088ECF" w16cid:durableId="12ACCB25"/>
  <w16cid:commentId w16cid:paraId="1F4B0E6D" w16cid:durableId="1DCC550A"/>
  <w16cid:commentId w16cid:paraId="5B3E5EAE" w16cid:durableId="6096F9B5"/>
  <w16cid:commentId w16cid:paraId="0C0153C9" w16cid:durableId="32B1DCCF"/>
  <w16cid:commentId w16cid:paraId="75796154" w16cid:durableId="22CC3B41"/>
  <w16cid:commentId w16cid:paraId="791EC34D" w16cid:durableId="10AFB3B0"/>
  <w16cid:commentId w16cid:paraId="2DD9258F" w16cid:durableId="144597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FE583" w14:textId="77777777" w:rsidR="007C0977" w:rsidRDefault="007C0977">
      <w:pPr>
        <w:spacing w:before="0" w:after="0" w:line="240" w:lineRule="auto"/>
      </w:pPr>
      <w:r>
        <w:separator/>
      </w:r>
    </w:p>
  </w:endnote>
  <w:endnote w:type="continuationSeparator" w:id="0">
    <w:p w14:paraId="674820A7" w14:textId="77777777" w:rsidR="007C0977" w:rsidRDefault="007C0977">
      <w:pPr>
        <w:spacing w:before="0" w:after="0" w:line="240" w:lineRule="auto"/>
      </w:pPr>
      <w:r>
        <w:continuationSeparator/>
      </w:r>
    </w:p>
  </w:endnote>
  <w:endnote w:type="continuationNotice" w:id="1">
    <w:p w14:paraId="4F04C5A8" w14:textId="77777777" w:rsidR="007C0977" w:rsidRDefault="007C09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4246748"/>
      <w:docPartObj>
        <w:docPartGallery w:val="Page Numbers (Bottom of Page)"/>
        <w:docPartUnique/>
      </w:docPartObj>
    </w:sdtPr>
    <w:sdtEndPr/>
    <w:sdtContent>
      <w:p w14:paraId="7CDC5A61" w14:textId="4A0FED87" w:rsidR="00344444" w:rsidRDefault="00344444">
        <w:pPr>
          <w:pStyle w:val="Jalus"/>
          <w:jc w:val="center"/>
          <w:rPr>
            <w:rFonts w:ascii="Cambria" w:hAnsi="Cambria"/>
            <w:sz w:val="22"/>
            <w:szCs w:val="20"/>
          </w:rPr>
        </w:pPr>
        <w:r>
          <w:rPr>
            <w:rFonts w:ascii="Cambria" w:hAnsi="Cambria"/>
            <w:sz w:val="22"/>
            <w:szCs w:val="20"/>
          </w:rPr>
          <w:fldChar w:fldCharType="begin"/>
        </w:r>
        <w:r>
          <w:rPr>
            <w:rFonts w:ascii="Cambria" w:hAnsi="Cambria"/>
            <w:sz w:val="22"/>
            <w:szCs w:val="20"/>
          </w:rPr>
          <w:instrText>PAGE   \* MERGEFORMAT</w:instrText>
        </w:r>
        <w:r>
          <w:rPr>
            <w:rFonts w:ascii="Cambria" w:hAnsi="Cambria"/>
            <w:sz w:val="22"/>
            <w:szCs w:val="20"/>
          </w:rPr>
          <w:fldChar w:fldCharType="separate"/>
        </w:r>
        <w:r w:rsidR="00711764" w:rsidRPr="00711764">
          <w:rPr>
            <w:rFonts w:ascii="Cambria" w:hAnsi="Cambria"/>
            <w:noProof/>
            <w:sz w:val="22"/>
            <w:szCs w:val="20"/>
            <w:lang w:val="et-EE"/>
          </w:rPr>
          <w:t>139</w:t>
        </w:r>
        <w:r>
          <w:rPr>
            <w:rFonts w:ascii="Cambria" w:hAnsi="Cambria"/>
            <w:sz w:val="22"/>
            <w:szCs w:val="20"/>
          </w:rPr>
          <w:fldChar w:fldCharType="end"/>
        </w:r>
      </w:p>
    </w:sdtContent>
  </w:sdt>
  <w:p w14:paraId="2C843BBE" w14:textId="77777777" w:rsidR="00344444" w:rsidRDefault="00344444">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52D08" w14:textId="77777777" w:rsidR="00344444" w:rsidRDefault="00344444">
    <w:pPr>
      <w:pStyle w:val="Jalus"/>
      <w:jc w:val="center"/>
    </w:pPr>
  </w:p>
  <w:p w14:paraId="48CD5782" w14:textId="77777777" w:rsidR="00344444" w:rsidRDefault="0034444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01948" w14:textId="77777777" w:rsidR="007C0977" w:rsidRDefault="007C0977">
      <w:pPr>
        <w:spacing w:before="0" w:after="0" w:line="240" w:lineRule="auto"/>
      </w:pPr>
      <w:r>
        <w:separator/>
      </w:r>
    </w:p>
  </w:footnote>
  <w:footnote w:type="continuationSeparator" w:id="0">
    <w:p w14:paraId="64DC1E7F" w14:textId="77777777" w:rsidR="007C0977" w:rsidRDefault="007C0977">
      <w:pPr>
        <w:spacing w:before="0" w:after="0" w:line="240" w:lineRule="auto"/>
      </w:pPr>
      <w:r>
        <w:continuationSeparator/>
      </w:r>
    </w:p>
  </w:footnote>
  <w:footnote w:type="continuationNotice" w:id="1">
    <w:p w14:paraId="48EF736B" w14:textId="77777777" w:rsidR="007C0977" w:rsidRDefault="007C0977">
      <w:pPr>
        <w:spacing w:before="0" w:after="0" w:line="240" w:lineRule="auto"/>
      </w:pPr>
    </w:p>
  </w:footnote>
  <w:footnote w:id="2">
    <w:p w14:paraId="1776E9CF" w14:textId="77777777" w:rsidR="00344444" w:rsidRDefault="00344444">
      <w:pPr>
        <w:pStyle w:val="Allmrkusetekst"/>
        <w:ind w:left="0" w:firstLine="0"/>
        <w:jc w:val="both"/>
        <w:outlineLvl w:val="0"/>
        <w:rPr>
          <w:rFonts w:ascii="Cambria" w:hAnsi="Cambria"/>
          <w:lang w:val="et-EE"/>
        </w:rPr>
      </w:pPr>
      <w:r>
        <w:rPr>
          <w:rStyle w:val="Allmrkuseviide"/>
          <w:rFonts w:ascii="Cambria" w:hAnsi="Cambria"/>
          <w:b w:val="0"/>
          <w:bCs/>
          <w:sz w:val="22"/>
          <w:szCs w:val="18"/>
        </w:rPr>
        <w:footnoteRef/>
      </w:r>
      <w:r>
        <w:rPr>
          <w:rFonts w:ascii="Cambria" w:hAnsi="Cambria"/>
          <w:sz w:val="22"/>
          <w:szCs w:val="18"/>
        </w:rPr>
        <w:t xml:space="preserve"> </w:t>
      </w:r>
      <w:r>
        <w:rPr>
          <w:rFonts w:ascii="Cambria" w:hAnsi="Cambria"/>
          <w:sz w:val="16"/>
          <w:szCs w:val="16"/>
        </w:rPr>
        <w:t>Eesti nutika spetsialiseerumise (NS) valdkondi käsitleb TAIE arengukava 2021–2035. NSi valdkondade kohta tehakse regulaarselt seiret järgides ettevõtliku avastusprotsessi põhimõtteid ja hinnates valdkondade panust TAIE arengukava eesmärkide täitmisesse. Olenevalt tulemustest täiendatakse ja muudetakse vajaduse korral ka NS valdkondi.</w:t>
      </w:r>
    </w:p>
  </w:footnote>
  <w:footnote w:id="3">
    <w:p w14:paraId="47F460AC" w14:textId="77777777" w:rsidR="00344444" w:rsidRDefault="00344444">
      <w:pPr>
        <w:pStyle w:val="Allmrkusetekst"/>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rPr>
        <w:t xml:space="preserve"> </w:t>
      </w:r>
      <w:hyperlink r:id="rId1" w:tooltip="https://andmed.stat.ee/et/stat/sotsiaalelu__tooturg__tooturu-uldandmed__aastastatistika/TT4645/table/tableViewLayout2" w:history="1">
        <w:r>
          <w:rPr>
            <w:rStyle w:val="Hperlink"/>
            <w:rFonts w:asciiTheme="majorHAnsi" w:hAnsiTheme="majorHAnsi"/>
            <w:sz w:val="16"/>
            <w:szCs w:val="16"/>
            <w:lang w:val="et-EE"/>
          </w:rPr>
          <w:t>Statistika andmebaas: NH21</w:t>
        </w:r>
      </w:hyperlink>
      <w:r>
        <w:rPr>
          <w:rStyle w:val="Hperlink"/>
          <w:rFonts w:asciiTheme="majorHAnsi" w:hAnsiTheme="majorHAnsi"/>
          <w:sz w:val="16"/>
          <w:szCs w:val="16"/>
          <w:lang w:val="et-EE"/>
        </w:rPr>
        <w:t>.</w:t>
      </w:r>
    </w:p>
  </w:footnote>
  <w:footnote w:id="4">
    <w:p w14:paraId="052D825A" w14:textId="77777777" w:rsidR="00344444" w:rsidRDefault="00344444">
      <w:pPr>
        <w:pStyle w:val="Allmrkusetekst"/>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rPr>
        <w:t xml:space="preserve"> </w:t>
      </w:r>
      <w:hyperlink r:id="rId2" w:tooltip="https://mkm.ee/sites/default/files/mkm_arengukava_digiuhiskond_26-10-2021.pdf" w:history="1">
        <w:r>
          <w:rPr>
            <w:rStyle w:val="Hperlink"/>
            <w:rFonts w:asciiTheme="majorHAnsi" w:hAnsiTheme="majorHAnsi"/>
            <w:sz w:val="16"/>
            <w:szCs w:val="16"/>
          </w:rPr>
          <w:t>https://mkm.ee/sites/default/files/mkm_arengukava_digiuhiskond_26-10-2021.pdf</w:t>
        </w:r>
      </w:hyperlink>
    </w:p>
  </w:footnote>
  <w:footnote w:id="5">
    <w:p w14:paraId="3DEE5E55" w14:textId="77777777" w:rsidR="00177BAF" w:rsidRDefault="00177BAF">
      <w:pPr>
        <w:pStyle w:val="Allmrkusetekst"/>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3" w:tooltip="https://www.mkm.ee/media/99/download" w:history="1">
        <w:r>
          <w:rPr>
            <w:rStyle w:val="Hperlink"/>
            <w:rFonts w:asciiTheme="majorHAnsi" w:hAnsiTheme="majorHAnsi"/>
            <w:sz w:val="16"/>
            <w:szCs w:val="16"/>
            <w:lang w:val="et-EE"/>
          </w:rPr>
          <w:t>Energiamajanduse arengukava aastani 2030</w:t>
        </w:r>
      </w:hyperlink>
    </w:p>
  </w:footnote>
  <w:footnote w:id="6">
    <w:p w14:paraId="7CA5C016" w14:textId="77777777" w:rsidR="00177BAF" w:rsidRDefault="00177BAF">
      <w:pPr>
        <w:spacing w:before="0" w:after="0" w:line="240" w:lineRule="auto"/>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b/>
          <w:sz w:val="16"/>
          <w:szCs w:val="16"/>
          <w:lang w:val="et-EE"/>
        </w:rPr>
        <w:t xml:space="preserve"> </w:t>
      </w:r>
      <w:hyperlink r:id="rId4" w:tooltip="https://mkm.ee/et/eesmargid-tegevused/energeetika/eesti-riiklik-energia-ja-kliimakava-aastani-2030" w:history="1">
        <w:r>
          <w:rPr>
            <w:rStyle w:val="Hperlink"/>
            <w:rFonts w:asciiTheme="majorHAnsi" w:hAnsiTheme="majorHAnsi"/>
            <w:sz w:val="16"/>
            <w:szCs w:val="16"/>
            <w:lang w:val="et-EE"/>
          </w:rPr>
          <w:t>https://mkm.ee/et/eesmargid-tegevused/energeetika/eesti-riiklik-energia-ja-kliimakava-aastani-2030</w:t>
        </w:r>
      </w:hyperlink>
    </w:p>
  </w:footnote>
  <w:footnote w:id="7">
    <w:p w14:paraId="7DC70AB1" w14:textId="77777777" w:rsidR="00177BAF" w:rsidRDefault="00177BAF">
      <w:pPr>
        <w:spacing w:before="0" w:after="0" w:line="240" w:lineRule="auto"/>
        <w:rPr>
          <w:rStyle w:val="Hperlink"/>
          <w:rFonts w:eastAsia="Calibri"/>
          <w:sz w:val="16"/>
          <w:szCs w:val="16"/>
          <w:lang w:val="et-EE"/>
        </w:rPr>
      </w:pPr>
      <w:r>
        <w:rPr>
          <w:rFonts w:asciiTheme="majorHAnsi" w:hAnsiTheme="majorHAnsi"/>
          <w:sz w:val="16"/>
          <w:szCs w:val="16"/>
          <w:vertAlign w:val="superscript"/>
        </w:rPr>
        <w:footnoteRef/>
      </w:r>
      <w:r>
        <w:rPr>
          <w:rFonts w:asciiTheme="majorHAnsi" w:hAnsiTheme="majorHAnsi"/>
          <w:sz w:val="16"/>
          <w:szCs w:val="16"/>
          <w:lang w:val="et-EE"/>
        </w:rPr>
        <w:t xml:space="preserve"> </w:t>
      </w:r>
      <w:hyperlink r:id="rId5" w:tooltip="https://ec.europa.eu/energy/sites/ener/files/documents/ee_ltrs_2020.pdf" w:history="1">
        <w:r>
          <w:rPr>
            <w:rStyle w:val="Hperlink"/>
            <w:rFonts w:asciiTheme="majorHAnsi" w:hAnsiTheme="majorHAnsi"/>
            <w:sz w:val="16"/>
            <w:szCs w:val="16"/>
            <w:lang w:val="et-EE"/>
          </w:rPr>
          <w:t>https://ec.europa.eu/energy/sites/ener/files/documents/ee_ltrs_2020.pdf</w:t>
        </w:r>
      </w:hyperlink>
      <w:r>
        <w:rPr>
          <w:rStyle w:val="Hperlink"/>
          <w:rFonts w:asciiTheme="majorHAnsi" w:hAnsiTheme="majorHAnsi"/>
          <w:sz w:val="16"/>
          <w:szCs w:val="16"/>
          <w:lang w:val="et-EE"/>
        </w:rPr>
        <w:t xml:space="preserve"> </w:t>
      </w:r>
    </w:p>
  </w:footnote>
  <w:footnote w:id="8">
    <w:p w14:paraId="57F22E7F" w14:textId="77777777" w:rsidR="00344444" w:rsidRDefault="00344444">
      <w:pPr>
        <w:pStyle w:val="Allmrkusetekst"/>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6" w:tooltip="https://www.hm.ee/sites/default/files/pr_estonia_-_final_report_.pdf" w:history="1">
        <w:r>
          <w:rPr>
            <w:rStyle w:val="Hperlink"/>
            <w:rFonts w:asciiTheme="majorHAnsi" w:hAnsiTheme="majorHAnsi"/>
            <w:sz w:val="16"/>
            <w:szCs w:val="16"/>
            <w:lang w:val="et-EE"/>
          </w:rPr>
          <w:t>https://www.hm.ee/sites/default/files/pr_estonia_-_final_report_.pdf</w:t>
        </w:r>
      </w:hyperlink>
    </w:p>
  </w:footnote>
  <w:footnote w:id="9">
    <w:p w14:paraId="00EEA445" w14:textId="77777777" w:rsidR="00344444" w:rsidRDefault="00344444">
      <w:pPr>
        <w:pStyle w:val="Allmrkusetekst"/>
        <w:rPr>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7" w:tooltip="https://pilv.rtk.ee/s/YW8z9T8w6Epn8D4?dir=undefined&amp;openfile=34499" w:history="1">
        <w:r>
          <w:rPr>
            <w:rStyle w:val="Hperlink"/>
            <w:rFonts w:asciiTheme="majorHAnsi" w:hAnsiTheme="majorHAnsi"/>
            <w:sz w:val="16"/>
            <w:szCs w:val="16"/>
            <w:lang w:val="et-EE"/>
          </w:rPr>
          <w:t>https://pilv.rtk.ee/s/YW8z9T8w6Epn8D4?dir=undefined&amp;openfile=34499</w:t>
        </w:r>
      </w:hyperlink>
      <w:r>
        <w:rPr>
          <w:rFonts w:asciiTheme="majorHAnsi" w:hAnsiTheme="majorHAnsi"/>
          <w:sz w:val="16"/>
          <w:szCs w:val="16"/>
          <w:lang w:val="et-EE"/>
        </w:rPr>
        <w:t xml:space="preserve"> </w:t>
      </w:r>
    </w:p>
  </w:footnote>
  <w:footnote w:id="10">
    <w:p w14:paraId="5E208E48" w14:textId="77777777" w:rsidR="00344444" w:rsidRDefault="00344444">
      <w:pPr>
        <w:pStyle w:val="Allmrkusetekst"/>
        <w:ind w:left="0" w:firstLine="0"/>
        <w:jc w:val="both"/>
        <w:rPr>
          <w:rFonts w:asciiTheme="majorHAnsi" w:hAnsiTheme="majorHAnsi"/>
          <w:sz w:val="16"/>
          <w:szCs w:val="16"/>
          <w:lang w:val="et-EE"/>
        </w:rPr>
      </w:pPr>
      <w:r>
        <w:rPr>
          <w:rStyle w:val="Allmrkuseviide"/>
          <w:rFonts w:asciiTheme="majorHAnsi" w:hAnsiTheme="majorHAnsi"/>
          <w:b w:val="0"/>
          <w:bCs/>
          <w:sz w:val="16"/>
          <w:szCs w:val="16"/>
        </w:rPr>
        <w:footnoteRef/>
      </w:r>
      <w:r>
        <w:rPr>
          <w:rFonts w:asciiTheme="majorHAnsi" w:hAnsiTheme="majorHAnsi"/>
          <w:b/>
          <w:bCs/>
          <w:sz w:val="16"/>
          <w:szCs w:val="16"/>
          <w:lang w:val="et-EE"/>
        </w:rPr>
        <w:t xml:space="preserve"> </w:t>
      </w:r>
      <w:r>
        <w:rPr>
          <w:rFonts w:asciiTheme="majorHAnsi" w:hAnsiTheme="majorHAnsi"/>
          <w:sz w:val="16"/>
          <w:szCs w:val="16"/>
          <w:lang w:val="et-EE"/>
        </w:rPr>
        <w:t>Alusuuringuid toetatakse juhul, kui need on kantud ettevõtluse ja avaliku sektori huvidest ja vajadustest, neil on selge rakenduslik potentsiaal või väljund ja need on ettevõtliku avastusprotsessi koosloome käigus defineeritud vajadusena.</w:t>
      </w:r>
    </w:p>
  </w:footnote>
  <w:footnote w:id="11">
    <w:p w14:paraId="21FF483C" w14:textId="77777777" w:rsidR="00344444" w:rsidDel="001B1041" w:rsidRDefault="00344444">
      <w:pPr>
        <w:pStyle w:val="Allmrkusetekst"/>
        <w:ind w:left="0" w:firstLine="0"/>
        <w:jc w:val="both"/>
        <w:rPr>
          <w:del w:id="155" w:author="Kaisa Tähe - RAM" w:date="2025-07-17T10:42:00Z" w16du:dateUtc="2025-07-17T07:42:00Z"/>
          <w:sz w:val="22"/>
          <w:szCs w:val="18"/>
          <w:lang w:val="et-EE"/>
        </w:rPr>
      </w:pPr>
      <w:del w:id="156" w:author="Kaisa Tähe - RAM" w:date="2025-07-17T10:42:00Z" w16du:dateUtc="2025-07-17T07:42:00Z">
        <w:r w:rsidDel="001B1041">
          <w:rPr>
            <w:rStyle w:val="Allmrkuseviide"/>
            <w:rFonts w:asciiTheme="majorHAnsi" w:hAnsiTheme="majorHAnsi"/>
            <w:b w:val="0"/>
            <w:sz w:val="16"/>
            <w:szCs w:val="16"/>
          </w:rPr>
          <w:footnoteRef/>
        </w:r>
        <w:r w:rsidDel="001B1041">
          <w:rPr>
            <w:rFonts w:asciiTheme="majorHAnsi" w:hAnsiTheme="majorHAnsi"/>
            <w:sz w:val="16"/>
            <w:szCs w:val="16"/>
            <w:lang w:val="et-EE"/>
          </w:rPr>
          <w:delText xml:space="preserve"> Teadustaristud on vahendid (labor, aparatuur, seadmed, kollektsioonid, arhiivid, andmekogud, struktureeritud informatsioon või nende kompleks) ning nende vahenditega seotud tingimused, oskusteave, meetodid, materjalid, tegevused ja teenused, mida kasutatakse teadus- ja arendustegevuses uute teadmiste loomisel, teadmiste ülekandmiseks, vahetamiseks ja/või säilitamiseks. Teadustaristu teenuste arendamine on seotud teadustaristu objektidega, mis kuuluvad Eesti teadustaristu teekaardile ja on seotud TAIE fookusvaldkondadega.</w:delText>
        </w:r>
      </w:del>
    </w:p>
  </w:footnote>
  <w:footnote w:id="12">
    <w:p w14:paraId="5982F033" w14:textId="77777777" w:rsidR="00344444" w:rsidRDefault="00344444">
      <w:pPr>
        <w:pStyle w:val="Allmrkusetekst"/>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8" w:tooltip="https://www.hm.ee/sites/default/files/pr_estonia_-_final_report_.pdf" w:history="1">
        <w:r>
          <w:rPr>
            <w:rStyle w:val="Hperlink"/>
            <w:rFonts w:asciiTheme="majorHAnsi" w:hAnsiTheme="majorHAnsi"/>
            <w:sz w:val="16"/>
            <w:szCs w:val="16"/>
            <w:lang w:val="et-EE"/>
          </w:rPr>
          <w:t>https://www.hm.ee/sites/default/files/pr_estonia_-_final_report_.pdf</w:t>
        </w:r>
      </w:hyperlink>
    </w:p>
  </w:footnote>
  <w:footnote w:id="13">
    <w:p w14:paraId="0F45BC88" w14:textId="77777777" w:rsidR="00344444" w:rsidRDefault="00344444">
      <w:pPr>
        <w:pStyle w:val="Allmrkusetekst"/>
        <w:rPr>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9" w:tooltip="https://pilv.rtk.ee/s/YW8z9T8w6Epn8D4?dir=undefined&amp;openfile=34499" w:history="1">
        <w:r>
          <w:rPr>
            <w:rStyle w:val="Hperlink"/>
            <w:rFonts w:asciiTheme="majorHAnsi" w:hAnsiTheme="majorHAnsi"/>
            <w:bCs/>
            <w:sz w:val="16"/>
            <w:szCs w:val="16"/>
            <w:lang w:val="et-EE"/>
          </w:rPr>
          <w:t>2020 Lõpparuanne ENG (ettevõtlus- ja innovatsioonitoetuste tulemuslikkuse hindamine).pdf - Riigi Tugiteenuste Keskus (rtk.ee)</w:t>
        </w:r>
      </w:hyperlink>
    </w:p>
  </w:footnote>
  <w:footnote w:id="14">
    <w:p w14:paraId="015E6562" w14:textId="77777777" w:rsidR="00344444" w:rsidRDefault="00344444">
      <w:pPr>
        <w:tabs>
          <w:tab w:val="left" w:pos="7067"/>
        </w:tabs>
        <w:spacing w:before="0" w:after="0" w:line="240" w:lineRule="auto"/>
        <w:rPr>
          <w:rFonts w:asciiTheme="majorHAnsi" w:hAnsiTheme="majorHAnsi"/>
          <w:sz w:val="16"/>
          <w:szCs w:val="16"/>
          <w:lang w:val="et-EE"/>
        </w:rPr>
      </w:pPr>
      <w:r>
        <w:rPr>
          <w:rFonts w:asciiTheme="majorHAnsi" w:hAnsiTheme="majorHAnsi"/>
          <w:sz w:val="16"/>
          <w:szCs w:val="16"/>
          <w:vertAlign w:val="superscript"/>
        </w:rPr>
        <w:footnoteRef/>
      </w:r>
      <w:r>
        <w:rPr>
          <w:rFonts w:asciiTheme="majorHAnsi" w:hAnsiTheme="majorHAnsi"/>
          <w:sz w:val="16"/>
          <w:szCs w:val="16"/>
          <w:lang w:val="et-EE"/>
        </w:rPr>
        <w:t xml:space="preserve"> </w:t>
      </w:r>
      <w:hyperlink r:id="rId10" w:tooltip="https://www.hm.ee/et/TAIE-2035" w:history="1">
        <w:r>
          <w:rPr>
            <w:rStyle w:val="Hperlink"/>
            <w:rFonts w:asciiTheme="majorHAnsi" w:hAnsiTheme="majorHAnsi"/>
            <w:sz w:val="16"/>
            <w:szCs w:val="16"/>
            <w:lang w:val="et-EE"/>
          </w:rPr>
          <w:t>https://www.hm.ee/et/TAIE-2035</w:t>
        </w:r>
      </w:hyperlink>
      <w:r>
        <w:rPr>
          <w:rFonts w:asciiTheme="majorHAnsi" w:hAnsiTheme="majorHAnsi"/>
          <w:sz w:val="16"/>
          <w:szCs w:val="16"/>
          <w:lang w:val="et-EE"/>
        </w:rPr>
        <w:t xml:space="preserve"> </w:t>
      </w:r>
      <w:r>
        <w:rPr>
          <w:rFonts w:asciiTheme="majorHAnsi" w:hAnsiTheme="majorHAnsi"/>
          <w:sz w:val="16"/>
          <w:szCs w:val="16"/>
          <w:lang w:val="et-EE"/>
        </w:rPr>
        <w:tab/>
      </w:r>
    </w:p>
  </w:footnote>
  <w:footnote w:id="15">
    <w:p w14:paraId="1D640804" w14:textId="77777777" w:rsidR="00344444" w:rsidRDefault="00344444">
      <w:pPr>
        <w:spacing w:before="0" w:after="0" w:line="240" w:lineRule="auto"/>
        <w:rPr>
          <w:sz w:val="18"/>
          <w:szCs w:val="18"/>
          <w:lang w:val="et-EE"/>
        </w:rPr>
      </w:pPr>
      <w:r>
        <w:rPr>
          <w:rFonts w:asciiTheme="majorHAnsi" w:hAnsiTheme="majorHAnsi"/>
          <w:sz w:val="16"/>
          <w:szCs w:val="16"/>
          <w:vertAlign w:val="superscript"/>
        </w:rPr>
        <w:footnoteRef/>
      </w:r>
      <w:r>
        <w:rPr>
          <w:rFonts w:asciiTheme="majorHAnsi" w:hAnsiTheme="majorHAnsi"/>
          <w:sz w:val="16"/>
          <w:szCs w:val="16"/>
          <w:lang w:val="et-EE"/>
        </w:rPr>
        <w:t xml:space="preserve"> </w:t>
      </w:r>
      <w:hyperlink r:id="rId11" w:tooltip="https://valitsus.ee/strateegia-eesti-2035-arengukavad-ja-planeering/strateegia/materjalid" w:history="1">
        <w:r>
          <w:rPr>
            <w:rStyle w:val="Hperlink"/>
            <w:rFonts w:asciiTheme="majorHAnsi" w:eastAsia="Times New Roman" w:hAnsiTheme="majorHAnsi"/>
            <w:sz w:val="16"/>
            <w:szCs w:val="16"/>
            <w:lang w:val="et-EE"/>
          </w:rPr>
          <w:t>https://valitsus.ee/strateegia-eesti-2035-arengukavad-ja-planeering/strateegia/materjalid</w:t>
        </w:r>
      </w:hyperlink>
      <w:r>
        <w:rPr>
          <w:rFonts w:asciiTheme="majorHAnsi" w:eastAsia="Times New Roman" w:hAnsiTheme="majorHAnsi"/>
          <w:sz w:val="16"/>
          <w:szCs w:val="16"/>
          <w:lang w:val="et-EE"/>
        </w:rPr>
        <w:t xml:space="preserve"> </w:t>
      </w:r>
    </w:p>
  </w:footnote>
  <w:footnote w:id="16">
    <w:p w14:paraId="50139543" w14:textId="77777777" w:rsidR="00BA579F" w:rsidRPr="00F27E8D" w:rsidRDefault="00BA579F" w:rsidP="00BA579F">
      <w:pPr>
        <w:pStyle w:val="Allmrkusetekst"/>
        <w:rPr>
          <w:ins w:id="379" w:author="Kaisa Tähe - RAM" w:date="2025-07-21T14:01:00Z" w16du:dateUtc="2025-07-21T11:01:00Z"/>
          <w:rFonts w:asciiTheme="majorHAnsi" w:hAnsiTheme="majorHAnsi"/>
          <w:sz w:val="16"/>
          <w:szCs w:val="16"/>
          <w:lang w:val="et-EE"/>
        </w:rPr>
      </w:pPr>
      <w:ins w:id="380" w:author="Kaisa Tähe - RAM" w:date="2025-07-21T14:01:00Z" w16du:dateUtc="2025-07-21T11:01:00Z">
        <w:r w:rsidRPr="00F27E8D">
          <w:rPr>
            <w:rStyle w:val="Allmrkuseviide"/>
            <w:rFonts w:asciiTheme="majorHAnsi" w:hAnsiTheme="majorHAnsi"/>
            <w:sz w:val="16"/>
            <w:szCs w:val="16"/>
          </w:rPr>
          <w:footnoteRef/>
        </w:r>
        <w:r w:rsidRPr="00F27E8D">
          <w:rPr>
            <w:rFonts w:asciiTheme="majorHAnsi" w:hAnsiTheme="majorHAnsi"/>
            <w:sz w:val="16"/>
            <w:szCs w:val="16"/>
          </w:rPr>
          <w:t xml:space="preserve"> </w:t>
        </w:r>
        <w:r w:rsidRPr="00F27E8D">
          <w:rPr>
            <w:rFonts w:asciiTheme="majorHAnsi" w:hAnsiTheme="majorHAnsi"/>
            <w:sz w:val="16"/>
            <w:szCs w:val="16"/>
          </w:rPr>
          <w:fldChar w:fldCharType="begin"/>
        </w:r>
        <w:r w:rsidRPr="00F27E8D">
          <w:rPr>
            <w:rFonts w:asciiTheme="majorHAnsi" w:hAnsiTheme="majorHAnsi"/>
            <w:sz w:val="16"/>
            <w:szCs w:val="16"/>
          </w:rPr>
          <w:instrText>HYPERLINK "https://www.hm.ee/sites/default/files/documents/2022-10/pr_estonia_-_final_report_.pdf" \t "_blank"</w:instrText>
        </w:r>
        <w:r w:rsidRPr="00F27E8D">
          <w:rPr>
            <w:rFonts w:asciiTheme="majorHAnsi" w:hAnsiTheme="majorHAnsi"/>
            <w:sz w:val="16"/>
            <w:szCs w:val="16"/>
          </w:rPr>
        </w:r>
        <w:r w:rsidRPr="00F27E8D">
          <w:rPr>
            <w:rFonts w:asciiTheme="majorHAnsi" w:hAnsiTheme="majorHAnsi"/>
            <w:sz w:val="16"/>
            <w:szCs w:val="16"/>
          </w:rPr>
          <w:fldChar w:fldCharType="separate"/>
        </w:r>
        <w:r w:rsidRPr="00F27E8D">
          <w:rPr>
            <w:rStyle w:val="Hperlink"/>
            <w:rFonts w:asciiTheme="majorHAnsi" w:hAnsiTheme="majorHAnsi"/>
            <w:sz w:val="16"/>
            <w:szCs w:val="16"/>
          </w:rPr>
          <w:t>pr_estonia_-_final_report_.pdf</w:t>
        </w:r>
        <w:r w:rsidRPr="00F27E8D">
          <w:rPr>
            <w:rFonts w:asciiTheme="majorHAnsi" w:hAnsiTheme="majorHAnsi"/>
            <w:sz w:val="16"/>
            <w:szCs w:val="16"/>
          </w:rPr>
          <w:fldChar w:fldCharType="end"/>
        </w:r>
      </w:ins>
    </w:p>
  </w:footnote>
  <w:footnote w:id="17">
    <w:p w14:paraId="1A520C4D" w14:textId="77777777" w:rsidR="00BA579F" w:rsidRPr="00272579" w:rsidRDefault="00BA579F" w:rsidP="00BA579F">
      <w:pPr>
        <w:pStyle w:val="Allmrkusetekst"/>
        <w:rPr>
          <w:ins w:id="382" w:author="Kaisa Tähe - RAM" w:date="2025-07-21T14:01:00Z" w16du:dateUtc="2025-07-21T11:01:00Z"/>
          <w:lang w:val="et-EE"/>
        </w:rPr>
      </w:pPr>
      <w:ins w:id="383" w:author="Kaisa Tähe - RAM" w:date="2025-07-21T14:01:00Z" w16du:dateUtc="2025-07-21T11:01:00Z">
        <w:r w:rsidRPr="00F27E8D">
          <w:rPr>
            <w:rStyle w:val="Allmrkuseviide"/>
            <w:rFonts w:asciiTheme="majorHAnsi" w:hAnsiTheme="majorHAnsi"/>
            <w:sz w:val="16"/>
            <w:szCs w:val="16"/>
          </w:rPr>
          <w:footnoteRef/>
        </w:r>
        <w:r w:rsidRPr="00F27E8D">
          <w:rPr>
            <w:rFonts w:asciiTheme="majorHAnsi" w:hAnsiTheme="majorHAnsi"/>
            <w:sz w:val="16"/>
            <w:szCs w:val="16"/>
          </w:rPr>
          <w:t xml:space="preserve"> </w:t>
        </w:r>
        <w:r w:rsidRPr="00F27E8D">
          <w:rPr>
            <w:rFonts w:asciiTheme="majorHAnsi" w:hAnsiTheme="majorHAnsi"/>
            <w:sz w:val="16"/>
            <w:szCs w:val="16"/>
          </w:rPr>
          <w:fldChar w:fldCharType="begin"/>
        </w:r>
        <w:r w:rsidRPr="00F27E8D">
          <w:rPr>
            <w:rFonts w:asciiTheme="majorHAnsi" w:hAnsiTheme="majorHAnsi"/>
            <w:sz w:val="16"/>
            <w:szCs w:val="16"/>
          </w:rPr>
          <w:instrText>HYPERLINK "https://pilv.rtk.ee/s/5ErSM9wszFccqFP" \t "_blank"</w:instrText>
        </w:r>
        <w:r w:rsidRPr="00F27E8D">
          <w:rPr>
            <w:rFonts w:asciiTheme="majorHAnsi" w:hAnsiTheme="majorHAnsi"/>
            <w:sz w:val="16"/>
            <w:szCs w:val="16"/>
          </w:rPr>
        </w:r>
        <w:r w:rsidRPr="00F27E8D">
          <w:rPr>
            <w:rFonts w:asciiTheme="majorHAnsi" w:hAnsiTheme="majorHAnsi"/>
            <w:sz w:val="16"/>
            <w:szCs w:val="16"/>
          </w:rPr>
          <w:fldChar w:fldCharType="separate"/>
        </w:r>
        <w:r w:rsidRPr="00F27E8D">
          <w:rPr>
            <w:rStyle w:val="Hperlink"/>
            <w:rFonts w:asciiTheme="majorHAnsi" w:hAnsiTheme="majorHAnsi"/>
            <w:sz w:val="16"/>
            <w:szCs w:val="16"/>
          </w:rPr>
          <w:t>Riigi Tugiteenuste Keskus</w:t>
        </w:r>
        <w:r w:rsidRPr="00F27E8D">
          <w:rPr>
            <w:rFonts w:asciiTheme="majorHAnsi" w:hAnsiTheme="majorHAnsi"/>
            <w:sz w:val="16"/>
            <w:szCs w:val="16"/>
          </w:rPr>
          <w:fldChar w:fldCharType="end"/>
        </w:r>
        <w:r w:rsidRPr="00F27E8D">
          <w:rPr>
            <w:rFonts w:asciiTheme="majorHAnsi" w:hAnsiTheme="majorHAnsi"/>
            <w:sz w:val="16"/>
            <w:szCs w:val="16"/>
          </w:rPr>
          <w:t>, </w:t>
        </w:r>
        <w:r w:rsidRPr="00F27E8D">
          <w:rPr>
            <w:rFonts w:asciiTheme="majorHAnsi" w:hAnsiTheme="majorHAnsi"/>
            <w:sz w:val="16"/>
            <w:szCs w:val="16"/>
          </w:rPr>
          <w:fldChar w:fldCharType="begin"/>
        </w:r>
        <w:r w:rsidRPr="00F27E8D">
          <w:rPr>
            <w:rFonts w:asciiTheme="majorHAnsi" w:hAnsiTheme="majorHAnsi"/>
            <w:sz w:val="16"/>
            <w:szCs w:val="16"/>
          </w:rPr>
          <w:instrText>HYPERLINK "https://pilv.rtk.ee/s/boBED9tGfH7nJnJ" \t "_blank"</w:instrText>
        </w:r>
        <w:r w:rsidRPr="00F27E8D">
          <w:rPr>
            <w:rFonts w:asciiTheme="majorHAnsi" w:hAnsiTheme="majorHAnsi"/>
            <w:sz w:val="16"/>
            <w:szCs w:val="16"/>
          </w:rPr>
        </w:r>
        <w:r w:rsidRPr="00F27E8D">
          <w:rPr>
            <w:rFonts w:asciiTheme="majorHAnsi" w:hAnsiTheme="majorHAnsi"/>
            <w:sz w:val="16"/>
            <w:szCs w:val="16"/>
          </w:rPr>
          <w:fldChar w:fldCharType="separate"/>
        </w:r>
        <w:r w:rsidRPr="00F27E8D">
          <w:rPr>
            <w:rStyle w:val="Hperlink"/>
            <w:rFonts w:asciiTheme="majorHAnsi" w:hAnsiTheme="majorHAnsi"/>
            <w:sz w:val="16"/>
            <w:szCs w:val="16"/>
          </w:rPr>
          <w:t>Files - Riigi Tugiteenuste Keskus</w:t>
        </w:r>
        <w:r w:rsidRPr="00F27E8D">
          <w:rPr>
            <w:rFonts w:asciiTheme="majorHAnsi" w:hAnsiTheme="majorHAnsi"/>
            <w:sz w:val="16"/>
            <w:szCs w:val="16"/>
          </w:rPr>
          <w:fldChar w:fldCharType="end"/>
        </w:r>
      </w:ins>
    </w:p>
  </w:footnote>
  <w:footnote w:id="18">
    <w:p w14:paraId="762A65DE" w14:textId="12D9FB53" w:rsidR="00344444" w:rsidRPr="005405A1" w:rsidRDefault="00344444" w:rsidP="00DB1074">
      <w:pPr>
        <w:pStyle w:val="Allmrkusetekst"/>
        <w:rPr>
          <w:lang w:val="et-EE"/>
        </w:rPr>
      </w:pPr>
      <w:r w:rsidRPr="00BC130F">
        <w:rPr>
          <w:rStyle w:val="Allmrkuseviide"/>
          <w:sz w:val="18"/>
          <w:szCs w:val="14"/>
        </w:rPr>
        <w:footnoteRef/>
      </w:r>
      <w:r w:rsidRPr="00BC130F">
        <w:rPr>
          <w:sz w:val="18"/>
          <w:szCs w:val="14"/>
          <w:lang w:val="nl-NL"/>
        </w:rPr>
        <w:t xml:space="preserve"> </w:t>
      </w:r>
      <w:r w:rsidRPr="00DB1074">
        <w:rPr>
          <w:sz w:val="18"/>
          <w:szCs w:val="14"/>
          <w:lang w:val="nl-NL"/>
        </w:rPr>
        <w:t>https://energiatalgud.ee/node/8941</w:t>
      </w:r>
    </w:p>
  </w:footnote>
  <w:footnote w:id="19">
    <w:p w14:paraId="219449C3" w14:textId="77777777" w:rsidR="00344444" w:rsidRDefault="00344444">
      <w:pPr>
        <w:pStyle w:val="Allmrkusetekst"/>
        <w:ind w:left="0" w:firstLine="0"/>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12" w:tooltip="https://www.tallinn.ee/est/ehitus/Tallinna-Rattastrateegia-2018-2028" w:history="1">
        <w:r>
          <w:rPr>
            <w:rStyle w:val="Hperlink"/>
            <w:rFonts w:asciiTheme="majorHAnsi" w:hAnsiTheme="majorHAnsi"/>
            <w:sz w:val="16"/>
            <w:szCs w:val="16"/>
            <w:lang w:val="et-EE"/>
          </w:rPr>
          <w:t>https://www.tallinn.ee/est/ehitus/Tallinna-Rattastrateegia-2018-2028</w:t>
        </w:r>
      </w:hyperlink>
      <w:r>
        <w:rPr>
          <w:rFonts w:asciiTheme="majorHAnsi" w:hAnsiTheme="majorHAnsi"/>
          <w:sz w:val="16"/>
          <w:szCs w:val="16"/>
          <w:lang w:val="et-EE"/>
        </w:rPr>
        <w:t xml:space="preserve"> </w:t>
      </w:r>
    </w:p>
  </w:footnote>
  <w:footnote w:id="20">
    <w:p w14:paraId="50DE87AE" w14:textId="77777777" w:rsidR="00344444" w:rsidRDefault="00344444">
      <w:pPr>
        <w:pStyle w:val="Allmrkusetekst"/>
        <w:ind w:left="0" w:firstLine="0"/>
        <w:rPr>
          <w:rFonts w:asciiTheme="majorHAnsi" w:hAnsiTheme="majorHAnsi"/>
          <w:lang w:val="et-EE"/>
        </w:rPr>
      </w:pPr>
      <w:r>
        <w:rPr>
          <w:rStyle w:val="Allmrkuseviide"/>
          <w:rFonts w:asciiTheme="majorHAnsi" w:hAnsiTheme="majorHAnsi"/>
          <w:sz w:val="16"/>
          <w:szCs w:val="16"/>
        </w:rPr>
        <w:footnoteRef/>
      </w:r>
      <w:hyperlink r:id="rId13" w:tooltip="https://tartu.ee/sites/default/files/uploads/Linnavarad/SECAP/Tartu%20jalgrattaliikluse%20strateegiline%20tegevuskava_Final_22042019.pdf" w:history="1">
        <w:r>
          <w:rPr>
            <w:rStyle w:val="Hperlink"/>
            <w:rFonts w:asciiTheme="majorHAnsi" w:hAnsiTheme="majorHAnsi"/>
            <w:sz w:val="16"/>
            <w:szCs w:val="16"/>
            <w:lang w:val="et-EE"/>
          </w:rPr>
          <w:t>https://tartu.ee/sites/default/files/uploads/Linnavarad/SECAP/Tartu%20jalgrattaliikluse%20strateegiline%20tegevuskava_Final_22042019.pdf</w:t>
        </w:r>
      </w:hyperlink>
    </w:p>
  </w:footnote>
  <w:footnote w:id="21">
    <w:p w14:paraId="04080B7F" w14:textId="64000BC1" w:rsidR="00344444" w:rsidRDefault="00344444">
      <w:pPr>
        <w:pStyle w:val="Allmrkusetekst"/>
        <w:ind w:left="0" w:firstLine="0"/>
        <w:rPr>
          <w:rFonts w:asciiTheme="majorHAnsi" w:hAnsiTheme="majorHAnsi"/>
          <w:sz w:val="16"/>
          <w:szCs w:val="16"/>
          <w:lang w:val="et-EE"/>
        </w:rPr>
      </w:pPr>
    </w:p>
  </w:footnote>
  <w:footnote w:id="22">
    <w:p w14:paraId="43ADCADF" w14:textId="77777777" w:rsidR="00344444" w:rsidRDefault="00344444">
      <w:pPr>
        <w:pStyle w:val="Allmrkusetekst"/>
        <w:ind w:left="0" w:firstLine="0"/>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14" w:tooltip="https://strateegia.tallinn.ee/" w:history="1">
        <w:r>
          <w:rPr>
            <w:rStyle w:val="Hperlink"/>
            <w:rFonts w:asciiTheme="majorHAnsi" w:hAnsiTheme="majorHAnsi"/>
            <w:sz w:val="16"/>
            <w:szCs w:val="16"/>
            <w:lang w:val="et-EE"/>
          </w:rPr>
          <w:t>https://strateegia.tallinn.ee/</w:t>
        </w:r>
      </w:hyperlink>
      <w:r>
        <w:rPr>
          <w:rFonts w:asciiTheme="majorHAnsi" w:hAnsiTheme="majorHAnsi"/>
          <w:sz w:val="16"/>
          <w:szCs w:val="16"/>
          <w:lang w:val="et-EE"/>
        </w:rPr>
        <w:t xml:space="preserve"> </w:t>
      </w:r>
    </w:p>
  </w:footnote>
  <w:footnote w:id="23">
    <w:p w14:paraId="7D4CAEA4" w14:textId="77777777" w:rsidR="00344444" w:rsidRDefault="00344444">
      <w:pPr>
        <w:pStyle w:val="Allmrkusetekst"/>
        <w:ind w:left="0" w:firstLine="0"/>
        <w:rPr>
          <w:rStyle w:val="Hperlink"/>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15" w:tooltip="https://www.tallinn.ee/est/liikuvuskava2035/" w:history="1">
        <w:r>
          <w:rPr>
            <w:rStyle w:val="Hperlink"/>
            <w:rFonts w:asciiTheme="majorHAnsi" w:hAnsiTheme="majorHAnsi"/>
            <w:sz w:val="16"/>
            <w:szCs w:val="16"/>
            <w:lang w:val="et-EE"/>
          </w:rPr>
          <w:t>https://www.tallinn.ee/est/liikuvuskava2035/</w:t>
        </w:r>
      </w:hyperlink>
    </w:p>
  </w:footnote>
  <w:footnote w:id="24">
    <w:p w14:paraId="01D4BD6C" w14:textId="77777777" w:rsidR="00344444" w:rsidRDefault="00344444">
      <w:pPr>
        <w:pStyle w:val="Allmrkusetekst"/>
        <w:ind w:left="0" w:firstLine="0"/>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16" w:tooltip="https://tartu.ee/sites/default/files/uploads/Kontaktid%20ja%20linnajuhtimine/Arengukavad/AK2025_dets2020.pdf" w:history="1">
        <w:r>
          <w:rPr>
            <w:rStyle w:val="Hperlink"/>
            <w:rFonts w:asciiTheme="majorHAnsi" w:hAnsiTheme="majorHAnsi"/>
            <w:sz w:val="16"/>
            <w:szCs w:val="16"/>
            <w:lang w:val="et-EE"/>
          </w:rPr>
          <w:t>https://tartu.ee/sites/default/files/uploads/Kontaktid%20ja%20linnajuhtimine/Arengukavad/AK2025_dets2020.pdf</w:t>
        </w:r>
      </w:hyperlink>
      <w:r>
        <w:rPr>
          <w:rFonts w:asciiTheme="majorHAnsi" w:hAnsiTheme="majorHAnsi"/>
          <w:sz w:val="16"/>
          <w:szCs w:val="16"/>
          <w:lang w:val="et-EE"/>
        </w:rPr>
        <w:t xml:space="preserve"> </w:t>
      </w:r>
    </w:p>
  </w:footnote>
  <w:footnote w:id="25">
    <w:p w14:paraId="597384D1" w14:textId="77777777" w:rsidR="00344444" w:rsidRDefault="00344444">
      <w:pPr>
        <w:pStyle w:val="Allmrkusetekst"/>
        <w:ind w:left="0" w:firstLine="0"/>
        <w:rPr>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17" w:tooltip="https://tartu.ee/sites/default/files/uploads/Linnaplaneerimine/Tartu_yldplaneering_2017.pdf" w:history="1">
        <w:r>
          <w:rPr>
            <w:rStyle w:val="Hperlink"/>
            <w:rFonts w:asciiTheme="majorHAnsi" w:hAnsiTheme="majorHAnsi"/>
            <w:sz w:val="16"/>
            <w:szCs w:val="16"/>
            <w:lang w:val="et-EE"/>
          </w:rPr>
          <w:t>https://tartu.ee/sites/default/files/uploads/Linnaplaneerimine/Tartu_yldplaneering_2017.pdf</w:t>
        </w:r>
      </w:hyperlink>
      <w:r>
        <w:rPr>
          <w:rFonts w:asciiTheme="majorHAnsi" w:hAnsiTheme="majorHAnsi"/>
          <w:sz w:val="16"/>
          <w:szCs w:val="16"/>
          <w:lang w:val="et-EE"/>
        </w:rPr>
        <w:t xml:space="preserve"> </w:t>
      </w:r>
    </w:p>
  </w:footnote>
  <w:footnote w:id="26">
    <w:p w14:paraId="3FBB22B1" w14:textId="749236FD" w:rsidR="00344444" w:rsidRDefault="00344444">
      <w:pPr>
        <w:pStyle w:val="Allmrkusetekst"/>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r w:rsidRPr="005E2C60">
        <w:rPr>
          <w:rFonts w:asciiTheme="majorHAnsi" w:hAnsiTheme="majorHAnsi"/>
          <w:sz w:val="16"/>
          <w:szCs w:val="16"/>
          <w:lang w:val="et-EE"/>
        </w:rPr>
        <w:t>https://kliimaministeerium.ee/liikuvus/raudtee</w:t>
      </w:r>
      <w:r>
        <w:rPr>
          <w:rFonts w:asciiTheme="majorHAnsi" w:hAnsiTheme="majorHAnsi"/>
          <w:sz w:val="16"/>
          <w:szCs w:val="16"/>
          <w:lang w:val="et-EE"/>
        </w:rPr>
        <w:t xml:space="preserve"> </w:t>
      </w:r>
    </w:p>
  </w:footnote>
  <w:footnote w:id="27">
    <w:p w14:paraId="092EA5D7" w14:textId="70CFCBFE" w:rsidR="00344444" w:rsidRDefault="00344444">
      <w:pPr>
        <w:pStyle w:val="Allmrkusetekst"/>
        <w:rPr>
          <w:rFonts w:asciiTheme="majorHAnsi" w:hAnsiTheme="majorHAnsi" w:cstheme="minorHAnsi"/>
          <w:sz w:val="16"/>
          <w:szCs w:val="16"/>
          <w:lang w:val="et-EE"/>
        </w:rPr>
      </w:pPr>
      <w:r>
        <w:rPr>
          <w:rStyle w:val="Allmrkuseviide"/>
          <w:rFonts w:asciiTheme="majorHAnsi" w:hAnsiTheme="majorHAnsi" w:cstheme="minorHAnsi"/>
          <w:sz w:val="16"/>
          <w:szCs w:val="16"/>
        </w:rPr>
        <w:footnoteRef/>
      </w:r>
      <w:r w:rsidRPr="003E0A22">
        <w:rPr>
          <w:rFonts w:asciiTheme="majorHAnsi" w:hAnsiTheme="majorHAnsi" w:cstheme="minorHAnsi"/>
          <w:sz w:val="16"/>
          <w:szCs w:val="16"/>
          <w:lang w:val="et-EE"/>
        </w:rPr>
        <w:t>https://www.transpordiamet.ee/liiklusohutusprogramm</w:t>
      </w:r>
      <w:r w:rsidDel="003E0A22">
        <w:rPr>
          <w:rFonts w:asciiTheme="majorHAnsi" w:hAnsiTheme="majorHAnsi" w:cstheme="minorHAnsi"/>
          <w:sz w:val="16"/>
          <w:szCs w:val="16"/>
          <w:lang w:val="et-EE"/>
        </w:rPr>
        <w:t xml:space="preserve"> </w:t>
      </w:r>
    </w:p>
  </w:footnote>
  <w:footnote w:id="28">
    <w:p w14:paraId="5D9CCBCC" w14:textId="77777777" w:rsidR="00344444" w:rsidRDefault="00344444">
      <w:pPr>
        <w:spacing w:before="0" w:after="0" w:line="240" w:lineRule="auto"/>
        <w:rPr>
          <w:rFonts w:asciiTheme="majorHAnsi" w:hAnsiTheme="majorHAnsi" w:cstheme="minorHAnsi"/>
          <w:sz w:val="16"/>
          <w:szCs w:val="16"/>
          <w:lang w:val="et-EE"/>
        </w:rPr>
      </w:pPr>
      <w:r>
        <w:rPr>
          <w:rStyle w:val="Allmrkuseviide"/>
          <w:rFonts w:asciiTheme="majorHAnsi" w:hAnsiTheme="majorHAnsi" w:cstheme="minorHAnsi"/>
          <w:sz w:val="16"/>
          <w:szCs w:val="16"/>
        </w:rPr>
        <w:footnoteRef/>
      </w:r>
      <w:r>
        <w:rPr>
          <w:rFonts w:asciiTheme="majorHAnsi" w:hAnsiTheme="majorHAnsi" w:cstheme="minorHAnsi"/>
          <w:sz w:val="16"/>
          <w:szCs w:val="16"/>
          <w:lang w:val="et-EE"/>
        </w:rPr>
        <w:t xml:space="preserve"> </w:t>
      </w:r>
      <w:hyperlink r:id="rId18" w:tooltip="https://www.mnt.ee/sites/default/files/content-editors/Failid/thk_2021-2030.pdf" w:history="1">
        <w:r>
          <w:rPr>
            <w:rStyle w:val="Hperlink"/>
            <w:rFonts w:asciiTheme="majorHAnsi" w:hAnsiTheme="majorHAnsi" w:cstheme="minorHAnsi"/>
            <w:sz w:val="16"/>
            <w:szCs w:val="16"/>
            <w:lang w:val="fi-FI"/>
          </w:rPr>
          <w:t>https://www.mnt.ee/sites/default/files/content-editors/Failid/thk_2021-2030.pdf</w:t>
        </w:r>
      </w:hyperlink>
    </w:p>
    <w:p w14:paraId="63432EC5" w14:textId="77777777" w:rsidR="00344444" w:rsidRDefault="00344444">
      <w:pPr>
        <w:pStyle w:val="Allmrkusetekst"/>
        <w:rPr>
          <w:lang w:val="et-EE"/>
        </w:rPr>
      </w:pPr>
    </w:p>
  </w:footnote>
  <w:footnote w:id="29">
    <w:p w14:paraId="2366175B" w14:textId="77777777" w:rsidR="00344444" w:rsidRDefault="00344444">
      <w:pPr>
        <w:pStyle w:val="Allmrkusetekst"/>
        <w:jc w:val="both"/>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r>
        <w:rPr>
          <w:rFonts w:asciiTheme="majorHAnsi" w:hAnsiTheme="majorHAnsi"/>
          <w:sz w:val="16"/>
          <w:szCs w:val="16"/>
          <w:lang w:val="fi-FI"/>
        </w:rPr>
        <w:t>Vabariigi Valitsuses kinnitatud haridusvaldkonna arengukava 2021–2035 kohaselt tuleb kohalikul omavalitsusel, kelle pädevuses on põhihariduse korraldus, tagada kodulähedane õpe vähemalt põhikooli esimeses ja teises kooliastmes. Kahaneva rahvastikuga piirkondades tuleb kolmanda kooliastme õpe tagada vähemalt omavalitsuse suuremates keskustes, sh kindlustades vajaduse korral õppes osalemist toetavad teenused, nt transporditeenuse.</w:t>
      </w:r>
    </w:p>
  </w:footnote>
  <w:footnote w:id="30">
    <w:p w14:paraId="479572A2" w14:textId="77777777" w:rsidR="00344444" w:rsidRDefault="00344444" w:rsidP="00190AEE">
      <w:pPr>
        <w:pStyle w:val="Allmrkusetekst"/>
        <w:ind w:left="0" w:firstLine="0"/>
        <w:rPr>
          <w:rFonts w:ascii="Cambria" w:hAnsi="Cambria"/>
          <w:sz w:val="16"/>
          <w:szCs w:val="16"/>
          <w:lang w:val="et-EE"/>
        </w:rPr>
      </w:pPr>
      <w:r>
        <w:rPr>
          <w:rStyle w:val="Allmrkuseviide"/>
          <w:rFonts w:ascii="Cambria" w:hAnsi="Cambria"/>
          <w:b w:val="0"/>
          <w:bCs/>
          <w:sz w:val="16"/>
          <w:szCs w:val="16"/>
        </w:rPr>
        <w:footnoteRef/>
      </w:r>
      <w:r>
        <w:rPr>
          <w:rFonts w:ascii="Cambria" w:hAnsi="Cambria"/>
          <w:b/>
          <w:bCs/>
          <w:sz w:val="16"/>
          <w:szCs w:val="16"/>
          <w:lang w:val="et-EE"/>
        </w:rPr>
        <w:t xml:space="preserve"> </w:t>
      </w:r>
      <w:r>
        <w:rPr>
          <w:lang w:val="et-EE"/>
        </w:rPr>
        <w:tab/>
      </w:r>
      <w:r>
        <w:rPr>
          <w:rFonts w:ascii="Cambria" w:hAnsi="Cambria"/>
          <w:sz w:val="16"/>
          <w:szCs w:val="16"/>
          <w:lang w:val="et-EE"/>
        </w:rPr>
        <w:t>Kooskõlas artikli 3 lõike 2 punktis a määratletud eesmärgiga, mis on koostoimes põhjendusega 24 [ettepanek Euroopa Parlamendi ja nõukogu direktiivi kohta, millega kehtestatakse Euroopa elektroonilise side seadustik].</w:t>
      </w:r>
    </w:p>
  </w:footnote>
  <w:footnote w:id="31">
    <w:p w14:paraId="4B5B7DE1" w14:textId="77777777" w:rsidR="00344444" w:rsidRDefault="00344444" w:rsidP="00190AEE">
      <w:pPr>
        <w:pStyle w:val="Allmrkusetekst"/>
        <w:ind w:left="0" w:firstLine="0"/>
        <w:rPr>
          <w:rFonts w:asciiTheme="majorHAnsi" w:hAnsiTheme="majorHAnsi"/>
          <w:lang w:val="fi-FI"/>
        </w:rPr>
      </w:pPr>
      <w:r>
        <w:rPr>
          <w:rStyle w:val="Allmrkuseviide"/>
          <w:rFonts w:ascii="Cambria" w:hAnsi="Cambria"/>
          <w:b w:val="0"/>
          <w:sz w:val="16"/>
          <w:szCs w:val="16"/>
        </w:rPr>
        <w:footnoteRef/>
      </w:r>
      <w:r>
        <w:rPr>
          <w:rFonts w:ascii="Cambria" w:hAnsi="Cambria"/>
          <w:sz w:val="16"/>
          <w:szCs w:val="16"/>
          <w:lang w:val="fi-FI"/>
        </w:rPr>
        <w:t xml:space="preserve"> </w:t>
      </w:r>
      <w:r>
        <w:rPr>
          <w:rFonts w:ascii="Cambria" w:hAnsi="Cambria"/>
          <w:sz w:val="16"/>
          <w:szCs w:val="16"/>
          <w:lang w:val="fi-FI"/>
        </w:rPr>
        <w:tab/>
        <w:t>Kooskõlas artikliga 22 [ettepanek Euroopa Parlamendi ja nõukogu direktiivi kohta, millega kehtestatakse Euroopa elektroonilise side seadustik].</w:t>
      </w:r>
    </w:p>
  </w:footnote>
  <w:footnote w:id="32">
    <w:p w14:paraId="0FF8F017" w14:textId="77777777" w:rsidR="00344444" w:rsidRDefault="00344444" w:rsidP="00190AEE">
      <w:pPr>
        <w:pStyle w:val="Allmrkusetekst"/>
        <w:rPr>
          <w:rFonts w:asciiTheme="majorHAnsi" w:hAnsiTheme="majorHAnsi"/>
          <w:lang w:val="fi-FI"/>
        </w:rPr>
      </w:pPr>
      <w:r>
        <w:rPr>
          <w:rStyle w:val="Allmrkuseviide"/>
          <w:rFonts w:ascii="Cambria" w:hAnsi="Cambria"/>
          <w:b w:val="0"/>
          <w:bCs/>
          <w:sz w:val="16"/>
          <w:szCs w:val="16"/>
        </w:rPr>
        <w:footnoteRef/>
      </w:r>
      <w:r>
        <w:rPr>
          <w:rFonts w:ascii="Cambria" w:hAnsi="Cambria"/>
          <w:b/>
          <w:bCs/>
          <w:sz w:val="16"/>
          <w:szCs w:val="16"/>
          <w:lang w:val="fi-FI"/>
        </w:rPr>
        <w:t xml:space="preserve"> </w:t>
      </w:r>
      <w:r>
        <w:rPr>
          <w:rFonts w:asciiTheme="majorHAnsi" w:hAnsiTheme="majorHAnsi"/>
          <w:sz w:val="16"/>
          <w:szCs w:val="16"/>
          <w:lang w:val="fi-FI"/>
        </w:rPr>
        <w:tab/>
        <w:t>Euroopa Parlamendi ja Nõukogu direktiiv 2014/61/EL (</w:t>
      </w:r>
      <w:hyperlink r:id="rId19" w:tooltip="https://eur-lex.europa.eu/legal-content/ET/TXT/PDF/?uri=CELEX:32014L0061&amp;from=ET" w:history="1">
        <w:r>
          <w:rPr>
            <w:rStyle w:val="Hperlink"/>
            <w:rFonts w:asciiTheme="majorHAnsi" w:hAnsiTheme="majorHAnsi"/>
            <w:sz w:val="16"/>
            <w:szCs w:val="16"/>
            <w:lang w:val="fi-FI"/>
          </w:rPr>
          <w:t>https://eur-lex.europa.eu/legal-content/ET/TXT/PDF/?uri=CELEX:32014L0061&amp;from=ET</w:t>
        </w:r>
      </w:hyperlink>
      <w:r>
        <w:rPr>
          <w:rFonts w:asciiTheme="majorHAnsi" w:hAnsiTheme="majorHAnsi"/>
          <w:sz w:val="16"/>
          <w:szCs w:val="16"/>
          <w:lang w:val="fi-FI"/>
        </w:rPr>
        <w:t>).</w:t>
      </w:r>
    </w:p>
  </w:footnote>
  <w:footnote w:id="33">
    <w:p w14:paraId="5C1F638B" w14:textId="77777777" w:rsidR="00344444" w:rsidRDefault="00344444" w:rsidP="00190AEE">
      <w:pPr>
        <w:pStyle w:val="Allmrkusetekst"/>
        <w:ind w:left="0" w:firstLine="0"/>
        <w:jc w:val="both"/>
        <w:rPr>
          <w:rFonts w:asciiTheme="majorHAnsi" w:hAnsiTheme="majorHAnsi"/>
          <w:sz w:val="16"/>
          <w:szCs w:val="16"/>
          <w:lang w:val="fi-FI"/>
        </w:rPr>
      </w:pPr>
      <w:r>
        <w:rPr>
          <w:rStyle w:val="Allmrkuseviide"/>
          <w:rFonts w:asciiTheme="majorHAnsi" w:hAnsiTheme="majorHAnsi"/>
          <w:sz w:val="18"/>
          <w:szCs w:val="18"/>
        </w:rPr>
        <w:footnoteRef/>
      </w:r>
      <w:r>
        <w:rPr>
          <w:rFonts w:asciiTheme="majorHAnsi" w:hAnsiTheme="majorHAnsi"/>
          <w:sz w:val="16"/>
          <w:szCs w:val="16"/>
          <w:lang w:val="fi-FI"/>
        </w:rPr>
        <w:t xml:space="preserve"> Euroopa Parlamendi ja nõukogu 11. detsembri 2018. aasta määrus (EL) 2018/1999, milles käsitletakse energialiidu ja kliimameetmete juhtimist ning millega muudetakse Euroopa Parlamendi ja nõukogu määrusi (EÜ) nr 663/2009 ja (EÜ) nr 715/2009, Euroopa Parlamendi ja nõukogu direktiive 94/22/EÜ, 98/70/EÜ, 2009/31/EÜ, 2009/73/EÜ, 2010/31/EL, 2012/27/EL ja 2013/30/EL ning nõukogu direktiive 2009/119/EÜ ja (EL) 2015/652 ning tunnistatakse kehtetuks Euroopa Parlamendi ja nõukogu määrus (EL) nr 525/2013 (ELT L 328, 21.12.2018, lk 1).</w:t>
      </w:r>
    </w:p>
  </w:footnote>
  <w:footnote w:id="34">
    <w:p w14:paraId="3B3AA662" w14:textId="77777777" w:rsidR="00344444" w:rsidRDefault="00344444" w:rsidP="00190AEE">
      <w:pPr>
        <w:pStyle w:val="Allmrkusetekst"/>
        <w:ind w:left="0" w:firstLine="0"/>
        <w:jc w:val="both"/>
        <w:rPr>
          <w:rFonts w:asciiTheme="majorHAnsi" w:hAnsiTheme="majorHAnsi"/>
          <w:sz w:val="18"/>
          <w:szCs w:val="18"/>
          <w:lang w:val="fi-FI"/>
        </w:rPr>
      </w:pPr>
      <w:r>
        <w:rPr>
          <w:rStyle w:val="Allmrkuseviide"/>
          <w:rFonts w:asciiTheme="majorHAnsi" w:hAnsiTheme="majorHAnsi"/>
          <w:bCs/>
          <w:sz w:val="16"/>
          <w:szCs w:val="16"/>
        </w:rPr>
        <w:footnoteRef/>
      </w:r>
      <w:r>
        <w:rPr>
          <w:rFonts w:asciiTheme="majorHAnsi" w:hAnsiTheme="majorHAnsi"/>
          <w:b/>
          <w:sz w:val="16"/>
          <w:szCs w:val="16"/>
          <w:lang w:val="fi-FI"/>
        </w:rPr>
        <w:t xml:space="preserve"> </w:t>
      </w:r>
      <w:r>
        <w:rPr>
          <w:rFonts w:asciiTheme="majorHAnsi" w:hAnsiTheme="majorHAnsi"/>
          <w:sz w:val="16"/>
          <w:szCs w:val="16"/>
          <w:lang w:val="fi-FI"/>
        </w:rPr>
        <w:t>Euroopa Parlamendi ja nõukogu määrus (EL) 2018/1999, milles käsitletakse energialiidu ja kliimameetmete juhtimist ning millega muudetakse Euroopa Parlamendi ja nõukogu määrusi (EÜ) nr 663/2009 ja (EÜ) nr 715/2009, Euroopa Parlamendi ja nõukogu direktiive 94/22/EÜ, 98/70/EÜ, 2009/31/EÜ, 2009/73/EÜ, 2010/31/EL, 2012/27/EL ja 2013/30/EL ning nõukogu direktiive 2009/119/EÜ ja (EL) 2015/652 ning tunnistatakse kehtetuks Euroopa Parlamendi ja nõukogu määrus (EL) nr 525/2013.</w:t>
      </w:r>
    </w:p>
  </w:footnote>
  <w:footnote w:id="35">
    <w:p w14:paraId="540DE41A" w14:textId="77777777" w:rsidR="00344444" w:rsidRDefault="00344444" w:rsidP="00190AEE">
      <w:pPr>
        <w:pStyle w:val="Allmrkusetekst"/>
        <w:rPr>
          <w:sz w:val="16"/>
          <w:szCs w:val="16"/>
          <w:lang w:val="fi-FI"/>
        </w:rPr>
      </w:pPr>
      <w:r>
        <w:rPr>
          <w:rStyle w:val="Allmrkuseviide"/>
          <w:rFonts w:asciiTheme="majorHAnsi" w:hAnsiTheme="majorHAnsi"/>
          <w:bCs/>
          <w:sz w:val="16"/>
          <w:szCs w:val="16"/>
        </w:rPr>
        <w:footnoteRef/>
      </w:r>
      <w:r>
        <w:rPr>
          <w:rFonts w:asciiTheme="majorHAnsi" w:hAnsiTheme="majorHAnsi"/>
          <w:b/>
          <w:sz w:val="16"/>
          <w:szCs w:val="16"/>
          <w:lang w:val="fi-FI"/>
        </w:rPr>
        <w:t xml:space="preserve"> </w:t>
      </w:r>
      <w:r>
        <w:rPr>
          <w:rFonts w:asciiTheme="majorHAnsi" w:hAnsiTheme="majorHAnsi"/>
          <w:b/>
          <w:sz w:val="16"/>
          <w:szCs w:val="16"/>
          <w:lang w:val="fi-FI"/>
        </w:rPr>
        <w:tab/>
      </w:r>
      <w:r>
        <w:rPr>
          <w:rFonts w:asciiTheme="majorHAnsi" w:hAnsiTheme="majorHAnsi"/>
          <w:sz w:val="16"/>
          <w:szCs w:val="16"/>
          <w:lang w:val="fi-FI"/>
        </w:rPr>
        <w:t>Euroopa Parlamendi ja nõukogu otsus nr 1313/2013 liidu kodanikukaitse mehhanismi kohta.</w:t>
      </w:r>
    </w:p>
  </w:footnote>
  <w:footnote w:id="36">
    <w:p w14:paraId="33F4A5DE" w14:textId="77777777" w:rsidR="00344444" w:rsidRDefault="00344444" w:rsidP="4E56A766">
      <w:pPr>
        <w:pStyle w:val="Allmrkusetekst"/>
        <w:rPr>
          <w:rFonts w:asciiTheme="majorHAnsi" w:hAnsiTheme="majorHAnsi"/>
          <w:sz w:val="18"/>
          <w:szCs w:val="18"/>
          <w:lang w:val="fi-FI"/>
        </w:rPr>
      </w:pPr>
      <w:r w:rsidRPr="4E56A766">
        <w:rPr>
          <w:rStyle w:val="Allmrkuseviide"/>
          <w:rFonts w:asciiTheme="majorHAnsi" w:hAnsiTheme="majorHAnsi"/>
          <w:sz w:val="16"/>
          <w:szCs w:val="16"/>
        </w:rPr>
        <w:footnoteRef/>
      </w:r>
      <w:r>
        <w:rPr>
          <w:rFonts w:asciiTheme="majorHAnsi" w:hAnsiTheme="majorHAnsi"/>
          <w:sz w:val="16"/>
          <w:szCs w:val="16"/>
          <w:lang w:val="fi-FI"/>
        </w:rPr>
        <w:tab/>
      </w:r>
      <w:r w:rsidR="4E56A766" w:rsidRPr="4E56A766">
        <w:rPr>
          <w:rFonts w:asciiTheme="majorHAnsi" w:hAnsiTheme="majorHAnsi"/>
          <w:sz w:val="16"/>
          <w:szCs w:val="16"/>
          <w:lang w:val="fi-FI"/>
        </w:rPr>
        <w:t>Otsuse 1313/2013 artikli 6 punktis b nõutava riskijuhtimissuutlikkuse hindamise kohaselt.</w:t>
      </w:r>
    </w:p>
  </w:footnote>
  <w:footnote w:id="37">
    <w:p w14:paraId="55E55193" w14:textId="77777777" w:rsidR="00344444" w:rsidRDefault="00344444">
      <w:pPr>
        <w:pStyle w:val="Allmrkusetekst"/>
        <w:rPr>
          <w:rStyle w:val="Allmrkuseviide"/>
          <w:rFonts w:asciiTheme="majorHAnsi" w:hAnsiTheme="majorHAnsi" w:cstheme="minorHAnsi"/>
          <w:sz w:val="18"/>
          <w:szCs w:val="18"/>
          <w:lang w:val="fi-FI"/>
        </w:rPr>
      </w:pPr>
      <w:r>
        <w:rPr>
          <w:rStyle w:val="Allmrkuseviide"/>
          <w:rFonts w:asciiTheme="majorHAnsi" w:hAnsiTheme="majorHAnsi"/>
          <w:b w:val="0"/>
          <w:sz w:val="18"/>
          <w:szCs w:val="18"/>
        </w:rPr>
        <w:footnoteRef/>
      </w:r>
      <w:r>
        <w:rPr>
          <w:rStyle w:val="Allmrkuseviide"/>
          <w:rFonts w:asciiTheme="majorHAnsi" w:hAnsiTheme="majorHAnsi"/>
          <w:b w:val="0"/>
          <w:sz w:val="18"/>
          <w:szCs w:val="18"/>
          <w:lang w:val="fi-FI"/>
        </w:rPr>
        <w:t xml:space="preserve"> </w:t>
      </w:r>
      <w:hyperlink r:id="rId20" w:tooltip="https://vv.riigikantselei.ee/sites/default/files/riigikantselei/strateegiaburoo/Eesti2035/seminaride_materjalid/osalemise_kava_ee2035.pdf" w:history="1">
        <w:r>
          <w:rPr>
            <w:rStyle w:val="Hperlink"/>
            <w:rFonts w:asciiTheme="majorHAnsi" w:hAnsiTheme="majorHAnsi" w:cstheme="minorHAnsi"/>
            <w:sz w:val="18"/>
            <w:szCs w:val="18"/>
            <w:vertAlign w:val="superscript"/>
            <w:lang w:val="fi-FI"/>
          </w:rPr>
          <w:t>https://vv.riigikantselei.ee/sites/default/files/riigikantselei/strateegiaburoo/Eesti2035/seminaride_materjalid/osalemise_kava_ee2035.pdf</w:t>
        </w:r>
      </w:hyperlink>
      <w:r>
        <w:rPr>
          <w:rFonts w:asciiTheme="majorHAnsi" w:hAnsiTheme="majorHAnsi" w:cstheme="minorHAnsi"/>
          <w:sz w:val="18"/>
          <w:szCs w:val="18"/>
          <w:lang w:val="fi-FI"/>
        </w:rPr>
        <w:t xml:space="preserve"> </w:t>
      </w:r>
    </w:p>
  </w:footnote>
  <w:footnote w:id="38">
    <w:p w14:paraId="59774CD1" w14:textId="77777777" w:rsidR="00344444" w:rsidRDefault="00344444">
      <w:pPr>
        <w:pStyle w:val="Allmrkusetekst"/>
        <w:rPr>
          <w:rStyle w:val="Allmrkuseviide"/>
          <w:rFonts w:asciiTheme="majorHAnsi" w:hAnsiTheme="majorHAnsi" w:cstheme="minorHAnsi"/>
          <w:sz w:val="18"/>
          <w:szCs w:val="18"/>
          <w:lang w:val="fi-FI"/>
        </w:rPr>
      </w:pPr>
      <w:r>
        <w:rPr>
          <w:rStyle w:val="Allmrkuseviide"/>
          <w:rFonts w:asciiTheme="majorHAnsi" w:hAnsiTheme="majorHAnsi" w:cstheme="minorHAnsi"/>
          <w:b w:val="0"/>
          <w:sz w:val="18"/>
          <w:szCs w:val="18"/>
        </w:rPr>
        <w:footnoteRef/>
      </w:r>
      <w:r>
        <w:rPr>
          <w:rStyle w:val="Allmrkuseviide"/>
          <w:rFonts w:asciiTheme="majorHAnsi" w:hAnsiTheme="majorHAnsi" w:cstheme="minorHAnsi"/>
          <w:sz w:val="18"/>
          <w:szCs w:val="18"/>
          <w:lang w:val="fi-FI"/>
        </w:rPr>
        <w:t xml:space="preserve"> </w:t>
      </w:r>
      <w:hyperlink r:id="rId21" w:tooltip="https://pilv.rtk.ee/s/wxZQ8Gy7dFy5SGi" w:history="1">
        <w:r>
          <w:rPr>
            <w:rStyle w:val="Hperlink"/>
            <w:rFonts w:asciiTheme="majorHAnsi" w:hAnsiTheme="majorHAnsi" w:cstheme="minorHAnsi"/>
            <w:sz w:val="18"/>
            <w:szCs w:val="18"/>
            <w:vertAlign w:val="superscript"/>
            <w:lang w:val="fi-FI"/>
          </w:rPr>
          <w:t>https://pilv.rtk.ee/s/wxZQ8Gy7dFy5SGi</w:t>
        </w:r>
      </w:hyperlink>
      <w:r>
        <w:rPr>
          <w:rFonts w:asciiTheme="majorHAnsi" w:hAnsiTheme="majorHAnsi" w:cstheme="minorHAnsi"/>
          <w:sz w:val="18"/>
          <w:szCs w:val="18"/>
          <w:lang w:val="fi-FI"/>
        </w:rPr>
        <w:t xml:space="preserve"> </w:t>
      </w:r>
    </w:p>
  </w:footnote>
  <w:footnote w:id="39">
    <w:p w14:paraId="50CAD4A7" w14:textId="77777777" w:rsidR="00344444" w:rsidRDefault="00344444">
      <w:pPr>
        <w:pStyle w:val="Allmrkusetekst"/>
        <w:rPr>
          <w:rStyle w:val="Hperlink"/>
          <w:rFonts w:asciiTheme="majorHAnsi" w:hAnsiTheme="majorHAnsi"/>
          <w:b/>
          <w:sz w:val="18"/>
          <w:szCs w:val="18"/>
          <w:lang w:val="fi-FI"/>
        </w:rPr>
      </w:pPr>
      <w:r>
        <w:rPr>
          <w:rStyle w:val="Allmrkuseviide"/>
          <w:rFonts w:asciiTheme="majorHAnsi" w:hAnsiTheme="majorHAnsi" w:cstheme="minorHAnsi"/>
          <w:b w:val="0"/>
          <w:sz w:val="18"/>
          <w:szCs w:val="18"/>
        </w:rPr>
        <w:footnoteRef/>
      </w:r>
      <w:r>
        <w:rPr>
          <w:rStyle w:val="Allmrkuseviide"/>
          <w:rFonts w:asciiTheme="majorHAnsi" w:hAnsiTheme="majorHAnsi" w:cstheme="minorHAnsi"/>
          <w:sz w:val="18"/>
          <w:szCs w:val="18"/>
          <w:lang w:val="fi-FI"/>
        </w:rPr>
        <w:t xml:space="preserve"> </w:t>
      </w:r>
      <w:hyperlink r:id="rId22" w:tooltip="https://eur-lex.europa.eu/legal-content/ET/TXT/?uri=OJ:L:2021:231:TOC" w:history="1">
        <w:r>
          <w:rPr>
            <w:rStyle w:val="Hperlink"/>
            <w:rFonts w:asciiTheme="majorHAnsi" w:hAnsiTheme="majorHAnsi" w:cstheme="minorHAnsi"/>
            <w:sz w:val="18"/>
            <w:szCs w:val="18"/>
            <w:vertAlign w:val="superscript"/>
            <w:lang w:val="fi-FI"/>
          </w:rPr>
          <w:t>https://eur-lex.europa.eu/legal-content/ET/TXT/?uri=OJ:L:2021:231:TOC</w:t>
        </w:r>
      </w:hyperlink>
      <w:r>
        <w:rPr>
          <w:rStyle w:val="Hperlink"/>
          <w:rFonts w:asciiTheme="majorHAnsi" w:hAnsiTheme="majorHAnsi" w:cstheme="minorHAnsi"/>
          <w:sz w:val="18"/>
          <w:szCs w:val="18"/>
          <w:vertAlign w:val="superscript"/>
          <w:lang w:val="fi-FI"/>
        </w:rPr>
        <w:t xml:space="preserve"> </w:t>
      </w:r>
    </w:p>
  </w:footnote>
  <w:footnote w:id="40">
    <w:p w14:paraId="104CE5A2" w14:textId="77777777" w:rsidR="00344444" w:rsidRDefault="00344444">
      <w:pPr>
        <w:pStyle w:val="Allmrkusetekst"/>
        <w:rPr>
          <w:rStyle w:val="Allmrkuseviide"/>
          <w:rFonts w:asciiTheme="majorHAnsi" w:hAnsiTheme="majorHAnsi" w:cstheme="minorHAnsi"/>
          <w:sz w:val="18"/>
          <w:szCs w:val="18"/>
          <w:lang w:val="fi-FI"/>
        </w:rPr>
      </w:pPr>
      <w:r>
        <w:rPr>
          <w:rStyle w:val="Allmrkuseviide"/>
          <w:rFonts w:asciiTheme="majorHAnsi" w:hAnsiTheme="majorHAnsi" w:cstheme="minorHAnsi"/>
          <w:b w:val="0"/>
          <w:sz w:val="18"/>
          <w:szCs w:val="18"/>
        </w:rPr>
        <w:footnoteRef/>
      </w:r>
      <w:r>
        <w:rPr>
          <w:rStyle w:val="Allmrkuseviide"/>
          <w:rFonts w:asciiTheme="majorHAnsi" w:hAnsiTheme="majorHAnsi" w:cstheme="minorHAnsi"/>
          <w:sz w:val="18"/>
          <w:szCs w:val="18"/>
          <w:lang w:val="fi-FI"/>
        </w:rPr>
        <w:t xml:space="preserve"> </w:t>
      </w:r>
      <w:hyperlink r:id="rId23" w:tooltip="https://eur-lex.europa.eu/legal-content/ET/TXT/PDF/?uri=CELEX:32014R0240&amp;from=LV" w:history="1">
        <w:r>
          <w:rPr>
            <w:rStyle w:val="Hperlink"/>
            <w:rFonts w:asciiTheme="majorHAnsi" w:hAnsiTheme="majorHAnsi" w:cstheme="minorHAnsi"/>
            <w:sz w:val="18"/>
            <w:szCs w:val="18"/>
            <w:vertAlign w:val="superscript"/>
            <w:lang w:val="fi-FI"/>
          </w:rPr>
          <w:t>https://eur-lex.europa.eu/legal-content/ET/TXT/PDF/?uri=CELEX:32014R0240&amp;from=LV</w:t>
        </w:r>
      </w:hyperlink>
      <w:r>
        <w:rPr>
          <w:rFonts w:asciiTheme="majorHAnsi" w:hAnsiTheme="majorHAnsi" w:cstheme="minorHAnsi"/>
          <w:sz w:val="18"/>
          <w:szCs w:val="18"/>
          <w:lang w:val="fi-FI"/>
        </w:rPr>
        <w:t xml:space="preserve"> </w:t>
      </w:r>
    </w:p>
  </w:footnote>
  <w:footnote w:id="41">
    <w:p w14:paraId="71123EF5" w14:textId="77777777" w:rsidR="00344444" w:rsidRDefault="00344444">
      <w:pPr>
        <w:pStyle w:val="Allmrkusetekst"/>
        <w:rPr>
          <w:lang w:val="fi-FI"/>
        </w:rPr>
      </w:pPr>
      <w:r>
        <w:rPr>
          <w:rStyle w:val="Allmrkuseviide"/>
          <w:rFonts w:asciiTheme="majorHAnsi" w:hAnsiTheme="majorHAnsi" w:cstheme="minorHAnsi"/>
          <w:b w:val="0"/>
          <w:sz w:val="18"/>
          <w:szCs w:val="18"/>
        </w:rPr>
        <w:footnoteRef/>
      </w:r>
      <w:r>
        <w:rPr>
          <w:rStyle w:val="Allmrkuseviide"/>
          <w:rFonts w:asciiTheme="majorHAnsi" w:hAnsiTheme="majorHAnsi" w:cstheme="minorHAnsi"/>
          <w:sz w:val="18"/>
          <w:szCs w:val="18"/>
          <w:lang w:val="fi-FI"/>
        </w:rPr>
        <w:t xml:space="preserve"> </w:t>
      </w:r>
      <w:hyperlink r:id="rId24" w:tooltip="https://riigikantselei.ee/kaasamise-hea-tava" w:history="1">
        <w:r>
          <w:rPr>
            <w:rStyle w:val="Hperlink"/>
            <w:rFonts w:asciiTheme="majorHAnsi" w:hAnsiTheme="majorHAnsi" w:cstheme="minorHAnsi"/>
            <w:sz w:val="18"/>
            <w:szCs w:val="18"/>
            <w:vertAlign w:val="superscript"/>
            <w:lang w:val="fi-FI"/>
          </w:rPr>
          <w:t>https://riigikantselei.ee/kaasamise-hea-tava</w:t>
        </w:r>
      </w:hyperlink>
    </w:p>
  </w:footnote>
  <w:footnote w:id="42">
    <w:p w14:paraId="6406254D" w14:textId="77777777" w:rsidR="00344444" w:rsidRDefault="00344444">
      <w:pPr>
        <w:pStyle w:val="Allmrkusetekst"/>
        <w:rPr>
          <w:rFonts w:asciiTheme="majorHAnsi" w:hAnsiTheme="majorHAnsi"/>
          <w:sz w:val="18"/>
          <w:szCs w:val="18"/>
          <w:lang w:val="et-EE"/>
        </w:rPr>
      </w:pPr>
      <w:r>
        <w:rPr>
          <w:rStyle w:val="Allmrkuseviide"/>
          <w:rFonts w:asciiTheme="majorHAnsi" w:hAnsiTheme="majorHAnsi"/>
          <w:sz w:val="18"/>
          <w:szCs w:val="18"/>
        </w:rPr>
        <w:footnoteRef/>
      </w:r>
      <w:r>
        <w:rPr>
          <w:rFonts w:asciiTheme="majorHAnsi" w:hAnsiTheme="majorHAnsi"/>
          <w:sz w:val="18"/>
          <w:szCs w:val="18"/>
          <w:lang w:val="fi-FI"/>
        </w:rPr>
        <w:t xml:space="preserve"> </w:t>
      </w:r>
      <w:hyperlink r:id="rId25" w:tooltip="https://valitsus.ee/strateegia-eesti-2035-arengukavad-ja-planeering/strateegia/koosloome-ja-sundmused" w:history="1">
        <w:r>
          <w:rPr>
            <w:rStyle w:val="Hperlink"/>
            <w:rFonts w:asciiTheme="majorHAnsi" w:hAnsiTheme="majorHAnsi"/>
            <w:sz w:val="18"/>
            <w:szCs w:val="18"/>
            <w:lang w:val="fi-FI"/>
          </w:rPr>
          <w:t>https://valitsus.ee/strateegia-eesti-2035-arengukavad-ja-planeering/strateegia/koosloome-ja-sundmused</w:t>
        </w:r>
      </w:hyperlink>
      <w:r>
        <w:rPr>
          <w:rFonts w:asciiTheme="majorHAnsi" w:hAnsiTheme="majorHAnsi"/>
          <w:sz w:val="18"/>
          <w:szCs w:val="18"/>
          <w:lang w:val="fi-F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9CD"/>
    <w:multiLevelType w:val="hybridMultilevel"/>
    <w:tmpl w:val="A1F82FAE"/>
    <w:lvl w:ilvl="0" w:tplc="A2763038">
      <w:start w:val="1"/>
      <w:numFmt w:val="decimal"/>
      <w:lvlText w:val="%1."/>
      <w:lvlJc w:val="left"/>
      <w:pPr>
        <w:ind w:left="466" w:hanging="360"/>
      </w:pPr>
    </w:lvl>
    <w:lvl w:ilvl="1" w:tplc="2F22AEE2">
      <w:start w:val="1"/>
      <w:numFmt w:val="lowerLetter"/>
      <w:lvlText w:val="%2."/>
      <w:lvlJc w:val="left"/>
      <w:pPr>
        <w:ind w:left="1186" w:hanging="360"/>
      </w:pPr>
    </w:lvl>
    <w:lvl w:ilvl="2" w:tplc="BB2028F6">
      <w:start w:val="1"/>
      <w:numFmt w:val="lowerRoman"/>
      <w:lvlText w:val="%3."/>
      <w:lvlJc w:val="right"/>
      <w:pPr>
        <w:ind w:left="1906" w:hanging="180"/>
      </w:pPr>
    </w:lvl>
    <w:lvl w:ilvl="3" w:tplc="BCF4576C">
      <w:start w:val="1"/>
      <w:numFmt w:val="decimal"/>
      <w:lvlText w:val="%4."/>
      <w:lvlJc w:val="left"/>
      <w:pPr>
        <w:ind w:left="2626" w:hanging="360"/>
      </w:pPr>
    </w:lvl>
    <w:lvl w:ilvl="4" w:tplc="3FC6E862">
      <w:start w:val="1"/>
      <w:numFmt w:val="lowerLetter"/>
      <w:lvlText w:val="%5."/>
      <w:lvlJc w:val="left"/>
      <w:pPr>
        <w:ind w:left="3346" w:hanging="360"/>
      </w:pPr>
    </w:lvl>
    <w:lvl w:ilvl="5" w:tplc="BC6E72EC">
      <w:start w:val="1"/>
      <w:numFmt w:val="lowerRoman"/>
      <w:lvlText w:val="%6."/>
      <w:lvlJc w:val="right"/>
      <w:pPr>
        <w:ind w:left="4066" w:hanging="180"/>
      </w:pPr>
    </w:lvl>
    <w:lvl w:ilvl="6" w:tplc="2FBE12D8">
      <w:start w:val="1"/>
      <w:numFmt w:val="decimal"/>
      <w:lvlText w:val="%7."/>
      <w:lvlJc w:val="left"/>
      <w:pPr>
        <w:ind w:left="4786" w:hanging="360"/>
      </w:pPr>
    </w:lvl>
    <w:lvl w:ilvl="7" w:tplc="592C747A">
      <w:start w:val="1"/>
      <w:numFmt w:val="lowerLetter"/>
      <w:lvlText w:val="%8."/>
      <w:lvlJc w:val="left"/>
      <w:pPr>
        <w:ind w:left="5506" w:hanging="360"/>
      </w:pPr>
    </w:lvl>
    <w:lvl w:ilvl="8" w:tplc="C62C0052">
      <w:start w:val="1"/>
      <w:numFmt w:val="lowerRoman"/>
      <w:lvlText w:val="%9."/>
      <w:lvlJc w:val="right"/>
      <w:pPr>
        <w:ind w:left="6226" w:hanging="180"/>
      </w:pPr>
    </w:lvl>
  </w:abstractNum>
  <w:abstractNum w:abstractNumId="1" w15:restartNumberingAfterBreak="0">
    <w:nsid w:val="01E14DD3"/>
    <w:multiLevelType w:val="hybridMultilevel"/>
    <w:tmpl w:val="C8947B66"/>
    <w:lvl w:ilvl="0" w:tplc="90AC833E">
      <w:start w:val="1"/>
      <w:numFmt w:val="decimal"/>
      <w:pStyle w:val="Loendinumber2"/>
      <w:lvlText w:val="(%1)"/>
      <w:lvlJc w:val="left"/>
      <w:pPr>
        <w:tabs>
          <w:tab w:val="num" w:pos="1786"/>
        </w:tabs>
        <w:ind w:left="1786" w:hanging="709"/>
      </w:pPr>
    </w:lvl>
    <w:lvl w:ilvl="1" w:tplc="7DD6E0CE">
      <w:start w:val="1"/>
      <w:numFmt w:val="lowerLetter"/>
      <w:pStyle w:val="ListNumber2Level2"/>
      <w:lvlText w:val="(%2)"/>
      <w:lvlJc w:val="left"/>
      <w:pPr>
        <w:tabs>
          <w:tab w:val="num" w:pos="2494"/>
        </w:tabs>
        <w:ind w:left="2494" w:hanging="708"/>
      </w:pPr>
    </w:lvl>
    <w:lvl w:ilvl="2" w:tplc="01E058CE">
      <w:start w:val="1"/>
      <w:numFmt w:val="bullet"/>
      <w:pStyle w:val="ListNumber2Level3"/>
      <w:lvlText w:val="–"/>
      <w:lvlJc w:val="left"/>
      <w:pPr>
        <w:tabs>
          <w:tab w:val="num" w:pos="3203"/>
        </w:tabs>
        <w:ind w:left="3203" w:hanging="709"/>
      </w:pPr>
      <w:rPr>
        <w:rFonts w:ascii="Times New Roman" w:hAnsi="Times New Roman"/>
      </w:rPr>
    </w:lvl>
    <w:lvl w:ilvl="3" w:tplc="44FA7E80">
      <w:start w:val="1"/>
      <w:numFmt w:val="bullet"/>
      <w:pStyle w:val="ListNumber2Level4"/>
      <w:lvlText w:val=""/>
      <w:lvlJc w:val="left"/>
      <w:pPr>
        <w:tabs>
          <w:tab w:val="num" w:pos="3912"/>
        </w:tabs>
        <w:ind w:left="3912" w:hanging="709"/>
      </w:pPr>
      <w:rPr>
        <w:rFonts w:ascii="Symbol" w:hAnsi="Symbol"/>
      </w:rPr>
    </w:lvl>
    <w:lvl w:ilvl="4" w:tplc="6834E94E">
      <w:start w:val="1"/>
      <w:numFmt w:val="lowerLetter"/>
      <w:lvlText w:val="(%5)"/>
      <w:lvlJc w:val="left"/>
      <w:pPr>
        <w:tabs>
          <w:tab w:val="num" w:pos="1800"/>
        </w:tabs>
        <w:ind w:left="1800" w:hanging="360"/>
      </w:pPr>
    </w:lvl>
    <w:lvl w:ilvl="5" w:tplc="06321C8C">
      <w:start w:val="1"/>
      <w:numFmt w:val="lowerRoman"/>
      <w:lvlText w:val="(%6)"/>
      <w:lvlJc w:val="left"/>
      <w:pPr>
        <w:tabs>
          <w:tab w:val="num" w:pos="2160"/>
        </w:tabs>
        <w:ind w:left="2160" w:hanging="360"/>
      </w:pPr>
    </w:lvl>
    <w:lvl w:ilvl="6" w:tplc="825EDA58">
      <w:start w:val="1"/>
      <w:numFmt w:val="decimal"/>
      <w:lvlText w:val="%7."/>
      <w:lvlJc w:val="left"/>
      <w:pPr>
        <w:tabs>
          <w:tab w:val="num" w:pos="2520"/>
        </w:tabs>
        <w:ind w:left="2520" w:hanging="360"/>
      </w:pPr>
    </w:lvl>
    <w:lvl w:ilvl="7" w:tplc="14601C7E">
      <w:start w:val="1"/>
      <w:numFmt w:val="lowerLetter"/>
      <w:lvlText w:val="%8."/>
      <w:lvlJc w:val="left"/>
      <w:pPr>
        <w:tabs>
          <w:tab w:val="num" w:pos="2880"/>
        </w:tabs>
        <w:ind w:left="2880" w:hanging="360"/>
      </w:pPr>
    </w:lvl>
    <w:lvl w:ilvl="8" w:tplc="73A64C5A">
      <w:start w:val="1"/>
      <w:numFmt w:val="lowerRoman"/>
      <w:lvlText w:val="%9."/>
      <w:lvlJc w:val="left"/>
      <w:pPr>
        <w:tabs>
          <w:tab w:val="num" w:pos="3240"/>
        </w:tabs>
        <w:ind w:left="3240" w:hanging="360"/>
      </w:pPr>
    </w:lvl>
  </w:abstractNum>
  <w:abstractNum w:abstractNumId="2" w15:restartNumberingAfterBreak="0">
    <w:nsid w:val="021D4601"/>
    <w:multiLevelType w:val="multilevel"/>
    <w:tmpl w:val="D3DC4AA8"/>
    <w:lvl w:ilvl="0">
      <w:start w:val="2"/>
      <w:numFmt w:val="decimal"/>
      <w:lvlText w:val="%1"/>
      <w:lvlJc w:val="left"/>
      <w:pPr>
        <w:ind w:left="975" w:hanging="975"/>
      </w:pPr>
      <w:rPr>
        <w:rFonts w:hint="default"/>
      </w:rPr>
    </w:lvl>
    <w:lvl w:ilvl="1">
      <w:start w:val="1"/>
      <w:numFmt w:val="decimal"/>
      <w:lvlText w:val="%1.%2"/>
      <w:lvlJc w:val="left"/>
      <w:pPr>
        <w:ind w:left="975" w:hanging="975"/>
      </w:pPr>
      <w:rPr>
        <w:rFonts w:hint="default"/>
      </w:rPr>
    </w:lvl>
    <w:lvl w:ilvl="2">
      <w:start w:val="4"/>
      <w:numFmt w:val="decimal"/>
      <w:lvlText w:val="%1.%2.%3"/>
      <w:lvlJc w:val="left"/>
      <w:pPr>
        <w:ind w:left="975" w:hanging="97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613B90"/>
    <w:multiLevelType w:val="hybridMultilevel"/>
    <w:tmpl w:val="7B12EBD8"/>
    <w:lvl w:ilvl="0" w:tplc="42481BFC">
      <w:start w:val="1"/>
      <w:numFmt w:val="bullet"/>
      <w:lvlRestart w:val="0"/>
      <w:pStyle w:val="Tiret0"/>
      <w:lvlText w:val="–"/>
      <w:lvlJc w:val="left"/>
      <w:pPr>
        <w:tabs>
          <w:tab w:val="num" w:pos="850"/>
        </w:tabs>
        <w:ind w:left="850" w:hanging="850"/>
      </w:pPr>
    </w:lvl>
    <w:lvl w:ilvl="1" w:tplc="11A68486">
      <w:start w:val="1"/>
      <w:numFmt w:val="bullet"/>
      <w:lvlText w:val="o"/>
      <w:lvlJc w:val="left"/>
      <w:pPr>
        <w:ind w:left="1440" w:hanging="360"/>
      </w:pPr>
      <w:rPr>
        <w:rFonts w:ascii="Courier New" w:eastAsia="Courier New" w:hAnsi="Courier New" w:cs="Courier New" w:hint="default"/>
      </w:rPr>
    </w:lvl>
    <w:lvl w:ilvl="2" w:tplc="9112FC7C">
      <w:start w:val="1"/>
      <w:numFmt w:val="bullet"/>
      <w:lvlText w:val="§"/>
      <w:lvlJc w:val="left"/>
      <w:pPr>
        <w:ind w:left="2160" w:hanging="360"/>
      </w:pPr>
      <w:rPr>
        <w:rFonts w:ascii="Wingdings" w:eastAsia="Wingdings" w:hAnsi="Wingdings" w:cs="Wingdings" w:hint="default"/>
      </w:rPr>
    </w:lvl>
    <w:lvl w:ilvl="3" w:tplc="DE98F4E8">
      <w:start w:val="1"/>
      <w:numFmt w:val="bullet"/>
      <w:lvlText w:val="·"/>
      <w:lvlJc w:val="left"/>
      <w:pPr>
        <w:ind w:left="2880" w:hanging="360"/>
      </w:pPr>
      <w:rPr>
        <w:rFonts w:ascii="Symbol" w:eastAsia="Symbol" w:hAnsi="Symbol" w:cs="Symbol" w:hint="default"/>
      </w:rPr>
    </w:lvl>
    <w:lvl w:ilvl="4" w:tplc="03D2FFDA">
      <w:start w:val="1"/>
      <w:numFmt w:val="bullet"/>
      <w:lvlText w:val="o"/>
      <w:lvlJc w:val="left"/>
      <w:pPr>
        <w:ind w:left="3600" w:hanging="360"/>
      </w:pPr>
      <w:rPr>
        <w:rFonts w:ascii="Courier New" w:eastAsia="Courier New" w:hAnsi="Courier New" w:cs="Courier New" w:hint="default"/>
      </w:rPr>
    </w:lvl>
    <w:lvl w:ilvl="5" w:tplc="F56E21E8">
      <w:start w:val="1"/>
      <w:numFmt w:val="bullet"/>
      <w:lvlText w:val="§"/>
      <w:lvlJc w:val="left"/>
      <w:pPr>
        <w:ind w:left="4320" w:hanging="360"/>
      </w:pPr>
      <w:rPr>
        <w:rFonts w:ascii="Wingdings" w:eastAsia="Wingdings" w:hAnsi="Wingdings" w:cs="Wingdings" w:hint="default"/>
      </w:rPr>
    </w:lvl>
    <w:lvl w:ilvl="6" w:tplc="2CCE2356">
      <w:start w:val="1"/>
      <w:numFmt w:val="bullet"/>
      <w:lvlText w:val="·"/>
      <w:lvlJc w:val="left"/>
      <w:pPr>
        <w:ind w:left="5040" w:hanging="360"/>
      </w:pPr>
      <w:rPr>
        <w:rFonts w:ascii="Symbol" w:eastAsia="Symbol" w:hAnsi="Symbol" w:cs="Symbol" w:hint="default"/>
      </w:rPr>
    </w:lvl>
    <w:lvl w:ilvl="7" w:tplc="FDD443AC">
      <w:start w:val="1"/>
      <w:numFmt w:val="bullet"/>
      <w:lvlText w:val="o"/>
      <w:lvlJc w:val="left"/>
      <w:pPr>
        <w:ind w:left="5760" w:hanging="360"/>
      </w:pPr>
      <w:rPr>
        <w:rFonts w:ascii="Courier New" w:eastAsia="Courier New" w:hAnsi="Courier New" w:cs="Courier New" w:hint="default"/>
      </w:rPr>
    </w:lvl>
    <w:lvl w:ilvl="8" w:tplc="B11034A0">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053E4D77"/>
    <w:multiLevelType w:val="multilevel"/>
    <w:tmpl w:val="427A962A"/>
    <w:lvl w:ilvl="0">
      <w:start w:val="2"/>
      <w:numFmt w:val="decimal"/>
      <w:lvlText w:val="%1"/>
      <w:lvlJc w:val="left"/>
      <w:pPr>
        <w:ind w:left="975" w:hanging="975"/>
      </w:pPr>
      <w:rPr>
        <w:rFonts w:hint="default"/>
      </w:rPr>
    </w:lvl>
    <w:lvl w:ilvl="1">
      <w:start w:val="1"/>
      <w:numFmt w:val="decimal"/>
      <w:lvlText w:val="%1.%2"/>
      <w:lvlJc w:val="left"/>
      <w:pPr>
        <w:ind w:left="1426" w:hanging="975"/>
      </w:pPr>
      <w:rPr>
        <w:rFonts w:hint="default"/>
      </w:rPr>
    </w:lvl>
    <w:lvl w:ilvl="2">
      <w:start w:val="3"/>
      <w:numFmt w:val="decimal"/>
      <w:lvlText w:val="%1.%2.%3"/>
      <w:lvlJc w:val="left"/>
      <w:pPr>
        <w:ind w:left="1877" w:hanging="975"/>
      </w:pPr>
      <w:rPr>
        <w:rFonts w:hint="default"/>
      </w:rPr>
    </w:lvl>
    <w:lvl w:ilvl="3">
      <w:start w:val="4"/>
      <w:numFmt w:val="decimal"/>
      <w:lvlText w:val="%1.%2.%3.%4"/>
      <w:lvlJc w:val="left"/>
      <w:pPr>
        <w:ind w:left="2433" w:hanging="1080"/>
      </w:pPr>
      <w:rPr>
        <w:rFonts w:hint="default"/>
      </w:rPr>
    </w:lvl>
    <w:lvl w:ilvl="4">
      <w:start w:val="1"/>
      <w:numFmt w:val="decimal"/>
      <w:lvlText w:val="%1.%2.%3.%4.%5"/>
      <w:lvlJc w:val="left"/>
      <w:pPr>
        <w:ind w:left="2884" w:hanging="1080"/>
      </w:pPr>
      <w:rPr>
        <w:rFonts w:hint="default"/>
      </w:rPr>
    </w:lvl>
    <w:lvl w:ilvl="5">
      <w:start w:val="1"/>
      <w:numFmt w:val="decimal"/>
      <w:lvlText w:val="%1.%2.%3.%4.%5.%6"/>
      <w:lvlJc w:val="left"/>
      <w:pPr>
        <w:ind w:left="3695" w:hanging="1440"/>
      </w:pPr>
      <w:rPr>
        <w:rFonts w:hint="default"/>
      </w:rPr>
    </w:lvl>
    <w:lvl w:ilvl="6">
      <w:start w:val="1"/>
      <w:numFmt w:val="decimal"/>
      <w:lvlText w:val="%1.%2.%3.%4.%5.%6.%7"/>
      <w:lvlJc w:val="left"/>
      <w:pPr>
        <w:ind w:left="4146" w:hanging="1440"/>
      </w:pPr>
      <w:rPr>
        <w:rFonts w:hint="default"/>
      </w:rPr>
    </w:lvl>
    <w:lvl w:ilvl="7">
      <w:start w:val="1"/>
      <w:numFmt w:val="decimal"/>
      <w:lvlText w:val="%1.%2.%3.%4.%5.%6.%7.%8"/>
      <w:lvlJc w:val="left"/>
      <w:pPr>
        <w:ind w:left="4957" w:hanging="1800"/>
      </w:pPr>
      <w:rPr>
        <w:rFonts w:hint="default"/>
      </w:rPr>
    </w:lvl>
    <w:lvl w:ilvl="8">
      <w:start w:val="1"/>
      <w:numFmt w:val="decimal"/>
      <w:lvlText w:val="%1.%2.%3.%4.%5.%6.%7.%8.%9"/>
      <w:lvlJc w:val="left"/>
      <w:pPr>
        <w:ind w:left="5408" w:hanging="1800"/>
      </w:pPr>
      <w:rPr>
        <w:rFonts w:hint="default"/>
      </w:rPr>
    </w:lvl>
  </w:abstractNum>
  <w:abstractNum w:abstractNumId="5" w15:restartNumberingAfterBreak="0">
    <w:nsid w:val="059015F0"/>
    <w:multiLevelType w:val="hybridMultilevel"/>
    <w:tmpl w:val="94CCD126"/>
    <w:lvl w:ilvl="0" w:tplc="35A0BE46">
      <w:start w:val="1"/>
      <w:numFmt w:val="bullet"/>
      <w:pStyle w:val="Loenditpp"/>
      <w:lvlText w:val=""/>
      <w:lvlJc w:val="left"/>
      <w:pPr>
        <w:tabs>
          <w:tab w:val="num" w:pos="360"/>
        </w:tabs>
        <w:ind w:left="360" w:hanging="360"/>
      </w:pPr>
      <w:rPr>
        <w:rFonts w:ascii="Symbol" w:hAnsi="Symbol" w:hint="default"/>
      </w:rPr>
    </w:lvl>
    <w:lvl w:ilvl="1" w:tplc="276E202C">
      <w:start w:val="1"/>
      <w:numFmt w:val="bullet"/>
      <w:lvlText w:val="o"/>
      <w:lvlJc w:val="left"/>
      <w:pPr>
        <w:ind w:left="1440" w:hanging="360"/>
      </w:pPr>
      <w:rPr>
        <w:rFonts w:ascii="Courier New" w:eastAsia="Courier New" w:hAnsi="Courier New" w:cs="Courier New" w:hint="default"/>
      </w:rPr>
    </w:lvl>
    <w:lvl w:ilvl="2" w:tplc="A01AA9DA">
      <w:start w:val="1"/>
      <w:numFmt w:val="bullet"/>
      <w:lvlText w:val="§"/>
      <w:lvlJc w:val="left"/>
      <w:pPr>
        <w:ind w:left="2160" w:hanging="360"/>
      </w:pPr>
      <w:rPr>
        <w:rFonts w:ascii="Wingdings" w:eastAsia="Wingdings" w:hAnsi="Wingdings" w:cs="Wingdings" w:hint="default"/>
      </w:rPr>
    </w:lvl>
    <w:lvl w:ilvl="3" w:tplc="A12810D6">
      <w:start w:val="1"/>
      <w:numFmt w:val="bullet"/>
      <w:lvlText w:val="·"/>
      <w:lvlJc w:val="left"/>
      <w:pPr>
        <w:ind w:left="2880" w:hanging="360"/>
      </w:pPr>
      <w:rPr>
        <w:rFonts w:ascii="Symbol" w:eastAsia="Symbol" w:hAnsi="Symbol" w:cs="Symbol" w:hint="default"/>
      </w:rPr>
    </w:lvl>
    <w:lvl w:ilvl="4" w:tplc="52F62E54">
      <w:start w:val="1"/>
      <w:numFmt w:val="bullet"/>
      <w:lvlText w:val="o"/>
      <w:lvlJc w:val="left"/>
      <w:pPr>
        <w:ind w:left="3600" w:hanging="360"/>
      </w:pPr>
      <w:rPr>
        <w:rFonts w:ascii="Courier New" w:eastAsia="Courier New" w:hAnsi="Courier New" w:cs="Courier New" w:hint="default"/>
      </w:rPr>
    </w:lvl>
    <w:lvl w:ilvl="5" w:tplc="ADC0288C">
      <w:start w:val="1"/>
      <w:numFmt w:val="bullet"/>
      <w:lvlText w:val="§"/>
      <w:lvlJc w:val="left"/>
      <w:pPr>
        <w:ind w:left="4320" w:hanging="360"/>
      </w:pPr>
      <w:rPr>
        <w:rFonts w:ascii="Wingdings" w:eastAsia="Wingdings" w:hAnsi="Wingdings" w:cs="Wingdings" w:hint="default"/>
      </w:rPr>
    </w:lvl>
    <w:lvl w:ilvl="6" w:tplc="E9AAAF54">
      <w:start w:val="1"/>
      <w:numFmt w:val="bullet"/>
      <w:lvlText w:val="·"/>
      <w:lvlJc w:val="left"/>
      <w:pPr>
        <w:ind w:left="5040" w:hanging="360"/>
      </w:pPr>
      <w:rPr>
        <w:rFonts w:ascii="Symbol" w:eastAsia="Symbol" w:hAnsi="Symbol" w:cs="Symbol" w:hint="default"/>
      </w:rPr>
    </w:lvl>
    <w:lvl w:ilvl="7" w:tplc="DA3025EE">
      <w:start w:val="1"/>
      <w:numFmt w:val="bullet"/>
      <w:lvlText w:val="o"/>
      <w:lvlJc w:val="left"/>
      <w:pPr>
        <w:ind w:left="5760" w:hanging="360"/>
      </w:pPr>
      <w:rPr>
        <w:rFonts w:ascii="Courier New" w:eastAsia="Courier New" w:hAnsi="Courier New" w:cs="Courier New" w:hint="default"/>
      </w:rPr>
    </w:lvl>
    <w:lvl w:ilvl="8" w:tplc="90047B6E">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071C6750"/>
    <w:multiLevelType w:val="hybridMultilevel"/>
    <w:tmpl w:val="4EF8FF92"/>
    <w:lvl w:ilvl="0" w:tplc="214E2FB2">
      <w:start w:val="1"/>
      <w:numFmt w:val="bullet"/>
      <w:lvlText w:val=""/>
      <w:lvlJc w:val="left"/>
      <w:pPr>
        <w:tabs>
          <w:tab w:val="num" w:pos="360"/>
        </w:tabs>
        <w:ind w:left="360" w:hanging="360"/>
      </w:pPr>
      <w:rPr>
        <w:rFonts w:ascii="Symbol" w:hAnsi="Symbol" w:hint="default"/>
      </w:rPr>
    </w:lvl>
    <w:lvl w:ilvl="1" w:tplc="42CE30A8">
      <w:start w:val="1"/>
      <w:numFmt w:val="none"/>
      <w:lvlText w:val=""/>
      <w:lvlJc w:val="left"/>
      <w:pPr>
        <w:tabs>
          <w:tab w:val="num" w:pos="0"/>
        </w:tabs>
      </w:pPr>
    </w:lvl>
    <w:lvl w:ilvl="2" w:tplc="F4D8954A">
      <w:start w:val="1"/>
      <w:numFmt w:val="none"/>
      <w:lvlText w:val=""/>
      <w:lvlJc w:val="left"/>
      <w:pPr>
        <w:tabs>
          <w:tab w:val="num" w:pos="0"/>
        </w:tabs>
      </w:pPr>
    </w:lvl>
    <w:lvl w:ilvl="3" w:tplc="CC845D1E">
      <w:start w:val="1"/>
      <w:numFmt w:val="bullet"/>
      <w:lvlText w:val="•"/>
      <w:lvlJc w:val="left"/>
      <w:pPr>
        <w:tabs>
          <w:tab w:val="num" w:pos="2520"/>
        </w:tabs>
        <w:ind w:left="2520" w:hanging="360"/>
      </w:pPr>
      <w:rPr>
        <w:rFonts w:ascii="Arial" w:hAnsi="Arial" w:hint="default"/>
      </w:rPr>
    </w:lvl>
    <w:lvl w:ilvl="4" w:tplc="A906E704">
      <w:start w:val="1"/>
      <w:numFmt w:val="bullet"/>
      <w:lvlText w:val="•"/>
      <w:lvlJc w:val="left"/>
      <w:pPr>
        <w:tabs>
          <w:tab w:val="num" w:pos="3240"/>
        </w:tabs>
        <w:ind w:left="3240" w:hanging="360"/>
      </w:pPr>
      <w:rPr>
        <w:rFonts w:ascii="Arial" w:hAnsi="Arial" w:hint="default"/>
      </w:rPr>
    </w:lvl>
    <w:lvl w:ilvl="5" w:tplc="08A863AC">
      <w:start w:val="1"/>
      <w:numFmt w:val="bullet"/>
      <w:lvlText w:val="•"/>
      <w:lvlJc w:val="left"/>
      <w:pPr>
        <w:tabs>
          <w:tab w:val="num" w:pos="3960"/>
        </w:tabs>
        <w:ind w:left="3960" w:hanging="360"/>
      </w:pPr>
      <w:rPr>
        <w:rFonts w:ascii="Arial" w:hAnsi="Arial" w:hint="default"/>
      </w:rPr>
    </w:lvl>
    <w:lvl w:ilvl="6" w:tplc="2FE01FEE">
      <w:start w:val="1"/>
      <w:numFmt w:val="bullet"/>
      <w:lvlText w:val="•"/>
      <w:lvlJc w:val="left"/>
      <w:pPr>
        <w:tabs>
          <w:tab w:val="num" w:pos="4680"/>
        </w:tabs>
        <w:ind w:left="4680" w:hanging="360"/>
      </w:pPr>
      <w:rPr>
        <w:rFonts w:ascii="Arial" w:hAnsi="Arial" w:hint="default"/>
      </w:rPr>
    </w:lvl>
    <w:lvl w:ilvl="7" w:tplc="3092D1B0">
      <w:start w:val="1"/>
      <w:numFmt w:val="bullet"/>
      <w:lvlText w:val="•"/>
      <w:lvlJc w:val="left"/>
      <w:pPr>
        <w:tabs>
          <w:tab w:val="num" w:pos="5400"/>
        </w:tabs>
        <w:ind w:left="5400" w:hanging="360"/>
      </w:pPr>
      <w:rPr>
        <w:rFonts w:ascii="Arial" w:hAnsi="Arial" w:hint="default"/>
      </w:rPr>
    </w:lvl>
    <w:lvl w:ilvl="8" w:tplc="F84E4D44">
      <w:start w:val="1"/>
      <w:numFmt w:val="bullet"/>
      <w:lvlText w:val="•"/>
      <w:lvlJc w:val="left"/>
      <w:pPr>
        <w:tabs>
          <w:tab w:val="num" w:pos="6120"/>
        </w:tabs>
        <w:ind w:left="6120" w:hanging="360"/>
      </w:pPr>
      <w:rPr>
        <w:rFonts w:ascii="Arial" w:hAnsi="Arial" w:hint="default"/>
      </w:rPr>
    </w:lvl>
  </w:abstractNum>
  <w:abstractNum w:abstractNumId="7" w15:restartNumberingAfterBreak="0">
    <w:nsid w:val="08486896"/>
    <w:multiLevelType w:val="multilevel"/>
    <w:tmpl w:val="05E2061E"/>
    <w:lvl w:ilvl="0">
      <w:start w:val="2"/>
      <w:numFmt w:val="decimal"/>
      <w:lvlText w:val="%1."/>
      <w:lvlJc w:val="left"/>
      <w:pPr>
        <w:ind w:left="1035" w:hanging="1035"/>
      </w:pPr>
      <w:rPr>
        <w:rFonts w:hint="default"/>
        <w:color w:val="000000" w:themeColor="text1"/>
      </w:rPr>
    </w:lvl>
    <w:lvl w:ilvl="1">
      <w:start w:val="1"/>
      <w:numFmt w:val="decimal"/>
      <w:lvlText w:val="%1.%2."/>
      <w:lvlJc w:val="left"/>
      <w:pPr>
        <w:ind w:left="1486" w:hanging="1035"/>
      </w:pPr>
      <w:rPr>
        <w:rFonts w:hint="default"/>
        <w:color w:val="000000" w:themeColor="text1"/>
      </w:rPr>
    </w:lvl>
    <w:lvl w:ilvl="2">
      <w:start w:val="3"/>
      <w:numFmt w:val="decimal"/>
      <w:lvlText w:val="%1.%2.%3."/>
      <w:lvlJc w:val="left"/>
      <w:pPr>
        <w:ind w:left="1937" w:hanging="1035"/>
      </w:pPr>
      <w:rPr>
        <w:rFonts w:hint="default"/>
        <w:color w:val="000000" w:themeColor="text1"/>
      </w:rPr>
    </w:lvl>
    <w:lvl w:ilvl="3">
      <w:start w:val="1"/>
      <w:numFmt w:val="decimal"/>
      <w:lvlText w:val="%1.%2.%3.%4."/>
      <w:lvlJc w:val="left"/>
      <w:pPr>
        <w:ind w:left="2433" w:hanging="1080"/>
      </w:pPr>
      <w:rPr>
        <w:rFonts w:hint="default"/>
        <w:color w:val="0070C0"/>
      </w:rPr>
    </w:lvl>
    <w:lvl w:ilvl="4">
      <w:start w:val="2"/>
      <w:numFmt w:val="decimal"/>
      <w:lvlText w:val="%1.%2.%3.%4.%5."/>
      <w:lvlJc w:val="left"/>
      <w:pPr>
        <w:ind w:left="2884" w:hanging="1080"/>
      </w:pPr>
      <w:rPr>
        <w:rFonts w:hint="default"/>
        <w:color w:val="000000" w:themeColor="text1"/>
      </w:rPr>
    </w:lvl>
    <w:lvl w:ilvl="5">
      <w:start w:val="1"/>
      <w:numFmt w:val="decimal"/>
      <w:lvlText w:val="%1.%2.%3.%4.%5.%6."/>
      <w:lvlJc w:val="left"/>
      <w:pPr>
        <w:ind w:left="3695" w:hanging="1440"/>
      </w:pPr>
      <w:rPr>
        <w:rFonts w:hint="default"/>
        <w:color w:val="000000" w:themeColor="text1"/>
      </w:rPr>
    </w:lvl>
    <w:lvl w:ilvl="6">
      <w:start w:val="1"/>
      <w:numFmt w:val="decimal"/>
      <w:lvlText w:val="%1.%2.%3.%4.%5.%6.%7."/>
      <w:lvlJc w:val="left"/>
      <w:pPr>
        <w:ind w:left="4146" w:hanging="1440"/>
      </w:pPr>
      <w:rPr>
        <w:rFonts w:hint="default"/>
        <w:color w:val="000000" w:themeColor="text1"/>
      </w:rPr>
    </w:lvl>
    <w:lvl w:ilvl="7">
      <w:start w:val="1"/>
      <w:numFmt w:val="decimal"/>
      <w:lvlText w:val="%1.%2.%3.%4.%5.%6.%7.%8."/>
      <w:lvlJc w:val="left"/>
      <w:pPr>
        <w:ind w:left="4957" w:hanging="1800"/>
      </w:pPr>
      <w:rPr>
        <w:rFonts w:hint="default"/>
        <w:color w:val="000000" w:themeColor="text1"/>
      </w:rPr>
    </w:lvl>
    <w:lvl w:ilvl="8">
      <w:start w:val="1"/>
      <w:numFmt w:val="decimal"/>
      <w:lvlText w:val="%1.%2.%3.%4.%5.%6.%7.%8.%9."/>
      <w:lvlJc w:val="left"/>
      <w:pPr>
        <w:ind w:left="5768" w:hanging="2160"/>
      </w:pPr>
      <w:rPr>
        <w:rFonts w:hint="default"/>
        <w:color w:val="000000" w:themeColor="text1"/>
      </w:rPr>
    </w:lvl>
  </w:abstractNum>
  <w:abstractNum w:abstractNumId="8" w15:restartNumberingAfterBreak="0">
    <w:nsid w:val="0B271269"/>
    <w:multiLevelType w:val="hybridMultilevel"/>
    <w:tmpl w:val="04B00F56"/>
    <w:lvl w:ilvl="0" w:tplc="C1D8EFAA">
      <w:start w:val="1"/>
      <w:numFmt w:val="bullet"/>
      <w:lvlText w:val="·"/>
      <w:lvlJc w:val="left"/>
      <w:pPr>
        <w:ind w:left="720" w:hanging="360"/>
      </w:pPr>
      <w:rPr>
        <w:rFonts w:ascii="Symbol" w:hAnsi="Symbol" w:hint="default"/>
      </w:rPr>
    </w:lvl>
    <w:lvl w:ilvl="1" w:tplc="F15037AC">
      <w:start w:val="1"/>
      <w:numFmt w:val="bullet"/>
      <w:lvlText w:val="o"/>
      <w:lvlJc w:val="left"/>
      <w:pPr>
        <w:ind w:left="1440" w:hanging="360"/>
      </w:pPr>
      <w:rPr>
        <w:rFonts w:ascii="Courier New" w:hAnsi="Courier New" w:hint="default"/>
      </w:rPr>
    </w:lvl>
    <w:lvl w:ilvl="2" w:tplc="3ECC7190">
      <w:start w:val="1"/>
      <w:numFmt w:val="bullet"/>
      <w:lvlText w:val=""/>
      <w:lvlJc w:val="left"/>
      <w:pPr>
        <w:ind w:left="2160" w:hanging="360"/>
      </w:pPr>
      <w:rPr>
        <w:rFonts w:ascii="Wingdings" w:hAnsi="Wingdings" w:hint="default"/>
      </w:rPr>
    </w:lvl>
    <w:lvl w:ilvl="3" w:tplc="1A2E9506">
      <w:start w:val="1"/>
      <w:numFmt w:val="bullet"/>
      <w:lvlText w:val=""/>
      <w:lvlJc w:val="left"/>
      <w:pPr>
        <w:ind w:left="2880" w:hanging="360"/>
      </w:pPr>
      <w:rPr>
        <w:rFonts w:ascii="Symbol" w:hAnsi="Symbol" w:hint="default"/>
      </w:rPr>
    </w:lvl>
    <w:lvl w:ilvl="4" w:tplc="A2B4646A">
      <w:start w:val="1"/>
      <w:numFmt w:val="bullet"/>
      <w:lvlText w:val="o"/>
      <w:lvlJc w:val="left"/>
      <w:pPr>
        <w:ind w:left="3600" w:hanging="360"/>
      </w:pPr>
      <w:rPr>
        <w:rFonts w:ascii="Courier New" w:hAnsi="Courier New" w:hint="default"/>
      </w:rPr>
    </w:lvl>
    <w:lvl w:ilvl="5" w:tplc="A2063B88">
      <w:start w:val="1"/>
      <w:numFmt w:val="bullet"/>
      <w:lvlText w:val=""/>
      <w:lvlJc w:val="left"/>
      <w:pPr>
        <w:ind w:left="4320" w:hanging="360"/>
      </w:pPr>
      <w:rPr>
        <w:rFonts w:ascii="Wingdings" w:hAnsi="Wingdings" w:hint="default"/>
      </w:rPr>
    </w:lvl>
    <w:lvl w:ilvl="6" w:tplc="60A62EFE">
      <w:start w:val="1"/>
      <w:numFmt w:val="bullet"/>
      <w:lvlText w:val=""/>
      <w:lvlJc w:val="left"/>
      <w:pPr>
        <w:ind w:left="5040" w:hanging="360"/>
      </w:pPr>
      <w:rPr>
        <w:rFonts w:ascii="Symbol" w:hAnsi="Symbol" w:hint="default"/>
      </w:rPr>
    </w:lvl>
    <w:lvl w:ilvl="7" w:tplc="13D8BAEA">
      <w:start w:val="1"/>
      <w:numFmt w:val="bullet"/>
      <w:lvlText w:val="o"/>
      <w:lvlJc w:val="left"/>
      <w:pPr>
        <w:ind w:left="5760" w:hanging="360"/>
      </w:pPr>
      <w:rPr>
        <w:rFonts w:ascii="Courier New" w:hAnsi="Courier New" w:hint="default"/>
      </w:rPr>
    </w:lvl>
    <w:lvl w:ilvl="8" w:tplc="4FDC0346">
      <w:start w:val="1"/>
      <w:numFmt w:val="bullet"/>
      <w:lvlText w:val=""/>
      <w:lvlJc w:val="left"/>
      <w:pPr>
        <w:ind w:left="6480" w:hanging="360"/>
      </w:pPr>
      <w:rPr>
        <w:rFonts w:ascii="Wingdings" w:hAnsi="Wingdings" w:hint="default"/>
      </w:rPr>
    </w:lvl>
  </w:abstractNum>
  <w:abstractNum w:abstractNumId="9" w15:restartNumberingAfterBreak="0">
    <w:nsid w:val="0C1124C0"/>
    <w:multiLevelType w:val="hybridMultilevel"/>
    <w:tmpl w:val="23BAF7E4"/>
    <w:lvl w:ilvl="0" w:tplc="97786334">
      <w:start w:val="1"/>
      <w:numFmt w:val="bullet"/>
      <w:lvlText w:val="-"/>
      <w:lvlJc w:val="left"/>
      <w:pPr>
        <w:ind w:left="720" w:hanging="360"/>
      </w:pPr>
      <w:rPr>
        <w:rFonts w:ascii="Calibri" w:eastAsiaTheme="minorHAnsi" w:hAnsi="Calibri" w:cs="Calibri" w:hint="default"/>
      </w:rPr>
    </w:lvl>
    <w:lvl w:ilvl="1" w:tplc="2834B5A6">
      <w:start w:val="1"/>
      <w:numFmt w:val="bullet"/>
      <w:lvlText w:val="o"/>
      <w:lvlJc w:val="left"/>
      <w:pPr>
        <w:ind w:left="1440" w:hanging="360"/>
      </w:pPr>
      <w:rPr>
        <w:rFonts w:ascii="Courier New" w:hAnsi="Courier New" w:cs="Courier New" w:hint="default"/>
      </w:rPr>
    </w:lvl>
    <w:lvl w:ilvl="2" w:tplc="2D08F3AC">
      <w:start w:val="1"/>
      <w:numFmt w:val="bullet"/>
      <w:lvlText w:val=""/>
      <w:lvlJc w:val="left"/>
      <w:pPr>
        <w:ind w:left="2160" w:hanging="360"/>
      </w:pPr>
      <w:rPr>
        <w:rFonts w:ascii="Wingdings" w:hAnsi="Wingdings" w:hint="default"/>
      </w:rPr>
    </w:lvl>
    <w:lvl w:ilvl="3" w:tplc="8D6035C2">
      <w:start w:val="1"/>
      <w:numFmt w:val="bullet"/>
      <w:lvlText w:val=""/>
      <w:lvlJc w:val="left"/>
      <w:pPr>
        <w:ind w:left="2880" w:hanging="360"/>
      </w:pPr>
      <w:rPr>
        <w:rFonts w:ascii="Symbol" w:hAnsi="Symbol" w:hint="default"/>
      </w:rPr>
    </w:lvl>
    <w:lvl w:ilvl="4" w:tplc="AD7AC24A">
      <w:start w:val="1"/>
      <w:numFmt w:val="bullet"/>
      <w:lvlText w:val="o"/>
      <w:lvlJc w:val="left"/>
      <w:pPr>
        <w:ind w:left="3600" w:hanging="360"/>
      </w:pPr>
      <w:rPr>
        <w:rFonts w:ascii="Courier New" w:hAnsi="Courier New" w:cs="Courier New" w:hint="default"/>
      </w:rPr>
    </w:lvl>
    <w:lvl w:ilvl="5" w:tplc="0AE69828">
      <w:start w:val="1"/>
      <w:numFmt w:val="bullet"/>
      <w:lvlText w:val=""/>
      <w:lvlJc w:val="left"/>
      <w:pPr>
        <w:ind w:left="4320" w:hanging="360"/>
      </w:pPr>
      <w:rPr>
        <w:rFonts w:ascii="Wingdings" w:hAnsi="Wingdings" w:hint="default"/>
      </w:rPr>
    </w:lvl>
    <w:lvl w:ilvl="6" w:tplc="CECAD174">
      <w:start w:val="1"/>
      <w:numFmt w:val="bullet"/>
      <w:lvlText w:val=""/>
      <w:lvlJc w:val="left"/>
      <w:pPr>
        <w:ind w:left="5040" w:hanging="360"/>
      </w:pPr>
      <w:rPr>
        <w:rFonts w:ascii="Symbol" w:hAnsi="Symbol" w:hint="default"/>
      </w:rPr>
    </w:lvl>
    <w:lvl w:ilvl="7" w:tplc="F4C6FCFA">
      <w:start w:val="1"/>
      <w:numFmt w:val="bullet"/>
      <w:lvlText w:val="o"/>
      <w:lvlJc w:val="left"/>
      <w:pPr>
        <w:ind w:left="5760" w:hanging="360"/>
      </w:pPr>
      <w:rPr>
        <w:rFonts w:ascii="Courier New" w:hAnsi="Courier New" w:cs="Courier New" w:hint="default"/>
      </w:rPr>
    </w:lvl>
    <w:lvl w:ilvl="8" w:tplc="AC384F46">
      <w:start w:val="1"/>
      <w:numFmt w:val="bullet"/>
      <w:lvlText w:val=""/>
      <w:lvlJc w:val="left"/>
      <w:pPr>
        <w:ind w:left="6480" w:hanging="360"/>
      </w:pPr>
      <w:rPr>
        <w:rFonts w:ascii="Wingdings" w:hAnsi="Wingdings" w:hint="default"/>
      </w:rPr>
    </w:lvl>
  </w:abstractNum>
  <w:abstractNum w:abstractNumId="10" w15:restartNumberingAfterBreak="0">
    <w:nsid w:val="0C4C77ED"/>
    <w:multiLevelType w:val="hybridMultilevel"/>
    <w:tmpl w:val="33E40B44"/>
    <w:lvl w:ilvl="0" w:tplc="A7FCED50">
      <w:start w:val="1"/>
      <w:numFmt w:val="bullet"/>
      <w:lvlRestart w:val="0"/>
      <w:pStyle w:val="DashEqual"/>
      <w:lvlText w:val="="/>
      <w:lvlJc w:val="left"/>
      <w:pPr>
        <w:tabs>
          <w:tab w:val="num" w:pos="567"/>
        </w:tabs>
        <w:ind w:left="567" w:hanging="567"/>
      </w:pPr>
    </w:lvl>
    <w:lvl w:ilvl="1" w:tplc="A7FABCCC">
      <w:start w:val="1"/>
      <w:numFmt w:val="bullet"/>
      <w:lvlText w:val="o"/>
      <w:lvlJc w:val="left"/>
      <w:pPr>
        <w:ind w:left="1440" w:hanging="360"/>
      </w:pPr>
      <w:rPr>
        <w:rFonts w:ascii="Courier New" w:eastAsia="Courier New" w:hAnsi="Courier New" w:cs="Courier New" w:hint="default"/>
      </w:rPr>
    </w:lvl>
    <w:lvl w:ilvl="2" w:tplc="79985490">
      <w:start w:val="1"/>
      <w:numFmt w:val="bullet"/>
      <w:lvlText w:val="§"/>
      <w:lvlJc w:val="left"/>
      <w:pPr>
        <w:ind w:left="2160" w:hanging="360"/>
      </w:pPr>
      <w:rPr>
        <w:rFonts w:ascii="Wingdings" w:eastAsia="Wingdings" w:hAnsi="Wingdings" w:cs="Wingdings" w:hint="default"/>
      </w:rPr>
    </w:lvl>
    <w:lvl w:ilvl="3" w:tplc="8AC299B2">
      <w:start w:val="1"/>
      <w:numFmt w:val="bullet"/>
      <w:lvlText w:val="·"/>
      <w:lvlJc w:val="left"/>
      <w:pPr>
        <w:ind w:left="2880" w:hanging="360"/>
      </w:pPr>
      <w:rPr>
        <w:rFonts w:ascii="Symbol" w:eastAsia="Symbol" w:hAnsi="Symbol" w:cs="Symbol" w:hint="default"/>
      </w:rPr>
    </w:lvl>
    <w:lvl w:ilvl="4" w:tplc="DE90D5DE">
      <w:start w:val="1"/>
      <w:numFmt w:val="bullet"/>
      <w:lvlText w:val="o"/>
      <w:lvlJc w:val="left"/>
      <w:pPr>
        <w:ind w:left="3600" w:hanging="360"/>
      </w:pPr>
      <w:rPr>
        <w:rFonts w:ascii="Courier New" w:eastAsia="Courier New" w:hAnsi="Courier New" w:cs="Courier New" w:hint="default"/>
      </w:rPr>
    </w:lvl>
    <w:lvl w:ilvl="5" w:tplc="668A3C54">
      <w:start w:val="1"/>
      <w:numFmt w:val="bullet"/>
      <w:lvlText w:val="§"/>
      <w:lvlJc w:val="left"/>
      <w:pPr>
        <w:ind w:left="4320" w:hanging="360"/>
      </w:pPr>
      <w:rPr>
        <w:rFonts w:ascii="Wingdings" w:eastAsia="Wingdings" w:hAnsi="Wingdings" w:cs="Wingdings" w:hint="default"/>
      </w:rPr>
    </w:lvl>
    <w:lvl w:ilvl="6" w:tplc="B680C3E2">
      <w:start w:val="1"/>
      <w:numFmt w:val="bullet"/>
      <w:lvlText w:val="·"/>
      <w:lvlJc w:val="left"/>
      <w:pPr>
        <w:ind w:left="5040" w:hanging="360"/>
      </w:pPr>
      <w:rPr>
        <w:rFonts w:ascii="Symbol" w:eastAsia="Symbol" w:hAnsi="Symbol" w:cs="Symbol" w:hint="default"/>
      </w:rPr>
    </w:lvl>
    <w:lvl w:ilvl="7" w:tplc="3E9C354C">
      <w:start w:val="1"/>
      <w:numFmt w:val="bullet"/>
      <w:lvlText w:val="o"/>
      <w:lvlJc w:val="left"/>
      <w:pPr>
        <w:ind w:left="5760" w:hanging="360"/>
      </w:pPr>
      <w:rPr>
        <w:rFonts w:ascii="Courier New" w:eastAsia="Courier New" w:hAnsi="Courier New" w:cs="Courier New" w:hint="default"/>
      </w:rPr>
    </w:lvl>
    <w:lvl w:ilvl="8" w:tplc="245E9E20">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0D4B2E7F"/>
    <w:multiLevelType w:val="hybridMultilevel"/>
    <w:tmpl w:val="E774F4AE"/>
    <w:lvl w:ilvl="0" w:tplc="6BCCEF66">
      <w:start w:val="1"/>
      <w:numFmt w:val="bullet"/>
      <w:pStyle w:val="ListDash4"/>
      <w:lvlText w:val="–"/>
      <w:lvlJc w:val="left"/>
      <w:pPr>
        <w:tabs>
          <w:tab w:val="num" w:pos="3163"/>
        </w:tabs>
        <w:ind w:left="3163" w:hanging="283"/>
      </w:pPr>
      <w:rPr>
        <w:rFonts w:ascii="Times New Roman" w:hAnsi="Times New Roman"/>
      </w:rPr>
    </w:lvl>
    <w:lvl w:ilvl="1" w:tplc="CED0B350">
      <w:start w:val="1"/>
      <w:numFmt w:val="bullet"/>
      <w:lvlText w:val="o"/>
      <w:lvlJc w:val="left"/>
      <w:pPr>
        <w:ind w:left="1440" w:hanging="360"/>
      </w:pPr>
      <w:rPr>
        <w:rFonts w:ascii="Courier New" w:eastAsia="Courier New" w:hAnsi="Courier New" w:cs="Courier New" w:hint="default"/>
      </w:rPr>
    </w:lvl>
    <w:lvl w:ilvl="2" w:tplc="AB5C7D8A">
      <w:start w:val="1"/>
      <w:numFmt w:val="bullet"/>
      <w:lvlText w:val="§"/>
      <w:lvlJc w:val="left"/>
      <w:pPr>
        <w:ind w:left="2160" w:hanging="360"/>
      </w:pPr>
      <w:rPr>
        <w:rFonts w:ascii="Wingdings" w:eastAsia="Wingdings" w:hAnsi="Wingdings" w:cs="Wingdings" w:hint="default"/>
      </w:rPr>
    </w:lvl>
    <w:lvl w:ilvl="3" w:tplc="7F6CE2C2">
      <w:start w:val="1"/>
      <w:numFmt w:val="bullet"/>
      <w:lvlText w:val="·"/>
      <w:lvlJc w:val="left"/>
      <w:pPr>
        <w:ind w:left="2880" w:hanging="360"/>
      </w:pPr>
      <w:rPr>
        <w:rFonts w:ascii="Symbol" w:eastAsia="Symbol" w:hAnsi="Symbol" w:cs="Symbol" w:hint="default"/>
      </w:rPr>
    </w:lvl>
    <w:lvl w:ilvl="4" w:tplc="E1E80A24">
      <w:start w:val="1"/>
      <w:numFmt w:val="bullet"/>
      <w:lvlText w:val="o"/>
      <w:lvlJc w:val="left"/>
      <w:pPr>
        <w:ind w:left="3600" w:hanging="360"/>
      </w:pPr>
      <w:rPr>
        <w:rFonts w:ascii="Courier New" w:eastAsia="Courier New" w:hAnsi="Courier New" w:cs="Courier New" w:hint="default"/>
      </w:rPr>
    </w:lvl>
    <w:lvl w:ilvl="5" w:tplc="453EB52A">
      <w:start w:val="1"/>
      <w:numFmt w:val="bullet"/>
      <w:lvlText w:val="§"/>
      <w:lvlJc w:val="left"/>
      <w:pPr>
        <w:ind w:left="4320" w:hanging="360"/>
      </w:pPr>
      <w:rPr>
        <w:rFonts w:ascii="Wingdings" w:eastAsia="Wingdings" w:hAnsi="Wingdings" w:cs="Wingdings" w:hint="default"/>
      </w:rPr>
    </w:lvl>
    <w:lvl w:ilvl="6" w:tplc="BC0A4A74">
      <w:start w:val="1"/>
      <w:numFmt w:val="bullet"/>
      <w:lvlText w:val="·"/>
      <w:lvlJc w:val="left"/>
      <w:pPr>
        <w:ind w:left="5040" w:hanging="360"/>
      </w:pPr>
      <w:rPr>
        <w:rFonts w:ascii="Symbol" w:eastAsia="Symbol" w:hAnsi="Symbol" w:cs="Symbol" w:hint="default"/>
      </w:rPr>
    </w:lvl>
    <w:lvl w:ilvl="7" w:tplc="9516E1F6">
      <w:start w:val="1"/>
      <w:numFmt w:val="bullet"/>
      <w:lvlText w:val="o"/>
      <w:lvlJc w:val="left"/>
      <w:pPr>
        <w:ind w:left="5760" w:hanging="360"/>
      </w:pPr>
      <w:rPr>
        <w:rFonts w:ascii="Courier New" w:eastAsia="Courier New" w:hAnsi="Courier New" w:cs="Courier New" w:hint="default"/>
      </w:rPr>
    </w:lvl>
    <w:lvl w:ilvl="8" w:tplc="2AE4D272">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0E6A2011"/>
    <w:multiLevelType w:val="hybridMultilevel"/>
    <w:tmpl w:val="AB5A4116"/>
    <w:lvl w:ilvl="0" w:tplc="6456C3CA">
      <w:start w:val="1"/>
      <w:numFmt w:val="bullet"/>
      <w:lvlRestart w:val="0"/>
      <w:pStyle w:val="DashEqual4"/>
      <w:lvlText w:val="="/>
      <w:lvlJc w:val="left"/>
      <w:pPr>
        <w:tabs>
          <w:tab w:val="num" w:pos="2835"/>
        </w:tabs>
        <w:ind w:left="2835" w:hanging="567"/>
      </w:pPr>
    </w:lvl>
    <w:lvl w:ilvl="1" w:tplc="AC5E1AEC">
      <w:start w:val="1"/>
      <w:numFmt w:val="bullet"/>
      <w:lvlText w:val="o"/>
      <w:lvlJc w:val="left"/>
      <w:pPr>
        <w:ind w:left="1440" w:hanging="360"/>
      </w:pPr>
      <w:rPr>
        <w:rFonts w:ascii="Courier New" w:eastAsia="Courier New" w:hAnsi="Courier New" w:cs="Courier New" w:hint="default"/>
      </w:rPr>
    </w:lvl>
    <w:lvl w:ilvl="2" w:tplc="4CF25B80">
      <w:start w:val="1"/>
      <w:numFmt w:val="bullet"/>
      <w:lvlText w:val="§"/>
      <w:lvlJc w:val="left"/>
      <w:pPr>
        <w:ind w:left="2160" w:hanging="360"/>
      </w:pPr>
      <w:rPr>
        <w:rFonts w:ascii="Wingdings" w:eastAsia="Wingdings" w:hAnsi="Wingdings" w:cs="Wingdings" w:hint="default"/>
      </w:rPr>
    </w:lvl>
    <w:lvl w:ilvl="3" w:tplc="9D0E95C8">
      <w:start w:val="1"/>
      <w:numFmt w:val="bullet"/>
      <w:lvlText w:val="·"/>
      <w:lvlJc w:val="left"/>
      <w:pPr>
        <w:ind w:left="2880" w:hanging="360"/>
      </w:pPr>
      <w:rPr>
        <w:rFonts w:ascii="Symbol" w:eastAsia="Symbol" w:hAnsi="Symbol" w:cs="Symbol" w:hint="default"/>
      </w:rPr>
    </w:lvl>
    <w:lvl w:ilvl="4" w:tplc="B704B752">
      <w:start w:val="1"/>
      <w:numFmt w:val="bullet"/>
      <w:lvlText w:val="o"/>
      <w:lvlJc w:val="left"/>
      <w:pPr>
        <w:ind w:left="3600" w:hanging="360"/>
      </w:pPr>
      <w:rPr>
        <w:rFonts w:ascii="Courier New" w:eastAsia="Courier New" w:hAnsi="Courier New" w:cs="Courier New" w:hint="default"/>
      </w:rPr>
    </w:lvl>
    <w:lvl w:ilvl="5" w:tplc="7C3A418A">
      <w:start w:val="1"/>
      <w:numFmt w:val="bullet"/>
      <w:lvlText w:val="§"/>
      <w:lvlJc w:val="left"/>
      <w:pPr>
        <w:ind w:left="4320" w:hanging="360"/>
      </w:pPr>
      <w:rPr>
        <w:rFonts w:ascii="Wingdings" w:eastAsia="Wingdings" w:hAnsi="Wingdings" w:cs="Wingdings" w:hint="default"/>
      </w:rPr>
    </w:lvl>
    <w:lvl w:ilvl="6" w:tplc="BA920830">
      <w:start w:val="1"/>
      <w:numFmt w:val="bullet"/>
      <w:lvlText w:val="·"/>
      <w:lvlJc w:val="left"/>
      <w:pPr>
        <w:ind w:left="5040" w:hanging="360"/>
      </w:pPr>
      <w:rPr>
        <w:rFonts w:ascii="Symbol" w:eastAsia="Symbol" w:hAnsi="Symbol" w:cs="Symbol" w:hint="default"/>
      </w:rPr>
    </w:lvl>
    <w:lvl w:ilvl="7" w:tplc="9434FD4E">
      <w:start w:val="1"/>
      <w:numFmt w:val="bullet"/>
      <w:lvlText w:val="o"/>
      <w:lvlJc w:val="left"/>
      <w:pPr>
        <w:ind w:left="5760" w:hanging="360"/>
      </w:pPr>
      <w:rPr>
        <w:rFonts w:ascii="Courier New" w:eastAsia="Courier New" w:hAnsi="Courier New" w:cs="Courier New" w:hint="default"/>
      </w:rPr>
    </w:lvl>
    <w:lvl w:ilvl="8" w:tplc="5B4E119C">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12BF5F81"/>
    <w:multiLevelType w:val="hybridMultilevel"/>
    <w:tmpl w:val="59C4170C"/>
    <w:lvl w:ilvl="0" w:tplc="80D01E74">
      <w:start w:val="1"/>
      <w:numFmt w:val="bullet"/>
      <w:lvlRestart w:val="0"/>
      <w:pStyle w:val="Bullet4"/>
      <w:lvlText w:val=""/>
      <w:lvlJc w:val="left"/>
      <w:pPr>
        <w:tabs>
          <w:tab w:val="num" w:pos="2835"/>
        </w:tabs>
        <w:ind w:left="2835" w:hanging="567"/>
      </w:pPr>
      <w:rPr>
        <w:rFonts w:ascii="Symbol" w:hAnsi="Symbol" w:hint="default"/>
      </w:rPr>
    </w:lvl>
    <w:lvl w:ilvl="1" w:tplc="A3F2145E">
      <w:start w:val="1"/>
      <w:numFmt w:val="bullet"/>
      <w:lvlText w:val="o"/>
      <w:lvlJc w:val="left"/>
      <w:pPr>
        <w:ind w:left="1440" w:hanging="360"/>
      </w:pPr>
      <w:rPr>
        <w:rFonts w:ascii="Courier New" w:eastAsia="Courier New" w:hAnsi="Courier New" w:cs="Courier New" w:hint="default"/>
      </w:rPr>
    </w:lvl>
    <w:lvl w:ilvl="2" w:tplc="D16A4BC4">
      <w:start w:val="1"/>
      <w:numFmt w:val="bullet"/>
      <w:lvlText w:val="§"/>
      <w:lvlJc w:val="left"/>
      <w:pPr>
        <w:ind w:left="2160" w:hanging="360"/>
      </w:pPr>
      <w:rPr>
        <w:rFonts w:ascii="Wingdings" w:eastAsia="Wingdings" w:hAnsi="Wingdings" w:cs="Wingdings" w:hint="default"/>
      </w:rPr>
    </w:lvl>
    <w:lvl w:ilvl="3" w:tplc="F1A86452">
      <w:start w:val="1"/>
      <w:numFmt w:val="bullet"/>
      <w:lvlText w:val="·"/>
      <w:lvlJc w:val="left"/>
      <w:pPr>
        <w:ind w:left="2880" w:hanging="360"/>
      </w:pPr>
      <w:rPr>
        <w:rFonts w:ascii="Symbol" w:eastAsia="Symbol" w:hAnsi="Symbol" w:cs="Symbol" w:hint="default"/>
      </w:rPr>
    </w:lvl>
    <w:lvl w:ilvl="4" w:tplc="2530015A">
      <w:start w:val="1"/>
      <w:numFmt w:val="bullet"/>
      <w:lvlText w:val="o"/>
      <w:lvlJc w:val="left"/>
      <w:pPr>
        <w:ind w:left="3600" w:hanging="360"/>
      </w:pPr>
      <w:rPr>
        <w:rFonts w:ascii="Courier New" w:eastAsia="Courier New" w:hAnsi="Courier New" w:cs="Courier New" w:hint="default"/>
      </w:rPr>
    </w:lvl>
    <w:lvl w:ilvl="5" w:tplc="22044E42">
      <w:start w:val="1"/>
      <w:numFmt w:val="bullet"/>
      <w:lvlText w:val="§"/>
      <w:lvlJc w:val="left"/>
      <w:pPr>
        <w:ind w:left="4320" w:hanging="360"/>
      </w:pPr>
      <w:rPr>
        <w:rFonts w:ascii="Wingdings" w:eastAsia="Wingdings" w:hAnsi="Wingdings" w:cs="Wingdings" w:hint="default"/>
      </w:rPr>
    </w:lvl>
    <w:lvl w:ilvl="6" w:tplc="AAD8B54A">
      <w:start w:val="1"/>
      <w:numFmt w:val="bullet"/>
      <w:lvlText w:val="·"/>
      <w:lvlJc w:val="left"/>
      <w:pPr>
        <w:ind w:left="5040" w:hanging="360"/>
      </w:pPr>
      <w:rPr>
        <w:rFonts w:ascii="Symbol" w:eastAsia="Symbol" w:hAnsi="Symbol" w:cs="Symbol" w:hint="default"/>
      </w:rPr>
    </w:lvl>
    <w:lvl w:ilvl="7" w:tplc="8952A944">
      <w:start w:val="1"/>
      <w:numFmt w:val="bullet"/>
      <w:lvlText w:val="o"/>
      <w:lvlJc w:val="left"/>
      <w:pPr>
        <w:ind w:left="5760" w:hanging="360"/>
      </w:pPr>
      <w:rPr>
        <w:rFonts w:ascii="Courier New" w:eastAsia="Courier New" w:hAnsi="Courier New" w:cs="Courier New" w:hint="default"/>
      </w:rPr>
    </w:lvl>
    <w:lvl w:ilvl="8" w:tplc="140EB1D8">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152676C3"/>
    <w:multiLevelType w:val="hybridMultilevel"/>
    <w:tmpl w:val="E47E5D04"/>
    <w:lvl w:ilvl="0" w:tplc="DD44F9BA">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5C7156E"/>
    <w:multiLevelType w:val="hybridMultilevel"/>
    <w:tmpl w:val="C09A7ACA"/>
    <w:lvl w:ilvl="0" w:tplc="135E5F8A">
      <w:start w:val="1"/>
      <w:numFmt w:val="bullet"/>
      <w:pStyle w:val="ListDash3"/>
      <w:lvlText w:val="–"/>
      <w:lvlJc w:val="left"/>
      <w:pPr>
        <w:tabs>
          <w:tab w:val="num" w:pos="2199"/>
        </w:tabs>
        <w:ind w:left="2199" w:hanging="283"/>
      </w:pPr>
      <w:rPr>
        <w:rFonts w:ascii="Times New Roman" w:hAnsi="Times New Roman"/>
      </w:rPr>
    </w:lvl>
    <w:lvl w:ilvl="1" w:tplc="BABA0322">
      <w:start w:val="1"/>
      <w:numFmt w:val="bullet"/>
      <w:lvlText w:val="o"/>
      <w:lvlJc w:val="left"/>
      <w:pPr>
        <w:ind w:left="1440" w:hanging="360"/>
      </w:pPr>
      <w:rPr>
        <w:rFonts w:ascii="Courier New" w:eastAsia="Courier New" w:hAnsi="Courier New" w:cs="Courier New" w:hint="default"/>
      </w:rPr>
    </w:lvl>
    <w:lvl w:ilvl="2" w:tplc="6C9E73D8">
      <w:start w:val="1"/>
      <w:numFmt w:val="bullet"/>
      <w:lvlText w:val="§"/>
      <w:lvlJc w:val="left"/>
      <w:pPr>
        <w:ind w:left="2160" w:hanging="360"/>
      </w:pPr>
      <w:rPr>
        <w:rFonts w:ascii="Wingdings" w:eastAsia="Wingdings" w:hAnsi="Wingdings" w:cs="Wingdings" w:hint="default"/>
      </w:rPr>
    </w:lvl>
    <w:lvl w:ilvl="3" w:tplc="A694EB62">
      <w:start w:val="1"/>
      <w:numFmt w:val="bullet"/>
      <w:lvlText w:val="·"/>
      <w:lvlJc w:val="left"/>
      <w:pPr>
        <w:ind w:left="2880" w:hanging="360"/>
      </w:pPr>
      <w:rPr>
        <w:rFonts w:ascii="Symbol" w:eastAsia="Symbol" w:hAnsi="Symbol" w:cs="Symbol" w:hint="default"/>
      </w:rPr>
    </w:lvl>
    <w:lvl w:ilvl="4" w:tplc="C4441E6C">
      <w:start w:val="1"/>
      <w:numFmt w:val="bullet"/>
      <w:lvlText w:val="o"/>
      <w:lvlJc w:val="left"/>
      <w:pPr>
        <w:ind w:left="3600" w:hanging="360"/>
      </w:pPr>
      <w:rPr>
        <w:rFonts w:ascii="Courier New" w:eastAsia="Courier New" w:hAnsi="Courier New" w:cs="Courier New" w:hint="default"/>
      </w:rPr>
    </w:lvl>
    <w:lvl w:ilvl="5" w:tplc="962A790E">
      <w:start w:val="1"/>
      <w:numFmt w:val="bullet"/>
      <w:lvlText w:val="§"/>
      <w:lvlJc w:val="left"/>
      <w:pPr>
        <w:ind w:left="4320" w:hanging="360"/>
      </w:pPr>
      <w:rPr>
        <w:rFonts w:ascii="Wingdings" w:eastAsia="Wingdings" w:hAnsi="Wingdings" w:cs="Wingdings" w:hint="default"/>
      </w:rPr>
    </w:lvl>
    <w:lvl w:ilvl="6" w:tplc="B0E4CAC8">
      <w:start w:val="1"/>
      <w:numFmt w:val="bullet"/>
      <w:lvlText w:val="·"/>
      <w:lvlJc w:val="left"/>
      <w:pPr>
        <w:ind w:left="5040" w:hanging="360"/>
      </w:pPr>
      <w:rPr>
        <w:rFonts w:ascii="Symbol" w:eastAsia="Symbol" w:hAnsi="Symbol" w:cs="Symbol" w:hint="default"/>
      </w:rPr>
    </w:lvl>
    <w:lvl w:ilvl="7" w:tplc="F07C5056">
      <w:start w:val="1"/>
      <w:numFmt w:val="bullet"/>
      <w:lvlText w:val="o"/>
      <w:lvlJc w:val="left"/>
      <w:pPr>
        <w:ind w:left="5760" w:hanging="360"/>
      </w:pPr>
      <w:rPr>
        <w:rFonts w:ascii="Courier New" w:eastAsia="Courier New" w:hAnsi="Courier New" w:cs="Courier New" w:hint="default"/>
      </w:rPr>
    </w:lvl>
    <w:lvl w:ilvl="8" w:tplc="5F1C305E">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16057396"/>
    <w:multiLevelType w:val="hybridMultilevel"/>
    <w:tmpl w:val="3676D814"/>
    <w:lvl w:ilvl="0" w:tplc="07906F90">
      <w:start w:val="1"/>
      <w:numFmt w:val="decimal"/>
      <w:pStyle w:val="Loendinumber4"/>
      <w:lvlText w:val="(%1)"/>
      <w:lvlJc w:val="left"/>
      <w:pPr>
        <w:tabs>
          <w:tab w:val="num" w:pos="3589"/>
        </w:tabs>
        <w:ind w:left="3589" w:hanging="709"/>
      </w:pPr>
    </w:lvl>
    <w:lvl w:ilvl="1" w:tplc="59882E08">
      <w:start w:val="1"/>
      <w:numFmt w:val="lowerLetter"/>
      <w:pStyle w:val="ListNumber4Level2"/>
      <w:lvlText w:val="(%2)"/>
      <w:lvlJc w:val="left"/>
      <w:pPr>
        <w:tabs>
          <w:tab w:val="num" w:pos="4297"/>
        </w:tabs>
        <w:ind w:left="4297" w:hanging="708"/>
      </w:pPr>
    </w:lvl>
    <w:lvl w:ilvl="2" w:tplc="57000550">
      <w:start w:val="1"/>
      <w:numFmt w:val="bullet"/>
      <w:pStyle w:val="ListNumber4Level3"/>
      <w:lvlText w:val="–"/>
      <w:lvlJc w:val="left"/>
      <w:pPr>
        <w:tabs>
          <w:tab w:val="num" w:pos="5006"/>
        </w:tabs>
        <w:ind w:left="5006" w:hanging="709"/>
      </w:pPr>
      <w:rPr>
        <w:rFonts w:ascii="Times New Roman" w:hAnsi="Times New Roman"/>
      </w:rPr>
    </w:lvl>
    <w:lvl w:ilvl="3" w:tplc="0C36D822">
      <w:start w:val="1"/>
      <w:numFmt w:val="bullet"/>
      <w:pStyle w:val="ListNumber4Level4"/>
      <w:lvlText w:val=""/>
      <w:lvlJc w:val="left"/>
      <w:pPr>
        <w:tabs>
          <w:tab w:val="num" w:pos="5715"/>
        </w:tabs>
        <w:ind w:left="5715" w:hanging="709"/>
      </w:pPr>
      <w:rPr>
        <w:rFonts w:ascii="Symbol" w:hAnsi="Symbol"/>
      </w:rPr>
    </w:lvl>
    <w:lvl w:ilvl="4" w:tplc="33467D00">
      <w:start w:val="1"/>
      <w:numFmt w:val="lowerLetter"/>
      <w:lvlText w:val="(%5)"/>
      <w:lvlJc w:val="left"/>
      <w:pPr>
        <w:tabs>
          <w:tab w:val="num" w:pos="1800"/>
        </w:tabs>
        <w:ind w:left="1800" w:hanging="360"/>
      </w:pPr>
    </w:lvl>
    <w:lvl w:ilvl="5" w:tplc="082CDAFC">
      <w:start w:val="1"/>
      <w:numFmt w:val="lowerRoman"/>
      <w:lvlText w:val="(%6)"/>
      <w:lvlJc w:val="left"/>
      <w:pPr>
        <w:tabs>
          <w:tab w:val="num" w:pos="2160"/>
        </w:tabs>
        <w:ind w:left="2160" w:hanging="360"/>
      </w:pPr>
    </w:lvl>
    <w:lvl w:ilvl="6" w:tplc="9E78DD0A">
      <w:start w:val="1"/>
      <w:numFmt w:val="decimal"/>
      <w:lvlText w:val="%7."/>
      <w:lvlJc w:val="left"/>
      <w:pPr>
        <w:tabs>
          <w:tab w:val="num" w:pos="2520"/>
        </w:tabs>
        <w:ind w:left="2520" w:hanging="360"/>
      </w:pPr>
    </w:lvl>
    <w:lvl w:ilvl="7" w:tplc="6FDEFE56">
      <w:start w:val="1"/>
      <w:numFmt w:val="lowerLetter"/>
      <w:lvlText w:val="%8."/>
      <w:lvlJc w:val="left"/>
      <w:pPr>
        <w:tabs>
          <w:tab w:val="num" w:pos="2880"/>
        </w:tabs>
        <w:ind w:left="2880" w:hanging="360"/>
      </w:pPr>
    </w:lvl>
    <w:lvl w:ilvl="8" w:tplc="D2F8FA80">
      <w:start w:val="1"/>
      <w:numFmt w:val="lowerRoman"/>
      <w:lvlText w:val="%9."/>
      <w:lvlJc w:val="left"/>
      <w:pPr>
        <w:tabs>
          <w:tab w:val="num" w:pos="3240"/>
        </w:tabs>
        <w:ind w:left="3240" w:hanging="360"/>
      </w:pPr>
    </w:lvl>
  </w:abstractNum>
  <w:abstractNum w:abstractNumId="17" w15:restartNumberingAfterBreak="0">
    <w:nsid w:val="16097DDE"/>
    <w:multiLevelType w:val="hybridMultilevel"/>
    <w:tmpl w:val="E3108E50"/>
    <w:lvl w:ilvl="0" w:tplc="1682C498">
      <w:start w:val="1"/>
      <w:numFmt w:val="bullet"/>
      <w:lvlText w:val="-"/>
      <w:lvlJc w:val="left"/>
      <w:pPr>
        <w:ind w:left="720" w:hanging="360"/>
      </w:pPr>
      <w:rPr>
        <w:rFonts w:ascii="Calibri" w:eastAsiaTheme="minorHAnsi" w:hAnsi="Calibri" w:cs="Calibri" w:hint="default"/>
      </w:rPr>
    </w:lvl>
    <w:lvl w:ilvl="1" w:tplc="6D386B88">
      <w:start w:val="1"/>
      <w:numFmt w:val="bullet"/>
      <w:lvlText w:val="o"/>
      <w:lvlJc w:val="left"/>
      <w:pPr>
        <w:ind w:left="1440" w:hanging="360"/>
      </w:pPr>
      <w:rPr>
        <w:rFonts w:ascii="Courier New" w:hAnsi="Courier New" w:cs="Courier New" w:hint="default"/>
      </w:rPr>
    </w:lvl>
    <w:lvl w:ilvl="2" w:tplc="BB2AE530">
      <w:start w:val="1"/>
      <w:numFmt w:val="bullet"/>
      <w:lvlText w:val=""/>
      <w:lvlJc w:val="left"/>
      <w:pPr>
        <w:ind w:left="2160" w:hanging="360"/>
      </w:pPr>
      <w:rPr>
        <w:rFonts w:ascii="Wingdings" w:hAnsi="Wingdings" w:hint="default"/>
      </w:rPr>
    </w:lvl>
    <w:lvl w:ilvl="3" w:tplc="06D8F9FE">
      <w:start w:val="1"/>
      <w:numFmt w:val="bullet"/>
      <w:lvlText w:val=""/>
      <w:lvlJc w:val="left"/>
      <w:pPr>
        <w:ind w:left="2880" w:hanging="360"/>
      </w:pPr>
      <w:rPr>
        <w:rFonts w:ascii="Symbol" w:hAnsi="Symbol" w:hint="default"/>
      </w:rPr>
    </w:lvl>
    <w:lvl w:ilvl="4" w:tplc="1E38C7AC">
      <w:start w:val="1"/>
      <w:numFmt w:val="bullet"/>
      <w:lvlText w:val="o"/>
      <w:lvlJc w:val="left"/>
      <w:pPr>
        <w:ind w:left="3600" w:hanging="360"/>
      </w:pPr>
      <w:rPr>
        <w:rFonts w:ascii="Courier New" w:hAnsi="Courier New" w:cs="Courier New" w:hint="default"/>
      </w:rPr>
    </w:lvl>
    <w:lvl w:ilvl="5" w:tplc="9B6ACD76">
      <w:start w:val="1"/>
      <w:numFmt w:val="bullet"/>
      <w:lvlText w:val=""/>
      <w:lvlJc w:val="left"/>
      <w:pPr>
        <w:ind w:left="4320" w:hanging="360"/>
      </w:pPr>
      <w:rPr>
        <w:rFonts w:ascii="Wingdings" w:hAnsi="Wingdings" w:hint="default"/>
      </w:rPr>
    </w:lvl>
    <w:lvl w:ilvl="6" w:tplc="D254856A">
      <w:start w:val="1"/>
      <w:numFmt w:val="bullet"/>
      <w:lvlText w:val=""/>
      <w:lvlJc w:val="left"/>
      <w:pPr>
        <w:ind w:left="5040" w:hanging="360"/>
      </w:pPr>
      <w:rPr>
        <w:rFonts w:ascii="Symbol" w:hAnsi="Symbol" w:hint="default"/>
      </w:rPr>
    </w:lvl>
    <w:lvl w:ilvl="7" w:tplc="B7F2313E">
      <w:start w:val="1"/>
      <w:numFmt w:val="bullet"/>
      <w:lvlText w:val="o"/>
      <w:lvlJc w:val="left"/>
      <w:pPr>
        <w:ind w:left="5760" w:hanging="360"/>
      </w:pPr>
      <w:rPr>
        <w:rFonts w:ascii="Courier New" w:hAnsi="Courier New" w:cs="Courier New" w:hint="default"/>
      </w:rPr>
    </w:lvl>
    <w:lvl w:ilvl="8" w:tplc="66C89110">
      <w:start w:val="1"/>
      <w:numFmt w:val="bullet"/>
      <w:lvlText w:val=""/>
      <w:lvlJc w:val="left"/>
      <w:pPr>
        <w:ind w:left="6480" w:hanging="360"/>
      </w:pPr>
      <w:rPr>
        <w:rFonts w:ascii="Wingdings" w:hAnsi="Wingdings" w:hint="default"/>
      </w:rPr>
    </w:lvl>
  </w:abstractNum>
  <w:abstractNum w:abstractNumId="18" w15:restartNumberingAfterBreak="0">
    <w:nsid w:val="16BF405D"/>
    <w:multiLevelType w:val="hybridMultilevel"/>
    <w:tmpl w:val="065EB654"/>
    <w:lvl w:ilvl="0" w:tplc="432202DE">
      <w:start w:val="1"/>
      <w:numFmt w:val="bullet"/>
      <w:lvlText w:val="·"/>
      <w:lvlJc w:val="left"/>
      <w:pPr>
        <w:ind w:left="720" w:hanging="360"/>
      </w:pPr>
      <w:rPr>
        <w:rFonts w:ascii="Symbol" w:hAnsi="Symbol" w:hint="default"/>
      </w:rPr>
    </w:lvl>
    <w:lvl w:ilvl="1" w:tplc="440CD680">
      <w:start w:val="1"/>
      <w:numFmt w:val="bullet"/>
      <w:lvlText w:val="o"/>
      <w:lvlJc w:val="left"/>
      <w:pPr>
        <w:ind w:left="1440" w:hanging="360"/>
      </w:pPr>
      <w:rPr>
        <w:rFonts w:ascii="Courier New" w:hAnsi="Courier New" w:hint="default"/>
      </w:rPr>
    </w:lvl>
    <w:lvl w:ilvl="2" w:tplc="8D7C3000">
      <w:start w:val="1"/>
      <w:numFmt w:val="bullet"/>
      <w:lvlText w:val=""/>
      <w:lvlJc w:val="left"/>
      <w:pPr>
        <w:ind w:left="2160" w:hanging="360"/>
      </w:pPr>
      <w:rPr>
        <w:rFonts w:ascii="Wingdings" w:hAnsi="Wingdings" w:hint="default"/>
      </w:rPr>
    </w:lvl>
    <w:lvl w:ilvl="3" w:tplc="C0BEF582">
      <w:start w:val="1"/>
      <w:numFmt w:val="bullet"/>
      <w:lvlText w:val=""/>
      <w:lvlJc w:val="left"/>
      <w:pPr>
        <w:ind w:left="2880" w:hanging="360"/>
      </w:pPr>
      <w:rPr>
        <w:rFonts w:ascii="Symbol" w:hAnsi="Symbol" w:hint="default"/>
      </w:rPr>
    </w:lvl>
    <w:lvl w:ilvl="4" w:tplc="17A6BD34">
      <w:start w:val="1"/>
      <w:numFmt w:val="bullet"/>
      <w:lvlText w:val="o"/>
      <w:lvlJc w:val="left"/>
      <w:pPr>
        <w:ind w:left="3600" w:hanging="360"/>
      </w:pPr>
      <w:rPr>
        <w:rFonts w:ascii="Courier New" w:hAnsi="Courier New" w:hint="default"/>
      </w:rPr>
    </w:lvl>
    <w:lvl w:ilvl="5" w:tplc="24BED5EA">
      <w:start w:val="1"/>
      <w:numFmt w:val="bullet"/>
      <w:lvlText w:val=""/>
      <w:lvlJc w:val="left"/>
      <w:pPr>
        <w:ind w:left="4320" w:hanging="360"/>
      </w:pPr>
      <w:rPr>
        <w:rFonts w:ascii="Wingdings" w:hAnsi="Wingdings" w:hint="default"/>
      </w:rPr>
    </w:lvl>
    <w:lvl w:ilvl="6" w:tplc="F3082F40">
      <w:start w:val="1"/>
      <w:numFmt w:val="bullet"/>
      <w:lvlText w:val=""/>
      <w:lvlJc w:val="left"/>
      <w:pPr>
        <w:ind w:left="5040" w:hanging="360"/>
      </w:pPr>
      <w:rPr>
        <w:rFonts w:ascii="Symbol" w:hAnsi="Symbol" w:hint="default"/>
      </w:rPr>
    </w:lvl>
    <w:lvl w:ilvl="7" w:tplc="200E0D72">
      <w:start w:val="1"/>
      <w:numFmt w:val="bullet"/>
      <w:lvlText w:val="o"/>
      <w:lvlJc w:val="left"/>
      <w:pPr>
        <w:ind w:left="5760" w:hanging="360"/>
      </w:pPr>
      <w:rPr>
        <w:rFonts w:ascii="Courier New" w:hAnsi="Courier New" w:hint="default"/>
      </w:rPr>
    </w:lvl>
    <w:lvl w:ilvl="8" w:tplc="11483A5C">
      <w:start w:val="1"/>
      <w:numFmt w:val="bullet"/>
      <w:lvlText w:val=""/>
      <w:lvlJc w:val="left"/>
      <w:pPr>
        <w:ind w:left="6480" w:hanging="360"/>
      </w:pPr>
      <w:rPr>
        <w:rFonts w:ascii="Wingdings" w:hAnsi="Wingdings" w:hint="default"/>
      </w:rPr>
    </w:lvl>
  </w:abstractNum>
  <w:abstractNum w:abstractNumId="19" w15:restartNumberingAfterBreak="0">
    <w:nsid w:val="173D2481"/>
    <w:multiLevelType w:val="hybridMultilevel"/>
    <w:tmpl w:val="6382E5E8"/>
    <w:lvl w:ilvl="0" w:tplc="A21A2730">
      <w:start w:val="1"/>
      <w:numFmt w:val="decimal"/>
      <w:pStyle w:val="StyleHeading1Left0cm"/>
      <w:lvlText w:val="%1."/>
      <w:lvlJc w:val="left"/>
      <w:pPr>
        <w:ind w:left="360" w:hanging="360"/>
      </w:pPr>
    </w:lvl>
    <w:lvl w:ilvl="1" w:tplc="D756AE64">
      <w:start w:val="1"/>
      <w:numFmt w:val="lowerLetter"/>
      <w:lvlText w:val="%2."/>
      <w:lvlJc w:val="left"/>
      <w:pPr>
        <w:ind w:left="1440" w:hanging="360"/>
      </w:pPr>
    </w:lvl>
    <w:lvl w:ilvl="2" w:tplc="ABC05C0C">
      <w:start w:val="1"/>
      <w:numFmt w:val="lowerRoman"/>
      <w:lvlText w:val="%3."/>
      <w:lvlJc w:val="right"/>
      <w:pPr>
        <w:ind w:left="2160" w:hanging="180"/>
      </w:pPr>
    </w:lvl>
    <w:lvl w:ilvl="3" w:tplc="BAC21B10">
      <w:start w:val="1"/>
      <w:numFmt w:val="decimal"/>
      <w:lvlText w:val="%4."/>
      <w:lvlJc w:val="left"/>
      <w:pPr>
        <w:ind w:left="2880" w:hanging="360"/>
      </w:pPr>
    </w:lvl>
    <w:lvl w:ilvl="4" w:tplc="98521F88">
      <w:start w:val="1"/>
      <w:numFmt w:val="lowerLetter"/>
      <w:lvlText w:val="%5."/>
      <w:lvlJc w:val="left"/>
      <w:pPr>
        <w:ind w:left="3600" w:hanging="360"/>
      </w:pPr>
    </w:lvl>
    <w:lvl w:ilvl="5" w:tplc="2ACC3A60">
      <w:start w:val="1"/>
      <w:numFmt w:val="lowerRoman"/>
      <w:lvlText w:val="%6."/>
      <w:lvlJc w:val="right"/>
      <w:pPr>
        <w:ind w:left="4320" w:hanging="180"/>
      </w:pPr>
    </w:lvl>
    <w:lvl w:ilvl="6" w:tplc="CF72FD92">
      <w:start w:val="1"/>
      <w:numFmt w:val="decimal"/>
      <w:lvlText w:val="%7."/>
      <w:lvlJc w:val="left"/>
      <w:pPr>
        <w:ind w:left="5040" w:hanging="360"/>
      </w:pPr>
    </w:lvl>
    <w:lvl w:ilvl="7" w:tplc="77B28BF8">
      <w:start w:val="1"/>
      <w:numFmt w:val="lowerLetter"/>
      <w:lvlText w:val="%8."/>
      <w:lvlJc w:val="left"/>
      <w:pPr>
        <w:ind w:left="5760" w:hanging="360"/>
      </w:pPr>
    </w:lvl>
    <w:lvl w:ilvl="8" w:tplc="17069B1A">
      <w:start w:val="1"/>
      <w:numFmt w:val="lowerRoman"/>
      <w:lvlText w:val="%9."/>
      <w:lvlJc w:val="right"/>
      <w:pPr>
        <w:ind w:left="6480" w:hanging="180"/>
      </w:pPr>
    </w:lvl>
  </w:abstractNum>
  <w:abstractNum w:abstractNumId="20" w15:restartNumberingAfterBreak="0">
    <w:nsid w:val="18C856C5"/>
    <w:multiLevelType w:val="hybridMultilevel"/>
    <w:tmpl w:val="33244410"/>
    <w:lvl w:ilvl="0" w:tplc="B0228F82">
      <w:start w:val="1"/>
      <w:numFmt w:val="upperLetter"/>
      <w:lvlRestart w:val="0"/>
      <w:pStyle w:val="HeadingABC"/>
      <w:lvlText w:val="%1."/>
      <w:lvlJc w:val="left"/>
      <w:pPr>
        <w:tabs>
          <w:tab w:val="num" w:pos="567"/>
        </w:tabs>
        <w:ind w:left="567" w:hanging="567"/>
      </w:pPr>
    </w:lvl>
    <w:lvl w:ilvl="1" w:tplc="08888B92">
      <w:start w:val="1"/>
      <w:numFmt w:val="lowerLetter"/>
      <w:lvlText w:val="%2)"/>
      <w:lvlJc w:val="left"/>
      <w:pPr>
        <w:ind w:left="720" w:hanging="360"/>
      </w:pPr>
    </w:lvl>
    <w:lvl w:ilvl="2" w:tplc="FDBEEC28">
      <w:start w:val="1"/>
      <w:numFmt w:val="lowerRoman"/>
      <w:lvlText w:val="%3)"/>
      <w:lvlJc w:val="left"/>
      <w:pPr>
        <w:ind w:left="1080" w:hanging="360"/>
      </w:pPr>
    </w:lvl>
    <w:lvl w:ilvl="3" w:tplc="71044972">
      <w:start w:val="1"/>
      <w:numFmt w:val="decimal"/>
      <w:lvlText w:val="(%4)"/>
      <w:lvlJc w:val="left"/>
      <w:pPr>
        <w:ind w:left="1440" w:hanging="360"/>
      </w:pPr>
    </w:lvl>
    <w:lvl w:ilvl="4" w:tplc="143811A0">
      <w:start w:val="1"/>
      <w:numFmt w:val="lowerLetter"/>
      <w:lvlText w:val="(%5)"/>
      <w:lvlJc w:val="left"/>
      <w:pPr>
        <w:ind w:left="1800" w:hanging="360"/>
      </w:pPr>
    </w:lvl>
    <w:lvl w:ilvl="5" w:tplc="65C0E0B0">
      <w:start w:val="1"/>
      <w:numFmt w:val="lowerRoman"/>
      <w:lvlText w:val="(%6)"/>
      <w:lvlJc w:val="left"/>
      <w:pPr>
        <w:ind w:left="2160" w:hanging="360"/>
      </w:pPr>
    </w:lvl>
    <w:lvl w:ilvl="6" w:tplc="56C4F66E">
      <w:start w:val="1"/>
      <w:numFmt w:val="decimal"/>
      <w:lvlText w:val="%7."/>
      <w:lvlJc w:val="left"/>
      <w:pPr>
        <w:ind w:left="2520" w:hanging="360"/>
      </w:pPr>
    </w:lvl>
    <w:lvl w:ilvl="7" w:tplc="A1D6FF0A">
      <w:start w:val="1"/>
      <w:numFmt w:val="lowerLetter"/>
      <w:lvlText w:val="%8."/>
      <w:lvlJc w:val="left"/>
      <w:pPr>
        <w:ind w:left="2880" w:hanging="360"/>
      </w:pPr>
    </w:lvl>
    <w:lvl w:ilvl="8" w:tplc="ABCAD842">
      <w:start w:val="1"/>
      <w:numFmt w:val="lowerRoman"/>
      <w:lvlText w:val="%9."/>
      <w:lvlJc w:val="left"/>
      <w:pPr>
        <w:ind w:left="3240" w:hanging="360"/>
      </w:pPr>
    </w:lvl>
  </w:abstractNum>
  <w:abstractNum w:abstractNumId="21" w15:restartNumberingAfterBreak="0">
    <w:nsid w:val="19074837"/>
    <w:multiLevelType w:val="hybridMultilevel"/>
    <w:tmpl w:val="423084C4"/>
    <w:lvl w:ilvl="0" w:tplc="DDC09756">
      <w:start w:val="1"/>
      <w:numFmt w:val="decimal"/>
      <w:lvlRestart w:val="0"/>
      <w:pStyle w:val="Heading123"/>
      <w:lvlText w:val="%1."/>
      <w:lvlJc w:val="left"/>
      <w:pPr>
        <w:tabs>
          <w:tab w:val="num" w:pos="567"/>
        </w:tabs>
        <w:ind w:left="567" w:hanging="567"/>
      </w:pPr>
    </w:lvl>
    <w:lvl w:ilvl="1" w:tplc="656AFA6A">
      <w:start w:val="1"/>
      <w:numFmt w:val="lowerLetter"/>
      <w:lvlText w:val="%2)"/>
      <w:lvlJc w:val="left"/>
      <w:pPr>
        <w:ind w:left="720" w:hanging="360"/>
      </w:pPr>
    </w:lvl>
    <w:lvl w:ilvl="2" w:tplc="6BDAE98A">
      <w:start w:val="1"/>
      <w:numFmt w:val="lowerRoman"/>
      <w:lvlText w:val="%3)"/>
      <w:lvlJc w:val="left"/>
      <w:pPr>
        <w:ind w:left="1080" w:hanging="360"/>
      </w:pPr>
    </w:lvl>
    <w:lvl w:ilvl="3" w:tplc="12EC5650">
      <w:start w:val="1"/>
      <w:numFmt w:val="decimal"/>
      <w:lvlText w:val="(%4)"/>
      <w:lvlJc w:val="left"/>
      <w:pPr>
        <w:ind w:left="1440" w:hanging="360"/>
      </w:pPr>
    </w:lvl>
    <w:lvl w:ilvl="4" w:tplc="ACAE3C84">
      <w:start w:val="1"/>
      <w:numFmt w:val="lowerLetter"/>
      <w:lvlText w:val="(%5)"/>
      <w:lvlJc w:val="left"/>
      <w:pPr>
        <w:ind w:left="1800" w:hanging="360"/>
      </w:pPr>
    </w:lvl>
    <w:lvl w:ilvl="5" w:tplc="EA92AA7E">
      <w:start w:val="1"/>
      <w:numFmt w:val="lowerRoman"/>
      <w:lvlText w:val="(%6)"/>
      <w:lvlJc w:val="left"/>
      <w:pPr>
        <w:ind w:left="2160" w:hanging="360"/>
      </w:pPr>
    </w:lvl>
    <w:lvl w:ilvl="6" w:tplc="5694D4E0">
      <w:start w:val="1"/>
      <w:numFmt w:val="decimal"/>
      <w:lvlText w:val="%7."/>
      <w:lvlJc w:val="left"/>
      <w:pPr>
        <w:ind w:left="2520" w:hanging="360"/>
      </w:pPr>
    </w:lvl>
    <w:lvl w:ilvl="7" w:tplc="48600662">
      <w:start w:val="1"/>
      <w:numFmt w:val="lowerLetter"/>
      <w:lvlText w:val="%8."/>
      <w:lvlJc w:val="left"/>
      <w:pPr>
        <w:ind w:left="2880" w:hanging="360"/>
      </w:pPr>
    </w:lvl>
    <w:lvl w:ilvl="8" w:tplc="522EFEE4">
      <w:start w:val="1"/>
      <w:numFmt w:val="lowerRoman"/>
      <w:lvlText w:val="%9."/>
      <w:lvlJc w:val="left"/>
      <w:pPr>
        <w:ind w:left="3240" w:hanging="360"/>
      </w:pPr>
    </w:lvl>
  </w:abstractNum>
  <w:abstractNum w:abstractNumId="22" w15:restartNumberingAfterBreak="0">
    <w:nsid w:val="19267EC5"/>
    <w:multiLevelType w:val="hybridMultilevel"/>
    <w:tmpl w:val="2B9E8FB8"/>
    <w:lvl w:ilvl="0" w:tplc="F1001286">
      <w:start w:val="1"/>
      <w:numFmt w:val="decimal"/>
      <w:lvlText w:val="%1)"/>
      <w:lvlJc w:val="left"/>
      <w:pPr>
        <w:ind w:left="720" w:hanging="360"/>
      </w:pPr>
      <w:rPr>
        <w:rFonts w:hint="default"/>
      </w:rPr>
    </w:lvl>
    <w:lvl w:ilvl="1" w:tplc="E56C0AF8">
      <w:start w:val="1"/>
      <w:numFmt w:val="lowerLetter"/>
      <w:lvlText w:val="%2."/>
      <w:lvlJc w:val="left"/>
      <w:pPr>
        <w:ind w:left="1440" w:hanging="360"/>
      </w:pPr>
    </w:lvl>
    <w:lvl w:ilvl="2" w:tplc="44DE5D14">
      <w:start w:val="1"/>
      <w:numFmt w:val="lowerRoman"/>
      <w:lvlText w:val="%3."/>
      <w:lvlJc w:val="right"/>
      <w:pPr>
        <w:ind w:left="2160" w:hanging="180"/>
      </w:pPr>
    </w:lvl>
    <w:lvl w:ilvl="3" w:tplc="4574CE8E">
      <w:start w:val="1"/>
      <w:numFmt w:val="decimal"/>
      <w:lvlText w:val="%4."/>
      <w:lvlJc w:val="left"/>
      <w:pPr>
        <w:ind w:left="2880" w:hanging="360"/>
      </w:pPr>
    </w:lvl>
    <w:lvl w:ilvl="4" w:tplc="D57CAFA8">
      <w:start w:val="1"/>
      <w:numFmt w:val="lowerLetter"/>
      <w:lvlText w:val="%5."/>
      <w:lvlJc w:val="left"/>
      <w:pPr>
        <w:ind w:left="3600" w:hanging="360"/>
      </w:pPr>
    </w:lvl>
    <w:lvl w:ilvl="5" w:tplc="66C6184A">
      <w:start w:val="1"/>
      <w:numFmt w:val="lowerRoman"/>
      <w:lvlText w:val="%6."/>
      <w:lvlJc w:val="right"/>
      <w:pPr>
        <w:ind w:left="4320" w:hanging="180"/>
      </w:pPr>
    </w:lvl>
    <w:lvl w:ilvl="6" w:tplc="2FB21A10">
      <w:start w:val="1"/>
      <w:numFmt w:val="decimal"/>
      <w:lvlText w:val="%7."/>
      <w:lvlJc w:val="left"/>
      <w:pPr>
        <w:ind w:left="5040" w:hanging="360"/>
      </w:pPr>
    </w:lvl>
    <w:lvl w:ilvl="7" w:tplc="49BE7A86">
      <w:start w:val="1"/>
      <w:numFmt w:val="lowerLetter"/>
      <w:lvlText w:val="%8."/>
      <w:lvlJc w:val="left"/>
      <w:pPr>
        <w:ind w:left="5760" w:hanging="360"/>
      </w:pPr>
    </w:lvl>
    <w:lvl w:ilvl="8" w:tplc="F1B41376">
      <w:start w:val="1"/>
      <w:numFmt w:val="lowerRoman"/>
      <w:lvlText w:val="%9."/>
      <w:lvlJc w:val="right"/>
      <w:pPr>
        <w:ind w:left="6480" w:hanging="180"/>
      </w:pPr>
    </w:lvl>
  </w:abstractNum>
  <w:abstractNum w:abstractNumId="23" w15:restartNumberingAfterBreak="0">
    <w:nsid w:val="1CAE7378"/>
    <w:multiLevelType w:val="hybridMultilevel"/>
    <w:tmpl w:val="2700A1B2"/>
    <w:lvl w:ilvl="0" w:tplc="AB8CB9BA">
      <w:start w:val="1"/>
      <w:numFmt w:val="bullet"/>
      <w:lvlRestart w:val="0"/>
      <w:pStyle w:val="Bullet2"/>
      <w:lvlText w:val=""/>
      <w:lvlJc w:val="left"/>
      <w:pPr>
        <w:tabs>
          <w:tab w:val="num" w:pos="1701"/>
        </w:tabs>
        <w:ind w:left="1701" w:hanging="567"/>
      </w:pPr>
      <w:rPr>
        <w:rFonts w:ascii="Symbol" w:hAnsi="Symbol" w:hint="default"/>
      </w:rPr>
    </w:lvl>
    <w:lvl w:ilvl="1" w:tplc="CD64F04A">
      <w:start w:val="1"/>
      <w:numFmt w:val="bullet"/>
      <w:lvlText w:val="o"/>
      <w:lvlJc w:val="left"/>
      <w:pPr>
        <w:ind w:left="1440" w:hanging="360"/>
      </w:pPr>
      <w:rPr>
        <w:rFonts w:ascii="Courier New" w:eastAsia="Courier New" w:hAnsi="Courier New" w:cs="Courier New" w:hint="default"/>
      </w:rPr>
    </w:lvl>
    <w:lvl w:ilvl="2" w:tplc="D03ADC3E">
      <w:start w:val="1"/>
      <w:numFmt w:val="bullet"/>
      <w:lvlText w:val="§"/>
      <w:lvlJc w:val="left"/>
      <w:pPr>
        <w:ind w:left="2160" w:hanging="360"/>
      </w:pPr>
      <w:rPr>
        <w:rFonts w:ascii="Wingdings" w:eastAsia="Wingdings" w:hAnsi="Wingdings" w:cs="Wingdings" w:hint="default"/>
      </w:rPr>
    </w:lvl>
    <w:lvl w:ilvl="3" w:tplc="B8288FFC">
      <w:start w:val="1"/>
      <w:numFmt w:val="bullet"/>
      <w:lvlText w:val="·"/>
      <w:lvlJc w:val="left"/>
      <w:pPr>
        <w:ind w:left="2880" w:hanging="360"/>
      </w:pPr>
      <w:rPr>
        <w:rFonts w:ascii="Symbol" w:eastAsia="Symbol" w:hAnsi="Symbol" w:cs="Symbol" w:hint="default"/>
      </w:rPr>
    </w:lvl>
    <w:lvl w:ilvl="4" w:tplc="550C11E2">
      <w:start w:val="1"/>
      <w:numFmt w:val="bullet"/>
      <w:lvlText w:val="o"/>
      <w:lvlJc w:val="left"/>
      <w:pPr>
        <w:ind w:left="3600" w:hanging="360"/>
      </w:pPr>
      <w:rPr>
        <w:rFonts w:ascii="Courier New" w:eastAsia="Courier New" w:hAnsi="Courier New" w:cs="Courier New" w:hint="default"/>
      </w:rPr>
    </w:lvl>
    <w:lvl w:ilvl="5" w:tplc="51F0CA04">
      <w:start w:val="1"/>
      <w:numFmt w:val="bullet"/>
      <w:lvlText w:val="§"/>
      <w:lvlJc w:val="left"/>
      <w:pPr>
        <w:ind w:left="4320" w:hanging="360"/>
      </w:pPr>
      <w:rPr>
        <w:rFonts w:ascii="Wingdings" w:eastAsia="Wingdings" w:hAnsi="Wingdings" w:cs="Wingdings" w:hint="default"/>
      </w:rPr>
    </w:lvl>
    <w:lvl w:ilvl="6" w:tplc="97C03390">
      <w:start w:val="1"/>
      <w:numFmt w:val="bullet"/>
      <w:lvlText w:val="·"/>
      <w:lvlJc w:val="left"/>
      <w:pPr>
        <w:ind w:left="5040" w:hanging="360"/>
      </w:pPr>
      <w:rPr>
        <w:rFonts w:ascii="Symbol" w:eastAsia="Symbol" w:hAnsi="Symbol" w:cs="Symbol" w:hint="default"/>
      </w:rPr>
    </w:lvl>
    <w:lvl w:ilvl="7" w:tplc="70AC0E44">
      <w:start w:val="1"/>
      <w:numFmt w:val="bullet"/>
      <w:lvlText w:val="o"/>
      <w:lvlJc w:val="left"/>
      <w:pPr>
        <w:ind w:left="5760" w:hanging="360"/>
      </w:pPr>
      <w:rPr>
        <w:rFonts w:ascii="Courier New" w:eastAsia="Courier New" w:hAnsi="Courier New" w:cs="Courier New" w:hint="default"/>
      </w:rPr>
    </w:lvl>
    <w:lvl w:ilvl="8" w:tplc="83303FBA">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202324FA"/>
    <w:multiLevelType w:val="hybridMultilevel"/>
    <w:tmpl w:val="8EFCDD82"/>
    <w:lvl w:ilvl="0" w:tplc="57E43E32">
      <w:start w:val="1"/>
      <w:numFmt w:val="bullet"/>
      <w:pStyle w:val="Loenditpp3"/>
      <w:lvlText w:val=""/>
      <w:lvlJc w:val="left"/>
      <w:pPr>
        <w:tabs>
          <w:tab w:val="num" w:pos="926"/>
        </w:tabs>
        <w:ind w:left="926" w:hanging="360"/>
      </w:pPr>
      <w:rPr>
        <w:rFonts w:ascii="Symbol" w:hAnsi="Symbol" w:hint="default"/>
      </w:rPr>
    </w:lvl>
    <w:lvl w:ilvl="1" w:tplc="55502FF2">
      <w:start w:val="1"/>
      <w:numFmt w:val="bullet"/>
      <w:lvlText w:val="o"/>
      <w:lvlJc w:val="left"/>
      <w:pPr>
        <w:ind w:left="1440" w:hanging="360"/>
      </w:pPr>
      <w:rPr>
        <w:rFonts w:ascii="Courier New" w:eastAsia="Courier New" w:hAnsi="Courier New" w:cs="Courier New" w:hint="default"/>
      </w:rPr>
    </w:lvl>
    <w:lvl w:ilvl="2" w:tplc="B0D8DE20">
      <w:start w:val="1"/>
      <w:numFmt w:val="bullet"/>
      <w:lvlText w:val="§"/>
      <w:lvlJc w:val="left"/>
      <w:pPr>
        <w:ind w:left="2160" w:hanging="360"/>
      </w:pPr>
      <w:rPr>
        <w:rFonts w:ascii="Wingdings" w:eastAsia="Wingdings" w:hAnsi="Wingdings" w:cs="Wingdings" w:hint="default"/>
      </w:rPr>
    </w:lvl>
    <w:lvl w:ilvl="3" w:tplc="327A0134">
      <w:start w:val="1"/>
      <w:numFmt w:val="bullet"/>
      <w:lvlText w:val="·"/>
      <w:lvlJc w:val="left"/>
      <w:pPr>
        <w:ind w:left="2880" w:hanging="360"/>
      </w:pPr>
      <w:rPr>
        <w:rFonts w:ascii="Symbol" w:eastAsia="Symbol" w:hAnsi="Symbol" w:cs="Symbol" w:hint="default"/>
      </w:rPr>
    </w:lvl>
    <w:lvl w:ilvl="4" w:tplc="7610E248">
      <w:start w:val="1"/>
      <w:numFmt w:val="bullet"/>
      <w:lvlText w:val="o"/>
      <w:lvlJc w:val="left"/>
      <w:pPr>
        <w:ind w:left="3600" w:hanging="360"/>
      </w:pPr>
      <w:rPr>
        <w:rFonts w:ascii="Courier New" w:eastAsia="Courier New" w:hAnsi="Courier New" w:cs="Courier New" w:hint="default"/>
      </w:rPr>
    </w:lvl>
    <w:lvl w:ilvl="5" w:tplc="94E00486">
      <w:start w:val="1"/>
      <w:numFmt w:val="bullet"/>
      <w:lvlText w:val="§"/>
      <w:lvlJc w:val="left"/>
      <w:pPr>
        <w:ind w:left="4320" w:hanging="360"/>
      </w:pPr>
      <w:rPr>
        <w:rFonts w:ascii="Wingdings" w:eastAsia="Wingdings" w:hAnsi="Wingdings" w:cs="Wingdings" w:hint="default"/>
      </w:rPr>
    </w:lvl>
    <w:lvl w:ilvl="6" w:tplc="C9CC1D44">
      <w:start w:val="1"/>
      <w:numFmt w:val="bullet"/>
      <w:lvlText w:val="·"/>
      <w:lvlJc w:val="left"/>
      <w:pPr>
        <w:ind w:left="5040" w:hanging="360"/>
      </w:pPr>
      <w:rPr>
        <w:rFonts w:ascii="Symbol" w:eastAsia="Symbol" w:hAnsi="Symbol" w:cs="Symbol" w:hint="default"/>
      </w:rPr>
    </w:lvl>
    <w:lvl w:ilvl="7" w:tplc="3F18E34C">
      <w:start w:val="1"/>
      <w:numFmt w:val="bullet"/>
      <w:lvlText w:val="o"/>
      <w:lvlJc w:val="left"/>
      <w:pPr>
        <w:ind w:left="5760" w:hanging="360"/>
      </w:pPr>
      <w:rPr>
        <w:rFonts w:ascii="Courier New" w:eastAsia="Courier New" w:hAnsi="Courier New" w:cs="Courier New" w:hint="default"/>
      </w:rPr>
    </w:lvl>
    <w:lvl w:ilvl="8" w:tplc="8D3E0320">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204C4957"/>
    <w:multiLevelType w:val="hybridMultilevel"/>
    <w:tmpl w:val="8E60637A"/>
    <w:lvl w:ilvl="0" w:tplc="A7D64C3A">
      <w:start w:val="72"/>
      <w:numFmt w:val="decimal"/>
      <w:lvlText w:val="%1"/>
      <w:lvlJc w:val="left"/>
      <w:pPr>
        <w:ind w:left="720" w:hanging="360"/>
      </w:pPr>
      <w:rPr>
        <w:rFonts w:cstheme="minorBidi" w:hint="default"/>
      </w:rPr>
    </w:lvl>
    <w:lvl w:ilvl="1" w:tplc="E3641980">
      <w:start w:val="1"/>
      <w:numFmt w:val="lowerLetter"/>
      <w:lvlText w:val="%2."/>
      <w:lvlJc w:val="left"/>
      <w:pPr>
        <w:ind w:left="1440" w:hanging="360"/>
      </w:pPr>
    </w:lvl>
    <w:lvl w:ilvl="2" w:tplc="C50AB136">
      <w:start w:val="1"/>
      <w:numFmt w:val="lowerRoman"/>
      <w:lvlText w:val="%3."/>
      <w:lvlJc w:val="right"/>
      <w:pPr>
        <w:ind w:left="2160" w:hanging="180"/>
      </w:pPr>
    </w:lvl>
    <w:lvl w:ilvl="3" w:tplc="E7F4F790">
      <w:start w:val="1"/>
      <w:numFmt w:val="decimal"/>
      <w:lvlText w:val="%4."/>
      <w:lvlJc w:val="left"/>
      <w:pPr>
        <w:ind w:left="2880" w:hanging="360"/>
      </w:pPr>
    </w:lvl>
    <w:lvl w:ilvl="4" w:tplc="005AB2F6">
      <w:start w:val="1"/>
      <w:numFmt w:val="lowerLetter"/>
      <w:lvlText w:val="%5."/>
      <w:lvlJc w:val="left"/>
      <w:pPr>
        <w:ind w:left="3600" w:hanging="360"/>
      </w:pPr>
    </w:lvl>
    <w:lvl w:ilvl="5" w:tplc="FE7223AC">
      <w:start w:val="1"/>
      <w:numFmt w:val="lowerRoman"/>
      <w:lvlText w:val="%6."/>
      <w:lvlJc w:val="right"/>
      <w:pPr>
        <w:ind w:left="4320" w:hanging="180"/>
      </w:pPr>
    </w:lvl>
    <w:lvl w:ilvl="6" w:tplc="F8DCD694">
      <w:start w:val="1"/>
      <w:numFmt w:val="decimal"/>
      <w:lvlText w:val="%7."/>
      <w:lvlJc w:val="left"/>
      <w:pPr>
        <w:ind w:left="5040" w:hanging="360"/>
      </w:pPr>
    </w:lvl>
    <w:lvl w:ilvl="7" w:tplc="7EBA3FFA">
      <w:start w:val="1"/>
      <w:numFmt w:val="lowerLetter"/>
      <w:lvlText w:val="%8."/>
      <w:lvlJc w:val="left"/>
      <w:pPr>
        <w:ind w:left="5760" w:hanging="360"/>
      </w:pPr>
    </w:lvl>
    <w:lvl w:ilvl="8" w:tplc="EA2AD24A">
      <w:start w:val="1"/>
      <w:numFmt w:val="lowerRoman"/>
      <w:lvlText w:val="%9."/>
      <w:lvlJc w:val="right"/>
      <w:pPr>
        <w:ind w:left="6480" w:hanging="180"/>
      </w:pPr>
    </w:lvl>
  </w:abstractNum>
  <w:abstractNum w:abstractNumId="26" w15:restartNumberingAfterBreak="0">
    <w:nsid w:val="219C098F"/>
    <w:multiLevelType w:val="hybridMultilevel"/>
    <w:tmpl w:val="EA927D4A"/>
    <w:lvl w:ilvl="0" w:tplc="0E367E24">
      <w:start w:val="1"/>
      <w:numFmt w:val="bullet"/>
      <w:lvlRestart w:val="0"/>
      <w:pStyle w:val="Dash"/>
      <w:lvlText w:val="–"/>
      <w:lvlJc w:val="left"/>
      <w:pPr>
        <w:tabs>
          <w:tab w:val="num" w:pos="567"/>
        </w:tabs>
        <w:ind w:left="567" w:hanging="567"/>
      </w:pPr>
    </w:lvl>
    <w:lvl w:ilvl="1" w:tplc="B5D2AA46">
      <w:start w:val="1"/>
      <w:numFmt w:val="bullet"/>
      <w:lvlText w:val="o"/>
      <w:lvlJc w:val="left"/>
      <w:pPr>
        <w:ind w:left="1440" w:hanging="360"/>
      </w:pPr>
      <w:rPr>
        <w:rFonts w:ascii="Courier New" w:eastAsia="Courier New" w:hAnsi="Courier New" w:cs="Courier New" w:hint="default"/>
      </w:rPr>
    </w:lvl>
    <w:lvl w:ilvl="2" w:tplc="DD78F35C">
      <w:start w:val="1"/>
      <w:numFmt w:val="bullet"/>
      <w:lvlText w:val="§"/>
      <w:lvlJc w:val="left"/>
      <w:pPr>
        <w:ind w:left="2160" w:hanging="360"/>
      </w:pPr>
      <w:rPr>
        <w:rFonts w:ascii="Wingdings" w:eastAsia="Wingdings" w:hAnsi="Wingdings" w:cs="Wingdings" w:hint="default"/>
      </w:rPr>
    </w:lvl>
    <w:lvl w:ilvl="3" w:tplc="BA1C3E8C">
      <w:start w:val="1"/>
      <w:numFmt w:val="bullet"/>
      <w:lvlText w:val="·"/>
      <w:lvlJc w:val="left"/>
      <w:pPr>
        <w:ind w:left="2880" w:hanging="360"/>
      </w:pPr>
      <w:rPr>
        <w:rFonts w:ascii="Symbol" w:eastAsia="Symbol" w:hAnsi="Symbol" w:cs="Symbol" w:hint="default"/>
      </w:rPr>
    </w:lvl>
    <w:lvl w:ilvl="4" w:tplc="01E06DB4">
      <w:start w:val="1"/>
      <w:numFmt w:val="bullet"/>
      <w:lvlText w:val="o"/>
      <w:lvlJc w:val="left"/>
      <w:pPr>
        <w:ind w:left="3600" w:hanging="360"/>
      </w:pPr>
      <w:rPr>
        <w:rFonts w:ascii="Courier New" w:eastAsia="Courier New" w:hAnsi="Courier New" w:cs="Courier New" w:hint="default"/>
      </w:rPr>
    </w:lvl>
    <w:lvl w:ilvl="5" w:tplc="F07EA49C">
      <w:start w:val="1"/>
      <w:numFmt w:val="bullet"/>
      <w:lvlText w:val="§"/>
      <w:lvlJc w:val="left"/>
      <w:pPr>
        <w:ind w:left="4320" w:hanging="360"/>
      </w:pPr>
      <w:rPr>
        <w:rFonts w:ascii="Wingdings" w:eastAsia="Wingdings" w:hAnsi="Wingdings" w:cs="Wingdings" w:hint="default"/>
      </w:rPr>
    </w:lvl>
    <w:lvl w:ilvl="6" w:tplc="9260D074">
      <w:start w:val="1"/>
      <w:numFmt w:val="bullet"/>
      <w:lvlText w:val="·"/>
      <w:lvlJc w:val="left"/>
      <w:pPr>
        <w:ind w:left="5040" w:hanging="360"/>
      </w:pPr>
      <w:rPr>
        <w:rFonts w:ascii="Symbol" w:eastAsia="Symbol" w:hAnsi="Symbol" w:cs="Symbol" w:hint="default"/>
      </w:rPr>
    </w:lvl>
    <w:lvl w:ilvl="7" w:tplc="81AE82EA">
      <w:start w:val="1"/>
      <w:numFmt w:val="bullet"/>
      <w:lvlText w:val="o"/>
      <w:lvlJc w:val="left"/>
      <w:pPr>
        <w:ind w:left="5760" w:hanging="360"/>
      </w:pPr>
      <w:rPr>
        <w:rFonts w:ascii="Courier New" w:eastAsia="Courier New" w:hAnsi="Courier New" w:cs="Courier New" w:hint="default"/>
      </w:rPr>
    </w:lvl>
    <w:lvl w:ilvl="8" w:tplc="D45E94B6">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21D7673C"/>
    <w:multiLevelType w:val="hybridMultilevel"/>
    <w:tmpl w:val="84BE15C6"/>
    <w:lvl w:ilvl="0" w:tplc="BCC6777E">
      <w:start w:val="1"/>
      <w:numFmt w:val="lowerRoman"/>
      <w:lvlRestart w:val="0"/>
      <w:pStyle w:val="Pointivx"/>
      <w:lvlText w:val="%1)"/>
      <w:lvlJc w:val="left"/>
      <w:pPr>
        <w:tabs>
          <w:tab w:val="num" w:pos="567"/>
        </w:tabs>
        <w:ind w:left="567" w:hanging="567"/>
      </w:pPr>
    </w:lvl>
    <w:lvl w:ilvl="1" w:tplc="964C5F9A">
      <w:start w:val="1"/>
      <w:numFmt w:val="lowerRoman"/>
      <w:pStyle w:val="Pointivx1"/>
      <w:lvlText w:val="%2)"/>
      <w:lvlJc w:val="left"/>
      <w:pPr>
        <w:tabs>
          <w:tab w:val="num" w:pos="1134"/>
        </w:tabs>
        <w:ind w:left="1134" w:hanging="567"/>
      </w:pPr>
    </w:lvl>
    <w:lvl w:ilvl="2" w:tplc="25BADDAA">
      <w:start w:val="1"/>
      <w:numFmt w:val="lowerRoman"/>
      <w:pStyle w:val="Pointivx2"/>
      <w:lvlText w:val="%3)"/>
      <w:lvlJc w:val="left"/>
      <w:pPr>
        <w:tabs>
          <w:tab w:val="num" w:pos="1701"/>
        </w:tabs>
        <w:ind w:left="1701" w:hanging="567"/>
      </w:pPr>
    </w:lvl>
    <w:lvl w:ilvl="3" w:tplc="4FC80DD8">
      <w:start w:val="1"/>
      <w:numFmt w:val="lowerRoman"/>
      <w:pStyle w:val="Pointivx3"/>
      <w:lvlText w:val="%4)"/>
      <w:lvlJc w:val="left"/>
      <w:pPr>
        <w:tabs>
          <w:tab w:val="num" w:pos="2268"/>
        </w:tabs>
        <w:ind w:left="2268" w:hanging="567"/>
      </w:pPr>
    </w:lvl>
    <w:lvl w:ilvl="4" w:tplc="5CB88028">
      <w:start w:val="1"/>
      <w:numFmt w:val="lowerRoman"/>
      <w:pStyle w:val="Pointivx4"/>
      <w:lvlText w:val="%5)"/>
      <w:lvlJc w:val="left"/>
      <w:pPr>
        <w:tabs>
          <w:tab w:val="num" w:pos="2835"/>
        </w:tabs>
        <w:ind w:left="2835" w:hanging="567"/>
      </w:pPr>
    </w:lvl>
    <w:lvl w:ilvl="5" w:tplc="1B829E60">
      <w:start w:val="1"/>
      <w:numFmt w:val="lowerRoman"/>
      <w:lvlText w:val="(%6)"/>
      <w:lvlJc w:val="left"/>
      <w:pPr>
        <w:ind w:left="2160" w:hanging="360"/>
      </w:pPr>
    </w:lvl>
    <w:lvl w:ilvl="6" w:tplc="4472426A">
      <w:start w:val="1"/>
      <w:numFmt w:val="decimal"/>
      <w:lvlText w:val="%7."/>
      <w:lvlJc w:val="left"/>
      <w:pPr>
        <w:ind w:left="2520" w:hanging="360"/>
      </w:pPr>
    </w:lvl>
    <w:lvl w:ilvl="7" w:tplc="6D549580">
      <w:start w:val="1"/>
      <w:numFmt w:val="lowerLetter"/>
      <w:lvlText w:val="%8."/>
      <w:lvlJc w:val="left"/>
      <w:pPr>
        <w:ind w:left="2880" w:hanging="360"/>
      </w:pPr>
    </w:lvl>
    <w:lvl w:ilvl="8" w:tplc="B7B2C624">
      <w:start w:val="1"/>
      <w:numFmt w:val="lowerRoman"/>
      <w:lvlText w:val="%9."/>
      <w:lvlJc w:val="left"/>
      <w:pPr>
        <w:ind w:left="3240" w:hanging="360"/>
      </w:pPr>
    </w:lvl>
  </w:abstractNum>
  <w:abstractNum w:abstractNumId="28" w15:restartNumberingAfterBreak="0">
    <w:nsid w:val="21EE60D7"/>
    <w:multiLevelType w:val="hybridMultilevel"/>
    <w:tmpl w:val="E5DE314A"/>
    <w:lvl w:ilvl="0" w:tplc="69402D2C">
      <w:start w:val="1"/>
      <w:numFmt w:val="bullet"/>
      <w:lvlRestart w:val="0"/>
      <w:pStyle w:val="Bullet"/>
      <w:lvlText w:val=""/>
      <w:lvlJc w:val="left"/>
      <w:pPr>
        <w:tabs>
          <w:tab w:val="num" w:pos="567"/>
        </w:tabs>
        <w:ind w:left="567" w:hanging="567"/>
      </w:pPr>
      <w:rPr>
        <w:rFonts w:ascii="Symbol" w:hAnsi="Symbol" w:hint="default"/>
      </w:rPr>
    </w:lvl>
    <w:lvl w:ilvl="1" w:tplc="679C6304">
      <w:start w:val="1"/>
      <w:numFmt w:val="bullet"/>
      <w:lvlText w:val="o"/>
      <w:lvlJc w:val="left"/>
      <w:pPr>
        <w:ind w:left="1440" w:hanging="360"/>
      </w:pPr>
      <w:rPr>
        <w:rFonts w:ascii="Courier New" w:eastAsia="Courier New" w:hAnsi="Courier New" w:cs="Courier New" w:hint="default"/>
      </w:rPr>
    </w:lvl>
    <w:lvl w:ilvl="2" w:tplc="FAB6DC32">
      <w:start w:val="1"/>
      <w:numFmt w:val="bullet"/>
      <w:lvlText w:val="§"/>
      <w:lvlJc w:val="left"/>
      <w:pPr>
        <w:ind w:left="2160" w:hanging="360"/>
      </w:pPr>
      <w:rPr>
        <w:rFonts w:ascii="Wingdings" w:eastAsia="Wingdings" w:hAnsi="Wingdings" w:cs="Wingdings" w:hint="default"/>
      </w:rPr>
    </w:lvl>
    <w:lvl w:ilvl="3" w:tplc="20B40FA6">
      <w:start w:val="1"/>
      <w:numFmt w:val="bullet"/>
      <w:lvlText w:val="·"/>
      <w:lvlJc w:val="left"/>
      <w:pPr>
        <w:ind w:left="2880" w:hanging="360"/>
      </w:pPr>
      <w:rPr>
        <w:rFonts w:ascii="Symbol" w:eastAsia="Symbol" w:hAnsi="Symbol" w:cs="Symbol" w:hint="default"/>
      </w:rPr>
    </w:lvl>
    <w:lvl w:ilvl="4" w:tplc="A0F2F6D0">
      <w:start w:val="1"/>
      <w:numFmt w:val="bullet"/>
      <w:lvlText w:val="o"/>
      <w:lvlJc w:val="left"/>
      <w:pPr>
        <w:ind w:left="3600" w:hanging="360"/>
      </w:pPr>
      <w:rPr>
        <w:rFonts w:ascii="Courier New" w:eastAsia="Courier New" w:hAnsi="Courier New" w:cs="Courier New" w:hint="default"/>
      </w:rPr>
    </w:lvl>
    <w:lvl w:ilvl="5" w:tplc="441A1D20">
      <w:start w:val="1"/>
      <w:numFmt w:val="bullet"/>
      <w:lvlText w:val="§"/>
      <w:lvlJc w:val="left"/>
      <w:pPr>
        <w:ind w:left="4320" w:hanging="360"/>
      </w:pPr>
      <w:rPr>
        <w:rFonts w:ascii="Wingdings" w:eastAsia="Wingdings" w:hAnsi="Wingdings" w:cs="Wingdings" w:hint="default"/>
      </w:rPr>
    </w:lvl>
    <w:lvl w:ilvl="6" w:tplc="97C6F1A4">
      <w:start w:val="1"/>
      <w:numFmt w:val="bullet"/>
      <w:lvlText w:val="·"/>
      <w:lvlJc w:val="left"/>
      <w:pPr>
        <w:ind w:left="5040" w:hanging="360"/>
      </w:pPr>
      <w:rPr>
        <w:rFonts w:ascii="Symbol" w:eastAsia="Symbol" w:hAnsi="Symbol" w:cs="Symbol" w:hint="default"/>
      </w:rPr>
    </w:lvl>
    <w:lvl w:ilvl="7" w:tplc="AE4C1F72">
      <w:start w:val="1"/>
      <w:numFmt w:val="bullet"/>
      <w:lvlText w:val="o"/>
      <w:lvlJc w:val="left"/>
      <w:pPr>
        <w:ind w:left="5760" w:hanging="360"/>
      </w:pPr>
      <w:rPr>
        <w:rFonts w:ascii="Courier New" w:eastAsia="Courier New" w:hAnsi="Courier New" w:cs="Courier New" w:hint="default"/>
      </w:rPr>
    </w:lvl>
    <w:lvl w:ilvl="8" w:tplc="C0E46B72">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24AB5A5C"/>
    <w:multiLevelType w:val="hybridMultilevel"/>
    <w:tmpl w:val="74CE8EE8"/>
    <w:lvl w:ilvl="0" w:tplc="01765C2C">
      <w:start w:val="1"/>
      <w:numFmt w:val="bullet"/>
      <w:lvlRestart w:val="0"/>
      <w:pStyle w:val="Tiret1"/>
      <w:lvlText w:val="–"/>
      <w:lvlJc w:val="left"/>
      <w:pPr>
        <w:tabs>
          <w:tab w:val="num" w:pos="1417"/>
        </w:tabs>
        <w:ind w:left="1417" w:hanging="567"/>
      </w:pPr>
    </w:lvl>
    <w:lvl w:ilvl="1" w:tplc="9774DE94">
      <w:start w:val="1"/>
      <w:numFmt w:val="bullet"/>
      <w:lvlText w:val="o"/>
      <w:lvlJc w:val="left"/>
      <w:pPr>
        <w:ind w:left="1440" w:hanging="360"/>
      </w:pPr>
      <w:rPr>
        <w:rFonts w:ascii="Courier New" w:eastAsia="Courier New" w:hAnsi="Courier New" w:cs="Courier New" w:hint="default"/>
      </w:rPr>
    </w:lvl>
    <w:lvl w:ilvl="2" w:tplc="4CDAAAD6">
      <w:start w:val="1"/>
      <w:numFmt w:val="bullet"/>
      <w:lvlText w:val="§"/>
      <w:lvlJc w:val="left"/>
      <w:pPr>
        <w:ind w:left="2160" w:hanging="360"/>
      </w:pPr>
      <w:rPr>
        <w:rFonts w:ascii="Wingdings" w:eastAsia="Wingdings" w:hAnsi="Wingdings" w:cs="Wingdings" w:hint="default"/>
      </w:rPr>
    </w:lvl>
    <w:lvl w:ilvl="3" w:tplc="6C00C4CC">
      <w:start w:val="1"/>
      <w:numFmt w:val="bullet"/>
      <w:lvlText w:val="·"/>
      <w:lvlJc w:val="left"/>
      <w:pPr>
        <w:ind w:left="2880" w:hanging="360"/>
      </w:pPr>
      <w:rPr>
        <w:rFonts w:ascii="Symbol" w:eastAsia="Symbol" w:hAnsi="Symbol" w:cs="Symbol" w:hint="default"/>
      </w:rPr>
    </w:lvl>
    <w:lvl w:ilvl="4" w:tplc="6D2A4D1A">
      <w:start w:val="1"/>
      <w:numFmt w:val="bullet"/>
      <w:lvlText w:val="o"/>
      <w:lvlJc w:val="left"/>
      <w:pPr>
        <w:ind w:left="3600" w:hanging="360"/>
      </w:pPr>
      <w:rPr>
        <w:rFonts w:ascii="Courier New" w:eastAsia="Courier New" w:hAnsi="Courier New" w:cs="Courier New" w:hint="default"/>
      </w:rPr>
    </w:lvl>
    <w:lvl w:ilvl="5" w:tplc="5A0E37A0">
      <w:start w:val="1"/>
      <w:numFmt w:val="bullet"/>
      <w:lvlText w:val="§"/>
      <w:lvlJc w:val="left"/>
      <w:pPr>
        <w:ind w:left="4320" w:hanging="360"/>
      </w:pPr>
      <w:rPr>
        <w:rFonts w:ascii="Wingdings" w:eastAsia="Wingdings" w:hAnsi="Wingdings" w:cs="Wingdings" w:hint="default"/>
      </w:rPr>
    </w:lvl>
    <w:lvl w:ilvl="6" w:tplc="6B1EEF4C">
      <w:start w:val="1"/>
      <w:numFmt w:val="bullet"/>
      <w:lvlText w:val="·"/>
      <w:lvlJc w:val="left"/>
      <w:pPr>
        <w:ind w:left="5040" w:hanging="360"/>
      </w:pPr>
      <w:rPr>
        <w:rFonts w:ascii="Symbol" w:eastAsia="Symbol" w:hAnsi="Symbol" w:cs="Symbol" w:hint="default"/>
      </w:rPr>
    </w:lvl>
    <w:lvl w:ilvl="7" w:tplc="F2868ACE">
      <w:start w:val="1"/>
      <w:numFmt w:val="bullet"/>
      <w:lvlText w:val="o"/>
      <w:lvlJc w:val="left"/>
      <w:pPr>
        <w:ind w:left="5760" w:hanging="360"/>
      </w:pPr>
      <w:rPr>
        <w:rFonts w:ascii="Courier New" w:eastAsia="Courier New" w:hAnsi="Courier New" w:cs="Courier New" w:hint="default"/>
      </w:rPr>
    </w:lvl>
    <w:lvl w:ilvl="8" w:tplc="803C02E8">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25B66DDE"/>
    <w:multiLevelType w:val="hybridMultilevel"/>
    <w:tmpl w:val="54CCA9BA"/>
    <w:lvl w:ilvl="0" w:tplc="AE265A94">
      <w:start w:val="1"/>
      <w:numFmt w:val="decimal"/>
      <w:pStyle w:val="Par-number1"/>
      <w:lvlText w:val="%1)"/>
      <w:lvlJc w:val="left"/>
      <w:pPr>
        <w:tabs>
          <w:tab w:val="num" w:pos="567"/>
        </w:tabs>
        <w:ind w:left="567" w:hanging="567"/>
      </w:pPr>
    </w:lvl>
    <w:lvl w:ilvl="1" w:tplc="5276CF32">
      <w:start w:val="1"/>
      <w:numFmt w:val="bullet"/>
      <w:lvlText w:val="o"/>
      <w:lvlJc w:val="left"/>
      <w:pPr>
        <w:ind w:left="1440" w:hanging="360"/>
      </w:pPr>
      <w:rPr>
        <w:rFonts w:ascii="Courier New" w:eastAsia="Courier New" w:hAnsi="Courier New" w:cs="Courier New" w:hint="default"/>
      </w:rPr>
    </w:lvl>
    <w:lvl w:ilvl="2" w:tplc="2FA056BE">
      <w:start w:val="1"/>
      <w:numFmt w:val="bullet"/>
      <w:lvlText w:val="§"/>
      <w:lvlJc w:val="left"/>
      <w:pPr>
        <w:ind w:left="2160" w:hanging="360"/>
      </w:pPr>
      <w:rPr>
        <w:rFonts w:ascii="Wingdings" w:eastAsia="Wingdings" w:hAnsi="Wingdings" w:cs="Wingdings" w:hint="default"/>
      </w:rPr>
    </w:lvl>
    <w:lvl w:ilvl="3" w:tplc="1D78F362">
      <w:start w:val="1"/>
      <w:numFmt w:val="bullet"/>
      <w:lvlText w:val="·"/>
      <w:lvlJc w:val="left"/>
      <w:pPr>
        <w:ind w:left="2880" w:hanging="360"/>
      </w:pPr>
      <w:rPr>
        <w:rFonts w:ascii="Symbol" w:eastAsia="Symbol" w:hAnsi="Symbol" w:cs="Symbol" w:hint="default"/>
      </w:rPr>
    </w:lvl>
    <w:lvl w:ilvl="4" w:tplc="8CDEAD3E">
      <w:start w:val="1"/>
      <w:numFmt w:val="bullet"/>
      <w:lvlText w:val="o"/>
      <w:lvlJc w:val="left"/>
      <w:pPr>
        <w:ind w:left="3600" w:hanging="360"/>
      </w:pPr>
      <w:rPr>
        <w:rFonts w:ascii="Courier New" w:eastAsia="Courier New" w:hAnsi="Courier New" w:cs="Courier New" w:hint="default"/>
      </w:rPr>
    </w:lvl>
    <w:lvl w:ilvl="5" w:tplc="CDF2663C">
      <w:start w:val="1"/>
      <w:numFmt w:val="bullet"/>
      <w:lvlText w:val="§"/>
      <w:lvlJc w:val="left"/>
      <w:pPr>
        <w:ind w:left="4320" w:hanging="360"/>
      </w:pPr>
      <w:rPr>
        <w:rFonts w:ascii="Wingdings" w:eastAsia="Wingdings" w:hAnsi="Wingdings" w:cs="Wingdings" w:hint="default"/>
      </w:rPr>
    </w:lvl>
    <w:lvl w:ilvl="6" w:tplc="A5C04420">
      <w:start w:val="1"/>
      <w:numFmt w:val="bullet"/>
      <w:lvlText w:val="·"/>
      <w:lvlJc w:val="left"/>
      <w:pPr>
        <w:ind w:left="5040" w:hanging="360"/>
      </w:pPr>
      <w:rPr>
        <w:rFonts w:ascii="Symbol" w:eastAsia="Symbol" w:hAnsi="Symbol" w:cs="Symbol" w:hint="default"/>
      </w:rPr>
    </w:lvl>
    <w:lvl w:ilvl="7" w:tplc="0876D916">
      <w:start w:val="1"/>
      <w:numFmt w:val="bullet"/>
      <w:lvlText w:val="o"/>
      <w:lvlJc w:val="left"/>
      <w:pPr>
        <w:ind w:left="5760" w:hanging="360"/>
      </w:pPr>
      <w:rPr>
        <w:rFonts w:ascii="Courier New" w:eastAsia="Courier New" w:hAnsi="Courier New" w:cs="Courier New" w:hint="default"/>
      </w:rPr>
    </w:lvl>
    <w:lvl w:ilvl="8" w:tplc="B1382618">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268B59AF"/>
    <w:multiLevelType w:val="hybridMultilevel"/>
    <w:tmpl w:val="977A91B6"/>
    <w:lvl w:ilvl="0" w:tplc="6AC46B14">
      <w:start w:val="38"/>
      <w:numFmt w:val="decimal"/>
      <w:lvlText w:val="%1"/>
      <w:lvlJc w:val="left"/>
      <w:pPr>
        <w:ind w:left="720" w:hanging="360"/>
      </w:pPr>
      <w:rPr>
        <w:rFonts w:hint="default"/>
        <w:sz w:val="20"/>
      </w:rPr>
    </w:lvl>
    <w:lvl w:ilvl="1" w:tplc="61486648">
      <w:start w:val="1"/>
      <w:numFmt w:val="lowerLetter"/>
      <w:lvlText w:val="%2."/>
      <w:lvlJc w:val="left"/>
      <w:pPr>
        <w:ind w:left="1440" w:hanging="360"/>
      </w:pPr>
    </w:lvl>
    <w:lvl w:ilvl="2" w:tplc="78F858EC">
      <w:start w:val="1"/>
      <w:numFmt w:val="lowerRoman"/>
      <w:lvlText w:val="%3."/>
      <w:lvlJc w:val="right"/>
      <w:pPr>
        <w:ind w:left="2160" w:hanging="180"/>
      </w:pPr>
    </w:lvl>
    <w:lvl w:ilvl="3" w:tplc="D416F484">
      <w:start w:val="1"/>
      <w:numFmt w:val="decimal"/>
      <w:lvlText w:val="%4."/>
      <w:lvlJc w:val="left"/>
      <w:pPr>
        <w:ind w:left="2880" w:hanging="360"/>
      </w:pPr>
    </w:lvl>
    <w:lvl w:ilvl="4" w:tplc="283C1254">
      <w:start w:val="1"/>
      <w:numFmt w:val="lowerLetter"/>
      <w:lvlText w:val="%5."/>
      <w:lvlJc w:val="left"/>
      <w:pPr>
        <w:ind w:left="3600" w:hanging="360"/>
      </w:pPr>
    </w:lvl>
    <w:lvl w:ilvl="5" w:tplc="5C4A1CA4">
      <w:start w:val="1"/>
      <w:numFmt w:val="lowerRoman"/>
      <w:lvlText w:val="%6."/>
      <w:lvlJc w:val="right"/>
      <w:pPr>
        <w:ind w:left="4320" w:hanging="180"/>
      </w:pPr>
    </w:lvl>
    <w:lvl w:ilvl="6" w:tplc="162A991E">
      <w:start w:val="1"/>
      <w:numFmt w:val="decimal"/>
      <w:lvlText w:val="%7."/>
      <w:lvlJc w:val="left"/>
      <w:pPr>
        <w:ind w:left="5040" w:hanging="360"/>
      </w:pPr>
    </w:lvl>
    <w:lvl w:ilvl="7" w:tplc="A7945400">
      <w:start w:val="1"/>
      <w:numFmt w:val="lowerLetter"/>
      <w:lvlText w:val="%8."/>
      <w:lvlJc w:val="left"/>
      <w:pPr>
        <w:ind w:left="5760" w:hanging="360"/>
      </w:pPr>
    </w:lvl>
    <w:lvl w:ilvl="8" w:tplc="F09E9DE2">
      <w:start w:val="1"/>
      <w:numFmt w:val="lowerRoman"/>
      <w:lvlText w:val="%9."/>
      <w:lvlJc w:val="right"/>
      <w:pPr>
        <w:ind w:left="6480" w:hanging="180"/>
      </w:pPr>
    </w:lvl>
  </w:abstractNum>
  <w:abstractNum w:abstractNumId="32" w15:restartNumberingAfterBreak="0">
    <w:nsid w:val="27470DAA"/>
    <w:multiLevelType w:val="multilevel"/>
    <w:tmpl w:val="B2BA1CF4"/>
    <w:lvl w:ilvl="0">
      <w:start w:val="1"/>
      <w:numFmt w:val="decimal"/>
      <w:pStyle w:val="Pealkiri1"/>
      <w:lvlText w:val="%1."/>
      <w:lvlJc w:val="left"/>
      <w:pPr>
        <w:tabs>
          <w:tab w:val="num" w:pos="480"/>
        </w:tabs>
        <w:ind w:left="480" w:hanging="480"/>
      </w:pPr>
    </w:lvl>
    <w:lvl w:ilvl="1">
      <w:start w:val="1"/>
      <w:numFmt w:val="decimal"/>
      <w:lvlText w:val="%1.%2."/>
      <w:lvlJc w:val="left"/>
      <w:pPr>
        <w:tabs>
          <w:tab w:val="num" w:pos="1080"/>
        </w:tabs>
        <w:ind w:left="1080" w:hanging="600"/>
      </w:pPr>
      <w:rPr>
        <w:b/>
        <w:i w:val="0"/>
      </w:rPr>
    </w:lvl>
    <w:lvl w:ilvl="2">
      <w:start w:val="1"/>
      <w:numFmt w:val="decimal"/>
      <w:pStyle w:val="Pealkiri3"/>
      <w:lvlText w:val="%1.%2.%3."/>
      <w:lvlJc w:val="left"/>
      <w:pPr>
        <w:tabs>
          <w:tab w:val="num" w:pos="1920"/>
        </w:tabs>
        <w:ind w:left="1920" w:hanging="840"/>
      </w:pPr>
      <w:rPr>
        <w:color w:val="0070C0"/>
      </w:rPr>
    </w:lvl>
    <w:lvl w:ilvl="3">
      <w:start w:val="1"/>
      <w:numFmt w:val="decimal"/>
      <w:lvlText w:val="%1.%2.%3.%4."/>
      <w:lvlJc w:val="left"/>
      <w:pPr>
        <w:tabs>
          <w:tab w:val="num" w:pos="960"/>
        </w:tabs>
        <w:ind w:left="960" w:hanging="960"/>
      </w:pPr>
      <w:rPr>
        <w:rFonts w:ascii="Cambria" w:hAnsi="Cambria" w:hint="default"/>
        <w:b/>
        <w:color w:val="0070C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27FC2D9C"/>
    <w:multiLevelType w:val="multilevel"/>
    <w:tmpl w:val="F7229C50"/>
    <w:lvl w:ilvl="0">
      <w:start w:val="2"/>
      <w:numFmt w:val="decimal"/>
      <w:lvlText w:val="%1."/>
      <w:lvlJc w:val="left"/>
      <w:pPr>
        <w:ind w:left="1035" w:hanging="1035"/>
      </w:pPr>
      <w:rPr>
        <w:rFonts w:hint="default"/>
      </w:rPr>
    </w:lvl>
    <w:lvl w:ilvl="1">
      <w:start w:val="1"/>
      <w:numFmt w:val="decimal"/>
      <w:lvlText w:val="%1.%2."/>
      <w:lvlJc w:val="left"/>
      <w:pPr>
        <w:ind w:left="1035" w:hanging="1035"/>
      </w:pPr>
      <w:rPr>
        <w:rFonts w:hint="default"/>
      </w:rPr>
    </w:lvl>
    <w:lvl w:ilvl="2">
      <w:start w:val="4"/>
      <w:numFmt w:val="decimal"/>
      <w:lvlText w:val="%1.%2.%3."/>
      <w:lvlJc w:val="left"/>
      <w:pPr>
        <w:ind w:left="1035" w:hanging="1035"/>
      </w:pPr>
      <w:rPr>
        <w:rFonts w:hint="default"/>
      </w:rPr>
    </w:lvl>
    <w:lvl w:ilvl="3">
      <w:start w:val="1"/>
      <w:numFmt w:val="decimal"/>
      <w:lvlText w:val="%1.%2.%3.%4."/>
      <w:lvlJc w:val="left"/>
      <w:pPr>
        <w:ind w:left="1080" w:hanging="108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28935A3C"/>
    <w:multiLevelType w:val="hybridMultilevel"/>
    <w:tmpl w:val="11B4887C"/>
    <w:lvl w:ilvl="0" w:tplc="8B54B8E6">
      <w:start w:val="1"/>
      <w:numFmt w:val="bullet"/>
      <w:pStyle w:val="ListDash1"/>
      <w:lvlText w:val="–"/>
      <w:lvlJc w:val="left"/>
      <w:pPr>
        <w:tabs>
          <w:tab w:val="num" w:pos="765"/>
        </w:tabs>
        <w:ind w:left="765" w:hanging="283"/>
      </w:pPr>
      <w:rPr>
        <w:rFonts w:ascii="Times New Roman" w:hAnsi="Times New Roman"/>
      </w:rPr>
    </w:lvl>
    <w:lvl w:ilvl="1" w:tplc="C680CA04">
      <w:start w:val="1"/>
      <w:numFmt w:val="bullet"/>
      <w:lvlText w:val="o"/>
      <w:lvlJc w:val="left"/>
      <w:pPr>
        <w:ind w:left="1440" w:hanging="360"/>
      </w:pPr>
      <w:rPr>
        <w:rFonts w:ascii="Courier New" w:eastAsia="Courier New" w:hAnsi="Courier New" w:cs="Courier New" w:hint="default"/>
      </w:rPr>
    </w:lvl>
    <w:lvl w:ilvl="2" w:tplc="77C89574">
      <w:start w:val="1"/>
      <w:numFmt w:val="bullet"/>
      <w:lvlText w:val="§"/>
      <w:lvlJc w:val="left"/>
      <w:pPr>
        <w:ind w:left="2160" w:hanging="360"/>
      </w:pPr>
      <w:rPr>
        <w:rFonts w:ascii="Wingdings" w:eastAsia="Wingdings" w:hAnsi="Wingdings" w:cs="Wingdings" w:hint="default"/>
      </w:rPr>
    </w:lvl>
    <w:lvl w:ilvl="3" w:tplc="1214D25C">
      <w:start w:val="1"/>
      <w:numFmt w:val="bullet"/>
      <w:lvlText w:val="·"/>
      <w:lvlJc w:val="left"/>
      <w:pPr>
        <w:ind w:left="2880" w:hanging="360"/>
      </w:pPr>
      <w:rPr>
        <w:rFonts w:ascii="Symbol" w:eastAsia="Symbol" w:hAnsi="Symbol" w:cs="Symbol" w:hint="default"/>
      </w:rPr>
    </w:lvl>
    <w:lvl w:ilvl="4" w:tplc="A13060E8">
      <w:start w:val="1"/>
      <w:numFmt w:val="bullet"/>
      <w:lvlText w:val="o"/>
      <w:lvlJc w:val="left"/>
      <w:pPr>
        <w:ind w:left="3600" w:hanging="360"/>
      </w:pPr>
      <w:rPr>
        <w:rFonts w:ascii="Courier New" w:eastAsia="Courier New" w:hAnsi="Courier New" w:cs="Courier New" w:hint="default"/>
      </w:rPr>
    </w:lvl>
    <w:lvl w:ilvl="5" w:tplc="FABA525E">
      <w:start w:val="1"/>
      <w:numFmt w:val="bullet"/>
      <w:lvlText w:val="§"/>
      <w:lvlJc w:val="left"/>
      <w:pPr>
        <w:ind w:left="4320" w:hanging="360"/>
      </w:pPr>
      <w:rPr>
        <w:rFonts w:ascii="Wingdings" w:eastAsia="Wingdings" w:hAnsi="Wingdings" w:cs="Wingdings" w:hint="default"/>
      </w:rPr>
    </w:lvl>
    <w:lvl w:ilvl="6" w:tplc="307EACA6">
      <w:start w:val="1"/>
      <w:numFmt w:val="bullet"/>
      <w:lvlText w:val="·"/>
      <w:lvlJc w:val="left"/>
      <w:pPr>
        <w:ind w:left="5040" w:hanging="360"/>
      </w:pPr>
      <w:rPr>
        <w:rFonts w:ascii="Symbol" w:eastAsia="Symbol" w:hAnsi="Symbol" w:cs="Symbol" w:hint="default"/>
      </w:rPr>
    </w:lvl>
    <w:lvl w:ilvl="7" w:tplc="1250EB3A">
      <w:start w:val="1"/>
      <w:numFmt w:val="bullet"/>
      <w:lvlText w:val="o"/>
      <w:lvlJc w:val="left"/>
      <w:pPr>
        <w:ind w:left="5760" w:hanging="360"/>
      </w:pPr>
      <w:rPr>
        <w:rFonts w:ascii="Courier New" w:eastAsia="Courier New" w:hAnsi="Courier New" w:cs="Courier New" w:hint="default"/>
      </w:rPr>
    </w:lvl>
    <w:lvl w:ilvl="8" w:tplc="D2A8EF0A">
      <w:start w:val="1"/>
      <w:numFmt w:val="bullet"/>
      <w:lvlText w:val="§"/>
      <w:lvlJc w:val="left"/>
      <w:pPr>
        <w:ind w:left="6480" w:hanging="360"/>
      </w:pPr>
      <w:rPr>
        <w:rFonts w:ascii="Wingdings" w:eastAsia="Wingdings" w:hAnsi="Wingdings" w:cs="Wingdings" w:hint="default"/>
      </w:rPr>
    </w:lvl>
  </w:abstractNum>
  <w:abstractNum w:abstractNumId="35" w15:restartNumberingAfterBreak="0">
    <w:nsid w:val="296C5EC5"/>
    <w:multiLevelType w:val="hybridMultilevel"/>
    <w:tmpl w:val="FDE869F2"/>
    <w:lvl w:ilvl="0" w:tplc="0150B548">
      <w:start w:val="1"/>
      <w:numFmt w:val="decimal"/>
      <w:pStyle w:val="Considerant"/>
      <w:lvlText w:val="%1)"/>
      <w:lvlJc w:val="left"/>
      <w:pPr>
        <w:ind w:left="928" w:hanging="360"/>
      </w:pPr>
    </w:lvl>
    <w:lvl w:ilvl="1" w:tplc="FEFEE43C">
      <w:start w:val="1"/>
      <w:numFmt w:val="lowerLetter"/>
      <w:lvlText w:val="%2."/>
      <w:lvlJc w:val="left"/>
      <w:pPr>
        <w:ind w:left="1440" w:hanging="360"/>
      </w:pPr>
    </w:lvl>
    <w:lvl w:ilvl="2" w:tplc="5D865856">
      <w:start w:val="1"/>
      <w:numFmt w:val="lowerRoman"/>
      <w:lvlText w:val="%3."/>
      <w:lvlJc w:val="right"/>
      <w:pPr>
        <w:ind w:left="2160" w:hanging="180"/>
      </w:pPr>
    </w:lvl>
    <w:lvl w:ilvl="3" w:tplc="30F8202C">
      <w:start w:val="1"/>
      <w:numFmt w:val="decimal"/>
      <w:lvlText w:val="%4."/>
      <w:lvlJc w:val="left"/>
      <w:pPr>
        <w:ind w:left="2880" w:hanging="360"/>
      </w:pPr>
    </w:lvl>
    <w:lvl w:ilvl="4" w:tplc="89AC32FC">
      <w:start w:val="1"/>
      <w:numFmt w:val="lowerLetter"/>
      <w:lvlText w:val="%5."/>
      <w:lvlJc w:val="left"/>
      <w:pPr>
        <w:ind w:left="3600" w:hanging="360"/>
      </w:pPr>
    </w:lvl>
    <w:lvl w:ilvl="5" w:tplc="59267D22">
      <w:start w:val="1"/>
      <w:numFmt w:val="lowerRoman"/>
      <w:lvlText w:val="%6."/>
      <w:lvlJc w:val="right"/>
      <w:pPr>
        <w:ind w:left="4320" w:hanging="180"/>
      </w:pPr>
    </w:lvl>
    <w:lvl w:ilvl="6" w:tplc="24EE2D88">
      <w:start w:val="1"/>
      <w:numFmt w:val="decimal"/>
      <w:lvlText w:val="%7."/>
      <w:lvlJc w:val="left"/>
      <w:pPr>
        <w:ind w:left="5040" w:hanging="360"/>
      </w:pPr>
    </w:lvl>
    <w:lvl w:ilvl="7" w:tplc="1D4E8DE8">
      <w:start w:val="1"/>
      <w:numFmt w:val="lowerLetter"/>
      <w:lvlText w:val="%8."/>
      <w:lvlJc w:val="left"/>
      <w:pPr>
        <w:ind w:left="5760" w:hanging="360"/>
      </w:pPr>
    </w:lvl>
    <w:lvl w:ilvl="8" w:tplc="A2400640">
      <w:start w:val="1"/>
      <w:numFmt w:val="lowerRoman"/>
      <w:lvlText w:val="%9."/>
      <w:lvlJc w:val="right"/>
      <w:pPr>
        <w:ind w:left="6480" w:hanging="180"/>
      </w:pPr>
    </w:lvl>
  </w:abstractNum>
  <w:abstractNum w:abstractNumId="36" w15:restartNumberingAfterBreak="0">
    <w:nsid w:val="296E0A63"/>
    <w:multiLevelType w:val="hybridMultilevel"/>
    <w:tmpl w:val="57B05DC4"/>
    <w:lvl w:ilvl="0" w:tplc="88EAEEDC">
      <w:start w:val="1"/>
      <w:numFmt w:val="bullet"/>
      <w:lvlRestart w:val="0"/>
      <w:pStyle w:val="DashEqual2"/>
      <w:lvlText w:val="="/>
      <w:lvlJc w:val="left"/>
      <w:pPr>
        <w:tabs>
          <w:tab w:val="num" w:pos="1701"/>
        </w:tabs>
        <w:ind w:left="1701" w:hanging="567"/>
      </w:pPr>
    </w:lvl>
    <w:lvl w:ilvl="1" w:tplc="28605B90">
      <w:start w:val="1"/>
      <w:numFmt w:val="bullet"/>
      <w:lvlText w:val="o"/>
      <w:lvlJc w:val="left"/>
      <w:pPr>
        <w:ind w:left="1440" w:hanging="360"/>
      </w:pPr>
      <w:rPr>
        <w:rFonts w:ascii="Courier New" w:eastAsia="Courier New" w:hAnsi="Courier New" w:cs="Courier New" w:hint="default"/>
      </w:rPr>
    </w:lvl>
    <w:lvl w:ilvl="2" w:tplc="2C8420C2">
      <w:start w:val="1"/>
      <w:numFmt w:val="bullet"/>
      <w:lvlText w:val="§"/>
      <w:lvlJc w:val="left"/>
      <w:pPr>
        <w:ind w:left="2160" w:hanging="360"/>
      </w:pPr>
      <w:rPr>
        <w:rFonts w:ascii="Wingdings" w:eastAsia="Wingdings" w:hAnsi="Wingdings" w:cs="Wingdings" w:hint="default"/>
      </w:rPr>
    </w:lvl>
    <w:lvl w:ilvl="3" w:tplc="31D66BD6">
      <w:start w:val="1"/>
      <w:numFmt w:val="bullet"/>
      <w:lvlText w:val="·"/>
      <w:lvlJc w:val="left"/>
      <w:pPr>
        <w:ind w:left="2880" w:hanging="360"/>
      </w:pPr>
      <w:rPr>
        <w:rFonts w:ascii="Symbol" w:eastAsia="Symbol" w:hAnsi="Symbol" w:cs="Symbol" w:hint="default"/>
      </w:rPr>
    </w:lvl>
    <w:lvl w:ilvl="4" w:tplc="9028C0EC">
      <w:start w:val="1"/>
      <w:numFmt w:val="bullet"/>
      <w:lvlText w:val="o"/>
      <w:lvlJc w:val="left"/>
      <w:pPr>
        <w:ind w:left="3600" w:hanging="360"/>
      </w:pPr>
      <w:rPr>
        <w:rFonts w:ascii="Courier New" w:eastAsia="Courier New" w:hAnsi="Courier New" w:cs="Courier New" w:hint="default"/>
      </w:rPr>
    </w:lvl>
    <w:lvl w:ilvl="5" w:tplc="9DD8D2AA">
      <w:start w:val="1"/>
      <w:numFmt w:val="bullet"/>
      <w:lvlText w:val="§"/>
      <w:lvlJc w:val="left"/>
      <w:pPr>
        <w:ind w:left="4320" w:hanging="360"/>
      </w:pPr>
      <w:rPr>
        <w:rFonts w:ascii="Wingdings" w:eastAsia="Wingdings" w:hAnsi="Wingdings" w:cs="Wingdings" w:hint="default"/>
      </w:rPr>
    </w:lvl>
    <w:lvl w:ilvl="6" w:tplc="41F4BA30">
      <w:start w:val="1"/>
      <w:numFmt w:val="bullet"/>
      <w:lvlText w:val="·"/>
      <w:lvlJc w:val="left"/>
      <w:pPr>
        <w:ind w:left="5040" w:hanging="360"/>
      </w:pPr>
      <w:rPr>
        <w:rFonts w:ascii="Symbol" w:eastAsia="Symbol" w:hAnsi="Symbol" w:cs="Symbol" w:hint="default"/>
      </w:rPr>
    </w:lvl>
    <w:lvl w:ilvl="7" w:tplc="378EB852">
      <w:start w:val="1"/>
      <w:numFmt w:val="bullet"/>
      <w:lvlText w:val="o"/>
      <w:lvlJc w:val="left"/>
      <w:pPr>
        <w:ind w:left="5760" w:hanging="360"/>
      </w:pPr>
      <w:rPr>
        <w:rFonts w:ascii="Courier New" w:eastAsia="Courier New" w:hAnsi="Courier New" w:cs="Courier New" w:hint="default"/>
      </w:rPr>
    </w:lvl>
    <w:lvl w:ilvl="8" w:tplc="D30E4B5E">
      <w:start w:val="1"/>
      <w:numFmt w:val="bullet"/>
      <w:lvlText w:val="§"/>
      <w:lvlJc w:val="left"/>
      <w:pPr>
        <w:ind w:left="6480" w:hanging="360"/>
      </w:pPr>
      <w:rPr>
        <w:rFonts w:ascii="Wingdings" w:eastAsia="Wingdings" w:hAnsi="Wingdings" w:cs="Wingdings" w:hint="default"/>
      </w:rPr>
    </w:lvl>
  </w:abstractNum>
  <w:abstractNum w:abstractNumId="37" w15:restartNumberingAfterBreak="0">
    <w:nsid w:val="2CCC47D2"/>
    <w:multiLevelType w:val="hybridMultilevel"/>
    <w:tmpl w:val="3398CF28"/>
    <w:lvl w:ilvl="0" w:tplc="B888EAEC">
      <w:start w:val="1"/>
      <w:numFmt w:val="decimal"/>
      <w:lvlRestart w:val="0"/>
      <w:pStyle w:val="Point123"/>
      <w:lvlText w:val="%1."/>
      <w:lvlJc w:val="left"/>
      <w:pPr>
        <w:tabs>
          <w:tab w:val="num" w:pos="567"/>
        </w:tabs>
        <w:ind w:left="567" w:hanging="567"/>
      </w:pPr>
    </w:lvl>
    <w:lvl w:ilvl="1" w:tplc="01A0B4BC">
      <w:start w:val="1"/>
      <w:numFmt w:val="lowerLetter"/>
      <w:pStyle w:val="Pointabc"/>
      <w:lvlText w:val="%2)"/>
      <w:lvlJc w:val="left"/>
      <w:pPr>
        <w:tabs>
          <w:tab w:val="num" w:pos="567"/>
        </w:tabs>
        <w:ind w:left="567" w:hanging="567"/>
      </w:pPr>
    </w:lvl>
    <w:lvl w:ilvl="2" w:tplc="1FEC0FA8">
      <w:start w:val="1"/>
      <w:numFmt w:val="decimal"/>
      <w:pStyle w:val="Point1231"/>
      <w:lvlText w:val="%3."/>
      <w:lvlJc w:val="left"/>
      <w:pPr>
        <w:tabs>
          <w:tab w:val="num" w:pos="1134"/>
        </w:tabs>
        <w:ind w:left="1134" w:hanging="567"/>
      </w:pPr>
    </w:lvl>
    <w:lvl w:ilvl="3" w:tplc="EEFE0A36">
      <w:start w:val="1"/>
      <w:numFmt w:val="lowerLetter"/>
      <w:pStyle w:val="Pointabc1"/>
      <w:lvlText w:val="%4)"/>
      <w:lvlJc w:val="left"/>
      <w:pPr>
        <w:tabs>
          <w:tab w:val="num" w:pos="1134"/>
        </w:tabs>
        <w:ind w:left="1134" w:hanging="567"/>
      </w:pPr>
    </w:lvl>
    <w:lvl w:ilvl="4" w:tplc="3C086928">
      <w:start w:val="1"/>
      <w:numFmt w:val="decimal"/>
      <w:pStyle w:val="Point1232"/>
      <w:lvlText w:val="%5."/>
      <w:lvlJc w:val="left"/>
      <w:pPr>
        <w:tabs>
          <w:tab w:val="num" w:pos="1701"/>
        </w:tabs>
        <w:ind w:left="1701" w:hanging="567"/>
      </w:pPr>
    </w:lvl>
    <w:lvl w:ilvl="5" w:tplc="A0042054">
      <w:start w:val="1"/>
      <w:numFmt w:val="lowerLetter"/>
      <w:pStyle w:val="Pointabc2"/>
      <w:lvlText w:val="%6)"/>
      <w:lvlJc w:val="left"/>
      <w:pPr>
        <w:tabs>
          <w:tab w:val="num" w:pos="1701"/>
        </w:tabs>
        <w:ind w:left="1701" w:hanging="567"/>
      </w:pPr>
    </w:lvl>
    <w:lvl w:ilvl="6" w:tplc="A7FAB8DE">
      <w:start w:val="1"/>
      <w:numFmt w:val="decimal"/>
      <w:pStyle w:val="Point1233"/>
      <w:lvlText w:val="%7."/>
      <w:lvlJc w:val="left"/>
      <w:pPr>
        <w:tabs>
          <w:tab w:val="num" w:pos="2268"/>
        </w:tabs>
        <w:ind w:left="2268" w:hanging="567"/>
      </w:pPr>
    </w:lvl>
    <w:lvl w:ilvl="7" w:tplc="919EFF8E">
      <w:start w:val="1"/>
      <w:numFmt w:val="lowerLetter"/>
      <w:pStyle w:val="Pointabc3"/>
      <w:lvlText w:val="%8)"/>
      <w:lvlJc w:val="left"/>
      <w:pPr>
        <w:tabs>
          <w:tab w:val="num" w:pos="2268"/>
        </w:tabs>
        <w:ind w:left="2268" w:hanging="567"/>
      </w:pPr>
    </w:lvl>
    <w:lvl w:ilvl="8" w:tplc="82E647F0">
      <w:start w:val="1"/>
      <w:numFmt w:val="lowerLetter"/>
      <w:pStyle w:val="Pointabc4"/>
      <w:lvlText w:val="%9)"/>
      <w:lvlJc w:val="left"/>
      <w:pPr>
        <w:tabs>
          <w:tab w:val="num" w:pos="2835"/>
        </w:tabs>
        <w:ind w:left="2835" w:hanging="567"/>
      </w:pPr>
    </w:lvl>
  </w:abstractNum>
  <w:abstractNum w:abstractNumId="38" w15:restartNumberingAfterBreak="0">
    <w:nsid w:val="2D16608F"/>
    <w:multiLevelType w:val="hybridMultilevel"/>
    <w:tmpl w:val="10E8F1B6"/>
    <w:lvl w:ilvl="0" w:tplc="6094A2C6">
      <w:start w:val="1"/>
      <w:numFmt w:val="bullet"/>
      <w:lvlRestart w:val="0"/>
      <w:pStyle w:val="Tiret3"/>
      <w:lvlText w:val="–"/>
      <w:lvlJc w:val="left"/>
      <w:pPr>
        <w:tabs>
          <w:tab w:val="num" w:pos="2551"/>
        </w:tabs>
        <w:ind w:left="2551" w:hanging="567"/>
      </w:pPr>
    </w:lvl>
    <w:lvl w:ilvl="1" w:tplc="1DB40718">
      <w:start w:val="1"/>
      <w:numFmt w:val="bullet"/>
      <w:lvlText w:val="o"/>
      <w:lvlJc w:val="left"/>
      <w:pPr>
        <w:ind w:left="1440" w:hanging="360"/>
      </w:pPr>
      <w:rPr>
        <w:rFonts w:ascii="Courier New" w:eastAsia="Courier New" w:hAnsi="Courier New" w:cs="Courier New" w:hint="default"/>
      </w:rPr>
    </w:lvl>
    <w:lvl w:ilvl="2" w:tplc="5FAA7EFE">
      <w:start w:val="1"/>
      <w:numFmt w:val="bullet"/>
      <w:lvlText w:val="§"/>
      <w:lvlJc w:val="left"/>
      <w:pPr>
        <w:ind w:left="2160" w:hanging="360"/>
      </w:pPr>
      <w:rPr>
        <w:rFonts w:ascii="Wingdings" w:eastAsia="Wingdings" w:hAnsi="Wingdings" w:cs="Wingdings" w:hint="default"/>
      </w:rPr>
    </w:lvl>
    <w:lvl w:ilvl="3" w:tplc="6AC80A1C">
      <w:start w:val="1"/>
      <w:numFmt w:val="bullet"/>
      <w:lvlText w:val="·"/>
      <w:lvlJc w:val="left"/>
      <w:pPr>
        <w:ind w:left="2880" w:hanging="360"/>
      </w:pPr>
      <w:rPr>
        <w:rFonts w:ascii="Symbol" w:eastAsia="Symbol" w:hAnsi="Symbol" w:cs="Symbol" w:hint="default"/>
      </w:rPr>
    </w:lvl>
    <w:lvl w:ilvl="4" w:tplc="47AC2942">
      <w:start w:val="1"/>
      <w:numFmt w:val="bullet"/>
      <w:lvlText w:val="o"/>
      <w:lvlJc w:val="left"/>
      <w:pPr>
        <w:ind w:left="3600" w:hanging="360"/>
      </w:pPr>
      <w:rPr>
        <w:rFonts w:ascii="Courier New" w:eastAsia="Courier New" w:hAnsi="Courier New" w:cs="Courier New" w:hint="default"/>
      </w:rPr>
    </w:lvl>
    <w:lvl w:ilvl="5" w:tplc="3446E5FC">
      <w:start w:val="1"/>
      <w:numFmt w:val="bullet"/>
      <w:lvlText w:val="§"/>
      <w:lvlJc w:val="left"/>
      <w:pPr>
        <w:ind w:left="4320" w:hanging="360"/>
      </w:pPr>
      <w:rPr>
        <w:rFonts w:ascii="Wingdings" w:eastAsia="Wingdings" w:hAnsi="Wingdings" w:cs="Wingdings" w:hint="default"/>
      </w:rPr>
    </w:lvl>
    <w:lvl w:ilvl="6" w:tplc="84786A88">
      <w:start w:val="1"/>
      <w:numFmt w:val="bullet"/>
      <w:lvlText w:val="·"/>
      <w:lvlJc w:val="left"/>
      <w:pPr>
        <w:ind w:left="5040" w:hanging="360"/>
      </w:pPr>
      <w:rPr>
        <w:rFonts w:ascii="Symbol" w:eastAsia="Symbol" w:hAnsi="Symbol" w:cs="Symbol" w:hint="default"/>
      </w:rPr>
    </w:lvl>
    <w:lvl w:ilvl="7" w:tplc="4CFE3F32">
      <w:start w:val="1"/>
      <w:numFmt w:val="bullet"/>
      <w:lvlText w:val="o"/>
      <w:lvlJc w:val="left"/>
      <w:pPr>
        <w:ind w:left="5760" w:hanging="360"/>
      </w:pPr>
      <w:rPr>
        <w:rFonts w:ascii="Courier New" w:eastAsia="Courier New" w:hAnsi="Courier New" w:cs="Courier New" w:hint="default"/>
      </w:rPr>
    </w:lvl>
    <w:lvl w:ilvl="8" w:tplc="B16603BE">
      <w:start w:val="1"/>
      <w:numFmt w:val="bullet"/>
      <w:lvlText w:val="§"/>
      <w:lvlJc w:val="left"/>
      <w:pPr>
        <w:ind w:left="6480" w:hanging="360"/>
      </w:pPr>
      <w:rPr>
        <w:rFonts w:ascii="Wingdings" w:eastAsia="Wingdings" w:hAnsi="Wingdings" w:cs="Wingdings" w:hint="default"/>
      </w:rPr>
    </w:lvl>
  </w:abstractNum>
  <w:abstractNum w:abstractNumId="39" w15:restartNumberingAfterBreak="0">
    <w:nsid w:val="2F494AE5"/>
    <w:multiLevelType w:val="hybridMultilevel"/>
    <w:tmpl w:val="F0E6619A"/>
    <w:lvl w:ilvl="0" w:tplc="E81AE782">
      <w:start w:val="1"/>
      <w:numFmt w:val="bullet"/>
      <w:lvlText w:val="·"/>
      <w:lvlJc w:val="left"/>
      <w:pPr>
        <w:ind w:left="720" w:hanging="360"/>
      </w:pPr>
      <w:rPr>
        <w:rFonts w:ascii="Symbol" w:hAnsi="Symbol" w:hint="default"/>
      </w:rPr>
    </w:lvl>
    <w:lvl w:ilvl="1" w:tplc="F10E2C66">
      <w:start w:val="1"/>
      <w:numFmt w:val="bullet"/>
      <w:lvlText w:val="o"/>
      <w:lvlJc w:val="left"/>
      <w:pPr>
        <w:ind w:left="1440" w:hanging="360"/>
      </w:pPr>
      <w:rPr>
        <w:rFonts w:ascii="Courier New" w:hAnsi="Courier New" w:hint="default"/>
      </w:rPr>
    </w:lvl>
    <w:lvl w:ilvl="2" w:tplc="990A7C5E">
      <w:start w:val="1"/>
      <w:numFmt w:val="bullet"/>
      <w:lvlText w:val=""/>
      <w:lvlJc w:val="left"/>
      <w:pPr>
        <w:ind w:left="2160" w:hanging="360"/>
      </w:pPr>
      <w:rPr>
        <w:rFonts w:ascii="Wingdings" w:hAnsi="Wingdings" w:hint="default"/>
      </w:rPr>
    </w:lvl>
    <w:lvl w:ilvl="3" w:tplc="83887C72">
      <w:start w:val="1"/>
      <w:numFmt w:val="bullet"/>
      <w:lvlText w:val=""/>
      <w:lvlJc w:val="left"/>
      <w:pPr>
        <w:ind w:left="2880" w:hanging="360"/>
      </w:pPr>
      <w:rPr>
        <w:rFonts w:ascii="Symbol" w:hAnsi="Symbol" w:hint="default"/>
      </w:rPr>
    </w:lvl>
    <w:lvl w:ilvl="4" w:tplc="8532730A">
      <w:start w:val="1"/>
      <w:numFmt w:val="bullet"/>
      <w:lvlText w:val="o"/>
      <w:lvlJc w:val="left"/>
      <w:pPr>
        <w:ind w:left="3600" w:hanging="360"/>
      </w:pPr>
      <w:rPr>
        <w:rFonts w:ascii="Courier New" w:hAnsi="Courier New" w:hint="default"/>
      </w:rPr>
    </w:lvl>
    <w:lvl w:ilvl="5" w:tplc="B62C5E0C">
      <w:start w:val="1"/>
      <w:numFmt w:val="bullet"/>
      <w:lvlText w:val=""/>
      <w:lvlJc w:val="left"/>
      <w:pPr>
        <w:ind w:left="4320" w:hanging="360"/>
      </w:pPr>
      <w:rPr>
        <w:rFonts w:ascii="Wingdings" w:hAnsi="Wingdings" w:hint="default"/>
      </w:rPr>
    </w:lvl>
    <w:lvl w:ilvl="6" w:tplc="646C0986">
      <w:start w:val="1"/>
      <w:numFmt w:val="bullet"/>
      <w:lvlText w:val=""/>
      <w:lvlJc w:val="left"/>
      <w:pPr>
        <w:ind w:left="5040" w:hanging="360"/>
      </w:pPr>
      <w:rPr>
        <w:rFonts w:ascii="Symbol" w:hAnsi="Symbol" w:hint="default"/>
      </w:rPr>
    </w:lvl>
    <w:lvl w:ilvl="7" w:tplc="CCC2C47C">
      <w:start w:val="1"/>
      <w:numFmt w:val="bullet"/>
      <w:lvlText w:val="o"/>
      <w:lvlJc w:val="left"/>
      <w:pPr>
        <w:ind w:left="5760" w:hanging="360"/>
      </w:pPr>
      <w:rPr>
        <w:rFonts w:ascii="Courier New" w:hAnsi="Courier New" w:hint="default"/>
      </w:rPr>
    </w:lvl>
    <w:lvl w:ilvl="8" w:tplc="3D703C5C">
      <w:start w:val="1"/>
      <w:numFmt w:val="bullet"/>
      <w:lvlText w:val=""/>
      <w:lvlJc w:val="left"/>
      <w:pPr>
        <w:ind w:left="6480" w:hanging="360"/>
      </w:pPr>
      <w:rPr>
        <w:rFonts w:ascii="Wingdings" w:hAnsi="Wingdings" w:hint="default"/>
      </w:rPr>
    </w:lvl>
  </w:abstractNum>
  <w:abstractNum w:abstractNumId="40" w15:restartNumberingAfterBreak="0">
    <w:nsid w:val="301F577B"/>
    <w:multiLevelType w:val="hybridMultilevel"/>
    <w:tmpl w:val="9482E7FE"/>
    <w:lvl w:ilvl="0" w:tplc="85A226E0">
      <w:start w:val="1"/>
      <w:numFmt w:val="bullet"/>
      <w:lvlText w:val="-"/>
      <w:lvlJc w:val="left"/>
      <w:pPr>
        <w:ind w:left="360" w:hanging="360"/>
      </w:pPr>
      <w:rPr>
        <w:rFonts w:ascii="Calibri Light" w:eastAsiaTheme="minorEastAsia" w:hAnsi="Calibri Light" w:cs="Calibri Light" w:hint="default"/>
      </w:rPr>
    </w:lvl>
    <w:lvl w:ilvl="1" w:tplc="CF42C2C6">
      <w:start w:val="1"/>
      <w:numFmt w:val="bullet"/>
      <w:lvlText w:val="o"/>
      <w:lvlJc w:val="left"/>
      <w:pPr>
        <w:ind w:left="1080" w:hanging="360"/>
      </w:pPr>
      <w:rPr>
        <w:rFonts w:ascii="Courier New" w:hAnsi="Courier New" w:cs="Courier New" w:hint="default"/>
      </w:rPr>
    </w:lvl>
    <w:lvl w:ilvl="2" w:tplc="D8FCB92E">
      <w:start w:val="1"/>
      <w:numFmt w:val="bullet"/>
      <w:lvlText w:val=""/>
      <w:lvlJc w:val="left"/>
      <w:pPr>
        <w:ind w:left="1800" w:hanging="360"/>
      </w:pPr>
      <w:rPr>
        <w:rFonts w:ascii="Wingdings" w:hAnsi="Wingdings" w:hint="default"/>
      </w:rPr>
    </w:lvl>
    <w:lvl w:ilvl="3" w:tplc="B4466EFE">
      <w:start w:val="1"/>
      <w:numFmt w:val="bullet"/>
      <w:lvlText w:val=""/>
      <w:lvlJc w:val="left"/>
      <w:pPr>
        <w:ind w:left="2520" w:hanging="360"/>
      </w:pPr>
      <w:rPr>
        <w:rFonts w:ascii="Symbol" w:hAnsi="Symbol" w:hint="default"/>
      </w:rPr>
    </w:lvl>
    <w:lvl w:ilvl="4" w:tplc="6838C11A">
      <w:start w:val="1"/>
      <w:numFmt w:val="bullet"/>
      <w:lvlText w:val="o"/>
      <w:lvlJc w:val="left"/>
      <w:pPr>
        <w:ind w:left="3240" w:hanging="360"/>
      </w:pPr>
      <w:rPr>
        <w:rFonts w:ascii="Courier New" w:hAnsi="Courier New" w:cs="Courier New" w:hint="default"/>
      </w:rPr>
    </w:lvl>
    <w:lvl w:ilvl="5" w:tplc="A79C8174">
      <w:start w:val="1"/>
      <w:numFmt w:val="bullet"/>
      <w:lvlText w:val=""/>
      <w:lvlJc w:val="left"/>
      <w:pPr>
        <w:ind w:left="3960" w:hanging="360"/>
      </w:pPr>
      <w:rPr>
        <w:rFonts w:ascii="Wingdings" w:hAnsi="Wingdings" w:hint="default"/>
      </w:rPr>
    </w:lvl>
    <w:lvl w:ilvl="6" w:tplc="E3025468">
      <w:start w:val="1"/>
      <w:numFmt w:val="bullet"/>
      <w:lvlText w:val=""/>
      <w:lvlJc w:val="left"/>
      <w:pPr>
        <w:ind w:left="4680" w:hanging="360"/>
      </w:pPr>
      <w:rPr>
        <w:rFonts w:ascii="Symbol" w:hAnsi="Symbol" w:hint="default"/>
      </w:rPr>
    </w:lvl>
    <w:lvl w:ilvl="7" w:tplc="A394E116">
      <w:start w:val="1"/>
      <w:numFmt w:val="bullet"/>
      <w:lvlText w:val="o"/>
      <w:lvlJc w:val="left"/>
      <w:pPr>
        <w:ind w:left="5400" w:hanging="360"/>
      </w:pPr>
      <w:rPr>
        <w:rFonts w:ascii="Courier New" w:hAnsi="Courier New" w:cs="Courier New" w:hint="default"/>
      </w:rPr>
    </w:lvl>
    <w:lvl w:ilvl="8" w:tplc="879E3082">
      <w:start w:val="1"/>
      <w:numFmt w:val="bullet"/>
      <w:lvlText w:val=""/>
      <w:lvlJc w:val="left"/>
      <w:pPr>
        <w:ind w:left="6120" w:hanging="360"/>
      </w:pPr>
      <w:rPr>
        <w:rFonts w:ascii="Wingdings" w:hAnsi="Wingdings" w:hint="default"/>
      </w:rPr>
    </w:lvl>
  </w:abstractNum>
  <w:abstractNum w:abstractNumId="41" w15:restartNumberingAfterBreak="0">
    <w:nsid w:val="30C354F1"/>
    <w:multiLevelType w:val="hybridMultilevel"/>
    <w:tmpl w:val="BA585C04"/>
    <w:lvl w:ilvl="0" w:tplc="9CA4A736">
      <w:start w:val="1"/>
      <w:numFmt w:val="decimal"/>
      <w:lvlText w:val="%1."/>
      <w:lvlJc w:val="left"/>
      <w:pPr>
        <w:ind w:left="360" w:hanging="360"/>
      </w:pPr>
      <w:rPr>
        <w:sz w:val="18"/>
        <w:szCs w:val="18"/>
      </w:rPr>
    </w:lvl>
    <w:lvl w:ilvl="1" w:tplc="6FFED27A">
      <w:start w:val="1"/>
      <w:numFmt w:val="lowerLetter"/>
      <w:lvlText w:val="%2."/>
      <w:lvlJc w:val="left"/>
      <w:pPr>
        <w:ind w:left="1080" w:hanging="360"/>
      </w:pPr>
    </w:lvl>
    <w:lvl w:ilvl="2" w:tplc="2CC018EE">
      <w:start w:val="1"/>
      <w:numFmt w:val="lowerRoman"/>
      <w:lvlText w:val="%3."/>
      <w:lvlJc w:val="right"/>
      <w:pPr>
        <w:ind w:left="1800" w:hanging="180"/>
      </w:pPr>
    </w:lvl>
    <w:lvl w:ilvl="3" w:tplc="A31003D2">
      <w:start w:val="1"/>
      <w:numFmt w:val="decimal"/>
      <w:lvlText w:val="%4."/>
      <w:lvlJc w:val="left"/>
      <w:pPr>
        <w:ind w:left="2520" w:hanging="360"/>
      </w:pPr>
    </w:lvl>
    <w:lvl w:ilvl="4" w:tplc="C74C6838">
      <w:start w:val="1"/>
      <w:numFmt w:val="lowerLetter"/>
      <w:lvlText w:val="%5."/>
      <w:lvlJc w:val="left"/>
      <w:pPr>
        <w:ind w:left="3240" w:hanging="360"/>
      </w:pPr>
    </w:lvl>
    <w:lvl w:ilvl="5" w:tplc="89B2E27E">
      <w:start w:val="1"/>
      <w:numFmt w:val="lowerRoman"/>
      <w:lvlText w:val="%6."/>
      <w:lvlJc w:val="right"/>
      <w:pPr>
        <w:ind w:left="3960" w:hanging="180"/>
      </w:pPr>
    </w:lvl>
    <w:lvl w:ilvl="6" w:tplc="9304662E">
      <w:start w:val="1"/>
      <w:numFmt w:val="decimal"/>
      <w:lvlText w:val="%7."/>
      <w:lvlJc w:val="left"/>
      <w:pPr>
        <w:ind w:left="4680" w:hanging="360"/>
      </w:pPr>
    </w:lvl>
    <w:lvl w:ilvl="7" w:tplc="5A02752A">
      <w:start w:val="1"/>
      <w:numFmt w:val="lowerLetter"/>
      <w:lvlText w:val="%8."/>
      <w:lvlJc w:val="left"/>
      <w:pPr>
        <w:ind w:left="5400" w:hanging="360"/>
      </w:pPr>
    </w:lvl>
    <w:lvl w:ilvl="8" w:tplc="5E44C456">
      <w:start w:val="1"/>
      <w:numFmt w:val="lowerRoman"/>
      <w:lvlText w:val="%9."/>
      <w:lvlJc w:val="right"/>
      <w:pPr>
        <w:ind w:left="6120" w:hanging="180"/>
      </w:pPr>
    </w:lvl>
  </w:abstractNum>
  <w:abstractNum w:abstractNumId="42" w15:restartNumberingAfterBreak="0">
    <w:nsid w:val="33016D07"/>
    <w:multiLevelType w:val="hybridMultilevel"/>
    <w:tmpl w:val="F13AEE04"/>
    <w:lvl w:ilvl="0" w:tplc="A54CCADE">
      <w:start w:val="1"/>
      <w:numFmt w:val="bullet"/>
      <w:pStyle w:val="Loenditpp4"/>
      <w:lvlText w:val=""/>
      <w:lvlJc w:val="left"/>
      <w:pPr>
        <w:tabs>
          <w:tab w:val="num" w:pos="1209"/>
        </w:tabs>
        <w:ind w:left="1209" w:hanging="360"/>
      </w:pPr>
      <w:rPr>
        <w:rFonts w:ascii="Symbol" w:hAnsi="Symbol" w:hint="default"/>
      </w:rPr>
    </w:lvl>
    <w:lvl w:ilvl="1" w:tplc="5748E6A8">
      <w:start w:val="1"/>
      <w:numFmt w:val="bullet"/>
      <w:lvlText w:val="o"/>
      <w:lvlJc w:val="left"/>
      <w:pPr>
        <w:ind w:left="1440" w:hanging="360"/>
      </w:pPr>
      <w:rPr>
        <w:rFonts w:ascii="Courier New" w:eastAsia="Courier New" w:hAnsi="Courier New" w:cs="Courier New" w:hint="default"/>
      </w:rPr>
    </w:lvl>
    <w:lvl w:ilvl="2" w:tplc="403CC0CE">
      <w:start w:val="1"/>
      <w:numFmt w:val="bullet"/>
      <w:lvlText w:val="§"/>
      <w:lvlJc w:val="left"/>
      <w:pPr>
        <w:ind w:left="2160" w:hanging="360"/>
      </w:pPr>
      <w:rPr>
        <w:rFonts w:ascii="Wingdings" w:eastAsia="Wingdings" w:hAnsi="Wingdings" w:cs="Wingdings" w:hint="default"/>
      </w:rPr>
    </w:lvl>
    <w:lvl w:ilvl="3" w:tplc="4C3E54B6">
      <w:start w:val="1"/>
      <w:numFmt w:val="bullet"/>
      <w:lvlText w:val="·"/>
      <w:lvlJc w:val="left"/>
      <w:pPr>
        <w:ind w:left="2880" w:hanging="360"/>
      </w:pPr>
      <w:rPr>
        <w:rFonts w:ascii="Symbol" w:eastAsia="Symbol" w:hAnsi="Symbol" w:cs="Symbol" w:hint="default"/>
      </w:rPr>
    </w:lvl>
    <w:lvl w:ilvl="4" w:tplc="3DB81CD4">
      <w:start w:val="1"/>
      <w:numFmt w:val="bullet"/>
      <w:lvlText w:val="o"/>
      <w:lvlJc w:val="left"/>
      <w:pPr>
        <w:ind w:left="3600" w:hanging="360"/>
      </w:pPr>
      <w:rPr>
        <w:rFonts w:ascii="Courier New" w:eastAsia="Courier New" w:hAnsi="Courier New" w:cs="Courier New" w:hint="default"/>
      </w:rPr>
    </w:lvl>
    <w:lvl w:ilvl="5" w:tplc="4C8E55B4">
      <w:start w:val="1"/>
      <w:numFmt w:val="bullet"/>
      <w:lvlText w:val="§"/>
      <w:lvlJc w:val="left"/>
      <w:pPr>
        <w:ind w:left="4320" w:hanging="360"/>
      </w:pPr>
      <w:rPr>
        <w:rFonts w:ascii="Wingdings" w:eastAsia="Wingdings" w:hAnsi="Wingdings" w:cs="Wingdings" w:hint="default"/>
      </w:rPr>
    </w:lvl>
    <w:lvl w:ilvl="6" w:tplc="56EE52E6">
      <w:start w:val="1"/>
      <w:numFmt w:val="bullet"/>
      <w:lvlText w:val="·"/>
      <w:lvlJc w:val="left"/>
      <w:pPr>
        <w:ind w:left="5040" w:hanging="360"/>
      </w:pPr>
      <w:rPr>
        <w:rFonts w:ascii="Symbol" w:eastAsia="Symbol" w:hAnsi="Symbol" w:cs="Symbol" w:hint="default"/>
      </w:rPr>
    </w:lvl>
    <w:lvl w:ilvl="7" w:tplc="D6867E9E">
      <w:start w:val="1"/>
      <w:numFmt w:val="bullet"/>
      <w:lvlText w:val="o"/>
      <w:lvlJc w:val="left"/>
      <w:pPr>
        <w:ind w:left="5760" w:hanging="360"/>
      </w:pPr>
      <w:rPr>
        <w:rFonts w:ascii="Courier New" w:eastAsia="Courier New" w:hAnsi="Courier New" w:cs="Courier New" w:hint="default"/>
      </w:rPr>
    </w:lvl>
    <w:lvl w:ilvl="8" w:tplc="0F382B2E">
      <w:start w:val="1"/>
      <w:numFmt w:val="bullet"/>
      <w:lvlText w:val="§"/>
      <w:lvlJc w:val="left"/>
      <w:pPr>
        <w:ind w:left="6480" w:hanging="360"/>
      </w:pPr>
      <w:rPr>
        <w:rFonts w:ascii="Wingdings" w:eastAsia="Wingdings" w:hAnsi="Wingdings" w:cs="Wingdings" w:hint="default"/>
      </w:rPr>
    </w:lvl>
  </w:abstractNum>
  <w:abstractNum w:abstractNumId="43" w15:restartNumberingAfterBreak="0">
    <w:nsid w:val="333C4E44"/>
    <w:multiLevelType w:val="hybridMultilevel"/>
    <w:tmpl w:val="B6848752"/>
    <w:lvl w:ilvl="0" w:tplc="F05CA5A0">
      <w:start w:val="1"/>
      <w:numFmt w:val="bullet"/>
      <w:lvlText w:val="•"/>
      <w:lvlJc w:val="left"/>
      <w:pPr>
        <w:tabs>
          <w:tab w:val="num" w:pos="720"/>
        </w:tabs>
        <w:ind w:left="720" w:hanging="360"/>
      </w:pPr>
      <w:rPr>
        <w:rFonts w:ascii="Arial" w:hAnsi="Arial" w:hint="default"/>
      </w:rPr>
    </w:lvl>
    <w:lvl w:ilvl="1" w:tplc="6C520308">
      <w:start w:val="1"/>
      <w:numFmt w:val="none"/>
      <w:lvlText w:val=""/>
      <w:lvlJc w:val="left"/>
      <w:pPr>
        <w:tabs>
          <w:tab w:val="num" w:pos="360"/>
        </w:tabs>
      </w:pPr>
    </w:lvl>
    <w:lvl w:ilvl="2" w:tplc="B93238E6">
      <w:start w:val="1"/>
      <w:numFmt w:val="none"/>
      <w:lvlText w:val=""/>
      <w:lvlJc w:val="left"/>
      <w:pPr>
        <w:tabs>
          <w:tab w:val="num" w:pos="360"/>
        </w:tabs>
      </w:pPr>
    </w:lvl>
    <w:lvl w:ilvl="3" w:tplc="1B9456DC">
      <w:start w:val="1"/>
      <w:numFmt w:val="bullet"/>
      <w:lvlText w:val="•"/>
      <w:lvlJc w:val="left"/>
      <w:pPr>
        <w:tabs>
          <w:tab w:val="num" w:pos="2880"/>
        </w:tabs>
        <w:ind w:left="2880" w:hanging="360"/>
      </w:pPr>
      <w:rPr>
        <w:rFonts w:ascii="Arial" w:hAnsi="Arial" w:hint="default"/>
      </w:rPr>
    </w:lvl>
    <w:lvl w:ilvl="4" w:tplc="BB706D96">
      <w:start w:val="1"/>
      <w:numFmt w:val="bullet"/>
      <w:lvlText w:val="•"/>
      <w:lvlJc w:val="left"/>
      <w:pPr>
        <w:tabs>
          <w:tab w:val="num" w:pos="3600"/>
        </w:tabs>
        <w:ind w:left="3600" w:hanging="360"/>
      </w:pPr>
      <w:rPr>
        <w:rFonts w:ascii="Arial" w:hAnsi="Arial" w:hint="default"/>
      </w:rPr>
    </w:lvl>
    <w:lvl w:ilvl="5" w:tplc="9F8E94E4">
      <w:start w:val="1"/>
      <w:numFmt w:val="bullet"/>
      <w:lvlText w:val="•"/>
      <w:lvlJc w:val="left"/>
      <w:pPr>
        <w:tabs>
          <w:tab w:val="num" w:pos="4320"/>
        </w:tabs>
        <w:ind w:left="4320" w:hanging="360"/>
      </w:pPr>
      <w:rPr>
        <w:rFonts w:ascii="Arial" w:hAnsi="Arial" w:hint="default"/>
      </w:rPr>
    </w:lvl>
    <w:lvl w:ilvl="6" w:tplc="957A036C">
      <w:start w:val="1"/>
      <w:numFmt w:val="bullet"/>
      <w:lvlText w:val="•"/>
      <w:lvlJc w:val="left"/>
      <w:pPr>
        <w:tabs>
          <w:tab w:val="num" w:pos="5040"/>
        </w:tabs>
        <w:ind w:left="5040" w:hanging="360"/>
      </w:pPr>
      <w:rPr>
        <w:rFonts w:ascii="Arial" w:hAnsi="Arial" w:hint="default"/>
      </w:rPr>
    </w:lvl>
    <w:lvl w:ilvl="7" w:tplc="9354886C">
      <w:start w:val="1"/>
      <w:numFmt w:val="bullet"/>
      <w:lvlText w:val="•"/>
      <w:lvlJc w:val="left"/>
      <w:pPr>
        <w:tabs>
          <w:tab w:val="num" w:pos="5760"/>
        </w:tabs>
        <w:ind w:left="5760" w:hanging="360"/>
      </w:pPr>
      <w:rPr>
        <w:rFonts w:ascii="Arial" w:hAnsi="Arial" w:hint="default"/>
      </w:rPr>
    </w:lvl>
    <w:lvl w:ilvl="8" w:tplc="3E8E4E9C">
      <w:start w:val="1"/>
      <w:numFmt w:val="bullet"/>
      <w:lvlText w:val="•"/>
      <w:lvlJc w:val="left"/>
      <w:pPr>
        <w:tabs>
          <w:tab w:val="num" w:pos="6480"/>
        </w:tabs>
        <w:ind w:left="6480" w:hanging="360"/>
      </w:pPr>
      <w:rPr>
        <w:rFonts w:ascii="Arial" w:hAnsi="Arial" w:hint="default"/>
      </w:rPr>
    </w:lvl>
  </w:abstractNum>
  <w:abstractNum w:abstractNumId="44" w15:restartNumberingAfterBreak="0">
    <w:nsid w:val="35647F8E"/>
    <w:multiLevelType w:val="hybridMultilevel"/>
    <w:tmpl w:val="67C21F00"/>
    <w:lvl w:ilvl="0" w:tplc="BB622FB4">
      <w:start w:val="1"/>
      <w:numFmt w:val="bullet"/>
      <w:lvlText w:val=""/>
      <w:lvlJc w:val="left"/>
      <w:pPr>
        <w:ind w:left="720" w:hanging="360"/>
      </w:pPr>
      <w:rPr>
        <w:rFonts w:ascii="Symbol" w:hAnsi="Symbol" w:hint="default"/>
      </w:rPr>
    </w:lvl>
    <w:lvl w:ilvl="1" w:tplc="5D12F47E">
      <w:start w:val="1"/>
      <w:numFmt w:val="bullet"/>
      <w:lvlText w:val="o"/>
      <w:lvlJc w:val="left"/>
      <w:pPr>
        <w:ind w:left="1440" w:hanging="360"/>
      </w:pPr>
      <w:rPr>
        <w:rFonts w:ascii="Courier New" w:hAnsi="Courier New" w:cs="Courier New" w:hint="default"/>
      </w:rPr>
    </w:lvl>
    <w:lvl w:ilvl="2" w:tplc="13F02A88">
      <w:start w:val="1"/>
      <w:numFmt w:val="bullet"/>
      <w:lvlText w:val=""/>
      <w:lvlJc w:val="left"/>
      <w:pPr>
        <w:ind w:left="2160" w:hanging="360"/>
      </w:pPr>
      <w:rPr>
        <w:rFonts w:ascii="Wingdings" w:hAnsi="Wingdings" w:hint="default"/>
      </w:rPr>
    </w:lvl>
    <w:lvl w:ilvl="3" w:tplc="F1F61F5C">
      <w:start w:val="1"/>
      <w:numFmt w:val="bullet"/>
      <w:lvlText w:val=""/>
      <w:lvlJc w:val="left"/>
      <w:pPr>
        <w:ind w:left="2880" w:hanging="360"/>
      </w:pPr>
      <w:rPr>
        <w:rFonts w:ascii="Symbol" w:hAnsi="Symbol" w:hint="default"/>
      </w:rPr>
    </w:lvl>
    <w:lvl w:ilvl="4" w:tplc="6A4203E6">
      <w:start w:val="1"/>
      <w:numFmt w:val="bullet"/>
      <w:lvlText w:val="o"/>
      <w:lvlJc w:val="left"/>
      <w:pPr>
        <w:ind w:left="3600" w:hanging="360"/>
      </w:pPr>
      <w:rPr>
        <w:rFonts w:ascii="Courier New" w:hAnsi="Courier New" w:cs="Courier New" w:hint="default"/>
      </w:rPr>
    </w:lvl>
    <w:lvl w:ilvl="5" w:tplc="F3D835AC">
      <w:start w:val="1"/>
      <w:numFmt w:val="bullet"/>
      <w:lvlText w:val=""/>
      <w:lvlJc w:val="left"/>
      <w:pPr>
        <w:ind w:left="4320" w:hanging="360"/>
      </w:pPr>
      <w:rPr>
        <w:rFonts w:ascii="Wingdings" w:hAnsi="Wingdings" w:hint="default"/>
      </w:rPr>
    </w:lvl>
    <w:lvl w:ilvl="6" w:tplc="8FFE8B7A">
      <w:start w:val="1"/>
      <w:numFmt w:val="bullet"/>
      <w:lvlText w:val=""/>
      <w:lvlJc w:val="left"/>
      <w:pPr>
        <w:ind w:left="5040" w:hanging="360"/>
      </w:pPr>
      <w:rPr>
        <w:rFonts w:ascii="Symbol" w:hAnsi="Symbol" w:hint="default"/>
      </w:rPr>
    </w:lvl>
    <w:lvl w:ilvl="7" w:tplc="34749094">
      <w:start w:val="1"/>
      <w:numFmt w:val="bullet"/>
      <w:lvlText w:val="o"/>
      <w:lvlJc w:val="left"/>
      <w:pPr>
        <w:ind w:left="5760" w:hanging="360"/>
      </w:pPr>
      <w:rPr>
        <w:rFonts w:ascii="Courier New" w:hAnsi="Courier New" w:cs="Courier New" w:hint="default"/>
      </w:rPr>
    </w:lvl>
    <w:lvl w:ilvl="8" w:tplc="ECF650F0">
      <w:start w:val="1"/>
      <w:numFmt w:val="bullet"/>
      <w:lvlText w:val=""/>
      <w:lvlJc w:val="left"/>
      <w:pPr>
        <w:ind w:left="6480" w:hanging="360"/>
      </w:pPr>
      <w:rPr>
        <w:rFonts w:ascii="Wingdings" w:hAnsi="Wingdings" w:hint="default"/>
      </w:rPr>
    </w:lvl>
  </w:abstractNum>
  <w:abstractNum w:abstractNumId="45" w15:restartNumberingAfterBreak="0">
    <w:nsid w:val="366622CE"/>
    <w:multiLevelType w:val="hybridMultilevel"/>
    <w:tmpl w:val="ED62676C"/>
    <w:lvl w:ilvl="0" w:tplc="3AE2410A">
      <w:start w:val="1"/>
      <w:numFmt w:val="lowerLetter"/>
      <w:pStyle w:val="Style1"/>
      <w:lvlText w:val="(%1)"/>
      <w:lvlJc w:val="left"/>
      <w:pPr>
        <w:ind w:left="720" w:hanging="360"/>
      </w:pPr>
      <w:rPr>
        <w:rFonts w:hint="default"/>
        <w:b w:val="0"/>
      </w:rPr>
    </w:lvl>
    <w:lvl w:ilvl="1" w:tplc="704478F6">
      <w:start w:val="1"/>
      <w:numFmt w:val="lowerLetter"/>
      <w:lvlText w:val="%2."/>
      <w:lvlJc w:val="left"/>
      <w:pPr>
        <w:ind w:left="1440" w:hanging="360"/>
      </w:pPr>
    </w:lvl>
    <w:lvl w:ilvl="2" w:tplc="164A7F20">
      <w:start w:val="1"/>
      <w:numFmt w:val="lowerRoman"/>
      <w:lvlText w:val="%3."/>
      <w:lvlJc w:val="right"/>
      <w:pPr>
        <w:ind w:left="2160" w:hanging="180"/>
      </w:pPr>
    </w:lvl>
    <w:lvl w:ilvl="3" w:tplc="6A388672">
      <w:start w:val="1"/>
      <w:numFmt w:val="decimal"/>
      <w:lvlText w:val="%4."/>
      <w:lvlJc w:val="left"/>
      <w:pPr>
        <w:ind w:left="2880" w:hanging="360"/>
      </w:pPr>
    </w:lvl>
    <w:lvl w:ilvl="4" w:tplc="59684942">
      <w:start w:val="1"/>
      <w:numFmt w:val="lowerLetter"/>
      <w:lvlText w:val="%5."/>
      <w:lvlJc w:val="left"/>
      <w:pPr>
        <w:ind w:left="3600" w:hanging="360"/>
      </w:pPr>
    </w:lvl>
    <w:lvl w:ilvl="5" w:tplc="B90214B6">
      <w:start w:val="1"/>
      <w:numFmt w:val="lowerRoman"/>
      <w:lvlText w:val="%6."/>
      <w:lvlJc w:val="right"/>
      <w:pPr>
        <w:ind w:left="4320" w:hanging="180"/>
      </w:pPr>
    </w:lvl>
    <w:lvl w:ilvl="6" w:tplc="CF2A3DEE">
      <w:start w:val="1"/>
      <w:numFmt w:val="decimal"/>
      <w:lvlText w:val="%7."/>
      <w:lvlJc w:val="left"/>
      <w:pPr>
        <w:ind w:left="5040" w:hanging="360"/>
      </w:pPr>
    </w:lvl>
    <w:lvl w:ilvl="7" w:tplc="3E6C37D6">
      <w:start w:val="1"/>
      <w:numFmt w:val="lowerLetter"/>
      <w:lvlText w:val="%8."/>
      <w:lvlJc w:val="left"/>
      <w:pPr>
        <w:ind w:left="5760" w:hanging="360"/>
      </w:pPr>
    </w:lvl>
    <w:lvl w:ilvl="8" w:tplc="6D9ECF4E">
      <w:start w:val="1"/>
      <w:numFmt w:val="lowerRoman"/>
      <w:lvlText w:val="%9."/>
      <w:lvlJc w:val="right"/>
      <w:pPr>
        <w:ind w:left="6480" w:hanging="180"/>
      </w:pPr>
    </w:lvl>
  </w:abstractNum>
  <w:abstractNum w:abstractNumId="46" w15:restartNumberingAfterBreak="0">
    <w:nsid w:val="36FE6D42"/>
    <w:multiLevelType w:val="hybridMultilevel"/>
    <w:tmpl w:val="998284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37352FBD"/>
    <w:multiLevelType w:val="hybridMultilevel"/>
    <w:tmpl w:val="558C6D78"/>
    <w:lvl w:ilvl="0" w:tplc="10A4BCAC">
      <w:start w:val="1"/>
      <w:numFmt w:val="bullet"/>
      <w:lvlRestart w:val="0"/>
      <w:pStyle w:val="DashEqual1"/>
      <w:lvlText w:val="="/>
      <w:lvlJc w:val="left"/>
      <w:pPr>
        <w:tabs>
          <w:tab w:val="num" w:pos="1134"/>
        </w:tabs>
        <w:ind w:left="1134" w:hanging="567"/>
      </w:pPr>
    </w:lvl>
    <w:lvl w:ilvl="1" w:tplc="C472C038">
      <w:start w:val="1"/>
      <w:numFmt w:val="bullet"/>
      <w:lvlText w:val="o"/>
      <w:lvlJc w:val="left"/>
      <w:pPr>
        <w:ind w:left="1440" w:hanging="360"/>
      </w:pPr>
      <w:rPr>
        <w:rFonts w:ascii="Courier New" w:eastAsia="Courier New" w:hAnsi="Courier New" w:cs="Courier New" w:hint="default"/>
      </w:rPr>
    </w:lvl>
    <w:lvl w:ilvl="2" w:tplc="D56078E0">
      <w:start w:val="1"/>
      <w:numFmt w:val="bullet"/>
      <w:lvlText w:val="§"/>
      <w:lvlJc w:val="left"/>
      <w:pPr>
        <w:ind w:left="2160" w:hanging="360"/>
      </w:pPr>
      <w:rPr>
        <w:rFonts w:ascii="Wingdings" w:eastAsia="Wingdings" w:hAnsi="Wingdings" w:cs="Wingdings" w:hint="default"/>
      </w:rPr>
    </w:lvl>
    <w:lvl w:ilvl="3" w:tplc="C6CC1204">
      <w:start w:val="1"/>
      <w:numFmt w:val="bullet"/>
      <w:lvlText w:val="·"/>
      <w:lvlJc w:val="left"/>
      <w:pPr>
        <w:ind w:left="2880" w:hanging="360"/>
      </w:pPr>
      <w:rPr>
        <w:rFonts w:ascii="Symbol" w:eastAsia="Symbol" w:hAnsi="Symbol" w:cs="Symbol" w:hint="default"/>
      </w:rPr>
    </w:lvl>
    <w:lvl w:ilvl="4" w:tplc="63E01B48">
      <w:start w:val="1"/>
      <w:numFmt w:val="bullet"/>
      <w:lvlText w:val="o"/>
      <w:lvlJc w:val="left"/>
      <w:pPr>
        <w:ind w:left="3600" w:hanging="360"/>
      </w:pPr>
      <w:rPr>
        <w:rFonts w:ascii="Courier New" w:eastAsia="Courier New" w:hAnsi="Courier New" w:cs="Courier New" w:hint="default"/>
      </w:rPr>
    </w:lvl>
    <w:lvl w:ilvl="5" w:tplc="D7B83658">
      <w:start w:val="1"/>
      <w:numFmt w:val="bullet"/>
      <w:lvlText w:val="§"/>
      <w:lvlJc w:val="left"/>
      <w:pPr>
        <w:ind w:left="4320" w:hanging="360"/>
      </w:pPr>
      <w:rPr>
        <w:rFonts w:ascii="Wingdings" w:eastAsia="Wingdings" w:hAnsi="Wingdings" w:cs="Wingdings" w:hint="default"/>
      </w:rPr>
    </w:lvl>
    <w:lvl w:ilvl="6" w:tplc="47AE3C2C">
      <w:start w:val="1"/>
      <w:numFmt w:val="bullet"/>
      <w:lvlText w:val="·"/>
      <w:lvlJc w:val="left"/>
      <w:pPr>
        <w:ind w:left="5040" w:hanging="360"/>
      </w:pPr>
      <w:rPr>
        <w:rFonts w:ascii="Symbol" w:eastAsia="Symbol" w:hAnsi="Symbol" w:cs="Symbol" w:hint="default"/>
      </w:rPr>
    </w:lvl>
    <w:lvl w:ilvl="7" w:tplc="E32A707A">
      <w:start w:val="1"/>
      <w:numFmt w:val="bullet"/>
      <w:lvlText w:val="o"/>
      <w:lvlJc w:val="left"/>
      <w:pPr>
        <w:ind w:left="5760" w:hanging="360"/>
      </w:pPr>
      <w:rPr>
        <w:rFonts w:ascii="Courier New" w:eastAsia="Courier New" w:hAnsi="Courier New" w:cs="Courier New" w:hint="default"/>
      </w:rPr>
    </w:lvl>
    <w:lvl w:ilvl="8" w:tplc="642A0374">
      <w:start w:val="1"/>
      <w:numFmt w:val="bullet"/>
      <w:lvlText w:val="§"/>
      <w:lvlJc w:val="left"/>
      <w:pPr>
        <w:ind w:left="6480" w:hanging="360"/>
      </w:pPr>
      <w:rPr>
        <w:rFonts w:ascii="Wingdings" w:eastAsia="Wingdings" w:hAnsi="Wingdings" w:cs="Wingdings" w:hint="default"/>
      </w:rPr>
    </w:lvl>
  </w:abstractNum>
  <w:abstractNum w:abstractNumId="48" w15:restartNumberingAfterBreak="0">
    <w:nsid w:val="3CC63B56"/>
    <w:multiLevelType w:val="hybridMultilevel"/>
    <w:tmpl w:val="2354C458"/>
    <w:lvl w:ilvl="0" w:tplc="19C049F6">
      <w:start w:val="1"/>
      <w:numFmt w:val="decimal"/>
      <w:pStyle w:val="Loendinumber3"/>
      <w:lvlText w:val="(%1)"/>
      <w:lvlJc w:val="left"/>
      <w:pPr>
        <w:tabs>
          <w:tab w:val="num" w:pos="2625"/>
        </w:tabs>
        <w:ind w:left="2625" w:hanging="709"/>
      </w:pPr>
    </w:lvl>
    <w:lvl w:ilvl="1" w:tplc="B620963E">
      <w:start w:val="1"/>
      <w:numFmt w:val="lowerLetter"/>
      <w:pStyle w:val="ListNumber3Level2"/>
      <w:lvlText w:val="(%2)"/>
      <w:lvlJc w:val="left"/>
      <w:pPr>
        <w:tabs>
          <w:tab w:val="num" w:pos="3333"/>
        </w:tabs>
        <w:ind w:left="3333" w:hanging="708"/>
      </w:pPr>
    </w:lvl>
    <w:lvl w:ilvl="2" w:tplc="3D6A9FB0">
      <w:start w:val="1"/>
      <w:numFmt w:val="bullet"/>
      <w:pStyle w:val="ListNumber3Level3"/>
      <w:lvlText w:val="–"/>
      <w:lvlJc w:val="left"/>
      <w:pPr>
        <w:tabs>
          <w:tab w:val="num" w:pos="4042"/>
        </w:tabs>
        <w:ind w:left="4042" w:hanging="709"/>
      </w:pPr>
      <w:rPr>
        <w:rFonts w:ascii="Times New Roman" w:hAnsi="Times New Roman"/>
      </w:rPr>
    </w:lvl>
    <w:lvl w:ilvl="3" w:tplc="B2F4D2E6">
      <w:start w:val="1"/>
      <w:numFmt w:val="bullet"/>
      <w:pStyle w:val="ListNumber3Level4"/>
      <w:lvlText w:val=""/>
      <w:lvlJc w:val="left"/>
      <w:pPr>
        <w:tabs>
          <w:tab w:val="num" w:pos="4751"/>
        </w:tabs>
        <w:ind w:left="4751" w:hanging="709"/>
      </w:pPr>
      <w:rPr>
        <w:rFonts w:ascii="Symbol" w:hAnsi="Symbol"/>
      </w:rPr>
    </w:lvl>
    <w:lvl w:ilvl="4" w:tplc="51C45348">
      <w:start w:val="1"/>
      <w:numFmt w:val="lowerLetter"/>
      <w:lvlText w:val="(%5)"/>
      <w:lvlJc w:val="left"/>
      <w:pPr>
        <w:tabs>
          <w:tab w:val="num" w:pos="1800"/>
        </w:tabs>
        <w:ind w:left="1800" w:hanging="360"/>
      </w:pPr>
    </w:lvl>
    <w:lvl w:ilvl="5" w:tplc="8056FC7E">
      <w:start w:val="1"/>
      <w:numFmt w:val="lowerRoman"/>
      <w:lvlText w:val="(%6)"/>
      <w:lvlJc w:val="left"/>
      <w:pPr>
        <w:tabs>
          <w:tab w:val="num" w:pos="2160"/>
        </w:tabs>
        <w:ind w:left="2160" w:hanging="360"/>
      </w:pPr>
    </w:lvl>
    <w:lvl w:ilvl="6" w:tplc="0A34A914">
      <w:start w:val="1"/>
      <w:numFmt w:val="decimal"/>
      <w:lvlText w:val="%7."/>
      <w:lvlJc w:val="left"/>
      <w:pPr>
        <w:tabs>
          <w:tab w:val="num" w:pos="2520"/>
        </w:tabs>
        <w:ind w:left="2520" w:hanging="360"/>
      </w:pPr>
    </w:lvl>
    <w:lvl w:ilvl="7" w:tplc="DE9A653A">
      <w:start w:val="1"/>
      <w:numFmt w:val="lowerLetter"/>
      <w:lvlText w:val="%8."/>
      <w:lvlJc w:val="left"/>
      <w:pPr>
        <w:tabs>
          <w:tab w:val="num" w:pos="2880"/>
        </w:tabs>
        <w:ind w:left="2880" w:hanging="360"/>
      </w:pPr>
    </w:lvl>
    <w:lvl w:ilvl="8" w:tplc="D2602430">
      <w:start w:val="1"/>
      <w:numFmt w:val="lowerRoman"/>
      <w:lvlText w:val="%9."/>
      <w:lvlJc w:val="left"/>
      <w:pPr>
        <w:tabs>
          <w:tab w:val="num" w:pos="3240"/>
        </w:tabs>
        <w:ind w:left="3240" w:hanging="360"/>
      </w:pPr>
    </w:lvl>
  </w:abstractNum>
  <w:abstractNum w:abstractNumId="49" w15:restartNumberingAfterBreak="0">
    <w:nsid w:val="3D1E63AA"/>
    <w:multiLevelType w:val="hybridMultilevel"/>
    <w:tmpl w:val="6C6247B2"/>
    <w:lvl w:ilvl="0" w:tplc="C762923A">
      <w:start w:val="1"/>
      <w:numFmt w:val="bullet"/>
      <w:lvlRestart w:val="0"/>
      <w:pStyle w:val="Tiret4"/>
      <w:lvlText w:val="–"/>
      <w:lvlJc w:val="left"/>
      <w:pPr>
        <w:tabs>
          <w:tab w:val="num" w:pos="3118"/>
        </w:tabs>
        <w:ind w:left="3118" w:hanging="567"/>
      </w:pPr>
    </w:lvl>
    <w:lvl w:ilvl="1" w:tplc="517A0608">
      <w:start w:val="1"/>
      <w:numFmt w:val="bullet"/>
      <w:lvlText w:val="o"/>
      <w:lvlJc w:val="left"/>
      <w:pPr>
        <w:ind w:left="1440" w:hanging="360"/>
      </w:pPr>
      <w:rPr>
        <w:rFonts w:ascii="Courier New" w:eastAsia="Courier New" w:hAnsi="Courier New" w:cs="Courier New" w:hint="default"/>
      </w:rPr>
    </w:lvl>
    <w:lvl w:ilvl="2" w:tplc="D3FC26FA">
      <w:start w:val="1"/>
      <w:numFmt w:val="bullet"/>
      <w:lvlText w:val="§"/>
      <w:lvlJc w:val="left"/>
      <w:pPr>
        <w:ind w:left="2160" w:hanging="360"/>
      </w:pPr>
      <w:rPr>
        <w:rFonts w:ascii="Wingdings" w:eastAsia="Wingdings" w:hAnsi="Wingdings" w:cs="Wingdings" w:hint="default"/>
      </w:rPr>
    </w:lvl>
    <w:lvl w:ilvl="3" w:tplc="CD34CD78">
      <w:start w:val="1"/>
      <w:numFmt w:val="bullet"/>
      <w:lvlText w:val="·"/>
      <w:lvlJc w:val="left"/>
      <w:pPr>
        <w:ind w:left="2880" w:hanging="360"/>
      </w:pPr>
      <w:rPr>
        <w:rFonts w:ascii="Symbol" w:eastAsia="Symbol" w:hAnsi="Symbol" w:cs="Symbol" w:hint="default"/>
      </w:rPr>
    </w:lvl>
    <w:lvl w:ilvl="4" w:tplc="34F4007C">
      <w:start w:val="1"/>
      <w:numFmt w:val="bullet"/>
      <w:lvlText w:val="o"/>
      <w:lvlJc w:val="left"/>
      <w:pPr>
        <w:ind w:left="3600" w:hanging="360"/>
      </w:pPr>
      <w:rPr>
        <w:rFonts w:ascii="Courier New" w:eastAsia="Courier New" w:hAnsi="Courier New" w:cs="Courier New" w:hint="default"/>
      </w:rPr>
    </w:lvl>
    <w:lvl w:ilvl="5" w:tplc="044C1980">
      <w:start w:val="1"/>
      <w:numFmt w:val="bullet"/>
      <w:lvlText w:val="§"/>
      <w:lvlJc w:val="left"/>
      <w:pPr>
        <w:ind w:left="4320" w:hanging="360"/>
      </w:pPr>
      <w:rPr>
        <w:rFonts w:ascii="Wingdings" w:eastAsia="Wingdings" w:hAnsi="Wingdings" w:cs="Wingdings" w:hint="default"/>
      </w:rPr>
    </w:lvl>
    <w:lvl w:ilvl="6" w:tplc="9B80ED7A">
      <w:start w:val="1"/>
      <w:numFmt w:val="bullet"/>
      <w:lvlText w:val="·"/>
      <w:lvlJc w:val="left"/>
      <w:pPr>
        <w:ind w:left="5040" w:hanging="360"/>
      </w:pPr>
      <w:rPr>
        <w:rFonts w:ascii="Symbol" w:eastAsia="Symbol" w:hAnsi="Symbol" w:cs="Symbol" w:hint="default"/>
      </w:rPr>
    </w:lvl>
    <w:lvl w:ilvl="7" w:tplc="F8B02F98">
      <w:start w:val="1"/>
      <w:numFmt w:val="bullet"/>
      <w:lvlText w:val="o"/>
      <w:lvlJc w:val="left"/>
      <w:pPr>
        <w:ind w:left="5760" w:hanging="360"/>
      </w:pPr>
      <w:rPr>
        <w:rFonts w:ascii="Courier New" w:eastAsia="Courier New" w:hAnsi="Courier New" w:cs="Courier New" w:hint="default"/>
      </w:rPr>
    </w:lvl>
    <w:lvl w:ilvl="8" w:tplc="57CCA27C">
      <w:start w:val="1"/>
      <w:numFmt w:val="bullet"/>
      <w:lvlText w:val="§"/>
      <w:lvlJc w:val="left"/>
      <w:pPr>
        <w:ind w:left="6480" w:hanging="360"/>
      </w:pPr>
      <w:rPr>
        <w:rFonts w:ascii="Wingdings" w:eastAsia="Wingdings" w:hAnsi="Wingdings" w:cs="Wingdings" w:hint="default"/>
      </w:rPr>
    </w:lvl>
  </w:abstractNum>
  <w:abstractNum w:abstractNumId="50" w15:restartNumberingAfterBreak="0">
    <w:nsid w:val="3D313F9C"/>
    <w:multiLevelType w:val="multilevel"/>
    <w:tmpl w:val="29E2525E"/>
    <w:lvl w:ilvl="0">
      <w:start w:val="2"/>
      <w:numFmt w:val="decimal"/>
      <w:lvlText w:val="%1"/>
      <w:lvlJc w:val="left"/>
      <w:pPr>
        <w:ind w:left="975" w:hanging="975"/>
      </w:pPr>
      <w:rPr>
        <w:rFonts w:hint="default"/>
      </w:rPr>
    </w:lvl>
    <w:lvl w:ilvl="1">
      <w:start w:val="1"/>
      <w:numFmt w:val="decimal"/>
      <w:lvlText w:val="%1.%2"/>
      <w:lvlJc w:val="left"/>
      <w:pPr>
        <w:ind w:left="1426" w:hanging="975"/>
      </w:pPr>
      <w:rPr>
        <w:rFonts w:hint="default"/>
      </w:rPr>
    </w:lvl>
    <w:lvl w:ilvl="2">
      <w:start w:val="3"/>
      <w:numFmt w:val="decimal"/>
      <w:lvlText w:val="%1.%2.%3"/>
      <w:lvlJc w:val="left"/>
      <w:pPr>
        <w:ind w:left="1877" w:hanging="975"/>
      </w:pPr>
      <w:rPr>
        <w:rFonts w:hint="default"/>
      </w:rPr>
    </w:lvl>
    <w:lvl w:ilvl="3">
      <w:start w:val="2"/>
      <w:numFmt w:val="decimal"/>
      <w:lvlText w:val="%1.%2.%3.%4"/>
      <w:lvlJc w:val="left"/>
      <w:pPr>
        <w:ind w:left="2433" w:hanging="1080"/>
      </w:pPr>
      <w:rPr>
        <w:rFonts w:hint="default"/>
      </w:rPr>
    </w:lvl>
    <w:lvl w:ilvl="4">
      <w:start w:val="1"/>
      <w:numFmt w:val="decimal"/>
      <w:lvlText w:val="%1.%2.%3.%4.%5"/>
      <w:lvlJc w:val="left"/>
      <w:pPr>
        <w:ind w:left="2884" w:hanging="1080"/>
      </w:pPr>
      <w:rPr>
        <w:rFonts w:hint="default"/>
      </w:rPr>
    </w:lvl>
    <w:lvl w:ilvl="5">
      <w:start w:val="1"/>
      <w:numFmt w:val="decimal"/>
      <w:lvlText w:val="%1.%2.%3.%4.%5.%6"/>
      <w:lvlJc w:val="left"/>
      <w:pPr>
        <w:ind w:left="3695" w:hanging="1440"/>
      </w:pPr>
      <w:rPr>
        <w:rFonts w:hint="default"/>
      </w:rPr>
    </w:lvl>
    <w:lvl w:ilvl="6">
      <w:start w:val="1"/>
      <w:numFmt w:val="decimal"/>
      <w:lvlText w:val="%1.%2.%3.%4.%5.%6.%7"/>
      <w:lvlJc w:val="left"/>
      <w:pPr>
        <w:ind w:left="4146" w:hanging="1440"/>
      </w:pPr>
      <w:rPr>
        <w:rFonts w:hint="default"/>
      </w:rPr>
    </w:lvl>
    <w:lvl w:ilvl="7">
      <w:start w:val="1"/>
      <w:numFmt w:val="decimal"/>
      <w:lvlText w:val="%1.%2.%3.%4.%5.%6.%7.%8"/>
      <w:lvlJc w:val="left"/>
      <w:pPr>
        <w:ind w:left="4957" w:hanging="1800"/>
      </w:pPr>
      <w:rPr>
        <w:rFonts w:hint="default"/>
      </w:rPr>
    </w:lvl>
    <w:lvl w:ilvl="8">
      <w:start w:val="1"/>
      <w:numFmt w:val="decimal"/>
      <w:lvlText w:val="%1.%2.%3.%4.%5.%6.%7.%8.%9"/>
      <w:lvlJc w:val="left"/>
      <w:pPr>
        <w:ind w:left="5408" w:hanging="1800"/>
      </w:pPr>
      <w:rPr>
        <w:rFonts w:hint="default"/>
      </w:rPr>
    </w:lvl>
  </w:abstractNum>
  <w:abstractNum w:abstractNumId="51" w15:restartNumberingAfterBreak="0">
    <w:nsid w:val="3E272C12"/>
    <w:multiLevelType w:val="hybridMultilevel"/>
    <w:tmpl w:val="C3926288"/>
    <w:lvl w:ilvl="0" w:tplc="6F3A8E44">
      <w:start w:val="1"/>
      <w:numFmt w:val="bullet"/>
      <w:lvlRestart w:val="0"/>
      <w:pStyle w:val="Dash4"/>
      <w:lvlText w:val="–"/>
      <w:lvlJc w:val="left"/>
      <w:pPr>
        <w:tabs>
          <w:tab w:val="num" w:pos="2835"/>
        </w:tabs>
        <w:ind w:left="2835" w:hanging="567"/>
      </w:pPr>
    </w:lvl>
    <w:lvl w:ilvl="1" w:tplc="350C556A">
      <w:start w:val="1"/>
      <w:numFmt w:val="bullet"/>
      <w:lvlText w:val="o"/>
      <w:lvlJc w:val="left"/>
      <w:pPr>
        <w:ind w:left="1440" w:hanging="360"/>
      </w:pPr>
      <w:rPr>
        <w:rFonts w:ascii="Courier New" w:eastAsia="Courier New" w:hAnsi="Courier New" w:cs="Courier New" w:hint="default"/>
      </w:rPr>
    </w:lvl>
    <w:lvl w:ilvl="2" w:tplc="3E2A52CC">
      <w:start w:val="1"/>
      <w:numFmt w:val="bullet"/>
      <w:lvlText w:val="§"/>
      <w:lvlJc w:val="left"/>
      <w:pPr>
        <w:ind w:left="2160" w:hanging="360"/>
      </w:pPr>
      <w:rPr>
        <w:rFonts w:ascii="Wingdings" w:eastAsia="Wingdings" w:hAnsi="Wingdings" w:cs="Wingdings" w:hint="default"/>
      </w:rPr>
    </w:lvl>
    <w:lvl w:ilvl="3" w:tplc="ECE0EBFE">
      <w:start w:val="1"/>
      <w:numFmt w:val="bullet"/>
      <w:lvlText w:val="·"/>
      <w:lvlJc w:val="left"/>
      <w:pPr>
        <w:ind w:left="2880" w:hanging="360"/>
      </w:pPr>
      <w:rPr>
        <w:rFonts w:ascii="Symbol" w:eastAsia="Symbol" w:hAnsi="Symbol" w:cs="Symbol" w:hint="default"/>
      </w:rPr>
    </w:lvl>
    <w:lvl w:ilvl="4" w:tplc="28A25520">
      <w:start w:val="1"/>
      <w:numFmt w:val="bullet"/>
      <w:lvlText w:val="o"/>
      <w:lvlJc w:val="left"/>
      <w:pPr>
        <w:ind w:left="3600" w:hanging="360"/>
      </w:pPr>
      <w:rPr>
        <w:rFonts w:ascii="Courier New" w:eastAsia="Courier New" w:hAnsi="Courier New" w:cs="Courier New" w:hint="default"/>
      </w:rPr>
    </w:lvl>
    <w:lvl w:ilvl="5" w:tplc="11B46764">
      <w:start w:val="1"/>
      <w:numFmt w:val="bullet"/>
      <w:lvlText w:val="§"/>
      <w:lvlJc w:val="left"/>
      <w:pPr>
        <w:ind w:left="4320" w:hanging="360"/>
      </w:pPr>
      <w:rPr>
        <w:rFonts w:ascii="Wingdings" w:eastAsia="Wingdings" w:hAnsi="Wingdings" w:cs="Wingdings" w:hint="default"/>
      </w:rPr>
    </w:lvl>
    <w:lvl w:ilvl="6" w:tplc="03AE6416">
      <w:start w:val="1"/>
      <w:numFmt w:val="bullet"/>
      <w:lvlText w:val="·"/>
      <w:lvlJc w:val="left"/>
      <w:pPr>
        <w:ind w:left="5040" w:hanging="360"/>
      </w:pPr>
      <w:rPr>
        <w:rFonts w:ascii="Symbol" w:eastAsia="Symbol" w:hAnsi="Symbol" w:cs="Symbol" w:hint="default"/>
      </w:rPr>
    </w:lvl>
    <w:lvl w:ilvl="7" w:tplc="157A5B5A">
      <w:start w:val="1"/>
      <w:numFmt w:val="bullet"/>
      <w:lvlText w:val="o"/>
      <w:lvlJc w:val="left"/>
      <w:pPr>
        <w:ind w:left="5760" w:hanging="360"/>
      </w:pPr>
      <w:rPr>
        <w:rFonts w:ascii="Courier New" w:eastAsia="Courier New" w:hAnsi="Courier New" w:cs="Courier New" w:hint="default"/>
      </w:rPr>
    </w:lvl>
    <w:lvl w:ilvl="8" w:tplc="201EA22C">
      <w:start w:val="1"/>
      <w:numFmt w:val="bullet"/>
      <w:lvlText w:val="§"/>
      <w:lvlJc w:val="left"/>
      <w:pPr>
        <w:ind w:left="6480" w:hanging="360"/>
      </w:pPr>
      <w:rPr>
        <w:rFonts w:ascii="Wingdings" w:eastAsia="Wingdings" w:hAnsi="Wingdings" w:cs="Wingdings" w:hint="default"/>
      </w:rPr>
    </w:lvl>
  </w:abstractNum>
  <w:abstractNum w:abstractNumId="52" w15:restartNumberingAfterBreak="0">
    <w:nsid w:val="3E7D0273"/>
    <w:multiLevelType w:val="hybridMultilevel"/>
    <w:tmpl w:val="31BA09C2"/>
    <w:lvl w:ilvl="0" w:tplc="C60E78D8">
      <w:start w:val="1"/>
      <w:numFmt w:val="bullet"/>
      <w:lvlRestart w:val="0"/>
      <w:pStyle w:val="Bullet3"/>
      <w:lvlText w:val=""/>
      <w:lvlJc w:val="left"/>
      <w:pPr>
        <w:tabs>
          <w:tab w:val="num" w:pos="2268"/>
        </w:tabs>
        <w:ind w:left="2268" w:hanging="567"/>
      </w:pPr>
      <w:rPr>
        <w:rFonts w:ascii="Symbol" w:hAnsi="Symbol" w:hint="default"/>
      </w:rPr>
    </w:lvl>
    <w:lvl w:ilvl="1" w:tplc="69FEB0DE">
      <w:start w:val="1"/>
      <w:numFmt w:val="bullet"/>
      <w:lvlText w:val="o"/>
      <w:lvlJc w:val="left"/>
      <w:pPr>
        <w:ind w:left="1440" w:hanging="360"/>
      </w:pPr>
      <w:rPr>
        <w:rFonts w:ascii="Courier New" w:eastAsia="Courier New" w:hAnsi="Courier New" w:cs="Courier New" w:hint="default"/>
      </w:rPr>
    </w:lvl>
    <w:lvl w:ilvl="2" w:tplc="A628B644">
      <w:start w:val="1"/>
      <w:numFmt w:val="bullet"/>
      <w:lvlText w:val="§"/>
      <w:lvlJc w:val="left"/>
      <w:pPr>
        <w:ind w:left="2160" w:hanging="360"/>
      </w:pPr>
      <w:rPr>
        <w:rFonts w:ascii="Wingdings" w:eastAsia="Wingdings" w:hAnsi="Wingdings" w:cs="Wingdings" w:hint="default"/>
      </w:rPr>
    </w:lvl>
    <w:lvl w:ilvl="3" w:tplc="E362BD24">
      <w:start w:val="1"/>
      <w:numFmt w:val="bullet"/>
      <w:lvlText w:val="·"/>
      <w:lvlJc w:val="left"/>
      <w:pPr>
        <w:ind w:left="2880" w:hanging="360"/>
      </w:pPr>
      <w:rPr>
        <w:rFonts w:ascii="Symbol" w:eastAsia="Symbol" w:hAnsi="Symbol" w:cs="Symbol" w:hint="default"/>
      </w:rPr>
    </w:lvl>
    <w:lvl w:ilvl="4" w:tplc="BAA2530A">
      <w:start w:val="1"/>
      <w:numFmt w:val="bullet"/>
      <w:lvlText w:val="o"/>
      <w:lvlJc w:val="left"/>
      <w:pPr>
        <w:ind w:left="3600" w:hanging="360"/>
      </w:pPr>
      <w:rPr>
        <w:rFonts w:ascii="Courier New" w:eastAsia="Courier New" w:hAnsi="Courier New" w:cs="Courier New" w:hint="default"/>
      </w:rPr>
    </w:lvl>
    <w:lvl w:ilvl="5" w:tplc="2C88D80E">
      <w:start w:val="1"/>
      <w:numFmt w:val="bullet"/>
      <w:lvlText w:val="§"/>
      <w:lvlJc w:val="left"/>
      <w:pPr>
        <w:ind w:left="4320" w:hanging="360"/>
      </w:pPr>
      <w:rPr>
        <w:rFonts w:ascii="Wingdings" w:eastAsia="Wingdings" w:hAnsi="Wingdings" w:cs="Wingdings" w:hint="default"/>
      </w:rPr>
    </w:lvl>
    <w:lvl w:ilvl="6" w:tplc="1442A0E8">
      <w:start w:val="1"/>
      <w:numFmt w:val="bullet"/>
      <w:lvlText w:val="·"/>
      <w:lvlJc w:val="left"/>
      <w:pPr>
        <w:ind w:left="5040" w:hanging="360"/>
      </w:pPr>
      <w:rPr>
        <w:rFonts w:ascii="Symbol" w:eastAsia="Symbol" w:hAnsi="Symbol" w:cs="Symbol" w:hint="default"/>
      </w:rPr>
    </w:lvl>
    <w:lvl w:ilvl="7" w:tplc="73D409FC">
      <w:start w:val="1"/>
      <w:numFmt w:val="bullet"/>
      <w:lvlText w:val="o"/>
      <w:lvlJc w:val="left"/>
      <w:pPr>
        <w:ind w:left="5760" w:hanging="360"/>
      </w:pPr>
      <w:rPr>
        <w:rFonts w:ascii="Courier New" w:eastAsia="Courier New" w:hAnsi="Courier New" w:cs="Courier New" w:hint="default"/>
      </w:rPr>
    </w:lvl>
    <w:lvl w:ilvl="8" w:tplc="4E0CABBC">
      <w:start w:val="1"/>
      <w:numFmt w:val="bullet"/>
      <w:lvlText w:val="§"/>
      <w:lvlJc w:val="left"/>
      <w:pPr>
        <w:ind w:left="6480" w:hanging="360"/>
      </w:pPr>
      <w:rPr>
        <w:rFonts w:ascii="Wingdings" w:eastAsia="Wingdings" w:hAnsi="Wingdings" w:cs="Wingdings" w:hint="default"/>
      </w:rPr>
    </w:lvl>
  </w:abstractNum>
  <w:abstractNum w:abstractNumId="53" w15:restartNumberingAfterBreak="0">
    <w:nsid w:val="3E8C38A1"/>
    <w:multiLevelType w:val="hybridMultilevel"/>
    <w:tmpl w:val="58A2ACFE"/>
    <w:lvl w:ilvl="0" w:tplc="FB0EDFDE">
      <w:start w:val="1"/>
      <w:numFmt w:val="bullet"/>
      <w:lvlText w:val=""/>
      <w:lvlJc w:val="left"/>
      <w:pPr>
        <w:ind w:left="720" w:hanging="360"/>
      </w:pPr>
      <w:rPr>
        <w:rFonts w:ascii="Symbol" w:hAnsi="Symbol" w:hint="default"/>
      </w:rPr>
    </w:lvl>
    <w:lvl w:ilvl="1" w:tplc="EC8E99A8">
      <w:start w:val="1"/>
      <w:numFmt w:val="bullet"/>
      <w:lvlText w:val="o"/>
      <w:lvlJc w:val="left"/>
      <w:pPr>
        <w:ind w:left="1440" w:hanging="360"/>
      </w:pPr>
      <w:rPr>
        <w:rFonts w:ascii="Courier New" w:hAnsi="Courier New" w:hint="default"/>
      </w:rPr>
    </w:lvl>
    <w:lvl w:ilvl="2" w:tplc="64801C3E">
      <w:start w:val="1"/>
      <w:numFmt w:val="bullet"/>
      <w:lvlText w:val=""/>
      <w:lvlJc w:val="left"/>
      <w:pPr>
        <w:ind w:left="2160" w:hanging="360"/>
      </w:pPr>
      <w:rPr>
        <w:rFonts w:ascii="Wingdings" w:hAnsi="Wingdings" w:hint="default"/>
      </w:rPr>
    </w:lvl>
    <w:lvl w:ilvl="3" w:tplc="ED16F6A4">
      <w:start w:val="1"/>
      <w:numFmt w:val="bullet"/>
      <w:lvlText w:val=""/>
      <w:lvlJc w:val="left"/>
      <w:pPr>
        <w:ind w:left="2880" w:hanging="360"/>
      </w:pPr>
      <w:rPr>
        <w:rFonts w:ascii="Symbol" w:hAnsi="Symbol" w:hint="default"/>
      </w:rPr>
    </w:lvl>
    <w:lvl w:ilvl="4" w:tplc="B6D47D3C">
      <w:start w:val="1"/>
      <w:numFmt w:val="bullet"/>
      <w:lvlText w:val="o"/>
      <w:lvlJc w:val="left"/>
      <w:pPr>
        <w:ind w:left="3600" w:hanging="360"/>
      </w:pPr>
      <w:rPr>
        <w:rFonts w:ascii="Courier New" w:hAnsi="Courier New" w:hint="default"/>
      </w:rPr>
    </w:lvl>
    <w:lvl w:ilvl="5" w:tplc="E5ACBB2E">
      <w:start w:val="1"/>
      <w:numFmt w:val="bullet"/>
      <w:lvlText w:val=""/>
      <w:lvlJc w:val="left"/>
      <w:pPr>
        <w:ind w:left="4320" w:hanging="360"/>
      </w:pPr>
      <w:rPr>
        <w:rFonts w:ascii="Wingdings" w:hAnsi="Wingdings" w:hint="default"/>
      </w:rPr>
    </w:lvl>
    <w:lvl w:ilvl="6" w:tplc="4F56E7F6">
      <w:start w:val="1"/>
      <w:numFmt w:val="bullet"/>
      <w:lvlText w:val=""/>
      <w:lvlJc w:val="left"/>
      <w:pPr>
        <w:ind w:left="5040" w:hanging="360"/>
      </w:pPr>
      <w:rPr>
        <w:rFonts w:ascii="Symbol" w:hAnsi="Symbol" w:hint="default"/>
      </w:rPr>
    </w:lvl>
    <w:lvl w:ilvl="7" w:tplc="53902598">
      <w:start w:val="1"/>
      <w:numFmt w:val="bullet"/>
      <w:lvlText w:val="o"/>
      <w:lvlJc w:val="left"/>
      <w:pPr>
        <w:ind w:left="5760" w:hanging="360"/>
      </w:pPr>
      <w:rPr>
        <w:rFonts w:ascii="Courier New" w:hAnsi="Courier New" w:hint="default"/>
      </w:rPr>
    </w:lvl>
    <w:lvl w:ilvl="8" w:tplc="8CE0F066">
      <w:start w:val="1"/>
      <w:numFmt w:val="bullet"/>
      <w:lvlText w:val=""/>
      <w:lvlJc w:val="left"/>
      <w:pPr>
        <w:ind w:left="6480" w:hanging="360"/>
      </w:pPr>
      <w:rPr>
        <w:rFonts w:ascii="Wingdings" w:hAnsi="Wingdings" w:hint="default"/>
      </w:rPr>
    </w:lvl>
  </w:abstractNum>
  <w:abstractNum w:abstractNumId="54" w15:restartNumberingAfterBreak="0">
    <w:nsid w:val="3F8C1C27"/>
    <w:multiLevelType w:val="hybridMultilevel"/>
    <w:tmpl w:val="55D68194"/>
    <w:lvl w:ilvl="0" w:tplc="84D0A0CE">
      <w:start w:val="1"/>
      <w:numFmt w:val="bullet"/>
      <w:lvlText w:val="-"/>
      <w:lvlJc w:val="left"/>
      <w:pPr>
        <w:ind w:left="720" w:hanging="360"/>
      </w:pPr>
      <w:rPr>
        <w:rFonts w:ascii="Calibri" w:eastAsiaTheme="minorHAnsi" w:hAnsi="Calibri" w:cs="Calibri" w:hint="default"/>
      </w:rPr>
    </w:lvl>
    <w:lvl w:ilvl="1" w:tplc="99E8ECDA">
      <w:start w:val="1"/>
      <w:numFmt w:val="bullet"/>
      <w:lvlText w:val="o"/>
      <w:lvlJc w:val="left"/>
      <w:pPr>
        <w:ind w:left="1440" w:hanging="360"/>
      </w:pPr>
      <w:rPr>
        <w:rFonts w:ascii="Courier New" w:hAnsi="Courier New" w:cs="Courier New" w:hint="default"/>
      </w:rPr>
    </w:lvl>
    <w:lvl w:ilvl="2" w:tplc="2CE24F7A">
      <w:start w:val="1"/>
      <w:numFmt w:val="bullet"/>
      <w:lvlText w:val=""/>
      <w:lvlJc w:val="left"/>
      <w:pPr>
        <w:ind w:left="2160" w:hanging="360"/>
      </w:pPr>
      <w:rPr>
        <w:rFonts w:ascii="Wingdings" w:hAnsi="Wingdings" w:hint="default"/>
      </w:rPr>
    </w:lvl>
    <w:lvl w:ilvl="3" w:tplc="7DDE34D8">
      <w:start w:val="1"/>
      <w:numFmt w:val="bullet"/>
      <w:lvlText w:val=""/>
      <w:lvlJc w:val="left"/>
      <w:pPr>
        <w:ind w:left="2880" w:hanging="360"/>
      </w:pPr>
      <w:rPr>
        <w:rFonts w:ascii="Symbol" w:hAnsi="Symbol" w:hint="default"/>
      </w:rPr>
    </w:lvl>
    <w:lvl w:ilvl="4" w:tplc="A2B6CFB0">
      <w:start w:val="1"/>
      <w:numFmt w:val="bullet"/>
      <w:lvlText w:val="o"/>
      <w:lvlJc w:val="left"/>
      <w:pPr>
        <w:ind w:left="3600" w:hanging="360"/>
      </w:pPr>
      <w:rPr>
        <w:rFonts w:ascii="Courier New" w:hAnsi="Courier New" w:cs="Courier New" w:hint="default"/>
      </w:rPr>
    </w:lvl>
    <w:lvl w:ilvl="5" w:tplc="27E83500">
      <w:start w:val="1"/>
      <w:numFmt w:val="bullet"/>
      <w:lvlText w:val=""/>
      <w:lvlJc w:val="left"/>
      <w:pPr>
        <w:ind w:left="4320" w:hanging="360"/>
      </w:pPr>
      <w:rPr>
        <w:rFonts w:ascii="Wingdings" w:hAnsi="Wingdings" w:hint="default"/>
      </w:rPr>
    </w:lvl>
    <w:lvl w:ilvl="6" w:tplc="A712082E">
      <w:start w:val="1"/>
      <w:numFmt w:val="bullet"/>
      <w:lvlText w:val=""/>
      <w:lvlJc w:val="left"/>
      <w:pPr>
        <w:ind w:left="5040" w:hanging="360"/>
      </w:pPr>
      <w:rPr>
        <w:rFonts w:ascii="Symbol" w:hAnsi="Symbol" w:hint="default"/>
      </w:rPr>
    </w:lvl>
    <w:lvl w:ilvl="7" w:tplc="1660BD60">
      <w:start w:val="1"/>
      <w:numFmt w:val="bullet"/>
      <w:lvlText w:val="o"/>
      <w:lvlJc w:val="left"/>
      <w:pPr>
        <w:ind w:left="5760" w:hanging="360"/>
      </w:pPr>
      <w:rPr>
        <w:rFonts w:ascii="Courier New" w:hAnsi="Courier New" w:cs="Courier New" w:hint="default"/>
      </w:rPr>
    </w:lvl>
    <w:lvl w:ilvl="8" w:tplc="B3A446BC">
      <w:start w:val="1"/>
      <w:numFmt w:val="bullet"/>
      <w:lvlText w:val=""/>
      <w:lvlJc w:val="left"/>
      <w:pPr>
        <w:ind w:left="6480" w:hanging="360"/>
      </w:pPr>
      <w:rPr>
        <w:rFonts w:ascii="Wingdings" w:hAnsi="Wingdings" w:hint="default"/>
      </w:rPr>
    </w:lvl>
  </w:abstractNum>
  <w:abstractNum w:abstractNumId="55" w15:restartNumberingAfterBreak="0">
    <w:nsid w:val="42405C9C"/>
    <w:multiLevelType w:val="hybridMultilevel"/>
    <w:tmpl w:val="1468609E"/>
    <w:lvl w:ilvl="0" w:tplc="0B4E1A22">
      <w:start w:val="1"/>
      <w:numFmt w:val="bullet"/>
      <w:lvlText w:val=""/>
      <w:lvlJc w:val="left"/>
      <w:pPr>
        <w:ind w:left="360" w:hanging="360"/>
      </w:pPr>
      <w:rPr>
        <w:rFonts w:ascii="Symbol" w:hAnsi="Symbol" w:hint="default"/>
      </w:rPr>
    </w:lvl>
    <w:lvl w:ilvl="1" w:tplc="1158D2B8">
      <w:start w:val="1"/>
      <w:numFmt w:val="bullet"/>
      <w:lvlText w:val="o"/>
      <w:lvlJc w:val="left"/>
      <w:pPr>
        <w:ind w:left="1080" w:hanging="360"/>
      </w:pPr>
      <w:rPr>
        <w:rFonts w:ascii="Courier New" w:hAnsi="Courier New" w:cs="Courier New" w:hint="default"/>
      </w:rPr>
    </w:lvl>
    <w:lvl w:ilvl="2" w:tplc="70F4E526">
      <w:start w:val="1"/>
      <w:numFmt w:val="bullet"/>
      <w:lvlText w:val=""/>
      <w:lvlJc w:val="left"/>
      <w:pPr>
        <w:ind w:left="1800" w:hanging="360"/>
      </w:pPr>
      <w:rPr>
        <w:rFonts w:ascii="Wingdings" w:hAnsi="Wingdings" w:hint="default"/>
      </w:rPr>
    </w:lvl>
    <w:lvl w:ilvl="3" w:tplc="63E6CDB2">
      <w:start w:val="1"/>
      <w:numFmt w:val="bullet"/>
      <w:lvlText w:val=""/>
      <w:lvlJc w:val="left"/>
      <w:pPr>
        <w:ind w:left="2520" w:hanging="360"/>
      </w:pPr>
      <w:rPr>
        <w:rFonts w:ascii="Symbol" w:hAnsi="Symbol" w:hint="default"/>
      </w:rPr>
    </w:lvl>
    <w:lvl w:ilvl="4" w:tplc="C428E438">
      <w:start w:val="1"/>
      <w:numFmt w:val="bullet"/>
      <w:lvlText w:val="o"/>
      <w:lvlJc w:val="left"/>
      <w:pPr>
        <w:ind w:left="3240" w:hanging="360"/>
      </w:pPr>
      <w:rPr>
        <w:rFonts w:ascii="Courier New" w:hAnsi="Courier New" w:cs="Courier New" w:hint="default"/>
      </w:rPr>
    </w:lvl>
    <w:lvl w:ilvl="5" w:tplc="F17CE986">
      <w:start w:val="1"/>
      <w:numFmt w:val="bullet"/>
      <w:lvlText w:val=""/>
      <w:lvlJc w:val="left"/>
      <w:pPr>
        <w:ind w:left="3960" w:hanging="360"/>
      </w:pPr>
      <w:rPr>
        <w:rFonts w:ascii="Wingdings" w:hAnsi="Wingdings" w:hint="default"/>
      </w:rPr>
    </w:lvl>
    <w:lvl w:ilvl="6" w:tplc="6A606A56">
      <w:start w:val="1"/>
      <w:numFmt w:val="bullet"/>
      <w:lvlText w:val=""/>
      <w:lvlJc w:val="left"/>
      <w:pPr>
        <w:ind w:left="4680" w:hanging="360"/>
      </w:pPr>
      <w:rPr>
        <w:rFonts w:ascii="Symbol" w:hAnsi="Symbol" w:hint="default"/>
      </w:rPr>
    </w:lvl>
    <w:lvl w:ilvl="7" w:tplc="C26A0B52">
      <w:start w:val="1"/>
      <w:numFmt w:val="bullet"/>
      <w:lvlText w:val="o"/>
      <w:lvlJc w:val="left"/>
      <w:pPr>
        <w:ind w:left="5400" w:hanging="360"/>
      </w:pPr>
      <w:rPr>
        <w:rFonts w:ascii="Courier New" w:hAnsi="Courier New" w:cs="Courier New" w:hint="default"/>
      </w:rPr>
    </w:lvl>
    <w:lvl w:ilvl="8" w:tplc="976C89C6">
      <w:start w:val="1"/>
      <w:numFmt w:val="bullet"/>
      <w:lvlText w:val=""/>
      <w:lvlJc w:val="left"/>
      <w:pPr>
        <w:ind w:left="6120" w:hanging="360"/>
      </w:pPr>
      <w:rPr>
        <w:rFonts w:ascii="Wingdings" w:hAnsi="Wingdings" w:hint="default"/>
      </w:rPr>
    </w:lvl>
  </w:abstractNum>
  <w:abstractNum w:abstractNumId="56" w15:restartNumberingAfterBreak="0">
    <w:nsid w:val="434F7027"/>
    <w:multiLevelType w:val="hybridMultilevel"/>
    <w:tmpl w:val="D284929E"/>
    <w:lvl w:ilvl="0" w:tplc="1ABE69AE">
      <w:start w:val="1"/>
      <w:numFmt w:val="bullet"/>
      <w:lvlText w:val="-"/>
      <w:lvlJc w:val="left"/>
      <w:pPr>
        <w:ind w:left="720" w:hanging="360"/>
      </w:pPr>
      <w:rPr>
        <w:rFonts w:ascii="Calibri" w:eastAsiaTheme="minorHAnsi" w:hAnsi="Calibri" w:cs="Calibri" w:hint="default"/>
      </w:rPr>
    </w:lvl>
    <w:lvl w:ilvl="1" w:tplc="9DA09794">
      <w:start w:val="1"/>
      <w:numFmt w:val="bullet"/>
      <w:lvlText w:val="o"/>
      <w:lvlJc w:val="left"/>
      <w:pPr>
        <w:ind w:left="1440" w:hanging="360"/>
      </w:pPr>
      <w:rPr>
        <w:rFonts w:ascii="Courier New" w:hAnsi="Courier New" w:cs="Courier New" w:hint="default"/>
      </w:rPr>
    </w:lvl>
    <w:lvl w:ilvl="2" w:tplc="B0FE7F42">
      <w:start w:val="1"/>
      <w:numFmt w:val="bullet"/>
      <w:lvlText w:val=""/>
      <w:lvlJc w:val="left"/>
      <w:pPr>
        <w:ind w:left="2160" w:hanging="360"/>
      </w:pPr>
      <w:rPr>
        <w:rFonts w:ascii="Wingdings" w:hAnsi="Wingdings" w:hint="default"/>
      </w:rPr>
    </w:lvl>
    <w:lvl w:ilvl="3" w:tplc="8A763210">
      <w:start w:val="1"/>
      <w:numFmt w:val="bullet"/>
      <w:lvlText w:val=""/>
      <w:lvlJc w:val="left"/>
      <w:pPr>
        <w:ind w:left="2880" w:hanging="360"/>
      </w:pPr>
      <w:rPr>
        <w:rFonts w:ascii="Symbol" w:hAnsi="Symbol" w:hint="default"/>
      </w:rPr>
    </w:lvl>
    <w:lvl w:ilvl="4" w:tplc="021EB572">
      <w:start w:val="1"/>
      <w:numFmt w:val="bullet"/>
      <w:lvlText w:val="o"/>
      <w:lvlJc w:val="left"/>
      <w:pPr>
        <w:ind w:left="3600" w:hanging="360"/>
      </w:pPr>
      <w:rPr>
        <w:rFonts w:ascii="Courier New" w:hAnsi="Courier New" w:cs="Courier New" w:hint="default"/>
      </w:rPr>
    </w:lvl>
    <w:lvl w:ilvl="5" w:tplc="76A05544">
      <w:start w:val="1"/>
      <w:numFmt w:val="bullet"/>
      <w:lvlText w:val=""/>
      <w:lvlJc w:val="left"/>
      <w:pPr>
        <w:ind w:left="4320" w:hanging="360"/>
      </w:pPr>
      <w:rPr>
        <w:rFonts w:ascii="Wingdings" w:hAnsi="Wingdings" w:hint="default"/>
      </w:rPr>
    </w:lvl>
    <w:lvl w:ilvl="6" w:tplc="A51A3F76">
      <w:start w:val="1"/>
      <w:numFmt w:val="bullet"/>
      <w:lvlText w:val=""/>
      <w:lvlJc w:val="left"/>
      <w:pPr>
        <w:ind w:left="5040" w:hanging="360"/>
      </w:pPr>
      <w:rPr>
        <w:rFonts w:ascii="Symbol" w:hAnsi="Symbol" w:hint="default"/>
      </w:rPr>
    </w:lvl>
    <w:lvl w:ilvl="7" w:tplc="E53A6648">
      <w:start w:val="1"/>
      <w:numFmt w:val="bullet"/>
      <w:lvlText w:val="o"/>
      <w:lvlJc w:val="left"/>
      <w:pPr>
        <w:ind w:left="5760" w:hanging="360"/>
      </w:pPr>
      <w:rPr>
        <w:rFonts w:ascii="Courier New" w:hAnsi="Courier New" w:cs="Courier New" w:hint="default"/>
      </w:rPr>
    </w:lvl>
    <w:lvl w:ilvl="8" w:tplc="34DE7B08">
      <w:start w:val="1"/>
      <w:numFmt w:val="bullet"/>
      <w:lvlText w:val=""/>
      <w:lvlJc w:val="left"/>
      <w:pPr>
        <w:ind w:left="6480" w:hanging="360"/>
      </w:pPr>
      <w:rPr>
        <w:rFonts w:ascii="Wingdings" w:hAnsi="Wingdings" w:hint="default"/>
      </w:rPr>
    </w:lvl>
  </w:abstractNum>
  <w:abstractNum w:abstractNumId="57" w15:restartNumberingAfterBreak="0">
    <w:nsid w:val="43DC0A97"/>
    <w:multiLevelType w:val="hybridMultilevel"/>
    <w:tmpl w:val="CD281058"/>
    <w:lvl w:ilvl="0" w:tplc="7D9E93A6">
      <w:start w:val="43"/>
      <w:numFmt w:val="decimal"/>
      <w:lvlText w:val="%1"/>
      <w:lvlJc w:val="left"/>
      <w:pPr>
        <w:ind w:left="720" w:hanging="360"/>
      </w:pPr>
      <w:rPr>
        <w:rFonts w:hint="default"/>
      </w:rPr>
    </w:lvl>
    <w:lvl w:ilvl="1" w:tplc="E4C03190">
      <w:start w:val="1"/>
      <w:numFmt w:val="lowerLetter"/>
      <w:lvlText w:val="%2."/>
      <w:lvlJc w:val="left"/>
      <w:pPr>
        <w:ind w:left="1440" w:hanging="360"/>
      </w:pPr>
    </w:lvl>
    <w:lvl w:ilvl="2" w:tplc="CD0282C0">
      <w:start w:val="1"/>
      <w:numFmt w:val="lowerRoman"/>
      <w:lvlText w:val="%3."/>
      <w:lvlJc w:val="right"/>
      <w:pPr>
        <w:ind w:left="2160" w:hanging="180"/>
      </w:pPr>
    </w:lvl>
    <w:lvl w:ilvl="3" w:tplc="6F6012B2">
      <w:start w:val="1"/>
      <w:numFmt w:val="decimal"/>
      <w:lvlText w:val="%4."/>
      <w:lvlJc w:val="left"/>
      <w:pPr>
        <w:ind w:left="2880" w:hanging="360"/>
      </w:pPr>
    </w:lvl>
    <w:lvl w:ilvl="4" w:tplc="923A2026">
      <w:start w:val="1"/>
      <w:numFmt w:val="lowerLetter"/>
      <w:lvlText w:val="%5."/>
      <w:lvlJc w:val="left"/>
      <w:pPr>
        <w:ind w:left="3600" w:hanging="360"/>
      </w:pPr>
    </w:lvl>
    <w:lvl w:ilvl="5" w:tplc="A73E81C6">
      <w:start w:val="1"/>
      <w:numFmt w:val="lowerRoman"/>
      <w:lvlText w:val="%6."/>
      <w:lvlJc w:val="right"/>
      <w:pPr>
        <w:ind w:left="4320" w:hanging="180"/>
      </w:pPr>
    </w:lvl>
    <w:lvl w:ilvl="6" w:tplc="2EDADE06">
      <w:start w:val="1"/>
      <w:numFmt w:val="decimal"/>
      <w:lvlText w:val="%7."/>
      <w:lvlJc w:val="left"/>
      <w:pPr>
        <w:ind w:left="5040" w:hanging="360"/>
      </w:pPr>
    </w:lvl>
    <w:lvl w:ilvl="7" w:tplc="29E829E2">
      <w:start w:val="1"/>
      <w:numFmt w:val="lowerLetter"/>
      <w:lvlText w:val="%8."/>
      <w:lvlJc w:val="left"/>
      <w:pPr>
        <w:ind w:left="5760" w:hanging="360"/>
      </w:pPr>
    </w:lvl>
    <w:lvl w:ilvl="8" w:tplc="261C4A52">
      <w:start w:val="1"/>
      <w:numFmt w:val="lowerRoman"/>
      <w:lvlText w:val="%9."/>
      <w:lvlJc w:val="right"/>
      <w:pPr>
        <w:ind w:left="6480" w:hanging="180"/>
      </w:pPr>
    </w:lvl>
  </w:abstractNum>
  <w:abstractNum w:abstractNumId="58" w15:restartNumberingAfterBreak="0">
    <w:nsid w:val="454533DA"/>
    <w:multiLevelType w:val="hybridMultilevel"/>
    <w:tmpl w:val="D5DAAC8A"/>
    <w:lvl w:ilvl="0" w:tplc="A23E8FC2">
      <w:start w:val="1"/>
      <w:numFmt w:val="lowerLetter"/>
      <w:lvlText w:val="%1)"/>
      <w:lvlJc w:val="left"/>
      <w:pPr>
        <w:ind w:left="1348" w:hanging="360"/>
      </w:pPr>
      <w:rPr>
        <w:b w:val="0"/>
        <w:bCs/>
        <w:strike w:val="0"/>
        <w:u w:val="none"/>
      </w:rPr>
    </w:lvl>
    <w:lvl w:ilvl="1" w:tplc="87006B10">
      <w:start w:val="1"/>
      <w:numFmt w:val="lowerLetter"/>
      <w:lvlText w:val="%2."/>
      <w:lvlJc w:val="left"/>
      <w:pPr>
        <w:ind w:left="2068" w:hanging="360"/>
      </w:pPr>
    </w:lvl>
    <w:lvl w:ilvl="2" w:tplc="D3E8FAC0">
      <w:start w:val="1"/>
      <w:numFmt w:val="lowerRoman"/>
      <w:lvlText w:val="%3."/>
      <w:lvlJc w:val="right"/>
      <w:pPr>
        <w:ind w:left="2788" w:hanging="180"/>
      </w:pPr>
    </w:lvl>
    <w:lvl w:ilvl="3" w:tplc="5728F51E">
      <w:start w:val="1"/>
      <w:numFmt w:val="decimal"/>
      <w:lvlText w:val="%4."/>
      <w:lvlJc w:val="left"/>
      <w:pPr>
        <w:ind w:left="3508" w:hanging="360"/>
      </w:pPr>
    </w:lvl>
    <w:lvl w:ilvl="4" w:tplc="0E64728A">
      <w:start w:val="1"/>
      <w:numFmt w:val="lowerLetter"/>
      <w:lvlText w:val="%5."/>
      <w:lvlJc w:val="left"/>
      <w:pPr>
        <w:ind w:left="4228" w:hanging="360"/>
      </w:pPr>
    </w:lvl>
    <w:lvl w:ilvl="5" w:tplc="7E867D14">
      <w:start w:val="1"/>
      <w:numFmt w:val="lowerRoman"/>
      <w:lvlText w:val="%6."/>
      <w:lvlJc w:val="right"/>
      <w:pPr>
        <w:ind w:left="4948" w:hanging="180"/>
      </w:pPr>
    </w:lvl>
    <w:lvl w:ilvl="6" w:tplc="0BA86E32">
      <w:start w:val="1"/>
      <w:numFmt w:val="decimal"/>
      <w:lvlText w:val="%7."/>
      <w:lvlJc w:val="left"/>
      <w:pPr>
        <w:ind w:left="5668" w:hanging="360"/>
      </w:pPr>
    </w:lvl>
    <w:lvl w:ilvl="7" w:tplc="E52C8D12">
      <w:start w:val="1"/>
      <w:numFmt w:val="lowerLetter"/>
      <w:lvlText w:val="%8."/>
      <w:lvlJc w:val="left"/>
      <w:pPr>
        <w:ind w:left="6388" w:hanging="360"/>
      </w:pPr>
    </w:lvl>
    <w:lvl w:ilvl="8" w:tplc="97B6A17E">
      <w:start w:val="1"/>
      <w:numFmt w:val="lowerRoman"/>
      <w:lvlText w:val="%9."/>
      <w:lvlJc w:val="right"/>
      <w:pPr>
        <w:ind w:left="7108" w:hanging="180"/>
      </w:pPr>
    </w:lvl>
  </w:abstractNum>
  <w:abstractNum w:abstractNumId="59" w15:restartNumberingAfterBreak="0">
    <w:nsid w:val="4614404E"/>
    <w:multiLevelType w:val="hybridMultilevel"/>
    <w:tmpl w:val="7DA46AE8"/>
    <w:lvl w:ilvl="0" w:tplc="9C6C4D14">
      <w:start w:val="1"/>
      <w:numFmt w:val="lowerLetter"/>
      <w:lvlText w:val="%1)"/>
      <w:lvlJc w:val="left"/>
      <w:pPr>
        <w:ind w:left="360" w:hanging="360"/>
      </w:pPr>
      <w:rPr>
        <w:b w:val="0"/>
        <w:bCs/>
        <w:strike w:val="0"/>
        <w:u w:val="none"/>
      </w:rPr>
    </w:lvl>
    <w:lvl w:ilvl="1" w:tplc="782CAA76">
      <w:start w:val="1"/>
      <w:numFmt w:val="lowerLetter"/>
      <w:lvlText w:val="%2."/>
      <w:lvlJc w:val="left"/>
      <w:pPr>
        <w:ind w:left="1080" w:hanging="360"/>
      </w:pPr>
    </w:lvl>
    <w:lvl w:ilvl="2" w:tplc="0E4CE96C">
      <w:start w:val="1"/>
      <w:numFmt w:val="lowerRoman"/>
      <w:lvlText w:val="%3."/>
      <w:lvlJc w:val="right"/>
      <w:pPr>
        <w:ind w:left="1800" w:hanging="180"/>
      </w:pPr>
    </w:lvl>
    <w:lvl w:ilvl="3" w:tplc="9476DEEA">
      <w:start w:val="1"/>
      <w:numFmt w:val="decimal"/>
      <w:lvlText w:val="%4."/>
      <w:lvlJc w:val="left"/>
      <w:pPr>
        <w:ind w:left="2520" w:hanging="360"/>
      </w:pPr>
    </w:lvl>
    <w:lvl w:ilvl="4" w:tplc="3DD8E7AE">
      <w:start w:val="1"/>
      <w:numFmt w:val="lowerLetter"/>
      <w:lvlText w:val="%5."/>
      <w:lvlJc w:val="left"/>
      <w:pPr>
        <w:ind w:left="3240" w:hanging="360"/>
      </w:pPr>
    </w:lvl>
    <w:lvl w:ilvl="5" w:tplc="AF6EA34E">
      <w:start w:val="1"/>
      <w:numFmt w:val="lowerRoman"/>
      <w:lvlText w:val="%6."/>
      <w:lvlJc w:val="right"/>
      <w:pPr>
        <w:ind w:left="3960" w:hanging="180"/>
      </w:pPr>
    </w:lvl>
    <w:lvl w:ilvl="6" w:tplc="4FEED094">
      <w:start w:val="1"/>
      <w:numFmt w:val="decimal"/>
      <w:lvlText w:val="%7."/>
      <w:lvlJc w:val="left"/>
      <w:pPr>
        <w:ind w:left="4680" w:hanging="360"/>
      </w:pPr>
    </w:lvl>
    <w:lvl w:ilvl="7" w:tplc="7AB04C44">
      <w:start w:val="1"/>
      <w:numFmt w:val="lowerLetter"/>
      <w:lvlText w:val="%8."/>
      <w:lvlJc w:val="left"/>
      <w:pPr>
        <w:ind w:left="5400" w:hanging="360"/>
      </w:pPr>
    </w:lvl>
    <w:lvl w:ilvl="8" w:tplc="6150CBAC">
      <w:start w:val="1"/>
      <w:numFmt w:val="lowerRoman"/>
      <w:lvlText w:val="%9."/>
      <w:lvlJc w:val="right"/>
      <w:pPr>
        <w:ind w:left="6120" w:hanging="180"/>
      </w:pPr>
    </w:lvl>
  </w:abstractNum>
  <w:abstractNum w:abstractNumId="60" w15:restartNumberingAfterBreak="0">
    <w:nsid w:val="471F3BC8"/>
    <w:multiLevelType w:val="hybridMultilevel"/>
    <w:tmpl w:val="58F06546"/>
    <w:lvl w:ilvl="0" w:tplc="85B6173C">
      <w:start w:val="1"/>
      <w:numFmt w:val="bullet"/>
      <w:lvlRestart w:val="0"/>
      <w:pStyle w:val="Tiret2"/>
      <w:lvlText w:val="–"/>
      <w:lvlJc w:val="left"/>
      <w:pPr>
        <w:tabs>
          <w:tab w:val="num" w:pos="1984"/>
        </w:tabs>
        <w:ind w:left="1984" w:hanging="567"/>
      </w:pPr>
    </w:lvl>
    <w:lvl w:ilvl="1" w:tplc="A3AA2576">
      <w:start w:val="1"/>
      <w:numFmt w:val="bullet"/>
      <w:lvlText w:val="o"/>
      <w:lvlJc w:val="left"/>
      <w:pPr>
        <w:ind w:left="1440" w:hanging="360"/>
      </w:pPr>
      <w:rPr>
        <w:rFonts w:ascii="Courier New" w:eastAsia="Courier New" w:hAnsi="Courier New" w:cs="Courier New" w:hint="default"/>
      </w:rPr>
    </w:lvl>
    <w:lvl w:ilvl="2" w:tplc="99C81ECE">
      <w:start w:val="1"/>
      <w:numFmt w:val="bullet"/>
      <w:lvlText w:val="§"/>
      <w:lvlJc w:val="left"/>
      <w:pPr>
        <w:ind w:left="2160" w:hanging="360"/>
      </w:pPr>
      <w:rPr>
        <w:rFonts w:ascii="Wingdings" w:eastAsia="Wingdings" w:hAnsi="Wingdings" w:cs="Wingdings" w:hint="default"/>
      </w:rPr>
    </w:lvl>
    <w:lvl w:ilvl="3" w:tplc="4B845420">
      <w:start w:val="1"/>
      <w:numFmt w:val="bullet"/>
      <w:lvlText w:val="·"/>
      <w:lvlJc w:val="left"/>
      <w:pPr>
        <w:ind w:left="2880" w:hanging="360"/>
      </w:pPr>
      <w:rPr>
        <w:rFonts w:ascii="Symbol" w:eastAsia="Symbol" w:hAnsi="Symbol" w:cs="Symbol" w:hint="default"/>
      </w:rPr>
    </w:lvl>
    <w:lvl w:ilvl="4" w:tplc="D6840380">
      <w:start w:val="1"/>
      <w:numFmt w:val="bullet"/>
      <w:lvlText w:val="o"/>
      <w:lvlJc w:val="left"/>
      <w:pPr>
        <w:ind w:left="3600" w:hanging="360"/>
      </w:pPr>
      <w:rPr>
        <w:rFonts w:ascii="Courier New" w:eastAsia="Courier New" w:hAnsi="Courier New" w:cs="Courier New" w:hint="default"/>
      </w:rPr>
    </w:lvl>
    <w:lvl w:ilvl="5" w:tplc="8446EFB4">
      <w:start w:val="1"/>
      <w:numFmt w:val="bullet"/>
      <w:lvlText w:val="§"/>
      <w:lvlJc w:val="left"/>
      <w:pPr>
        <w:ind w:left="4320" w:hanging="360"/>
      </w:pPr>
      <w:rPr>
        <w:rFonts w:ascii="Wingdings" w:eastAsia="Wingdings" w:hAnsi="Wingdings" w:cs="Wingdings" w:hint="default"/>
      </w:rPr>
    </w:lvl>
    <w:lvl w:ilvl="6" w:tplc="6CB48D88">
      <w:start w:val="1"/>
      <w:numFmt w:val="bullet"/>
      <w:lvlText w:val="·"/>
      <w:lvlJc w:val="left"/>
      <w:pPr>
        <w:ind w:left="5040" w:hanging="360"/>
      </w:pPr>
      <w:rPr>
        <w:rFonts w:ascii="Symbol" w:eastAsia="Symbol" w:hAnsi="Symbol" w:cs="Symbol" w:hint="default"/>
      </w:rPr>
    </w:lvl>
    <w:lvl w:ilvl="7" w:tplc="FBF24074">
      <w:start w:val="1"/>
      <w:numFmt w:val="bullet"/>
      <w:lvlText w:val="o"/>
      <w:lvlJc w:val="left"/>
      <w:pPr>
        <w:ind w:left="5760" w:hanging="360"/>
      </w:pPr>
      <w:rPr>
        <w:rFonts w:ascii="Courier New" w:eastAsia="Courier New" w:hAnsi="Courier New" w:cs="Courier New" w:hint="default"/>
      </w:rPr>
    </w:lvl>
    <w:lvl w:ilvl="8" w:tplc="15665D14">
      <w:start w:val="1"/>
      <w:numFmt w:val="bullet"/>
      <w:lvlText w:val="§"/>
      <w:lvlJc w:val="left"/>
      <w:pPr>
        <w:ind w:left="6480" w:hanging="360"/>
      </w:pPr>
      <w:rPr>
        <w:rFonts w:ascii="Wingdings" w:eastAsia="Wingdings" w:hAnsi="Wingdings" w:cs="Wingdings" w:hint="default"/>
      </w:rPr>
    </w:lvl>
  </w:abstractNum>
  <w:abstractNum w:abstractNumId="61" w15:restartNumberingAfterBreak="0">
    <w:nsid w:val="482275D0"/>
    <w:multiLevelType w:val="hybridMultilevel"/>
    <w:tmpl w:val="EFC62714"/>
    <w:lvl w:ilvl="0" w:tplc="792041A4">
      <w:start w:val="1"/>
      <w:numFmt w:val="bullet"/>
      <w:lvlRestart w:val="0"/>
      <w:pStyle w:val="Bullet0"/>
      <w:lvlText w:val=""/>
      <w:lvlJc w:val="left"/>
      <w:pPr>
        <w:tabs>
          <w:tab w:val="num" w:pos="850"/>
        </w:tabs>
        <w:ind w:left="850" w:hanging="850"/>
      </w:pPr>
      <w:rPr>
        <w:rFonts w:ascii="Symbol" w:hAnsi="Symbol" w:hint="default"/>
      </w:rPr>
    </w:lvl>
    <w:lvl w:ilvl="1" w:tplc="A018321C">
      <w:start w:val="1"/>
      <w:numFmt w:val="bullet"/>
      <w:lvlText w:val="o"/>
      <w:lvlJc w:val="left"/>
      <w:pPr>
        <w:ind w:left="1440" w:hanging="360"/>
      </w:pPr>
      <w:rPr>
        <w:rFonts w:ascii="Courier New" w:eastAsia="Courier New" w:hAnsi="Courier New" w:cs="Courier New" w:hint="default"/>
      </w:rPr>
    </w:lvl>
    <w:lvl w:ilvl="2" w:tplc="DFB60554">
      <w:start w:val="1"/>
      <w:numFmt w:val="bullet"/>
      <w:lvlText w:val="§"/>
      <w:lvlJc w:val="left"/>
      <w:pPr>
        <w:ind w:left="2160" w:hanging="360"/>
      </w:pPr>
      <w:rPr>
        <w:rFonts w:ascii="Wingdings" w:eastAsia="Wingdings" w:hAnsi="Wingdings" w:cs="Wingdings" w:hint="default"/>
      </w:rPr>
    </w:lvl>
    <w:lvl w:ilvl="3" w:tplc="C64E1886">
      <w:start w:val="1"/>
      <w:numFmt w:val="bullet"/>
      <w:lvlText w:val="·"/>
      <w:lvlJc w:val="left"/>
      <w:pPr>
        <w:ind w:left="2880" w:hanging="360"/>
      </w:pPr>
      <w:rPr>
        <w:rFonts w:ascii="Symbol" w:eastAsia="Symbol" w:hAnsi="Symbol" w:cs="Symbol" w:hint="default"/>
      </w:rPr>
    </w:lvl>
    <w:lvl w:ilvl="4" w:tplc="30A0D98C">
      <w:start w:val="1"/>
      <w:numFmt w:val="bullet"/>
      <w:lvlText w:val="o"/>
      <w:lvlJc w:val="left"/>
      <w:pPr>
        <w:ind w:left="3600" w:hanging="360"/>
      </w:pPr>
      <w:rPr>
        <w:rFonts w:ascii="Courier New" w:eastAsia="Courier New" w:hAnsi="Courier New" w:cs="Courier New" w:hint="default"/>
      </w:rPr>
    </w:lvl>
    <w:lvl w:ilvl="5" w:tplc="571C5C3C">
      <w:start w:val="1"/>
      <w:numFmt w:val="bullet"/>
      <w:lvlText w:val="§"/>
      <w:lvlJc w:val="left"/>
      <w:pPr>
        <w:ind w:left="4320" w:hanging="360"/>
      </w:pPr>
      <w:rPr>
        <w:rFonts w:ascii="Wingdings" w:eastAsia="Wingdings" w:hAnsi="Wingdings" w:cs="Wingdings" w:hint="default"/>
      </w:rPr>
    </w:lvl>
    <w:lvl w:ilvl="6" w:tplc="0574AFCA">
      <w:start w:val="1"/>
      <w:numFmt w:val="bullet"/>
      <w:lvlText w:val="·"/>
      <w:lvlJc w:val="left"/>
      <w:pPr>
        <w:ind w:left="5040" w:hanging="360"/>
      </w:pPr>
      <w:rPr>
        <w:rFonts w:ascii="Symbol" w:eastAsia="Symbol" w:hAnsi="Symbol" w:cs="Symbol" w:hint="default"/>
      </w:rPr>
    </w:lvl>
    <w:lvl w:ilvl="7" w:tplc="566CCA36">
      <w:start w:val="1"/>
      <w:numFmt w:val="bullet"/>
      <w:lvlText w:val="o"/>
      <w:lvlJc w:val="left"/>
      <w:pPr>
        <w:ind w:left="5760" w:hanging="360"/>
      </w:pPr>
      <w:rPr>
        <w:rFonts w:ascii="Courier New" w:eastAsia="Courier New" w:hAnsi="Courier New" w:cs="Courier New" w:hint="default"/>
      </w:rPr>
    </w:lvl>
    <w:lvl w:ilvl="8" w:tplc="35125E36">
      <w:start w:val="1"/>
      <w:numFmt w:val="bullet"/>
      <w:lvlText w:val="§"/>
      <w:lvlJc w:val="left"/>
      <w:pPr>
        <w:ind w:left="6480" w:hanging="360"/>
      </w:pPr>
      <w:rPr>
        <w:rFonts w:ascii="Wingdings" w:eastAsia="Wingdings" w:hAnsi="Wingdings" w:cs="Wingdings" w:hint="default"/>
      </w:rPr>
    </w:lvl>
  </w:abstractNum>
  <w:abstractNum w:abstractNumId="62" w15:restartNumberingAfterBreak="0">
    <w:nsid w:val="4AC102B5"/>
    <w:multiLevelType w:val="hybridMultilevel"/>
    <w:tmpl w:val="2FA65010"/>
    <w:lvl w:ilvl="0" w:tplc="D7A8CA60">
      <w:start w:val="1"/>
      <w:numFmt w:val="bullet"/>
      <w:lvlText w:val=""/>
      <w:lvlJc w:val="left"/>
      <w:pPr>
        <w:ind w:left="720" w:hanging="360"/>
      </w:pPr>
      <w:rPr>
        <w:rFonts w:ascii="Symbol" w:hAnsi="Symbol" w:hint="default"/>
      </w:rPr>
    </w:lvl>
    <w:lvl w:ilvl="1" w:tplc="3858ED8E">
      <w:start w:val="1"/>
      <w:numFmt w:val="bullet"/>
      <w:lvlText w:val="o"/>
      <w:lvlJc w:val="left"/>
      <w:pPr>
        <w:ind w:left="1440" w:hanging="360"/>
      </w:pPr>
      <w:rPr>
        <w:rFonts w:ascii="Courier New" w:hAnsi="Courier New" w:hint="default"/>
      </w:rPr>
    </w:lvl>
    <w:lvl w:ilvl="2" w:tplc="FE5A835E">
      <w:start w:val="1"/>
      <w:numFmt w:val="bullet"/>
      <w:lvlText w:val=""/>
      <w:lvlJc w:val="left"/>
      <w:pPr>
        <w:ind w:left="2160" w:hanging="360"/>
      </w:pPr>
      <w:rPr>
        <w:rFonts w:ascii="Wingdings" w:hAnsi="Wingdings" w:hint="default"/>
      </w:rPr>
    </w:lvl>
    <w:lvl w:ilvl="3" w:tplc="0AB05E2A">
      <w:start w:val="1"/>
      <w:numFmt w:val="bullet"/>
      <w:lvlText w:val=""/>
      <w:lvlJc w:val="left"/>
      <w:pPr>
        <w:ind w:left="2880" w:hanging="360"/>
      </w:pPr>
      <w:rPr>
        <w:rFonts w:ascii="Symbol" w:hAnsi="Symbol" w:hint="default"/>
      </w:rPr>
    </w:lvl>
    <w:lvl w:ilvl="4" w:tplc="01F20480">
      <w:start w:val="1"/>
      <w:numFmt w:val="bullet"/>
      <w:lvlText w:val="o"/>
      <w:lvlJc w:val="left"/>
      <w:pPr>
        <w:ind w:left="3600" w:hanging="360"/>
      </w:pPr>
      <w:rPr>
        <w:rFonts w:ascii="Courier New" w:hAnsi="Courier New" w:hint="default"/>
      </w:rPr>
    </w:lvl>
    <w:lvl w:ilvl="5" w:tplc="0C4E5BC0">
      <w:start w:val="1"/>
      <w:numFmt w:val="bullet"/>
      <w:lvlText w:val=""/>
      <w:lvlJc w:val="left"/>
      <w:pPr>
        <w:ind w:left="4320" w:hanging="360"/>
      </w:pPr>
      <w:rPr>
        <w:rFonts w:ascii="Wingdings" w:hAnsi="Wingdings" w:hint="default"/>
      </w:rPr>
    </w:lvl>
    <w:lvl w:ilvl="6" w:tplc="670233D6">
      <w:start w:val="1"/>
      <w:numFmt w:val="bullet"/>
      <w:lvlText w:val=""/>
      <w:lvlJc w:val="left"/>
      <w:pPr>
        <w:ind w:left="5040" w:hanging="360"/>
      </w:pPr>
      <w:rPr>
        <w:rFonts w:ascii="Symbol" w:hAnsi="Symbol" w:hint="default"/>
      </w:rPr>
    </w:lvl>
    <w:lvl w:ilvl="7" w:tplc="F4BE9F2A">
      <w:start w:val="1"/>
      <w:numFmt w:val="bullet"/>
      <w:lvlText w:val="o"/>
      <w:lvlJc w:val="left"/>
      <w:pPr>
        <w:ind w:left="5760" w:hanging="360"/>
      </w:pPr>
      <w:rPr>
        <w:rFonts w:ascii="Courier New" w:hAnsi="Courier New" w:hint="default"/>
      </w:rPr>
    </w:lvl>
    <w:lvl w:ilvl="8" w:tplc="98AA462E">
      <w:start w:val="1"/>
      <w:numFmt w:val="bullet"/>
      <w:lvlText w:val=""/>
      <w:lvlJc w:val="left"/>
      <w:pPr>
        <w:ind w:left="6480" w:hanging="360"/>
      </w:pPr>
      <w:rPr>
        <w:rFonts w:ascii="Wingdings" w:hAnsi="Wingdings" w:hint="default"/>
      </w:rPr>
    </w:lvl>
  </w:abstractNum>
  <w:abstractNum w:abstractNumId="63" w15:restartNumberingAfterBreak="0">
    <w:nsid w:val="4BB2349D"/>
    <w:multiLevelType w:val="hybridMultilevel"/>
    <w:tmpl w:val="4300A4D6"/>
    <w:lvl w:ilvl="0" w:tplc="5246A3E0">
      <w:start w:val="1"/>
      <w:numFmt w:val="bullet"/>
      <w:lvlText w:val="·"/>
      <w:lvlJc w:val="left"/>
      <w:pPr>
        <w:ind w:left="927" w:hanging="360"/>
      </w:pPr>
      <w:rPr>
        <w:rFonts w:ascii="Calibri" w:eastAsiaTheme="minorHAnsi" w:hAnsi="Calibri" w:cs="Calibri" w:hint="default"/>
      </w:rPr>
    </w:lvl>
    <w:lvl w:ilvl="1" w:tplc="7C1265FC">
      <w:start w:val="1"/>
      <w:numFmt w:val="bullet"/>
      <w:lvlText w:val="o"/>
      <w:lvlJc w:val="left"/>
      <w:pPr>
        <w:ind w:left="1647" w:hanging="360"/>
      </w:pPr>
      <w:rPr>
        <w:rFonts w:ascii="Courier New" w:hAnsi="Courier New" w:cs="Courier New" w:hint="default"/>
      </w:rPr>
    </w:lvl>
    <w:lvl w:ilvl="2" w:tplc="F47862A0">
      <w:start w:val="1"/>
      <w:numFmt w:val="bullet"/>
      <w:lvlText w:val=""/>
      <w:lvlJc w:val="left"/>
      <w:pPr>
        <w:ind w:left="2367" w:hanging="360"/>
      </w:pPr>
      <w:rPr>
        <w:rFonts w:ascii="Wingdings" w:hAnsi="Wingdings" w:hint="default"/>
      </w:rPr>
    </w:lvl>
    <w:lvl w:ilvl="3" w:tplc="2B1AE6F6">
      <w:start w:val="1"/>
      <w:numFmt w:val="bullet"/>
      <w:lvlText w:val=""/>
      <w:lvlJc w:val="left"/>
      <w:pPr>
        <w:ind w:left="3087" w:hanging="360"/>
      </w:pPr>
      <w:rPr>
        <w:rFonts w:ascii="Symbol" w:hAnsi="Symbol" w:hint="default"/>
      </w:rPr>
    </w:lvl>
    <w:lvl w:ilvl="4" w:tplc="296435E0">
      <w:start w:val="1"/>
      <w:numFmt w:val="bullet"/>
      <w:lvlText w:val="o"/>
      <w:lvlJc w:val="left"/>
      <w:pPr>
        <w:ind w:left="3807" w:hanging="360"/>
      </w:pPr>
      <w:rPr>
        <w:rFonts w:ascii="Courier New" w:hAnsi="Courier New" w:cs="Courier New" w:hint="default"/>
      </w:rPr>
    </w:lvl>
    <w:lvl w:ilvl="5" w:tplc="20640214">
      <w:start w:val="1"/>
      <w:numFmt w:val="bullet"/>
      <w:lvlText w:val=""/>
      <w:lvlJc w:val="left"/>
      <w:pPr>
        <w:ind w:left="4527" w:hanging="360"/>
      </w:pPr>
      <w:rPr>
        <w:rFonts w:ascii="Wingdings" w:hAnsi="Wingdings" w:hint="default"/>
      </w:rPr>
    </w:lvl>
    <w:lvl w:ilvl="6" w:tplc="20CC7422">
      <w:start w:val="1"/>
      <w:numFmt w:val="bullet"/>
      <w:lvlText w:val=""/>
      <w:lvlJc w:val="left"/>
      <w:pPr>
        <w:ind w:left="5247" w:hanging="360"/>
      </w:pPr>
      <w:rPr>
        <w:rFonts w:ascii="Symbol" w:hAnsi="Symbol" w:hint="default"/>
      </w:rPr>
    </w:lvl>
    <w:lvl w:ilvl="7" w:tplc="C6A07618">
      <w:start w:val="1"/>
      <w:numFmt w:val="bullet"/>
      <w:lvlText w:val="o"/>
      <w:lvlJc w:val="left"/>
      <w:pPr>
        <w:ind w:left="5967" w:hanging="360"/>
      </w:pPr>
      <w:rPr>
        <w:rFonts w:ascii="Courier New" w:hAnsi="Courier New" w:cs="Courier New" w:hint="default"/>
      </w:rPr>
    </w:lvl>
    <w:lvl w:ilvl="8" w:tplc="F5B249BA">
      <w:start w:val="1"/>
      <w:numFmt w:val="bullet"/>
      <w:lvlText w:val=""/>
      <w:lvlJc w:val="left"/>
      <w:pPr>
        <w:ind w:left="6687" w:hanging="360"/>
      </w:pPr>
      <w:rPr>
        <w:rFonts w:ascii="Wingdings" w:hAnsi="Wingdings" w:hint="default"/>
      </w:rPr>
    </w:lvl>
  </w:abstractNum>
  <w:abstractNum w:abstractNumId="64" w15:restartNumberingAfterBreak="0">
    <w:nsid w:val="4CB74D6F"/>
    <w:multiLevelType w:val="hybridMultilevel"/>
    <w:tmpl w:val="D2826A54"/>
    <w:lvl w:ilvl="0" w:tplc="9D6263A6">
      <w:start w:val="1"/>
      <w:numFmt w:val="bullet"/>
      <w:lvlText w:val=""/>
      <w:lvlJc w:val="left"/>
      <w:pPr>
        <w:ind w:left="720" w:hanging="360"/>
      </w:pPr>
      <w:rPr>
        <w:rFonts w:ascii="Symbol" w:hAnsi="Symbol" w:hint="default"/>
      </w:rPr>
    </w:lvl>
    <w:lvl w:ilvl="1" w:tplc="6D168760">
      <w:start w:val="1"/>
      <w:numFmt w:val="bullet"/>
      <w:lvlText w:val="o"/>
      <w:lvlJc w:val="left"/>
      <w:pPr>
        <w:ind w:left="1440" w:hanging="360"/>
      </w:pPr>
      <w:rPr>
        <w:rFonts w:ascii="Courier New" w:hAnsi="Courier New" w:cs="Courier New" w:hint="default"/>
      </w:rPr>
    </w:lvl>
    <w:lvl w:ilvl="2" w:tplc="10529D06">
      <w:start w:val="1"/>
      <w:numFmt w:val="bullet"/>
      <w:lvlText w:val=""/>
      <w:lvlJc w:val="left"/>
      <w:pPr>
        <w:ind w:left="2160" w:hanging="360"/>
      </w:pPr>
      <w:rPr>
        <w:rFonts w:ascii="Wingdings" w:hAnsi="Wingdings" w:hint="default"/>
      </w:rPr>
    </w:lvl>
    <w:lvl w:ilvl="3" w:tplc="73E22574">
      <w:start w:val="1"/>
      <w:numFmt w:val="bullet"/>
      <w:lvlText w:val=""/>
      <w:lvlJc w:val="left"/>
      <w:pPr>
        <w:ind w:left="2880" w:hanging="360"/>
      </w:pPr>
      <w:rPr>
        <w:rFonts w:ascii="Symbol" w:hAnsi="Symbol" w:hint="default"/>
      </w:rPr>
    </w:lvl>
    <w:lvl w:ilvl="4" w:tplc="3F38D6BE">
      <w:start w:val="1"/>
      <w:numFmt w:val="bullet"/>
      <w:lvlText w:val="o"/>
      <w:lvlJc w:val="left"/>
      <w:pPr>
        <w:ind w:left="3600" w:hanging="360"/>
      </w:pPr>
      <w:rPr>
        <w:rFonts w:ascii="Courier New" w:hAnsi="Courier New" w:cs="Courier New" w:hint="default"/>
      </w:rPr>
    </w:lvl>
    <w:lvl w:ilvl="5" w:tplc="DC8A3830">
      <w:start w:val="1"/>
      <w:numFmt w:val="bullet"/>
      <w:lvlText w:val=""/>
      <w:lvlJc w:val="left"/>
      <w:pPr>
        <w:ind w:left="4320" w:hanging="360"/>
      </w:pPr>
      <w:rPr>
        <w:rFonts w:ascii="Wingdings" w:hAnsi="Wingdings" w:hint="default"/>
      </w:rPr>
    </w:lvl>
    <w:lvl w:ilvl="6" w:tplc="DACE8C72">
      <w:start w:val="1"/>
      <w:numFmt w:val="bullet"/>
      <w:lvlText w:val=""/>
      <w:lvlJc w:val="left"/>
      <w:pPr>
        <w:ind w:left="5040" w:hanging="360"/>
      </w:pPr>
      <w:rPr>
        <w:rFonts w:ascii="Symbol" w:hAnsi="Symbol" w:hint="default"/>
      </w:rPr>
    </w:lvl>
    <w:lvl w:ilvl="7" w:tplc="66D8F984">
      <w:start w:val="1"/>
      <w:numFmt w:val="bullet"/>
      <w:lvlText w:val="o"/>
      <w:lvlJc w:val="left"/>
      <w:pPr>
        <w:ind w:left="5760" w:hanging="360"/>
      </w:pPr>
      <w:rPr>
        <w:rFonts w:ascii="Courier New" w:hAnsi="Courier New" w:cs="Courier New" w:hint="default"/>
      </w:rPr>
    </w:lvl>
    <w:lvl w:ilvl="8" w:tplc="F872E0F6">
      <w:start w:val="1"/>
      <w:numFmt w:val="bullet"/>
      <w:lvlText w:val=""/>
      <w:lvlJc w:val="left"/>
      <w:pPr>
        <w:ind w:left="6480" w:hanging="360"/>
      </w:pPr>
      <w:rPr>
        <w:rFonts w:ascii="Wingdings" w:hAnsi="Wingdings" w:hint="default"/>
      </w:rPr>
    </w:lvl>
  </w:abstractNum>
  <w:abstractNum w:abstractNumId="65" w15:restartNumberingAfterBreak="0">
    <w:nsid w:val="4CD26AC3"/>
    <w:multiLevelType w:val="multilevel"/>
    <w:tmpl w:val="FA82F67A"/>
    <w:lvl w:ilvl="0">
      <w:start w:val="2"/>
      <w:numFmt w:val="decimal"/>
      <w:lvlText w:val="%1."/>
      <w:lvlJc w:val="left"/>
      <w:pPr>
        <w:ind w:left="1035" w:hanging="1035"/>
      </w:pPr>
      <w:rPr>
        <w:rFonts w:hint="default"/>
      </w:rPr>
    </w:lvl>
    <w:lvl w:ilvl="1">
      <w:start w:val="1"/>
      <w:numFmt w:val="decimal"/>
      <w:lvlText w:val="%1.%2."/>
      <w:lvlJc w:val="left"/>
      <w:pPr>
        <w:ind w:left="1035" w:hanging="1035"/>
      </w:pPr>
      <w:rPr>
        <w:rFonts w:hint="default"/>
        <w:b/>
        <w:bCs/>
        <w:i w:val="0"/>
        <w:iCs/>
      </w:rPr>
    </w:lvl>
    <w:lvl w:ilvl="2">
      <w:start w:val="5"/>
      <w:numFmt w:val="decimal"/>
      <w:lvlText w:val="%1.%2.%3."/>
      <w:lvlJc w:val="left"/>
      <w:pPr>
        <w:ind w:left="1035" w:hanging="1035"/>
      </w:pPr>
      <w:rPr>
        <w:rFonts w:hint="default"/>
      </w:rPr>
    </w:lvl>
    <w:lvl w:ilvl="3">
      <w:start w:val="1"/>
      <w:numFmt w:val="decimal"/>
      <w:lvlText w:val="%1.%2.%3.%4."/>
      <w:lvlJc w:val="left"/>
      <w:pPr>
        <w:ind w:left="1080" w:hanging="1080"/>
      </w:pPr>
      <w:rPr>
        <w:rFonts w:asciiTheme="majorHAnsi" w:hAnsiTheme="majorHAnsi" w:hint="default"/>
        <w:b/>
        <w:bCs w:val="0"/>
        <w:color w:val="0070C0"/>
      </w:rPr>
    </w:lvl>
    <w:lvl w:ilvl="4">
      <w:start w:val="1"/>
      <w:numFmt w:val="decimal"/>
      <w:lvlText w:val="%1.%2.%3.%4.%5."/>
      <w:lvlJc w:val="left"/>
      <w:pPr>
        <w:ind w:left="1080" w:hanging="1080"/>
      </w:pPr>
      <w:rPr>
        <w:rFonts w:hint="default"/>
        <w:b/>
        <w:bCs w:val="0"/>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15:restartNumberingAfterBreak="0">
    <w:nsid w:val="4D4935BD"/>
    <w:multiLevelType w:val="hybridMultilevel"/>
    <w:tmpl w:val="CA4EC9BA"/>
    <w:lvl w:ilvl="0" w:tplc="7B26FC3E">
      <w:start w:val="1"/>
      <w:numFmt w:val="bullet"/>
      <w:lvlRestart w:val="0"/>
      <w:pStyle w:val="Bullet1"/>
      <w:lvlText w:val=""/>
      <w:lvlJc w:val="left"/>
      <w:pPr>
        <w:tabs>
          <w:tab w:val="num" w:pos="1134"/>
        </w:tabs>
        <w:ind w:left="1134" w:hanging="567"/>
      </w:pPr>
      <w:rPr>
        <w:rFonts w:ascii="Symbol" w:hAnsi="Symbol" w:hint="default"/>
      </w:rPr>
    </w:lvl>
    <w:lvl w:ilvl="1" w:tplc="810071D0">
      <w:start w:val="1"/>
      <w:numFmt w:val="bullet"/>
      <w:lvlText w:val="o"/>
      <w:lvlJc w:val="left"/>
      <w:pPr>
        <w:ind w:left="1440" w:hanging="360"/>
      </w:pPr>
      <w:rPr>
        <w:rFonts w:ascii="Courier New" w:eastAsia="Courier New" w:hAnsi="Courier New" w:cs="Courier New" w:hint="default"/>
      </w:rPr>
    </w:lvl>
    <w:lvl w:ilvl="2" w:tplc="D2E05402">
      <w:start w:val="1"/>
      <w:numFmt w:val="bullet"/>
      <w:lvlText w:val="§"/>
      <w:lvlJc w:val="left"/>
      <w:pPr>
        <w:ind w:left="2160" w:hanging="360"/>
      </w:pPr>
      <w:rPr>
        <w:rFonts w:ascii="Wingdings" w:eastAsia="Wingdings" w:hAnsi="Wingdings" w:cs="Wingdings" w:hint="default"/>
      </w:rPr>
    </w:lvl>
    <w:lvl w:ilvl="3" w:tplc="5EFE96D4">
      <w:start w:val="1"/>
      <w:numFmt w:val="bullet"/>
      <w:lvlText w:val="·"/>
      <w:lvlJc w:val="left"/>
      <w:pPr>
        <w:ind w:left="2880" w:hanging="360"/>
      </w:pPr>
      <w:rPr>
        <w:rFonts w:ascii="Symbol" w:eastAsia="Symbol" w:hAnsi="Symbol" w:cs="Symbol" w:hint="default"/>
      </w:rPr>
    </w:lvl>
    <w:lvl w:ilvl="4" w:tplc="C0201E50">
      <w:start w:val="1"/>
      <w:numFmt w:val="bullet"/>
      <w:lvlText w:val="o"/>
      <w:lvlJc w:val="left"/>
      <w:pPr>
        <w:ind w:left="3600" w:hanging="360"/>
      </w:pPr>
      <w:rPr>
        <w:rFonts w:ascii="Courier New" w:eastAsia="Courier New" w:hAnsi="Courier New" w:cs="Courier New" w:hint="default"/>
      </w:rPr>
    </w:lvl>
    <w:lvl w:ilvl="5" w:tplc="591E28F8">
      <w:start w:val="1"/>
      <w:numFmt w:val="bullet"/>
      <w:lvlText w:val="§"/>
      <w:lvlJc w:val="left"/>
      <w:pPr>
        <w:ind w:left="4320" w:hanging="360"/>
      </w:pPr>
      <w:rPr>
        <w:rFonts w:ascii="Wingdings" w:eastAsia="Wingdings" w:hAnsi="Wingdings" w:cs="Wingdings" w:hint="default"/>
      </w:rPr>
    </w:lvl>
    <w:lvl w:ilvl="6" w:tplc="11E4BA60">
      <w:start w:val="1"/>
      <w:numFmt w:val="bullet"/>
      <w:lvlText w:val="·"/>
      <w:lvlJc w:val="left"/>
      <w:pPr>
        <w:ind w:left="5040" w:hanging="360"/>
      </w:pPr>
      <w:rPr>
        <w:rFonts w:ascii="Symbol" w:eastAsia="Symbol" w:hAnsi="Symbol" w:cs="Symbol" w:hint="default"/>
      </w:rPr>
    </w:lvl>
    <w:lvl w:ilvl="7" w:tplc="929E1B12">
      <w:start w:val="1"/>
      <w:numFmt w:val="bullet"/>
      <w:lvlText w:val="o"/>
      <w:lvlJc w:val="left"/>
      <w:pPr>
        <w:ind w:left="5760" w:hanging="360"/>
      </w:pPr>
      <w:rPr>
        <w:rFonts w:ascii="Courier New" w:eastAsia="Courier New" w:hAnsi="Courier New" w:cs="Courier New" w:hint="default"/>
      </w:rPr>
    </w:lvl>
    <w:lvl w:ilvl="8" w:tplc="EA2E6928">
      <w:start w:val="1"/>
      <w:numFmt w:val="bullet"/>
      <w:lvlText w:val="§"/>
      <w:lvlJc w:val="left"/>
      <w:pPr>
        <w:ind w:left="6480" w:hanging="360"/>
      </w:pPr>
      <w:rPr>
        <w:rFonts w:ascii="Wingdings" w:eastAsia="Wingdings" w:hAnsi="Wingdings" w:cs="Wingdings" w:hint="default"/>
      </w:rPr>
    </w:lvl>
  </w:abstractNum>
  <w:abstractNum w:abstractNumId="67" w15:restartNumberingAfterBreak="0">
    <w:nsid w:val="4E002486"/>
    <w:multiLevelType w:val="hybridMultilevel"/>
    <w:tmpl w:val="CD06D712"/>
    <w:lvl w:ilvl="0" w:tplc="898C4236">
      <w:start w:val="4"/>
      <w:numFmt w:val="bullet"/>
      <w:lvlText w:val="-"/>
      <w:lvlJc w:val="left"/>
      <w:pPr>
        <w:ind w:left="720" w:hanging="360"/>
      </w:pPr>
      <w:rPr>
        <w:rFonts w:ascii="Times New Roman" w:eastAsiaTheme="minorEastAsia" w:hAnsi="Times New Roman" w:cs="Times New Roman" w:hint="default"/>
      </w:rPr>
    </w:lvl>
    <w:lvl w:ilvl="1" w:tplc="91A015B0">
      <w:start w:val="1"/>
      <w:numFmt w:val="bullet"/>
      <w:lvlText w:val="o"/>
      <w:lvlJc w:val="left"/>
      <w:pPr>
        <w:ind w:left="1440" w:hanging="360"/>
      </w:pPr>
      <w:rPr>
        <w:rFonts w:ascii="Courier New" w:hAnsi="Courier New" w:cs="Courier New" w:hint="default"/>
      </w:rPr>
    </w:lvl>
    <w:lvl w:ilvl="2" w:tplc="61627A52">
      <w:start w:val="1"/>
      <w:numFmt w:val="bullet"/>
      <w:lvlText w:val=""/>
      <w:lvlJc w:val="left"/>
      <w:pPr>
        <w:ind w:left="2160" w:hanging="360"/>
      </w:pPr>
      <w:rPr>
        <w:rFonts w:ascii="Wingdings" w:hAnsi="Wingdings" w:hint="default"/>
      </w:rPr>
    </w:lvl>
    <w:lvl w:ilvl="3" w:tplc="01A0B3B2">
      <w:start w:val="1"/>
      <w:numFmt w:val="bullet"/>
      <w:lvlText w:val=""/>
      <w:lvlJc w:val="left"/>
      <w:pPr>
        <w:ind w:left="2880" w:hanging="360"/>
      </w:pPr>
      <w:rPr>
        <w:rFonts w:ascii="Symbol" w:hAnsi="Symbol" w:hint="default"/>
      </w:rPr>
    </w:lvl>
    <w:lvl w:ilvl="4" w:tplc="5FFCC1E0">
      <w:start w:val="1"/>
      <w:numFmt w:val="bullet"/>
      <w:lvlText w:val="o"/>
      <w:lvlJc w:val="left"/>
      <w:pPr>
        <w:ind w:left="3600" w:hanging="360"/>
      </w:pPr>
      <w:rPr>
        <w:rFonts w:ascii="Courier New" w:hAnsi="Courier New" w:cs="Courier New" w:hint="default"/>
      </w:rPr>
    </w:lvl>
    <w:lvl w:ilvl="5" w:tplc="67FA6380">
      <w:start w:val="1"/>
      <w:numFmt w:val="bullet"/>
      <w:lvlText w:val=""/>
      <w:lvlJc w:val="left"/>
      <w:pPr>
        <w:ind w:left="4320" w:hanging="360"/>
      </w:pPr>
      <w:rPr>
        <w:rFonts w:ascii="Wingdings" w:hAnsi="Wingdings" w:hint="default"/>
      </w:rPr>
    </w:lvl>
    <w:lvl w:ilvl="6" w:tplc="7EDADA66">
      <w:start w:val="1"/>
      <w:numFmt w:val="bullet"/>
      <w:lvlText w:val=""/>
      <w:lvlJc w:val="left"/>
      <w:pPr>
        <w:ind w:left="5040" w:hanging="360"/>
      </w:pPr>
      <w:rPr>
        <w:rFonts w:ascii="Symbol" w:hAnsi="Symbol" w:hint="default"/>
      </w:rPr>
    </w:lvl>
    <w:lvl w:ilvl="7" w:tplc="FF949F66">
      <w:start w:val="1"/>
      <w:numFmt w:val="bullet"/>
      <w:lvlText w:val="o"/>
      <w:lvlJc w:val="left"/>
      <w:pPr>
        <w:ind w:left="5760" w:hanging="360"/>
      </w:pPr>
      <w:rPr>
        <w:rFonts w:ascii="Courier New" w:hAnsi="Courier New" w:cs="Courier New" w:hint="default"/>
      </w:rPr>
    </w:lvl>
    <w:lvl w:ilvl="8" w:tplc="73527AA4">
      <w:start w:val="1"/>
      <w:numFmt w:val="bullet"/>
      <w:lvlText w:val=""/>
      <w:lvlJc w:val="left"/>
      <w:pPr>
        <w:ind w:left="6480" w:hanging="360"/>
      </w:pPr>
      <w:rPr>
        <w:rFonts w:ascii="Wingdings" w:hAnsi="Wingdings" w:hint="default"/>
      </w:rPr>
    </w:lvl>
  </w:abstractNum>
  <w:abstractNum w:abstractNumId="68" w15:restartNumberingAfterBreak="0">
    <w:nsid w:val="51515D9A"/>
    <w:multiLevelType w:val="hybridMultilevel"/>
    <w:tmpl w:val="653C1EB4"/>
    <w:lvl w:ilvl="0" w:tplc="4956B5E8">
      <w:start w:val="1"/>
      <w:numFmt w:val="decimal"/>
      <w:lvlText w:val="%1)"/>
      <w:lvlJc w:val="left"/>
      <w:pPr>
        <w:ind w:left="720" w:hanging="360"/>
      </w:pPr>
      <w:rPr>
        <w:rFonts w:hint="default"/>
      </w:rPr>
    </w:lvl>
    <w:lvl w:ilvl="1" w:tplc="2EACE5C8">
      <w:start w:val="1"/>
      <w:numFmt w:val="lowerLetter"/>
      <w:lvlText w:val="%2."/>
      <w:lvlJc w:val="left"/>
      <w:pPr>
        <w:ind w:left="1440" w:hanging="360"/>
      </w:pPr>
    </w:lvl>
    <w:lvl w:ilvl="2" w:tplc="EBA0DD68">
      <w:start w:val="1"/>
      <w:numFmt w:val="lowerRoman"/>
      <w:lvlText w:val="%3."/>
      <w:lvlJc w:val="right"/>
      <w:pPr>
        <w:ind w:left="2160" w:hanging="180"/>
      </w:pPr>
    </w:lvl>
    <w:lvl w:ilvl="3" w:tplc="607E14CE">
      <w:start w:val="1"/>
      <w:numFmt w:val="decimal"/>
      <w:lvlText w:val="%4."/>
      <w:lvlJc w:val="left"/>
      <w:pPr>
        <w:ind w:left="2880" w:hanging="360"/>
      </w:pPr>
    </w:lvl>
    <w:lvl w:ilvl="4" w:tplc="94BEDF0A">
      <w:start w:val="1"/>
      <w:numFmt w:val="lowerLetter"/>
      <w:lvlText w:val="%5."/>
      <w:lvlJc w:val="left"/>
      <w:pPr>
        <w:ind w:left="3600" w:hanging="360"/>
      </w:pPr>
    </w:lvl>
    <w:lvl w:ilvl="5" w:tplc="440E2DCC">
      <w:start w:val="1"/>
      <w:numFmt w:val="lowerRoman"/>
      <w:lvlText w:val="%6."/>
      <w:lvlJc w:val="right"/>
      <w:pPr>
        <w:ind w:left="4320" w:hanging="180"/>
      </w:pPr>
    </w:lvl>
    <w:lvl w:ilvl="6" w:tplc="62CA4062">
      <w:start w:val="1"/>
      <w:numFmt w:val="decimal"/>
      <w:lvlText w:val="%7."/>
      <w:lvlJc w:val="left"/>
      <w:pPr>
        <w:ind w:left="5040" w:hanging="360"/>
      </w:pPr>
    </w:lvl>
    <w:lvl w:ilvl="7" w:tplc="3A46E8CC">
      <w:start w:val="1"/>
      <w:numFmt w:val="lowerLetter"/>
      <w:lvlText w:val="%8."/>
      <w:lvlJc w:val="left"/>
      <w:pPr>
        <w:ind w:left="5760" w:hanging="360"/>
      </w:pPr>
    </w:lvl>
    <w:lvl w:ilvl="8" w:tplc="8EB2CF0A">
      <w:start w:val="1"/>
      <w:numFmt w:val="lowerRoman"/>
      <w:lvlText w:val="%9."/>
      <w:lvlJc w:val="right"/>
      <w:pPr>
        <w:ind w:left="6480" w:hanging="180"/>
      </w:pPr>
    </w:lvl>
  </w:abstractNum>
  <w:abstractNum w:abstractNumId="69" w15:restartNumberingAfterBreak="0">
    <w:nsid w:val="54B44467"/>
    <w:multiLevelType w:val="hybridMultilevel"/>
    <w:tmpl w:val="B304138C"/>
    <w:lvl w:ilvl="0" w:tplc="2D267D90">
      <w:start w:val="1"/>
      <w:numFmt w:val="upperRoman"/>
      <w:lvlRestart w:val="0"/>
      <w:pStyle w:val="HeadingIVX"/>
      <w:lvlText w:val="%1."/>
      <w:lvlJc w:val="left"/>
      <w:pPr>
        <w:tabs>
          <w:tab w:val="num" w:pos="567"/>
        </w:tabs>
        <w:ind w:left="567" w:hanging="567"/>
      </w:pPr>
    </w:lvl>
    <w:lvl w:ilvl="1" w:tplc="A47EE0EA">
      <w:start w:val="1"/>
      <w:numFmt w:val="lowerLetter"/>
      <w:lvlText w:val="%2)"/>
      <w:lvlJc w:val="left"/>
      <w:pPr>
        <w:ind w:left="720" w:hanging="360"/>
      </w:pPr>
    </w:lvl>
    <w:lvl w:ilvl="2" w:tplc="061E1832">
      <w:start w:val="1"/>
      <w:numFmt w:val="lowerRoman"/>
      <w:lvlText w:val="%3)"/>
      <w:lvlJc w:val="left"/>
      <w:pPr>
        <w:ind w:left="1080" w:hanging="360"/>
      </w:pPr>
    </w:lvl>
    <w:lvl w:ilvl="3" w:tplc="7C94DE9E">
      <w:start w:val="1"/>
      <w:numFmt w:val="decimal"/>
      <w:lvlText w:val="(%4)"/>
      <w:lvlJc w:val="left"/>
      <w:pPr>
        <w:ind w:left="1440" w:hanging="360"/>
      </w:pPr>
    </w:lvl>
    <w:lvl w:ilvl="4" w:tplc="F9586D0A">
      <w:start w:val="1"/>
      <w:numFmt w:val="lowerLetter"/>
      <w:lvlText w:val="(%5)"/>
      <w:lvlJc w:val="left"/>
      <w:pPr>
        <w:ind w:left="1800" w:hanging="360"/>
      </w:pPr>
    </w:lvl>
    <w:lvl w:ilvl="5" w:tplc="73982716">
      <w:start w:val="1"/>
      <w:numFmt w:val="lowerRoman"/>
      <w:lvlText w:val="(%6)"/>
      <w:lvlJc w:val="left"/>
      <w:pPr>
        <w:ind w:left="2160" w:hanging="360"/>
      </w:pPr>
    </w:lvl>
    <w:lvl w:ilvl="6" w:tplc="DE9483FC">
      <w:start w:val="1"/>
      <w:numFmt w:val="decimal"/>
      <w:lvlText w:val="%7."/>
      <w:lvlJc w:val="left"/>
      <w:pPr>
        <w:ind w:left="2520" w:hanging="360"/>
      </w:pPr>
    </w:lvl>
    <w:lvl w:ilvl="7" w:tplc="C362217C">
      <w:start w:val="1"/>
      <w:numFmt w:val="lowerLetter"/>
      <w:lvlText w:val="%8."/>
      <w:lvlJc w:val="left"/>
      <w:pPr>
        <w:ind w:left="2880" w:hanging="360"/>
      </w:pPr>
    </w:lvl>
    <w:lvl w:ilvl="8" w:tplc="005063DC">
      <w:start w:val="1"/>
      <w:numFmt w:val="lowerRoman"/>
      <w:lvlText w:val="%9."/>
      <w:lvlJc w:val="left"/>
      <w:pPr>
        <w:ind w:left="3240" w:hanging="360"/>
      </w:pPr>
    </w:lvl>
  </w:abstractNum>
  <w:abstractNum w:abstractNumId="70" w15:restartNumberingAfterBreak="0">
    <w:nsid w:val="58FD3DE9"/>
    <w:multiLevelType w:val="multilevel"/>
    <w:tmpl w:val="8FA2CE92"/>
    <w:lvl w:ilvl="0">
      <w:start w:val="2"/>
      <w:numFmt w:val="decimal"/>
      <w:lvlText w:val="%1"/>
      <w:lvlJc w:val="left"/>
      <w:pPr>
        <w:ind w:left="975" w:hanging="975"/>
      </w:pPr>
      <w:rPr>
        <w:rFonts w:hint="default"/>
      </w:rPr>
    </w:lvl>
    <w:lvl w:ilvl="1">
      <w:start w:val="1"/>
      <w:numFmt w:val="decimal"/>
      <w:lvlText w:val="%1.%2"/>
      <w:lvlJc w:val="left"/>
      <w:pPr>
        <w:ind w:left="975" w:hanging="975"/>
      </w:pPr>
      <w:rPr>
        <w:rFonts w:hint="default"/>
      </w:rPr>
    </w:lvl>
    <w:lvl w:ilvl="2">
      <w:start w:val="3"/>
      <w:numFmt w:val="decimal"/>
      <w:lvlText w:val="%1.%2.%3"/>
      <w:lvlJc w:val="left"/>
      <w:pPr>
        <w:ind w:left="975" w:hanging="975"/>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59B82461"/>
    <w:multiLevelType w:val="multilevel"/>
    <w:tmpl w:val="B8540F66"/>
    <w:lvl w:ilvl="0">
      <w:start w:val="2"/>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AC04C49"/>
    <w:multiLevelType w:val="hybridMultilevel"/>
    <w:tmpl w:val="C5C6B218"/>
    <w:lvl w:ilvl="0" w:tplc="AEEC3FB6">
      <w:start w:val="1"/>
      <w:numFmt w:val="bullet"/>
      <w:lvlText w:val="-"/>
      <w:lvlJc w:val="left"/>
      <w:pPr>
        <w:ind w:left="360" w:hanging="360"/>
      </w:pPr>
      <w:rPr>
        <w:rFonts w:ascii="Calibri" w:eastAsiaTheme="minorHAnsi" w:hAnsi="Calibri" w:cs="Calibri" w:hint="default"/>
      </w:rPr>
    </w:lvl>
    <w:lvl w:ilvl="1" w:tplc="A79A582C">
      <w:start w:val="1"/>
      <w:numFmt w:val="bullet"/>
      <w:lvlText w:val="o"/>
      <w:lvlJc w:val="left"/>
      <w:pPr>
        <w:ind w:left="1080" w:hanging="360"/>
      </w:pPr>
      <w:rPr>
        <w:rFonts w:ascii="Courier New" w:hAnsi="Courier New" w:cs="Courier New" w:hint="default"/>
      </w:rPr>
    </w:lvl>
    <w:lvl w:ilvl="2" w:tplc="28C45DB2">
      <w:start w:val="1"/>
      <w:numFmt w:val="bullet"/>
      <w:lvlText w:val=""/>
      <w:lvlJc w:val="left"/>
      <w:pPr>
        <w:ind w:left="1800" w:hanging="360"/>
      </w:pPr>
      <w:rPr>
        <w:rFonts w:ascii="Wingdings" w:hAnsi="Wingdings" w:hint="default"/>
      </w:rPr>
    </w:lvl>
    <w:lvl w:ilvl="3" w:tplc="017EA732">
      <w:start w:val="1"/>
      <w:numFmt w:val="bullet"/>
      <w:lvlText w:val=""/>
      <w:lvlJc w:val="left"/>
      <w:pPr>
        <w:ind w:left="2520" w:hanging="360"/>
      </w:pPr>
      <w:rPr>
        <w:rFonts w:ascii="Symbol" w:hAnsi="Symbol" w:hint="default"/>
      </w:rPr>
    </w:lvl>
    <w:lvl w:ilvl="4" w:tplc="A3186B8E">
      <w:start w:val="1"/>
      <w:numFmt w:val="bullet"/>
      <w:lvlText w:val="o"/>
      <w:lvlJc w:val="left"/>
      <w:pPr>
        <w:ind w:left="3240" w:hanging="360"/>
      </w:pPr>
      <w:rPr>
        <w:rFonts w:ascii="Courier New" w:hAnsi="Courier New" w:cs="Courier New" w:hint="default"/>
      </w:rPr>
    </w:lvl>
    <w:lvl w:ilvl="5" w:tplc="98580664">
      <w:start w:val="1"/>
      <w:numFmt w:val="bullet"/>
      <w:lvlText w:val=""/>
      <w:lvlJc w:val="left"/>
      <w:pPr>
        <w:ind w:left="3960" w:hanging="360"/>
      </w:pPr>
      <w:rPr>
        <w:rFonts w:ascii="Wingdings" w:hAnsi="Wingdings" w:hint="default"/>
      </w:rPr>
    </w:lvl>
    <w:lvl w:ilvl="6" w:tplc="6F127A64">
      <w:start w:val="1"/>
      <w:numFmt w:val="bullet"/>
      <w:lvlText w:val=""/>
      <w:lvlJc w:val="left"/>
      <w:pPr>
        <w:ind w:left="4680" w:hanging="360"/>
      </w:pPr>
      <w:rPr>
        <w:rFonts w:ascii="Symbol" w:hAnsi="Symbol" w:hint="default"/>
      </w:rPr>
    </w:lvl>
    <w:lvl w:ilvl="7" w:tplc="D5D269B6">
      <w:start w:val="1"/>
      <w:numFmt w:val="bullet"/>
      <w:lvlText w:val="o"/>
      <w:lvlJc w:val="left"/>
      <w:pPr>
        <w:ind w:left="5400" w:hanging="360"/>
      </w:pPr>
      <w:rPr>
        <w:rFonts w:ascii="Courier New" w:hAnsi="Courier New" w:cs="Courier New" w:hint="default"/>
      </w:rPr>
    </w:lvl>
    <w:lvl w:ilvl="8" w:tplc="E72AC712">
      <w:start w:val="1"/>
      <w:numFmt w:val="bullet"/>
      <w:lvlText w:val=""/>
      <w:lvlJc w:val="left"/>
      <w:pPr>
        <w:ind w:left="6120" w:hanging="360"/>
      </w:pPr>
      <w:rPr>
        <w:rFonts w:ascii="Wingdings" w:hAnsi="Wingdings" w:hint="default"/>
      </w:rPr>
    </w:lvl>
  </w:abstractNum>
  <w:abstractNum w:abstractNumId="73" w15:restartNumberingAfterBreak="0">
    <w:nsid w:val="5B133610"/>
    <w:multiLevelType w:val="hybridMultilevel"/>
    <w:tmpl w:val="95848F74"/>
    <w:lvl w:ilvl="0" w:tplc="FA788758">
      <w:start w:val="1"/>
      <w:numFmt w:val="decimal"/>
      <w:lvlRestart w:val="0"/>
      <w:pStyle w:val="Point0number"/>
      <w:lvlText w:val="(%1)"/>
      <w:lvlJc w:val="left"/>
      <w:pPr>
        <w:tabs>
          <w:tab w:val="num" w:pos="850"/>
        </w:tabs>
        <w:ind w:left="850" w:hanging="850"/>
      </w:pPr>
    </w:lvl>
    <w:lvl w:ilvl="1" w:tplc="ACFCB094">
      <w:start w:val="1"/>
      <w:numFmt w:val="lowerLetter"/>
      <w:pStyle w:val="Point0number"/>
      <w:lvlText w:val="(%2)"/>
      <w:lvlJc w:val="left"/>
      <w:pPr>
        <w:tabs>
          <w:tab w:val="num" w:pos="850"/>
        </w:tabs>
        <w:ind w:left="850" w:hanging="850"/>
      </w:pPr>
    </w:lvl>
    <w:lvl w:ilvl="2" w:tplc="BDA8797A">
      <w:start w:val="1"/>
      <w:numFmt w:val="decimal"/>
      <w:pStyle w:val="Point1number"/>
      <w:lvlText w:val="(%3)"/>
      <w:lvlJc w:val="left"/>
      <w:pPr>
        <w:tabs>
          <w:tab w:val="num" w:pos="1417"/>
        </w:tabs>
        <w:ind w:left="1417" w:hanging="567"/>
      </w:pPr>
    </w:lvl>
    <w:lvl w:ilvl="3" w:tplc="BC56B734">
      <w:start w:val="1"/>
      <w:numFmt w:val="lowerLetter"/>
      <w:pStyle w:val="Point1number"/>
      <w:lvlText w:val="(%4)"/>
      <w:lvlJc w:val="left"/>
      <w:pPr>
        <w:tabs>
          <w:tab w:val="num" w:pos="1417"/>
        </w:tabs>
        <w:ind w:left="1417" w:hanging="567"/>
      </w:pPr>
    </w:lvl>
    <w:lvl w:ilvl="4" w:tplc="E042DA3A">
      <w:start w:val="1"/>
      <w:numFmt w:val="decimal"/>
      <w:pStyle w:val="Point2number"/>
      <w:lvlText w:val="(%5)"/>
      <w:lvlJc w:val="left"/>
      <w:pPr>
        <w:tabs>
          <w:tab w:val="num" w:pos="1984"/>
        </w:tabs>
        <w:ind w:left="1984" w:hanging="567"/>
      </w:pPr>
    </w:lvl>
    <w:lvl w:ilvl="5" w:tplc="67E2B08E">
      <w:start w:val="1"/>
      <w:numFmt w:val="lowerLetter"/>
      <w:lvlText w:val="(%6)"/>
      <w:lvlJc w:val="left"/>
      <w:pPr>
        <w:tabs>
          <w:tab w:val="num" w:pos="1984"/>
        </w:tabs>
        <w:ind w:left="1984" w:hanging="567"/>
      </w:pPr>
    </w:lvl>
    <w:lvl w:ilvl="6" w:tplc="E86E7F7C">
      <w:start w:val="1"/>
      <w:numFmt w:val="decimal"/>
      <w:pStyle w:val="Point3number"/>
      <w:lvlText w:val="(%7)"/>
      <w:lvlJc w:val="left"/>
      <w:pPr>
        <w:tabs>
          <w:tab w:val="num" w:pos="2551"/>
        </w:tabs>
        <w:ind w:left="2551" w:hanging="567"/>
      </w:pPr>
    </w:lvl>
    <w:lvl w:ilvl="7" w:tplc="44609020">
      <w:start w:val="1"/>
      <w:numFmt w:val="lowerLetter"/>
      <w:pStyle w:val="Point2number"/>
      <w:lvlText w:val="(%8)"/>
      <w:lvlJc w:val="left"/>
      <w:pPr>
        <w:tabs>
          <w:tab w:val="num" w:pos="2551"/>
        </w:tabs>
        <w:ind w:left="2551" w:hanging="567"/>
      </w:pPr>
    </w:lvl>
    <w:lvl w:ilvl="8" w:tplc="C804BC60">
      <w:start w:val="1"/>
      <w:numFmt w:val="lowerLetter"/>
      <w:pStyle w:val="Point3number"/>
      <w:lvlText w:val="(%9)"/>
      <w:lvlJc w:val="left"/>
      <w:pPr>
        <w:tabs>
          <w:tab w:val="num" w:pos="3118"/>
        </w:tabs>
        <w:ind w:left="3118" w:hanging="567"/>
      </w:pPr>
    </w:lvl>
  </w:abstractNum>
  <w:abstractNum w:abstractNumId="74" w15:restartNumberingAfterBreak="0">
    <w:nsid w:val="5B3128D1"/>
    <w:multiLevelType w:val="hybridMultilevel"/>
    <w:tmpl w:val="14A4586A"/>
    <w:lvl w:ilvl="0" w:tplc="77A6B508">
      <w:start w:val="1"/>
      <w:numFmt w:val="bullet"/>
      <w:lvlRestart w:val="0"/>
      <w:pStyle w:val="Dash3"/>
      <w:lvlText w:val="–"/>
      <w:lvlJc w:val="left"/>
      <w:pPr>
        <w:tabs>
          <w:tab w:val="num" w:pos="2268"/>
        </w:tabs>
        <w:ind w:left="2268" w:hanging="567"/>
      </w:pPr>
    </w:lvl>
    <w:lvl w:ilvl="1" w:tplc="878EE7E6">
      <w:start w:val="1"/>
      <w:numFmt w:val="bullet"/>
      <w:lvlText w:val="o"/>
      <w:lvlJc w:val="left"/>
      <w:pPr>
        <w:ind w:left="1440" w:hanging="360"/>
      </w:pPr>
      <w:rPr>
        <w:rFonts w:ascii="Courier New" w:eastAsia="Courier New" w:hAnsi="Courier New" w:cs="Courier New" w:hint="default"/>
      </w:rPr>
    </w:lvl>
    <w:lvl w:ilvl="2" w:tplc="F11C5878">
      <w:start w:val="1"/>
      <w:numFmt w:val="bullet"/>
      <w:lvlText w:val="§"/>
      <w:lvlJc w:val="left"/>
      <w:pPr>
        <w:ind w:left="2160" w:hanging="360"/>
      </w:pPr>
      <w:rPr>
        <w:rFonts w:ascii="Wingdings" w:eastAsia="Wingdings" w:hAnsi="Wingdings" w:cs="Wingdings" w:hint="default"/>
      </w:rPr>
    </w:lvl>
    <w:lvl w:ilvl="3" w:tplc="82E4CC56">
      <w:start w:val="1"/>
      <w:numFmt w:val="bullet"/>
      <w:lvlText w:val="·"/>
      <w:lvlJc w:val="left"/>
      <w:pPr>
        <w:ind w:left="2880" w:hanging="360"/>
      </w:pPr>
      <w:rPr>
        <w:rFonts w:ascii="Symbol" w:eastAsia="Symbol" w:hAnsi="Symbol" w:cs="Symbol" w:hint="default"/>
      </w:rPr>
    </w:lvl>
    <w:lvl w:ilvl="4" w:tplc="9A0EA338">
      <w:start w:val="1"/>
      <w:numFmt w:val="bullet"/>
      <w:lvlText w:val="o"/>
      <w:lvlJc w:val="left"/>
      <w:pPr>
        <w:ind w:left="3600" w:hanging="360"/>
      </w:pPr>
      <w:rPr>
        <w:rFonts w:ascii="Courier New" w:eastAsia="Courier New" w:hAnsi="Courier New" w:cs="Courier New" w:hint="default"/>
      </w:rPr>
    </w:lvl>
    <w:lvl w:ilvl="5" w:tplc="12CEB072">
      <w:start w:val="1"/>
      <w:numFmt w:val="bullet"/>
      <w:lvlText w:val="§"/>
      <w:lvlJc w:val="left"/>
      <w:pPr>
        <w:ind w:left="4320" w:hanging="360"/>
      </w:pPr>
      <w:rPr>
        <w:rFonts w:ascii="Wingdings" w:eastAsia="Wingdings" w:hAnsi="Wingdings" w:cs="Wingdings" w:hint="default"/>
      </w:rPr>
    </w:lvl>
    <w:lvl w:ilvl="6" w:tplc="B1D02B08">
      <w:start w:val="1"/>
      <w:numFmt w:val="bullet"/>
      <w:lvlText w:val="·"/>
      <w:lvlJc w:val="left"/>
      <w:pPr>
        <w:ind w:left="5040" w:hanging="360"/>
      </w:pPr>
      <w:rPr>
        <w:rFonts w:ascii="Symbol" w:eastAsia="Symbol" w:hAnsi="Symbol" w:cs="Symbol" w:hint="default"/>
      </w:rPr>
    </w:lvl>
    <w:lvl w:ilvl="7" w:tplc="31BEC36E">
      <w:start w:val="1"/>
      <w:numFmt w:val="bullet"/>
      <w:lvlText w:val="o"/>
      <w:lvlJc w:val="left"/>
      <w:pPr>
        <w:ind w:left="5760" w:hanging="360"/>
      </w:pPr>
      <w:rPr>
        <w:rFonts w:ascii="Courier New" w:eastAsia="Courier New" w:hAnsi="Courier New" w:cs="Courier New" w:hint="default"/>
      </w:rPr>
    </w:lvl>
    <w:lvl w:ilvl="8" w:tplc="E8523608">
      <w:start w:val="1"/>
      <w:numFmt w:val="bullet"/>
      <w:lvlText w:val="§"/>
      <w:lvlJc w:val="left"/>
      <w:pPr>
        <w:ind w:left="6480" w:hanging="360"/>
      </w:pPr>
      <w:rPr>
        <w:rFonts w:ascii="Wingdings" w:eastAsia="Wingdings" w:hAnsi="Wingdings" w:cs="Wingdings" w:hint="default"/>
      </w:rPr>
    </w:lvl>
  </w:abstractNum>
  <w:abstractNum w:abstractNumId="75" w15:restartNumberingAfterBreak="0">
    <w:nsid w:val="5BB4508B"/>
    <w:multiLevelType w:val="hybridMultilevel"/>
    <w:tmpl w:val="6436EE24"/>
    <w:lvl w:ilvl="0" w:tplc="5AEC93E8">
      <w:start w:val="1"/>
      <w:numFmt w:val="bullet"/>
      <w:lvlRestart w:val="0"/>
      <w:pStyle w:val="Dash1"/>
      <w:lvlText w:val="–"/>
      <w:lvlJc w:val="left"/>
      <w:pPr>
        <w:tabs>
          <w:tab w:val="num" w:pos="1134"/>
        </w:tabs>
        <w:ind w:left="1134" w:hanging="567"/>
      </w:pPr>
    </w:lvl>
    <w:lvl w:ilvl="1" w:tplc="D930B32E">
      <w:start w:val="1"/>
      <w:numFmt w:val="bullet"/>
      <w:lvlText w:val="o"/>
      <w:lvlJc w:val="left"/>
      <w:pPr>
        <w:ind w:left="1440" w:hanging="360"/>
      </w:pPr>
      <w:rPr>
        <w:rFonts w:ascii="Courier New" w:eastAsia="Courier New" w:hAnsi="Courier New" w:cs="Courier New" w:hint="default"/>
      </w:rPr>
    </w:lvl>
    <w:lvl w:ilvl="2" w:tplc="6936D5D6">
      <w:start w:val="1"/>
      <w:numFmt w:val="bullet"/>
      <w:lvlText w:val="§"/>
      <w:lvlJc w:val="left"/>
      <w:pPr>
        <w:ind w:left="2160" w:hanging="360"/>
      </w:pPr>
      <w:rPr>
        <w:rFonts w:ascii="Wingdings" w:eastAsia="Wingdings" w:hAnsi="Wingdings" w:cs="Wingdings" w:hint="default"/>
      </w:rPr>
    </w:lvl>
    <w:lvl w:ilvl="3" w:tplc="09A8B05E">
      <w:start w:val="1"/>
      <w:numFmt w:val="bullet"/>
      <w:lvlText w:val="·"/>
      <w:lvlJc w:val="left"/>
      <w:pPr>
        <w:ind w:left="2880" w:hanging="360"/>
      </w:pPr>
      <w:rPr>
        <w:rFonts w:ascii="Symbol" w:eastAsia="Symbol" w:hAnsi="Symbol" w:cs="Symbol" w:hint="default"/>
      </w:rPr>
    </w:lvl>
    <w:lvl w:ilvl="4" w:tplc="A72E132A">
      <w:start w:val="1"/>
      <w:numFmt w:val="bullet"/>
      <w:lvlText w:val="o"/>
      <w:lvlJc w:val="left"/>
      <w:pPr>
        <w:ind w:left="3600" w:hanging="360"/>
      </w:pPr>
      <w:rPr>
        <w:rFonts w:ascii="Courier New" w:eastAsia="Courier New" w:hAnsi="Courier New" w:cs="Courier New" w:hint="default"/>
      </w:rPr>
    </w:lvl>
    <w:lvl w:ilvl="5" w:tplc="A5B8FF34">
      <w:start w:val="1"/>
      <w:numFmt w:val="bullet"/>
      <w:lvlText w:val="§"/>
      <w:lvlJc w:val="left"/>
      <w:pPr>
        <w:ind w:left="4320" w:hanging="360"/>
      </w:pPr>
      <w:rPr>
        <w:rFonts w:ascii="Wingdings" w:eastAsia="Wingdings" w:hAnsi="Wingdings" w:cs="Wingdings" w:hint="default"/>
      </w:rPr>
    </w:lvl>
    <w:lvl w:ilvl="6" w:tplc="14322962">
      <w:start w:val="1"/>
      <w:numFmt w:val="bullet"/>
      <w:lvlText w:val="·"/>
      <w:lvlJc w:val="left"/>
      <w:pPr>
        <w:ind w:left="5040" w:hanging="360"/>
      </w:pPr>
      <w:rPr>
        <w:rFonts w:ascii="Symbol" w:eastAsia="Symbol" w:hAnsi="Symbol" w:cs="Symbol" w:hint="default"/>
      </w:rPr>
    </w:lvl>
    <w:lvl w:ilvl="7" w:tplc="0EE26378">
      <w:start w:val="1"/>
      <w:numFmt w:val="bullet"/>
      <w:lvlText w:val="o"/>
      <w:lvlJc w:val="left"/>
      <w:pPr>
        <w:ind w:left="5760" w:hanging="360"/>
      </w:pPr>
      <w:rPr>
        <w:rFonts w:ascii="Courier New" w:eastAsia="Courier New" w:hAnsi="Courier New" w:cs="Courier New" w:hint="default"/>
      </w:rPr>
    </w:lvl>
    <w:lvl w:ilvl="8" w:tplc="83DE4C88">
      <w:start w:val="1"/>
      <w:numFmt w:val="bullet"/>
      <w:lvlText w:val="§"/>
      <w:lvlJc w:val="left"/>
      <w:pPr>
        <w:ind w:left="6480" w:hanging="360"/>
      </w:pPr>
      <w:rPr>
        <w:rFonts w:ascii="Wingdings" w:eastAsia="Wingdings" w:hAnsi="Wingdings" w:cs="Wingdings" w:hint="default"/>
      </w:rPr>
    </w:lvl>
  </w:abstractNum>
  <w:abstractNum w:abstractNumId="76" w15:restartNumberingAfterBreak="0">
    <w:nsid w:val="5EFF2CF5"/>
    <w:multiLevelType w:val="hybridMultilevel"/>
    <w:tmpl w:val="D2D83D30"/>
    <w:lvl w:ilvl="0" w:tplc="E006DFA8">
      <w:start w:val="1"/>
      <w:numFmt w:val="bullet"/>
      <w:pStyle w:val="ListDash"/>
      <w:lvlText w:val="–"/>
      <w:lvlJc w:val="left"/>
      <w:pPr>
        <w:tabs>
          <w:tab w:val="num" w:pos="283"/>
        </w:tabs>
        <w:ind w:left="283" w:hanging="283"/>
      </w:pPr>
      <w:rPr>
        <w:rFonts w:ascii="Times New Roman" w:hAnsi="Times New Roman"/>
      </w:rPr>
    </w:lvl>
    <w:lvl w:ilvl="1" w:tplc="EA881DCA">
      <w:start w:val="1"/>
      <w:numFmt w:val="bullet"/>
      <w:lvlText w:val="o"/>
      <w:lvlJc w:val="left"/>
      <w:pPr>
        <w:ind w:left="1440" w:hanging="360"/>
      </w:pPr>
      <w:rPr>
        <w:rFonts w:ascii="Courier New" w:eastAsia="Courier New" w:hAnsi="Courier New" w:cs="Courier New" w:hint="default"/>
      </w:rPr>
    </w:lvl>
    <w:lvl w:ilvl="2" w:tplc="269A680E">
      <w:start w:val="1"/>
      <w:numFmt w:val="bullet"/>
      <w:lvlText w:val="§"/>
      <w:lvlJc w:val="left"/>
      <w:pPr>
        <w:ind w:left="2160" w:hanging="360"/>
      </w:pPr>
      <w:rPr>
        <w:rFonts w:ascii="Wingdings" w:eastAsia="Wingdings" w:hAnsi="Wingdings" w:cs="Wingdings" w:hint="default"/>
      </w:rPr>
    </w:lvl>
    <w:lvl w:ilvl="3" w:tplc="4866CAA6">
      <w:start w:val="1"/>
      <w:numFmt w:val="bullet"/>
      <w:lvlText w:val="·"/>
      <w:lvlJc w:val="left"/>
      <w:pPr>
        <w:ind w:left="2880" w:hanging="360"/>
      </w:pPr>
      <w:rPr>
        <w:rFonts w:ascii="Symbol" w:eastAsia="Symbol" w:hAnsi="Symbol" w:cs="Symbol" w:hint="default"/>
      </w:rPr>
    </w:lvl>
    <w:lvl w:ilvl="4" w:tplc="002E6684">
      <w:start w:val="1"/>
      <w:numFmt w:val="bullet"/>
      <w:lvlText w:val="o"/>
      <w:lvlJc w:val="left"/>
      <w:pPr>
        <w:ind w:left="3600" w:hanging="360"/>
      </w:pPr>
      <w:rPr>
        <w:rFonts w:ascii="Courier New" w:eastAsia="Courier New" w:hAnsi="Courier New" w:cs="Courier New" w:hint="default"/>
      </w:rPr>
    </w:lvl>
    <w:lvl w:ilvl="5" w:tplc="391A2364">
      <w:start w:val="1"/>
      <w:numFmt w:val="bullet"/>
      <w:lvlText w:val="§"/>
      <w:lvlJc w:val="left"/>
      <w:pPr>
        <w:ind w:left="4320" w:hanging="360"/>
      </w:pPr>
      <w:rPr>
        <w:rFonts w:ascii="Wingdings" w:eastAsia="Wingdings" w:hAnsi="Wingdings" w:cs="Wingdings" w:hint="default"/>
      </w:rPr>
    </w:lvl>
    <w:lvl w:ilvl="6" w:tplc="F9CEE350">
      <w:start w:val="1"/>
      <w:numFmt w:val="bullet"/>
      <w:lvlText w:val="·"/>
      <w:lvlJc w:val="left"/>
      <w:pPr>
        <w:ind w:left="5040" w:hanging="360"/>
      </w:pPr>
      <w:rPr>
        <w:rFonts w:ascii="Symbol" w:eastAsia="Symbol" w:hAnsi="Symbol" w:cs="Symbol" w:hint="default"/>
      </w:rPr>
    </w:lvl>
    <w:lvl w:ilvl="7" w:tplc="16CC0BE4">
      <w:start w:val="1"/>
      <w:numFmt w:val="bullet"/>
      <w:lvlText w:val="o"/>
      <w:lvlJc w:val="left"/>
      <w:pPr>
        <w:ind w:left="5760" w:hanging="360"/>
      </w:pPr>
      <w:rPr>
        <w:rFonts w:ascii="Courier New" w:eastAsia="Courier New" w:hAnsi="Courier New" w:cs="Courier New" w:hint="default"/>
      </w:rPr>
    </w:lvl>
    <w:lvl w:ilvl="8" w:tplc="66204EBA">
      <w:start w:val="1"/>
      <w:numFmt w:val="bullet"/>
      <w:lvlText w:val="§"/>
      <w:lvlJc w:val="left"/>
      <w:pPr>
        <w:ind w:left="6480" w:hanging="360"/>
      </w:pPr>
      <w:rPr>
        <w:rFonts w:ascii="Wingdings" w:eastAsia="Wingdings" w:hAnsi="Wingdings" w:cs="Wingdings" w:hint="default"/>
      </w:rPr>
    </w:lvl>
  </w:abstractNum>
  <w:abstractNum w:abstractNumId="77" w15:restartNumberingAfterBreak="0">
    <w:nsid w:val="5F84246D"/>
    <w:multiLevelType w:val="hybridMultilevel"/>
    <w:tmpl w:val="214A8208"/>
    <w:lvl w:ilvl="0" w:tplc="D85A80E6">
      <w:start w:val="1"/>
      <w:numFmt w:val="bullet"/>
      <w:pStyle w:val="Loenditpp2"/>
      <w:lvlText w:val=""/>
      <w:lvlJc w:val="left"/>
      <w:pPr>
        <w:tabs>
          <w:tab w:val="num" w:pos="643"/>
        </w:tabs>
        <w:ind w:left="643" w:hanging="360"/>
      </w:pPr>
      <w:rPr>
        <w:rFonts w:ascii="Symbol" w:hAnsi="Symbol" w:hint="default"/>
      </w:rPr>
    </w:lvl>
    <w:lvl w:ilvl="1" w:tplc="8A16F7AA">
      <w:start w:val="1"/>
      <w:numFmt w:val="bullet"/>
      <w:lvlText w:val="o"/>
      <w:lvlJc w:val="left"/>
      <w:pPr>
        <w:ind w:left="1440" w:hanging="360"/>
      </w:pPr>
      <w:rPr>
        <w:rFonts w:ascii="Courier New" w:eastAsia="Courier New" w:hAnsi="Courier New" w:cs="Courier New" w:hint="default"/>
      </w:rPr>
    </w:lvl>
    <w:lvl w:ilvl="2" w:tplc="EFBEF73C">
      <w:start w:val="1"/>
      <w:numFmt w:val="bullet"/>
      <w:lvlText w:val="§"/>
      <w:lvlJc w:val="left"/>
      <w:pPr>
        <w:ind w:left="2160" w:hanging="360"/>
      </w:pPr>
      <w:rPr>
        <w:rFonts w:ascii="Wingdings" w:eastAsia="Wingdings" w:hAnsi="Wingdings" w:cs="Wingdings" w:hint="default"/>
      </w:rPr>
    </w:lvl>
    <w:lvl w:ilvl="3" w:tplc="63D67D32">
      <w:start w:val="1"/>
      <w:numFmt w:val="bullet"/>
      <w:lvlText w:val="·"/>
      <w:lvlJc w:val="left"/>
      <w:pPr>
        <w:ind w:left="2880" w:hanging="360"/>
      </w:pPr>
      <w:rPr>
        <w:rFonts w:ascii="Symbol" w:eastAsia="Symbol" w:hAnsi="Symbol" w:cs="Symbol" w:hint="default"/>
      </w:rPr>
    </w:lvl>
    <w:lvl w:ilvl="4" w:tplc="4496B5E2">
      <w:start w:val="1"/>
      <w:numFmt w:val="bullet"/>
      <w:lvlText w:val="o"/>
      <w:lvlJc w:val="left"/>
      <w:pPr>
        <w:ind w:left="3600" w:hanging="360"/>
      </w:pPr>
      <w:rPr>
        <w:rFonts w:ascii="Courier New" w:eastAsia="Courier New" w:hAnsi="Courier New" w:cs="Courier New" w:hint="default"/>
      </w:rPr>
    </w:lvl>
    <w:lvl w:ilvl="5" w:tplc="1FFC4BF0">
      <w:start w:val="1"/>
      <w:numFmt w:val="bullet"/>
      <w:lvlText w:val="§"/>
      <w:lvlJc w:val="left"/>
      <w:pPr>
        <w:ind w:left="4320" w:hanging="360"/>
      </w:pPr>
      <w:rPr>
        <w:rFonts w:ascii="Wingdings" w:eastAsia="Wingdings" w:hAnsi="Wingdings" w:cs="Wingdings" w:hint="default"/>
      </w:rPr>
    </w:lvl>
    <w:lvl w:ilvl="6" w:tplc="B29CA148">
      <w:start w:val="1"/>
      <w:numFmt w:val="bullet"/>
      <w:lvlText w:val="·"/>
      <w:lvlJc w:val="left"/>
      <w:pPr>
        <w:ind w:left="5040" w:hanging="360"/>
      </w:pPr>
      <w:rPr>
        <w:rFonts w:ascii="Symbol" w:eastAsia="Symbol" w:hAnsi="Symbol" w:cs="Symbol" w:hint="default"/>
      </w:rPr>
    </w:lvl>
    <w:lvl w:ilvl="7" w:tplc="E758D7CA">
      <w:start w:val="1"/>
      <w:numFmt w:val="bullet"/>
      <w:lvlText w:val="o"/>
      <w:lvlJc w:val="left"/>
      <w:pPr>
        <w:ind w:left="5760" w:hanging="360"/>
      </w:pPr>
      <w:rPr>
        <w:rFonts w:ascii="Courier New" w:eastAsia="Courier New" w:hAnsi="Courier New" w:cs="Courier New" w:hint="default"/>
      </w:rPr>
    </w:lvl>
    <w:lvl w:ilvl="8" w:tplc="165C0AD2">
      <w:start w:val="1"/>
      <w:numFmt w:val="bullet"/>
      <w:lvlText w:val="§"/>
      <w:lvlJc w:val="left"/>
      <w:pPr>
        <w:ind w:left="6480" w:hanging="360"/>
      </w:pPr>
      <w:rPr>
        <w:rFonts w:ascii="Wingdings" w:eastAsia="Wingdings" w:hAnsi="Wingdings" w:cs="Wingdings" w:hint="default"/>
      </w:rPr>
    </w:lvl>
  </w:abstractNum>
  <w:abstractNum w:abstractNumId="78" w15:restartNumberingAfterBreak="0">
    <w:nsid w:val="61997633"/>
    <w:multiLevelType w:val="hybridMultilevel"/>
    <w:tmpl w:val="844E173C"/>
    <w:lvl w:ilvl="0" w:tplc="DBB65348">
      <w:start w:val="1"/>
      <w:numFmt w:val="bullet"/>
      <w:lvlText w:val=""/>
      <w:lvlJc w:val="left"/>
      <w:pPr>
        <w:ind w:left="720" w:hanging="360"/>
      </w:pPr>
      <w:rPr>
        <w:rFonts w:ascii="Symbol" w:hAnsi="Symbol" w:hint="default"/>
      </w:rPr>
    </w:lvl>
    <w:lvl w:ilvl="1" w:tplc="447828D6">
      <w:start w:val="1"/>
      <w:numFmt w:val="bullet"/>
      <w:lvlText w:val="o"/>
      <w:lvlJc w:val="left"/>
      <w:pPr>
        <w:ind w:left="1440" w:hanging="360"/>
      </w:pPr>
      <w:rPr>
        <w:rFonts w:ascii="Courier New" w:hAnsi="Courier New" w:cs="Courier New" w:hint="default"/>
      </w:rPr>
    </w:lvl>
    <w:lvl w:ilvl="2" w:tplc="FE525E70">
      <w:start w:val="1"/>
      <w:numFmt w:val="bullet"/>
      <w:lvlText w:val=""/>
      <w:lvlJc w:val="left"/>
      <w:pPr>
        <w:ind w:left="2160" w:hanging="360"/>
      </w:pPr>
      <w:rPr>
        <w:rFonts w:ascii="Wingdings" w:hAnsi="Wingdings" w:hint="default"/>
      </w:rPr>
    </w:lvl>
    <w:lvl w:ilvl="3" w:tplc="705CD620">
      <w:start w:val="1"/>
      <w:numFmt w:val="bullet"/>
      <w:lvlText w:val=""/>
      <w:lvlJc w:val="left"/>
      <w:pPr>
        <w:ind w:left="2880" w:hanging="360"/>
      </w:pPr>
      <w:rPr>
        <w:rFonts w:ascii="Symbol" w:hAnsi="Symbol" w:hint="default"/>
      </w:rPr>
    </w:lvl>
    <w:lvl w:ilvl="4" w:tplc="41828224">
      <w:start w:val="1"/>
      <w:numFmt w:val="bullet"/>
      <w:lvlText w:val="o"/>
      <w:lvlJc w:val="left"/>
      <w:pPr>
        <w:ind w:left="3600" w:hanging="360"/>
      </w:pPr>
      <w:rPr>
        <w:rFonts w:ascii="Courier New" w:hAnsi="Courier New" w:cs="Courier New" w:hint="default"/>
      </w:rPr>
    </w:lvl>
    <w:lvl w:ilvl="5" w:tplc="45705F4E">
      <w:start w:val="1"/>
      <w:numFmt w:val="bullet"/>
      <w:lvlText w:val=""/>
      <w:lvlJc w:val="left"/>
      <w:pPr>
        <w:ind w:left="4320" w:hanging="360"/>
      </w:pPr>
      <w:rPr>
        <w:rFonts w:ascii="Wingdings" w:hAnsi="Wingdings" w:hint="default"/>
      </w:rPr>
    </w:lvl>
    <w:lvl w:ilvl="6" w:tplc="D2B63E3A">
      <w:start w:val="1"/>
      <w:numFmt w:val="bullet"/>
      <w:lvlText w:val=""/>
      <w:lvlJc w:val="left"/>
      <w:pPr>
        <w:ind w:left="5040" w:hanging="360"/>
      </w:pPr>
      <w:rPr>
        <w:rFonts w:ascii="Symbol" w:hAnsi="Symbol" w:hint="default"/>
      </w:rPr>
    </w:lvl>
    <w:lvl w:ilvl="7" w:tplc="80723814">
      <w:start w:val="1"/>
      <w:numFmt w:val="bullet"/>
      <w:lvlText w:val="o"/>
      <w:lvlJc w:val="left"/>
      <w:pPr>
        <w:ind w:left="5760" w:hanging="360"/>
      </w:pPr>
      <w:rPr>
        <w:rFonts w:ascii="Courier New" w:hAnsi="Courier New" w:cs="Courier New" w:hint="default"/>
      </w:rPr>
    </w:lvl>
    <w:lvl w:ilvl="8" w:tplc="DB3E7D54">
      <w:start w:val="1"/>
      <w:numFmt w:val="bullet"/>
      <w:lvlText w:val=""/>
      <w:lvlJc w:val="left"/>
      <w:pPr>
        <w:ind w:left="6480" w:hanging="360"/>
      </w:pPr>
      <w:rPr>
        <w:rFonts w:ascii="Wingdings" w:hAnsi="Wingdings" w:hint="default"/>
      </w:rPr>
    </w:lvl>
  </w:abstractNum>
  <w:abstractNum w:abstractNumId="79" w15:restartNumberingAfterBreak="0">
    <w:nsid w:val="61DB4CEB"/>
    <w:multiLevelType w:val="multilevel"/>
    <w:tmpl w:val="B8540F66"/>
    <w:lvl w:ilvl="0">
      <w:start w:val="2"/>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2ED5B14"/>
    <w:multiLevelType w:val="hybridMultilevel"/>
    <w:tmpl w:val="6E2887D4"/>
    <w:lvl w:ilvl="0" w:tplc="7820F1F2">
      <w:start w:val="2"/>
      <w:numFmt w:val="decimal"/>
      <w:pStyle w:val="Pealkiri4"/>
      <w:lvlText w:val="%1.1.1.1."/>
      <w:lvlJc w:val="left"/>
      <w:rPr>
        <w:rFonts w:asciiTheme="minorHAnsi" w:hAnsiTheme="minorHAnsi" w:cstheme="minorHAnsi" w:hint="default"/>
        <w:b/>
        <w:bCs/>
        <w:i w:val="0"/>
        <w:iCs w:val="0"/>
        <w:caps w:val="0"/>
        <w:smallCaps w:val="0"/>
        <w:strike w:val="0"/>
        <w:vanish w:val="0"/>
        <w:color w:val="0070C0"/>
        <w:spacing w:val="0"/>
        <w:position w:val="0"/>
        <w:u w:val="none"/>
        <w:vertAlign w:val="baseline"/>
        <w14:textOutline w14:w="0" w14:cap="rnd" w14:cmpd="sng" w14:algn="ctr">
          <w14:noFill/>
          <w14:prstDash w14:val="solid"/>
          <w14:bevel/>
        </w14:textOutline>
        <w14:ligatures w14:val="none"/>
      </w:rPr>
    </w:lvl>
    <w:lvl w:ilvl="1" w:tplc="943AF416">
      <w:start w:val="1"/>
      <w:numFmt w:val="lowerLetter"/>
      <w:lvlText w:val="%2."/>
      <w:lvlJc w:val="left"/>
      <w:pPr>
        <w:ind w:left="1647" w:hanging="360"/>
      </w:pPr>
    </w:lvl>
    <w:lvl w:ilvl="2" w:tplc="B412B2A4">
      <w:start w:val="1"/>
      <w:numFmt w:val="lowerRoman"/>
      <w:lvlText w:val="%3."/>
      <w:lvlJc w:val="right"/>
      <w:pPr>
        <w:ind w:left="2367" w:hanging="180"/>
      </w:pPr>
    </w:lvl>
    <w:lvl w:ilvl="3" w:tplc="EB04A806">
      <w:start w:val="1"/>
      <w:numFmt w:val="decimal"/>
      <w:lvlText w:val="%4."/>
      <w:lvlJc w:val="left"/>
      <w:pPr>
        <w:ind w:left="3087" w:hanging="360"/>
      </w:pPr>
    </w:lvl>
    <w:lvl w:ilvl="4" w:tplc="7E90CE52">
      <w:start w:val="1"/>
      <w:numFmt w:val="lowerLetter"/>
      <w:lvlText w:val="%5."/>
      <w:lvlJc w:val="left"/>
      <w:pPr>
        <w:ind w:left="3807" w:hanging="360"/>
      </w:pPr>
    </w:lvl>
    <w:lvl w:ilvl="5" w:tplc="ABAEB6A4">
      <w:start w:val="1"/>
      <w:numFmt w:val="lowerRoman"/>
      <w:lvlText w:val="%6."/>
      <w:lvlJc w:val="right"/>
      <w:pPr>
        <w:ind w:left="4527" w:hanging="180"/>
      </w:pPr>
    </w:lvl>
    <w:lvl w:ilvl="6" w:tplc="30442582">
      <w:start w:val="1"/>
      <w:numFmt w:val="decimal"/>
      <w:lvlText w:val="%7."/>
      <w:lvlJc w:val="left"/>
      <w:pPr>
        <w:ind w:left="5247" w:hanging="360"/>
      </w:pPr>
    </w:lvl>
    <w:lvl w:ilvl="7" w:tplc="51E2A6E2">
      <w:start w:val="1"/>
      <w:numFmt w:val="lowerLetter"/>
      <w:lvlText w:val="%8."/>
      <w:lvlJc w:val="left"/>
      <w:pPr>
        <w:ind w:left="5967" w:hanging="360"/>
      </w:pPr>
    </w:lvl>
    <w:lvl w:ilvl="8" w:tplc="CC3226CE">
      <w:start w:val="1"/>
      <w:numFmt w:val="lowerRoman"/>
      <w:lvlText w:val="%9."/>
      <w:lvlJc w:val="right"/>
      <w:pPr>
        <w:ind w:left="6687" w:hanging="180"/>
      </w:pPr>
    </w:lvl>
  </w:abstractNum>
  <w:abstractNum w:abstractNumId="81" w15:restartNumberingAfterBreak="0">
    <w:nsid w:val="64D20A61"/>
    <w:multiLevelType w:val="hybridMultilevel"/>
    <w:tmpl w:val="AACA776C"/>
    <w:lvl w:ilvl="0" w:tplc="C78022B6">
      <w:start w:val="1"/>
      <w:numFmt w:val="decimal"/>
      <w:pStyle w:val="Loendinumber"/>
      <w:lvlText w:val="(%1)"/>
      <w:lvlJc w:val="left"/>
      <w:pPr>
        <w:tabs>
          <w:tab w:val="num" w:pos="709"/>
        </w:tabs>
        <w:ind w:left="709" w:hanging="709"/>
      </w:pPr>
    </w:lvl>
    <w:lvl w:ilvl="1" w:tplc="21B20DCA">
      <w:start w:val="1"/>
      <w:numFmt w:val="lowerLetter"/>
      <w:pStyle w:val="ListNumberLevel2"/>
      <w:lvlText w:val="(%2)"/>
      <w:lvlJc w:val="left"/>
      <w:pPr>
        <w:tabs>
          <w:tab w:val="num" w:pos="1417"/>
        </w:tabs>
        <w:ind w:left="1417" w:hanging="708"/>
      </w:pPr>
    </w:lvl>
    <w:lvl w:ilvl="2" w:tplc="7698048A">
      <w:start w:val="1"/>
      <w:numFmt w:val="bullet"/>
      <w:pStyle w:val="ListNumberLevel3"/>
      <w:lvlText w:val="–"/>
      <w:lvlJc w:val="left"/>
      <w:pPr>
        <w:tabs>
          <w:tab w:val="num" w:pos="2126"/>
        </w:tabs>
        <w:ind w:left="2126" w:hanging="709"/>
      </w:pPr>
      <w:rPr>
        <w:rFonts w:ascii="Times New Roman" w:hAnsi="Times New Roman"/>
      </w:rPr>
    </w:lvl>
    <w:lvl w:ilvl="3" w:tplc="66AC5272">
      <w:start w:val="1"/>
      <w:numFmt w:val="bullet"/>
      <w:pStyle w:val="ListNumberLevel4"/>
      <w:lvlText w:val=""/>
      <w:lvlJc w:val="left"/>
      <w:pPr>
        <w:tabs>
          <w:tab w:val="num" w:pos="2835"/>
        </w:tabs>
        <w:ind w:left="2835" w:hanging="709"/>
      </w:pPr>
      <w:rPr>
        <w:rFonts w:ascii="Symbol" w:hAnsi="Symbol"/>
      </w:rPr>
    </w:lvl>
    <w:lvl w:ilvl="4" w:tplc="60D8C55C">
      <w:start w:val="1"/>
      <w:numFmt w:val="lowerLetter"/>
      <w:lvlText w:val="(%5)"/>
      <w:lvlJc w:val="left"/>
      <w:pPr>
        <w:tabs>
          <w:tab w:val="num" w:pos="1800"/>
        </w:tabs>
        <w:ind w:left="1800" w:hanging="360"/>
      </w:pPr>
    </w:lvl>
    <w:lvl w:ilvl="5" w:tplc="16AAE3C2">
      <w:start w:val="1"/>
      <w:numFmt w:val="lowerRoman"/>
      <w:lvlText w:val="(%6)"/>
      <w:lvlJc w:val="left"/>
      <w:pPr>
        <w:tabs>
          <w:tab w:val="num" w:pos="2160"/>
        </w:tabs>
        <w:ind w:left="2160" w:hanging="360"/>
      </w:pPr>
    </w:lvl>
    <w:lvl w:ilvl="6" w:tplc="4A7C0AD8">
      <w:start w:val="1"/>
      <w:numFmt w:val="decimal"/>
      <w:lvlText w:val="%7."/>
      <w:lvlJc w:val="left"/>
      <w:pPr>
        <w:tabs>
          <w:tab w:val="num" w:pos="2520"/>
        </w:tabs>
        <w:ind w:left="2520" w:hanging="360"/>
      </w:pPr>
    </w:lvl>
    <w:lvl w:ilvl="7" w:tplc="749AD608">
      <w:start w:val="1"/>
      <w:numFmt w:val="lowerLetter"/>
      <w:lvlText w:val="%8."/>
      <w:lvlJc w:val="left"/>
      <w:pPr>
        <w:tabs>
          <w:tab w:val="num" w:pos="2880"/>
        </w:tabs>
        <w:ind w:left="2880" w:hanging="360"/>
      </w:pPr>
    </w:lvl>
    <w:lvl w:ilvl="8" w:tplc="99C219B6">
      <w:start w:val="1"/>
      <w:numFmt w:val="lowerRoman"/>
      <w:lvlText w:val="%9."/>
      <w:lvlJc w:val="left"/>
      <w:pPr>
        <w:tabs>
          <w:tab w:val="num" w:pos="3240"/>
        </w:tabs>
        <w:ind w:left="3240" w:hanging="360"/>
      </w:pPr>
    </w:lvl>
  </w:abstractNum>
  <w:abstractNum w:abstractNumId="82" w15:restartNumberingAfterBreak="0">
    <w:nsid w:val="65D97E70"/>
    <w:multiLevelType w:val="hybridMultilevel"/>
    <w:tmpl w:val="A6BAAB38"/>
    <w:lvl w:ilvl="0" w:tplc="1360A08E">
      <w:start w:val="1"/>
      <w:numFmt w:val="bullet"/>
      <w:pStyle w:val="ListDash2"/>
      <w:lvlText w:val="–"/>
      <w:lvlJc w:val="left"/>
      <w:pPr>
        <w:tabs>
          <w:tab w:val="num" w:pos="1360"/>
        </w:tabs>
        <w:ind w:left="1360" w:hanging="283"/>
      </w:pPr>
      <w:rPr>
        <w:rFonts w:ascii="Times New Roman" w:hAnsi="Times New Roman"/>
      </w:rPr>
    </w:lvl>
    <w:lvl w:ilvl="1" w:tplc="EFFC483C">
      <w:start w:val="1"/>
      <w:numFmt w:val="bullet"/>
      <w:lvlText w:val="o"/>
      <w:lvlJc w:val="left"/>
      <w:pPr>
        <w:ind w:left="1440" w:hanging="360"/>
      </w:pPr>
      <w:rPr>
        <w:rFonts w:ascii="Courier New" w:eastAsia="Courier New" w:hAnsi="Courier New" w:cs="Courier New" w:hint="default"/>
      </w:rPr>
    </w:lvl>
    <w:lvl w:ilvl="2" w:tplc="AE36E2F4">
      <w:start w:val="1"/>
      <w:numFmt w:val="bullet"/>
      <w:lvlText w:val="§"/>
      <w:lvlJc w:val="left"/>
      <w:pPr>
        <w:ind w:left="2160" w:hanging="360"/>
      </w:pPr>
      <w:rPr>
        <w:rFonts w:ascii="Wingdings" w:eastAsia="Wingdings" w:hAnsi="Wingdings" w:cs="Wingdings" w:hint="default"/>
      </w:rPr>
    </w:lvl>
    <w:lvl w:ilvl="3" w:tplc="7142556A">
      <w:start w:val="1"/>
      <w:numFmt w:val="bullet"/>
      <w:lvlText w:val="·"/>
      <w:lvlJc w:val="left"/>
      <w:pPr>
        <w:ind w:left="2880" w:hanging="360"/>
      </w:pPr>
      <w:rPr>
        <w:rFonts w:ascii="Symbol" w:eastAsia="Symbol" w:hAnsi="Symbol" w:cs="Symbol" w:hint="default"/>
      </w:rPr>
    </w:lvl>
    <w:lvl w:ilvl="4" w:tplc="152EFE1E">
      <w:start w:val="1"/>
      <w:numFmt w:val="bullet"/>
      <w:lvlText w:val="o"/>
      <w:lvlJc w:val="left"/>
      <w:pPr>
        <w:ind w:left="3600" w:hanging="360"/>
      </w:pPr>
      <w:rPr>
        <w:rFonts w:ascii="Courier New" w:eastAsia="Courier New" w:hAnsi="Courier New" w:cs="Courier New" w:hint="default"/>
      </w:rPr>
    </w:lvl>
    <w:lvl w:ilvl="5" w:tplc="6AE8CEB4">
      <w:start w:val="1"/>
      <w:numFmt w:val="bullet"/>
      <w:lvlText w:val="§"/>
      <w:lvlJc w:val="left"/>
      <w:pPr>
        <w:ind w:left="4320" w:hanging="360"/>
      </w:pPr>
      <w:rPr>
        <w:rFonts w:ascii="Wingdings" w:eastAsia="Wingdings" w:hAnsi="Wingdings" w:cs="Wingdings" w:hint="default"/>
      </w:rPr>
    </w:lvl>
    <w:lvl w:ilvl="6" w:tplc="8A2E7B5C">
      <w:start w:val="1"/>
      <w:numFmt w:val="bullet"/>
      <w:lvlText w:val="·"/>
      <w:lvlJc w:val="left"/>
      <w:pPr>
        <w:ind w:left="5040" w:hanging="360"/>
      </w:pPr>
      <w:rPr>
        <w:rFonts w:ascii="Symbol" w:eastAsia="Symbol" w:hAnsi="Symbol" w:cs="Symbol" w:hint="default"/>
      </w:rPr>
    </w:lvl>
    <w:lvl w:ilvl="7" w:tplc="D6E6C2CE">
      <w:start w:val="1"/>
      <w:numFmt w:val="bullet"/>
      <w:lvlText w:val="o"/>
      <w:lvlJc w:val="left"/>
      <w:pPr>
        <w:ind w:left="5760" w:hanging="360"/>
      </w:pPr>
      <w:rPr>
        <w:rFonts w:ascii="Courier New" w:eastAsia="Courier New" w:hAnsi="Courier New" w:cs="Courier New" w:hint="default"/>
      </w:rPr>
    </w:lvl>
    <w:lvl w:ilvl="8" w:tplc="E20EF0A0">
      <w:start w:val="1"/>
      <w:numFmt w:val="bullet"/>
      <w:lvlText w:val="§"/>
      <w:lvlJc w:val="left"/>
      <w:pPr>
        <w:ind w:left="6480" w:hanging="360"/>
      </w:pPr>
      <w:rPr>
        <w:rFonts w:ascii="Wingdings" w:eastAsia="Wingdings" w:hAnsi="Wingdings" w:cs="Wingdings" w:hint="default"/>
      </w:rPr>
    </w:lvl>
  </w:abstractNum>
  <w:abstractNum w:abstractNumId="83" w15:restartNumberingAfterBreak="0">
    <w:nsid w:val="663B288E"/>
    <w:multiLevelType w:val="hybridMultilevel"/>
    <w:tmpl w:val="29168AF4"/>
    <w:lvl w:ilvl="0" w:tplc="31E2FFCE">
      <w:start w:val="1"/>
      <w:numFmt w:val="bullet"/>
      <w:lvlText w:val="-"/>
      <w:lvlJc w:val="left"/>
      <w:pPr>
        <w:ind w:left="720" w:hanging="360"/>
      </w:pPr>
      <w:rPr>
        <w:rFonts w:ascii="Symbol" w:hAnsi="Symbol" w:hint="default"/>
      </w:rPr>
    </w:lvl>
    <w:lvl w:ilvl="1" w:tplc="2D685E2A">
      <w:start w:val="1"/>
      <w:numFmt w:val="bullet"/>
      <w:lvlText w:val="o"/>
      <w:lvlJc w:val="left"/>
      <w:pPr>
        <w:ind w:left="1440" w:hanging="360"/>
      </w:pPr>
      <w:rPr>
        <w:rFonts w:ascii="Courier New" w:hAnsi="Courier New" w:hint="default"/>
      </w:rPr>
    </w:lvl>
    <w:lvl w:ilvl="2" w:tplc="C4D6C4E0">
      <w:start w:val="1"/>
      <w:numFmt w:val="bullet"/>
      <w:lvlText w:val=""/>
      <w:lvlJc w:val="left"/>
      <w:pPr>
        <w:ind w:left="2160" w:hanging="360"/>
      </w:pPr>
      <w:rPr>
        <w:rFonts w:ascii="Wingdings" w:hAnsi="Wingdings" w:hint="default"/>
      </w:rPr>
    </w:lvl>
    <w:lvl w:ilvl="3" w:tplc="67FE1672">
      <w:start w:val="1"/>
      <w:numFmt w:val="bullet"/>
      <w:lvlText w:val=""/>
      <w:lvlJc w:val="left"/>
      <w:pPr>
        <w:ind w:left="2880" w:hanging="360"/>
      </w:pPr>
      <w:rPr>
        <w:rFonts w:ascii="Symbol" w:hAnsi="Symbol" w:hint="default"/>
      </w:rPr>
    </w:lvl>
    <w:lvl w:ilvl="4" w:tplc="7A8E0DB2">
      <w:start w:val="1"/>
      <w:numFmt w:val="bullet"/>
      <w:lvlText w:val="o"/>
      <w:lvlJc w:val="left"/>
      <w:pPr>
        <w:ind w:left="3600" w:hanging="360"/>
      </w:pPr>
      <w:rPr>
        <w:rFonts w:ascii="Courier New" w:hAnsi="Courier New" w:hint="default"/>
      </w:rPr>
    </w:lvl>
    <w:lvl w:ilvl="5" w:tplc="B080AE78">
      <w:start w:val="1"/>
      <w:numFmt w:val="bullet"/>
      <w:lvlText w:val=""/>
      <w:lvlJc w:val="left"/>
      <w:pPr>
        <w:ind w:left="4320" w:hanging="360"/>
      </w:pPr>
      <w:rPr>
        <w:rFonts w:ascii="Wingdings" w:hAnsi="Wingdings" w:hint="default"/>
      </w:rPr>
    </w:lvl>
    <w:lvl w:ilvl="6" w:tplc="E828F748">
      <w:start w:val="1"/>
      <w:numFmt w:val="bullet"/>
      <w:lvlText w:val=""/>
      <w:lvlJc w:val="left"/>
      <w:pPr>
        <w:ind w:left="5040" w:hanging="360"/>
      </w:pPr>
      <w:rPr>
        <w:rFonts w:ascii="Symbol" w:hAnsi="Symbol" w:hint="default"/>
      </w:rPr>
    </w:lvl>
    <w:lvl w:ilvl="7" w:tplc="4FEA2990">
      <w:start w:val="1"/>
      <w:numFmt w:val="bullet"/>
      <w:lvlText w:val="o"/>
      <w:lvlJc w:val="left"/>
      <w:pPr>
        <w:ind w:left="5760" w:hanging="360"/>
      </w:pPr>
      <w:rPr>
        <w:rFonts w:ascii="Courier New" w:hAnsi="Courier New" w:hint="default"/>
      </w:rPr>
    </w:lvl>
    <w:lvl w:ilvl="8" w:tplc="DA1E69EC">
      <w:start w:val="1"/>
      <w:numFmt w:val="bullet"/>
      <w:lvlText w:val=""/>
      <w:lvlJc w:val="left"/>
      <w:pPr>
        <w:ind w:left="6480" w:hanging="360"/>
      </w:pPr>
      <w:rPr>
        <w:rFonts w:ascii="Wingdings" w:hAnsi="Wingdings" w:hint="default"/>
      </w:rPr>
    </w:lvl>
  </w:abstractNum>
  <w:abstractNum w:abstractNumId="84" w15:restartNumberingAfterBreak="0">
    <w:nsid w:val="68C215A0"/>
    <w:multiLevelType w:val="hybridMultilevel"/>
    <w:tmpl w:val="9FAC08D6"/>
    <w:lvl w:ilvl="0" w:tplc="58423A18">
      <w:start w:val="1"/>
      <w:numFmt w:val="bullet"/>
      <w:lvlRestart w:val="0"/>
      <w:pStyle w:val="Dash2"/>
      <w:lvlText w:val="–"/>
      <w:lvlJc w:val="left"/>
      <w:pPr>
        <w:tabs>
          <w:tab w:val="num" w:pos="1701"/>
        </w:tabs>
        <w:ind w:left="1701" w:hanging="567"/>
      </w:pPr>
    </w:lvl>
    <w:lvl w:ilvl="1" w:tplc="083E9CA2">
      <w:start w:val="1"/>
      <w:numFmt w:val="bullet"/>
      <w:lvlText w:val="o"/>
      <w:lvlJc w:val="left"/>
      <w:pPr>
        <w:ind w:left="1440" w:hanging="360"/>
      </w:pPr>
      <w:rPr>
        <w:rFonts w:ascii="Courier New" w:eastAsia="Courier New" w:hAnsi="Courier New" w:cs="Courier New" w:hint="default"/>
      </w:rPr>
    </w:lvl>
    <w:lvl w:ilvl="2" w:tplc="84AAE4FA">
      <w:start w:val="1"/>
      <w:numFmt w:val="bullet"/>
      <w:lvlText w:val="§"/>
      <w:lvlJc w:val="left"/>
      <w:pPr>
        <w:ind w:left="2160" w:hanging="360"/>
      </w:pPr>
      <w:rPr>
        <w:rFonts w:ascii="Wingdings" w:eastAsia="Wingdings" w:hAnsi="Wingdings" w:cs="Wingdings" w:hint="default"/>
      </w:rPr>
    </w:lvl>
    <w:lvl w:ilvl="3" w:tplc="F8E4FEA4">
      <w:start w:val="1"/>
      <w:numFmt w:val="bullet"/>
      <w:lvlText w:val="·"/>
      <w:lvlJc w:val="left"/>
      <w:pPr>
        <w:ind w:left="2880" w:hanging="360"/>
      </w:pPr>
      <w:rPr>
        <w:rFonts w:ascii="Symbol" w:eastAsia="Symbol" w:hAnsi="Symbol" w:cs="Symbol" w:hint="default"/>
      </w:rPr>
    </w:lvl>
    <w:lvl w:ilvl="4" w:tplc="9D52FD42">
      <w:start w:val="1"/>
      <w:numFmt w:val="bullet"/>
      <w:lvlText w:val="o"/>
      <w:lvlJc w:val="left"/>
      <w:pPr>
        <w:ind w:left="3600" w:hanging="360"/>
      </w:pPr>
      <w:rPr>
        <w:rFonts w:ascii="Courier New" w:eastAsia="Courier New" w:hAnsi="Courier New" w:cs="Courier New" w:hint="default"/>
      </w:rPr>
    </w:lvl>
    <w:lvl w:ilvl="5" w:tplc="858273C0">
      <w:start w:val="1"/>
      <w:numFmt w:val="bullet"/>
      <w:lvlText w:val="§"/>
      <w:lvlJc w:val="left"/>
      <w:pPr>
        <w:ind w:left="4320" w:hanging="360"/>
      </w:pPr>
      <w:rPr>
        <w:rFonts w:ascii="Wingdings" w:eastAsia="Wingdings" w:hAnsi="Wingdings" w:cs="Wingdings" w:hint="default"/>
      </w:rPr>
    </w:lvl>
    <w:lvl w:ilvl="6" w:tplc="F82C5282">
      <w:start w:val="1"/>
      <w:numFmt w:val="bullet"/>
      <w:lvlText w:val="·"/>
      <w:lvlJc w:val="left"/>
      <w:pPr>
        <w:ind w:left="5040" w:hanging="360"/>
      </w:pPr>
      <w:rPr>
        <w:rFonts w:ascii="Symbol" w:eastAsia="Symbol" w:hAnsi="Symbol" w:cs="Symbol" w:hint="default"/>
      </w:rPr>
    </w:lvl>
    <w:lvl w:ilvl="7" w:tplc="BEE4D87C">
      <w:start w:val="1"/>
      <w:numFmt w:val="bullet"/>
      <w:lvlText w:val="o"/>
      <w:lvlJc w:val="left"/>
      <w:pPr>
        <w:ind w:left="5760" w:hanging="360"/>
      </w:pPr>
      <w:rPr>
        <w:rFonts w:ascii="Courier New" w:eastAsia="Courier New" w:hAnsi="Courier New" w:cs="Courier New" w:hint="default"/>
      </w:rPr>
    </w:lvl>
    <w:lvl w:ilvl="8" w:tplc="8842AF6E">
      <w:start w:val="1"/>
      <w:numFmt w:val="bullet"/>
      <w:lvlText w:val="§"/>
      <w:lvlJc w:val="left"/>
      <w:pPr>
        <w:ind w:left="6480" w:hanging="360"/>
      </w:pPr>
      <w:rPr>
        <w:rFonts w:ascii="Wingdings" w:eastAsia="Wingdings" w:hAnsi="Wingdings" w:cs="Wingdings" w:hint="default"/>
      </w:rPr>
    </w:lvl>
  </w:abstractNum>
  <w:abstractNum w:abstractNumId="85" w15:restartNumberingAfterBreak="0">
    <w:nsid w:val="6AB617D3"/>
    <w:multiLevelType w:val="hybridMultilevel"/>
    <w:tmpl w:val="43740ADC"/>
    <w:lvl w:ilvl="0" w:tplc="14EE318C">
      <w:start w:val="132"/>
      <w:numFmt w:val="decimal"/>
      <w:lvlText w:val="%1"/>
      <w:lvlJc w:val="left"/>
      <w:pPr>
        <w:ind w:left="720" w:hanging="360"/>
      </w:pPr>
      <w:rPr>
        <w:rFonts w:hint="default"/>
      </w:rPr>
    </w:lvl>
    <w:lvl w:ilvl="1" w:tplc="577CC5A2">
      <w:start w:val="1"/>
      <w:numFmt w:val="lowerLetter"/>
      <w:lvlText w:val="%2."/>
      <w:lvlJc w:val="left"/>
      <w:pPr>
        <w:ind w:left="1440" w:hanging="360"/>
      </w:pPr>
    </w:lvl>
    <w:lvl w:ilvl="2" w:tplc="66E82E84">
      <w:start w:val="1"/>
      <w:numFmt w:val="lowerRoman"/>
      <w:lvlText w:val="%3."/>
      <w:lvlJc w:val="right"/>
      <w:pPr>
        <w:ind w:left="2160" w:hanging="180"/>
      </w:pPr>
    </w:lvl>
    <w:lvl w:ilvl="3" w:tplc="C330ACF2">
      <w:start w:val="1"/>
      <w:numFmt w:val="decimal"/>
      <w:lvlText w:val="%4."/>
      <w:lvlJc w:val="left"/>
      <w:pPr>
        <w:ind w:left="2880" w:hanging="360"/>
      </w:pPr>
    </w:lvl>
    <w:lvl w:ilvl="4" w:tplc="5600CF38">
      <w:start w:val="1"/>
      <w:numFmt w:val="lowerLetter"/>
      <w:lvlText w:val="%5."/>
      <w:lvlJc w:val="left"/>
      <w:pPr>
        <w:ind w:left="3600" w:hanging="360"/>
      </w:pPr>
    </w:lvl>
    <w:lvl w:ilvl="5" w:tplc="2292A41E">
      <w:start w:val="1"/>
      <w:numFmt w:val="lowerRoman"/>
      <w:lvlText w:val="%6."/>
      <w:lvlJc w:val="right"/>
      <w:pPr>
        <w:ind w:left="4320" w:hanging="180"/>
      </w:pPr>
    </w:lvl>
    <w:lvl w:ilvl="6" w:tplc="8DBE30C6">
      <w:start w:val="1"/>
      <w:numFmt w:val="decimal"/>
      <w:lvlText w:val="%7."/>
      <w:lvlJc w:val="left"/>
      <w:pPr>
        <w:ind w:left="5040" w:hanging="360"/>
      </w:pPr>
    </w:lvl>
    <w:lvl w:ilvl="7" w:tplc="7DD03208">
      <w:start w:val="1"/>
      <w:numFmt w:val="lowerLetter"/>
      <w:lvlText w:val="%8."/>
      <w:lvlJc w:val="left"/>
      <w:pPr>
        <w:ind w:left="5760" w:hanging="360"/>
      </w:pPr>
    </w:lvl>
    <w:lvl w:ilvl="8" w:tplc="EDE4E730">
      <w:start w:val="1"/>
      <w:numFmt w:val="lowerRoman"/>
      <w:lvlText w:val="%9."/>
      <w:lvlJc w:val="right"/>
      <w:pPr>
        <w:ind w:left="6480" w:hanging="180"/>
      </w:pPr>
    </w:lvl>
  </w:abstractNum>
  <w:abstractNum w:abstractNumId="86" w15:restartNumberingAfterBreak="0">
    <w:nsid w:val="6D16230A"/>
    <w:multiLevelType w:val="hybridMultilevel"/>
    <w:tmpl w:val="D1DEDAD8"/>
    <w:lvl w:ilvl="0" w:tplc="0B96C850">
      <w:start w:val="1"/>
      <w:numFmt w:val="decimal"/>
      <w:pStyle w:val="Loendinumber5"/>
      <w:lvlText w:val="%1."/>
      <w:lvlJc w:val="left"/>
      <w:pPr>
        <w:tabs>
          <w:tab w:val="num" w:pos="1764"/>
        </w:tabs>
        <w:ind w:left="1764" w:hanging="360"/>
      </w:pPr>
    </w:lvl>
    <w:lvl w:ilvl="1" w:tplc="43D6C20E">
      <w:start w:val="1"/>
      <w:numFmt w:val="bullet"/>
      <w:lvlText w:val="o"/>
      <w:lvlJc w:val="left"/>
      <w:pPr>
        <w:ind w:left="1440" w:hanging="360"/>
      </w:pPr>
      <w:rPr>
        <w:rFonts w:ascii="Courier New" w:eastAsia="Courier New" w:hAnsi="Courier New" w:cs="Courier New" w:hint="default"/>
      </w:rPr>
    </w:lvl>
    <w:lvl w:ilvl="2" w:tplc="075EE2FE">
      <w:start w:val="1"/>
      <w:numFmt w:val="bullet"/>
      <w:lvlText w:val="§"/>
      <w:lvlJc w:val="left"/>
      <w:pPr>
        <w:ind w:left="2160" w:hanging="360"/>
      </w:pPr>
      <w:rPr>
        <w:rFonts w:ascii="Wingdings" w:eastAsia="Wingdings" w:hAnsi="Wingdings" w:cs="Wingdings" w:hint="default"/>
      </w:rPr>
    </w:lvl>
    <w:lvl w:ilvl="3" w:tplc="E8B03460">
      <w:start w:val="1"/>
      <w:numFmt w:val="bullet"/>
      <w:lvlText w:val="·"/>
      <w:lvlJc w:val="left"/>
      <w:pPr>
        <w:ind w:left="2880" w:hanging="360"/>
      </w:pPr>
      <w:rPr>
        <w:rFonts w:ascii="Symbol" w:eastAsia="Symbol" w:hAnsi="Symbol" w:cs="Symbol" w:hint="default"/>
      </w:rPr>
    </w:lvl>
    <w:lvl w:ilvl="4" w:tplc="C06EEE72">
      <w:start w:val="1"/>
      <w:numFmt w:val="bullet"/>
      <w:lvlText w:val="o"/>
      <w:lvlJc w:val="left"/>
      <w:pPr>
        <w:ind w:left="3600" w:hanging="360"/>
      </w:pPr>
      <w:rPr>
        <w:rFonts w:ascii="Courier New" w:eastAsia="Courier New" w:hAnsi="Courier New" w:cs="Courier New" w:hint="default"/>
      </w:rPr>
    </w:lvl>
    <w:lvl w:ilvl="5" w:tplc="3A0C5DB8">
      <w:start w:val="1"/>
      <w:numFmt w:val="bullet"/>
      <w:lvlText w:val="§"/>
      <w:lvlJc w:val="left"/>
      <w:pPr>
        <w:ind w:left="4320" w:hanging="360"/>
      </w:pPr>
      <w:rPr>
        <w:rFonts w:ascii="Wingdings" w:eastAsia="Wingdings" w:hAnsi="Wingdings" w:cs="Wingdings" w:hint="default"/>
      </w:rPr>
    </w:lvl>
    <w:lvl w:ilvl="6" w:tplc="E3362E54">
      <w:start w:val="1"/>
      <w:numFmt w:val="bullet"/>
      <w:lvlText w:val="·"/>
      <w:lvlJc w:val="left"/>
      <w:pPr>
        <w:ind w:left="5040" w:hanging="360"/>
      </w:pPr>
      <w:rPr>
        <w:rFonts w:ascii="Symbol" w:eastAsia="Symbol" w:hAnsi="Symbol" w:cs="Symbol" w:hint="default"/>
      </w:rPr>
    </w:lvl>
    <w:lvl w:ilvl="7" w:tplc="9A4E2AF2">
      <w:start w:val="1"/>
      <w:numFmt w:val="bullet"/>
      <w:lvlText w:val="o"/>
      <w:lvlJc w:val="left"/>
      <w:pPr>
        <w:ind w:left="5760" w:hanging="360"/>
      </w:pPr>
      <w:rPr>
        <w:rFonts w:ascii="Courier New" w:eastAsia="Courier New" w:hAnsi="Courier New" w:cs="Courier New" w:hint="default"/>
      </w:rPr>
    </w:lvl>
    <w:lvl w:ilvl="8" w:tplc="0BB8FE48">
      <w:start w:val="1"/>
      <w:numFmt w:val="bullet"/>
      <w:lvlText w:val="§"/>
      <w:lvlJc w:val="left"/>
      <w:pPr>
        <w:ind w:left="6480" w:hanging="360"/>
      </w:pPr>
      <w:rPr>
        <w:rFonts w:ascii="Wingdings" w:eastAsia="Wingdings" w:hAnsi="Wingdings" w:cs="Wingdings" w:hint="default"/>
      </w:rPr>
    </w:lvl>
  </w:abstractNum>
  <w:abstractNum w:abstractNumId="87" w15:restartNumberingAfterBreak="0">
    <w:nsid w:val="6DFD5990"/>
    <w:multiLevelType w:val="hybridMultilevel"/>
    <w:tmpl w:val="7EF28A36"/>
    <w:lvl w:ilvl="0" w:tplc="B7420FE6">
      <w:start w:val="1"/>
      <w:numFmt w:val="bullet"/>
      <w:pStyle w:val="Loenditpp5"/>
      <w:lvlText w:val=""/>
      <w:lvlJc w:val="left"/>
      <w:pPr>
        <w:tabs>
          <w:tab w:val="num" w:pos="1492"/>
        </w:tabs>
        <w:ind w:left="1492" w:hanging="360"/>
      </w:pPr>
      <w:rPr>
        <w:rFonts w:ascii="Symbol" w:hAnsi="Symbol" w:hint="default"/>
      </w:rPr>
    </w:lvl>
    <w:lvl w:ilvl="1" w:tplc="402C4072">
      <w:start w:val="1"/>
      <w:numFmt w:val="bullet"/>
      <w:lvlText w:val="o"/>
      <w:lvlJc w:val="left"/>
      <w:pPr>
        <w:ind w:left="1440" w:hanging="360"/>
      </w:pPr>
      <w:rPr>
        <w:rFonts w:ascii="Courier New" w:eastAsia="Courier New" w:hAnsi="Courier New" w:cs="Courier New" w:hint="default"/>
      </w:rPr>
    </w:lvl>
    <w:lvl w:ilvl="2" w:tplc="DD348DD6">
      <w:start w:val="1"/>
      <w:numFmt w:val="bullet"/>
      <w:lvlText w:val="§"/>
      <w:lvlJc w:val="left"/>
      <w:pPr>
        <w:ind w:left="2160" w:hanging="360"/>
      </w:pPr>
      <w:rPr>
        <w:rFonts w:ascii="Wingdings" w:eastAsia="Wingdings" w:hAnsi="Wingdings" w:cs="Wingdings" w:hint="default"/>
      </w:rPr>
    </w:lvl>
    <w:lvl w:ilvl="3" w:tplc="D3AA96AE">
      <w:start w:val="1"/>
      <w:numFmt w:val="bullet"/>
      <w:lvlText w:val="·"/>
      <w:lvlJc w:val="left"/>
      <w:pPr>
        <w:ind w:left="2880" w:hanging="360"/>
      </w:pPr>
      <w:rPr>
        <w:rFonts w:ascii="Symbol" w:eastAsia="Symbol" w:hAnsi="Symbol" w:cs="Symbol" w:hint="default"/>
      </w:rPr>
    </w:lvl>
    <w:lvl w:ilvl="4" w:tplc="32C63F06">
      <w:start w:val="1"/>
      <w:numFmt w:val="bullet"/>
      <w:lvlText w:val="o"/>
      <w:lvlJc w:val="left"/>
      <w:pPr>
        <w:ind w:left="3600" w:hanging="360"/>
      </w:pPr>
      <w:rPr>
        <w:rFonts w:ascii="Courier New" w:eastAsia="Courier New" w:hAnsi="Courier New" w:cs="Courier New" w:hint="default"/>
      </w:rPr>
    </w:lvl>
    <w:lvl w:ilvl="5" w:tplc="31283E94">
      <w:start w:val="1"/>
      <w:numFmt w:val="bullet"/>
      <w:lvlText w:val="§"/>
      <w:lvlJc w:val="left"/>
      <w:pPr>
        <w:ind w:left="4320" w:hanging="360"/>
      </w:pPr>
      <w:rPr>
        <w:rFonts w:ascii="Wingdings" w:eastAsia="Wingdings" w:hAnsi="Wingdings" w:cs="Wingdings" w:hint="default"/>
      </w:rPr>
    </w:lvl>
    <w:lvl w:ilvl="6" w:tplc="0F48B8D0">
      <w:start w:val="1"/>
      <w:numFmt w:val="bullet"/>
      <w:lvlText w:val="·"/>
      <w:lvlJc w:val="left"/>
      <w:pPr>
        <w:ind w:left="5040" w:hanging="360"/>
      </w:pPr>
      <w:rPr>
        <w:rFonts w:ascii="Symbol" w:eastAsia="Symbol" w:hAnsi="Symbol" w:cs="Symbol" w:hint="default"/>
      </w:rPr>
    </w:lvl>
    <w:lvl w:ilvl="7" w:tplc="86E2F902">
      <w:start w:val="1"/>
      <w:numFmt w:val="bullet"/>
      <w:lvlText w:val="o"/>
      <w:lvlJc w:val="left"/>
      <w:pPr>
        <w:ind w:left="5760" w:hanging="360"/>
      </w:pPr>
      <w:rPr>
        <w:rFonts w:ascii="Courier New" w:eastAsia="Courier New" w:hAnsi="Courier New" w:cs="Courier New" w:hint="default"/>
      </w:rPr>
    </w:lvl>
    <w:lvl w:ilvl="8" w:tplc="4F749102">
      <w:start w:val="1"/>
      <w:numFmt w:val="bullet"/>
      <w:lvlText w:val="§"/>
      <w:lvlJc w:val="left"/>
      <w:pPr>
        <w:ind w:left="6480" w:hanging="360"/>
      </w:pPr>
      <w:rPr>
        <w:rFonts w:ascii="Wingdings" w:eastAsia="Wingdings" w:hAnsi="Wingdings" w:cs="Wingdings" w:hint="default"/>
      </w:rPr>
    </w:lvl>
  </w:abstractNum>
  <w:abstractNum w:abstractNumId="88" w15:restartNumberingAfterBreak="0">
    <w:nsid w:val="6E3E0BC8"/>
    <w:multiLevelType w:val="hybridMultilevel"/>
    <w:tmpl w:val="4D4A691C"/>
    <w:lvl w:ilvl="0" w:tplc="E1168DEA">
      <w:start w:val="1"/>
      <w:numFmt w:val="bullet"/>
      <w:pStyle w:val="StyleHeading3BoldNotItalic"/>
      <w:lvlText w:val="-"/>
      <w:lvlJc w:val="left"/>
      <w:pPr>
        <w:ind w:left="720" w:hanging="360"/>
      </w:pPr>
      <w:rPr>
        <w:rFonts w:ascii="Times New Roman" w:eastAsiaTheme="minorHAnsi" w:hAnsi="Times New Roman" w:cs="Times New Roman" w:hint="default"/>
      </w:rPr>
    </w:lvl>
    <w:lvl w:ilvl="1" w:tplc="C23AE260">
      <w:start w:val="1"/>
      <w:numFmt w:val="bullet"/>
      <w:lvlText w:val="o"/>
      <w:lvlJc w:val="left"/>
      <w:pPr>
        <w:ind w:left="1440" w:hanging="360"/>
      </w:pPr>
      <w:rPr>
        <w:rFonts w:ascii="Courier New" w:hAnsi="Courier New" w:cs="Courier New" w:hint="default"/>
      </w:rPr>
    </w:lvl>
    <w:lvl w:ilvl="2" w:tplc="2E54CBAE">
      <w:start w:val="1"/>
      <w:numFmt w:val="bullet"/>
      <w:pStyle w:val="StyleHeading3BoldNotItalic"/>
      <w:lvlText w:val=""/>
      <w:lvlJc w:val="left"/>
      <w:pPr>
        <w:ind w:left="2160" w:hanging="360"/>
      </w:pPr>
      <w:rPr>
        <w:rFonts w:ascii="Wingdings" w:hAnsi="Wingdings" w:hint="default"/>
      </w:rPr>
    </w:lvl>
    <w:lvl w:ilvl="3" w:tplc="5374F232">
      <w:start w:val="1"/>
      <w:numFmt w:val="bullet"/>
      <w:lvlText w:val=""/>
      <w:lvlJc w:val="left"/>
      <w:pPr>
        <w:ind w:left="2880" w:hanging="360"/>
      </w:pPr>
      <w:rPr>
        <w:rFonts w:ascii="Symbol" w:hAnsi="Symbol" w:hint="default"/>
      </w:rPr>
    </w:lvl>
    <w:lvl w:ilvl="4" w:tplc="221CF864">
      <w:start w:val="1"/>
      <w:numFmt w:val="bullet"/>
      <w:lvlText w:val="o"/>
      <w:lvlJc w:val="left"/>
      <w:pPr>
        <w:ind w:left="3600" w:hanging="360"/>
      </w:pPr>
      <w:rPr>
        <w:rFonts w:ascii="Courier New" w:hAnsi="Courier New" w:cs="Courier New" w:hint="default"/>
      </w:rPr>
    </w:lvl>
    <w:lvl w:ilvl="5" w:tplc="A0A8DF74">
      <w:start w:val="1"/>
      <w:numFmt w:val="bullet"/>
      <w:lvlText w:val=""/>
      <w:lvlJc w:val="left"/>
      <w:pPr>
        <w:ind w:left="4320" w:hanging="360"/>
      </w:pPr>
      <w:rPr>
        <w:rFonts w:ascii="Wingdings" w:hAnsi="Wingdings" w:hint="default"/>
      </w:rPr>
    </w:lvl>
    <w:lvl w:ilvl="6" w:tplc="29446538">
      <w:start w:val="1"/>
      <w:numFmt w:val="bullet"/>
      <w:lvlText w:val=""/>
      <w:lvlJc w:val="left"/>
      <w:pPr>
        <w:ind w:left="5040" w:hanging="360"/>
      </w:pPr>
      <w:rPr>
        <w:rFonts w:ascii="Symbol" w:hAnsi="Symbol" w:hint="default"/>
      </w:rPr>
    </w:lvl>
    <w:lvl w:ilvl="7" w:tplc="88A6D0BC">
      <w:start w:val="1"/>
      <w:numFmt w:val="bullet"/>
      <w:lvlText w:val="o"/>
      <w:lvlJc w:val="left"/>
      <w:pPr>
        <w:ind w:left="5760" w:hanging="360"/>
      </w:pPr>
      <w:rPr>
        <w:rFonts w:ascii="Courier New" w:hAnsi="Courier New" w:cs="Courier New" w:hint="default"/>
      </w:rPr>
    </w:lvl>
    <w:lvl w:ilvl="8" w:tplc="60C01C6E">
      <w:start w:val="1"/>
      <w:numFmt w:val="bullet"/>
      <w:lvlText w:val=""/>
      <w:lvlJc w:val="left"/>
      <w:pPr>
        <w:ind w:left="6480" w:hanging="360"/>
      </w:pPr>
      <w:rPr>
        <w:rFonts w:ascii="Wingdings" w:hAnsi="Wingdings" w:hint="default"/>
      </w:rPr>
    </w:lvl>
  </w:abstractNum>
  <w:abstractNum w:abstractNumId="89" w15:restartNumberingAfterBreak="0">
    <w:nsid w:val="707D3E7C"/>
    <w:multiLevelType w:val="hybridMultilevel"/>
    <w:tmpl w:val="932EF5BE"/>
    <w:lvl w:ilvl="0" w:tplc="395016C0">
      <w:start w:val="1"/>
      <w:numFmt w:val="bullet"/>
      <w:lvlText w:val=""/>
      <w:lvlJc w:val="left"/>
      <w:pPr>
        <w:ind w:left="360" w:hanging="360"/>
      </w:pPr>
      <w:rPr>
        <w:rFonts w:ascii="Symbol" w:hAnsi="Symbol" w:hint="default"/>
      </w:rPr>
    </w:lvl>
    <w:lvl w:ilvl="1" w:tplc="13BC7CD6">
      <w:start w:val="1"/>
      <w:numFmt w:val="bullet"/>
      <w:lvlText w:val="o"/>
      <w:lvlJc w:val="left"/>
      <w:pPr>
        <w:ind w:left="1080" w:hanging="360"/>
      </w:pPr>
      <w:rPr>
        <w:rFonts w:ascii="Courier New" w:hAnsi="Courier New" w:cs="Courier New" w:hint="default"/>
      </w:rPr>
    </w:lvl>
    <w:lvl w:ilvl="2" w:tplc="8280F3C2">
      <w:start w:val="1"/>
      <w:numFmt w:val="bullet"/>
      <w:lvlText w:val=""/>
      <w:lvlJc w:val="left"/>
      <w:pPr>
        <w:ind w:left="1800" w:hanging="360"/>
      </w:pPr>
      <w:rPr>
        <w:rFonts w:ascii="Wingdings" w:hAnsi="Wingdings" w:hint="default"/>
      </w:rPr>
    </w:lvl>
    <w:lvl w:ilvl="3" w:tplc="E9F4DD56">
      <w:start w:val="1"/>
      <w:numFmt w:val="bullet"/>
      <w:lvlText w:val=""/>
      <w:lvlJc w:val="left"/>
      <w:pPr>
        <w:ind w:left="2520" w:hanging="360"/>
      </w:pPr>
      <w:rPr>
        <w:rFonts w:ascii="Symbol" w:hAnsi="Symbol" w:hint="default"/>
      </w:rPr>
    </w:lvl>
    <w:lvl w:ilvl="4" w:tplc="DE82E518">
      <w:start w:val="1"/>
      <w:numFmt w:val="bullet"/>
      <w:lvlText w:val="o"/>
      <w:lvlJc w:val="left"/>
      <w:pPr>
        <w:ind w:left="3240" w:hanging="360"/>
      </w:pPr>
      <w:rPr>
        <w:rFonts w:ascii="Courier New" w:hAnsi="Courier New" w:cs="Courier New" w:hint="default"/>
      </w:rPr>
    </w:lvl>
    <w:lvl w:ilvl="5" w:tplc="80BC1FEE">
      <w:start w:val="1"/>
      <w:numFmt w:val="bullet"/>
      <w:lvlText w:val=""/>
      <w:lvlJc w:val="left"/>
      <w:pPr>
        <w:ind w:left="3960" w:hanging="360"/>
      </w:pPr>
      <w:rPr>
        <w:rFonts w:ascii="Wingdings" w:hAnsi="Wingdings" w:hint="default"/>
      </w:rPr>
    </w:lvl>
    <w:lvl w:ilvl="6" w:tplc="766ECE2A">
      <w:start w:val="1"/>
      <w:numFmt w:val="bullet"/>
      <w:lvlText w:val=""/>
      <w:lvlJc w:val="left"/>
      <w:pPr>
        <w:ind w:left="4680" w:hanging="360"/>
      </w:pPr>
      <w:rPr>
        <w:rFonts w:ascii="Symbol" w:hAnsi="Symbol" w:hint="default"/>
      </w:rPr>
    </w:lvl>
    <w:lvl w:ilvl="7" w:tplc="B41066C2">
      <w:start w:val="1"/>
      <w:numFmt w:val="bullet"/>
      <w:lvlText w:val="o"/>
      <w:lvlJc w:val="left"/>
      <w:pPr>
        <w:ind w:left="5400" w:hanging="360"/>
      </w:pPr>
      <w:rPr>
        <w:rFonts w:ascii="Courier New" w:hAnsi="Courier New" w:cs="Courier New" w:hint="default"/>
      </w:rPr>
    </w:lvl>
    <w:lvl w:ilvl="8" w:tplc="A45AAF32">
      <w:start w:val="1"/>
      <w:numFmt w:val="bullet"/>
      <w:lvlText w:val=""/>
      <w:lvlJc w:val="left"/>
      <w:pPr>
        <w:ind w:left="6120" w:hanging="360"/>
      </w:pPr>
      <w:rPr>
        <w:rFonts w:ascii="Wingdings" w:hAnsi="Wingdings" w:hint="default"/>
      </w:rPr>
    </w:lvl>
  </w:abstractNum>
  <w:abstractNum w:abstractNumId="90" w15:restartNumberingAfterBreak="0">
    <w:nsid w:val="71EB251E"/>
    <w:multiLevelType w:val="hybridMultilevel"/>
    <w:tmpl w:val="53684136"/>
    <w:lvl w:ilvl="0" w:tplc="17F4661C">
      <w:start w:val="1"/>
      <w:numFmt w:val="bullet"/>
      <w:lvlText w:val="–"/>
      <w:lvlJc w:val="left"/>
      <w:pPr>
        <w:ind w:left="720" w:hanging="360"/>
      </w:pPr>
      <w:rPr>
        <w:rFonts w:ascii="Cambria" w:eastAsia="Times New Roman" w:hAnsi="Cambria" w:cs="Times New Roman" w:hint="default"/>
      </w:rPr>
    </w:lvl>
    <w:lvl w:ilvl="1" w:tplc="B4907394">
      <w:start w:val="1"/>
      <w:numFmt w:val="bullet"/>
      <w:lvlText w:val="o"/>
      <w:lvlJc w:val="left"/>
      <w:pPr>
        <w:ind w:left="1440" w:hanging="360"/>
      </w:pPr>
      <w:rPr>
        <w:rFonts w:ascii="Courier New" w:hAnsi="Courier New" w:cs="Courier New" w:hint="default"/>
      </w:rPr>
    </w:lvl>
    <w:lvl w:ilvl="2" w:tplc="60481D9C">
      <w:start w:val="1"/>
      <w:numFmt w:val="bullet"/>
      <w:lvlText w:val=""/>
      <w:lvlJc w:val="left"/>
      <w:pPr>
        <w:ind w:left="2160" w:hanging="360"/>
      </w:pPr>
      <w:rPr>
        <w:rFonts w:ascii="Wingdings" w:hAnsi="Wingdings" w:hint="default"/>
      </w:rPr>
    </w:lvl>
    <w:lvl w:ilvl="3" w:tplc="3AD4646A">
      <w:start w:val="1"/>
      <w:numFmt w:val="bullet"/>
      <w:lvlText w:val=""/>
      <w:lvlJc w:val="left"/>
      <w:pPr>
        <w:ind w:left="2880" w:hanging="360"/>
      </w:pPr>
      <w:rPr>
        <w:rFonts w:ascii="Symbol" w:hAnsi="Symbol" w:hint="default"/>
      </w:rPr>
    </w:lvl>
    <w:lvl w:ilvl="4" w:tplc="BB683CCE">
      <w:start w:val="1"/>
      <w:numFmt w:val="bullet"/>
      <w:lvlText w:val="o"/>
      <w:lvlJc w:val="left"/>
      <w:pPr>
        <w:ind w:left="3600" w:hanging="360"/>
      </w:pPr>
      <w:rPr>
        <w:rFonts w:ascii="Courier New" w:hAnsi="Courier New" w:cs="Courier New" w:hint="default"/>
      </w:rPr>
    </w:lvl>
    <w:lvl w:ilvl="5" w:tplc="0B3E9194">
      <w:start w:val="1"/>
      <w:numFmt w:val="bullet"/>
      <w:lvlText w:val=""/>
      <w:lvlJc w:val="left"/>
      <w:pPr>
        <w:ind w:left="4320" w:hanging="360"/>
      </w:pPr>
      <w:rPr>
        <w:rFonts w:ascii="Wingdings" w:hAnsi="Wingdings" w:hint="default"/>
      </w:rPr>
    </w:lvl>
    <w:lvl w:ilvl="6" w:tplc="594E9CF2">
      <w:start w:val="1"/>
      <w:numFmt w:val="bullet"/>
      <w:lvlText w:val=""/>
      <w:lvlJc w:val="left"/>
      <w:pPr>
        <w:ind w:left="5040" w:hanging="360"/>
      </w:pPr>
      <w:rPr>
        <w:rFonts w:ascii="Symbol" w:hAnsi="Symbol" w:hint="default"/>
      </w:rPr>
    </w:lvl>
    <w:lvl w:ilvl="7" w:tplc="5ED8E5AC">
      <w:start w:val="1"/>
      <w:numFmt w:val="bullet"/>
      <w:lvlText w:val="o"/>
      <w:lvlJc w:val="left"/>
      <w:pPr>
        <w:ind w:left="5760" w:hanging="360"/>
      </w:pPr>
      <w:rPr>
        <w:rFonts w:ascii="Courier New" w:hAnsi="Courier New" w:cs="Courier New" w:hint="default"/>
      </w:rPr>
    </w:lvl>
    <w:lvl w:ilvl="8" w:tplc="8DBAAF3E">
      <w:start w:val="1"/>
      <w:numFmt w:val="bullet"/>
      <w:lvlText w:val=""/>
      <w:lvlJc w:val="left"/>
      <w:pPr>
        <w:ind w:left="6480" w:hanging="360"/>
      </w:pPr>
      <w:rPr>
        <w:rFonts w:ascii="Wingdings" w:hAnsi="Wingdings" w:hint="default"/>
      </w:rPr>
    </w:lvl>
  </w:abstractNum>
  <w:abstractNum w:abstractNumId="91" w15:restartNumberingAfterBreak="0">
    <w:nsid w:val="7553501A"/>
    <w:multiLevelType w:val="hybridMultilevel"/>
    <w:tmpl w:val="5A9EF0E6"/>
    <w:lvl w:ilvl="0" w:tplc="5992BB3C">
      <w:start w:val="1"/>
      <w:numFmt w:val="decimal"/>
      <w:pStyle w:val="ListNumber1"/>
      <w:lvlText w:val="(%1)"/>
      <w:lvlJc w:val="left"/>
      <w:pPr>
        <w:tabs>
          <w:tab w:val="num" w:pos="1191"/>
        </w:tabs>
        <w:ind w:left="1191" w:hanging="709"/>
      </w:pPr>
    </w:lvl>
    <w:lvl w:ilvl="1" w:tplc="9B800D9C">
      <w:start w:val="1"/>
      <w:numFmt w:val="lowerLetter"/>
      <w:pStyle w:val="ListNumber1Level2"/>
      <w:lvlText w:val="(%2)"/>
      <w:lvlJc w:val="left"/>
      <w:pPr>
        <w:tabs>
          <w:tab w:val="num" w:pos="1899"/>
        </w:tabs>
        <w:ind w:left="1899" w:hanging="708"/>
      </w:pPr>
    </w:lvl>
    <w:lvl w:ilvl="2" w:tplc="64BE4BEE">
      <w:start w:val="1"/>
      <w:numFmt w:val="bullet"/>
      <w:pStyle w:val="ListNumber1Level3"/>
      <w:lvlText w:val="–"/>
      <w:lvlJc w:val="left"/>
      <w:pPr>
        <w:tabs>
          <w:tab w:val="num" w:pos="2608"/>
        </w:tabs>
        <w:ind w:left="2608" w:hanging="709"/>
      </w:pPr>
      <w:rPr>
        <w:rFonts w:ascii="Times New Roman" w:hAnsi="Times New Roman"/>
      </w:rPr>
    </w:lvl>
    <w:lvl w:ilvl="3" w:tplc="6E787748">
      <w:start w:val="1"/>
      <w:numFmt w:val="bullet"/>
      <w:pStyle w:val="ListNumber1Level4"/>
      <w:lvlText w:val=""/>
      <w:lvlJc w:val="left"/>
      <w:pPr>
        <w:tabs>
          <w:tab w:val="num" w:pos="3317"/>
        </w:tabs>
        <w:ind w:left="3317" w:hanging="709"/>
      </w:pPr>
      <w:rPr>
        <w:rFonts w:ascii="Symbol" w:hAnsi="Symbol"/>
      </w:rPr>
    </w:lvl>
    <w:lvl w:ilvl="4" w:tplc="6CB86796">
      <w:start w:val="1"/>
      <w:numFmt w:val="lowerLetter"/>
      <w:lvlText w:val="(%5)"/>
      <w:lvlJc w:val="left"/>
      <w:pPr>
        <w:tabs>
          <w:tab w:val="num" w:pos="1800"/>
        </w:tabs>
        <w:ind w:left="1800" w:hanging="360"/>
      </w:pPr>
    </w:lvl>
    <w:lvl w:ilvl="5" w:tplc="7AE8B040">
      <w:start w:val="1"/>
      <w:numFmt w:val="lowerRoman"/>
      <w:lvlText w:val="(%6)"/>
      <w:lvlJc w:val="left"/>
      <w:pPr>
        <w:tabs>
          <w:tab w:val="num" w:pos="2160"/>
        </w:tabs>
        <w:ind w:left="2160" w:hanging="360"/>
      </w:pPr>
    </w:lvl>
    <w:lvl w:ilvl="6" w:tplc="119E28FA">
      <w:start w:val="1"/>
      <w:numFmt w:val="decimal"/>
      <w:lvlText w:val="%7."/>
      <w:lvlJc w:val="left"/>
      <w:pPr>
        <w:tabs>
          <w:tab w:val="num" w:pos="2520"/>
        </w:tabs>
        <w:ind w:left="2520" w:hanging="360"/>
      </w:pPr>
    </w:lvl>
    <w:lvl w:ilvl="7" w:tplc="89700A3C">
      <w:start w:val="1"/>
      <w:numFmt w:val="lowerLetter"/>
      <w:lvlText w:val="%8."/>
      <w:lvlJc w:val="left"/>
      <w:pPr>
        <w:tabs>
          <w:tab w:val="num" w:pos="2880"/>
        </w:tabs>
        <w:ind w:left="2880" w:hanging="360"/>
      </w:pPr>
    </w:lvl>
    <w:lvl w:ilvl="8" w:tplc="02D63F62">
      <w:start w:val="1"/>
      <w:numFmt w:val="lowerRoman"/>
      <w:lvlText w:val="%9."/>
      <w:lvlJc w:val="left"/>
      <w:pPr>
        <w:tabs>
          <w:tab w:val="num" w:pos="3240"/>
        </w:tabs>
        <w:ind w:left="3240" w:hanging="360"/>
      </w:pPr>
    </w:lvl>
  </w:abstractNum>
  <w:abstractNum w:abstractNumId="92" w15:restartNumberingAfterBreak="0">
    <w:nsid w:val="766271E2"/>
    <w:multiLevelType w:val="hybridMultilevel"/>
    <w:tmpl w:val="50A8B3AC"/>
    <w:lvl w:ilvl="0" w:tplc="4ACCD570">
      <w:start w:val="1"/>
      <w:numFmt w:val="decimal"/>
      <w:lvlRestart w:val="0"/>
      <w:pStyle w:val="Considrant"/>
      <w:lvlText w:val="(%1)"/>
      <w:lvlJc w:val="left"/>
      <w:pPr>
        <w:tabs>
          <w:tab w:val="num" w:pos="709"/>
        </w:tabs>
        <w:ind w:left="709" w:hanging="709"/>
      </w:pPr>
    </w:lvl>
    <w:lvl w:ilvl="1" w:tplc="EB42DC4A">
      <w:start w:val="1"/>
      <w:numFmt w:val="bullet"/>
      <w:lvlText w:val="o"/>
      <w:lvlJc w:val="left"/>
      <w:pPr>
        <w:ind w:left="1440" w:hanging="360"/>
      </w:pPr>
      <w:rPr>
        <w:rFonts w:ascii="Courier New" w:eastAsia="Courier New" w:hAnsi="Courier New" w:cs="Courier New" w:hint="default"/>
      </w:rPr>
    </w:lvl>
    <w:lvl w:ilvl="2" w:tplc="9BC208DC">
      <w:start w:val="1"/>
      <w:numFmt w:val="bullet"/>
      <w:lvlText w:val="§"/>
      <w:lvlJc w:val="left"/>
      <w:pPr>
        <w:ind w:left="2160" w:hanging="360"/>
      </w:pPr>
      <w:rPr>
        <w:rFonts w:ascii="Wingdings" w:eastAsia="Wingdings" w:hAnsi="Wingdings" w:cs="Wingdings" w:hint="default"/>
      </w:rPr>
    </w:lvl>
    <w:lvl w:ilvl="3" w:tplc="2D80EFAA">
      <w:start w:val="1"/>
      <w:numFmt w:val="bullet"/>
      <w:lvlText w:val="·"/>
      <w:lvlJc w:val="left"/>
      <w:pPr>
        <w:ind w:left="2880" w:hanging="360"/>
      </w:pPr>
      <w:rPr>
        <w:rFonts w:ascii="Symbol" w:eastAsia="Symbol" w:hAnsi="Symbol" w:cs="Symbol" w:hint="default"/>
      </w:rPr>
    </w:lvl>
    <w:lvl w:ilvl="4" w:tplc="CF3EFDC4">
      <w:start w:val="1"/>
      <w:numFmt w:val="bullet"/>
      <w:lvlText w:val="o"/>
      <w:lvlJc w:val="left"/>
      <w:pPr>
        <w:ind w:left="3600" w:hanging="360"/>
      </w:pPr>
      <w:rPr>
        <w:rFonts w:ascii="Courier New" w:eastAsia="Courier New" w:hAnsi="Courier New" w:cs="Courier New" w:hint="default"/>
      </w:rPr>
    </w:lvl>
    <w:lvl w:ilvl="5" w:tplc="059CAAC8">
      <w:start w:val="1"/>
      <w:numFmt w:val="bullet"/>
      <w:lvlText w:val="§"/>
      <w:lvlJc w:val="left"/>
      <w:pPr>
        <w:ind w:left="4320" w:hanging="360"/>
      </w:pPr>
      <w:rPr>
        <w:rFonts w:ascii="Wingdings" w:eastAsia="Wingdings" w:hAnsi="Wingdings" w:cs="Wingdings" w:hint="default"/>
      </w:rPr>
    </w:lvl>
    <w:lvl w:ilvl="6" w:tplc="4E34AF20">
      <w:start w:val="1"/>
      <w:numFmt w:val="bullet"/>
      <w:lvlText w:val="·"/>
      <w:lvlJc w:val="left"/>
      <w:pPr>
        <w:ind w:left="5040" w:hanging="360"/>
      </w:pPr>
      <w:rPr>
        <w:rFonts w:ascii="Symbol" w:eastAsia="Symbol" w:hAnsi="Symbol" w:cs="Symbol" w:hint="default"/>
      </w:rPr>
    </w:lvl>
    <w:lvl w:ilvl="7" w:tplc="F1F02898">
      <w:start w:val="1"/>
      <w:numFmt w:val="bullet"/>
      <w:lvlText w:val="o"/>
      <w:lvlJc w:val="left"/>
      <w:pPr>
        <w:ind w:left="5760" w:hanging="360"/>
      </w:pPr>
      <w:rPr>
        <w:rFonts w:ascii="Courier New" w:eastAsia="Courier New" w:hAnsi="Courier New" w:cs="Courier New" w:hint="default"/>
      </w:rPr>
    </w:lvl>
    <w:lvl w:ilvl="8" w:tplc="9AE60CFC">
      <w:start w:val="1"/>
      <w:numFmt w:val="bullet"/>
      <w:lvlText w:val="§"/>
      <w:lvlJc w:val="left"/>
      <w:pPr>
        <w:ind w:left="6480" w:hanging="360"/>
      </w:pPr>
      <w:rPr>
        <w:rFonts w:ascii="Wingdings" w:eastAsia="Wingdings" w:hAnsi="Wingdings" w:cs="Wingdings" w:hint="default"/>
      </w:rPr>
    </w:lvl>
  </w:abstractNum>
  <w:abstractNum w:abstractNumId="93" w15:restartNumberingAfterBreak="0">
    <w:nsid w:val="77845F88"/>
    <w:multiLevelType w:val="hybridMultilevel"/>
    <w:tmpl w:val="7A9E8C76"/>
    <w:lvl w:ilvl="0" w:tplc="209C85FA">
      <w:start w:val="1"/>
      <w:numFmt w:val="bullet"/>
      <w:lvlText w:val=""/>
      <w:lvlJc w:val="left"/>
      <w:pPr>
        <w:ind w:left="720" w:hanging="360"/>
      </w:pPr>
      <w:rPr>
        <w:rFonts w:ascii="Symbol" w:hAnsi="Symbol" w:hint="default"/>
      </w:rPr>
    </w:lvl>
    <w:lvl w:ilvl="1" w:tplc="468615EC">
      <w:start w:val="1"/>
      <w:numFmt w:val="bullet"/>
      <w:lvlText w:val="o"/>
      <w:lvlJc w:val="left"/>
      <w:pPr>
        <w:ind w:left="1440" w:hanging="360"/>
      </w:pPr>
      <w:rPr>
        <w:rFonts w:ascii="Courier New" w:hAnsi="Courier New" w:cs="Courier New" w:hint="default"/>
      </w:rPr>
    </w:lvl>
    <w:lvl w:ilvl="2" w:tplc="4F282746">
      <w:start w:val="1"/>
      <w:numFmt w:val="bullet"/>
      <w:lvlText w:val=""/>
      <w:lvlJc w:val="left"/>
      <w:pPr>
        <w:ind w:left="2160" w:hanging="360"/>
      </w:pPr>
      <w:rPr>
        <w:rFonts w:ascii="Wingdings" w:hAnsi="Wingdings" w:hint="default"/>
      </w:rPr>
    </w:lvl>
    <w:lvl w:ilvl="3" w:tplc="08F4DAE6">
      <w:start w:val="1"/>
      <w:numFmt w:val="bullet"/>
      <w:lvlText w:val=""/>
      <w:lvlJc w:val="left"/>
      <w:pPr>
        <w:ind w:left="2880" w:hanging="360"/>
      </w:pPr>
      <w:rPr>
        <w:rFonts w:ascii="Symbol" w:hAnsi="Symbol" w:hint="default"/>
      </w:rPr>
    </w:lvl>
    <w:lvl w:ilvl="4" w:tplc="500AE334">
      <w:start w:val="1"/>
      <w:numFmt w:val="bullet"/>
      <w:lvlText w:val="o"/>
      <w:lvlJc w:val="left"/>
      <w:pPr>
        <w:ind w:left="3600" w:hanging="360"/>
      </w:pPr>
      <w:rPr>
        <w:rFonts w:ascii="Courier New" w:hAnsi="Courier New" w:cs="Courier New" w:hint="default"/>
      </w:rPr>
    </w:lvl>
    <w:lvl w:ilvl="5" w:tplc="D876BBF8">
      <w:start w:val="1"/>
      <w:numFmt w:val="bullet"/>
      <w:lvlText w:val=""/>
      <w:lvlJc w:val="left"/>
      <w:pPr>
        <w:ind w:left="4320" w:hanging="360"/>
      </w:pPr>
      <w:rPr>
        <w:rFonts w:ascii="Wingdings" w:hAnsi="Wingdings" w:hint="default"/>
      </w:rPr>
    </w:lvl>
    <w:lvl w:ilvl="6" w:tplc="898A051C">
      <w:start w:val="1"/>
      <w:numFmt w:val="bullet"/>
      <w:lvlText w:val=""/>
      <w:lvlJc w:val="left"/>
      <w:pPr>
        <w:ind w:left="5040" w:hanging="360"/>
      </w:pPr>
      <w:rPr>
        <w:rFonts w:ascii="Symbol" w:hAnsi="Symbol" w:hint="default"/>
      </w:rPr>
    </w:lvl>
    <w:lvl w:ilvl="7" w:tplc="514ADFC6">
      <w:start w:val="1"/>
      <w:numFmt w:val="bullet"/>
      <w:lvlText w:val="o"/>
      <w:lvlJc w:val="left"/>
      <w:pPr>
        <w:ind w:left="5760" w:hanging="360"/>
      </w:pPr>
      <w:rPr>
        <w:rFonts w:ascii="Courier New" w:hAnsi="Courier New" w:cs="Courier New" w:hint="default"/>
      </w:rPr>
    </w:lvl>
    <w:lvl w:ilvl="8" w:tplc="4900EFFE">
      <w:start w:val="1"/>
      <w:numFmt w:val="bullet"/>
      <w:lvlText w:val=""/>
      <w:lvlJc w:val="left"/>
      <w:pPr>
        <w:ind w:left="6480" w:hanging="360"/>
      </w:pPr>
      <w:rPr>
        <w:rFonts w:ascii="Wingdings" w:hAnsi="Wingdings" w:hint="default"/>
      </w:rPr>
    </w:lvl>
  </w:abstractNum>
  <w:abstractNum w:abstractNumId="94" w15:restartNumberingAfterBreak="0">
    <w:nsid w:val="78994C81"/>
    <w:multiLevelType w:val="hybridMultilevel"/>
    <w:tmpl w:val="72A47A04"/>
    <w:lvl w:ilvl="0" w:tplc="4C98C9F0">
      <w:start w:val="1"/>
      <w:numFmt w:val="bullet"/>
      <w:lvlRestart w:val="0"/>
      <w:pStyle w:val="DashEqual3"/>
      <w:lvlText w:val="="/>
      <w:lvlJc w:val="left"/>
      <w:pPr>
        <w:tabs>
          <w:tab w:val="num" w:pos="2268"/>
        </w:tabs>
        <w:ind w:left="2268" w:hanging="567"/>
      </w:pPr>
    </w:lvl>
    <w:lvl w:ilvl="1" w:tplc="9304A540">
      <w:start w:val="1"/>
      <w:numFmt w:val="bullet"/>
      <w:lvlText w:val="o"/>
      <w:lvlJc w:val="left"/>
      <w:pPr>
        <w:ind w:left="1440" w:hanging="360"/>
      </w:pPr>
      <w:rPr>
        <w:rFonts w:ascii="Courier New" w:eastAsia="Courier New" w:hAnsi="Courier New" w:cs="Courier New" w:hint="default"/>
      </w:rPr>
    </w:lvl>
    <w:lvl w:ilvl="2" w:tplc="37262766">
      <w:start w:val="1"/>
      <w:numFmt w:val="bullet"/>
      <w:lvlText w:val="§"/>
      <w:lvlJc w:val="left"/>
      <w:pPr>
        <w:ind w:left="2160" w:hanging="360"/>
      </w:pPr>
      <w:rPr>
        <w:rFonts w:ascii="Wingdings" w:eastAsia="Wingdings" w:hAnsi="Wingdings" w:cs="Wingdings" w:hint="default"/>
      </w:rPr>
    </w:lvl>
    <w:lvl w:ilvl="3" w:tplc="CF2A1C42">
      <w:start w:val="1"/>
      <w:numFmt w:val="bullet"/>
      <w:lvlText w:val="·"/>
      <w:lvlJc w:val="left"/>
      <w:pPr>
        <w:ind w:left="2880" w:hanging="360"/>
      </w:pPr>
      <w:rPr>
        <w:rFonts w:ascii="Symbol" w:eastAsia="Symbol" w:hAnsi="Symbol" w:cs="Symbol" w:hint="default"/>
      </w:rPr>
    </w:lvl>
    <w:lvl w:ilvl="4" w:tplc="7E8433CA">
      <w:start w:val="1"/>
      <w:numFmt w:val="bullet"/>
      <w:lvlText w:val="o"/>
      <w:lvlJc w:val="left"/>
      <w:pPr>
        <w:ind w:left="3600" w:hanging="360"/>
      </w:pPr>
      <w:rPr>
        <w:rFonts w:ascii="Courier New" w:eastAsia="Courier New" w:hAnsi="Courier New" w:cs="Courier New" w:hint="default"/>
      </w:rPr>
    </w:lvl>
    <w:lvl w:ilvl="5" w:tplc="3CB8E11A">
      <w:start w:val="1"/>
      <w:numFmt w:val="bullet"/>
      <w:lvlText w:val="§"/>
      <w:lvlJc w:val="left"/>
      <w:pPr>
        <w:ind w:left="4320" w:hanging="360"/>
      </w:pPr>
      <w:rPr>
        <w:rFonts w:ascii="Wingdings" w:eastAsia="Wingdings" w:hAnsi="Wingdings" w:cs="Wingdings" w:hint="default"/>
      </w:rPr>
    </w:lvl>
    <w:lvl w:ilvl="6" w:tplc="3E9EB18E">
      <w:start w:val="1"/>
      <w:numFmt w:val="bullet"/>
      <w:lvlText w:val="·"/>
      <w:lvlJc w:val="left"/>
      <w:pPr>
        <w:ind w:left="5040" w:hanging="360"/>
      </w:pPr>
      <w:rPr>
        <w:rFonts w:ascii="Symbol" w:eastAsia="Symbol" w:hAnsi="Symbol" w:cs="Symbol" w:hint="default"/>
      </w:rPr>
    </w:lvl>
    <w:lvl w:ilvl="7" w:tplc="46746420">
      <w:start w:val="1"/>
      <w:numFmt w:val="bullet"/>
      <w:lvlText w:val="o"/>
      <w:lvlJc w:val="left"/>
      <w:pPr>
        <w:ind w:left="5760" w:hanging="360"/>
      </w:pPr>
      <w:rPr>
        <w:rFonts w:ascii="Courier New" w:eastAsia="Courier New" w:hAnsi="Courier New" w:cs="Courier New" w:hint="default"/>
      </w:rPr>
    </w:lvl>
    <w:lvl w:ilvl="8" w:tplc="AE906658">
      <w:start w:val="1"/>
      <w:numFmt w:val="bullet"/>
      <w:lvlText w:val="§"/>
      <w:lvlJc w:val="left"/>
      <w:pPr>
        <w:ind w:left="6480" w:hanging="360"/>
      </w:pPr>
      <w:rPr>
        <w:rFonts w:ascii="Wingdings" w:eastAsia="Wingdings" w:hAnsi="Wingdings" w:cs="Wingdings" w:hint="default"/>
      </w:rPr>
    </w:lvl>
  </w:abstractNum>
  <w:abstractNum w:abstractNumId="95" w15:restartNumberingAfterBreak="0">
    <w:nsid w:val="7F581761"/>
    <w:multiLevelType w:val="hybridMultilevel"/>
    <w:tmpl w:val="20441B48"/>
    <w:lvl w:ilvl="0" w:tplc="EEBC4754">
      <w:start w:val="29"/>
      <w:numFmt w:val="decimal"/>
      <w:lvlText w:val="%1"/>
      <w:lvlJc w:val="left"/>
      <w:pPr>
        <w:ind w:left="720" w:hanging="360"/>
      </w:pPr>
      <w:rPr>
        <w:rFonts w:hint="default"/>
      </w:rPr>
    </w:lvl>
    <w:lvl w:ilvl="1" w:tplc="C44899FE">
      <w:start w:val="1"/>
      <w:numFmt w:val="lowerLetter"/>
      <w:lvlText w:val="%2."/>
      <w:lvlJc w:val="left"/>
      <w:pPr>
        <w:ind w:left="1440" w:hanging="360"/>
      </w:pPr>
    </w:lvl>
    <w:lvl w:ilvl="2" w:tplc="19705B30">
      <w:start w:val="1"/>
      <w:numFmt w:val="lowerRoman"/>
      <w:lvlText w:val="%3."/>
      <w:lvlJc w:val="right"/>
      <w:pPr>
        <w:ind w:left="2160" w:hanging="180"/>
      </w:pPr>
    </w:lvl>
    <w:lvl w:ilvl="3" w:tplc="990CFE48">
      <w:start w:val="1"/>
      <w:numFmt w:val="decimal"/>
      <w:lvlText w:val="%4."/>
      <w:lvlJc w:val="left"/>
      <w:pPr>
        <w:ind w:left="2880" w:hanging="360"/>
      </w:pPr>
    </w:lvl>
    <w:lvl w:ilvl="4" w:tplc="98FECF18">
      <w:start w:val="1"/>
      <w:numFmt w:val="lowerLetter"/>
      <w:lvlText w:val="%5."/>
      <w:lvlJc w:val="left"/>
      <w:pPr>
        <w:ind w:left="3600" w:hanging="360"/>
      </w:pPr>
    </w:lvl>
    <w:lvl w:ilvl="5" w:tplc="8898CCAE">
      <w:start w:val="1"/>
      <w:numFmt w:val="lowerRoman"/>
      <w:lvlText w:val="%6."/>
      <w:lvlJc w:val="right"/>
      <w:pPr>
        <w:ind w:left="4320" w:hanging="180"/>
      </w:pPr>
    </w:lvl>
    <w:lvl w:ilvl="6" w:tplc="D9B816DC">
      <w:start w:val="1"/>
      <w:numFmt w:val="decimal"/>
      <w:lvlText w:val="%7."/>
      <w:lvlJc w:val="left"/>
      <w:pPr>
        <w:ind w:left="5040" w:hanging="360"/>
      </w:pPr>
    </w:lvl>
    <w:lvl w:ilvl="7" w:tplc="60C6E450">
      <w:start w:val="1"/>
      <w:numFmt w:val="lowerLetter"/>
      <w:lvlText w:val="%8."/>
      <w:lvlJc w:val="left"/>
      <w:pPr>
        <w:ind w:left="5760" w:hanging="360"/>
      </w:pPr>
    </w:lvl>
    <w:lvl w:ilvl="8" w:tplc="875EC570">
      <w:start w:val="1"/>
      <w:numFmt w:val="lowerRoman"/>
      <w:lvlText w:val="%9."/>
      <w:lvlJc w:val="right"/>
      <w:pPr>
        <w:ind w:left="6480" w:hanging="180"/>
      </w:pPr>
    </w:lvl>
  </w:abstractNum>
  <w:abstractNum w:abstractNumId="96" w15:restartNumberingAfterBreak="0">
    <w:nsid w:val="7F650738"/>
    <w:multiLevelType w:val="hybridMultilevel"/>
    <w:tmpl w:val="61A2166C"/>
    <w:lvl w:ilvl="0" w:tplc="6E4A71D8">
      <w:start w:val="1"/>
      <w:numFmt w:val="bullet"/>
      <w:lvlText w:val="-"/>
      <w:lvlJc w:val="left"/>
      <w:pPr>
        <w:ind w:left="360" w:hanging="360"/>
      </w:pPr>
      <w:rPr>
        <w:rFonts w:ascii="Calibri" w:eastAsiaTheme="minorHAnsi" w:hAnsi="Calibri" w:cs="Calibri" w:hint="default"/>
      </w:rPr>
    </w:lvl>
    <w:lvl w:ilvl="1" w:tplc="EB76A822">
      <w:start w:val="1"/>
      <w:numFmt w:val="bullet"/>
      <w:lvlText w:val="o"/>
      <w:lvlJc w:val="left"/>
      <w:pPr>
        <w:ind w:left="1080" w:hanging="360"/>
      </w:pPr>
      <w:rPr>
        <w:rFonts w:ascii="Courier New" w:hAnsi="Courier New" w:cs="Courier New" w:hint="default"/>
      </w:rPr>
    </w:lvl>
    <w:lvl w:ilvl="2" w:tplc="9B2EA000">
      <w:start w:val="1"/>
      <w:numFmt w:val="bullet"/>
      <w:lvlText w:val=""/>
      <w:lvlJc w:val="left"/>
      <w:pPr>
        <w:ind w:left="1800" w:hanging="360"/>
      </w:pPr>
      <w:rPr>
        <w:rFonts w:ascii="Wingdings" w:hAnsi="Wingdings" w:hint="default"/>
      </w:rPr>
    </w:lvl>
    <w:lvl w:ilvl="3" w:tplc="BAD4D768">
      <w:start w:val="1"/>
      <w:numFmt w:val="bullet"/>
      <w:lvlText w:val=""/>
      <w:lvlJc w:val="left"/>
      <w:pPr>
        <w:ind w:left="2520" w:hanging="360"/>
      </w:pPr>
      <w:rPr>
        <w:rFonts w:ascii="Symbol" w:hAnsi="Symbol" w:hint="default"/>
      </w:rPr>
    </w:lvl>
    <w:lvl w:ilvl="4" w:tplc="2E8AB7E0">
      <w:start w:val="1"/>
      <w:numFmt w:val="bullet"/>
      <w:lvlText w:val="o"/>
      <w:lvlJc w:val="left"/>
      <w:pPr>
        <w:ind w:left="3240" w:hanging="360"/>
      </w:pPr>
      <w:rPr>
        <w:rFonts w:ascii="Courier New" w:hAnsi="Courier New" w:cs="Courier New" w:hint="default"/>
      </w:rPr>
    </w:lvl>
    <w:lvl w:ilvl="5" w:tplc="9830D9B8">
      <w:start w:val="1"/>
      <w:numFmt w:val="bullet"/>
      <w:lvlText w:val=""/>
      <w:lvlJc w:val="left"/>
      <w:pPr>
        <w:ind w:left="3960" w:hanging="360"/>
      </w:pPr>
      <w:rPr>
        <w:rFonts w:ascii="Wingdings" w:hAnsi="Wingdings" w:hint="default"/>
      </w:rPr>
    </w:lvl>
    <w:lvl w:ilvl="6" w:tplc="13A881F6">
      <w:start w:val="1"/>
      <w:numFmt w:val="bullet"/>
      <w:lvlText w:val=""/>
      <w:lvlJc w:val="left"/>
      <w:pPr>
        <w:ind w:left="4680" w:hanging="360"/>
      </w:pPr>
      <w:rPr>
        <w:rFonts w:ascii="Symbol" w:hAnsi="Symbol" w:hint="default"/>
      </w:rPr>
    </w:lvl>
    <w:lvl w:ilvl="7" w:tplc="23247956">
      <w:start w:val="1"/>
      <w:numFmt w:val="bullet"/>
      <w:lvlText w:val="o"/>
      <w:lvlJc w:val="left"/>
      <w:pPr>
        <w:ind w:left="5400" w:hanging="360"/>
      </w:pPr>
      <w:rPr>
        <w:rFonts w:ascii="Courier New" w:hAnsi="Courier New" w:cs="Courier New" w:hint="default"/>
      </w:rPr>
    </w:lvl>
    <w:lvl w:ilvl="8" w:tplc="38A45920">
      <w:start w:val="1"/>
      <w:numFmt w:val="bullet"/>
      <w:lvlText w:val=""/>
      <w:lvlJc w:val="left"/>
      <w:pPr>
        <w:ind w:left="6120" w:hanging="360"/>
      </w:pPr>
      <w:rPr>
        <w:rFonts w:ascii="Wingdings" w:hAnsi="Wingdings" w:hint="default"/>
      </w:rPr>
    </w:lvl>
  </w:abstractNum>
  <w:num w:numId="1" w16cid:durableId="1496607439">
    <w:abstractNumId w:val="62"/>
  </w:num>
  <w:num w:numId="2" w16cid:durableId="245698788">
    <w:abstractNumId w:val="53"/>
  </w:num>
  <w:num w:numId="3" w16cid:durableId="1890147455">
    <w:abstractNumId w:val="18"/>
  </w:num>
  <w:num w:numId="4" w16cid:durableId="1648779672">
    <w:abstractNumId w:val="39"/>
  </w:num>
  <w:num w:numId="5" w16cid:durableId="2004315794">
    <w:abstractNumId w:val="26"/>
  </w:num>
  <w:num w:numId="6" w16cid:durableId="621347484">
    <w:abstractNumId w:val="75"/>
  </w:num>
  <w:num w:numId="7" w16cid:durableId="501169294">
    <w:abstractNumId w:val="84"/>
  </w:num>
  <w:num w:numId="8" w16cid:durableId="701591037">
    <w:abstractNumId w:val="74"/>
  </w:num>
  <w:num w:numId="9" w16cid:durableId="91437146">
    <w:abstractNumId w:val="51"/>
  </w:num>
  <w:num w:numId="10" w16cid:durableId="1177426766">
    <w:abstractNumId w:val="10"/>
  </w:num>
  <w:num w:numId="11" w16cid:durableId="1666783944">
    <w:abstractNumId w:val="47"/>
  </w:num>
  <w:num w:numId="12" w16cid:durableId="281766311">
    <w:abstractNumId w:val="36"/>
  </w:num>
  <w:num w:numId="13" w16cid:durableId="694422781">
    <w:abstractNumId w:val="94"/>
  </w:num>
  <w:num w:numId="14" w16cid:durableId="729227282">
    <w:abstractNumId w:val="12"/>
  </w:num>
  <w:num w:numId="15" w16cid:durableId="1693190774">
    <w:abstractNumId w:val="28"/>
  </w:num>
  <w:num w:numId="16" w16cid:durableId="1345471991">
    <w:abstractNumId w:val="66"/>
  </w:num>
  <w:num w:numId="17" w16cid:durableId="886144984">
    <w:abstractNumId w:val="23"/>
  </w:num>
  <w:num w:numId="18" w16cid:durableId="854929480">
    <w:abstractNumId w:val="52"/>
  </w:num>
  <w:num w:numId="19" w16cid:durableId="1355960676">
    <w:abstractNumId w:val="13"/>
  </w:num>
  <w:num w:numId="20" w16cid:durableId="210774303">
    <w:abstractNumId w:val="37"/>
  </w:num>
  <w:num w:numId="21" w16cid:durableId="559094766">
    <w:abstractNumId w:val="27"/>
  </w:num>
  <w:num w:numId="22" w16cid:durableId="494152238">
    <w:abstractNumId w:val="20"/>
  </w:num>
  <w:num w:numId="23" w16cid:durableId="755712902">
    <w:abstractNumId w:val="21"/>
  </w:num>
  <w:num w:numId="24" w16cid:durableId="2007518240">
    <w:abstractNumId w:val="69"/>
  </w:num>
  <w:num w:numId="25" w16cid:durableId="902909415">
    <w:abstractNumId w:val="32"/>
  </w:num>
  <w:num w:numId="26" w16cid:durableId="2066952476">
    <w:abstractNumId w:val="88"/>
  </w:num>
  <w:num w:numId="27" w16cid:durableId="24800118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74581050">
    <w:abstractNumId w:val="5"/>
  </w:num>
  <w:num w:numId="29" w16cid:durableId="51855554">
    <w:abstractNumId w:val="77"/>
  </w:num>
  <w:num w:numId="30" w16cid:durableId="2056158012">
    <w:abstractNumId w:val="24"/>
  </w:num>
  <w:num w:numId="31" w16cid:durableId="1762025261">
    <w:abstractNumId w:val="42"/>
  </w:num>
  <w:num w:numId="32" w16cid:durableId="1573158735">
    <w:abstractNumId w:val="87"/>
  </w:num>
  <w:num w:numId="33" w16cid:durableId="991831921">
    <w:abstractNumId w:val="86"/>
  </w:num>
  <w:num w:numId="34" w16cid:durableId="481459824">
    <w:abstractNumId w:val="76"/>
  </w:num>
  <w:num w:numId="35" w16cid:durableId="490104977">
    <w:abstractNumId w:val="34"/>
  </w:num>
  <w:num w:numId="36" w16cid:durableId="717826250">
    <w:abstractNumId w:val="82"/>
  </w:num>
  <w:num w:numId="37" w16cid:durableId="647827986">
    <w:abstractNumId w:val="15"/>
  </w:num>
  <w:num w:numId="38" w16cid:durableId="927349848">
    <w:abstractNumId w:val="11"/>
  </w:num>
  <w:num w:numId="39" w16cid:durableId="1696465524">
    <w:abstractNumId w:val="81"/>
  </w:num>
  <w:num w:numId="40" w16cid:durableId="823081510">
    <w:abstractNumId w:val="91"/>
  </w:num>
  <w:num w:numId="41" w16cid:durableId="2098817788">
    <w:abstractNumId w:val="1"/>
  </w:num>
  <w:num w:numId="42" w16cid:durableId="1617054309">
    <w:abstractNumId w:val="48"/>
  </w:num>
  <w:num w:numId="43" w16cid:durableId="2025087004">
    <w:abstractNumId w:val="16"/>
  </w:num>
  <w:num w:numId="44" w16cid:durableId="2038584134">
    <w:abstractNumId w:val="19"/>
  </w:num>
  <w:num w:numId="45" w16cid:durableId="435565820">
    <w:abstractNumId w:val="61"/>
    <w:lvlOverride w:ilvl="0">
      <w:startOverride w:val="1"/>
    </w:lvlOverride>
  </w:num>
  <w:num w:numId="46" w16cid:durableId="1726831515">
    <w:abstractNumId w:val="3"/>
    <w:lvlOverride w:ilvl="0">
      <w:startOverride w:val="1"/>
    </w:lvlOverride>
  </w:num>
  <w:num w:numId="47" w16cid:durableId="578831939">
    <w:abstractNumId w:val="29"/>
  </w:num>
  <w:num w:numId="48" w16cid:durableId="171066743">
    <w:abstractNumId w:val="60"/>
  </w:num>
  <w:num w:numId="49" w16cid:durableId="1094518392">
    <w:abstractNumId w:val="38"/>
  </w:num>
  <w:num w:numId="50" w16cid:durableId="415370457">
    <w:abstractNumId w:val="49"/>
  </w:num>
  <w:num w:numId="51" w16cid:durableId="103351090">
    <w:abstractNumId w:val="92"/>
  </w:num>
  <w:num w:numId="52" w16cid:durableId="1794398307">
    <w:abstractNumId w:val="30"/>
  </w:num>
  <w:num w:numId="53" w16cid:durableId="1825924385">
    <w:abstractNumId w:val="67"/>
  </w:num>
  <w:num w:numId="54" w16cid:durableId="796945344">
    <w:abstractNumId w:val="80"/>
  </w:num>
  <w:num w:numId="55" w16cid:durableId="276571883">
    <w:abstractNumId w:val="8"/>
  </w:num>
  <w:num w:numId="56" w16cid:durableId="88351092">
    <w:abstractNumId w:val="71"/>
  </w:num>
  <w:num w:numId="57" w16cid:durableId="707024571">
    <w:abstractNumId w:val="40"/>
  </w:num>
  <w:num w:numId="58" w16cid:durableId="388116251">
    <w:abstractNumId w:val="93"/>
  </w:num>
  <w:num w:numId="59" w16cid:durableId="1790270685">
    <w:abstractNumId w:val="96"/>
  </w:num>
  <w:num w:numId="60" w16cid:durableId="974530763">
    <w:abstractNumId w:val="72"/>
  </w:num>
  <w:num w:numId="61" w16cid:durableId="129827634">
    <w:abstractNumId w:val="59"/>
  </w:num>
  <w:num w:numId="62" w16cid:durableId="42561574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4082850">
    <w:abstractNumId w:val="45"/>
  </w:num>
  <w:num w:numId="64" w16cid:durableId="2141805981">
    <w:abstractNumId w:val="35"/>
  </w:num>
  <w:num w:numId="65" w16cid:durableId="259602957">
    <w:abstractNumId w:val="32"/>
  </w:num>
  <w:num w:numId="66" w16cid:durableId="700520850">
    <w:abstractNumId w:val="63"/>
  </w:num>
  <w:num w:numId="67" w16cid:durableId="12151356">
    <w:abstractNumId w:val="43"/>
  </w:num>
  <w:num w:numId="68" w16cid:durableId="1805659194">
    <w:abstractNumId w:val="83"/>
  </w:num>
  <w:num w:numId="69" w16cid:durableId="113253066">
    <w:abstractNumId w:val="0"/>
  </w:num>
  <w:num w:numId="70" w16cid:durableId="1654334485">
    <w:abstractNumId w:val="68"/>
  </w:num>
  <w:num w:numId="71" w16cid:durableId="1573736194">
    <w:abstractNumId w:val="41"/>
  </w:num>
  <w:num w:numId="72" w16cid:durableId="1258446085">
    <w:abstractNumId w:val="89"/>
  </w:num>
  <w:num w:numId="73" w16cid:durableId="1721780484">
    <w:abstractNumId w:val="64"/>
  </w:num>
  <w:num w:numId="74" w16cid:durableId="1075398893">
    <w:abstractNumId w:val="55"/>
  </w:num>
  <w:num w:numId="75" w16cid:durableId="452134602">
    <w:abstractNumId w:val="6"/>
  </w:num>
  <w:num w:numId="76" w16cid:durableId="1915310437">
    <w:abstractNumId w:val="7"/>
  </w:num>
  <w:num w:numId="77" w16cid:durableId="1060399457">
    <w:abstractNumId w:val="50"/>
  </w:num>
  <w:num w:numId="78" w16cid:durableId="634719647">
    <w:abstractNumId w:val="70"/>
  </w:num>
  <w:num w:numId="79" w16cid:durableId="1721199362">
    <w:abstractNumId w:val="4"/>
  </w:num>
  <w:num w:numId="80" w16cid:durableId="1139223320">
    <w:abstractNumId w:val="2"/>
  </w:num>
  <w:num w:numId="81" w16cid:durableId="1368407689">
    <w:abstractNumId w:val="33"/>
  </w:num>
  <w:num w:numId="82" w16cid:durableId="1487740677">
    <w:abstractNumId w:val="65"/>
  </w:num>
  <w:num w:numId="83" w16cid:durableId="253367617">
    <w:abstractNumId w:val="31"/>
  </w:num>
  <w:num w:numId="84" w16cid:durableId="1852992450">
    <w:abstractNumId w:val="85"/>
  </w:num>
  <w:num w:numId="85" w16cid:durableId="665940907">
    <w:abstractNumId w:val="95"/>
  </w:num>
  <w:num w:numId="86" w16cid:durableId="315187923">
    <w:abstractNumId w:val="57"/>
  </w:num>
  <w:num w:numId="87" w16cid:durableId="485322245">
    <w:abstractNumId w:val="25"/>
  </w:num>
  <w:num w:numId="88" w16cid:durableId="1708140924">
    <w:abstractNumId w:val="22"/>
  </w:num>
  <w:num w:numId="89" w16cid:durableId="2146972785">
    <w:abstractNumId w:val="44"/>
  </w:num>
  <w:num w:numId="90" w16cid:durableId="704065088">
    <w:abstractNumId w:val="78"/>
  </w:num>
  <w:num w:numId="91" w16cid:durableId="1560628791">
    <w:abstractNumId w:val="54"/>
  </w:num>
  <w:num w:numId="92" w16cid:durableId="1448742622">
    <w:abstractNumId w:val="17"/>
  </w:num>
  <w:num w:numId="93" w16cid:durableId="1476878348">
    <w:abstractNumId w:val="56"/>
  </w:num>
  <w:num w:numId="94" w16cid:durableId="952052086">
    <w:abstractNumId w:val="9"/>
  </w:num>
  <w:num w:numId="95" w16cid:durableId="1720517183">
    <w:abstractNumId w:val="90"/>
  </w:num>
  <w:num w:numId="96" w16cid:durableId="336925670">
    <w:abstractNumId w:val="79"/>
  </w:num>
  <w:num w:numId="97" w16cid:durableId="1438527974">
    <w:abstractNumId w:val="14"/>
  </w:num>
  <w:num w:numId="98" w16cid:durableId="127431782">
    <w:abstractNumId w:val="46"/>
  </w:num>
  <w:numIdMacAtCleanup w:val="9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isa Tähe - RAM">
    <w15:presenceInfo w15:providerId="AD" w15:userId="S::kaisa.tahe@fin.ee::3a6ebaf0-ac7d-41a8-9dcd-e693f55216d0"/>
  </w15:person>
  <w15:person w15:author="Anu Altermann - RAM">
    <w15:presenceInfo w15:providerId="AD" w15:userId="S::anu.altermann@fin.ee::be17f1e7-5489-4830-bb47-7c0e79e175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567"/>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B67"/>
    <w:rsid w:val="00000772"/>
    <w:rsid w:val="00000C53"/>
    <w:rsid w:val="000019DD"/>
    <w:rsid w:val="00001BD4"/>
    <w:rsid w:val="00001C36"/>
    <w:rsid w:val="00001C98"/>
    <w:rsid w:val="00001D84"/>
    <w:rsid w:val="00002AB0"/>
    <w:rsid w:val="00002D2C"/>
    <w:rsid w:val="000031DF"/>
    <w:rsid w:val="000036C5"/>
    <w:rsid w:val="000048FA"/>
    <w:rsid w:val="000054D1"/>
    <w:rsid w:val="000055B2"/>
    <w:rsid w:val="000055FE"/>
    <w:rsid w:val="0000582E"/>
    <w:rsid w:val="00005EF8"/>
    <w:rsid w:val="000064B1"/>
    <w:rsid w:val="000067D1"/>
    <w:rsid w:val="00007081"/>
    <w:rsid w:val="00007AE4"/>
    <w:rsid w:val="00007EAD"/>
    <w:rsid w:val="0001071F"/>
    <w:rsid w:val="0001183C"/>
    <w:rsid w:val="00011FAD"/>
    <w:rsid w:val="0001484C"/>
    <w:rsid w:val="000167AC"/>
    <w:rsid w:val="0002173C"/>
    <w:rsid w:val="00021B60"/>
    <w:rsid w:val="00021CEB"/>
    <w:rsid w:val="000231B4"/>
    <w:rsid w:val="0002320F"/>
    <w:rsid w:val="00024722"/>
    <w:rsid w:val="00024763"/>
    <w:rsid w:val="000259AA"/>
    <w:rsid w:val="0002797B"/>
    <w:rsid w:val="00027C7F"/>
    <w:rsid w:val="000302EE"/>
    <w:rsid w:val="00031D1C"/>
    <w:rsid w:val="00031E4E"/>
    <w:rsid w:val="00031FA1"/>
    <w:rsid w:val="00032827"/>
    <w:rsid w:val="000346D8"/>
    <w:rsid w:val="00034E17"/>
    <w:rsid w:val="00034FA9"/>
    <w:rsid w:val="0003548F"/>
    <w:rsid w:val="00036EB8"/>
    <w:rsid w:val="00037EAD"/>
    <w:rsid w:val="000403F6"/>
    <w:rsid w:val="00040D0D"/>
    <w:rsid w:val="00041DFF"/>
    <w:rsid w:val="00041F90"/>
    <w:rsid w:val="000424B8"/>
    <w:rsid w:val="00042A29"/>
    <w:rsid w:val="00044FD5"/>
    <w:rsid w:val="0004710A"/>
    <w:rsid w:val="000472DB"/>
    <w:rsid w:val="00047ED1"/>
    <w:rsid w:val="00050B23"/>
    <w:rsid w:val="0005209E"/>
    <w:rsid w:val="00052B6F"/>
    <w:rsid w:val="00052FA3"/>
    <w:rsid w:val="0005377B"/>
    <w:rsid w:val="00053CEF"/>
    <w:rsid w:val="000541EA"/>
    <w:rsid w:val="00054D12"/>
    <w:rsid w:val="0005587F"/>
    <w:rsid w:val="000567AB"/>
    <w:rsid w:val="0005701D"/>
    <w:rsid w:val="000575E7"/>
    <w:rsid w:val="000579C1"/>
    <w:rsid w:val="00057AAD"/>
    <w:rsid w:val="000603FB"/>
    <w:rsid w:val="000607D9"/>
    <w:rsid w:val="000613CE"/>
    <w:rsid w:val="000618C4"/>
    <w:rsid w:val="00061943"/>
    <w:rsid w:val="00061CFC"/>
    <w:rsid w:val="00061F2E"/>
    <w:rsid w:val="0006262E"/>
    <w:rsid w:val="00063EB1"/>
    <w:rsid w:val="0006468B"/>
    <w:rsid w:val="000649C9"/>
    <w:rsid w:val="000653CF"/>
    <w:rsid w:val="00065676"/>
    <w:rsid w:val="00065737"/>
    <w:rsid w:val="00066C05"/>
    <w:rsid w:val="00066D6A"/>
    <w:rsid w:val="00070058"/>
    <w:rsid w:val="00070069"/>
    <w:rsid w:val="000717FC"/>
    <w:rsid w:val="00071A80"/>
    <w:rsid w:val="00072A61"/>
    <w:rsid w:val="00072C6E"/>
    <w:rsid w:val="00072D47"/>
    <w:rsid w:val="00073410"/>
    <w:rsid w:val="00074E8D"/>
    <w:rsid w:val="000753A1"/>
    <w:rsid w:val="000760F8"/>
    <w:rsid w:val="000768E0"/>
    <w:rsid w:val="00076A72"/>
    <w:rsid w:val="000776D6"/>
    <w:rsid w:val="00077F2D"/>
    <w:rsid w:val="00080220"/>
    <w:rsid w:val="00080C34"/>
    <w:rsid w:val="00080F45"/>
    <w:rsid w:val="00081160"/>
    <w:rsid w:val="000815D8"/>
    <w:rsid w:val="0008170C"/>
    <w:rsid w:val="0008219C"/>
    <w:rsid w:val="00082B49"/>
    <w:rsid w:val="00083B98"/>
    <w:rsid w:val="00084AF5"/>
    <w:rsid w:val="00084ED8"/>
    <w:rsid w:val="000853CE"/>
    <w:rsid w:val="00090C1D"/>
    <w:rsid w:val="00090E0B"/>
    <w:rsid w:val="00091074"/>
    <w:rsid w:val="0009141B"/>
    <w:rsid w:val="00091C6E"/>
    <w:rsid w:val="00091CC2"/>
    <w:rsid w:val="0009402F"/>
    <w:rsid w:val="000953CA"/>
    <w:rsid w:val="00095A92"/>
    <w:rsid w:val="00095F33"/>
    <w:rsid w:val="00096825"/>
    <w:rsid w:val="000A04BC"/>
    <w:rsid w:val="000A16DC"/>
    <w:rsid w:val="000A1831"/>
    <w:rsid w:val="000A20A5"/>
    <w:rsid w:val="000A20E5"/>
    <w:rsid w:val="000A22DD"/>
    <w:rsid w:val="000A31B8"/>
    <w:rsid w:val="000A4943"/>
    <w:rsid w:val="000A4EFB"/>
    <w:rsid w:val="000A6A85"/>
    <w:rsid w:val="000A7755"/>
    <w:rsid w:val="000A7F71"/>
    <w:rsid w:val="000B0260"/>
    <w:rsid w:val="000B04E7"/>
    <w:rsid w:val="000B075C"/>
    <w:rsid w:val="000B0DFD"/>
    <w:rsid w:val="000B13B6"/>
    <w:rsid w:val="000B1AC5"/>
    <w:rsid w:val="000B2399"/>
    <w:rsid w:val="000B30F8"/>
    <w:rsid w:val="000B40F9"/>
    <w:rsid w:val="000B41C6"/>
    <w:rsid w:val="000B4C19"/>
    <w:rsid w:val="000B4F23"/>
    <w:rsid w:val="000B7100"/>
    <w:rsid w:val="000B72D0"/>
    <w:rsid w:val="000B736E"/>
    <w:rsid w:val="000B7CBE"/>
    <w:rsid w:val="000C0417"/>
    <w:rsid w:val="000C050B"/>
    <w:rsid w:val="000C077B"/>
    <w:rsid w:val="000C099A"/>
    <w:rsid w:val="000C10D2"/>
    <w:rsid w:val="000C167C"/>
    <w:rsid w:val="000C17FD"/>
    <w:rsid w:val="000C264A"/>
    <w:rsid w:val="000C33CD"/>
    <w:rsid w:val="000C3B37"/>
    <w:rsid w:val="000C43F4"/>
    <w:rsid w:val="000C49D7"/>
    <w:rsid w:val="000C5359"/>
    <w:rsid w:val="000C5715"/>
    <w:rsid w:val="000C60C6"/>
    <w:rsid w:val="000D033C"/>
    <w:rsid w:val="000D1D20"/>
    <w:rsid w:val="000D251B"/>
    <w:rsid w:val="000D285A"/>
    <w:rsid w:val="000D3255"/>
    <w:rsid w:val="000D353E"/>
    <w:rsid w:val="000D572F"/>
    <w:rsid w:val="000D5C0E"/>
    <w:rsid w:val="000D66B1"/>
    <w:rsid w:val="000D6E3F"/>
    <w:rsid w:val="000D7FA1"/>
    <w:rsid w:val="000E036F"/>
    <w:rsid w:val="000E1370"/>
    <w:rsid w:val="000E1A32"/>
    <w:rsid w:val="000E1D79"/>
    <w:rsid w:val="000E23BC"/>
    <w:rsid w:val="000E300C"/>
    <w:rsid w:val="000E3144"/>
    <w:rsid w:val="000E4793"/>
    <w:rsid w:val="000E5CCE"/>
    <w:rsid w:val="000E68D3"/>
    <w:rsid w:val="000E6DB1"/>
    <w:rsid w:val="000E72BB"/>
    <w:rsid w:val="000E753F"/>
    <w:rsid w:val="000E75FE"/>
    <w:rsid w:val="000E7772"/>
    <w:rsid w:val="000E7F5A"/>
    <w:rsid w:val="000F0576"/>
    <w:rsid w:val="000F061C"/>
    <w:rsid w:val="000F2A5F"/>
    <w:rsid w:val="000F37AB"/>
    <w:rsid w:val="000F5087"/>
    <w:rsid w:val="000F5FDB"/>
    <w:rsid w:val="000F6452"/>
    <w:rsid w:val="000F72D4"/>
    <w:rsid w:val="000F73F6"/>
    <w:rsid w:val="000F7CC2"/>
    <w:rsid w:val="000F7CF8"/>
    <w:rsid w:val="000F7E12"/>
    <w:rsid w:val="0010091B"/>
    <w:rsid w:val="00101763"/>
    <w:rsid w:val="00102869"/>
    <w:rsid w:val="001032A8"/>
    <w:rsid w:val="00104123"/>
    <w:rsid w:val="00104DC3"/>
    <w:rsid w:val="001055F6"/>
    <w:rsid w:val="00106B2E"/>
    <w:rsid w:val="001072E3"/>
    <w:rsid w:val="00110243"/>
    <w:rsid w:val="00110B35"/>
    <w:rsid w:val="001110F5"/>
    <w:rsid w:val="00113960"/>
    <w:rsid w:val="00113D3D"/>
    <w:rsid w:val="00113F50"/>
    <w:rsid w:val="00113F94"/>
    <w:rsid w:val="001146D7"/>
    <w:rsid w:val="00114922"/>
    <w:rsid w:val="00114C46"/>
    <w:rsid w:val="00115ED4"/>
    <w:rsid w:val="00116503"/>
    <w:rsid w:val="0011667B"/>
    <w:rsid w:val="00116689"/>
    <w:rsid w:val="00116D44"/>
    <w:rsid w:val="00117510"/>
    <w:rsid w:val="001177AB"/>
    <w:rsid w:val="00117C0E"/>
    <w:rsid w:val="00117DAB"/>
    <w:rsid w:val="00117F5F"/>
    <w:rsid w:val="00120662"/>
    <w:rsid w:val="0012072A"/>
    <w:rsid w:val="00120E2F"/>
    <w:rsid w:val="0012178D"/>
    <w:rsid w:val="001237C8"/>
    <w:rsid w:val="0012400C"/>
    <w:rsid w:val="001241E7"/>
    <w:rsid w:val="001242F7"/>
    <w:rsid w:val="00124AD5"/>
    <w:rsid w:val="001258C1"/>
    <w:rsid w:val="00125DD2"/>
    <w:rsid w:val="00125E2C"/>
    <w:rsid w:val="00130262"/>
    <w:rsid w:val="00130E8D"/>
    <w:rsid w:val="001314B3"/>
    <w:rsid w:val="001323EB"/>
    <w:rsid w:val="00134209"/>
    <w:rsid w:val="0013472B"/>
    <w:rsid w:val="00134967"/>
    <w:rsid w:val="00134C10"/>
    <w:rsid w:val="00134FBB"/>
    <w:rsid w:val="00135301"/>
    <w:rsid w:val="00135451"/>
    <w:rsid w:val="00135FC9"/>
    <w:rsid w:val="00136E13"/>
    <w:rsid w:val="001377E3"/>
    <w:rsid w:val="00137C42"/>
    <w:rsid w:val="00140FAA"/>
    <w:rsid w:val="00141B56"/>
    <w:rsid w:val="00141E35"/>
    <w:rsid w:val="00142097"/>
    <w:rsid w:val="00142972"/>
    <w:rsid w:val="00143142"/>
    <w:rsid w:val="0014314A"/>
    <w:rsid w:val="00143B3E"/>
    <w:rsid w:val="00144A5D"/>
    <w:rsid w:val="00144D37"/>
    <w:rsid w:val="0014510C"/>
    <w:rsid w:val="001455FA"/>
    <w:rsid w:val="00145A17"/>
    <w:rsid w:val="00146619"/>
    <w:rsid w:val="00147D39"/>
    <w:rsid w:val="00147F8A"/>
    <w:rsid w:val="00150026"/>
    <w:rsid w:val="001502C2"/>
    <w:rsid w:val="0015064D"/>
    <w:rsid w:val="001506F9"/>
    <w:rsid w:val="00150C8D"/>
    <w:rsid w:val="001514FF"/>
    <w:rsid w:val="00151C84"/>
    <w:rsid w:val="00151CA1"/>
    <w:rsid w:val="00152B74"/>
    <w:rsid w:val="001530EE"/>
    <w:rsid w:val="001532CC"/>
    <w:rsid w:val="00153968"/>
    <w:rsid w:val="00153DF9"/>
    <w:rsid w:val="00155270"/>
    <w:rsid w:val="00155F3E"/>
    <w:rsid w:val="00156480"/>
    <w:rsid w:val="00157C6E"/>
    <w:rsid w:val="00160AC0"/>
    <w:rsid w:val="001616C8"/>
    <w:rsid w:val="00162253"/>
    <w:rsid w:val="00162B84"/>
    <w:rsid w:val="001635CC"/>
    <w:rsid w:val="00163899"/>
    <w:rsid w:val="0016459C"/>
    <w:rsid w:val="00164600"/>
    <w:rsid w:val="00165659"/>
    <w:rsid w:val="00165D1E"/>
    <w:rsid w:val="00165FEA"/>
    <w:rsid w:val="001663CE"/>
    <w:rsid w:val="001664A5"/>
    <w:rsid w:val="00166578"/>
    <w:rsid w:val="001668BA"/>
    <w:rsid w:val="001676A9"/>
    <w:rsid w:val="0017132B"/>
    <w:rsid w:val="0017281C"/>
    <w:rsid w:val="001731E4"/>
    <w:rsid w:val="001738D0"/>
    <w:rsid w:val="00174422"/>
    <w:rsid w:val="00174C9C"/>
    <w:rsid w:val="00174E41"/>
    <w:rsid w:val="0017506F"/>
    <w:rsid w:val="00175A62"/>
    <w:rsid w:val="00176A98"/>
    <w:rsid w:val="00177282"/>
    <w:rsid w:val="001777E6"/>
    <w:rsid w:val="00177BAF"/>
    <w:rsid w:val="001805D2"/>
    <w:rsid w:val="00180DF5"/>
    <w:rsid w:val="001819E3"/>
    <w:rsid w:val="00182D8E"/>
    <w:rsid w:val="001841EA"/>
    <w:rsid w:val="0018426A"/>
    <w:rsid w:val="00185D45"/>
    <w:rsid w:val="00186DD6"/>
    <w:rsid w:val="001873CF"/>
    <w:rsid w:val="001878F1"/>
    <w:rsid w:val="0019098C"/>
    <w:rsid w:val="00190AEE"/>
    <w:rsid w:val="00190C1A"/>
    <w:rsid w:val="00190C1B"/>
    <w:rsid w:val="001911C3"/>
    <w:rsid w:val="001914DF"/>
    <w:rsid w:val="0019285E"/>
    <w:rsid w:val="00192A69"/>
    <w:rsid w:val="00192C3A"/>
    <w:rsid w:val="0019342F"/>
    <w:rsid w:val="00193752"/>
    <w:rsid w:val="0019438D"/>
    <w:rsid w:val="00194D7F"/>
    <w:rsid w:val="00195D0B"/>
    <w:rsid w:val="00195D20"/>
    <w:rsid w:val="00195F36"/>
    <w:rsid w:val="001A024A"/>
    <w:rsid w:val="001A14C4"/>
    <w:rsid w:val="001A1809"/>
    <w:rsid w:val="001A3048"/>
    <w:rsid w:val="001A325A"/>
    <w:rsid w:val="001A36BF"/>
    <w:rsid w:val="001A54F8"/>
    <w:rsid w:val="001A7053"/>
    <w:rsid w:val="001A722A"/>
    <w:rsid w:val="001A72DA"/>
    <w:rsid w:val="001B0F48"/>
    <w:rsid w:val="001B1041"/>
    <w:rsid w:val="001B1159"/>
    <w:rsid w:val="001B23C8"/>
    <w:rsid w:val="001B352F"/>
    <w:rsid w:val="001B3993"/>
    <w:rsid w:val="001B3A30"/>
    <w:rsid w:val="001B60B2"/>
    <w:rsid w:val="001B6E7C"/>
    <w:rsid w:val="001B725E"/>
    <w:rsid w:val="001B782A"/>
    <w:rsid w:val="001C01E2"/>
    <w:rsid w:val="001C0404"/>
    <w:rsid w:val="001C14CA"/>
    <w:rsid w:val="001C14E0"/>
    <w:rsid w:val="001C2635"/>
    <w:rsid w:val="001C26D5"/>
    <w:rsid w:val="001C2E32"/>
    <w:rsid w:val="001C3877"/>
    <w:rsid w:val="001C4438"/>
    <w:rsid w:val="001C4BBE"/>
    <w:rsid w:val="001C4E09"/>
    <w:rsid w:val="001C59A9"/>
    <w:rsid w:val="001C5C1D"/>
    <w:rsid w:val="001C63DF"/>
    <w:rsid w:val="001C690D"/>
    <w:rsid w:val="001C7960"/>
    <w:rsid w:val="001D0190"/>
    <w:rsid w:val="001D0597"/>
    <w:rsid w:val="001D0749"/>
    <w:rsid w:val="001D0BCD"/>
    <w:rsid w:val="001D13EC"/>
    <w:rsid w:val="001D43F1"/>
    <w:rsid w:val="001D4418"/>
    <w:rsid w:val="001D48BD"/>
    <w:rsid w:val="001D6BF0"/>
    <w:rsid w:val="001D77FC"/>
    <w:rsid w:val="001D7D46"/>
    <w:rsid w:val="001E071F"/>
    <w:rsid w:val="001E1198"/>
    <w:rsid w:val="001E11BC"/>
    <w:rsid w:val="001E12AC"/>
    <w:rsid w:val="001E1BB0"/>
    <w:rsid w:val="001E2EAB"/>
    <w:rsid w:val="001E30F4"/>
    <w:rsid w:val="001E36D2"/>
    <w:rsid w:val="001E374D"/>
    <w:rsid w:val="001E436E"/>
    <w:rsid w:val="001E4BCC"/>
    <w:rsid w:val="001E52B3"/>
    <w:rsid w:val="001E5317"/>
    <w:rsid w:val="001E7897"/>
    <w:rsid w:val="001E79EE"/>
    <w:rsid w:val="001E7E74"/>
    <w:rsid w:val="001F1889"/>
    <w:rsid w:val="001F2949"/>
    <w:rsid w:val="001F2A06"/>
    <w:rsid w:val="001F325B"/>
    <w:rsid w:val="001F3A7D"/>
    <w:rsid w:val="001F4178"/>
    <w:rsid w:val="001F4557"/>
    <w:rsid w:val="001F46EE"/>
    <w:rsid w:val="001F4780"/>
    <w:rsid w:val="001F48C6"/>
    <w:rsid w:val="001F5981"/>
    <w:rsid w:val="001F5FA4"/>
    <w:rsid w:val="001F625F"/>
    <w:rsid w:val="001F6762"/>
    <w:rsid w:val="001F68E4"/>
    <w:rsid w:val="001F6E24"/>
    <w:rsid w:val="001F7175"/>
    <w:rsid w:val="001F7334"/>
    <w:rsid w:val="001F7470"/>
    <w:rsid w:val="002009C5"/>
    <w:rsid w:val="00200AB4"/>
    <w:rsid w:val="00200FB0"/>
    <w:rsid w:val="0020159C"/>
    <w:rsid w:val="00201A69"/>
    <w:rsid w:val="00201C13"/>
    <w:rsid w:val="00202508"/>
    <w:rsid w:val="00202E2F"/>
    <w:rsid w:val="00203273"/>
    <w:rsid w:val="00203980"/>
    <w:rsid w:val="00203C38"/>
    <w:rsid w:val="00204631"/>
    <w:rsid w:val="00205051"/>
    <w:rsid w:val="0020511C"/>
    <w:rsid w:val="00205D9E"/>
    <w:rsid w:val="002069A6"/>
    <w:rsid w:val="00206D5E"/>
    <w:rsid w:val="00207BE5"/>
    <w:rsid w:val="002109EE"/>
    <w:rsid w:val="002113C7"/>
    <w:rsid w:val="0021196B"/>
    <w:rsid w:val="0021248C"/>
    <w:rsid w:val="0021281A"/>
    <w:rsid w:val="00212FFB"/>
    <w:rsid w:val="002130A4"/>
    <w:rsid w:val="00213A08"/>
    <w:rsid w:val="00213B19"/>
    <w:rsid w:val="0021462F"/>
    <w:rsid w:val="00214906"/>
    <w:rsid w:val="00214EB8"/>
    <w:rsid w:val="002159D4"/>
    <w:rsid w:val="00216015"/>
    <w:rsid w:val="00217B9E"/>
    <w:rsid w:val="002206D8"/>
    <w:rsid w:val="0022086A"/>
    <w:rsid w:val="002229BB"/>
    <w:rsid w:val="00223113"/>
    <w:rsid w:val="002231CB"/>
    <w:rsid w:val="00223D19"/>
    <w:rsid w:val="002243F1"/>
    <w:rsid w:val="00225098"/>
    <w:rsid w:val="00225A72"/>
    <w:rsid w:val="002266F2"/>
    <w:rsid w:val="00227C82"/>
    <w:rsid w:val="00230B37"/>
    <w:rsid w:val="00230BDE"/>
    <w:rsid w:val="00230C0F"/>
    <w:rsid w:val="00230D57"/>
    <w:rsid w:val="00231D66"/>
    <w:rsid w:val="00231DD0"/>
    <w:rsid w:val="00231E43"/>
    <w:rsid w:val="002327D9"/>
    <w:rsid w:val="00232BF6"/>
    <w:rsid w:val="002341BF"/>
    <w:rsid w:val="00234872"/>
    <w:rsid w:val="002354E2"/>
    <w:rsid w:val="0023555C"/>
    <w:rsid w:val="00235895"/>
    <w:rsid w:val="00235AC0"/>
    <w:rsid w:val="002361BC"/>
    <w:rsid w:val="002366B4"/>
    <w:rsid w:val="00236D81"/>
    <w:rsid w:val="0023705C"/>
    <w:rsid w:val="00237157"/>
    <w:rsid w:val="00237B14"/>
    <w:rsid w:val="00240B97"/>
    <w:rsid w:val="002410BB"/>
    <w:rsid w:val="002414E9"/>
    <w:rsid w:val="002418C9"/>
    <w:rsid w:val="00241DFE"/>
    <w:rsid w:val="0024282C"/>
    <w:rsid w:val="00242A00"/>
    <w:rsid w:val="00242E94"/>
    <w:rsid w:val="00243061"/>
    <w:rsid w:val="0024359A"/>
    <w:rsid w:val="0024441F"/>
    <w:rsid w:val="00245FB2"/>
    <w:rsid w:val="0024636F"/>
    <w:rsid w:val="0024643E"/>
    <w:rsid w:val="00246514"/>
    <w:rsid w:val="00246683"/>
    <w:rsid w:val="00246955"/>
    <w:rsid w:val="00246D19"/>
    <w:rsid w:val="00247072"/>
    <w:rsid w:val="002473D2"/>
    <w:rsid w:val="0024796D"/>
    <w:rsid w:val="00247A1A"/>
    <w:rsid w:val="00247E22"/>
    <w:rsid w:val="002519A2"/>
    <w:rsid w:val="0025206D"/>
    <w:rsid w:val="00252263"/>
    <w:rsid w:val="002525A1"/>
    <w:rsid w:val="00252D32"/>
    <w:rsid w:val="00253DC0"/>
    <w:rsid w:val="00254606"/>
    <w:rsid w:val="002549E9"/>
    <w:rsid w:val="00254FFE"/>
    <w:rsid w:val="002558C4"/>
    <w:rsid w:val="002564C9"/>
    <w:rsid w:val="00256A95"/>
    <w:rsid w:val="002577AD"/>
    <w:rsid w:val="00261027"/>
    <w:rsid w:val="0026138E"/>
    <w:rsid w:val="00261391"/>
    <w:rsid w:val="00261A15"/>
    <w:rsid w:val="002629FC"/>
    <w:rsid w:val="00262C22"/>
    <w:rsid w:val="002647E1"/>
    <w:rsid w:val="00264E19"/>
    <w:rsid w:val="00265474"/>
    <w:rsid w:val="002659B2"/>
    <w:rsid w:val="0026609A"/>
    <w:rsid w:val="0026687D"/>
    <w:rsid w:val="00267422"/>
    <w:rsid w:val="002675FC"/>
    <w:rsid w:val="00267B2A"/>
    <w:rsid w:val="00272261"/>
    <w:rsid w:val="00272540"/>
    <w:rsid w:val="00272826"/>
    <w:rsid w:val="00273225"/>
    <w:rsid w:val="0027344B"/>
    <w:rsid w:val="002734F3"/>
    <w:rsid w:val="002738E9"/>
    <w:rsid w:val="002750BF"/>
    <w:rsid w:val="002753F7"/>
    <w:rsid w:val="002819F8"/>
    <w:rsid w:val="00281F81"/>
    <w:rsid w:val="002821A4"/>
    <w:rsid w:val="00283055"/>
    <w:rsid w:val="0028428A"/>
    <w:rsid w:val="00284979"/>
    <w:rsid w:val="00284C25"/>
    <w:rsid w:val="00285117"/>
    <w:rsid w:val="00285C89"/>
    <w:rsid w:val="00285E7F"/>
    <w:rsid w:val="00286CF6"/>
    <w:rsid w:val="002872FB"/>
    <w:rsid w:val="00287FB9"/>
    <w:rsid w:val="00290022"/>
    <w:rsid w:val="00290291"/>
    <w:rsid w:val="002912E5"/>
    <w:rsid w:val="002913BB"/>
    <w:rsid w:val="00294240"/>
    <w:rsid w:val="00295204"/>
    <w:rsid w:val="00295A01"/>
    <w:rsid w:val="0029631F"/>
    <w:rsid w:val="00296A29"/>
    <w:rsid w:val="0029733D"/>
    <w:rsid w:val="00297819"/>
    <w:rsid w:val="002A0748"/>
    <w:rsid w:val="002A0B1D"/>
    <w:rsid w:val="002A0D39"/>
    <w:rsid w:val="002A3963"/>
    <w:rsid w:val="002A478D"/>
    <w:rsid w:val="002A500B"/>
    <w:rsid w:val="002A6AC2"/>
    <w:rsid w:val="002A77B2"/>
    <w:rsid w:val="002A7EB3"/>
    <w:rsid w:val="002B0136"/>
    <w:rsid w:val="002B0A4F"/>
    <w:rsid w:val="002B10D2"/>
    <w:rsid w:val="002B12B0"/>
    <w:rsid w:val="002B132F"/>
    <w:rsid w:val="002B1384"/>
    <w:rsid w:val="002B13DE"/>
    <w:rsid w:val="002B1841"/>
    <w:rsid w:val="002B22BA"/>
    <w:rsid w:val="002B2836"/>
    <w:rsid w:val="002B28F5"/>
    <w:rsid w:val="002B3B52"/>
    <w:rsid w:val="002B4E62"/>
    <w:rsid w:val="002B70B6"/>
    <w:rsid w:val="002B76C0"/>
    <w:rsid w:val="002C042E"/>
    <w:rsid w:val="002C05BA"/>
    <w:rsid w:val="002C0898"/>
    <w:rsid w:val="002C0DF0"/>
    <w:rsid w:val="002C0E27"/>
    <w:rsid w:val="002C0F1E"/>
    <w:rsid w:val="002C2F9C"/>
    <w:rsid w:val="002C2FA3"/>
    <w:rsid w:val="002C30C8"/>
    <w:rsid w:val="002C35AD"/>
    <w:rsid w:val="002C37F5"/>
    <w:rsid w:val="002C3927"/>
    <w:rsid w:val="002C3A32"/>
    <w:rsid w:val="002C3A7A"/>
    <w:rsid w:val="002C5092"/>
    <w:rsid w:val="002C58DE"/>
    <w:rsid w:val="002C6224"/>
    <w:rsid w:val="002C7498"/>
    <w:rsid w:val="002C7C52"/>
    <w:rsid w:val="002C7C79"/>
    <w:rsid w:val="002D0E81"/>
    <w:rsid w:val="002D10F3"/>
    <w:rsid w:val="002D1448"/>
    <w:rsid w:val="002D1A6A"/>
    <w:rsid w:val="002D38B5"/>
    <w:rsid w:val="002D38FB"/>
    <w:rsid w:val="002D40B1"/>
    <w:rsid w:val="002D44AC"/>
    <w:rsid w:val="002D4F6A"/>
    <w:rsid w:val="002D54C9"/>
    <w:rsid w:val="002D5982"/>
    <w:rsid w:val="002D5B16"/>
    <w:rsid w:val="002D63A2"/>
    <w:rsid w:val="002D64EB"/>
    <w:rsid w:val="002D76F1"/>
    <w:rsid w:val="002E001A"/>
    <w:rsid w:val="002E034B"/>
    <w:rsid w:val="002E3F7D"/>
    <w:rsid w:val="002E4E40"/>
    <w:rsid w:val="002E5BEE"/>
    <w:rsid w:val="002E61D8"/>
    <w:rsid w:val="002E6945"/>
    <w:rsid w:val="002E7131"/>
    <w:rsid w:val="002E7290"/>
    <w:rsid w:val="002E7BB0"/>
    <w:rsid w:val="002F0134"/>
    <w:rsid w:val="002F0322"/>
    <w:rsid w:val="002F06F7"/>
    <w:rsid w:val="002F2A1B"/>
    <w:rsid w:val="002F341E"/>
    <w:rsid w:val="002F370D"/>
    <w:rsid w:val="002F4163"/>
    <w:rsid w:val="002F4A7F"/>
    <w:rsid w:val="002F6213"/>
    <w:rsid w:val="002F6F12"/>
    <w:rsid w:val="002F7AE5"/>
    <w:rsid w:val="002F7E88"/>
    <w:rsid w:val="00300168"/>
    <w:rsid w:val="003003A0"/>
    <w:rsid w:val="00300B06"/>
    <w:rsid w:val="00300DF0"/>
    <w:rsid w:val="003010C8"/>
    <w:rsid w:val="00301947"/>
    <w:rsid w:val="00302782"/>
    <w:rsid w:val="00303168"/>
    <w:rsid w:val="003043D6"/>
    <w:rsid w:val="00304710"/>
    <w:rsid w:val="00305327"/>
    <w:rsid w:val="00305D90"/>
    <w:rsid w:val="00305FF0"/>
    <w:rsid w:val="0030605B"/>
    <w:rsid w:val="00306417"/>
    <w:rsid w:val="0030680D"/>
    <w:rsid w:val="0030705F"/>
    <w:rsid w:val="0030764A"/>
    <w:rsid w:val="0030778F"/>
    <w:rsid w:val="00310A25"/>
    <w:rsid w:val="00310EFE"/>
    <w:rsid w:val="00311CC7"/>
    <w:rsid w:val="00314DD5"/>
    <w:rsid w:val="00315F1D"/>
    <w:rsid w:val="00316059"/>
    <w:rsid w:val="003201B3"/>
    <w:rsid w:val="00320D1B"/>
    <w:rsid w:val="00321219"/>
    <w:rsid w:val="003212E4"/>
    <w:rsid w:val="00321F08"/>
    <w:rsid w:val="0032297A"/>
    <w:rsid w:val="00322B88"/>
    <w:rsid w:val="0032302E"/>
    <w:rsid w:val="00323B85"/>
    <w:rsid w:val="00325771"/>
    <w:rsid w:val="003259C2"/>
    <w:rsid w:val="00326369"/>
    <w:rsid w:val="00326885"/>
    <w:rsid w:val="003268F5"/>
    <w:rsid w:val="003271B9"/>
    <w:rsid w:val="0033021B"/>
    <w:rsid w:val="0033027D"/>
    <w:rsid w:val="00330731"/>
    <w:rsid w:val="00330EC2"/>
    <w:rsid w:val="00330ECC"/>
    <w:rsid w:val="00331240"/>
    <w:rsid w:val="00332298"/>
    <w:rsid w:val="0033271F"/>
    <w:rsid w:val="00333974"/>
    <w:rsid w:val="00334383"/>
    <w:rsid w:val="00335749"/>
    <w:rsid w:val="00335C5F"/>
    <w:rsid w:val="00335E03"/>
    <w:rsid w:val="003368E9"/>
    <w:rsid w:val="00336FFC"/>
    <w:rsid w:val="003373BC"/>
    <w:rsid w:val="003376B3"/>
    <w:rsid w:val="0034064E"/>
    <w:rsid w:val="00340B15"/>
    <w:rsid w:val="00341328"/>
    <w:rsid w:val="00341DB1"/>
    <w:rsid w:val="00341E9B"/>
    <w:rsid w:val="00342BF0"/>
    <w:rsid w:val="00343B2A"/>
    <w:rsid w:val="00344444"/>
    <w:rsid w:val="0034457C"/>
    <w:rsid w:val="00344C21"/>
    <w:rsid w:val="00344C73"/>
    <w:rsid w:val="00344D87"/>
    <w:rsid w:val="00344FEC"/>
    <w:rsid w:val="00345A84"/>
    <w:rsid w:val="00346DC7"/>
    <w:rsid w:val="0034724E"/>
    <w:rsid w:val="00350219"/>
    <w:rsid w:val="0035033A"/>
    <w:rsid w:val="00350E9C"/>
    <w:rsid w:val="00351426"/>
    <w:rsid w:val="00351E31"/>
    <w:rsid w:val="0035276D"/>
    <w:rsid w:val="00352BDB"/>
    <w:rsid w:val="00352D9B"/>
    <w:rsid w:val="00353811"/>
    <w:rsid w:val="0035381D"/>
    <w:rsid w:val="00353DAA"/>
    <w:rsid w:val="0035417F"/>
    <w:rsid w:val="00354B3F"/>
    <w:rsid w:val="00355259"/>
    <w:rsid w:val="00355C35"/>
    <w:rsid w:val="003561C7"/>
    <w:rsid w:val="0035671A"/>
    <w:rsid w:val="00356D9D"/>
    <w:rsid w:val="003576C3"/>
    <w:rsid w:val="003579AF"/>
    <w:rsid w:val="0036056B"/>
    <w:rsid w:val="00360D50"/>
    <w:rsid w:val="0036102B"/>
    <w:rsid w:val="003611EA"/>
    <w:rsid w:val="0036176A"/>
    <w:rsid w:val="003620E2"/>
    <w:rsid w:val="0036378D"/>
    <w:rsid w:val="00363ED2"/>
    <w:rsid w:val="0036563A"/>
    <w:rsid w:val="00365753"/>
    <w:rsid w:val="0036694C"/>
    <w:rsid w:val="00366B5B"/>
    <w:rsid w:val="00371295"/>
    <w:rsid w:val="00372679"/>
    <w:rsid w:val="003732FB"/>
    <w:rsid w:val="00373ADC"/>
    <w:rsid w:val="0037473B"/>
    <w:rsid w:val="003754FD"/>
    <w:rsid w:val="00375607"/>
    <w:rsid w:val="0037581E"/>
    <w:rsid w:val="00376709"/>
    <w:rsid w:val="00376883"/>
    <w:rsid w:val="00376906"/>
    <w:rsid w:val="00376DF6"/>
    <w:rsid w:val="003772B6"/>
    <w:rsid w:val="00377E06"/>
    <w:rsid w:val="003808E1"/>
    <w:rsid w:val="00380D3D"/>
    <w:rsid w:val="00380EBC"/>
    <w:rsid w:val="00381082"/>
    <w:rsid w:val="00381B12"/>
    <w:rsid w:val="00381DF0"/>
    <w:rsid w:val="00382A11"/>
    <w:rsid w:val="00383683"/>
    <w:rsid w:val="00383BF7"/>
    <w:rsid w:val="00384EA5"/>
    <w:rsid w:val="00384FC3"/>
    <w:rsid w:val="003853DC"/>
    <w:rsid w:val="00385D24"/>
    <w:rsid w:val="003861A1"/>
    <w:rsid w:val="00386F80"/>
    <w:rsid w:val="00386FF4"/>
    <w:rsid w:val="00387468"/>
    <w:rsid w:val="00387886"/>
    <w:rsid w:val="0039020B"/>
    <w:rsid w:val="00390D93"/>
    <w:rsid w:val="003914A1"/>
    <w:rsid w:val="003916F6"/>
    <w:rsid w:val="003936D5"/>
    <w:rsid w:val="00394006"/>
    <w:rsid w:val="003971FC"/>
    <w:rsid w:val="003975FB"/>
    <w:rsid w:val="003A0218"/>
    <w:rsid w:val="003A0D5D"/>
    <w:rsid w:val="003A3FD6"/>
    <w:rsid w:val="003A4262"/>
    <w:rsid w:val="003A5C66"/>
    <w:rsid w:val="003A7347"/>
    <w:rsid w:val="003A7533"/>
    <w:rsid w:val="003A7ACF"/>
    <w:rsid w:val="003A7E33"/>
    <w:rsid w:val="003B1CFF"/>
    <w:rsid w:val="003B2A08"/>
    <w:rsid w:val="003B3813"/>
    <w:rsid w:val="003B3A0F"/>
    <w:rsid w:val="003B3CC0"/>
    <w:rsid w:val="003B48CB"/>
    <w:rsid w:val="003B511C"/>
    <w:rsid w:val="003B5AE2"/>
    <w:rsid w:val="003B68DF"/>
    <w:rsid w:val="003B6D69"/>
    <w:rsid w:val="003B76D1"/>
    <w:rsid w:val="003B7D9F"/>
    <w:rsid w:val="003B7F3F"/>
    <w:rsid w:val="003C12DC"/>
    <w:rsid w:val="003C325D"/>
    <w:rsid w:val="003C3312"/>
    <w:rsid w:val="003C3D4D"/>
    <w:rsid w:val="003C406E"/>
    <w:rsid w:val="003C5A9D"/>
    <w:rsid w:val="003C6060"/>
    <w:rsid w:val="003C6FDC"/>
    <w:rsid w:val="003C78F5"/>
    <w:rsid w:val="003D09B5"/>
    <w:rsid w:val="003D0A79"/>
    <w:rsid w:val="003D1376"/>
    <w:rsid w:val="003D174F"/>
    <w:rsid w:val="003D1C98"/>
    <w:rsid w:val="003D1E59"/>
    <w:rsid w:val="003D2033"/>
    <w:rsid w:val="003D2122"/>
    <w:rsid w:val="003D261C"/>
    <w:rsid w:val="003D3062"/>
    <w:rsid w:val="003D3B14"/>
    <w:rsid w:val="003D3DD3"/>
    <w:rsid w:val="003D42FE"/>
    <w:rsid w:val="003D75C0"/>
    <w:rsid w:val="003D77F9"/>
    <w:rsid w:val="003E0A22"/>
    <w:rsid w:val="003E0A59"/>
    <w:rsid w:val="003E0FC8"/>
    <w:rsid w:val="003E161A"/>
    <w:rsid w:val="003E4832"/>
    <w:rsid w:val="003E524B"/>
    <w:rsid w:val="003E5487"/>
    <w:rsid w:val="003E59EC"/>
    <w:rsid w:val="003E5CBB"/>
    <w:rsid w:val="003E72B9"/>
    <w:rsid w:val="003E75DA"/>
    <w:rsid w:val="003F0189"/>
    <w:rsid w:val="003F2416"/>
    <w:rsid w:val="003F3949"/>
    <w:rsid w:val="003F44BF"/>
    <w:rsid w:val="003F4679"/>
    <w:rsid w:val="003F4CE5"/>
    <w:rsid w:val="003F4EC8"/>
    <w:rsid w:val="003F533D"/>
    <w:rsid w:val="003F6007"/>
    <w:rsid w:val="003F67D1"/>
    <w:rsid w:val="003F69B3"/>
    <w:rsid w:val="003F6A54"/>
    <w:rsid w:val="003F6AD6"/>
    <w:rsid w:val="003F6B2E"/>
    <w:rsid w:val="003F6F7B"/>
    <w:rsid w:val="003F72A6"/>
    <w:rsid w:val="00400181"/>
    <w:rsid w:val="004006A1"/>
    <w:rsid w:val="00400729"/>
    <w:rsid w:val="00401368"/>
    <w:rsid w:val="00405489"/>
    <w:rsid w:val="00405923"/>
    <w:rsid w:val="00405A11"/>
    <w:rsid w:val="004061DC"/>
    <w:rsid w:val="004067C7"/>
    <w:rsid w:val="0040711F"/>
    <w:rsid w:val="00407319"/>
    <w:rsid w:val="00407860"/>
    <w:rsid w:val="004103C2"/>
    <w:rsid w:val="004104D0"/>
    <w:rsid w:val="0041064E"/>
    <w:rsid w:val="00410BB3"/>
    <w:rsid w:val="00411213"/>
    <w:rsid w:val="004115A6"/>
    <w:rsid w:val="004121BD"/>
    <w:rsid w:val="00412750"/>
    <w:rsid w:val="00412D35"/>
    <w:rsid w:val="00412D46"/>
    <w:rsid w:val="004136CE"/>
    <w:rsid w:val="00414300"/>
    <w:rsid w:val="0041496D"/>
    <w:rsid w:val="004205AE"/>
    <w:rsid w:val="00420DC9"/>
    <w:rsid w:val="00420E6E"/>
    <w:rsid w:val="00421D4E"/>
    <w:rsid w:val="00422E36"/>
    <w:rsid w:val="004235C6"/>
    <w:rsid w:val="00423994"/>
    <w:rsid w:val="00424499"/>
    <w:rsid w:val="00424882"/>
    <w:rsid w:val="00425A6C"/>
    <w:rsid w:val="004261DC"/>
    <w:rsid w:val="00426736"/>
    <w:rsid w:val="004270A2"/>
    <w:rsid w:val="0043067C"/>
    <w:rsid w:val="00430BBB"/>
    <w:rsid w:val="00430D95"/>
    <w:rsid w:val="00430F6A"/>
    <w:rsid w:val="00431382"/>
    <w:rsid w:val="004315B4"/>
    <w:rsid w:val="00431606"/>
    <w:rsid w:val="004322AD"/>
    <w:rsid w:val="004326B4"/>
    <w:rsid w:val="00432F5C"/>
    <w:rsid w:val="00436CDA"/>
    <w:rsid w:val="00437181"/>
    <w:rsid w:val="0043772E"/>
    <w:rsid w:val="00437D1D"/>
    <w:rsid w:val="00437E26"/>
    <w:rsid w:val="00440022"/>
    <w:rsid w:val="00440469"/>
    <w:rsid w:val="004405DB"/>
    <w:rsid w:val="0044194B"/>
    <w:rsid w:val="00442914"/>
    <w:rsid w:val="00442FE5"/>
    <w:rsid w:val="0044408F"/>
    <w:rsid w:val="004440EA"/>
    <w:rsid w:val="004445D6"/>
    <w:rsid w:val="00444AD9"/>
    <w:rsid w:val="0044517B"/>
    <w:rsid w:val="00445746"/>
    <w:rsid w:val="004465A1"/>
    <w:rsid w:val="00446D28"/>
    <w:rsid w:val="00450407"/>
    <w:rsid w:val="00450A1B"/>
    <w:rsid w:val="0045372A"/>
    <w:rsid w:val="00453E4F"/>
    <w:rsid w:val="00454923"/>
    <w:rsid w:val="00454B8F"/>
    <w:rsid w:val="00454C56"/>
    <w:rsid w:val="00454E02"/>
    <w:rsid w:val="00455231"/>
    <w:rsid w:val="004566FC"/>
    <w:rsid w:val="00457D4C"/>
    <w:rsid w:val="00460295"/>
    <w:rsid w:val="004602F2"/>
    <w:rsid w:val="0046030B"/>
    <w:rsid w:val="004603A5"/>
    <w:rsid w:val="0046091A"/>
    <w:rsid w:val="00460BBD"/>
    <w:rsid w:val="00460DBB"/>
    <w:rsid w:val="00462B1E"/>
    <w:rsid w:val="00462C1B"/>
    <w:rsid w:val="00463159"/>
    <w:rsid w:val="00464E71"/>
    <w:rsid w:val="00465229"/>
    <w:rsid w:val="00466242"/>
    <w:rsid w:val="00467681"/>
    <w:rsid w:val="004700E5"/>
    <w:rsid w:val="00470C00"/>
    <w:rsid w:val="0047201A"/>
    <w:rsid w:val="00472164"/>
    <w:rsid w:val="004727FE"/>
    <w:rsid w:val="004735E5"/>
    <w:rsid w:val="00473BED"/>
    <w:rsid w:val="004741B1"/>
    <w:rsid w:val="00474AE5"/>
    <w:rsid w:val="0047583E"/>
    <w:rsid w:val="00475AF7"/>
    <w:rsid w:val="0047723E"/>
    <w:rsid w:val="004778D6"/>
    <w:rsid w:val="00477918"/>
    <w:rsid w:val="004805E5"/>
    <w:rsid w:val="00480845"/>
    <w:rsid w:val="004813B6"/>
    <w:rsid w:val="00481D36"/>
    <w:rsid w:val="00483D08"/>
    <w:rsid w:val="00484168"/>
    <w:rsid w:val="004841FF"/>
    <w:rsid w:val="0048422F"/>
    <w:rsid w:val="004845B1"/>
    <w:rsid w:val="0048529F"/>
    <w:rsid w:val="00485A4B"/>
    <w:rsid w:val="00486D36"/>
    <w:rsid w:val="00487108"/>
    <w:rsid w:val="00487267"/>
    <w:rsid w:val="00487767"/>
    <w:rsid w:val="0048789E"/>
    <w:rsid w:val="004878A4"/>
    <w:rsid w:val="004879B3"/>
    <w:rsid w:val="0049015F"/>
    <w:rsid w:val="004901A2"/>
    <w:rsid w:val="0049035A"/>
    <w:rsid w:val="00491F79"/>
    <w:rsid w:val="0049217F"/>
    <w:rsid w:val="0049270F"/>
    <w:rsid w:val="0049278E"/>
    <w:rsid w:val="00492811"/>
    <w:rsid w:val="00492B4A"/>
    <w:rsid w:val="00492C4C"/>
    <w:rsid w:val="00493105"/>
    <w:rsid w:val="00493130"/>
    <w:rsid w:val="00493252"/>
    <w:rsid w:val="0049446B"/>
    <w:rsid w:val="004947A4"/>
    <w:rsid w:val="0049514B"/>
    <w:rsid w:val="00497032"/>
    <w:rsid w:val="00497BEF"/>
    <w:rsid w:val="004A00FE"/>
    <w:rsid w:val="004A0D97"/>
    <w:rsid w:val="004A1CD7"/>
    <w:rsid w:val="004A1D4A"/>
    <w:rsid w:val="004A2016"/>
    <w:rsid w:val="004A248B"/>
    <w:rsid w:val="004A24AC"/>
    <w:rsid w:val="004A4911"/>
    <w:rsid w:val="004A4B47"/>
    <w:rsid w:val="004A5439"/>
    <w:rsid w:val="004A5701"/>
    <w:rsid w:val="004A5F8A"/>
    <w:rsid w:val="004A60C7"/>
    <w:rsid w:val="004A698A"/>
    <w:rsid w:val="004A70B1"/>
    <w:rsid w:val="004A7C0C"/>
    <w:rsid w:val="004B00E1"/>
    <w:rsid w:val="004B09E4"/>
    <w:rsid w:val="004B18DD"/>
    <w:rsid w:val="004B1A19"/>
    <w:rsid w:val="004B2208"/>
    <w:rsid w:val="004B242A"/>
    <w:rsid w:val="004B263D"/>
    <w:rsid w:val="004B375E"/>
    <w:rsid w:val="004B3C66"/>
    <w:rsid w:val="004B4919"/>
    <w:rsid w:val="004B495B"/>
    <w:rsid w:val="004B4BE1"/>
    <w:rsid w:val="004B52CC"/>
    <w:rsid w:val="004B5532"/>
    <w:rsid w:val="004B65DF"/>
    <w:rsid w:val="004B6A9B"/>
    <w:rsid w:val="004B7731"/>
    <w:rsid w:val="004C02AA"/>
    <w:rsid w:val="004C0C20"/>
    <w:rsid w:val="004C0F56"/>
    <w:rsid w:val="004C11F0"/>
    <w:rsid w:val="004C3F6C"/>
    <w:rsid w:val="004C6A99"/>
    <w:rsid w:val="004C7227"/>
    <w:rsid w:val="004C74E3"/>
    <w:rsid w:val="004D0448"/>
    <w:rsid w:val="004D0B3A"/>
    <w:rsid w:val="004D0D83"/>
    <w:rsid w:val="004D0E22"/>
    <w:rsid w:val="004D14B2"/>
    <w:rsid w:val="004D163E"/>
    <w:rsid w:val="004D1E90"/>
    <w:rsid w:val="004D27FE"/>
    <w:rsid w:val="004D303C"/>
    <w:rsid w:val="004D381D"/>
    <w:rsid w:val="004D3A25"/>
    <w:rsid w:val="004D5792"/>
    <w:rsid w:val="004D58D1"/>
    <w:rsid w:val="004D68BF"/>
    <w:rsid w:val="004D6B0C"/>
    <w:rsid w:val="004D7FA3"/>
    <w:rsid w:val="004E15C6"/>
    <w:rsid w:val="004E1BEE"/>
    <w:rsid w:val="004E21A7"/>
    <w:rsid w:val="004E35A4"/>
    <w:rsid w:val="004E3E16"/>
    <w:rsid w:val="004E44D2"/>
    <w:rsid w:val="004E4524"/>
    <w:rsid w:val="004E4DC6"/>
    <w:rsid w:val="004E5F19"/>
    <w:rsid w:val="004E740D"/>
    <w:rsid w:val="004E7EE5"/>
    <w:rsid w:val="004F01DC"/>
    <w:rsid w:val="004F0F1E"/>
    <w:rsid w:val="004F2101"/>
    <w:rsid w:val="004F2E93"/>
    <w:rsid w:val="004F342D"/>
    <w:rsid w:val="004F46C9"/>
    <w:rsid w:val="004F4D5D"/>
    <w:rsid w:val="004F4EF2"/>
    <w:rsid w:val="004F6940"/>
    <w:rsid w:val="004F6B08"/>
    <w:rsid w:val="004F6D80"/>
    <w:rsid w:val="004F7033"/>
    <w:rsid w:val="005011AE"/>
    <w:rsid w:val="005012C5"/>
    <w:rsid w:val="0050131C"/>
    <w:rsid w:val="00501E79"/>
    <w:rsid w:val="0050305D"/>
    <w:rsid w:val="005033C3"/>
    <w:rsid w:val="00503581"/>
    <w:rsid w:val="005041AF"/>
    <w:rsid w:val="00505068"/>
    <w:rsid w:val="005055F3"/>
    <w:rsid w:val="00505C4F"/>
    <w:rsid w:val="00505E33"/>
    <w:rsid w:val="0050712E"/>
    <w:rsid w:val="005077D0"/>
    <w:rsid w:val="005078A6"/>
    <w:rsid w:val="0051133F"/>
    <w:rsid w:val="00512265"/>
    <w:rsid w:val="0051240B"/>
    <w:rsid w:val="00512D4F"/>
    <w:rsid w:val="00512DCE"/>
    <w:rsid w:val="00512ED4"/>
    <w:rsid w:val="005132AA"/>
    <w:rsid w:val="0051330A"/>
    <w:rsid w:val="0051445A"/>
    <w:rsid w:val="005145D7"/>
    <w:rsid w:val="00514BE8"/>
    <w:rsid w:val="005150BC"/>
    <w:rsid w:val="00515106"/>
    <w:rsid w:val="005151D0"/>
    <w:rsid w:val="00515657"/>
    <w:rsid w:val="005156C6"/>
    <w:rsid w:val="00515954"/>
    <w:rsid w:val="005159D8"/>
    <w:rsid w:val="00516BD5"/>
    <w:rsid w:val="00516E10"/>
    <w:rsid w:val="00516FB5"/>
    <w:rsid w:val="005172F8"/>
    <w:rsid w:val="00517CC2"/>
    <w:rsid w:val="00517D0E"/>
    <w:rsid w:val="00520202"/>
    <w:rsid w:val="00520621"/>
    <w:rsid w:val="00520EFF"/>
    <w:rsid w:val="005218B0"/>
    <w:rsid w:val="0052196B"/>
    <w:rsid w:val="005219D5"/>
    <w:rsid w:val="00522616"/>
    <w:rsid w:val="00522E7C"/>
    <w:rsid w:val="00523204"/>
    <w:rsid w:val="00523871"/>
    <w:rsid w:val="00523A26"/>
    <w:rsid w:val="00523ECA"/>
    <w:rsid w:val="00524315"/>
    <w:rsid w:val="00524974"/>
    <w:rsid w:val="00524C37"/>
    <w:rsid w:val="00524F9D"/>
    <w:rsid w:val="00525523"/>
    <w:rsid w:val="005268FA"/>
    <w:rsid w:val="00527130"/>
    <w:rsid w:val="005273ED"/>
    <w:rsid w:val="00527B6B"/>
    <w:rsid w:val="00527F6A"/>
    <w:rsid w:val="00531A1F"/>
    <w:rsid w:val="00531A4D"/>
    <w:rsid w:val="00532FAF"/>
    <w:rsid w:val="00536293"/>
    <w:rsid w:val="00536961"/>
    <w:rsid w:val="00536EE3"/>
    <w:rsid w:val="0053767E"/>
    <w:rsid w:val="00537D21"/>
    <w:rsid w:val="00537E06"/>
    <w:rsid w:val="0054015E"/>
    <w:rsid w:val="00540411"/>
    <w:rsid w:val="00540DA0"/>
    <w:rsid w:val="005414D4"/>
    <w:rsid w:val="00541A58"/>
    <w:rsid w:val="00541AB3"/>
    <w:rsid w:val="0054315E"/>
    <w:rsid w:val="005435FA"/>
    <w:rsid w:val="00543E47"/>
    <w:rsid w:val="00544369"/>
    <w:rsid w:val="00545632"/>
    <w:rsid w:val="0054594D"/>
    <w:rsid w:val="005459A7"/>
    <w:rsid w:val="00545C64"/>
    <w:rsid w:val="0054616B"/>
    <w:rsid w:val="00547977"/>
    <w:rsid w:val="005511D8"/>
    <w:rsid w:val="005514FB"/>
    <w:rsid w:val="00551744"/>
    <w:rsid w:val="00551C26"/>
    <w:rsid w:val="0055224D"/>
    <w:rsid w:val="0055225D"/>
    <w:rsid w:val="00552C08"/>
    <w:rsid w:val="005531FC"/>
    <w:rsid w:val="005538AB"/>
    <w:rsid w:val="00553E17"/>
    <w:rsid w:val="0055449B"/>
    <w:rsid w:val="00554C4A"/>
    <w:rsid w:val="005555F1"/>
    <w:rsid w:val="00555C74"/>
    <w:rsid w:val="00556351"/>
    <w:rsid w:val="005573DF"/>
    <w:rsid w:val="00557DB9"/>
    <w:rsid w:val="00560874"/>
    <w:rsid w:val="00560A27"/>
    <w:rsid w:val="00561DA1"/>
    <w:rsid w:val="0056232E"/>
    <w:rsid w:val="00562E45"/>
    <w:rsid w:val="00563892"/>
    <w:rsid w:val="005643C7"/>
    <w:rsid w:val="00564EF8"/>
    <w:rsid w:val="005656E9"/>
    <w:rsid w:val="00565BEB"/>
    <w:rsid w:val="005663E1"/>
    <w:rsid w:val="00566D07"/>
    <w:rsid w:val="005670ED"/>
    <w:rsid w:val="00567B60"/>
    <w:rsid w:val="00567D6F"/>
    <w:rsid w:val="005709A9"/>
    <w:rsid w:val="00570E45"/>
    <w:rsid w:val="00571834"/>
    <w:rsid w:val="00571F1C"/>
    <w:rsid w:val="005722F9"/>
    <w:rsid w:val="00572559"/>
    <w:rsid w:val="005726FD"/>
    <w:rsid w:val="00573984"/>
    <w:rsid w:val="005739DC"/>
    <w:rsid w:val="0057463B"/>
    <w:rsid w:val="00574E49"/>
    <w:rsid w:val="00574ECF"/>
    <w:rsid w:val="00575206"/>
    <w:rsid w:val="005757AF"/>
    <w:rsid w:val="00575AAF"/>
    <w:rsid w:val="005762E5"/>
    <w:rsid w:val="00576A24"/>
    <w:rsid w:val="00576F8D"/>
    <w:rsid w:val="00577DD7"/>
    <w:rsid w:val="00577F4C"/>
    <w:rsid w:val="0058066E"/>
    <w:rsid w:val="00580A66"/>
    <w:rsid w:val="005811C9"/>
    <w:rsid w:val="00582F0A"/>
    <w:rsid w:val="005852AD"/>
    <w:rsid w:val="0058545F"/>
    <w:rsid w:val="005876F1"/>
    <w:rsid w:val="00590056"/>
    <w:rsid w:val="00591FC9"/>
    <w:rsid w:val="005927E7"/>
    <w:rsid w:val="00593650"/>
    <w:rsid w:val="00593BCA"/>
    <w:rsid w:val="00593F2D"/>
    <w:rsid w:val="0059411F"/>
    <w:rsid w:val="005945CE"/>
    <w:rsid w:val="005946C0"/>
    <w:rsid w:val="0059488B"/>
    <w:rsid w:val="00594E4A"/>
    <w:rsid w:val="00595139"/>
    <w:rsid w:val="00597CD3"/>
    <w:rsid w:val="00597DDA"/>
    <w:rsid w:val="00597DF5"/>
    <w:rsid w:val="005A1360"/>
    <w:rsid w:val="005A171E"/>
    <w:rsid w:val="005A1D9F"/>
    <w:rsid w:val="005A23DA"/>
    <w:rsid w:val="005A277D"/>
    <w:rsid w:val="005A2C47"/>
    <w:rsid w:val="005A30D0"/>
    <w:rsid w:val="005A3641"/>
    <w:rsid w:val="005A46D1"/>
    <w:rsid w:val="005A4CD9"/>
    <w:rsid w:val="005A559E"/>
    <w:rsid w:val="005A59B6"/>
    <w:rsid w:val="005A627C"/>
    <w:rsid w:val="005A6B03"/>
    <w:rsid w:val="005A6C87"/>
    <w:rsid w:val="005A6E73"/>
    <w:rsid w:val="005B188F"/>
    <w:rsid w:val="005B18A8"/>
    <w:rsid w:val="005B3C89"/>
    <w:rsid w:val="005B4F5A"/>
    <w:rsid w:val="005B56DF"/>
    <w:rsid w:val="005B686A"/>
    <w:rsid w:val="005B7659"/>
    <w:rsid w:val="005B79E8"/>
    <w:rsid w:val="005C0371"/>
    <w:rsid w:val="005C0D0D"/>
    <w:rsid w:val="005C1680"/>
    <w:rsid w:val="005C17E6"/>
    <w:rsid w:val="005C25DA"/>
    <w:rsid w:val="005C34A5"/>
    <w:rsid w:val="005C3BED"/>
    <w:rsid w:val="005C3CA3"/>
    <w:rsid w:val="005C3E70"/>
    <w:rsid w:val="005C4128"/>
    <w:rsid w:val="005C48BC"/>
    <w:rsid w:val="005C49BE"/>
    <w:rsid w:val="005C4D69"/>
    <w:rsid w:val="005C5624"/>
    <w:rsid w:val="005C5AEB"/>
    <w:rsid w:val="005C7438"/>
    <w:rsid w:val="005C7D6B"/>
    <w:rsid w:val="005D0500"/>
    <w:rsid w:val="005D08AC"/>
    <w:rsid w:val="005D08DF"/>
    <w:rsid w:val="005D1AB8"/>
    <w:rsid w:val="005D1ADF"/>
    <w:rsid w:val="005D1DCA"/>
    <w:rsid w:val="005D1E97"/>
    <w:rsid w:val="005D34A6"/>
    <w:rsid w:val="005D5A49"/>
    <w:rsid w:val="005D686D"/>
    <w:rsid w:val="005D6AC2"/>
    <w:rsid w:val="005D7D95"/>
    <w:rsid w:val="005D7F1F"/>
    <w:rsid w:val="005E02B7"/>
    <w:rsid w:val="005E031A"/>
    <w:rsid w:val="005E0534"/>
    <w:rsid w:val="005E05B3"/>
    <w:rsid w:val="005E06FA"/>
    <w:rsid w:val="005E0F36"/>
    <w:rsid w:val="005E11B6"/>
    <w:rsid w:val="005E1A01"/>
    <w:rsid w:val="005E1DFC"/>
    <w:rsid w:val="005E222D"/>
    <w:rsid w:val="005E2322"/>
    <w:rsid w:val="005E23E3"/>
    <w:rsid w:val="005E2C60"/>
    <w:rsid w:val="005E3567"/>
    <w:rsid w:val="005E427B"/>
    <w:rsid w:val="005E435B"/>
    <w:rsid w:val="005E4DC0"/>
    <w:rsid w:val="005E50A8"/>
    <w:rsid w:val="005E5D8A"/>
    <w:rsid w:val="005E5F44"/>
    <w:rsid w:val="005E61EB"/>
    <w:rsid w:val="005E739C"/>
    <w:rsid w:val="005E7D92"/>
    <w:rsid w:val="005F0C2E"/>
    <w:rsid w:val="005F1F63"/>
    <w:rsid w:val="005F35F7"/>
    <w:rsid w:val="005F3862"/>
    <w:rsid w:val="005F3B68"/>
    <w:rsid w:val="005F4BBB"/>
    <w:rsid w:val="005F4E31"/>
    <w:rsid w:val="005F4F98"/>
    <w:rsid w:val="005F52F3"/>
    <w:rsid w:val="005F5F0F"/>
    <w:rsid w:val="005F6A2E"/>
    <w:rsid w:val="005F77E7"/>
    <w:rsid w:val="00600332"/>
    <w:rsid w:val="00600966"/>
    <w:rsid w:val="00600B94"/>
    <w:rsid w:val="0060230F"/>
    <w:rsid w:val="00602891"/>
    <w:rsid w:val="00602958"/>
    <w:rsid w:val="006030B1"/>
    <w:rsid w:val="00603F3F"/>
    <w:rsid w:val="00604F04"/>
    <w:rsid w:val="00605BD1"/>
    <w:rsid w:val="00606354"/>
    <w:rsid w:val="00606A86"/>
    <w:rsid w:val="00606DEB"/>
    <w:rsid w:val="0060746C"/>
    <w:rsid w:val="0061014F"/>
    <w:rsid w:val="006104CB"/>
    <w:rsid w:val="00610D91"/>
    <w:rsid w:val="00610DF6"/>
    <w:rsid w:val="00611154"/>
    <w:rsid w:val="00612DAA"/>
    <w:rsid w:val="00612DF3"/>
    <w:rsid w:val="00613A1D"/>
    <w:rsid w:val="00614DC1"/>
    <w:rsid w:val="00615A1D"/>
    <w:rsid w:val="006164F0"/>
    <w:rsid w:val="00617D01"/>
    <w:rsid w:val="0062028B"/>
    <w:rsid w:val="00620B83"/>
    <w:rsid w:val="00621D10"/>
    <w:rsid w:val="00621E67"/>
    <w:rsid w:val="00621FA6"/>
    <w:rsid w:val="00622815"/>
    <w:rsid w:val="00623152"/>
    <w:rsid w:val="00623254"/>
    <w:rsid w:val="006232F6"/>
    <w:rsid w:val="0062393C"/>
    <w:rsid w:val="0062488D"/>
    <w:rsid w:val="00625676"/>
    <w:rsid w:val="00625F24"/>
    <w:rsid w:val="00625FF8"/>
    <w:rsid w:val="0062669D"/>
    <w:rsid w:val="00626EAC"/>
    <w:rsid w:val="00627900"/>
    <w:rsid w:val="00627D56"/>
    <w:rsid w:val="0063038B"/>
    <w:rsid w:val="006315F9"/>
    <w:rsid w:val="00632446"/>
    <w:rsid w:val="00632D2D"/>
    <w:rsid w:val="00634A7E"/>
    <w:rsid w:val="00634DC3"/>
    <w:rsid w:val="00635C74"/>
    <w:rsid w:val="0063644E"/>
    <w:rsid w:val="00641407"/>
    <w:rsid w:val="0064198A"/>
    <w:rsid w:val="00641C29"/>
    <w:rsid w:val="00641C99"/>
    <w:rsid w:val="00641F78"/>
    <w:rsid w:val="00642F6D"/>
    <w:rsid w:val="00643601"/>
    <w:rsid w:val="0064393D"/>
    <w:rsid w:val="00645517"/>
    <w:rsid w:val="00645542"/>
    <w:rsid w:val="00645CC0"/>
    <w:rsid w:val="00650D4F"/>
    <w:rsid w:val="0065198A"/>
    <w:rsid w:val="00652820"/>
    <w:rsid w:val="00652A21"/>
    <w:rsid w:val="0065302F"/>
    <w:rsid w:val="00653411"/>
    <w:rsid w:val="0065367A"/>
    <w:rsid w:val="00653998"/>
    <w:rsid w:val="006554CA"/>
    <w:rsid w:val="00656570"/>
    <w:rsid w:val="0065669B"/>
    <w:rsid w:val="00656927"/>
    <w:rsid w:val="00660029"/>
    <w:rsid w:val="0066063E"/>
    <w:rsid w:val="006606DE"/>
    <w:rsid w:val="006609DE"/>
    <w:rsid w:val="00661307"/>
    <w:rsid w:val="00661740"/>
    <w:rsid w:val="00661A69"/>
    <w:rsid w:val="00662477"/>
    <w:rsid w:val="00662C90"/>
    <w:rsid w:val="006638BA"/>
    <w:rsid w:val="00664CBC"/>
    <w:rsid w:val="006651D9"/>
    <w:rsid w:val="00666331"/>
    <w:rsid w:val="00666710"/>
    <w:rsid w:val="00666976"/>
    <w:rsid w:val="00666D86"/>
    <w:rsid w:val="006674B2"/>
    <w:rsid w:val="006700A3"/>
    <w:rsid w:val="00671369"/>
    <w:rsid w:val="00671E6E"/>
    <w:rsid w:val="00672BFB"/>
    <w:rsid w:val="0067326A"/>
    <w:rsid w:val="00673FB1"/>
    <w:rsid w:val="006747C1"/>
    <w:rsid w:val="00676354"/>
    <w:rsid w:val="006767FB"/>
    <w:rsid w:val="00677547"/>
    <w:rsid w:val="00681527"/>
    <w:rsid w:val="00681539"/>
    <w:rsid w:val="00681D65"/>
    <w:rsid w:val="00682E9D"/>
    <w:rsid w:val="006836FE"/>
    <w:rsid w:val="00683E23"/>
    <w:rsid w:val="006846D0"/>
    <w:rsid w:val="00684B98"/>
    <w:rsid w:val="00685216"/>
    <w:rsid w:val="0068569B"/>
    <w:rsid w:val="00685C20"/>
    <w:rsid w:val="00686481"/>
    <w:rsid w:val="006870C0"/>
    <w:rsid w:val="00687289"/>
    <w:rsid w:val="0069049E"/>
    <w:rsid w:val="00690F44"/>
    <w:rsid w:val="00691AA2"/>
    <w:rsid w:val="00691F76"/>
    <w:rsid w:val="00692DE9"/>
    <w:rsid w:val="00693A2D"/>
    <w:rsid w:val="00693D05"/>
    <w:rsid w:val="00693E93"/>
    <w:rsid w:val="00694059"/>
    <w:rsid w:val="00694399"/>
    <w:rsid w:val="00694464"/>
    <w:rsid w:val="00694A34"/>
    <w:rsid w:val="00695D58"/>
    <w:rsid w:val="006965D5"/>
    <w:rsid w:val="00696B1B"/>
    <w:rsid w:val="00696FBB"/>
    <w:rsid w:val="006A1DF7"/>
    <w:rsid w:val="006A1E97"/>
    <w:rsid w:val="006A2E6D"/>
    <w:rsid w:val="006A36FF"/>
    <w:rsid w:val="006A42BC"/>
    <w:rsid w:val="006A43CB"/>
    <w:rsid w:val="006A6609"/>
    <w:rsid w:val="006A6689"/>
    <w:rsid w:val="006B0168"/>
    <w:rsid w:val="006B033D"/>
    <w:rsid w:val="006B0C97"/>
    <w:rsid w:val="006B1444"/>
    <w:rsid w:val="006B204E"/>
    <w:rsid w:val="006B2050"/>
    <w:rsid w:val="006B269D"/>
    <w:rsid w:val="006B280B"/>
    <w:rsid w:val="006B3262"/>
    <w:rsid w:val="006B4F15"/>
    <w:rsid w:val="006B5B34"/>
    <w:rsid w:val="006B741F"/>
    <w:rsid w:val="006B7BD7"/>
    <w:rsid w:val="006B7DEE"/>
    <w:rsid w:val="006C1044"/>
    <w:rsid w:val="006C34A8"/>
    <w:rsid w:val="006C4483"/>
    <w:rsid w:val="006C4588"/>
    <w:rsid w:val="006C4CD5"/>
    <w:rsid w:val="006C6860"/>
    <w:rsid w:val="006C79E5"/>
    <w:rsid w:val="006D06A0"/>
    <w:rsid w:val="006D08E3"/>
    <w:rsid w:val="006D13E4"/>
    <w:rsid w:val="006D1600"/>
    <w:rsid w:val="006D1FD9"/>
    <w:rsid w:val="006D20C2"/>
    <w:rsid w:val="006D2609"/>
    <w:rsid w:val="006D36B1"/>
    <w:rsid w:val="006D47AB"/>
    <w:rsid w:val="006D47C1"/>
    <w:rsid w:val="006D48C1"/>
    <w:rsid w:val="006D4A41"/>
    <w:rsid w:val="006D53AA"/>
    <w:rsid w:val="006D5B4D"/>
    <w:rsid w:val="006D5F3C"/>
    <w:rsid w:val="006D5F55"/>
    <w:rsid w:val="006D69B6"/>
    <w:rsid w:val="006D6A24"/>
    <w:rsid w:val="006D79A2"/>
    <w:rsid w:val="006E16F6"/>
    <w:rsid w:val="006E1884"/>
    <w:rsid w:val="006E2035"/>
    <w:rsid w:val="006E2BB4"/>
    <w:rsid w:val="006E2C0F"/>
    <w:rsid w:val="006E366C"/>
    <w:rsid w:val="006E4129"/>
    <w:rsid w:val="006E55E0"/>
    <w:rsid w:val="006E56D2"/>
    <w:rsid w:val="006E5DAE"/>
    <w:rsid w:val="006E640F"/>
    <w:rsid w:val="006E64B0"/>
    <w:rsid w:val="006E655F"/>
    <w:rsid w:val="006E6EC2"/>
    <w:rsid w:val="006E704A"/>
    <w:rsid w:val="006E76B2"/>
    <w:rsid w:val="006E7EC9"/>
    <w:rsid w:val="006F0F16"/>
    <w:rsid w:val="006F19AE"/>
    <w:rsid w:val="006F2671"/>
    <w:rsid w:val="006F2774"/>
    <w:rsid w:val="006F3538"/>
    <w:rsid w:val="006F42AA"/>
    <w:rsid w:val="006F4FC7"/>
    <w:rsid w:val="006F55F0"/>
    <w:rsid w:val="006F5989"/>
    <w:rsid w:val="006F5CA8"/>
    <w:rsid w:val="006F6115"/>
    <w:rsid w:val="006F6844"/>
    <w:rsid w:val="006F79B2"/>
    <w:rsid w:val="006F7AF8"/>
    <w:rsid w:val="006F7D68"/>
    <w:rsid w:val="006F7F35"/>
    <w:rsid w:val="007000D4"/>
    <w:rsid w:val="00700A11"/>
    <w:rsid w:val="00700B32"/>
    <w:rsid w:val="00700B5C"/>
    <w:rsid w:val="00700F72"/>
    <w:rsid w:val="0070343D"/>
    <w:rsid w:val="00703677"/>
    <w:rsid w:val="007040E0"/>
    <w:rsid w:val="007056BA"/>
    <w:rsid w:val="00705C20"/>
    <w:rsid w:val="007060AE"/>
    <w:rsid w:val="007069FF"/>
    <w:rsid w:val="00706D3C"/>
    <w:rsid w:val="00707956"/>
    <w:rsid w:val="00710282"/>
    <w:rsid w:val="00710565"/>
    <w:rsid w:val="00710EA1"/>
    <w:rsid w:val="00711050"/>
    <w:rsid w:val="00711764"/>
    <w:rsid w:val="007119D3"/>
    <w:rsid w:val="00711A43"/>
    <w:rsid w:val="00712727"/>
    <w:rsid w:val="00712B4B"/>
    <w:rsid w:val="00713382"/>
    <w:rsid w:val="007135EA"/>
    <w:rsid w:val="007147D9"/>
    <w:rsid w:val="00715869"/>
    <w:rsid w:val="00715928"/>
    <w:rsid w:val="00715A0A"/>
    <w:rsid w:val="00715D9C"/>
    <w:rsid w:val="0071752A"/>
    <w:rsid w:val="007178B8"/>
    <w:rsid w:val="007206C0"/>
    <w:rsid w:val="00720862"/>
    <w:rsid w:val="0072202C"/>
    <w:rsid w:val="0072328B"/>
    <w:rsid w:val="00723784"/>
    <w:rsid w:val="007238BC"/>
    <w:rsid w:val="00723B20"/>
    <w:rsid w:val="00724436"/>
    <w:rsid w:val="007256E9"/>
    <w:rsid w:val="007262FB"/>
    <w:rsid w:val="0072675B"/>
    <w:rsid w:val="00726F87"/>
    <w:rsid w:val="0072782D"/>
    <w:rsid w:val="00727E2A"/>
    <w:rsid w:val="00730239"/>
    <w:rsid w:val="00730F07"/>
    <w:rsid w:val="007311D7"/>
    <w:rsid w:val="00731348"/>
    <w:rsid w:val="00731F9F"/>
    <w:rsid w:val="0073207C"/>
    <w:rsid w:val="0073255E"/>
    <w:rsid w:val="00732669"/>
    <w:rsid w:val="00732846"/>
    <w:rsid w:val="00732ABF"/>
    <w:rsid w:val="00732D4A"/>
    <w:rsid w:val="00732F95"/>
    <w:rsid w:val="007341F4"/>
    <w:rsid w:val="0073433B"/>
    <w:rsid w:val="00734474"/>
    <w:rsid w:val="00735286"/>
    <w:rsid w:val="007359F0"/>
    <w:rsid w:val="00736389"/>
    <w:rsid w:val="007363AB"/>
    <w:rsid w:val="00736677"/>
    <w:rsid w:val="007401C3"/>
    <w:rsid w:val="007418D7"/>
    <w:rsid w:val="00741BDE"/>
    <w:rsid w:val="00741FEC"/>
    <w:rsid w:val="00742131"/>
    <w:rsid w:val="00743842"/>
    <w:rsid w:val="00744009"/>
    <w:rsid w:val="00744A6E"/>
    <w:rsid w:val="00744C37"/>
    <w:rsid w:val="0074541F"/>
    <w:rsid w:val="00745BCB"/>
    <w:rsid w:val="00745C77"/>
    <w:rsid w:val="007472DE"/>
    <w:rsid w:val="00747413"/>
    <w:rsid w:val="007477A1"/>
    <w:rsid w:val="007479E7"/>
    <w:rsid w:val="00747F07"/>
    <w:rsid w:val="007500AA"/>
    <w:rsid w:val="00750DDE"/>
    <w:rsid w:val="00752411"/>
    <w:rsid w:val="00753942"/>
    <w:rsid w:val="0075400C"/>
    <w:rsid w:val="0075433C"/>
    <w:rsid w:val="007563CB"/>
    <w:rsid w:val="007570B7"/>
    <w:rsid w:val="0075788B"/>
    <w:rsid w:val="00757FA4"/>
    <w:rsid w:val="0076000D"/>
    <w:rsid w:val="0076003B"/>
    <w:rsid w:val="00760563"/>
    <w:rsid w:val="00760693"/>
    <w:rsid w:val="00760A52"/>
    <w:rsid w:val="00760F67"/>
    <w:rsid w:val="007617E4"/>
    <w:rsid w:val="00762A92"/>
    <w:rsid w:val="0076385B"/>
    <w:rsid w:val="00764253"/>
    <w:rsid w:val="00765418"/>
    <w:rsid w:val="00766868"/>
    <w:rsid w:val="00767059"/>
    <w:rsid w:val="0076716E"/>
    <w:rsid w:val="00767CAD"/>
    <w:rsid w:val="00767F4C"/>
    <w:rsid w:val="007700BD"/>
    <w:rsid w:val="007713DD"/>
    <w:rsid w:val="00771EE3"/>
    <w:rsid w:val="00772430"/>
    <w:rsid w:val="0077253A"/>
    <w:rsid w:val="00772996"/>
    <w:rsid w:val="00773A7A"/>
    <w:rsid w:val="00773C06"/>
    <w:rsid w:val="00773C0E"/>
    <w:rsid w:val="0077439B"/>
    <w:rsid w:val="00774DF4"/>
    <w:rsid w:val="00775EBC"/>
    <w:rsid w:val="00776081"/>
    <w:rsid w:val="007767A6"/>
    <w:rsid w:val="00777CA1"/>
    <w:rsid w:val="00777D06"/>
    <w:rsid w:val="00777D66"/>
    <w:rsid w:val="00781FB7"/>
    <w:rsid w:val="00782B0A"/>
    <w:rsid w:val="00783123"/>
    <w:rsid w:val="0078398B"/>
    <w:rsid w:val="0078399F"/>
    <w:rsid w:val="007849FB"/>
    <w:rsid w:val="00785127"/>
    <w:rsid w:val="00785751"/>
    <w:rsid w:val="00785A9F"/>
    <w:rsid w:val="00786520"/>
    <w:rsid w:val="00786893"/>
    <w:rsid w:val="00786F4D"/>
    <w:rsid w:val="0078733B"/>
    <w:rsid w:val="00787802"/>
    <w:rsid w:val="007878A3"/>
    <w:rsid w:val="00791C26"/>
    <w:rsid w:val="00792276"/>
    <w:rsid w:val="0079296D"/>
    <w:rsid w:val="00793619"/>
    <w:rsid w:val="00794016"/>
    <w:rsid w:val="007946CB"/>
    <w:rsid w:val="00794A2C"/>
    <w:rsid w:val="00795A61"/>
    <w:rsid w:val="00795D4F"/>
    <w:rsid w:val="00796615"/>
    <w:rsid w:val="007968D5"/>
    <w:rsid w:val="007969D6"/>
    <w:rsid w:val="00797543"/>
    <w:rsid w:val="00797CE5"/>
    <w:rsid w:val="007A01D8"/>
    <w:rsid w:val="007A0D10"/>
    <w:rsid w:val="007A149F"/>
    <w:rsid w:val="007A171C"/>
    <w:rsid w:val="007A5617"/>
    <w:rsid w:val="007A5BBB"/>
    <w:rsid w:val="007A721B"/>
    <w:rsid w:val="007A7C01"/>
    <w:rsid w:val="007B07E3"/>
    <w:rsid w:val="007B08B4"/>
    <w:rsid w:val="007B10B2"/>
    <w:rsid w:val="007B1FC0"/>
    <w:rsid w:val="007B330B"/>
    <w:rsid w:val="007B3731"/>
    <w:rsid w:val="007B3D47"/>
    <w:rsid w:val="007B4027"/>
    <w:rsid w:val="007B4040"/>
    <w:rsid w:val="007B49FC"/>
    <w:rsid w:val="007B4C28"/>
    <w:rsid w:val="007B63AE"/>
    <w:rsid w:val="007C0977"/>
    <w:rsid w:val="007C0CA0"/>
    <w:rsid w:val="007C0E13"/>
    <w:rsid w:val="007C146D"/>
    <w:rsid w:val="007C1719"/>
    <w:rsid w:val="007C17A6"/>
    <w:rsid w:val="007C31E3"/>
    <w:rsid w:val="007C4915"/>
    <w:rsid w:val="007C585C"/>
    <w:rsid w:val="007C6C25"/>
    <w:rsid w:val="007C77D8"/>
    <w:rsid w:val="007C795D"/>
    <w:rsid w:val="007D0568"/>
    <w:rsid w:val="007D1D1E"/>
    <w:rsid w:val="007D1DB9"/>
    <w:rsid w:val="007D2794"/>
    <w:rsid w:val="007D2CA8"/>
    <w:rsid w:val="007D2D0B"/>
    <w:rsid w:val="007D380B"/>
    <w:rsid w:val="007D3D03"/>
    <w:rsid w:val="007D3DC1"/>
    <w:rsid w:val="007D4588"/>
    <w:rsid w:val="007D4D5E"/>
    <w:rsid w:val="007D5351"/>
    <w:rsid w:val="007D6628"/>
    <w:rsid w:val="007D6D00"/>
    <w:rsid w:val="007D70A4"/>
    <w:rsid w:val="007D7A45"/>
    <w:rsid w:val="007E0ED2"/>
    <w:rsid w:val="007E0EF1"/>
    <w:rsid w:val="007E0FE7"/>
    <w:rsid w:val="007E1805"/>
    <w:rsid w:val="007E19A7"/>
    <w:rsid w:val="007E1BF6"/>
    <w:rsid w:val="007E260A"/>
    <w:rsid w:val="007E2841"/>
    <w:rsid w:val="007E309F"/>
    <w:rsid w:val="007E3794"/>
    <w:rsid w:val="007E39A5"/>
    <w:rsid w:val="007E44A5"/>
    <w:rsid w:val="007E49D9"/>
    <w:rsid w:val="007E4DBA"/>
    <w:rsid w:val="007E4DD0"/>
    <w:rsid w:val="007E563B"/>
    <w:rsid w:val="007E5E03"/>
    <w:rsid w:val="007E5E90"/>
    <w:rsid w:val="007E5F29"/>
    <w:rsid w:val="007E619D"/>
    <w:rsid w:val="007E7818"/>
    <w:rsid w:val="007E78EE"/>
    <w:rsid w:val="007E7BC9"/>
    <w:rsid w:val="007E7C9A"/>
    <w:rsid w:val="007E7FD9"/>
    <w:rsid w:val="007F0363"/>
    <w:rsid w:val="007F0A2B"/>
    <w:rsid w:val="007F14E0"/>
    <w:rsid w:val="007F1985"/>
    <w:rsid w:val="007F238F"/>
    <w:rsid w:val="007F294E"/>
    <w:rsid w:val="007F3D28"/>
    <w:rsid w:val="007F4249"/>
    <w:rsid w:val="007F4EE8"/>
    <w:rsid w:val="007F4F2B"/>
    <w:rsid w:val="007F5341"/>
    <w:rsid w:val="007F5D56"/>
    <w:rsid w:val="007F63C7"/>
    <w:rsid w:val="007F69DA"/>
    <w:rsid w:val="007F7329"/>
    <w:rsid w:val="007F74FD"/>
    <w:rsid w:val="007F77C1"/>
    <w:rsid w:val="00800019"/>
    <w:rsid w:val="00801477"/>
    <w:rsid w:val="00801E3F"/>
    <w:rsid w:val="0080224D"/>
    <w:rsid w:val="00802DA8"/>
    <w:rsid w:val="00803295"/>
    <w:rsid w:val="008037BE"/>
    <w:rsid w:val="0080396F"/>
    <w:rsid w:val="00804698"/>
    <w:rsid w:val="00804767"/>
    <w:rsid w:val="008048EB"/>
    <w:rsid w:val="00804D42"/>
    <w:rsid w:val="00805797"/>
    <w:rsid w:val="0080592C"/>
    <w:rsid w:val="00806A8F"/>
    <w:rsid w:val="00810D73"/>
    <w:rsid w:val="00811BC3"/>
    <w:rsid w:val="00811F81"/>
    <w:rsid w:val="0081341B"/>
    <w:rsid w:val="00813469"/>
    <w:rsid w:val="00814231"/>
    <w:rsid w:val="008149E1"/>
    <w:rsid w:val="00814E4F"/>
    <w:rsid w:val="00815F8B"/>
    <w:rsid w:val="008208B5"/>
    <w:rsid w:val="008228CD"/>
    <w:rsid w:val="00822FD7"/>
    <w:rsid w:val="00823AC4"/>
    <w:rsid w:val="00823CF5"/>
    <w:rsid w:val="0082651F"/>
    <w:rsid w:val="00826CD1"/>
    <w:rsid w:val="00827793"/>
    <w:rsid w:val="00827D3B"/>
    <w:rsid w:val="008309EC"/>
    <w:rsid w:val="00832607"/>
    <w:rsid w:val="00832653"/>
    <w:rsid w:val="00832D15"/>
    <w:rsid w:val="00834D9C"/>
    <w:rsid w:val="00834F3F"/>
    <w:rsid w:val="00835643"/>
    <w:rsid w:val="008359D8"/>
    <w:rsid w:val="008402F9"/>
    <w:rsid w:val="00841422"/>
    <w:rsid w:val="00841817"/>
    <w:rsid w:val="00842964"/>
    <w:rsid w:val="00842FDF"/>
    <w:rsid w:val="00843ECC"/>
    <w:rsid w:val="008440A9"/>
    <w:rsid w:val="0084447E"/>
    <w:rsid w:val="008447B7"/>
    <w:rsid w:val="008450E4"/>
    <w:rsid w:val="0084785E"/>
    <w:rsid w:val="00850350"/>
    <w:rsid w:val="008511D8"/>
    <w:rsid w:val="0085154A"/>
    <w:rsid w:val="00851C6D"/>
    <w:rsid w:val="00852080"/>
    <w:rsid w:val="00852859"/>
    <w:rsid w:val="00852ABA"/>
    <w:rsid w:val="00853311"/>
    <w:rsid w:val="008547B1"/>
    <w:rsid w:val="00854D02"/>
    <w:rsid w:val="00854FF9"/>
    <w:rsid w:val="008558CF"/>
    <w:rsid w:val="008560DB"/>
    <w:rsid w:val="00857669"/>
    <w:rsid w:val="00857BE1"/>
    <w:rsid w:val="00857CD8"/>
    <w:rsid w:val="00860133"/>
    <w:rsid w:val="008603B5"/>
    <w:rsid w:val="008606BC"/>
    <w:rsid w:val="008614D0"/>
    <w:rsid w:val="008615ED"/>
    <w:rsid w:val="00861955"/>
    <w:rsid w:val="00862212"/>
    <w:rsid w:val="0086310D"/>
    <w:rsid w:val="008641B3"/>
    <w:rsid w:val="00864851"/>
    <w:rsid w:val="0086541F"/>
    <w:rsid w:val="008655CB"/>
    <w:rsid w:val="008707FA"/>
    <w:rsid w:val="00870AD1"/>
    <w:rsid w:val="008710E1"/>
    <w:rsid w:val="008715CD"/>
    <w:rsid w:val="00872616"/>
    <w:rsid w:val="00872944"/>
    <w:rsid w:val="0087341A"/>
    <w:rsid w:val="0087358C"/>
    <w:rsid w:val="00874513"/>
    <w:rsid w:val="00874C33"/>
    <w:rsid w:val="00874C38"/>
    <w:rsid w:val="00875667"/>
    <w:rsid w:val="00875843"/>
    <w:rsid w:val="00875A32"/>
    <w:rsid w:val="00875DB8"/>
    <w:rsid w:val="00876EF4"/>
    <w:rsid w:val="0087704E"/>
    <w:rsid w:val="008775E0"/>
    <w:rsid w:val="00880439"/>
    <w:rsid w:val="00880724"/>
    <w:rsid w:val="008810F2"/>
    <w:rsid w:val="008815B6"/>
    <w:rsid w:val="00882450"/>
    <w:rsid w:val="00882AC3"/>
    <w:rsid w:val="00882D9F"/>
    <w:rsid w:val="00882EA3"/>
    <w:rsid w:val="008830D4"/>
    <w:rsid w:val="008839D5"/>
    <w:rsid w:val="00883A99"/>
    <w:rsid w:val="00883B71"/>
    <w:rsid w:val="008840ED"/>
    <w:rsid w:val="00884659"/>
    <w:rsid w:val="00884E0A"/>
    <w:rsid w:val="00884E8F"/>
    <w:rsid w:val="00884EA5"/>
    <w:rsid w:val="00885D3F"/>
    <w:rsid w:val="00886787"/>
    <w:rsid w:val="008872DA"/>
    <w:rsid w:val="008876EC"/>
    <w:rsid w:val="00887F05"/>
    <w:rsid w:val="00890516"/>
    <w:rsid w:val="00890983"/>
    <w:rsid w:val="00891739"/>
    <w:rsid w:val="00891CE6"/>
    <w:rsid w:val="00892664"/>
    <w:rsid w:val="008929B4"/>
    <w:rsid w:val="00892A62"/>
    <w:rsid w:val="00892AC2"/>
    <w:rsid w:val="00892E42"/>
    <w:rsid w:val="00893412"/>
    <w:rsid w:val="00893782"/>
    <w:rsid w:val="00894299"/>
    <w:rsid w:val="008950B9"/>
    <w:rsid w:val="008963EA"/>
    <w:rsid w:val="00896D54"/>
    <w:rsid w:val="00897159"/>
    <w:rsid w:val="00897342"/>
    <w:rsid w:val="008973E8"/>
    <w:rsid w:val="00897690"/>
    <w:rsid w:val="008A07FF"/>
    <w:rsid w:val="008A1B3E"/>
    <w:rsid w:val="008A24AB"/>
    <w:rsid w:val="008A3D3B"/>
    <w:rsid w:val="008A3E60"/>
    <w:rsid w:val="008A421C"/>
    <w:rsid w:val="008A4331"/>
    <w:rsid w:val="008A47EF"/>
    <w:rsid w:val="008A4D51"/>
    <w:rsid w:val="008A4D7F"/>
    <w:rsid w:val="008A56E8"/>
    <w:rsid w:val="008A584D"/>
    <w:rsid w:val="008A6571"/>
    <w:rsid w:val="008A69C5"/>
    <w:rsid w:val="008A6B20"/>
    <w:rsid w:val="008A6C88"/>
    <w:rsid w:val="008B050C"/>
    <w:rsid w:val="008B1D76"/>
    <w:rsid w:val="008B2073"/>
    <w:rsid w:val="008B2AF3"/>
    <w:rsid w:val="008B2F40"/>
    <w:rsid w:val="008B2F62"/>
    <w:rsid w:val="008B397D"/>
    <w:rsid w:val="008B3BA8"/>
    <w:rsid w:val="008B4269"/>
    <w:rsid w:val="008B4815"/>
    <w:rsid w:val="008B62F8"/>
    <w:rsid w:val="008B771A"/>
    <w:rsid w:val="008B79A6"/>
    <w:rsid w:val="008C1CF7"/>
    <w:rsid w:val="008C208A"/>
    <w:rsid w:val="008C3160"/>
    <w:rsid w:val="008C3463"/>
    <w:rsid w:val="008C3EEA"/>
    <w:rsid w:val="008C72C5"/>
    <w:rsid w:val="008C7A93"/>
    <w:rsid w:val="008D13C7"/>
    <w:rsid w:val="008D1B9F"/>
    <w:rsid w:val="008D1BAC"/>
    <w:rsid w:val="008D1DB0"/>
    <w:rsid w:val="008D2C1C"/>
    <w:rsid w:val="008D3608"/>
    <w:rsid w:val="008D47FA"/>
    <w:rsid w:val="008D57FF"/>
    <w:rsid w:val="008D585D"/>
    <w:rsid w:val="008D587B"/>
    <w:rsid w:val="008D60B5"/>
    <w:rsid w:val="008D6380"/>
    <w:rsid w:val="008D67F0"/>
    <w:rsid w:val="008D69EE"/>
    <w:rsid w:val="008D6AC1"/>
    <w:rsid w:val="008D6B7B"/>
    <w:rsid w:val="008D7C90"/>
    <w:rsid w:val="008E0523"/>
    <w:rsid w:val="008E05CA"/>
    <w:rsid w:val="008E0CC8"/>
    <w:rsid w:val="008E20EE"/>
    <w:rsid w:val="008E21A1"/>
    <w:rsid w:val="008E29E3"/>
    <w:rsid w:val="008E4589"/>
    <w:rsid w:val="008E47DB"/>
    <w:rsid w:val="008E560E"/>
    <w:rsid w:val="008E5974"/>
    <w:rsid w:val="008E5BA1"/>
    <w:rsid w:val="008E7843"/>
    <w:rsid w:val="008E7B09"/>
    <w:rsid w:val="008E7C32"/>
    <w:rsid w:val="008F08D0"/>
    <w:rsid w:val="008F1119"/>
    <w:rsid w:val="008F2D82"/>
    <w:rsid w:val="008F3649"/>
    <w:rsid w:val="008F3F03"/>
    <w:rsid w:val="008F42F7"/>
    <w:rsid w:val="008F44D4"/>
    <w:rsid w:val="008F4F25"/>
    <w:rsid w:val="008F4FA3"/>
    <w:rsid w:val="008F5BB6"/>
    <w:rsid w:val="008F5C94"/>
    <w:rsid w:val="008F5DA2"/>
    <w:rsid w:val="008F7A36"/>
    <w:rsid w:val="00900F69"/>
    <w:rsid w:val="00901763"/>
    <w:rsid w:val="00901BE7"/>
    <w:rsid w:val="009054AA"/>
    <w:rsid w:val="009054BC"/>
    <w:rsid w:val="00905A32"/>
    <w:rsid w:val="00905A5F"/>
    <w:rsid w:val="00905B0E"/>
    <w:rsid w:val="009064DA"/>
    <w:rsid w:val="00907CFA"/>
    <w:rsid w:val="00907DF0"/>
    <w:rsid w:val="00910179"/>
    <w:rsid w:val="00910A57"/>
    <w:rsid w:val="00910B5D"/>
    <w:rsid w:val="00911AFB"/>
    <w:rsid w:val="00911FFB"/>
    <w:rsid w:val="00912311"/>
    <w:rsid w:val="00912402"/>
    <w:rsid w:val="009124DD"/>
    <w:rsid w:val="00912574"/>
    <w:rsid w:val="009126DE"/>
    <w:rsid w:val="00912742"/>
    <w:rsid w:val="0091399D"/>
    <w:rsid w:val="00913ACF"/>
    <w:rsid w:val="00913B60"/>
    <w:rsid w:val="0091512F"/>
    <w:rsid w:val="0091527E"/>
    <w:rsid w:val="00915905"/>
    <w:rsid w:val="00915C76"/>
    <w:rsid w:val="00916342"/>
    <w:rsid w:val="00922472"/>
    <w:rsid w:val="00922BEF"/>
    <w:rsid w:val="0092370D"/>
    <w:rsid w:val="00924AE0"/>
    <w:rsid w:val="0092563B"/>
    <w:rsid w:val="009258C1"/>
    <w:rsid w:val="009267CD"/>
    <w:rsid w:val="00926840"/>
    <w:rsid w:val="00927A7B"/>
    <w:rsid w:val="00927C8B"/>
    <w:rsid w:val="00927ECF"/>
    <w:rsid w:val="0093027D"/>
    <w:rsid w:val="00930AF8"/>
    <w:rsid w:val="00931013"/>
    <w:rsid w:val="00931E90"/>
    <w:rsid w:val="009322BE"/>
    <w:rsid w:val="009322D9"/>
    <w:rsid w:val="00932485"/>
    <w:rsid w:val="009327EF"/>
    <w:rsid w:val="00933125"/>
    <w:rsid w:val="00933DE7"/>
    <w:rsid w:val="00934679"/>
    <w:rsid w:val="00934FD3"/>
    <w:rsid w:val="00935C1F"/>
    <w:rsid w:val="009366FD"/>
    <w:rsid w:val="009400F2"/>
    <w:rsid w:val="009412A1"/>
    <w:rsid w:val="0094151E"/>
    <w:rsid w:val="009415AA"/>
    <w:rsid w:val="009415F0"/>
    <w:rsid w:val="00941C39"/>
    <w:rsid w:val="009428C6"/>
    <w:rsid w:val="0094298C"/>
    <w:rsid w:val="00942CFE"/>
    <w:rsid w:val="00943B53"/>
    <w:rsid w:val="0094420C"/>
    <w:rsid w:val="0094499C"/>
    <w:rsid w:val="00944FB7"/>
    <w:rsid w:val="00945710"/>
    <w:rsid w:val="00946579"/>
    <w:rsid w:val="00946B1F"/>
    <w:rsid w:val="009472C8"/>
    <w:rsid w:val="00947457"/>
    <w:rsid w:val="00947552"/>
    <w:rsid w:val="00947A45"/>
    <w:rsid w:val="00947F93"/>
    <w:rsid w:val="00950A4A"/>
    <w:rsid w:val="00951264"/>
    <w:rsid w:val="009514E8"/>
    <w:rsid w:val="00951E88"/>
    <w:rsid w:val="00952311"/>
    <w:rsid w:val="00953A12"/>
    <w:rsid w:val="00953CBF"/>
    <w:rsid w:val="00953FBE"/>
    <w:rsid w:val="0095444B"/>
    <w:rsid w:val="00954539"/>
    <w:rsid w:val="009557A6"/>
    <w:rsid w:val="009559D2"/>
    <w:rsid w:val="009563FE"/>
    <w:rsid w:val="0096036F"/>
    <w:rsid w:val="00960613"/>
    <w:rsid w:val="0096135B"/>
    <w:rsid w:val="009613EB"/>
    <w:rsid w:val="0096333F"/>
    <w:rsid w:val="00964164"/>
    <w:rsid w:val="009643A9"/>
    <w:rsid w:val="0096459E"/>
    <w:rsid w:val="009645A5"/>
    <w:rsid w:val="00965013"/>
    <w:rsid w:val="00965918"/>
    <w:rsid w:val="00965AE6"/>
    <w:rsid w:val="00967069"/>
    <w:rsid w:val="009706F1"/>
    <w:rsid w:val="00970A66"/>
    <w:rsid w:val="009710B1"/>
    <w:rsid w:val="009710DE"/>
    <w:rsid w:val="0097156D"/>
    <w:rsid w:val="00973F2B"/>
    <w:rsid w:val="0097414E"/>
    <w:rsid w:val="0097528D"/>
    <w:rsid w:val="00975CEF"/>
    <w:rsid w:val="0097610A"/>
    <w:rsid w:val="00976B1A"/>
    <w:rsid w:val="00976C1F"/>
    <w:rsid w:val="00980836"/>
    <w:rsid w:val="00980D19"/>
    <w:rsid w:val="00981692"/>
    <w:rsid w:val="00981EE8"/>
    <w:rsid w:val="00983133"/>
    <w:rsid w:val="00983263"/>
    <w:rsid w:val="00983AC6"/>
    <w:rsid w:val="00984365"/>
    <w:rsid w:val="009850FE"/>
    <w:rsid w:val="0098570D"/>
    <w:rsid w:val="00985BCE"/>
    <w:rsid w:val="00986352"/>
    <w:rsid w:val="00986FE5"/>
    <w:rsid w:val="009871B3"/>
    <w:rsid w:val="00987216"/>
    <w:rsid w:val="009901AF"/>
    <w:rsid w:val="0099187D"/>
    <w:rsid w:val="009918BC"/>
    <w:rsid w:val="009918FB"/>
    <w:rsid w:val="00991A01"/>
    <w:rsid w:val="00991AE7"/>
    <w:rsid w:val="009921D5"/>
    <w:rsid w:val="00992CD4"/>
    <w:rsid w:val="0099334E"/>
    <w:rsid w:val="00994747"/>
    <w:rsid w:val="009949EF"/>
    <w:rsid w:val="00994B45"/>
    <w:rsid w:val="009952BF"/>
    <w:rsid w:val="009976E5"/>
    <w:rsid w:val="00997810"/>
    <w:rsid w:val="00997ACC"/>
    <w:rsid w:val="009A00F4"/>
    <w:rsid w:val="009A04DD"/>
    <w:rsid w:val="009A0C93"/>
    <w:rsid w:val="009A0E95"/>
    <w:rsid w:val="009A1056"/>
    <w:rsid w:val="009A122A"/>
    <w:rsid w:val="009A13F9"/>
    <w:rsid w:val="009A1989"/>
    <w:rsid w:val="009A1C30"/>
    <w:rsid w:val="009A2288"/>
    <w:rsid w:val="009A2314"/>
    <w:rsid w:val="009A277C"/>
    <w:rsid w:val="009A2786"/>
    <w:rsid w:val="009A328F"/>
    <w:rsid w:val="009A38B6"/>
    <w:rsid w:val="009A4440"/>
    <w:rsid w:val="009A4803"/>
    <w:rsid w:val="009A504D"/>
    <w:rsid w:val="009A6BD9"/>
    <w:rsid w:val="009A7F86"/>
    <w:rsid w:val="009B09DA"/>
    <w:rsid w:val="009B0B25"/>
    <w:rsid w:val="009B1273"/>
    <w:rsid w:val="009B1F6D"/>
    <w:rsid w:val="009B3901"/>
    <w:rsid w:val="009B39FC"/>
    <w:rsid w:val="009B3D6B"/>
    <w:rsid w:val="009B406E"/>
    <w:rsid w:val="009B4836"/>
    <w:rsid w:val="009B5010"/>
    <w:rsid w:val="009B531F"/>
    <w:rsid w:val="009B57A2"/>
    <w:rsid w:val="009B5877"/>
    <w:rsid w:val="009B6631"/>
    <w:rsid w:val="009B6653"/>
    <w:rsid w:val="009B66F2"/>
    <w:rsid w:val="009B6C14"/>
    <w:rsid w:val="009B6CE0"/>
    <w:rsid w:val="009B7270"/>
    <w:rsid w:val="009B7503"/>
    <w:rsid w:val="009B7770"/>
    <w:rsid w:val="009C13E3"/>
    <w:rsid w:val="009C14F9"/>
    <w:rsid w:val="009C1C0D"/>
    <w:rsid w:val="009C1F2A"/>
    <w:rsid w:val="009C2149"/>
    <w:rsid w:val="009C22BC"/>
    <w:rsid w:val="009C2E94"/>
    <w:rsid w:val="009C47AC"/>
    <w:rsid w:val="009C5B22"/>
    <w:rsid w:val="009C6199"/>
    <w:rsid w:val="009C7A7F"/>
    <w:rsid w:val="009D05E0"/>
    <w:rsid w:val="009D08D1"/>
    <w:rsid w:val="009D099A"/>
    <w:rsid w:val="009D1421"/>
    <w:rsid w:val="009D1B23"/>
    <w:rsid w:val="009D1FE1"/>
    <w:rsid w:val="009D2704"/>
    <w:rsid w:val="009D3390"/>
    <w:rsid w:val="009D353F"/>
    <w:rsid w:val="009D416F"/>
    <w:rsid w:val="009D4663"/>
    <w:rsid w:val="009D5F31"/>
    <w:rsid w:val="009D66B9"/>
    <w:rsid w:val="009D6B67"/>
    <w:rsid w:val="009D6B99"/>
    <w:rsid w:val="009D7ACE"/>
    <w:rsid w:val="009E0784"/>
    <w:rsid w:val="009E1DD2"/>
    <w:rsid w:val="009E2529"/>
    <w:rsid w:val="009E306A"/>
    <w:rsid w:val="009E30DA"/>
    <w:rsid w:val="009E3828"/>
    <w:rsid w:val="009E466A"/>
    <w:rsid w:val="009E4DBA"/>
    <w:rsid w:val="009E5D4A"/>
    <w:rsid w:val="009E64C0"/>
    <w:rsid w:val="009E69B3"/>
    <w:rsid w:val="009E6C95"/>
    <w:rsid w:val="009E7453"/>
    <w:rsid w:val="009E78A6"/>
    <w:rsid w:val="009F0070"/>
    <w:rsid w:val="009F017E"/>
    <w:rsid w:val="009F069C"/>
    <w:rsid w:val="009F289C"/>
    <w:rsid w:val="009F3314"/>
    <w:rsid w:val="009F3831"/>
    <w:rsid w:val="009F3B70"/>
    <w:rsid w:val="009F47CC"/>
    <w:rsid w:val="009F6D53"/>
    <w:rsid w:val="009F6EB5"/>
    <w:rsid w:val="009F7087"/>
    <w:rsid w:val="009F7888"/>
    <w:rsid w:val="00A00A4A"/>
    <w:rsid w:val="00A01AB4"/>
    <w:rsid w:val="00A04637"/>
    <w:rsid w:val="00A051A3"/>
    <w:rsid w:val="00A05608"/>
    <w:rsid w:val="00A05C07"/>
    <w:rsid w:val="00A06BCF"/>
    <w:rsid w:val="00A071E6"/>
    <w:rsid w:val="00A07677"/>
    <w:rsid w:val="00A10072"/>
    <w:rsid w:val="00A10475"/>
    <w:rsid w:val="00A10BCD"/>
    <w:rsid w:val="00A11248"/>
    <w:rsid w:val="00A11AF2"/>
    <w:rsid w:val="00A126FB"/>
    <w:rsid w:val="00A12A37"/>
    <w:rsid w:val="00A12E46"/>
    <w:rsid w:val="00A12F84"/>
    <w:rsid w:val="00A1350A"/>
    <w:rsid w:val="00A14053"/>
    <w:rsid w:val="00A1502A"/>
    <w:rsid w:val="00A153AA"/>
    <w:rsid w:val="00A158F9"/>
    <w:rsid w:val="00A162B2"/>
    <w:rsid w:val="00A16AE6"/>
    <w:rsid w:val="00A1718F"/>
    <w:rsid w:val="00A173BD"/>
    <w:rsid w:val="00A17618"/>
    <w:rsid w:val="00A208A2"/>
    <w:rsid w:val="00A2097D"/>
    <w:rsid w:val="00A2128B"/>
    <w:rsid w:val="00A21674"/>
    <w:rsid w:val="00A22671"/>
    <w:rsid w:val="00A227B0"/>
    <w:rsid w:val="00A22998"/>
    <w:rsid w:val="00A23E2B"/>
    <w:rsid w:val="00A24478"/>
    <w:rsid w:val="00A2549D"/>
    <w:rsid w:val="00A25A90"/>
    <w:rsid w:val="00A25B44"/>
    <w:rsid w:val="00A2617B"/>
    <w:rsid w:val="00A2617E"/>
    <w:rsid w:val="00A27C3C"/>
    <w:rsid w:val="00A30091"/>
    <w:rsid w:val="00A30615"/>
    <w:rsid w:val="00A30BCE"/>
    <w:rsid w:val="00A31330"/>
    <w:rsid w:val="00A31545"/>
    <w:rsid w:val="00A31820"/>
    <w:rsid w:val="00A327FA"/>
    <w:rsid w:val="00A32E2E"/>
    <w:rsid w:val="00A32F68"/>
    <w:rsid w:val="00A333D4"/>
    <w:rsid w:val="00A336FC"/>
    <w:rsid w:val="00A35FFE"/>
    <w:rsid w:val="00A360FF"/>
    <w:rsid w:val="00A36C37"/>
    <w:rsid w:val="00A37908"/>
    <w:rsid w:val="00A37FA8"/>
    <w:rsid w:val="00A4051A"/>
    <w:rsid w:val="00A409ED"/>
    <w:rsid w:val="00A40F8F"/>
    <w:rsid w:val="00A40FEC"/>
    <w:rsid w:val="00A41583"/>
    <w:rsid w:val="00A431C6"/>
    <w:rsid w:val="00A433B2"/>
    <w:rsid w:val="00A44BCB"/>
    <w:rsid w:val="00A44FDE"/>
    <w:rsid w:val="00A4722F"/>
    <w:rsid w:val="00A47E5A"/>
    <w:rsid w:val="00A5042E"/>
    <w:rsid w:val="00A506C6"/>
    <w:rsid w:val="00A506F5"/>
    <w:rsid w:val="00A508A7"/>
    <w:rsid w:val="00A51E8C"/>
    <w:rsid w:val="00A52F11"/>
    <w:rsid w:val="00A531BA"/>
    <w:rsid w:val="00A531D5"/>
    <w:rsid w:val="00A53423"/>
    <w:rsid w:val="00A535DC"/>
    <w:rsid w:val="00A5479E"/>
    <w:rsid w:val="00A549AC"/>
    <w:rsid w:val="00A552CC"/>
    <w:rsid w:val="00A55513"/>
    <w:rsid w:val="00A55794"/>
    <w:rsid w:val="00A55F58"/>
    <w:rsid w:val="00A57A0D"/>
    <w:rsid w:val="00A600B8"/>
    <w:rsid w:val="00A6150C"/>
    <w:rsid w:val="00A61826"/>
    <w:rsid w:val="00A620DB"/>
    <w:rsid w:val="00A625E3"/>
    <w:rsid w:val="00A62B8F"/>
    <w:rsid w:val="00A63293"/>
    <w:rsid w:val="00A645A7"/>
    <w:rsid w:val="00A64695"/>
    <w:rsid w:val="00A66815"/>
    <w:rsid w:val="00A675E9"/>
    <w:rsid w:val="00A675FA"/>
    <w:rsid w:val="00A710DF"/>
    <w:rsid w:val="00A71855"/>
    <w:rsid w:val="00A71FDC"/>
    <w:rsid w:val="00A72088"/>
    <w:rsid w:val="00A72190"/>
    <w:rsid w:val="00A72725"/>
    <w:rsid w:val="00A7290B"/>
    <w:rsid w:val="00A72A4F"/>
    <w:rsid w:val="00A72B5A"/>
    <w:rsid w:val="00A72C25"/>
    <w:rsid w:val="00A73BB4"/>
    <w:rsid w:val="00A73D96"/>
    <w:rsid w:val="00A740CB"/>
    <w:rsid w:val="00A74F1A"/>
    <w:rsid w:val="00A753EA"/>
    <w:rsid w:val="00A75E74"/>
    <w:rsid w:val="00A75F06"/>
    <w:rsid w:val="00A7614F"/>
    <w:rsid w:val="00A76DE7"/>
    <w:rsid w:val="00A7746B"/>
    <w:rsid w:val="00A77DCE"/>
    <w:rsid w:val="00A803B0"/>
    <w:rsid w:val="00A80496"/>
    <w:rsid w:val="00A81A0F"/>
    <w:rsid w:val="00A81D25"/>
    <w:rsid w:val="00A828F2"/>
    <w:rsid w:val="00A82DE5"/>
    <w:rsid w:val="00A83185"/>
    <w:rsid w:val="00A83715"/>
    <w:rsid w:val="00A83A22"/>
    <w:rsid w:val="00A83C86"/>
    <w:rsid w:val="00A85045"/>
    <w:rsid w:val="00A85B31"/>
    <w:rsid w:val="00A86261"/>
    <w:rsid w:val="00A87E14"/>
    <w:rsid w:val="00A902FD"/>
    <w:rsid w:val="00A91682"/>
    <w:rsid w:val="00A92832"/>
    <w:rsid w:val="00A93ABC"/>
    <w:rsid w:val="00A93AC7"/>
    <w:rsid w:val="00A93C7A"/>
    <w:rsid w:val="00A95EF5"/>
    <w:rsid w:val="00A975A5"/>
    <w:rsid w:val="00A9764E"/>
    <w:rsid w:val="00AA0654"/>
    <w:rsid w:val="00AA08B7"/>
    <w:rsid w:val="00AA0989"/>
    <w:rsid w:val="00AA098A"/>
    <w:rsid w:val="00AA1427"/>
    <w:rsid w:val="00AA260A"/>
    <w:rsid w:val="00AA3753"/>
    <w:rsid w:val="00AA4170"/>
    <w:rsid w:val="00AA437E"/>
    <w:rsid w:val="00AA4480"/>
    <w:rsid w:val="00AA692B"/>
    <w:rsid w:val="00AA751B"/>
    <w:rsid w:val="00AA770C"/>
    <w:rsid w:val="00AB1354"/>
    <w:rsid w:val="00AB13BB"/>
    <w:rsid w:val="00AB1B84"/>
    <w:rsid w:val="00AB29EF"/>
    <w:rsid w:val="00AB3579"/>
    <w:rsid w:val="00AB3698"/>
    <w:rsid w:val="00AB3F81"/>
    <w:rsid w:val="00AB4E61"/>
    <w:rsid w:val="00AB5684"/>
    <w:rsid w:val="00AB5C82"/>
    <w:rsid w:val="00AB6178"/>
    <w:rsid w:val="00AB67D3"/>
    <w:rsid w:val="00AB6C64"/>
    <w:rsid w:val="00AB6D91"/>
    <w:rsid w:val="00AC1632"/>
    <w:rsid w:val="00AC1728"/>
    <w:rsid w:val="00AC17F4"/>
    <w:rsid w:val="00AC1CF3"/>
    <w:rsid w:val="00AC1D35"/>
    <w:rsid w:val="00AC1FA8"/>
    <w:rsid w:val="00AC36DA"/>
    <w:rsid w:val="00AC42CB"/>
    <w:rsid w:val="00AC51CF"/>
    <w:rsid w:val="00AC56C4"/>
    <w:rsid w:val="00AC5C1A"/>
    <w:rsid w:val="00AC5D12"/>
    <w:rsid w:val="00AC5EC8"/>
    <w:rsid w:val="00AC6685"/>
    <w:rsid w:val="00AC746D"/>
    <w:rsid w:val="00AC75AC"/>
    <w:rsid w:val="00AC7BC4"/>
    <w:rsid w:val="00AD05F0"/>
    <w:rsid w:val="00AD077F"/>
    <w:rsid w:val="00AD0933"/>
    <w:rsid w:val="00AD179F"/>
    <w:rsid w:val="00AD2EE8"/>
    <w:rsid w:val="00AD41F8"/>
    <w:rsid w:val="00AD5A62"/>
    <w:rsid w:val="00AD6405"/>
    <w:rsid w:val="00AD6A9B"/>
    <w:rsid w:val="00AD6B5C"/>
    <w:rsid w:val="00AE034E"/>
    <w:rsid w:val="00AE2DCD"/>
    <w:rsid w:val="00AE36CD"/>
    <w:rsid w:val="00AE3790"/>
    <w:rsid w:val="00AE3813"/>
    <w:rsid w:val="00AE437B"/>
    <w:rsid w:val="00AE50F6"/>
    <w:rsid w:val="00AE51F3"/>
    <w:rsid w:val="00AE54C5"/>
    <w:rsid w:val="00AE5F9F"/>
    <w:rsid w:val="00AE635F"/>
    <w:rsid w:val="00AE6A98"/>
    <w:rsid w:val="00AE7C7B"/>
    <w:rsid w:val="00AE7CA9"/>
    <w:rsid w:val="00AE7DE2"/>
    <w:rsid w:val="00AF10C6"/>
    <w:rsid w:val="00AF197C"/>
    <w:rsid w:val="00AF1DAF"/>
    <w:rsid w:val="00AF36CB"/>
    <w:rsid w:val="00AF3BB9"/>
    <w:rsid w:val="00AF3D5B"/>
    <w:rsid w:val="00AF47DB"/>
    <w:rsid w:val="00AF511C"/>
    <w:rsid w:val="00AF5C68"/>
    <w:rsid w:val="00AF770F"/>
    <w:rsid w:val="00AF784A"/>
    <w:rsid w:val="00AF7A22"/>
    <w:rsid w:val="00AF7C92"/>
    <w:rsid w:val="00B00C08"/>
    <w:rsid w:val="00B01205"/>
    <w:rsid w:val="00B02D5B"/>
    <w:rsid w:val="00B03530"/>
    <w:rsid w:val="00B046AD"/>
    <w:rsid w:val="00B046FD"/>
    <w:rsid w:val="00B04E23"/>
    <w:rsid w:val="00B050B0"/>
    <w:rsid w:val="00B053B4"/>
    <w:rsid w:val="00B054AB"/>
    <w:rsid w:val="00B06A8D"/>
    <w:rsid w:val="00B06DC0"/>
    <w:rsid w:val="00B07ABC"/>
    <w:rsid w:val="00B1056B"/>
    <w:rsid w:val="00B10FB2"/>
    <w:rsid w:val="00B12193"/>
    <w:rsid w:val="00B14CCA"/>
    <w:rsid w:val="00B14D14"/>
    <w:rsid w:val="00B153E3"/>
    <w:rsid w:val="00B16188"/>
    <w:rsid w:val="00B171F9"/>
    <w:rsid w:val="00B17E8D"/>
    <w:rsid w:val="00B20E9E"/>
    <w:rsid w:val="00B221C0"/>
    <w:rsid w:val="00B224E2"/>
    <w:rsid w:val="00B23A2F"/>
    <w:rsid w:val="00B241F9"/>
    <w:rsid w:val="00B2493C"/>
    <w:rsid w:val="00B254EE"/>
    <w:rsid w:val="00B25A68"/>
    <w:rsid w:val="00B26B68"/>
    <w:rsid w:val="00B27228"/>
    <w:rsid w:val="00B27294"/>
    <w:rsid w:val="00B278D6"/>
    <w:rsid w:val="00B279C3"/>
    <w:rsid w:val="00B309F7"/>
    <w:rsid w:val="00B310F3"/>
    <w:rsid w:val="00B31C2F"/>
    <w:rsid w:val="00B325BB"/>
    <w:rsid w:val="00B32A14"/>
    <w:rsid w:val="00B34C5B"/>
    <w:rsid w:val="00B34F69"/>
    <w:rsid w:val="00B34F74"/>
    <w:rsid w:val="00B3530F"/>
    <w:rsid w:val="00B355A8"/>
    <w:rsid w:val="00B3612C"/>
    <w:rsid w:val="00B3655F"/>
    <w:rsid w:val="00B36A31"/>
    <w:rsid w:val="00B36AE5"/>
    <w:rsid w:val="00B371EE"/>
    <w:rsid w:val="00B37F00"/>
    <w:rsid w:val="00B41B56"/>
    <w:rsid w:val="00B42136"/>
    <w:rsid w:val="00B43408"/>
    <w:rsid w:val="00B43B8B"/>
    <w:rsid w:val="00B43F38"/>
    <w:rsid w:val="00B45848"/>
    <w:rsid w:val="00B46887"/>
    <w:rsid w:val="00B4743F"/>
    <w:rsid w:val="00B51479"/>
    <w:rsid w:val="00B52866"/>
    <w:rsid w:val="00B52B15"/>
    <w:rsid w:val="00B52E97"/>
    <w:rsid w:val="00B5324E"/>
    <w:rsid w:val="00B541B4"/>
    <w:rsid w:val="00B5470A"/>
    <w:rsid w:val="00B54CD5"/>
    <w:rsid w:val="00B553B0"/>
    <w:rsid w:val="00B557AB"/>
    <w:rsid w:val="00B56001"/>
    <w:rsid w:val="00B57199"/>
    <w:rsid w:val="00B571E2"/>
    <w:rsid w:val="00B57297"/>
    <w:rsid w:val="00B606FD"/>
    <w:rsid w:val="00B607B1"/>
    <w:rsid w:val="00B6189A"/>
    <w:rsid w:val="00B61938"/>
    <w:rsid w:val="00B61E36"/>
    <w:rsid w:val="00B6267D"/>
    <w:rsid w:val="00B62958"/>
    <w:rsid w:val="00B629CF"/>
    <w:rsid w:val="00B63170"/>
    <w:rsid w:val="00B63962"/>
    <w:rsid w:val="00B6444A"/>
    <w:rsid w:val="00B6518E"/>
    <w:rsid w:val="00B65957"/>
    <w:rsid w:val="00B65B15"/>
    <w:rsid w:val="00B65B38"/>
    <w:rsid w:val="00B65E2E"/>
    <w:rsid w:val="00B666DF"/>
    <w:rsid w:val="00B6705D"/>
    <w:rsid w:val="00B6799E"/>
    <w:rsid w:val="00B702B5"/>
    <w:rsid w:val="00B719D1"/>
    <w:rsid w:val="00B739BC"/>
    <w:rsid w:val="00B73C1E"/>
    <w:rsid w:val="00B73DC8"/>
    <w:rsid w:val="00B75113"/>
    <w:rsid w:val="00B752AD"/>
    <w:rsid w:val="00B75BE6"/>
    <w:rsid w:val="00B75D0C"/>
    <w:rsid w:val="00B75EA9"/>
    <w:rsid w:val="00B77122"/>
    <w:rsid w:val="00B771C5"/>
    <w:rsid w:val="00B810BF"/>
    <w:rsid w:val="00B81156"/>
    <w:rsid w:val="00B817EF"/>
    <w:rsid w:val="00B81D55"/>
    <w:rsid w:val="00B8370F"/>
    <w:rsid w:val="00B84E33"/>
    <w:rsid w:val="00B85280"/>
    <w:rsid w:val="00B85F5E"/>
    <w:rsid w:val="00B865F7"/>
    <w:rsid w:val="00B86B19"/>
    <w:rsid w:val="00B86BF7"/>
    <w:rsid w:val="00B86ED1"/>
    <w:rsid w:val="00B87937"/>
    <w:rsid w:val="00B87BA3"/>
    <w:rsid w:val="00B90969"/>
    <w:rsid w:val="00B923F3"/>
    <w:rsid w:val="00B926AB"/>
    <w:rsid w:val="00B9305B"/>
    <w:rsid w:val="00B93D5F"/>
    <w:rsid w:val="00B94F7D"/>
    <w:rsid w:val="00B95095"/>
    <w:rsid w:val="00B95368"/>
    <w:rsid w:val="00B95F89"/>
    <w:rsid w:val="00B96EA0"/>
    <w:rsid w:val="00B97302"/>
    <w:rsid w:val="00B975FF"/>
    <w:rsid w:val="00BA1D05"/>
    <w:rsid w:val="00BA1F42"/>
    <w:rsid w:val="00BA228D"/>
    <w:rsid w:val="00BA4223"/>
    <w:rsid w:val="00BA47C7"/>
    <w:rsid w:val="00BA4C1C"/>
    <w:rsid w:val="00BA579F"/>
    <w:rsid w:val="00BA5A18"/>
    <w:rsid w:val="00BA5EA6"/>
    <w:rsid w:val="00BA6D06"/>
    <w:rsid w:val="00BA6F38"/>
    <w:rsid w:val="00BA7278"/>
    <w:rsid w:val="00BB0398"/>
    <w:rsid w:val="00BB041A"/>
    <w:rsid w:val="00BB1430"/>
    <w:rsid w:val="00BB1EFB"/>
    <w:rsid w:val="00BB3065"/>
    <w:rsid w:val="00BB340B"/>
    <w:rsid w:val="00BB3426"/>
    <w:rsid w:val="00BB3B37"/>
    <w:rsid w:val="00BB41EE"/>
    <w:rsid w:val="00BB5429"/>
    <w:rsid w:val="00BB65BC"/>
    <w:rsid w:val="00BB7BE2"/>
    <w:rsid w:val="00BC01A5"/>
    <w:rsid w:val="00BC0EFD"/>
    <w:rsid w:val="00BC130F"/>
    <w:rsid w:val="00BC24DD"/>
    <w:rsid w:val="00BC3766"/>
    <w:rsid w:val="00BC3FD6"/>
    <w:rsid w:val="00BC44A6"/>
    <w:rsid w:val="00BC45F7"/>
    <w:rsid w:val="00BC534F"/>
    <w:rsid w:val="00BC5769"/>
    <w:rsid w:val="00BC5FE2"/>
    <w:rsid w:val="00BC5FE5"/>
    <w:rsid w:val="00BC60BB"/>
    <w:rsid w:val="00BC6CF1"/>
    <w:rsid w:val="00BC7500"/>
    <w:rsid w:val="00BD110B"/>
    <w:rsid w:val="00BD1A60"/>
    <w:rsid w:val="00BD2154"/>
    <w:rsid w:val="00BD2308"/>
    <w:rsid w:val="00BD2411"/>
    <w:rsid w:val="00BD25BD"/>
    <w:rsid w:val="00BD5A0D"/>
    <w:rsid w:val="00BD5E1E"/>
    <w:rsid w:val="00BD6494"/>
    <w:rsid w:val="00BD6DA1"/>
    <w:rsid w:val="00BD7F5F"/>
    <w:rsid w:val="00BD7FED"/>
    <w:rsid w:val="00BE1C3E"/>
    <w:rsid w:val="00BE1CEE"/>
    <w:rsid w:val="00BE2067"/>
    <w:rsid w:val="00BE212E"/>
    <w:rsid w:val="00BE344A"/>
    <w:rsid w:val="00BE4086"/>
    <w:rsid w:val="00BE468B"/>
    <w:rsid w:val="00BE4937"/>
    <w:rsid w:val="00BE4F12"/>
    <w:rsid w:val="00BE5B27"/>
    <w:rsid w:val="00BE5D08"/>
    <w:rsid w:val="00BE611E"/>
    <w:rsid w:val="00BE6895"/>
    <w:rsid w:val="00BE6CCB"/>
    <w:rsid w:val="00BE7462"/>
    <w:rsid w:val="00BE78FC"/>
    <w:rsid w:val="00BF0577"/>
    <w:rsid w:val="00BF0B9E"/>
    <w:rsid w:val="00BF1FBD"/>
    <w:rsid w:val="00BF2333"/>
    <w:rsid w:val="00BF246C"/>
    <w:rsid w:val="00BF27A5"/>
    <w:rsid w:val="00BF2954"/>
    <w:rsid w:val="00BF295D"/>
    <w:rsid w:val="00BF32B9"/>
    <w:rsid w:val="00BF4DE1"/>
    <w:rsid w:val="00BF5214"/>
    <w:rsid w:val="00BF5F03"/>
    <w:rsid w:val="00BF5F80"/>
    <w:rsid w:val="00BF617F"/>
    <w:rsid w:val="00BF76AD"/>
    <w:rsid w:val="00BF778D"/>
    <w:rsid w:val="00BF7875"/>
    <w:rsid w:val="00C004B1"/>
    <w:rsid w:val="00C012DC"/>
    <w:rsid w:val="00C0223E"/>
    <w:rsid w:val="00C027F7"/>
    <w:rsid w:val="00C03ED3"/>
    <w:rsid w:val="00C044E1"/>
    <w:rsid w:val="00C04D3B"/>
    <w:rsid w:val="00C04D7B"/>
    <w:rsid w:val="00C05EB0"/>
    <w:rsid w:val="00C0644D"/>
    <w:rsid w:val="00C07454"/>
    <w:rsid w:val="00C101E9"/>
    <w:rsid w:val="00C10CDB"/>
    <w:rsid w:val="00C10EBF"/>
    <w:rsid w:val="00C116CE"/>
    <w:rsid w:val="00C125CE"/>
    <w:rsid w:val="00C12E07"/>
    <w:rsid w:val="00C13A7F"/>
    <w:rsid w:val="00C14A3D"/>
    <w:rsid w:val="00C14B40"/>
    <w:rsid w:val="00C150FA"/>
    <w:rsid w:val="00C15DA3"/>
    <w:rsid w:val="00C162A0"/>
    <w:rsid w:val="00C16713"/>
    <w:rsid w:val="00C17540"/>
    <w:rsid w:val="00C2168C"/>
    <w:rsid w:val="00C2208B"/>
    <w:rsid w:val="00C224CC"/>
    <w:rsid w:val="00C22F84"/>
    <w:rsid w:val="00C2306A"/>
    <w:rsid w:val="00C234AC"/>
    <w:rsid w:val="00C234B1"/>
    <w:rsid w:val="00C2645B"/>
    <w:rsid w:val="00C26576"/>
    <w:rsid w:val="00C305D1"/>
    <w:rsid w:val="00C30669"/>
    <w:rsid w:val="00C31EE6"/>
    <w:rsid w:val="00C31EFF"/>
    <w:rsid w:val="00C31FFD"/>
    <w:rsid w:val="00C32723"/>
    <w:rsid w:val="00C32D84"/>
    <w:rsid w:val="00C33604"/>
    <w:rsid w:val="00C336F2"/>
    <w:rsid w:val="00C33BAE"/>
    <w:rsid w:val="00C33C2B"/>
    <w:rsid w:val="00C34513"/>
    <w:rsid w:val="00C34A00"/>
    <w:rsid w:val="00C34FB5"/>
    <w:rsid w:val="00C3573F"/>
    <w:rsid w:val="00C35B31"/>
    <w:rsid w:val="00C36167"/>
    <w:rsid w:val="00C41A7E"/>
    <w:rsid w:val="00C43133"/>
    <w:rsid w:val="00C43424"/>
    <w:rsid w:val="00C44CFA"/>
    <w:rsid w:val="00C45D08"/>
    <w:rsid w:val="00C465CD"/>
    <w:rsid w:val="00C46A29"/>
    <w:rsid w:val="00C47B46"/>
    <w:rsid w:val="00C47B47"/>
    <w:rsid w:val="00C5016A"/>
    <w:rsid w:val="00C5092C"/>
    <w:rsid w:val="00C50B04"/>
    <w:rsid w:val="00C5108C"/>
    <w:rsid w:val="00C51499"/>
    <w:rsid w:val="00C5153A"/>
    <w:rsid w:val="00C53184"/>
    <w:rsid w:val="00C53B17"/>
    <w:rsid w:val="00C5408B"/>
    <w:rsid w:val="00C54692"/>
    <w:rsid w:val="00C54737"/>
    <w:rsid w:val="00C548EC"/>
    <w:rsid w:val="00C5490C"/>
    <w:rsid w:val="00C551C9"/>
    <w:rsid w:val="00C5529B"/>
    <w:rsid w:val="00C552C6"/>
    <w:rsid w:val="00C552DB"/>
    <w:rsid w:val="00C560F2"/>
    <w:rsid w:val="00C56BBD"/>
    <w:rsid w:val="00C56D42"/>
    <w:rsid w:val="00C574E2"/>
    <w:rsid w:val="00C601EA"/>
    <w:rsid w:val="00C60283"/>
    <w:rsid w:val="00C60438"/>
    <w:rsid w:val="00C604FB"/>
    <w:rsid w:val="00C60B65"/>
    <w:rsid w:val="00C6144B"/>
    <w:rsid w:val="00C618BA"/>
    <w:rsid w:val="00C6213B"/>
    <w:rsid w:val="00C62C9B"/>
    <w:rsid w:val="00C63046"/>
    <w:rsid w:val="00C63ECD"/>
    <w:rsid w:val="00C64C28"/>
    <w:rsid w:val="00C650A8"/>
    <w:rsid w:val="00C6514A"/>
    <w:rsid w:val="00C6589E"/>
    <w:rsid w:val="00C65A7E"/>
    <w:rsid w:val="00C667BB"/>
    <w:rsid w:val="00C66B83"/>
    <w:rsid w:val="00C66C31"/>
    <w:rsid w:val="00C67D55"/>
    <w:rsid w:val="00C67FF4"/>
    <w:rsid w:val="00C72522"/>
    <w:rsid w:val="00C72E19"/>
    <w:rsid w:val="00C7390E"/>
    <w:rsid w:val="00C739BD"/>
    <w:rsid w:val="00C73F0B"/>
    <w:rsid w:val="00C740A2"/>
    <w:rsid w:val="00C74395"/>
    <w:rsid w:val="00C74938"/>
    <w:rsid w:val="00C74950"/>
    <w:rsid w:val="00C75A0E"/>
    <w:rsid w:val="00C80A77"/>
    <w:rsid w:val="00C80CEB"/>
    <w:rsid w:val="00C80E68"/>
    <w:rsid w:val="00C8109F"/>
    <w:rsid w:val="00C82B88"/>
    <w:rsid w:val="00C83D9C"/>
    <w:rsid w:val="00C84DD3"/>
    <w:rsid w:val="00C84E84"/>
    <w:rsid w:val="00C84FA6"/>
    <w:rsid w:val="00C85484"/>
    <w:rsid w:val="00C85B10"/>
    <w:rsid w:val="00C86D7C"/>
    <w:rsid w:val="00C87D1C"/>
    <w:rsid w:val="00C901FD"/>
    <w:rsid w:val="00C906D8"/>
    <w:rsid w:val="00C91B10"/>
    <w:rsid w:val="00C92007"/>
    <w:rsid w:val="00C92C8C"/>
    <w:rsid w:val="00C92CD2"/>
    <w:rsid w:val="00C93011"/>
    <w:rsid w:val="00C93563"/>
    <w:rsid w:val="00C95F7D"/>
    <w:rsid w:val="00C9633D"/>
    <w:rsid w:val="00C96468"/>
    <w:rsid w:val="00C96526"/>
    <w:rsid w:val="00C96B2C"/>
    <w:rsid w:val="00CA1CC6"/>
    <w:rsid w:val="00CA273B"/>
    <w:rsid w:val="00CA3353"/>
    <w:rsid w:val="00CA34C9"/>
    <w:rsid w:val="00CA4E10"/>
    <w:rsid w:val="00CA6838"/>
    <w:rsid w:val="00CA6DFD"/>
    <w:rsid w:val="00CB0D0A"/>
    <w:rsid w:val="00CB1344"/>
    <w:rsid w:val="00CB1511"/>
    <w:rsid w:val="00CB1F22"/>
    <w:rsid w:val="00CB23AF"/>
    <w:rsid w:val="00CB25F3"/>
    <w:rsid w:val="00CB27B0"/>
    <w:rsid w:val="00CB30E2"/>
    <w:rsid w:val="00CB3180"/>
    <w:rsid w:val="00CB3903"/>
    <w:rsid w:val="00CB3BE4"/>
    <w:rsid w:val="00CB40C4"/>
    <w:rsid w:val="00CB5418"/>
    <w:rsid w:val="00CB5B32"/>
    <w:rsid w:val="00CB761E"/>
    <w:rsid w:val="00CC1C11"/>
    <w:rsid w:val="00CC2047"/>
    <w:rsid w:val="00CC222C"/>
    <w:rsid w:val="00CC56EA"/>
    <w:rsid w:val="00CC605D"/>
    <w:rsid w:val="00CC7515"/>
    <w:rsid w:val="00CC7871"/>
    <w:rsid w:val="00CC7F55"/>
    <w:rsid w:val="00CD0836"/>
    <w:rsid w:val="00CD0A47"/>
    <w:rsid w:val="00CD0F2C"/>
    <w:rsid w:val="00CD1615"/>
    <w:rsid w:val="00CD163D"/>
    <w:rsid w:val="00CD2C29"/>
    <w:rsid w:val="00CD3030"/>
    <w:rsid w:val="00CD320A"/>
    <w:rsid w:val="00CD383C"/>
    <w:rsid w:val="00CD3FC9"/>
    <w:rsid w:val="00CD6692"/>
    <w:rsid w:val="00CD73AC"/>
    <w:rsid w:val="00CD7DB9"/>
    <w:rsid w:val="00CE0569"/>
    <w:rsid w:val="00CE0B66"/>
    <w:rsid w:val="00CE0BF1"/>
    <w:rsid w:val="00CE18A7"/>
    <w:rsid w:val="00CE1A19"/>
    <w:rsid w:val="00CE2493"/>
    <w:rsid w:val="00CE2B98"/>
    <w:rsid w:val="00CE4F5B"/>
    <w:rsid w:val="00CE5119"/>
    <w:rsid w:val="00CE5F92"/>
    <w:rsid w:val="00CE6F4D"/>
    <w:rsid w:val="00CE7781"/>
    <w:rsid w:val="00CF0F1B"/>
    <w:rsid w:val="00CF1119"/>
    <w:rsid w:val="00CF121E"/>
    <w:rsid w:val="00CF162E"/>
    <w:rsid w:val="00CF1FB9"/>
    <w:rsid w:val="00CF2205"/>
    <w:rsid w:val="00CF2343"/>
    <w:rsid w:val="00CF2C35"/>
    <w:rsid w:val="00CF3C30"/>
    <w:rsid w:val="00CF4152"/>
    <w:rsid w:val="00CF4776"/>
    <w:rsid w:val="00CF5470"/>
    <w:rsid w:val="00CF5A5B"/>
    <w:rsid w:val="00CF5E11"/>
    <w:rsid w:val="00CF60A5"/>
    <w:rsid w:val="00CF67AB"/>
    <w:rsid w:val="00CF7208"/>
    <w:rsid w:val="00CF7333"/>
    <w:rsid w:val="00CF761F"/>
    <w:rsid w:val="00CF7A1A"/>
    <w:rsid w:val="00D00608"/>
    <w:rsid w:val="00D00EF5"/>
    <w:rsid w:val="00D020D8"/>
    <w:rsid w:val="00D02DC0"/>
    <w:rsid w:val="00D03549"/>
    <w:rsid w:val="00D03B39"/>
    <w:rsid w:val="00D03EBA"/>
    <w:rsid w:val="00D045A2"/>
    <w:rsid w:val="00D04CE9"/>
    <w:rsid w:val="00D05317"/>
    <w:rsid w:val="00D054B4"/>
    <w:rsid w:val="00D055AA"/>
    <w:rsid w:val="00D057B8"/>
    <w:rsid w:val="00D05B3F"/>
    <w:rsid w:val="00D066AF"/>
    <w:rsid w:val="00D0684E"/>
    <w:rsid w:val="00D0750C"/>
    <w:rsid w:val="00D07760"/>
    <w:rsid w:val="00D07DB4"/>
    <w:rsid w:val="00D10287"/>
    <w:rsid w:val="00D11888"/>
    <w:rsid w:val="00D11915"/>
    <w:rsid w:val="00D11B91"/>
    <w:rsid w:val="00D11E65"/>
    <w:rsid w:val="00D1225F"/>
    <w:rsid w:val="00D12F71"/>
    <w:rsid w:val="00D13565"/>
    <w:rsid w:val="00D13CB0"/>
    <w:rsid w:val="00D154B7"/>
    <w:rsid w:val="00D15A7A"/>
    <w:rsid w:val="00D15F66"/>
    <w:rsid w:val="00D16B26"/>
    <w:rsid w:val="00D16E75"/>
    <w:rsid w:val="00D17820"/>
    <w:rsid w:val="00D205BA"/>
    <w:rsid w:val="00D20780"/>
    <w:rsid w:val="00D20873"/>
    <w:rsid w:val="00D22D41"/>
    <w:rsid w:val="00D2406E"/>
    <w:rsid w:val="00D24270"/>
    <w:rsid w:val="00D24DBC"/>
    <w:rsid w:val="00D264DB"/>
    <w:rsid w:val="00D26E8C"/>
    <w:rsid w:val="00D30647"/>
    <w:rsid w:val="00D3189D"/>
    <w:rsid w:val="00D318AA"/>
    <w:rsid w:val="00D31EB0"/>
    <w:rsid w:val="00D32169"/>
    <w:rsid w:val="00D3228B"/>
    <w:rsid w:val="00D32352"/>
    <w:rsid w:val="00D32495"/>
    <w:rsid w:val="00D328A2"/>
    <w:rsid w:val="00D3327D"/>
    <w:rsid w:val="00D33C15"/>
    <w:rsid w:val="00D3434D"/>
    <w:rsid w:val="00D345FC"/>
    <w:rsid w:val="00D351E2"/>
    <w:rsid w:val="00D353D1"/>
    <w:rsid w:val="00D35D68"/>
    <w:rsid w:val="00D3600D"/>
    <w:rsid w:val="00D40261"/>
    <w:rsid w:val="00D40AA4"/>
    <w:rsid w:val="00D4171C"/>
    <w:rsid w:val="00D41B2F"/>
    <w:rsid w:val="00D41BA5"/>
    <w:rsid w:val="00D42BA4"/>
    <w:rsid w:val="00D44023"/>
    <w:rsid w:val="00D44781"/>
    <w:rsid w:val="00D44D0E"/>
    <w:rsid w:val="00D44D19"/>
    <w:rsid w:val="00D4579D"/>
    <w:rsid w:val="00D46866"/>
    <w:rsid w:val="00D4692D"/>
    <w:rsid w:val="00D46990"/>
    <w:rsid w:val="00D46FC8"/>
    <w:rsid w:val="00D470DE"/>
    <w:rsid w:val="00D4758B"/>
    <w:rsid w:val="00D476E1"/>
    <w:rsid w:val="00D476FB"/>
    <w:rsid w:val="00D47D41"/>
    <w:rsid w:val="00D47D95"/>
    <w:rsid w:val="00D47F4F"/>
    <w:rsid w:val="00D500B3"/>
    <w:rsid w:val="00D50776"/>
    <w:rsid w:val="00D50CC8"/>
    <w:rsid w:val="00D5145C"/>
    <w:rsid w:val="00D52500"/>
    <w:rsid w:val="00D52C06"/>
    <w:rsid w:val="00D53EE8"/>
    <w:rsid w:val="00D54088"/>
    <w:rsid w:val="00D54334"/>
    <w:rsid w:val="00D54737"/>
    <w:rsid w:val="00D54DA3"/>
    <w:rsid w:val="00D55740"/>
    <w:rsid w:val="00D55CBD"/>
    <w:rsid w:val="00D55EBC"/>
    <w:rsid w:val="00D56398"/>
    <w:rsid w:val="00D56B10"/>
    <w:rsid w:val="00D57973"/>
    <w:rsid w:val="00D57A36"/>
    <w:rsid w:val="00D57D4F"/>
    <w:rsid w:val="00D60730"/>
    <w:rsid w:val="00D60B7C"/>
    <w:rsid w:val="00D619B2"/>
    <w:rsid w:val="00D61DA3"/>
    <w:rsid w:val="00D62809"/>
    <w:rsid w:val="00D62816"/>
    <w:rsid w:val="00D64812"/>
    <w:rsid w:val="00D64A29"/>
    <w:rsid w:val="00D64AE4"/>
    <w:rsid w:val="00D64B3C"/>
    <w:rsid w:val="00D65491"/>
    <w:rsid w:val="00D6592B"/>
    <w:rsid w:val="00D66611"/>
    <w:rsid w:val="00D66653"/>
    <w:rsid w:val="00D66862"/>
    <w:rsid w:val="00D66E6B"/>
    <w:rsid w:val="00D67CC5"/>
    <w:rsid w:val="00D67FCD"/>
    <w:rsid w:val="00D7046E"/>
    <w:rsid w:val="00D71A8A"/>
    <w:rsid w:val="00D71FC3"/>
    <w:rsid w:val="00D726BF"/>
    <w:rsid w:val="00D72C96"/>
    <w:rsid w:val="00D72F23"/>
    <w:rsid w:val="00D7326A"/>
    <w:rsid w:val="00D75BE4"/>
    <w:rsid w:val="00D76269"/>
    <w:rsid w:val="00D7649F"/>
    <w:rsid w:val="00D77A2C"/>
    <w:rsid w:val="00D80327"/>
    <w:rsid w:val="00D80C96"/>
    <w:rsid w:val="00D81547"/>
    <w:rsid w:val="00D81D2A"/>
    <w:rsid w:val="00D81FE3"/>
    <w:rsid w:val="00D83021"/>
    <w:rsid w:val="00D834B9"/>
    <w:rsid w:val="00D8354B"/>
    <w:rsid w:val="00D843B1"/>
    <w:rsid w:val="00D84505"/>
    <w:rsid w:val="00D85AE7"/>
    <w:rsid w:val="00D86012"/>
    <w:rsid w:val="00D860A4"/>
    <w:rsid w:val="00D86DAD"/>
    <w:rsid w:val="00D877EA"/>
    <w:rsid w:val="00D9036F"/>
    <w:rsid w:val="00D906F8"/>
    <w:rsid w:val="00D90B99"/>
    <w:rsid w:val="00D90C0C"/>
    <w:rsid w:val="00D9115D"/>
    <w:rsid w:val="00D91662"/>
    <w:rsid w:val="00D9247D"/>
    <w:rsid w:val="00D92FF3"/>
    <w:rsid w:val="00D9317B"/>
    <w:rsid w:val="00D946C8"/>
    <w:rsid w:val="00D9480E"/>
    <w:rsid w:val="00D94F8C"/>
    <w:rsid w:val="00D95E00"/>
    <w:rsid w:val="00D96131"/>
    <w:rsid w:val="00D965E4"/>
    <w:rsid w:val="00D967E2"/>
    <w:rsid w:val="00DA00CB"/>
    <w:rsid w:val="00DA0378"/>
    <w:rsid w:val="00DA0A6D"/>
    <w:rsid w:val="00DA1250"/>
    <w:rsid w:val="00DA1A1F"/>
    <w:rsid w:val="00DA1AF5"/>
    <w:rsid w:val="00DA1C0C"/>
    <w:rsid w:val="00DA1C7F"/>
    <w:rsid w:val="00DA20F2"/>
    <w:rsid w:val="00DA299C"/>
    <w:rsid w:val="00DA33DA"/>
    <w:rsid w:val="00DA34D5"/>
    <w:rsid w:val="00DA369B"/>
    <w:rsid w:val="00DA41B7"/>
    <w:rsid w:val="00DA43E0"/>
    <w:rsid w:val="00DA4BE5"/>
    <w:rsid w:val="00DA5B13"/>
    <w:rsid w:val="00DA6D68"/>
    <w:rsid w:val="00DB0D6B"/>
    <w:rsid w:val="00DB0DBF"/>
    <w:rsid w:val="00DB1074"/>
    <w:rsid w:val="00DB1C5C"/>
    <w:rsid w:val="00DB310B"/>
    <w:rsid w:val="00DB3F17"/>
    <w:rsid w:val="00DB4572"/>
    <w:rsid w:val="00DB45BC"/>
    <w:rsid w:val="00DB5288"/>
    <w:rsid w:val="00DB541C"/>
    <w:rsid w:val="00DB564F"/>
    <w:rsid w:val="00DB573B"/>
    <w:rsid w:val="00DB5AFE"/>
    <w:rsid w:val="00DB70D7"/>
    <w:rsid w:val="00DC05EB"/>
    <w:rsid w:val="00DC0E03"/>
    <w:rsid w:val="00DC0FA0"/>
    <w:rsid w:val="00DC1020"/>
    <w:rsid w:val="00DC1BF1"/>
    <w:rsid w:val="00DC32CF"/>
    <w:rsid w:val="00DC3397"/>
    <w:rsid w:val="00DC40B2"/>
    <w:rsid w:val="00DC470B"/>
    <w:rsid w:val="00DC4962"/>
    <w:rsid w:val="00DC5A2E"/>
    <w:rsid w:val="00DC7182"/>
    <w:rsid w:val="00DC7B3C"/>
    <w:rsid w:val="00DC7EE1"/>
    <w:rsid w:val="00DD1100"/>
    <w:rsid w:val="00DD1A0D"/>
    <w:rsid w:val="00DD1B59"/>
    <w:rsid w:val="00DD1F66"/>
    <w:rsid w:val="00DD24A8"/>
    <w:rsid w:val="00DD2739"/>
    <w:rsid w:val="00DD41A9"/>
    <w:rsid w:val="00DD474E"/>
    <w:rsid w:val="00DD65F4"/>
    <w:rsid w:val="00DD6961"/>
    <w:rsid w:val="00DD6A6B"/>
    <w:rsid w:val="00DD78B4"/>
    <w:rsid w:val="00DD7928"/>
    <w:rsid w:val="00DD7D57"/>
    <w:rsid w:val="00DE02E5"/>
    <w:rsid w:val="00DE0F70"/>
    <w:rsid w:val="00DE16F3"/>
    <w:rsid w:val="00DE21AB"/>
    <w:rsid w:val="00DE22F1"/>
    <w:rsid w:val="00DE2955"/>
    <w:rsid w:val="00DE2B51"/>
    <w:rsid w:val="00DE2FDD"/>
    <w:rsid w:val="00DE3F7E"/>
    <w:rsid w:val="00DE4055"/>
    <w:rsid w:val="00DE47F1"/>
    <w:rsid w:val="00DE5193"/>
    <w:rsid w:val="00DE53FE"/>
    <w:rsid w:val="00DE5481"/>
    <w:rsid w:val="00DE6A87"/>
    <w:rsid w:val="00DE707E"/>
    <w:rsid w:val="00DE7F0B"/>
    <w:rsid w:val="00DF00BF"/>
    <w:rsid w:val="00DF12A2"/>
    <w:rsid w:val="00DF1C2C"/>
    <w:rsid w:val="00DF2324"/>
    <w:rsid w:val="00DF245D"/>
    <w:rsid w:val="00DF2741"/>
    <w:rsid w:val="00DF34AB"/>
    <w:rsid w:val="00DF37A2"/>
    <w:rsid w:val="00DF38EA"/>
    <w:rsid w:val="00DF60F3"/>
    <w:rsid w:val="00DF79BF"/>
    <w:rsid w:val="00DF7F3E"/>
    <w:rsid w:val="00E01A38"/>
    <w:rsid w:val="00E01FE7"/>
    <w:rsid w:val="00E02893"/>
    <w:rsid w:val="00E02F4F"/>
    <w:rsid w:val="00E04183"/>
    <w:rsid w:val="00E0555D"/>
    <w:rsid w:val="00E06554"/>
    <w:rsid w:val="00E06C56"/>
    <w:rsid w:val="00E06EDE"/>
    <w:rsid w:val="00E0769A"/>
    <w:rsid w:val="00E1112C"/>
    <w:rsid w:val="00E11649"/>
    <w:rsid w:val="00E117D0"/>
    <w:rsid w:val="00E11B47"/>
    <w:rsid w:val="00E136E3"/>
    <w:rsid w:val="00E1407F"/>
    <w:rsid w:val="00E1457D"/>
    <w:rsid w:val="00E14697"/>
    <w:rsid w:val="00E1505C"/>
    <w:rsid w:val="00E154B5"/>
    <w:rsid w:val="00E16EFF"/>
    <w:rsid w:val="00E173BF"/>
    <w:rsid w:val="00E208AB"/>
    <w:rsid w:val="00E20A32"/>
    <w:rsid w:val="00E2129E"/>
    <w:rsid w:val="00E215D8"/>
    <w:rsid w:val="00E2197B"/>
    <w:rsid w:val="00E22481"/>
    <w:rsid w:val="00E22787"/>
    <w:rsid w:val="00E22D71"/>
    <w:rsid w:val="00E23C36"/>
    <w:rsid w:val="00E23CD3"/>
    <w:rsid w:val="00E23F7A"/>
    <w:rsid w:val="00E25028"/>
    <w:rsid w:val="00E2513B"/>
    <w:rsid w:val="00E25150"/>
    <w:rsid w:val="00E253FA"/>
    <w:rsid w:val="00E25890"/>
    <w:rsid w:val="00E2589D"/>
    <w:rsid w:val="00E269FA"/>
    <w:rsid w:val="00E273E0"/>
    <w:rsid w:val="00E27F14"/>
    <w:rsid w:val="00E30177"/>
    <w:rsid w:val="00E30663"/>
    <w:rsid w:val="00E3098F"/>
    <w:rsid w:val="00E316F4"/>
    <w:rsid w:val="00E31982"/>
    <w:rsid w:val="00E31A36"/>
    <w:rsid w:val="00E32F20"/>
    <w:rsid w:val="00E33157"/>
    <w:rsid w:val="00E3350C"/>
    <w:rsid w:val="00E33702"/>
    <w:rsid w:val="00E34454"/>
    <w:rsid w:val="00E3471B"/>
    <w:rsid w:val="00E35977"/>
    <w:rsid w:val="00E36656"/>
    <w:rsid w:val="00E368D0"/>
    <w:rsid w:val="00E36988"/>
    <w:rsid w:val="00E36FDB"/>
    <w:rsid w:val="00E377C5"/>
    <w:rsid w:val="00E41130"/>
    <w:rsid w:val="00E4233A"/>
    <w:rsid w:val="00E42704"/>
    <w:rsid w:val="00E43913"/>
    <w:rsid w:val="00E44721"/>
    <w:rsid w:val="00E44754"/>
    <w:rsid w:val="00E44AA7"/>
    <w:rsid w:val="00E4520F"/>
    <w:rsid w:val="00E45FDF"/>
    <w:rsid w:val="00E46E3B"/>
    <w:rsid w:val="00E47CE4"/>
    <w:rsid w:val="00E47EFE"/>
    <w:rsid w:val="00E501AA"/>
    <w:rsid w:val="00E50529"/>
    <w:rsid w:val="00E50EF1"/>
    <w:rsid w:val="00E52648"/>
    <w:rsid w:val="00E5319C"/>
    <w:rsid w:val="00E5470F"/>
    <w:rsid w:val="00E54883"/>
    <w:rsid w:val="00E54CA7"/>
    <w:rsid w:val="00E55C2B"/>
    <w:rsid w:val="00E55F79"/>
    <w:rsid w:val="00E563A2"/>
    <w:rsid w:val="00E5680E"/>
    <w:rsid w:val="00E60165"/>
    <w:rsid w:val="00E61730"/>
    <w:rsid w:val="00E6228D"/>
    <w:rsid w:val="00E62F7F"/>
    <w:rsid w:val="00E631E2"/>
    <w:rsid w:val="00E63870"/>
    <w:rsid w:val="00E6394A"/>
    <w:rsid w:val="00E642C1"/>
    <w:rsid w:val="00E6534E"/>
    <w:rsid w:val="00E653A8"/>
    <w:rsid w:val="00E65B8D"/>
    <w:rsid w:val="00E65E53"/>
    <w:rsid w:val="00E65E96"/>
    <w:rsid w:val="00E6614D"/>
    <w:rsid w:val="00E6697D"/>
    <w:rsid w:val="00E70A47"/>
    <w:rsid w:val="00E7155F"/>
    <w:rsid w:val="00E71D93"/>
    <w:rsid w:val="00E73346"/>
    <w:rsid w:val="00E73710"/>
    <w:rsid w:val="00E73B82"/>
    <w:rsid w:val="00E74B93"/>
    <w:rsid w:val="00E74C02"/>
    <w:rsid w:val="00E754A3"/>
    <w:rsid w:val="00E75DAF"/>
    <w:rsid w:val="00E775C4"/>
    <w:rsid w:val="00E77B68"/>
    <w:rsid w:val="00E8031A"/>
    <w:rsid w:val="00E80951"/>
    <w:rsid w:val="00E80ED1"/>
    <w:rsid w:val="00E811CA"/>
    <w:rsid w:val="00E83882"/>
    <w:rsid w:val="00E83A3A"/>
    <w:rsid w:val="00E856A3"/>
    <w:rsid w:val="00E8586C"/>
    <w:rsid w:val="00E868F1"/>
    <w:rsid w:val="00E87072"/>
    <w:rsid w:val="00E8716D"/>
    <w:rsid w:val="00E877F1"/>
    <w:rsid w:val="00E9075C"/>
    <w:rsid w:val="00E9098F"/>
    <w:rsid w:val="00E90BCC"/>
    <w:rsid w:val="00E91490"/>
    <w:rsid w:val="00E91584"/>
    <w:rsid w:val="00E919D6"/>
    <w:rsid w:val="00E920D8"/>
    <w:rsid w:val="00E93D66"/>
    <w:rsid w:val="00E94282"/>
    <w:rsid w:val="00E9487F"/>
    <w:rsid w:val="00E962E1"/>
    <w:rsid w:val="00E96790"/>
    <w:rsid w:val="00E97C1A"/>
    <w:rsid w:val="00EA0FB4"/>
    <w:rsid w:val="00EA15D8"/>
    <w:rsid w:val="00EA213D"/>
    <w:rsid w:val="00EA2350"/>
    <w:rsid w:val="00EA3150"/>
    <w:rsid w:val="00EA3299"/>
    <w:rsid w:val="00EA338C"/>
    <w:rsid w:val="00EA33C8"/>
    <w:rsid w:val="00EA481B"/>
    <w:rsid w:val="00EA4CDE"/>
    <w:rsid w:val="00EA4F67"/>
    <w:rsid w:val="00EA6174"/>
    <w:rsid w:val="00EA7F3F"/>
    <w:rsid w:val="00EB0441"/>
    <w:rsid w:val="00EB0A87"/>
    <w:rsid w:val="00EB0BD3"/>
    <w:rsid w:val="00EB1731"/>
    <w:rsid w:val="00EB217E"/>
    <w:rsid w:val="00EB35D6"/>
    <w:rsid w:val="00EB4425"/>
    <w:rsid w:val="00EB46CB"/>
    <w:rsid w:val="00EB544C"/>
    <w:rsid w:val="00EB7778"/>
    <w:rsid w:val="00EC0C53"/>
    <w:rsid w:val="00EC124B"/>
    <w:rsid w:val="00EC297C"/>
    <w:rsid w:val="00EC4024"/>
    <w:rsid w:val="00EC48B1"/>
    <w:rsid w:val="00EC5E8A"/>
    <w:rsid w:val="00EC623B"/>
    <w:rsid w:val="00EC7D16"/>
    <w:rsid w:val="00EC7ECB"/>
    <w:rsid w:val="00ED003C"/>
    <w:rsid w:val="00ED0644"/>
    <w:rsid w:val="00ED069E"/>
    <w:rsid w:val="00ED0BD7"/>
    <w:rsid w:val="00ED1A85"/>
    <w:rsid w:val="00ED1F68"/>
    <w:rsid w:val="00ED205E"/>
    <w:rsid w:val="00ED4314"/>
    <w:rsid w:val="00ED4A9B"/>
    <w:rsid w:val="00ED5999"/>
    <w:rsid w:val="00ED6000"/>
    <w:rsid w:val="00ED7631"/>
    <w:rsid w:val="00ED7CBE"/>
    <w:rsid w:val="00ED7CEA"/>
    <w:rsid w:val="00EE105E"/>
    <w:rsid w:val="00EE1088"/>
    <w:rsid w:val="00EE14E2"/>
    <w:rsid w:val="00EE20C3"/>
    <w:rsid w:val="00EE2627"/>
    <w:rsid w:val="00EE4753"/>
    <w:rsid w:val="00EE4783"/>
    <w:rsid w:val="00EE4933"/>
    <w:rsid w:val="00EE4E41"/>
    <w:rsid w:val="00EE5F1F"/>
    <w:rsid w:val="00EE6AA0"/>
    <w:rsid w:val="00EE6CEB"/>
    <w:rsid w:val="00EE7230"/>
    <w:rsid w:val="00EF0D8B"/>
    <w:rsid w:val="00EF14AB"/>
    <w:rsid w:val="00EF16A5"/>
    <w:rsid w:val="00EF199E"/>
    <w:rsid w:val="00EF1B1F"/>
    <w:rsid w:val="00EF1C29"/>
    <w:rsid w:val="00EF1F3E"/>
    <w:rsid w:val="00EF26B1"/>
    <w:rsid w:val="00EF274B"/>
    <w:rsid w:val="00EF2B02"/>
    <w:rsid w:val="00EF2C8F"/>
    <w:rsid w:val="00EF4030"/>
    <w:rsid w:val="00EF4292"/>
    <w:rsid w:val="00EF42BC"/>
    <w:rsid w:val="00EF4946"/>
    <w:rsid w:val="00EF4EB7"/>
    <w:rsid w:val="00EF50E0"/>
    <w:rsid w:val="00EF54FC"/>
    <w:rsid w:val="00EF55F5"/>
    <w:rsid w:val="00EF5A4F"/>
    <w:rsid w:val="00EF63B3"/>
    <w:rsid w:val="00EF69D5"/>
    <w:rsid w:val="00EF7206"/>
    <w:rsid w:val="00EF788E"/>
    <w:rsid w:val="00F00F24"/>
    <w:rsid w:val="00F01927"/>
    <w:rsid w:val="00F0267C"/>
    <w:rsid w:val="00F03B21"/>
    <w:rsid w:val="00F03D24"/>
    <w:rsid w:val="00F04629"/>
    <w:rsid w:val="00F04FBE"/>
    <w:rsid w:val="00F0596F"/>
    <w:rsid w:val="00F07D1E"/>
    <w:rsid w:val="00F10512"/>
    <w:rsid w:val="00F11820"/>
    <w:rsid w:val="00F118A5"/>
    <w:rsid w:val="00F12B24"/>
    <w:rsid w:val="00F12D21"/>
    <w:rsid w:val="00F145B8"/>
    <w:rsid w:val="00F149C1"/>
    <w:rsid w:val="00F159A2"/>
    <w:rsid w:val="00F166B0"/>
    <w:rsid w:val="00F17B05"/>
    <w:rsid w:val="00F20826"/>
    <w:rsid w:val="00F20A13"/>
    <w:rsid w:val="00F22456"/>
    <w:rsid w:val="00F22BE4"/>
    <w:rsid w:val="00F23C00"/>
    <w:rsid w:val="00F2429D"/>
    <w:rsid w:val="00F257BF"/>
    <w:rsid w:val="00F25C53"/>
    <w:rsid w:val="00F260BD"/>
    <w:rsid w:val="00F2636E"/>
    <w:rsid w:val="00F3045B"/>
    <w:rsid w:val="00F31B27"/>
    <w:rsid w:val="00F3254C"/>
    <w:rsid w:val="00F32E2A"/>
    <w:rsid w:val="00F3302D"/>
    <w:rsid w:val="00F34453"/>
    <w:rsid w:val="00F34F51"/>
    <w:rsid w:val="00F35832"/>
    <w:rsid w:val="00F361D6"/>
    <w:rsid w:val="00F36D1F"/>
    <w:rsid w:val="00F36E3E"/>
    <w:rsid w:val="00F370B0"/>
    <w:rsid w:val="00F37179"/>
    <w:rsid w:val="00F40355"/>
    <w:rsid w:val="00F418AB"/>
    <w:rsid w:val="00F41EBA"/>
    <w:rsid w:val="00F41F8E"/>
    <w:rsid w:val="00F42634"/>
    <w:rsid w:val="00F438CF"/>
    <w:rsid w:val="00F43B02"/>
    <w:rsid w:val="00F45789"/>
    <w:rsid w:val="00F4584B"/>
    <w:rsid w:val="00F50842"/>
    <w:rsid w:val="00F5113C"/>
    <w:rsid w:val="00F52FE9"/>
    <w:rsid w:val="00F54E7D"/>
    <w:rsid w:val="00F55040"/>
    <w:rsid w:val="00F55130"/>
    <w:rsid w:val="00F55B96"/>
    <w:rsid w:val="00F569AE"/>
    <w:rsid w:val="00F56DDF"/>
    <w:rsid w:val="00F56EC3"/>
    <w:rsid w:val="00F56EF7"/>
    <w:rsid w:val="00F57A2D"/>
    <w:rsid w:val="00F60CE4"/>
    <w:rsid w:val="00F60D9E"/>
    <w:rsid w:val="00F61DD2"/>
    <w:rsid w:val="00F62610"/>
    <w:rsid w:val="00F64693"/>
    <w:rsid w:val="00F6473D"/>
    <w:rsid w:val="00F6517D"/>
    <w:rsid w:val="00F65ED7"/>
    <w:rsid w:val="00F663F0"/>
    <w:rsid w:val="00F666EA"/>
    <w:rsid w:val="00F67D4E"/>
    <w:rsid w:val="00F70849"/>
    <w:rsid w:val="00F70977"/>
    <w:rsid w:val="00F70CD0"/>
    <w:rsid w:val="00F7133E"/>
    <w:rsid w:val="00F71ABA"/>
    <w:rsid w:val="00F71E7D"/>
    <w:rsid w:val="00F72FD6"/>
    <w:rsid w:val="00F73B35"/>
    <w:rsid w:val="00F74C35"/>
    <w:rsid w:val="00F74CC0"/>
    <w:rsid w:val="00F756CB"/>
    <w:rsid w:val="00F76D91"/>
    <w:rsid w:val="00F774FF"/>
    <w:rsid w:val="00F8010D"/>
    <w:rsid w:val="00F8093B"/>
    <w:rsid w:val="00F80976"/>
    <w:rsid w:val="00F8254D"/>
    <w:rsid w:val="00F832B6"/>
    <w:rsid w:val="00F8395B"/>
    <w:rsid w:val="00F83FC2"/>
    <w:rsid w:val="00F848BD"/>
    <w:rsid w:val="00F84B9B"/>
    <w:rsid w:val="00F84BB2"/>
    <w:rsid w:val="00F84D8C"/>
    <w:rsid w:val="00F84E14"/>
    <w:rsid w:val="00F85681"/>
    <w:rsid w:val="00F8592D"/>
    <w:rsid w:val="00F85DBD"/>
    <w:rsid w:val="00F85FE7"/>
    <w:rsid w:val="00F87190"/>
    <w:rsid w:val="00F874FB"/>
    <w:rsid w:val="00F87B21"/>
    <w:rsid w:val="00F91519"/>
    <w:rsid w:val="00F91DD1"/>
    <w:rsid w:val="00F93074"/>
    <w:rsid w:val="00F93F88"/>
    <w:rsid w:val="00F942ED"/>
    <w:rsid w:val="00F944B5"/>
    <w:rsid w:val="00F94948"/>
    <w:rsid w:val="00F94D22"/>
    <w:rsid w:val="00F94ECA"/>
    <w:rsid w:val="00F95406"/>
    <w:rsid w:val="00F96074"/>
    <w:rsid w:val="00F971B1"/>
    <w:rsid w:val="00F97B43"/>
    <w:rsid w:val="00F97D58"/>
    <w:rsid w:val="00F97DBF"/>
    <w:rsid w:val="00F97E1B"/>
    <w:rsid w:val="00FA0280"/>
    <w:rsid w:val="00FA3049"/>
    <w:rsid w:val="00FA3136"/>
    <w:rsid w:val="00FA3265"/>
    <w:rsid w:val="00FA3728"/>
    <w:rsid w:val="00FA41DF"/>
    <w:rsid w:val="00FA4227"/>
    <w:rsid w:val="00FA4E24"/>
    <w:rsid w:val="00FA6846"/>
    <w:rsid w:val="00FA6E59"/>
    <w:rsid w:val="00FA6E5A"/>
    <w:rsid w:val="00FA7998"/>
    <w:rsid w:val="00FB1D68"/>
    <w:rsid w:val="00FB21EE"/>
    <w:rsid w:val="00FB2E0A"/>
    <w:rsid w:val="00FB3B93"/>
    <w:rsid w:val="00FB3DD8"/>
    <w:rsid w:val="00FB3E26"/>
    <w:rsid w:val="00FB40E2"/>
    <w:rsid w:val="00FB4778"/>
    <w:rsid w:val="00FB4904"/>
    <w:rsid w:val="00FB517E"/>
    <w:rsid w:val="00FB57A9"/>
    <w:rsid w:val="00FB65FE"/>
    <w:rsid w:val="00FB69AD"/>
    <w:rsid w:val="00FB6F7A"/>
    <w:rsid w:val="00FB7E45"/>
    <w:rsid w:val="00FC00AF"/>
    <w:rsid w:val="00FC03E8"/>
    <w:rsid w:val="00FC0DDC"/>
    <w:rsid w:val="00FC20EA"/>
    <w:rsid w:val="00FC30E6"/>
    <w:rsid w:val="00FC3A69"/>
    <w:rsid w:val="00FC629A"/>
    <w:rsid w:val="00FC6C72"/>
    <w:rsid w:val="00FC72CD"/>
    <w:rsid w:val="00FC7889"/>
    <w:rsid w:val="00FC7C5A"/>
    <w:rsid w:val="00FD1880"/>
    <w:rsid w:val="00FD26FD"/>
    <w:rsid w:val="00FD2C59"/>
    <w:rsid w:val="00FD343C"/>
    <w:rsid w:val="00FD49C8"/>
    <w:rsid w:val="00FD7064"/>
    <w:rsid w:val="00FD7CE3"/>
    <w:rsid w:val="00FE0C7E"/>
    <w:rsid w:val="00FE1D3E"/>
    <w:rsid w:val="00FE1F8E"/>
    <w:rsid w:val="00FE2B5E"/>
    <w:rsid w:val="00FE346E"/>
    <w:rsid w:val="00FE4134"/>
    <w:rsid w:val="00FE51D8"/>
    <w:rsid w:val="00FE62D5"/>
    <w:rsid w:val="00FE6C0D"/>
    <w:rsid w:val="00FE708D"/>
    <w:rsid w:val="00FE7D9E"/>
    <w:rsid w:val="00FF001D"/>
    <w:rsid w:val="00FF0520"/>
    <w:rsid w:val="00FF1956"/>
    <w:rsid w:val="00FF1C7D"/>
    <w:rsid w:val="00FF29C3"/>
    <w:rsid w:val="00FF450A"/>
    <w:rsid w:val="00FF4FD9"/>
    <w:rsid w:val="00FF5660"/>
    <w:rsid w:val="00FF593E"/>
    <w:rsid w:val="00FF617C"/>
    <w:rsid w:val="00FF64BA"/>
    <w:rsid w:val="00FF6B1E"/>
    <w:rsid w:val="00FF6C88"/>
    <w:rsid w:val="00FF7501"/>
    <w:rsid w:val="00FF7814"/>
    <w:rsid w:val="00FF7939"/>
    <w:rsid w:val="02D767C6"/>
    <w:rsid w:val="031996E4"/>
    <w:rsid w:val="048B1664"/>
    <w:rsid w:val="05086C96"/>
    <w:rsid w:val="05BB4A0A"/>
    <w:rsid w:val="0681C315"/>
    <w:rsid w:val="0896B71A"/>
    <w:rsid w:val="09016362"/>
    <w:rsid w:val="0910DA20"/>
    <w:rsid w:val="0920D625"/>
    <w:rsid w:val="092313E5"/>
    <w:rsid w:val="09AB2F31"/>
    <w:rsid w:val="0A1B3396"/>
    <w:rsid w:val="0A9C709C"/>
    <w:rsid w:val="0AA712C2"/>
    <w:rsid w:val="0ABC025F"/>
    <w:rsid w:val="0AC04AA9"/>
    <w:rsid w:val="0D400F37"/>
    <w:rsid w:val="0E2BD867"/>
    <w:rsid w:val="0E31E84F"/>
    <w:rsid w:val="0E6D49C1"/>
    <w:rsid w:val="0E8129A3"/>
    <w:rsid w:val="0E8BD9FF"/>
    <w:rsid w:val="0FD6E514"/>
    <w:rsid w:val="1084C715"/>
    <w:rsid w:val="1260D340"/>
    <w:rsid w:val="12F31350"/>
    <w:rsid w:val="133162EA"/>
    <w:rsid w:val="137498C9"/>
    <w:rsid w:val="13981A7B"/>
    <w:rsid w:val="14FA7724"/>
    <w:rsid w:val="15C94F84"/>
    <w:rsid w:val="1621A018"/>
    <w:rsid w:val="16C6CF9C"/>
    <w:rsid w:val="19E70CBD"/>
    <w:rsid w:val="1B25CC94"/>
    <w:rsid w:val="1D2D693F"/>
    <w:rsid w:val="1D41FA8E"/>
    <w:rsid w:val="1DCD1CAB"/>
    <w:rsid w:val="1EAF3223"/>
    <w:rsid w:val="1F217504"/>
    <w:rsid w:val="1FC659DD"/>
    <w:rsid w:val="20462E6A"/>
    <w:rsid w:val="206DAA92"/>
    <w:rsid w:val="2080E791"/>
    <w:rsid w:val="209FDC8C"/>
    <w:rsid w:val="20C95637"/>
    <w:rsid w:val="212453F0"/>
    <w:rsid w:val="22226CC9"/>
    <w:rsid w:val="239119C4"/>
    <w:rsid w:val="250B65BE"/>
    <w:rsid w:val="255B4592"/>
    <w:rsid w:val="263BA6B8"/>
    <w:rsid w:val="2741F9EE"/>
    <w:rsid w:val="274C3F2F"/>
    <w:rsid w:val="2761F3F8"/>
    <w:rsid w:val="27FCA9B0"/>
    <w:rsid w:val="285B8235"/>
    <w:rsid w:val="28A225BE"/>
    <w:rsid w:val="297BF4DE"/>
    <w:rsid w:val="298167D5"/>
    <w:rsid w:val="29A2F07F"/>
    <w:rsid w:val="2A0A7B89"/>
    <w:rsid w:val="2AE6ACB2"/>
    <w:rsid w:val="2C157126"/>
    <w:rsid w:val="2CA8911F"/>
    <w:rsid w:val="2D712FFD"/>
    <w:rsid w:val="2DF556B4"/>
    <w:rsid w:val="2E590ACB"/>
    <w:rsid w:val="2FF2EC35"/>
    <w:rsid w:val="2FF632A3"/>
    <w:rsid w:val="31280D3A"/>
    <w:rsid w:val="3161232C"/>
    <w:rsid w:val="31F91284"/>
    <w:rsid w:val="333500F2"/>
    <w:rsid w:val="34735BEA"/>
    <w:rsid w:val="3652A5D1"/>
    <w:rsid w:val="365328B4"/>
    <w:rsid w:val="37081EF0"/>
    <w:rsid w:val="377B27FD"/>
    <w:rsid w:val="37DBC832"/>
    <w:rsid w:val="38CD49E9"/>
    <w:rsid w:val="3992A286"/>
    <w:rsid w:val="39CD745F"/>
    <w:rsid w:val="3A962027"/>
    <w:rsid w:val="3C3F2864"/>
    <w:rsid w:val="3F2418AF"/>
    <w:rsid w:val="3F2FD2FB"/>
    <w:rsid w:val="40B7DB6C"/>
    <w:rsid w:val="41729920"/>
    <w:rsid w:val="41F43C57"/>
    <w:rsid w:val="42443374"/>
    <w:rsid w:val="42FCEABA"/>
    <w:rsid w:val="43AC1427"/>
    <w:rsid w:val="444E7BBD"/>
    <w:rsid w:val="450C2BD2"/>
    <w:rsid w:val="4636038C"/>
    <w:rsid w:val="4637A121"/>
    <w:rsid w:val="46742139"/>
    <w:rsid w:val="477267E9"/>
    <w:rsid w:val="4A842936"/>
    <w:rsid w:val="4AE5C9E6"/>
    <w:rsid w:val="4C145ABA"/>
    <w:rsid w:val="4CF25B4D"/>
    <w:rsid w:val="4D4D25CF"/>
    <w:rsid w:val="4DD6E1E3"/>
    <w:rsid w:val="4E0ABD92"/>
    <w:rsid w:val="4E56A766"/>
    <w:rsid w:val="4E9969C2"/>
    <w:rsid w:val="50FC10BD"/>
    <w:rsid w:val="51C6A250"/>
    <w:rsid w:val="53436905"/>
    <w:rsid w:val="55837397"/>
    <w:rsid w:val="56653127"/>
    <w:rsid w:val="5737A09B"/>
    <w:rsid w:val="57B5C8B6"/>
    <w:rsid w:val="589A979C"/>
    <w:rsid w:val="599292FF"/>
    <w:rsid w:val="5AA73856"/>
    <w:rsid w:val="5C1A1579"/>
    <w:rsid w:val="5D8A63A0"/>
    <w:rsid w:val="5DB9FA35"/>
    <w:rsid w:val="5DDADC12"/>
    <w:rsid w:val="5E32D18D"/>
    <w:rsid w:val="6163BF07"/>
    <w:rsid w:val="61897DA3"/>
    <w:rsid w:val="61B0D73F"/>
    <w:rsid w:val="62B657CC"/>
    <w:rsid w:val="6366B812"/>
    <w:rsid w:val="637A99CB"/>
    <w:rsid w:val="6593949D"/>
    <w:rsid w:val="66FE3EA9"/>
    <w:rsid w:val="67E2A082"/>
    <w:rsid w:val="68699C05"/>
    <w:rsid w:val="689DD096"/>
    <w:rsid w:val="68FC3D2A"/>
    <w:rsid w:val="6A8D5893"/>
    <w:rsid w:val="6C7B9B6F"/>
    <w:rsid w:val="6D054645"/>
    <w:rsid w:val="6D84670F"/>
    <w:rsid w:val="6F6AFA0B"/>
    <w:rsid w:val="6F74976E"/>
    <w:rsid w:val="6FBE37E4"/>
    <w:rsid w:val="718AA1AB"/>
    <w:rsid w:val="722E6E98"/>
    <w:rsid w:val="73DF1F6F"/>
    <w:rsid w:val="74810B19"/>
    <w:rsid w:val="77320DC5"/>
    <w:rsid w:val="776CCE9B"/>
    <w:rsid w:val="7807D6CA"/>
    <w:rsid w:val="78350F51"/>
    <w:rsid w:val="784B67A9"/>
    <w:rsid w:val="78733C69"/>
    <w:rsid w:val="78784128"/>
    <w:rsid w:val="7A67750A"/>
    <w:rsid w:val="7AE93B36"/>
    <w:rsid w:val="7AF91784"/>
    <w:rsid w:val="7B505F2D"/>
    <w:rsid w:val="7C61F0D0"/>
    <w:rsid w:val="7C72B43D"/>
    <w:rsid w:val="7D55B26C"/>
    <w:rsid w:val="7DF35A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B4E4F3"/>
  <w15:docId w15:val="{9904563E-D891-4BBC-81D0-656C124EB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before="120" w:after="120" w:line="360" w:lineRule="auto"/>
    </w:pPr>
    <w:rPr>
      <w:rFonts w:ascii="Times New Roman" w:hAnsi="Times New Roman" w:cs="Times New Roman"/>
      <w:sz w:val="24"/>
      <w:lang w:val="en-GB"/>
    </w:rPr>
  </w:style>
  <w:style w:type="paragraph" w:styleId="Pealkiri1">
    <w:name w:val="heading 1"/>
    <w:basedOn w:val="Normaallaad"/>
    <w:next w:val="Normaallaad"/>
    <w:link w:val="Pealkiri1Mrk"/>
    <w:uiPriority w:val="9"/>
    <w:qFormat/>
    <w:pPr>
      <w:keepNext/>
      <w:numPr>
        <w:numId w:val="25"/>
      </w:numPr>
      <w:spacing w:before="480" w:after="480" w:line="240" w:lineRule="auto"/>
      <w:jc w:val="both"/>
      <w:outlineLvl w:val="0"/>
    </w:pPr>
    <w:rPr>
      <w:rFonts w:ascii="Cambria" w:eastAsia="Times New Roman" w:hAnsi="Cambria"/>
      <w:b/>
      <w:smallCaps/>
      <w:color w:val="3476B1" w:themeColor="accent2" w:themeShade="BF"/>
      <w:sz w:val="28"/>
      <w:szCs w:val="20"/>
    </w:rPr>
  </w:style>
  <w:style w:type="paragraph" w:styleId="Pealkiri2">
    <w:name w:val="heading 2"/>
    <w:basedOn w:val="Normaallaad"/>
    <w:next w:val="Normaallaad"/>
    <w:link w:val="Pealkiri2Mrk"/>
    <w:uiPriority w:val="9"/>
    <w:qFormat/>
    <w:pPr>
      <w:keepNext/>
      <w:tabs>
        <w:tab w:val="num" w:pos="1080"/>
      </w:tabs>
      <w:spacing w:before="0" w:after="240" w:line="240" w:lineRule="auto"/>
      <w:ind w:left="1080" w:hanging="600"/>
      <w:jc w:val="both"/>
      <w:outlineLvl w:val="1"/>
    </w:pPr>
    <w:rPr>
      <w:rFonts w:ascii="Cambria" w:eastAsia="Times New Roman" w:hAnsi="Cambria"/>
      <w:b/>
      <w:szCs w:val="20"/>
    </w:rPr>
  </w:style>
  <w:style w:type="paragraph" w:styleId="Pealkiri3">
    <w:name w:val="heading 3"/>
    <w:basedOn w:val="Normaallaad"/>
    <w:next w:val="Normaallaad"/>
    <w:link w:val="Pealkiri3Mrk"/>
    <w:uiPriority w:val="9"/>
    <w:qFormat/>
    <w:pPr>
      <w:keepNext/>
      <w:numPr>
        <w:ilvl w:val="2"/>
        <w:numId w:val="25"/>
      </w:numPr>
      <w:spacing w:before="480" w:after="720" w:line="240" w:lineRule="auto"/>
      <w:jc w:val="both"/>
      <w:outlineLvl w:val="2"/>
    </w:pPr>
    <w:rPr>
      <w:rFonts w:ascii="Cambria" w:eastAsia="Times New Roman" w:hAnsi="Cambria"/>
      <w:b/>
      <w:smallCaps/>
      <w:color w:val="0070C0"/>
      <w:sz w:val="26"/>
      <w:szCs w:val="20"/>
    </w:rPr>
  </w:style>
  <w:style w:type="paragraph" w:styleId="Pealkiri4">
    <w:name w:val="heading 4"/>
    <w:basedOn w:val="ManualHeading4"/>
    <w:next w:val="ManualHeading4"/>
    <w:link w:val="Pealkiri4Mrk"/>
    <w:uiPriority w:val="9"/>
    <w:qFormat/>
    <w:pPr>
      <w:numPr>
        <w:numId w:val="54"/>
      </w:numPr>
      <w:spacing w:before="360" w:after="600"/>
    </w:pPr>
    <w:rPr>
      <w:rFonts w:ascii="Cambria" w:eastAsia="Times New Roman" w:hAnsi="Cambria"/>
      <w:b/>
      <w:color w:val="0070C0"/>
      <w:szCs w:val="20"/>
    </w:rPr>
  </w:style>
  <w:style w:type="paragraph" w:styleId="Pealkiri5">
    <w:name w:val="heading 5"/>
    <w:basedOn w:val="Normaallaad"/>
    <w:next w:val="Normaallaad"/>
    <w:link w:val="Pealkiri5Mrk"/>
    <w:qFormat/>
    <w:pPr>
      <w:spacing w:before="240" w:line="240" w:lineRule="auto"/>
      <w:ind w:left="1575" w:hanging="1008"/>
      <w:jc w:val="both"/>
      <w:outlineLvl w:val="4"/>
    </w:pPr>
    <w:rPr>
      <w:rFonts w:ascii="Cambria" w:eastAsia="Times New Roman" w:hAnsi="Cambria"/>
      <w:b/>
      <w:lang w:eastAsia="en-GB"/>
    </w:rPr>
  </w:style>
  <w:style w:type="paragraph" w:styleId="Pealkiri6">
    <w:name w:val="heading 6"/>
    <w:basedOn w:val="Normaallaad"/>
    <w:next w:val="Normaallaad"/>
    <w:link w:val="Pealkiri6Mrk"/>
    <w:qFormat/>
    <w:pPr>
      <w:spacing w:before="240" w:after="60" w:line="240" w:lineRule="auto"/>
      <w:ind w:left="1152" w:hanging="1152"/>
      <w:jc w:val="both"/>
      <w:outlineLvl w:val="5"/>
    </w:pPr>
    <w:rPr>
      <w:rFonts w:ascii="Arial" w:eastAsia="Times New Roman" w:hAnsi="Arial"/>
      <w:i/>
      <w:sz w:val="22"/>
      <w:lang w:eastAsia="en-GB"/>
    </w:rPr>
  </w:style>
  <w:style w:type="paragraph" w:styleId="Pealkiri7">
    <w:name w:val="heading 7"/>
    <w:basedOn w:val="Normaallaad"/>
    <w:next w:val="Normaallaad"/>
    <w:link w:val="Pealkiri7Mrk"/>
    <w:qFormat/>
    <w:pPr>
      <w:spacing w:before="240" w:after="60" w:line="240" w:lineRule="auto"/>
      <w:ind w:left="1296" w:hanging="1296"/>
      <w:jc w:val="both"/>
      <w:outlineLvl w:val="6"/>
    </w:pPr>
    <w:rPr>
      <w:rFonts w:ascii="Arial" w:eastAsia="Times New Roman" w:hAnsi="Arial"/>
      <w:sz w:val="20"/>
      <w:lang w:eastAsia="en-GB"/>
    </w:rPr>
  </w:style>
  <w:style w:type="paragraph" w:styleId="Pealkiri8">
    <w:name w:val="heading 8"/>
    <w:basedOn w:val="Normaallaad"/>
    <w:next w:val="Normaallaad"/>
    <w:link w:val="Pealkiri8Mrk"/>
    <w:qFormat/>
    <w:pPr>
      <w:spacing w:before="240" w:after="60" w:line="240" w:lineRule="auto"/>
      <w:ind w:left="1440" w:hanging="1440"/>
      <w:jc w:val="both"/>
      <w:outlineLvl w:val="7"/>
    </w:pPr>
    <w:rPr>
      <w:rFonts w:ascii="Arial" w:eastAsia="Times New Roman" w:hAnsi="Arial"/>
      <w:i/>
      <w:sz w:val="20"/>
      <w:lang w:eastAsia="en-GB"/>
    </w:rPr>
  </w:style>
  <w:style w:type="paragraph" w:styleId="Pealkiri9">
    <w:name w:val="heading 9"/>
    <w:basedOn w:val="Normaallaad"/>
    <w:next w:val="Normaallaad"/>
    <w:link w:val="Pealkiri9Mrk"/>
    <w:qFormat/>
    <w:pPr>
      <w:spacing w:before="240" w:after="60" w:line="240" w:lineRule="auto"/>
      <w:ind w:left="1584" w:hanging="1584"/>
      <w:jc w:val="both"/>
      <w:outlineLvl w:val="8"/>
    </w:pPr>
    <w:rPr>
      <w:rFonts w:ascii="Arial" w:eastAsia="Times New Roman" w:hAnsi="Arial"/>
      <w:i/>
      <w:sz w:val="18"/>
      <w:lang w:eastAsia="en-GB"/>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CaptionChar">
    <w:name w:val="Caption Char"/>
    <w:uiPriority w:val="99"/>
  </w:style>
  <w:style w:type="table" w:styleId="Helekontuurtabel">
    <w:name w:val="Grid Table Light"/>
    <w:basedOn w:val="Normaaltabel"/>
    <w:uiPriority w:val="59"/>
    <w:pPr>
      <w:spacing w:after="0" w:line="240" w:lineRule="auto"/>
    </w:pPr>
    <w:tblPr/>
  </w:style>
  <w:style w:type="table" w:styleId="Tavatabel1">
    <w:name w:val="Plain Table 1"/>
    <w:basedOn w:val="Normaaltabel"/>
    <w:uiPriority w:val="59"/>
    <w:pPr>
      <w:spacing w:after="0" w:line="240" w:lineRule="auto"/>
    </w:pP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style>
  <w:style w:type="table" w:styleId="Tavatabel2">
    <w:name w:val="Plain Table 2"/>
    <w:basedOn w:val="Normaaltabel"/>
    <w:uiPriority w:val="59"/>
    <w:pPr>
      <w:spacing w:after="0" w:line="240" w:lineRule="auto"/>
    </w:p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2Vert">
      <w:tblPr/>
      <w:tcPr>
        <w:tcBorders>
          <w:left w:val="single" w:sz="4" w:space="0" w:color="000000" w:themeColor="text1"/>
          <w:right w:val="single" w:sz="4" w:space="0" w:color="000000" w:themeColor="text1"/>
        </w:tcBorders>
      </w:tcPr>
    </w:tblStylePr>
  </w:style>
  <w:style w:type="table" w:styleId="Tavatabel3">
    <w:name w:val="Plain Table 3"/>
    <w:basedOn w:val="Normaaltab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vatabel4">
    <w:name w:val="Plain Table 4"/>
    <w:basedOn w:val="Normaaltabel"/>
    <w:uiPriority w:val="99"/>
    <w:pPr>
      <w:spacing w:after="0" w:line="240" w:lineRule="auto"/>
    </w:pP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Tavatabel5">
    <w:name w:val="Plain Table 5"/>
    <w:basedOn w:val="Normaaltabel"/>
    <w:uiPriority w:val="99"/>
    <w:pPr>
      <w:spacing w:after="0" w:line="240" w:lineRule="auto"/>
    </w:pPr>
    <w:tblPr>
      <w:tblStyleRowBandSize w:val="1"/>
      <w:tblStyleColBandSize w:val="1"/>
    </w:tblPr>
    <w:tcPr>
      <w:shd w:val="clear" w:color="F2F2F2" w:themeColor="text1" w:themeTint="0D" w:fill="F2F2F2" w:themeFill="text1" w:themeFillTint="0D"/>
    </w:tc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style>
  <w:style w:type="table" w:styleId="Heleruuttabel1">
    <w:name w:val="Grid Table 1 Light"/>
    <w:basedOn w:val="Normaaltab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Heleruuttabel1rhk1">
    <w:name w:val="Grid Table 1 Light Accent 1"/>
    <w:basedOn w:val="Normaaltabel"/>
    <w:uiPriority w:val="99"/>
    <w:pPr>
      <w:spacing w:after="0" w:line="240" w:lineRule="auto"/>
    </w:pPr>
    <w:tblPr>
      <w:tblStyleRowBandSize w:val="1"/>
      <w:tblStyleColBandSize w:val="1"/>
      <w:tblBorders>
        <w:top w:val="single" w:sz="4" w:space="0" w:color="B4C0DF" w:themeColor="accent1" w:themeTint="67"/>
        <w:left w:val="single" w:sz="4" w:space="0" w:color="B4C0DF" w:themeColor="accent1" w:themeTint="67"/>
        <w:bottom w:val="single" w:sz="4" w:space="0" w:color="B4C0DF" w:themeColor="accent1" w:themeTint="67"/>
        <w:right w:val="single" w:sz="4" w:space="0" w:color="B4C0DF" w:themeColor="accent1" w:themeTint="67"/>
        <w:insideH w:val="single" w:sz="4" w:space="0" w:color="B4C0DF" w:themeColor="accent1" w:themeTint="67"/>
        <w:insideV w:val="single" w:sz="4" w:space="0" w:color="B4C0DF" w:themeColor="accent1" w:themeTint="67"/>
      </w:tblBorders>
    </w:tblPr>
    <w:tblStylePr w:type="firstRow">
      <w:rPr>
        <w:b/>
        <w:color w:val="404040"/>
      </w:rPr>
      <w:tblPr/>
      <w:tcPr>
        <w:tcBorders>
          <w:bottom w:val="single" w:sz="12" w:space="0" w:color="93A4D0"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4C0DF" w:themeColor="accent1" w:themeTint="67"/>
          <w:left w:val="single" w:sz="4" w:space="0" w:color="B4C0DF" w:themeColor="accent1" w:themeTint="67"/>
          <w:bottom w:val="single" w:sz="4" w:space="0" w:color="B4C0DF" w:themeColor="accent1" w:themeTint="67"/>
          <w:right w:val="single" w:sz="4" w:space="0" w:color="B4C0DF" w:themeColor="accent1" w:themeTint="67"/>
        </w:tcBorders>
      </w:tcPr>
    </w:tblStylePr>
  </w:style>
  <w:style w:type="table" w:styleId="Helekontuurtabel1rhk2">
    <w:name w:val="Grid Table 1 Light Accent 2"/>
    <w:basedOn w:val="Normaaltabel"/>
    <w:uiPriority w:val="99"/>
    <w:pPr>
      <w:spacing w:after="0" w:line="240" w:lineRule="auto"/>
    </w:pPr>
    <w:tblPr>
      <w:tblStyleRowBandSize w:val="1"/>
      <w:tblStyleColBandSize w:val="1"/>
      <w:tblBorders>
        <w:top w:val="single" w:sz="4" w:space="0" w:color="BFD7EC" w:themeColor="accent2" w:themeTint="67"/>
        <w:left w:val="single" w:sz="4" w:space="0" w:color="BFD7EC" w:themeColor="accent2" w:themeTint="67"/>
        <w:bottom w:val="single" w:sz="4" w:space="0" w:color="BFD7EC" w:themeColor="accent2" w:themeTint="67"/>
        <w:right w:val="single" w:sz="4" w:space="0" w:color="BFD7EC" w:themeColor="accent2" w:themeTint="67"/>
        <w:insideH w:val="single" w:sz="4" w:space="0" w:color="BFD7EC" w:themeColor="accent2" w:themeTint="67"/>
        <w:insideV w:val="single" w:sz="4" w:space="0" w:color="BFD7EC" w:themeColor="accent2" w:themeTint="67"/>
      </w:tblBorders>
    </w:tblPr>
    <w:tblStylePr w:type="firstRow">
      <w:rPr>
        <w:b/>
        <w:color w:val="404040"/>
      </w:rPr>
      <w:tblPr/>
      <w:tcPr>
        <w:tcBorders>
          <w:bottom w:val="single" w:sz="12" w:space="0" w:color="A3C5E4"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FD7EC" w:themeColor="accent2" w:themeTint="67"/>
          <w:left w:val="single" w:sz="4" w:space="0" w:color="BFD7EC" w:themeColor="accent2" w:themeTint="67"/>
          <w:bottom w:val="single" w:sz="4" w:space="0" w:color="BFD7EC" w:themeColor="accent2" w:themeTint="67"/>
          <w:right w:val="single" w:sz="4" w:space="0" w:color="BFD7EC" w:themeColor="accent2" w:themeTint="67"/>
        </w:tcBorders>
      </w:tcPr>
    </w:tblStylePr>
  </w:style>
  <w:style w:type="table" w:styleId="7Helekontuurtabel1rhk3">
    <w:name w:val="Grid Table 1 Light Accent 3"/>
    <w:basedOn w:val="Normaaltabel"/>
    <w:uiPriority w:val="99"/>
    <w:pPr>
      <w:spacing w:after="0" w:line="240" w:lineRule="auto"/>
    </w:pPr>
    <w:tblPr>
      <w:tblStyleRowBandSize w:val="1"/>
      <w:tblStyleColBandSize w:val="1"/>
      <w:tblBorders>
        <w:top w:val="single" w:sz="4" w:space="0" w:color="A8CBEE" w:themeColor="accent3" w:themeTint="67"/>
        <w:left w:val="single" w:sz="4" w:space="0" w:color="A8CBEE" w:themeColor="accent3" w:themeTint="67"/>
        <w:bottom w:val="single" w:sz="4" w:space="0" w:color="A8CBEE" w:themeColor="accent3" w:themeTint="67"/>
        <w:right w:val="single" w:sz="4" w:space="0" w:color="A8CBEE" w:themeColor="accent3" w:themeTint="67"/>
        <w:insideH w:val="single" w:sz="4" w:space="0" w:color="A8CBEE" w:themeColor="accent3" w:themeTint="67"/>
        <w:insideV w:val="single" w:sz="4" w:space="0" w:color="A8CBEE" w:themeColor="accent3" w:themeTint="67"/>
      </w:tblBorders>
    </w:tblPr>
    <w:tblStylePr w:type="firstRow">
      <w:rPr>
        <w:b/>
        <w:color w:val="404040"/>
      </w:rPr>
      <w:tblPr/>
      <w:tcPr>
        <w:tcBorders>
          <w:bottom w:val="single" w:sz="12" w:space="0" w:color="81B3E7"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A8CBEE" w:themeColor="accent3" w:themeTint="67"/>
          <w:left w:val="single" w:sz="4" w:space="0" w:color="A8CBEE" w:themeColor="accent3" w:themeTint="67"/>
          <w:bottom w:val="single" w:sz="4" w:space="0" w:color="A8CBEE" w:themeColor="accent3" w:themeTint="67"/>
          <w:right w:val="single" w:sz="4" w:space="0" w:color="A8CBEE" w:themeColor="accent3" w:themeTint="67"/>
        </w:tcBorders>
      </w:tcPr>
    </w:tblStylePr>
  </w:style>
  <w:style w:type="table" w:styleId="Heleruuttabel1rhk4">
    <w:name w:val="Grid Table 1 Light Accent 4"/>
    <w:basedOn w:val="Normaaltabel"/>
    <w:uiPriority w:val="99"/>
    <w:pPr>
      <w:spacing w:after="0" w:line="240" w:lineRule="auto"/>
    </w:pPr>
    <w:tblPr>
      <w:tblStyleRowBandSize w:val="1"/>
      <w:tblStyleColBandSize w:val="1"/>
      <w:tblBorders>
        <w:top w:val="single" w:sz="4" w:space="0" w:color="CBD1DC" w:themeColor="accent4" w:themeTint="67"/>
        <w:left w:val="single" w:sz="4" w:space="0" w:color="CBD1DC" w:themeColor="accent4" w:themeTint="67"/>
        <w:bottom w:val="single" w:sz="4" w:space="0" w:color="CBD1DC" w:themeColor="accent4" w:themeTint="67"/>
        <w:right w:val="single" w:sz="4" w:space="0" w:color="CBD1DC" w:themeColor="accent4" w:themeTint="67"/>
        <w:insideH w:val="single" w:sz="4" w:space="0" w:color="CBD1DC" w:themeColor="accent4" w:themeTint="67"/>
        <w:insideV w:val="single" w:sz="4" w:space="0" w:color="CBD1DC" w:themeColor="accent4" w:themeTint="67"/>
      </w:tblBorders>
    </w:tblPr>
    <w:tblStylePr w:type="firstRow">
      <w:rPr>
        <w:b/>
        <w:color w:val="404040"/>
      </w:rPr>
      <w:tblPr/>
      <w:tcPr>
        <w:tcBorders>
          <w:bottom w:val="single" w:sz="12" w:space="0" w:color="B4BDCC"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D1DC" w:themeColor="accent4" w:themeTint="67"/>
          <w:left w:val="single" w:sz="4" w:space="0" w:color="CBD1DC" w:themeColor="accent4" w:themeTint="67"/>
          <w:bottom w:val="single" w:sz="4" w:space="0" w:color="CBD1DC" w:themeColor="accent4" w:themeTint="67"/>
          <w:right w:val="single" w:sz="4" w:space="0" w:color="CBD1DC" w:themeColor="accent4" w:themeTint="67"/>
        </w:tcBorders>
      </w:tcPr>
    </w:tblStylePr>
  </w:style>
  <w:style w:type="table" w:styleId="Heleruuttabel1rhk5">
    <w:name w:val="Grid Table 1 Light Accent 5"/>
    <w:basedOn w:val="Normaaltabel"/>
    <w:uiPriority w:val="99"/>
    <w:pPr>
      <w:spacing w:after="0" w:line="240" w:lineRule="auto"/>
    </w:pPr>
    <w:tblPr>
      <w:tblStyleRowBandSize w:val="1"/>
      <w:tblStyleColBandSize w:val="1"/>
      <w:tblBorders>
        <w:top w:val="single" w:sz="4" w:space="0" w:color="BCD9DE" w:themeColor="accent5" w:themeTint="67"/>
        <w:left w:val="single" w:sz="4" w:space="0" w:color="BCD9DE" w:themeColor="accent5" w:themeTint="67"/>
        <w:bottom w:val="single" w:sz="4" w:space="0" w:color="BCD9DE" w:themeColor="accent5" w:themeTint="67"/>
        <w:right w:val="single" w:sz="4" w:space="0" w:color="BCD9DE" w:themeColor="accent5" w:themeTint="67"/>
        <w:insideH w:val="single" w:sz="4" w:space="0" w:color="BCD9DE" w:themeColor="accent5" w:themeTint="67"/>
        <w:insideV w:val="single" w:sz="4" w:space="0" w:color="BCD9DE" w:themeColor="accent5" w:themeTint="67"/>
      </w:tblBorders>
    </w:tblPr>
    <w:tblStylePr w:type="firstRow">
      <w:rPr>
        <w:b/>
        <w:color w:val="404040"/>
      </w:rPr>
      <w:tblPr/>
      <w:tcPr>
        <w:tcBorders>
          <w:bottom w:val="single" w:sz="12" w:space="0" w:color="9EC8CF"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9DE" w:themeColor="accent5" w:themeTint="67"/>
          <w:left w:val="single" w:sz="4" w:space="0" w:color="BCD9DE" w:themeColor="accent5" w:themeTint="67"/>
          <w:bottom w:val="single" w:sz="4" w:space="0" w:color="BCD9DE" w:themeColor="accent5" w:themeTint="67"/>
          <w:right w:val="single" w:sz="4" w:space="0" w:color="BCD9DE" w:themeColor="accent5" w:themeTint="67"/>
        </w:tcBorders>
      </w:tcPr>
    </w:tblStylePr>
  </w:style>
  <w:style w:type="table" w:styleId="Heleruuttabel1rhk6">
    <w:name w:val="Grid Table 1 Light Accent 6"/>
    <w:basedOn w:val="Normaaltabel"/>
    <w:uiPriority w:val="99"/>
    <w:pPr>
      <w:spacing w:after="0" w:line="240" w:lineRule="auto"/>
    </w:pPr>
    <w:tblPr>
      <w:tblStyleRowBandSize w:val="1"/>
      <w:tblStyleColBandSize w:val="1"/>
      <w:tblBorders>
        <w:top w:val="single" w:sz="4" w:space="0" w:color="D7D2D8" w:themeColor="accent6" w:themeTint="67"/>
        <w:left w:val="single" w:sz="4" w:space="0" w:color="D7D2D8" w:themeColor="accent6" w:themeTint="67"/>
        <w:bottom w:val="single" w:sz="4" w:space="0" w:color="D7D2D8" w:themeColor="accent6" w:themeTint="67"/>
        <w:right w:val="single" w:sz="4" w:space="0" w:color="D7D2D8" w:themeColor="accent6" w:themeTint="67"/>
        <w:insideH w:val="single" w:sz="4" w:space="0" w:color="D7D2D8" w:themeColor="accent6" w:themeTint="67"/>
        <w:insideV w:val="single" w:sz="4" w:space="0" w:color="D7D2D8" w:themeColor="accent6" w:themeTint="67"/>
      </w:tblBorders>
    </w:tblPr>
    <w:tblStylePr w:type="firstRow">
      <w:rPr>
        <w:b/>
        <w:color w:val="404040"/>
      </w:rPr>
      <w:tblPr/>
      <w:tcPr>
        <w:tcBorders>
          <w:bottom w:val="single" w:sz="12" w:space="0" w:color="C5BEC7"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7D2D8" w:themeColor="accent6" w:themeTint="67"/>
          <w:left w:val="single" w:sz="4" w:space="0" w:color="D7D2D8" w:themeColor="accent6" w:themeTint="67"/>
          <w:bottom w:val="single" w:sz="4" w:space="0" w:color="D7D2D8" w:themeColor="accent6" w:themeTint="67"/>
          <w:right w:val="single" w:sz="4" w:space="0" w:color="D7D2D8" w:themeColor="accent6" w:themeTint="67"/>
        </w:tcBorders>
      </w:tcPr>
    </w:tblStylePr>
  </w:style>
  <w:style w:type="table" w:styleId="Ruuttabel2">
    <w:name w:val="Grid Table 2"/>
    <w:basedOn w:val="Normaaltabel"/>
    <w:uiPriority w:val="99"/>
    <w:pPr>
      <w:spacing w:after="0" w:line="240" w:lineRule="auto"/>
    </w:pPr>
    <w:tblPr>
      <w:tblStyleRowBandSize w:val="1"/>
      <w:tblStyleColBandSize w:val="1"/>
    </w:tblPr>
    <w:tcPr>
      <w:shd w:val="clear" w:color="CBCBCB" w:themeColor="text1" w:themeTint="34" w:fill="CBCBCB" w:themeFill="text1" w:themeFillTint="34"/>
    </w:tc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StylePr>
  </w:style>
  <w:style w:type="table" w:styleId="Ruuttabel2rhk1">
    <w:name w:val="Grid Table 2 Accent 1"/>
    <w:basedOn w:val="Normaaltabel"/>
    <w:uiPriority w:val="99"/>
    <w:pPr>
      <w:spacing w:after="0" w:line="240" w:lineRule="auto"/>
    </w:pPr>
    <w:tblPr>
      <w:tblStyleRowBandSize w:val="1"/>
      <w:tblStyleColBandSize w:val="1"/>
    </w:tblPr>
    <w:tcPr>
      <w:shd w:val="clear" w:color="D9DFEE" w:themeColor="accent1" w:themeTint="34" w:fill="D9DFEE" w:themeFill="accent1" w:themeFillTint="34"/>
    </w:tcPr>
    <w:tblStylePr w:type="firstRow">
      <w:rPr>
        <w:b/>
        <w:color w:val="404040"/>
      </w:rPr>
      <w:tblPr/>
      <w:tcPr>
        <w:tcBorders>
          <w:top w:val="none" w:sz="4" w:space="0" w:color="000000"/>
          <w:left w:val="none" w:sz="4" w:space="0" w:color="000000"/>
          <w:bottom w:val="single" w:sz="12" w:space="0" w:color="5570B6" w:themeColor="accent1" w:themeTint="EA"/>
          <w:right w:val="none" w:sz="4" w:space="0" w:color="000000"/>
        </w:tcBorders>
        <w:shd w:val="clear" w:color="FFFFFF" w:fill="auto"/>
      </w:tcPr>
    </w:tblStylePr>
    <w:tblStylePr w:type="lastRow">
      <w:rPr>
        <w:b/>
        <w:color w:val="404040"/>
      </w:rPr>
      <w:tblPr/>
      <w:tcPr>
        <w:tcBorders>
          <w:top w:val="single" w:sz="4" w:space="0" w:color="5570B6"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9DFEE" w:themeColor="accent1" w:themeTint="34" w:fill="D9DFEE" w:themeFill="accent1" w:themeFillTint="34"/>
      </w:tcPr>
    </w:tblStylePr>
    <w:tblStylePr w:type="band1Horz">
      <w:rPr>
        <w:rFonts w:ascii="Arial" w:hAnsi="Arial"/>
        <w:color w:val="404040"/>
        <w:sz w:val="22"/>
      </w:rPr>
    </w:tblStylePr>
  </w:style>
  <w:style w:type="table" w:styleId="Ruuttabel2rhk2">
    <w:name w:val="Grid Table 2 Accent 2"/>
    <w:basedOn w:val="Normaaltabel"/>
    <w:uiPriority w:val="99"/>
    <w:pPr>
      <w:spacing w:after="0" w:line="240" w:lineRule="auto"/>
    </w:pPr>
    <w:tblPr>
      <w:tblStyleRowBandSize w:val="1"/>
      <w:tblStyleColBandSize w:val="1"/>
    </w:tblPr>
    <w:tcPr>
      <w:shd w:val="clear" w:color="E0EBF6" w:themeColor="accent2" w:themeTint="32" w:fill="E0EBF6" w:themeFill="accent2" w:themeFillTint="32"/>
    </w:tcPr>
    <w:tblStylePr w:type="firstRow">
      <w:rPr>
        <w:b/>
        <w:color w:val="404040"/>
      </w:rPr>
      <w:tblPr/>
      <w:tcPr>
        <w:tcBorders>
          <w:top w:val="none" w:sz="4" w:space="0" w:color="000000"/>
          <w:left w:val="none" w:sz="4" w:space="0" w:color="000000"/>
          <w:bottom w:val="single" w:sz="12" w:space="0" w:color="A1C4E3" w:themeColor="accent2" w:themeTint="97"/>
          <w:right w:val="none" w:sz="4" w:space="0" w:color="000000"/>
        </w:tcBorders>
        <w:shd w:val="clear" w:color="FFFFFF" w:fill="auto"/>
      </w:tcPr>
    </w:tblStylePr>
    <w:tblStylePr w:type="lastRow">
      <w:rPr>
        <w:b/>
        <w:color w:val="404040"/>
      </w:rPr>
      <w:tblPr/>
      <w:tcPr>
        <w:tcBorders>
          <w:top w:val="single" w:sz="4" w:space="0" w:color="A1C4E3"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0EBF6" w:themeColor="accent2" w:themeTint="32" w:fill="E0EBF6" w:themeFill="accent2" w:themeFillTint="32"/>
      </w:tcPr>
    </w:tblStylePr>
    <w:tblStylePr w:type="band1Horz">
      <w:rPr>
        <w:rFonts w:ascii="Arial" w:hAnsi="Arial"/>
        <w:color w:val="404040"/>
        <w:sz w:val="22"/>
      </w:rPr>
    </w:tblStylePr>
  </w:style>
  <w:style w:type="table" w:styleId="Ruuttabel2rhk3">
    <w:name w:val="Grid Table 2 Accent 3"/>
    <w:basedOn w:val="Normaaltabel"/>
    <w:uiPriority w:val="99"/>
    <w:pPr>
      <w:spacing w:after="0" w:line="240" w:lineRule="auto"/>
    </w:pPr>
    <w:tblPr>
      <w:tblStyleRowBandSize w:val="1"/>
      <w:tblStyleColBandSize w:val="1"/>
    </w:tblPr>
    <w:tcPr>
      <w:shd w:val="clear" w:color="D3E4F6" w:themeColor="accent3" w:themeTint="34" w:fill="D3E4F6" w:themeFill="accent3" w:themeFillTint="34"/>
    </w:tcPr>
    <w:tblStylePr w:type="firstRow">
      <w:rPr>
        <w:b/>
        <w:color w:val="404040"/>
      </w:rPr>
      <w:tblPr/>
      <w:tcPr>
        <w:tcBorders>
          <w:top w:val="none" w:sz="4" w:space="0" w:color="000000"/>
          <w:left w:val="none" w:sz="4" w:space="0" w:color="000000"/>
          <w:bottom w:val="single" w:sz="12" w:space="0" w:color="297FD5" w:themeColor="accent3" w:themeTint="FE"/>
          <w:right w:val="none" w:sz="4" w:space="0" w:color="000000"/>
        </w:tcBorders>
        <w:shd w:val="clear" w:color="FFFFFF" w:fill="auto"/>
      </w:tcPr>
    </w:tblStylePr>
    <w:tblStylePr w:type="lastRow">
      <w:rPr>
        <w:b/>
        <w:color w:val="404040"/>
      </w:rPr>
      <w:tblPr/>
      <w:tcPr>
        <w:tcBorders>
          <w:top w:val="single" w:sz="4" w:space="0" w:color="297FD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3E4F6" w:themeColor="accent3" w:themeTint="34" w:fill="D3E4F6" w:themeFill="accent3" w:themeFillTint="34"/>
      </w:tcPr>
    </w:tblStylePr>
    <w:tblStylePr w:type="band1Horz">
      <w:rPr>
        <w:rFonts w:ascii="Arial" w:hAnsi="Arial"/>
        <w:color w:val="404040"/>
        <w:sz w:val="22"/>
      </w:rPr>
    </w:tblStylePr>
  </w:style>
  <w:style w:type="table" w:styleId="Ruuttabel2rhk4">
    <w:name w:val="Grid Table 2 Accent 4"/>
    <w:basedOn w:val="Normaaltabel"/>
    <w:uiPriority w:val="99"/>
    <w:pPr>
      <w:spacing w:after="0" w:line="240" w:lineRule="auto"/>
    </w:pPr>
    <w:tblPr>
      <w:tblStyleRowBandSize w:val="1"/>
      <w:tblStyleColBandSize w:val="1"/>
    </w:tblPr>
    <w:tcPr>
      <w:shd w:val="clear" w:color="E4E8ED" w:themeColor="accent4" w:themeTint="34" w:fill="E4E8ED" w:themeFill="accent4" w:themeFillTint="34"/>
    </w:tcPr>
    <w:tblStylePr w:type="firstRow">
      <w:rPr>
        <w:b/>
        <w:color w:val="404040"/>
      </w:rPr>
      <w:tblPr/>
      <w:tcPr>
        <w:tcBorders>
          <w:top w:val="none" w:sz="4" w:space="0" w:color="000000"/>
          <w:left w:val="none" w:sz="4" w:space="0" w:color="000000"/>
          <w:bottom w:val="single" w:sz="12" w:space="0" w:color="B1BBCB" w:themeColor="accent4" w:themeTint="9A"/>
          <w:right w:val="none" w:sz="4" w:space="0" w:color="000000"/>
        </w:tcBorders>
        <w:shd w:val="clear" w:color="FFFFFF" w:fill="auto"/>
      </w:tcPr>
    </w:tblStylePr>
    <w:tblStylePr w:type="lastRow">
      <w:rPr>
        <w:b/>
        <w:color w:val="404040"/>
      </w:rPr>
      <w:tblPr/>
      <w:tcPr>
        <w:tcBorders>
          <w:top w:val="single" w:sz="4" w:space="0" w:color="B1BBCB"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4E8ED" w:themeColor="accent4" w:themeTint="34" w:fill="E4E8ED" w:themeFill="accent4" w:themeFillTint="34"/>
      </w:tcPr>
    </w:tblStylePr>
    <w:tblStylePr w:type="band1Horz">
      <w:rPr>
        <w:rFonts w:ascii="Arial" w:hAnsi="Arial"/>
        <w:color w:val="404040"/>
        <w:sz w:val="22"/>
      </w:rPr>
    </w:tblStylePr>
  </w:style>
  <w:style w:type="table" w:styleId="Ruuttabel2rhk5">
    <w:name w:val="Grid Table 2 Accent 5"/>
    <w:basedOn w:val="Normaaltabel"/>
    <w:uiPriority w:val="99"/>
    <w:pPr>
      <w:spacing w:after="0" w:line="240" w:lineRule="auto"/>
    </w:pPr>
    <w:tblPr>
      <w:tblStyleRowBandSize w:val="1"/>
      <w:tblStyleColBandSize w:val="1"/>
    </w:tblPr>
    <w:tcPr>
      <w:shd w:val="clear" w:color="DDEBEE" w:themeColor="accent5" w:themeTint="34" w:fill="DDEBEE" w:themeFill="accent5" w:themeFillTint="34"/>
    </w:tcPr>
    <w:tblStylePr w:type="firstRow">
      <w:rPr>
        <w:b/>
        <w:color w:val="404040"/>
      </w:rPr>
      <w:tblPr/>
      <w:tcPr>
        <w:tcBorders>
          <w:top w:val="none" w:sz="4" w:space="0" w:color="000000"/>
          <w:left w:val="none" w:sz="4" w:space="0" w:color="000000"/>
          <w:bottom w:val="single" w:sz="12" w:space="0" w:color="5AA2AE" w:themeColor="accent5"/>
          <w:right w:val="none" w:sz="4" w:space="0" w:color="000000"/>
        </w:tcBorders>
        <w:shd w:val="clear" w:color="FFFFFF" w:fill="auto"/>
      </w:tcPr>
    </w:tblStylePr>
    <w:tblStylePr w:type="lastRow">
      <w:rPr>
        <w:b/>
        <w:color w:val="404040"/>
      </w:rPr>
      <w:tblPr/>
      <w:tcPr>
        <w:tcBorders>
          <w:top w:val="single" w:sz="4" w:space="0" w:color="5AA2AE"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BEE" w:themeColor="accent5" w:themeTint="34" w:fill="DDEBEE" w:themeFill="accent5" w:themeFillTint="34"/>
      </w:tcPr>
    </w:tblStylePr>
    <w:tblStylePr w:type="band1Horz">
      <w:rPr>
        <w:rFonts w:ascii="Arial" w:hAnsi="Arial"/>
        <w:color w:val="404040"/>
        <w:sz w:val="22"/>
      </w:rPr>
    </w:tblStylePr>
  </w:style>
  <w:style w:type="table" w:styleId="Ruuttabel2rhk6">
    <w:name w:val="Grid Table 2 Accent 6"/>
    <w:basedOn w:val="Normaaltabel"/>
    <w:uiPriority w:val="99"/>
    <w:pPr>
      <w:spacing w:after="0" w:line="240" w:lineRule="auto"/>
    </w:pPr>
    <w:tblPr>
      <w:tblStyleRowBandSize w:val="1"/>
      <w:tblStyleColBandSize w:val="1"/>
    </w:tblPr>
    <w:tcPr>
      <w:shd w:val="clear" w:color="EAE8EB" w:themeColor="accent6" w:themeTint="34" w:fill="EAE8EB" w:themeFill="accent6" w:themeFillTint="34"/>
    </w:tcPr>
    <w:tblStylePr w:type="firstRow">
      <w:rPr>
        <w:b/>
        <w:color w:val="404040"/>
      </w:rPr>
      <w:tblPr/>
      <w:tcPr>
        <w:tcBorders>
          <w:top w:val="none" w:sz="4" w:space="0" w:color="000000"/>
          <w:left w:val="none" w:sz="4" w:space="0" w:color="000000"/>
          <w:bottom w:val="single" w:sz="12" w:space="0" w:color="9D90A0" w:themeColor="accent6"/>
          <w:right w:val="none" w:sz="4" w:space="0" w:color="000000"/>
        </w:tcBorders>
        <w:shd w:val="clear" w:color="FFFFFF" w:fill="auto"/>
      </w:tcPr>
    </w:tblStylePr>
    <w:tblStylePr w:type="lastRow">
      <w:rPr>
        <w:b/>
        <w:color w:val="404040"/>
      </w:rPr>
      <w:tblPr/>
      <w:tcPr>
        <w:tcBorders>
          <w:top w:val="single" w:sz="4" w:space="0" w:color="9D90A0"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E8EB" w:themeColor="accent6" w:themeTint="34" w:fill="EAE8EB" w:themeFill="accent6" w:themeFillTint="34"/>
      </w:tcPr>
    </w:tblStylePr>
    <w:tblStylePr w:type="band1Horz">
      <w:rPr>
        <w:rFonts w:ascii="Arial" w:hAnsi="Arial"/>
        <w:color w:val="404040"/>
        <w:sz w:val="22"/>
      </w:rPr>
    </w:tblStylePr>
  </w:style>
  <w:style w:type="table" w:styleId="Ruuttabel3">
    <w:name w:val="Grid Table 3"/>
    <w:basedOn w:val="Normaaltab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Ruuttabel3rhk1">
    <w:name w:val="Grid Table 3 Accent 1"/>
    <w:basedOn w:val="Normaaltabel"/>
    <w:uiPriority w:val="99"/>
    <w:pPr>
      <w:spacing w:after="0" w:line="240" w:lineRule="auto"/>
    </w:pPr>
    <w:tblPr>
      <w:tblStyleRowBandSize w:val="1"/>
      <w:tblStyleColBandSize w:val="1"/>
      <w:tblBorders>
        <w:bottom w:val="single" w:sz="4" w:space="0" w:color="5570B6" w:themeColor="accent1" w:themeTint="EA"/>
        <w:insideH w:val="single" w:sz="4" w:space="0" w:color="5570B6" w:themeColor="accent1" w:themeTint="EA"/>
        <w:insideV w:val="single" w:sz="4" w:space="0" w:color="5570B6"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9DFEE" w:themeColor="accent1" w:themeTint="34" w:fill="D9DFEE" w:themeFill="accent1" w:themeFillTint="34"/>
      </w:tcPr>
    </w:tblStylePr>
    <w:tblStylePr w:type="band1Horz">
      <w:rPr>
        <w:rFonts w:ascii="Arial" w:hAnsi="Arial"/>
        <w:color w:val="404040"/>
        <w:sz w:val="22"/>
      </w:rPr>
      <w:tblPr/>
      <w:tcPr>
        <w:shd w:val="clear" w:color="D9DFEE" w:themeColor="accent1" w:themeTint="34" w:fill="D9DFEE" w:themeFill="accent1" w:themeFillTint="34"/>
      </w:tcPr>
    </w:tblStylePr>
  </w:style>
  <w:style w:type="table" w:styleId="Ruuttabel3rhk2">
    <w:name w:val="Grid Table 3 Accent 2"/>
    <w:basedOn w:val="Normaaltabel"/>
    <w:uiPriority w:val="99"/>
    <w:pPr>
      <w:spacing w:after="0" w:line="240" w:lineRule="auto"/>
    </w:pPr>
    <w:tblPr>
      <w:tblStyleRowBandSize w:val="1"/>
      <w:tblStyleColBandSize w:val="1"/>
      <w:tblBorders>
        <w:bottom w:val="single" w:sz="4" w:space="0" w:color="A1C4E3" w:themeColor="accent2" w:themeTint="97"/>
        <w:insideH w:val="single" w:sz="4" w:space="0" w:color="A1C4E3" w:themeColor="accent2" w:themeTint="97"/>
        <w:insideV w:val="single" w:sz="4" w:space="0" w:color="A1C4E3"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0EBF6" w:themeColor="accent2" w:themeTint="32" w:fill="E0EBF6" w:themeFill="accent2" w:themeFillTint="32"/>
      </w:tcPr>
    </w:tblStylePr>
    <w:tblStylePr w:type="band1Horz">
      <w:rPr>
        <w:rFonts w:ascii="Arial" w:hAnsi="Arial"/>
        <w:color w:val="404040"/>
        <w:sz w:val="22"/>
      </w:rPr>
      <w:tblPr/>
      <w:tcPr>
        <w:shd w:val="clear" w:color="E0EBF6" w:themeColor="accent2" w:themeTint="32" w:fill="E0EBF6" w:themeFill="accent2" w:themeFillTint="32"/>
      </w:tcPr>
    </w:tblStylePr>
  </w:style>
  <w:style w:type="table" w:styleId="Ruuttabel3rhk3">
    <w:name w:val="Grid Table 3 Accent 3"/>
    <w:basedOn w:val="Normaaltabel"/>
    <w:uiPriority w:val="99"/>
    <w:pPr>
      <w:spacing w:after="0" w:line="240" w:lineRule="auto"/>
    </w:pPr>
    <w:tblPr>
      <w:tblStyleRowBandSize w:val="1"/>
      <w:tblStyleColBandSize w:val="1"/>
      <w:tblBorders>
        <w:bottom w:val="single" w:sz="4" w:space="0" w:color="297FD5" w:themeColor="accent3" w:themeTint="FE"/>
        <w:insideH w:val="single" w:sz="4" w:space="0" w:color="297FD5" w:themeColor="accent3" w:themeTint="FE"/>
        <w:insideV w:val="single" w:sz="4" w:space="0" w:color="297FD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3E4F6" w:themeColor="accent3" w:themeTint="34" w:fill="D3E4F6" w:themeFill="accent3" w:themeFillTint="34"/>
      </w:tcPr>
    </w:tblStylePr>
    <w:tblStylePr w:type="band1Horz">
      <w:rPr>
        <w:rFonts w:ascii="Arial" w:hAnsi="Arial"/>
        <w:color w:val="404040"/>
        <w:sz w:val="22"/>
      </w:rPr>
      <w:tblPr/>
      <w:tcPr>
        <w:shd w:val="clear" w:color="D3E4F6" w:themeColor="accent3" w:themeTint="34" w:fill="D3E4F6" w:themeFill="accent3" w:themeFillTint="34"/>
      </w:tcPr>
    </w:tblStylePr>
  </w:style>
  <w:style w:type="table" w:styleId="Ruuttabel3rhk4">
    <w:name w:val="Grid Table 3 Accent 4"/>
    <w:basedOn w:val="Normaaltabel"/>
    <w:uiPriority w:val="99"/>
    <w:pPr>
      <w:spacing w:after="0" w:line="240" w:lineRule="auto"/>
    </w:pPr>
    <w:tblPr>
      <w:tblStyleRowBandSize w:val="1"/>
      <w:tblStyleColBandSize w:val="1"/>
      <w:tblBorders>
        <w:bottom w:val="single" w:sz="4" w:space="0" w:color="B1BBCB" w:themeColor="accent4" w:themeTint="9A"/>
        <w:insideH w:val="single" w:sz="4" w:space="0" w:color="B1BBCB" w:themeColor="accent4" w:themeTint="9A"/>
        <w:insideV w:val="single" w:sz="4" w:space="0" w:color="B1BBCB"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4E8ED" w:themeColor="accent4" w:themeTint="34" w:fill="E4E8ED" w:themeFill="accent4" w:themeFillTint="34"/>
      </w:tcPr>
    </w:tblStylePr>
    <w:tblStylePr w:type="band1Horz">
      <w:rPr>
        <w:rFonts w:ascii="Arial" w:hAnsi="Arial"/>
        <w:color w:val="404040"/>
        <w:sz w:val="22"/>
      </w:rPr>
      <w:tblPr/>
      <w:tcPr>
        <w:shd w:val="clear" w:color="E4E8ED" w:themeColor="accent4" w:themeTint="34" w:fill="E4E8ED" w:themeFill="accent4" w:themeFillTint="34"/>
      </w:tcPr>
    </w:tblStylePr>
  </w:style>
  <w:style w:type="table" w:styleId="Ruuttabel3rhk5">
    <w:name w:val="Grid Table 3 Accent 5"/>
    <w:basedOn w:val="Normaaltabel"/>
    <w:uiPriority w:val="99"/>
    <w:pPr>
      <w:spacing w:after="0" w:line="240" w:lineRule="auto"/>
    </w:pPr>
    <w:tblPr>
      <w:tblStyleRowBandSize w:val="1"/>
      <w:tblStyleColBandSize w:val="1"/>
      <w:tblBorders>
        <w:bottom w:val="single" w:sz="4" w:space="0" w:color="5AA2AE" w:themeColor="accent5"/>
        <w:insideH w:val="single" w:sz="4" w:space="0" w:color="5AA2AE" w:themeColor="accent5"/>
        <w:insideV w:val="single" w:sz="4" w:space="0" w:color="5AA2AE"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BEE" w:themeColor="accent5" w:themeTint="34" w:fill="DDEBEE" w:themeFill="accent5" w:themeFillTint="34"/>
      </w:tcPr>
    </w:tblStylePr>
    <w:tblStylePr w:type="band1Horz">
      <w:rPr>
        <w:rFonts w:ascii="Arial" w:hAnsi="Arial"/>
        <w:color w:val="404040"/>
        <w:sz w:val="22"/>
      </w:rPr>
      <w:tblPr/>
      <w:tcPr>
        <w:shd w:val="clear" w:color="DDEBEE" w:themeColor="accent5" w:themeTint="34" w:fill="DDEBEE" w:themeFill="accent5" w:themeFillTint="34"/>
      </w:tcPr>
    </w:tblStylePr>
  </w:style>
  <w:style w:type="table" w:styleId="Ruuttabel3rhk6">
    <w:name w:val="Grid Table 3 Accent 6"/>
    <w:basedOn w:val="Normaaltabel"/>
    <w:uiPriority w:val="99"/>
    <w:pPr>
      <w:spacing w:after="0" w:line="240" w:lineRule="auto"/>
    </w:pPr>
    <w:tblPr>
      <w:tblStyleRowBandSize w:val="1"/>
      <w:tblStyleColBandSize w:val="1"/>
      <w:tblBorders>
        <w:bottom w:val="single" w:sz="4" w:space="0" w:color="9D90A0" w:themeColor="accent6"/>
        <w:insideH w:val="single" w:sz="4" w:space="0" w:color="9D90A0" w:themeColor="accent6"/>
        <w:insideV w:val="single" w:sz="4" w:space="0" w:color="9D90A0"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E8EB" w:themeColor="accent6" w:themeTint="34" w:fill="EAE8EB" w:themeFill="accent6" w:themeFillTint="34"/>
      </w:tcPr>
    </w:tblStylePr>
    <w:tblStylePr w:type="band1Horz">
      <w:rPr>
        <w:rFonts w:ascii="Arial" w:hAnsi="Arial"/>
        <w:color w:val="404040"/>
        <w:sz w:val="22"/>
      </w:rPr>
      <w:tblPr/>
      <w:tcPr>
        <w:shd w:val="clear" w:color="EAE8EB" w:themeColor="accent6" w:themeTint="34" w:fill="EAE8EB" w:themeFill="accent6" w:themeFillTint="34"/>
      </w:tcPr>
    </w:tblStylePr>
  </w:style>
  <w:style w:type="table" w:styleId="Ruuttabel4">
    <w:name w:val="Grid Table 4"/>
    <w:basedOn w:val="Normaaltabel"/>
    <w:uiPriority w:val="5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Ruuttabel4rhk1">
    <w:name w:val="Grid Table 4 Accent 1"/>
    <w:basedOn w:val="Normaaltabel"/>
    <w:uiPriority w:val="5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Ruuttabel4rhk2">
    <w:name w:val="Grid Table 4 Accent 2"/>
    <w:basedOn w:val="Normaaltabel"/>
    <w:uiPriority w:val="5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Ruuttabel4rhk3">
    <w:name w:val="Grid Table 4 Accent 3"/>
    <w:basedOn w:val="Normaaltabel"/>
    <w:uiPriority w:val="5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Ruuttabel4rhk4">
    <w:name w:val="Grid Table 4 Accent 4"/>
    <w:basedOn w:val="Normaaltabel"/>
    <w:uiPriority w:val="5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Ruuttabel4rhk5">
    <w:name w:val="Grid Table 4 Accent 5"/>
    <w:basedOn w:val="Normaaltabel"/>
    <w:uiPriority w:val="5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Ruuttabel4rhk6">
    <w:name w:val="Grid Table 4 Accent 6"/>
    <w:basedOn w:val="Normaaltabel"/>
    <w:uiPriority w:val="5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Tumeruuttabel5">
    <w:name w:val="Grid Table 5 Dark"/>
    <w:basedOn w:val="Normaaltabel"/>
    <w:uiPriority w:val="99"/>
    <w:pPr>
      <w:spacing w:after="0" w:line="240" w:lineRule="auto"/>
    </w:pPr>
    <w:tblPr/>
    <w:tblStylePr w:type="firstRow">
      <w:rPr>
        <w:rFonts w:ascii="Arial" w:hAnsi="Arial"/>
        <w:b/>
        <w:color w:val="FFFFFF"/>
        <w:sz w:val="22"/>
      </w:rPr>
    </w:tblStylePr>
    <w:tblStylePr w:type="lastRow">
      <w:rPr>
        <w:rFonts w:ascii="Arial" w:hAnsi="Arial"/>
        <w:b/>
        <w:color w:val="FFFFFF"/>
        <w:sz w:val="22"/>
      </w:rPr>
    </w:tblStylePr>
    <w:tblStylePr w:type="firstCol">
      <w:rPr>
        <w:rFonts w:ascii="Arial" w:hAnsi="Arial"/>
        <w:b/>
        <w:color w:val="FFFFFF"/>
        <w:sz w:val="22"/>
      </w:rPr>
    </w:tblStylePr>
    <w:tblStylePr w:type="lastCol">
      <w:rPr>
        <w:rFonts w:ascii="Arial" w:hAnsi="Arial"/>
        <w:b/>
        <w:color w:val="FFFFFF"/>
        <w:sz w:val="22"/>
      </w:rPr>
    </w:tblStylePr>
  </w:style>
  <w:style w:type="table" w:customStyle="1" w:styleId="GridTable5Dark-Accent1">
    <w:name w:val="Grid Table 5 Dark- Accent 1"/>
    <w:basedOn w:val="Normaaltabel"/>
    <w:uiPriority w:val="99"/>
    <w:pPr>
      <w:spacing w:after="0" w:line="240" w:lineRule="auto"/>
    </w:pPr>
    <w:tblPr/>
    <w:tblStylePr w:type="firstRow">
      <w:rPr>
        <w:rFonts w:ascii="Arial" w:hAnsi="Arial"/>
        <w:b/>
        <w:color w:val="FFFFFF"/>
        <w:sz w:val="22"/>
      </w:rPr>
    </w:tblStylePr>
    <w:tblStylePr w:type="lastRow">
      <w:rPr>
        <w:rFonts w:ascii="Arial" w:hAnsi="Arial"/>
        <w:b/>
        <w:color w:val="FFFFFF"/>
        <w:sz w:val="22"/>
      </w:rPr>
    </w:tblStylePr>
    <w:tblStylePr w:type="firstCol">
      <w:rPr>
        <w:rFonts w:ascii="Arial" w:hAnsi="Arial"/>
        <w:b/>
        <w:color w:val="FFFFFF"/>
        <w:sz w:val="22"/>
      </w:rPr>
    </w:tblStylePr>
    <w:tblStylePr w:type="lastCol">
      <w:rPr>
        <w:rFonts w:ascii="Arial" w:hAnsi="Arial"/>
        <w:b/>
        <w:color w:val="FFFFFF"/>
        <w:sz w:val="22"/>
      </w:rPr>
    </w:tblStylePr>
  </w:style>
  <w:style w:type="table" w:styleId="Tumeruuttabel5rhk2">
    <w:name w:val="Grid Table 5 Dark Accent 2"/>
    <w:basedOn w:val="Normaaltabel"/>
    <w:uiPriority w:val="99"/>
    <w:pPr>
      <w:spacing w:after="0" w:line="240" w:lineRule="auto"/>
    </w:pPr>
    <w:tblPr/>
    <w:tblStylePr w:type="firstRow">
      <w:rPr>
        <w:rFonts w:ascii="Arial" w:hAnsi="Arial"/>
        <w:b/>
        <w:color w:val="FFFFFF"/>
        <w:sz w:val="22"/>
      </w:rPr>
    </w:tblStylePr>
    <w:tblStylePr w:type="lastRow">
      <w:rPr>
        <w:rFonts w:ascii="Arial" w:hAnsi="Arial"/>
        <w:b/>
        <w:color w:val="FFFFFF"/>
        <w:sz w:val="22"/>
      </w:rPr>
    </w:tblStylePr>
    <w:tblStylePr w:type="firstCol">
      <w:rPr>
        <w:rFonts w:ascii="Arial" w:hAnsi="Arial"/>
        <w:b/>
        <w:color w:val="FFFFFF"/>
        <w:sz w:val="22"/>
      </w:rPr>
    </w:tblStylePr>
    <w:tblStylePr w:type="lastCol">
      <w:rPr>
        <w:rFonts w:ascii="Arial" w:hAnsi="Arial"/>
        <w:b/>
        <w:color w:val="FFFFFF"/>
        <w:sz w:val="22"/>
      </w:rPr>
    </w:tblStylePr>
  </w:style>
  <w:style w:type="table" w:styleId="Tumeruuttabel5rhk3">
    <w:name w:val="Grid Table 5 Dark Accent 3"/>
    <w:basedOn w:val="Normaaltabel"/>
    <w:uiPriority w:val="99"/>
    <w:pPr>
      <w:spacing w:after="0" w:line="240" w:lineRule="auto"/>
    </w:pPr>
    <w:tblPr/>
    <w:tblStylePr w:type="firstRow">
      <w:rPr>
        <w:rFonts w:ascii="Arial" w:hAnsi="Arial"/>
        <w:b/>
        <w:color w:val="FFFFFF"/>
        <w:sz w:val="22"/>
      </w:rPr>
    </w:tblStylePr>
    <w:tblStylePr w:type="lastRow">
      <w:rPr>
        <w:rFonts w:ascii="Arial" w:hAnsi="Arial"/>
        <w:b/>
        <w:color w:val="FFFFFF"/>
        <w:sz w:val="22"/>
      </w:rPr>
    </w:tblStylePr>
    <w:tblStylePr w:type="firstCol">
      <w:rPr>
        <w:rFonts w:ascii="Arial" w:hAnsi="Arial"/>
        <w:b/>
        <w:color w:val="FFFFFF"/>
        <w:sz w:val="22"/>
      </w:rPr>
    </w:tblStylePr>
    <w:tblStylePr w:type="lastCol">
      <w:rPr>
        <w:rFonts w:ascii="Arial" w:hAnsi="Arial"/>
        <w:b/>
        <w:color w:val="FFFFFF"/>
        <w:sz w:val="22"/>
      </w:rPr>
    </w:tblStylePr>
  </w:style>
  <w:style w:type="table" w:customStyle="1" w:styleId="GridTable5Dark-Accent4">
    <w:name w:val="Grid Table 5 Dark- Accent 4"/>
    <w:basedOn w:val="Normaaltabel"/>
    <w:uiPriority w:val="99"/>
    <w:pPr>
      <w:spacing w:after="0" w:line="240" w:lineRule="auto"/>
    </w:pPr>
    <w:tblPr/>
    <w:tblStylePr w:type="firstRow">
      <w:rPr>
        <w:rFonts w:ascii="Arial" w:hAnsi="Arial"/>
        <w:b/>
        <w:color w:val="FFFFFF"/>
        <w:sz w:val="22"/>
      </w:rPr>
    </w:tblStylePr>
    <w:tblStylePr w:type="lastRow">
      <w:rPr>
        <w:rFonts w:ascii="Arial" w:hAnsi="Arial"/>
        <w:b/>
        <w:color w:val="FFFFFF"/>
        <w:sz w:val="22"/>
      </w:rPr>
    </w:tblStylePr>
    <w:tblStylePr w:type="firstCol">
      <w:rPr>
        <w:rFonts w:ascii="Arial" w:hAnsi="Arial"/>
        <w:b/>
        <w:color w:val="FFFFFF"/>
        <w:sz w:val="22"/>
      </w:rPr>
    </w:tblStylePr>
    <w:tblStylePr w:type="lastCol">
      <w:rPr>
        <w:rFonts w:ascii="Arial" w:hAnsi="Arial"/>
        <w:b/>
        <w:color w:val="FFFFFF"/>
        <w:sz w:val="22"/>
      </w:rPr>
    </w:tblStylePr>
  </w:style>
  <w:style w:type="table" w:styleId="Tumeruuttabel5rhk5">
    <w:name w:val="Grid Table 5 Dark Accent 5"/>
    <w:basedOn w:val="Normaaltabel"/>
    <w:uiPriority w:val="99"/>
    <w:pPr>
      <w:spacing w:after="0" w:line="240" w:lineRule="auto"/>
    </w:pPr>
    <w:tblPr/>
    <w:tblStylePr w:type="firstRow">
      <w:rPr>
        <w:rFonts w:ascii="Arial" w:hAnsi="Arial"/>
        <w:b/>
        <w:color w:val="FFFFFF"/>
        <w:sz w:val="22"/>
      </w:rPr>
    </w:tblStylePr>
    <w:tblStylePr w:type="lastRow">
      <w:rPr>
        <w:rFonts w:ascii="Arial" w:hAnsi="Arial"/>
        <w:b/>
        <w:color w:val="FFFFFF"/>
        <w:sz w:val="22"/>
      </w:rPr>
    </w:tblStylePr>
    <w:tblStylePr w:type="firstCol">
      <w:rPr>
        <w:rFonts w:ascii="Arial" w:hAnsi="Arial"/>
        <w:b/>
        <w:color w:val="FFFFFF"/>
        <w:sz w:val="22"/>
      </w:rPr>
    </w:tblStylePr>
    <w:tblStylePr w:type="lastCol">
      <w:rPr>
        <w:rFonts w:ascii="Arial" w:hAnsi="Arial"/>
        <w:b/>
        <w:color w:val="FFFFFF"/>
        <w:sz w:val="22"/>
      </w:rPr>
    </w:tblStylePr>
  </w:style>
  <w:style w:type="table" w:styleId="Tumeruuttabel5rhk6">
    <w:name w:val="Grid Table 5 Dark Accent 6"/>
    <w:basedOn w:val="Normaaltabel"/>
    <w:uiPriority w:val="99"/>
    <w:pPr>
      <w:spacing w:after="0" w:line="240" w:lineRule="auto"/>
    </w:pPr>
    <w:tblPr/>
    <w:tblStylePr w:type="firstRow">
      <w:rPr>
        <w:rFonts w:ascii="Arial" w:hAnsi="Arial"/>
        <w:b/>
        <w:color w:val="FFFFFF"/>
        <w:sz w:val="22"/>
      </w:rPr>
    </w:tblStylePr>
    <w:tblStylePr w:type="lastRow">
      <w:rPr>
        <w:rFonts w:ascii="Arial" w:hAnsi="Arial"/>
        <w:b/>
        <w:color w:val="FFFFFF"/>
        <w:sz w:val="22"/>
      </w:rPr>
    </w:tblStylePr>
    <w:tblStylePr w:type="firstCol">
      <w:rPr>
        <w:rFonts w:ascii="Arial" w:hAnsi="Arial"/>
        <w:b/>
        <w:color w:val="FFFFFF"/>
        <w:sz w:val="22"/>
      </w:rPr>
    </w:tblStylePr>
    <w:tblStylePr w:type="lastCol">
      <w:rPr>
        <w:rFonts w:ascii="Arial" w:hAnsi="Arial"/>
        <w:b/>
        <w:color w:val="FFFFFF"/>
        <w:sz w:val="22"/>
      </w:rPr>
    </w:tblStylePr>
  </w:style>
  <w:style w:type="table" w:styleId="Vrvilineruuttabel6">
    <w:name w:val="Grid Table 6 Colorful"/>
    <w:basedOn w:val="Normaaltabel"/>
    <w:uiPriority w:val="99"/>
    <w:pPr>
      <w:spacing w:after="0" w:line="240" w:lineRule="auto"/>
    </w:pPr>
    <w:tblPr>
      <w:tblStyleRowBandSize w:val="1"/>
      <w:tblStyleColBandSize w:val="1"/>
    </w:tblPr>
    <w:tcPr>
      <w:shd w:val="clear" w:color="CBCBCB" w:themeColor="text1" w:themeTint="34" w:fill="CBCBCB" w:themeFill="text1" w:themeFillTint="34"/>
    </w:tc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StylePr>
    <w:tblStylePr w:type="band2Horz">
      <w:rPr>
        <w:rFonts w:ascii="Arial" w:hAnsi="Arial"/>
        <w:color w:val="7F7F7F" w:themeColor="text1" w:themeTint="80" w:themeShade="95"/>
        <w:sz w:val="22"/>
      </w:rPr>
    </w:tblStylePr>
  </w:style>
  <w:style w:type="table" w:styleId="Vrvilineruuttabel6rhk1">
    <w:name w:val="Grid Table 6 Colorful Accent 1"/>
    <w:basedOn w:val="Normaaltabel"/>
    <w:uiPriority w:val="99"/>
    <w:pPr>
      <w:spacing w:after="0" w:line="240" w:lineRule="auto"/>
    </w:pPr>
    <w:tblPr>
      <w:tblStyleRowBandSize w:val="1"/>
      <w:tblStyleColBandSize w:val="1"/>
    </w:tblPr>
    <w:tcPr>
      <w:shd w:val="clear" w:color="D9DFEE" w:themeColor="accent1" w:themeTint="34" w:fill="D9DFEE" w:themeFill="accent1" w:themeFillTint="34"/>
    </w:tcPr>
    <w:tblStylePr w:type="firstRow">
      <w:rPr>
        <w:b/>
        <w:color w:val="A2B1D7" w:themeColor="accent1" w:themeTint="80" w:themeShade="95"/>
      </w:rPr>
      <w:tblPr/>
      <w:tcPr>
        <w:tcBorders>
          <w:bottom w:val="single" w:sz="12" w:space="0" w:color="A2B1D7" w:themeColor="accent1" w:themeTint="80"/>
        </w:tcBorders>
      </w:tcPr>
    </w:tblStylePr>
    <w:tblStylePr w:type="lastRow">
      <w:rPr>
        <w:b/>
        <w:color w:val="A2B1D7" w:themeColor="accent1" w:themeTint="80" w:themeShade="95"/>
      </w:rPr>
    </w:tblStylePr>
    <w:tblStylePr w:type="firstCol">
      <w:rPr>
        <w:b/>
        <w:color w:val="A2B1D7" w:themeColor="accent1" w:themeTint="80" w:themeShade="95"/>
      </w:rPr>
    </w:tblStylePr>
    <w:tblStylePr w:type="lastCol">
      <w:rPr>
        <w:b/>
        <w:color w:val="A2B1D7" w:themeColor="accent1" w:themeTint="80" w:themeShade="95"/>
      </w:rPr>
    </w:tblStylePr>
    <w:tblStylePr w:type="band1Vert">
      <w:tblPr/>
      <w:tcPr>
        <w:shd w:val="clear" w:color="D9DFEE" w:themeColor="accent1" w:themeTint="34" w:fill="D9DFEE" w:themeFill="accent1" w:themeFillTint="34"/>
      </w:tcPr>
    </w:tblStylePr>
    <w:tblStylePr w:type="band1Horz">
      <w:rPr>
        <w:rFonts w:ascii="Arial" w:hAnsi="Arial"/>
        <w:color w:val="A2B1D7" w:themeColor="accent1" w:themeTint="80" w:themeShade="95"/>
        <w:sz w:val="22"/>
      </w:rPr>
    </w:tblStylePr>
    <w:tblStylePr w:type="band2Horz">
      <w:rPr>
        <w:rFonts w:ascii="Arial" w:hAnsi="Arial"/>
        <w:color w:val="A2B1D7" w:themeColor="accent1" w:themeTint="80" w:themeShade="95"/>
        <w:sz w:val="22"/>
      </w:rPr>
    </w:tblStylePr>
  </w:style>
  <w:style w:type="table" w:styleId="Vrvilineruuttabel6rhk2">
    <w:name w:val="Grid Table 6 Colorful Accent 2"/>
    <w:basedOn w:val="Normaaltabel"/>
    <w:uiPriority w:val="99"/>
    <w:pPr>
      <w:spacing w:after="0" w:line="240" w:lineRule="auto"/>
    </w:pPr>
    <w:tblPr>
      <w:tblStyleRowBandSize w:val="1"/>
      <w:tblStyleColBandSize w:val="1"/>
    </w:tblPr>
    <w:tcPr>
      <w:shd w:val="clear" w:color="E0EBF6" w:themeColor="accent2" w:themeTint="32" w:fill="E0EBF6" w:themeFill="accent2" w:themeFillTint="32"/>
    </w:tcPr>
    <w:tblStylePr w:type="firstRow">
      <w:rPr>
        <w:b/>
        <w:color w:val="A1C4E3" w:themeColor="accent2" w:themeTint="97" w:themeShade="95"/>
      </w:rPr>
      <w:tblPr/>
      <w:tcPr>
        <w:tcBorders>
          <w:bottom w:val="single" w:sz="12" w:space="0" w:color="A1C4E3" w:themeColor="accent2" w:themeTint="97"/>
        </w:tcBorders>
      </w:tcPr>
    </w:tblStylePr>
    <w:tblStylePr w:type="lastRow">
      <w:rPr>
        <w:b/>
        <w:color w:val="A1C4E3" w:themeColor="accent2" w:themeTint="97" w:themeShade="95"/>
      </w:rPr>
    </w:tblStylePr>
    <w:tblStylePr w:type="firstCol">
      <w:rPr>
        <w:b/>
        <w:color w:val="A1C4E3" w:themeColor="accent2" w:themeTint="97" w:themeShade="95"/>
      </w:rPr>
    </w:tblStylePr>
    <w:tblStylePr w:type="lastCol">
      <w:rPr>
        <w:b/>
        <w:color w:val="A1C4E3" w:themeColor="accent2" w:themeTint="97" w:themeShade="95"/>
      </w:rPr>
    </w:tblStylePr>
    <w:tblStylePr w:type="band1Vert">
      <w:tblPr/>
      <w:tcPr>
        <w:shd w:val="clear" w:color="E0EBF6" w:themeColor="accent2" w:themeTint="32" w:fill="E0EBF6" w:themeFill="accent2" w:themeFillTint="32"/>
      </w:tcPr>
    </w:tblStylePr>
    <w:tblStylePr w:type="band1Horz">
      <w:rPr>
        <w:rFonts w:ascii="Arial" w:hAnsi="Arial"/>
        <w:color w:val="A1C4E3" w:themeColor="accent2" w:themeTint="97" w:themeShade="95"/>
        <w:sz w:val="22"/>
      </w:rPr>
    </w:tblStylePr>
    <w:tblStylePr w:type="band2Horz">
      <w:rPr>
        <w:rFonts w:ascii="Arial" w:hAnsi="Arial"/>
        <w:color w:val="A1C4E3" w:themeColor="accent2" w:themeTint="97" w:themeShade="95"/>
        <w:sz w:val="22"/>
      </w:rPr>
    </w:tblStylePr>
  </w:style>
  <w:style w:type="table" w:styleId="Vrvilineruuttabel6rhk3">
    <w:name w:val="Grid Table 6 Colorful Accent 3"/>
    <w:basedOn w:val="Normaaltabel"/>
    <w:uiPriority w:val="99"/>
    <w:pPr>
      <w:spacing w:after="0" w:line="240" w:lineRule="auto"/>
    </w:pPr>
    <w:tblPr>
      <w:tblStyleRowBandSize w:val="1"/>
      <w:tblStyleColBandSize w:val="1"/>
    </w:tblPr>
    <w:tcPr>
      <w:shd w:val="clear" w:color="D3E4F6" w:themeColor="accent3" w:themeTint="34" w:fill="D3E4F6" w:themeFill="accent3" w:themeFillTint="34"/>
    </w:tcPr>
    <w:tblStylePr w:type="firstRow">
      <w:rPr>
        <w:b/>
        <w:color w:val="297FD5" w:themeColor="accent3" w:themeTint="FE" w:themeShade="95"/>
      </w:rPr>
      <w:tblPr/>
      <w:tcPr>
        <w:tcBorders>
          <w:bottom w:val="single" w:sz="12" w:space="0" w:color="297FD5" w:themeColor="accent3" w:themeTint="FE"/>
        </w:tcBorders>
      </w:tcPr>
    </w:tblStylePr>
    <w:tblStylePr w:type="lastRow">
      <w:rPr>
        <w:b/>
        <w:color w:val="297FD5" w:themeColor="accent3" w:themeTint="FE" w:themeShade="95"/>
      </w:rPr>
    </w:tblStylePr>
    <w:tblStylePr w:type="firstCol">
      <w:rPr>
        <w:b/>
        <w:color w:val="297FD5" w:themeColor="accent3" w:themeTint="FE" w:themeShade="95"/>
      </w:rPr>
    </w:tblStylePr>
    <w:tblStylePr w:type="lastCol">
      <w:rPr>
        <w:b/>
        <w:color w:val="297FD5" w:themeColor="accent3" w:themeTint="FE" w:themeShade="95"/>
      </w:rPr>
    </w:tblStylePr>
    <w:tblStylePr w:type="band1Vert">
      <w:tblPr/>
      <w:tcPr>
        <w:shd w:val="clear" w:color="D3E4F6" w:themeColor="accent3" w:themeTint="34" w:fill="D3E4F6" w:themeFill="accent3" w:themeFillTint="34"/>
      </w:tcPr>
    </w:tblStylePr>
    <w:tblStylePr w:type="band1Horz">
      <w:rPr>
        <w:rFonts w:ascii="Arial" w:hAnsi="Arial"/>
        <w:color w:val="297FD5" w:themeColor="accent3" w:themeTint="FE" w:themeShade="95"/>
        <w:sz w:val="22"/>
      </w:rPr>
    </w:tblStylePr>
    <w:tblStylePr w:type="band2Horz">
      <w:rPr>
        <w:rFonts w:ascii="Arial" w:hAnsi="Arial"/>
        <w:color w:val="297FD5" w:themeColor="accent3" w:themeTint="FE" w:themeShade="95"/>
        <w:sz w:val="22"/>
      </w:rPr>
    </w:tblStylePr>
  </w:style>
  <w:style w:type="table" w:styleId="Vrvilineruuttabel6rhk4">
    <w:name w:val="Grid Table 6 Colorful Accent 4"/>
    <w:basedOn w:val="Normaaltabel"/>
    <w:uiPriority w:val="99"/>
    <w:pPr>
      <w:spacing w:after="0" w:line="240" w:lineRule="auto"/>
    </w:pPr>
    <w:tblPr>
      <w:tblStyleRowBandSize w:val="1"/>
      <w:tblStyleColBandSize w:val="1"/>
    </w:tblPr>
    <w:tcPr>
      <w:shd w:val="clear" w:color="E4E8ED" w:themeColor="accent4" w:themeTint="34" w:fill="E4E8ED" w:themeFill="accent4" w:themeFillTint="34"/>
    </w:tcPr>
    <w:tblStylePr w:type="firstRow">
      <w:rPr>
        <w:b/>
        <w:color w:val="B1BBCB" w:themeColor="accent4" w:themeTint="9A" w:themeShade="95"/>
      </w:rPr>
      <w:tblPr/>
      <w:tcPr>
        <w:tcBorders>
          <w:bottom w:val="single" w:sz="12" w:space="0" w:color="B1BBCB" w:themeColor="accent4" w:themeTint="9A"/>
        </w:tcBorders>
      </w:tcPr>
    </w:tblStylePr>
    <w:tblStylePr w:type="lastRow">
      <w:rPr>
        <w:b/>
        <w:color w:val="B1BBCB" w:themeColor="accent4" w:themeTint="9A" w:themeShade="95"/>
      </w:rPr>
    </w:tblStylePr>
    <w:tblStylePr w:type="firstCol">
      <w:rPr>
        <w:b/>
        <w:color w:val="B1BBCB" w:themeColor="accent4" w:themeTint="9A" w:themeShade="95"/>
      </w:rPr>
    </w:tblStylePr>
    <w:tblStylePr w:type="lastCol">
      <w:rPr>
        <w:b/>
        <w:color w:val="B1BBCB" w:themeColor="accent4" w:themeTint="9A" w:themeShade="95"/>
      </w:rPr>
    </w:tblStylePr>
    <w:tblStylePr w:type="band1Vert">
      <w:tblPr/>
      <w:tcPr>
        <w:shd w:val="clear" w:color="E4E8ED" w:themeColor="accent4" w:themeTint="34" w:fill="E4E8ED" w:themeFill="accent4" w:themeFillTint="34"/>
      </w:tcPr>
    </w:tblStylePr>
    <w:tblStylePr w:type="band1Horz">
      <w:rPr>
        <w:rFonts w:ascii="Arial" w:hAnsi="Arial"/>
        <w:color w:val="B1BBCB" w:themeColor="accent4" w:themeTint="9A" w:themeShade="95"/>
        <w:sz w:val="22"/>
      </w:rPr>
    </w:tblStylePr>
    <w:tblStylePr w:type="band2Horz">
      <w:rPr>
        <w:rFonts w:ascii="Arial" w:hAnsi="Arial"/>
        <w:color w:val="B1BBCB" w:themeColor="accent4" w:themeTint="9A" w:themeShade="95"/>
        <w:sz w:val="22"/>
      </w:rPr>
    </w:tblStylePr>
  </w:style>
  <w:style w:type="table" w:styleId="Vrvilineruuttabel6rhk5">
    <w:name w:val="Grid Table 6 Colorful Accent 5"/>
    <w:basedOn w:val="Normaaltabel"/>
    <w:uiPriority w:val="99"/>
    <w:pPr>
      <w:spacing w:after="0" w:line="240" w:lineRule="auto"/>
    </w:pPr>
    <w:tblPr>
      <w:tblStyleRowBandSize w:val="1"/>
      <w:tblStyleColBandSize w:val="1"/>
    </w:tblPr>
    <w:tcPr>
      <w:shd w:val="clear" w:color="DDEBEE" w:themeColor="accent5" w:themeTint="34" w:fill="DDEBEE" w:themeFill="accent5" w:themeFillTint="34"/>
    </w:tcPr>
    <w:tblStylePr w:type="firstRow">
      <w:rPr>
        <w:b/>
        <w:color w:val="325F67" w:themeColor="accent5" w:themeShade="95"/>
      </w:rPr>
      <w:tblPr/>
      <w:tcPr>
        <w:tcBorders>
          <w:bottom w:val="single" w:sz="12" w:space="0" w:color="5AA2AE" w:themeColor="accent5"/>
        </w:tcBorders>
      </w:tcPr>
    </w:tblStylePr>
    <w:tblStylePr w:type="lastRow">
      <w:rPr>
        <w:b/>
        <w:color w:val="325F67" w:themeColor="accent5" w:themeShade="95"/>
      </w:rPr>
    </w:tblStylePr>
    <w:tblStylePr w:type="firstCol">
      <w:rPr>
        <w:b/>
        <w:color w:val="325F67" w:themeColor="accent5" w:themeShade="95"/>
      </w:rPr>
    </w:tblStylePr>
    <w:tblStylePr w:type="lastCol">
      <w:rPr>
        <w:b/>
        <w:color w:val="325F67" w:themeColor="accent5" w:themeShade="95"/>
      </w:rPr>
    </w:tblStylePr>
    <w:tblStylePr w:type="band1Vert">
      <w:tblPr/>
      <w:tcPr>
        <w:shd w:val="clear" w:color="DDEBEE" w:themeColor="accent5" w:themeTint="34" w:fill="DDEBEE" w:themeFill="accent5" w:themeFillTint="34"/>
      </w:tcPr>
    </w:tblStylePr>
    <w:tblStylePr w:type="band1Horz">
      <w:rPr>
        <w:rFonts w:ascii="Arial" w:hAnsi="Arial"/>
        <w:color w:val="325F67" w:themeColor="accent5" w:themeShade="95"/>
        <w:sz w:val="22"/>
      </w:rPr>
    </w:tblStylePr>
    <w:tblStylePr w:type="band2Horz">
      <w:rPr>
        <w:rFonts w:ascii="Arial" w:hAnsi="Arial"/>
        <w:color w:val="325F67" w:themeColor="accent5" w:themeShade="95"/>
        <w:sz w:val="22"/>
      </w:rPr>
    </w:tblStylePr>
  </w:style>
  <w:style w:type="table" w:styleId="Vrvilineruuttabel6rhk6">
    <w:name w:val="Grid Table 6 Colorful Accent 6"/>
    <w:basedOn w:val="Normaaltabel"/>
    <w:uiPriority w:val="99"/>
    <w:pPr>
      <w:spacing w:after="0" w:line="240" w:lineRule="auto"/>
    </w:pPr>
    <w:tblPr>
      <w:tblStyleRowBandSize w:val="1"/>
      <w:tblStyleColBandSize w:val="1"/>
    </w:tblPr>
    <w:tcPr>
      <w:shd w:val="clear" w:color="EAE8EB" w:themeColor="accent6" w:themeTint="34" w:fill="EAE8EB" w:themeFill="accent6" w:themeFillTint="34"/>
    </w:tcPr>
    <w:tblStylePr w:type="firstRow">
      <w:rPr>
        <w:b/>
        <w:color w:val="325F67" w:themeColor="accent5" w:themeShade="95"/>
      </w:rPr>
      <w:tblPr/>
      <w:tcPr>
        <w:tcBorders>
          <w:bottom w:val="single" w:sz="12" w:space="0" w:color="9D90A0" w:themeColor="accent6"/>
        </w:tcBorders>
      </w:tcPr>
    </w:tblStylePr>
    <w:tblStylePr w:type="lastRow">
      <w:rPr>
        <w:b/>
        <w:color w:val="325F67" w:themeColor="accent5" w:themeShade="95"/>
      </w:rPr>
    </w:tblStylePr>
    <w:tblStylePr w:type="firstCol">
      <w:rPr>
        <w:b/>
        <w:color w:val="325F67" w:themeColor="accent5" w:themeShade="95"/>
      </w:rPr>
    </w:tblStylePr>
    <w:tblStylePr w:type="lastCol">
      <w:rPr>
        <w:b/>
        <w:color w:val="325F67" w:themeColor="accent5" w:themeShade="95"/>
      </w:rPr>
    </w:tblStylePr>
    <w:tblStylePr w:type="band1Vert">
      <w:tblPr/>
      <w:tcPr>
        <w:shd w:val="clear" w:color="EAE8EB" w:themeColor="accent6" w:themeTint="34" w:fill="EAE8EB" w:themeFill="accent6" w:themeFillTint="34"/>
      </w:tcPr>
    </w:tblStylePr>
    <w:tblStylePr w:type="band1Horz">
      <w:rPr>
        <w:rFonts w:ascii="Arial" w:hAnsi="Arial"/>
        <w:color w:val="325F67" w:themeColor="accent5" w:themeShade="95"/>
        <w:sz w:val="22"/>
      </w:rPr>
    </w:tblStylePr>
    <w:tblStylePr w:type="band2Horz">
      <w:rPr>
        <w:rFonts w:ascii="Arial" w:hAnsi="Arial"/>
        <w:color w:val="325F67" w:themeColor="accent5" w:themeShade="95"/>
        <w:sz w:val="22"/>
      </w:rPr>
    </w:tblStylePr>
  </w:style>
  <w:style w:type="table" w:styleId="Vrvilineruuttabel7">
    <w:name w:val="Grid Table 7 Colorful"/>
    <w:basedOn w:val="Normaaltabel"/>
    <w:uiPriority w:val="99"/>
    <w:pPr>
      <w:spacing w:after="0" w:line="240" w:lineRule="auto"/>
    </w:pPr>
    <w:tblPr>
      <w:tblStyleRowBandSize w:val="1"/>
      <w:tblStyleColBandSize w:val="1"/>
    </w:tblPr>
    <w:tcPr>
      <w:tcBorders>
        <w:top w:val="single" w:sz="4" w:space="0" w:color="7F7F7F" w:themeColor="text1" w:themeTint="80"/>
        <w:bottom w:val="single" w:sz="4" w:space="0" w:color="7F7F7F" w:themeColor="text1" w:themeTint="80"/>
      </w:tcBorders>
      <w:shd w:val="clear" w:color="F2F2F2" w:themeColor="text1" w:themeTint="0D" w:fill="F2F2F2" w:themeFill="text1" w:themeFillTint="0D"/>
    </w:tcPr>
    <w:tblStylePr w:type="firstRow">
      <w:rPr>
        <w:rFonts w:ascii="Arial" w:hAnsi="Arial"/>
        <w:b/>
        <w:color w:val="7F7F7F" w:themeColor="text1" w:themeTint="80" w:themeShade="95"/>
        <w:sz w:val="22"/>
      </w:rPr>
    </w:tblStylePr>
    <w:tblStylePr w:type="lastRow">
      <w:rPr>
        <w:rFonts w:ascii="Arial" w:hAnsi="Arial"/>
        <w:b/>
        <w:color w:val="7F7F7F" w:themeColor="text1" w:themeTint="80" w:themeShade="95"/>
        <w:sz w:val="22"/>
      </w:rPr>
    </w:tblStylePr>
    <w:tblStylePr w:type="firstCol">
      <w:pPr>
        <w:jc w:val="right"/>
      </w:pPr>
      <w:rPr>
        <w:rFonts w:ascii="Arial" w:hAnsi="Arial"/>
        <w:i/>
        <w:color w:val="7F7F7F" w:themeColor="text1" w:themeTint="80" w:themeShade="95"/>
        <w:sz w:val="22"/>
      </w:rPr>
    </w:tblStylePr>
    <w:tblStylePr w:type="lastCol">
      <w:rPr>
        <w:rFonts w:ascii="Arial" w:hAnsi="Arial"/>
        <w:i/>
        <w:color w:val="7F7F7F" w:themeColor="text1" w:themeTint="80" w:themeShade="95"/>
        <w:sz w:val="22"/>
      </w:rPr>
    </w:tblStylePr>
    <w:tblStylePr w:type="band1Horz">
      <w:rPr>
        <w:rFonts w:ascii="Arial" w:hAnsi="Arial"/>
        <w:color w:val="7F7F7F" w:themeColor="text1" w:themeTint="80" w:themeShade="95"/>
        <w:sz w:val="22"/>
      </w:rPr>
    </w:tblStylePr>
    <w:tblStylePr w:type="band2Horz">
      <w:rPr>
        <w:rFonts w:ascii="Arial" w:hAnsi="Arial"/>
        <w:color w:val="7F7F7F" w:themeColor="text1" w:themeTint="80" w:themeShade="95"/>
        <w:sz w:val="22"/>
      </w:rPr>
    </w:tblStylePr>
  </w:style>
  <w:style w:type="table" w:styleId="Vrvilineruuttabel7rhk1">
    <w:name w:val="Grid Table 7 Colorful Accent 1"/>
    <w:basedOn w:val="Normaaltabel"/>
    <w:uiPriority w:val="99"/>
    <w:pPr>
      <w:spacing w:after="0" w:line="240" w:lineRule="auto"/>
    </w:pPr>
    <w:tblPr>
      <w:tblStyleRowBandSize w:val="1"/>
      <w:tblStyleColBandSize w:val="1"/>
    </w:tblPr>
    <w:tcPr>
      <w:tcBorders>
        <w:top w:val="single" w:sz="4" w:space="0" w:color="A2B1D7" w:themeColor="accent1" w:themeTint="80"/>
        <w:bottom w:val="single" w:sz="4" w:space="0" w:color="A2B1D7" w:themeColor="accent1" w:themeTint="80"/>
      </w:tcBorders>
      <w:shd w:val="clear" w:color="D9DFEE" w:themeColor="accent1" w:themeTint="34" w:fill="D9DFEE" w:themeFill="accent1" w:themeFillTint="34"/>
    </w:tcPr>
    <w:tblStylePr w:type="firstRow">
      <w:rPr>
        <w:rFonts w:ascii="Arial" w:hAnsi="Arial"/>
        <w:b/>
        <w:color w:val="A2B1D7" w:themeColor="accent1" w:themeTint="80" w:themeShade="95"/>
        <w:sz w:val="22"/>
      </w:rPr>
    </w:tblStylePr>
    <w:tblStylePr w:type="lastRow">
      <w:rPr>
        <w:rFonts w:ascii="Arial" w:hAnsi="Arial"/>
        <w:b/>
        <w:color w:val="A2B1D7" w:themeColor="accent1" w:themeTint="80" w:themeShade="95"/>
        <w:sz w:val="22"/>
      </w:rPr>
    </w:tblStylePr>
    <w:tblStylePr w:type="firstCol">
      <w:pPr>
        <w:jc w:val="right"/>
      </w:pPr>
      <w:rPr>
        <w:rFonts w:ascii="Arial" w:hAnsi="Arial"/>
        <w:i/>
        <w:color w:val="A2B1D7" w:themeColor="accent1" w:themeTint="80" w:themeShade="95"/>
        <w:sz w:val="22"/>
      </w:rPr>
    </w:tblStylePr>
    <w:tblStylePr w:type="lastCol">
      <w:rPr>
        <w:rFonts w:ascii="Arial" w:hAnsi="Arial"/>
        <w:i/>
        <w:color w:val="A2B1D7" w:themeColor="accent1" w:themeTint="80" w:themeShade="95"/>
        <w:sz w:val="22"/>
      </w:rPr>
    </w:tblStylePr>
    <w:tblStylePr w:type="band1Horz">
      <w:rPr>
        <w:rFonts w:ascii="Arial" w:hAnsi="Arial"/>
        <w:color w:val="A2B1D7" w:themeColor="accent1" w:themeTint="80" w:themeShade="95"/>
        <w:sz w:val="22"/>
      </w:rPr>
    </w:tblStylePr>
    <w:tblStylePr w:type="band2Horz">
      <w:rPr>
        <w:rFonts w:ascii="Arial" w:hAnsi="Arial"/>
        <w:color w:val="A2B1D7" w:themeColor="accent1" w:themeTint="80" w:themeShade="95"/>
        <w:sz w:val="22"/>
      </w:rPr>
    </w:tblStylePr>
  </w:style>
  <w:style w:type="table" w:styleId="Mitmevrvilinekontuurtabel7rhk2">
    <w:name w:val="Grid Table 7 Colorful Accent 2"/>
    <w:basedOn w:val="Normaaltabel"/>
    <w:uiPriority w:val="99"/>
    <w:pPr>
      <w:spacing w:after="0" w:line="240" w:lineRule="auto"/>
    </w:pPr>
    <w:tblPr>
      <w:tblStyleRowBandSize w:val="1"/>
      <w:tblStyleColBandSize w:val="1"/>
    </w:tblPr>
    <w:tcPr>
      <w:tcBorders>
        <w:top w:val="single" w:sz="4" w:space="0" w:color="A1C4E3" w:themeColor="accent2" w:themeTint="97"/>
        <w:bottom w:val="single" w:sz="4" w:space="0" w:color="A1C4E3" w:themeColor="accent2" w:themeTint="97"/>
      </w:tcBorders>
      <w:shd w:val="clear" w:color="E0EBF6" w:themeColor="accent2" w:themeTint="32" w:fill="E0EBF6" w:themeFill="accent2" w:themeFillTint="32"/>
    </w:tcPr>
    <w:tblStylePr w:type="firstRow">
      <w:rPr>
        <w:rFonts w:ascii="Arial" w:hAnsi="Arial"/>
        <w:b/>
        <w:color w:val="A1C4E3" w:themeColor="accent2" w:themeTint="97" w:themeShade="95"/>
        <w:sz w:val="22"/>
      </w:rPr>
    </w:tblStylePr>
    <w:tblStylePr w:type="lastRow">
      <w:rPr>
        <w:rFonts w:ascii="Arial" w:hAnsi="Arial"/>
        <w:b/>
        <w:color w:val="A1C4E3" w:themeColor="accent2" w:themeTint="97" w:themeShade="95"/>
        <w:sz w:val="22"/>
      </w:rPr>
    </w:tblStylePr>
    <w:tblStylePr w:type="firstCol">
      <w:pPr>
        <w:jc w:val="right"/>
      </w:pPr>
      <w:rPr>
        <w:rFonts w:ascii="Arial" w:hAnsi="Arial"/>
        <w:i/>
        <w:color w:val="A1C4E3" w:themeColor="accent2" w:themeTint="97" w:themeShade="95"/>
        <w:sz w:val="22"/>
      </w:rPr>
    </w:tblStylePr>
    <w:tblStylePr w:type="lastCol">
      <w:rPr>
        <w:rFonts w:ascii="Arial" w:hAnsi="Arial"/>
        <w:i/>
        <w:color w:val="A1C4E3" w:themeColor="accent2" w:themeTint="97" w:themeShade="95"/>
        <w:sz w:val="22"/>
      </w:rPr>
    </w:tblStylePr>
    <w:tblStylePr w:type="band1Horz">
      <w:rPr>
        <w:rFonts w:ascii="Arial" w:hAnsi="Arial"/>
        <w:color w:val="A1C4E3" w:themeColor="accent2" w:themeTint="97" w:themeShade="95"/>
        <w:sz w:val="22"/>
      </w:rPr>
    </w:tblStylePr>
    <w:tblStylePr w:type="band2Horz">
      <w:rPr>
        <w:rFonts w:ascii="Arial" w:hAnsi="Arial"/>
        <w:color w:val="A1C4E3" w:themeColor="accent2" w:themeTint="97" w:themeShade="95"/>
        <w:sz w:val="22"/>
      </w:rPr>
    </w:tblStylePr>
  </w:style>
  <w:style w:type="table" w:styleId="Vrvilineruuttabel7rhk3">
    <w:name w:val="Grid Table 7 Colorful Accent 3"/>
    <w:basedOn w:val="Normaaltabel"/>
    <w:uiPriority w:val="99"/>
    <w:pPr>
      <w:spacing w:after="0" w:line="240" w:lineRule="auto"/>
    </w:pPr>
    <w:tblPr>
      <w:tblStyleRowBandSize w:val="1"/>
      <w:tblStyleColBandSize w:val="1"/>
    </w:tblPr>
    <w:tcPr>
      <w:tcBorders>
        <w:top w:val="single" w:sz="4" w:space="0" w:color="297FD5" w:themeColor="accent3" w:themeTint="FE"/>
        <w:bottom w:val="single" w:sz="4" w:space="0" w:color="297FD5" w:themeColor="accent3" w:themeTint="FE"/>
      </w:tcBorders>
      <w:shd w:val="clear" w:color="D3E4F6" w:themeColor="accent3" w:themeTint="34" w:fill="D3E4F6" w:themeFill="accent3" w:themeFillTint="34"/>
    </w:tcPr>
    <w:tblStylePr w:type="firstRow">
      <w:rPr>
        <w:rFonts w:ascii="Arial" w:hAnsi="Arial"/>
        <w:b/>
        <w:color w:val="297FD5" w:themeColor="accent3" w:themeTint="FE" w:themeShade="95"/>
        <w:sz w:val="22"/>
      </w:rPr>
    </w:tblStylePr>
    <w:tblStylePr w:type="lastRow">
      <w:rPr>
        <w:rFonts w:ascii="Arial" w:hAnsi="Arial"/>
        <w:b/>
        <w:color w:val="297FD5" w:themeColor="accent3" w:themeTint="FE" w:themeShade="95"/>
        <w:sz w:val="22"/>
      </w:rPr>
    </w:tblStylePr>
    <w:tblStylePr w:type="firstCol">
      <w:pPr>
        <w:jc w:val="right"/>
      </w:pPr>
      <w:rPr>
        <w:rFonts w:ascii="Arial" w:hAnsi="Arial"/>
        <w:i/>
        <w:color w:val="297FD5" w:themeColor="accent3" w:themeTint="FE" w:themeShade="95"/>
        <w:sz w:val="22"/>
      </w:rPr>
    </w:tblStylePr>
    <w:tblStylePr w:type="lastCol">
      <w:rPr>
        <w:rFonts w:ascii="Arial" w:hAnsi="Arial"/>
        <w:i/>
        <w:color w:val="297FD5" w:themeColor="accent3" w:themeTint="FE" w:themeShade="95"/>
        <w:sz w:val="22"/>
      </w:rPr>
    </w:tblStylePr>
    <w:tblStylePr w:type="band1Horz">
      <w:rPr>
        <w:rFonts w:ascii="Arial" w:hAnsi="Arial"/>
        <w:color w:val="297FD5" w:themeColor="accent3" w:themeTint="FE" w:themeShade="95"/>
        <w:sz w:val="22"/>
      </w:rPr>
    </w:tblStylePr>
    <w:tblStylePr w:type="band2Horz">
      <w:rPr>
        <w:rFonts w:ascii="Arial" w:hAnsi="Arial"/>
        <w:color w:val="297FD5" w:themeColor="accent3" w:themeTint="FE" w:themeShade="95"/>
        <w:sz w:val="22"/>
      </w:rPr>
    </w:tblStylePr>
  </w:style>
  <w:style w:type="table" w:styleId="Vrvilineruuttabel7rhk4">
    <w:name w:val="Grid Table 7 Colorful Accent 4"/>
    <w:basedOn w:val="Normaaltabel"/>
    <w:uiPriority w:val="99"/>
    <w:pPr>
      <w:spacing w:after="0" w:line="240" w:lineRule="auto"/>
    </w:pPr>
    <w:tblPr>
      <w:tblStyleRowBandSize w:val="1"/>
      <w:tblStyleColBandSize w:val="1"/>
    </w:tblPr>
    <w:tcPr>
      <w:tcBorders>
        <w:top w:val="single" w:sz="4" w:space="0" w:color="B1BBCB" w:themeColor="accent4" w:themeTint="9A"/>
        <w:bottom w:val="single" w:sz="4" w:space="0" w:color="B1BBCB" w:themeColor="accent4" w:themeTint="9A"/>
      </w:tcBorders>
      <w:shd w:val="clear" w:color="E4E8ED" w:themeColor="accent4" w:themeTint="34" w:fill="E4E8ED" w:themeFill="accent4" w:themeFillTint="34"/>
    </w:tcPr>
    <w:tblStylePr w:type="firstRow">
      <w:rPr>
        <w:rFonts w:ascii="Arial" w:hAnsi="Arial"/>
        <w:b/>
        <w:color w:val="B1BBCB" w:themeColor="accent4" w:themeTint="9A" w:themeShade="95"/>
        <w:sz w:val="22"/>
      </w:rPr>
    </w:tblStylePr>
    <w:tblStylePr w:type="lastRow">
      <w:rPr>
        <w:rFonts w:ascii="Arial" w:hAnsi="Arial"/>
        <w:b/>
        <w:color w:val="B1BBCB" w:themeColor="accent4" w:themeTint="9A" w:themeShade="95"/>
        <w:sz w:val="22"/>
      </w:rPr>
    </w:tblStylePr>
    <w:tblStylePr w:type="firstCol">
      <w:pPr>
        <w:jc w:val="right"/>
      </w:pPr>
      <w:rPr>
        <w:rFonts w:ascii="Arial" w:hAnsi="Arial"/>
        <w:i/>
        <w:color w:val="B1BBCB" w:themeColor="accent4" w:themeTint="9A" w:themeShade="95"/>
        <w:sz w:val="22"/>
      </w:rPr>
    </w:tblStylePr>
    <w:tblStylePr w:type="lastCol">
      <w:rPr>
        <w:rFonts w:ascii="Arial" w:hAnsi="Arial"/>
        <w:i/>
        <w:color w:val="B1BBCB" w:themeColor="accent4" w:themeTint="9A" w:themeShade="95"/>
        <w:sz w:val="22"/>
      </w:rPr>
    </w:tblStylePr>
    <w:tblStylePr w:type="band1Horz">
      <w:rPr>
        <w:rFonts w:ascii="Arial" w:hAnsi="Arial"/>
        <w:color w:val="B1BBCB" w:themeColor="accent4" w:themeTint="9A" w:themeShade="95"/>
        <w:sz w:val="22"/>
      </w:rPr>
    </w:tblStylePr>
    <w:tblStylePr w:type="band2Horz">
      <w:rPr>
        <w:rFonts w:ascii="Arial" w:hAnsi="Arial"/>
        <w:color w:val="B1BBCB" w:themeColor="accent4" w:themeTint="9A" w:themeShade="95"/>
        <w:sz w:val="22"/>
      </w:rPr>
    </w:tblStylePr>
  </w:style>
  <w:style w:type="table" w:styleId="Vrvilineruuttabel7rhk5">
    <w:name w:val="Grid Table 7 Colorful Accent 5"/>
    <w:basedOn w:val="Normaaltabel"/>
    <w:uiPriority w:val="99"/>
    <w:pPr>
      <w:spacing w:after="0" w:line="240" w:lineRule="auto"/>
    </w:pPr>
    <w:tblPr>
      <w:tblStyleRowBandSize w:val="1"/>
      <w:tblStyleColBandSize w:val="1"/>
    </w:tblPr>
    <w:tcPr>
      <w:tcBorders>
        <w:top w:val="single" w:sz="4" w:space="0" w:color="A1CAD1" w:themeColor="accent5" w:themeTint="90"/>
        <w:bottom w:val="single" w:sz="4" w:space="0" w:color="A1CAD1" w:themeColor="accent5" w:themeTint="90"/>
      </w:tcBorders>
      <w:shd w:val="clear" w:color="DDEBEE" w:themeColor="accent5" w:themeTint="34" w:fill="DDEBEE" w:themeFill="accent5" w:themeFillTint="34"/>
    </w:tcPr>
    <w:tblStylePr w:type="firstRow">
      <w:rPr>
        <w:rFonts w:ascii="Arial" w:hAnsi="Arial"/>
        <w:b/>
        <w:color w:val="325F67" w:themeColor="accent5" w:themeShade="95"/>
        <w:sz w:val="22"/>
      </w:rPr>
    </w:tblStylePr>
    <w:tblStylePr w:type="lastRow">
      <w:rPr>
        <w:rFonts w:ascii="Arial" w:hAnsi="Arial"/>
        <w:b/>
        <w:color w:val="325F67" w:themeColor="accent5" w:themeShade="95"/>
        <w:sz w:val="22"/>
      </w:rPr>
    </w:tblStylePr>
    <w:tblStylePr w:type="firstCol">
      <w:pPr>
        <w:jc w:val="right"/>
      </w:pPr>
      <w:rPr>
        <w:rFonts w:ascii="Arial" w:hAnsi="Arial"/>
        <w:i/>
        <w:color w:val="325F67" w:themeColor="accent5" w:themeShade="95"/>
        <w:sz w:val="22"/>
      </w:rPr>
    </w:tblStylePr>
    <w:tblStylePr w:type="lastCol">
      <w:rPr>
        <w:rFonts w:ascii="Arial" w:hAnsi="Arial"/>
        <w:i/>
        <w:color w:val="325F67" w:themeColor="accent5" w:themeShade="95"/>
        <w:sz w:val="22"/>
      </w:rPr>
    </w:tblStylePr>
    <w:tblStylePr w:type="band1Horz">
      <w:rPr>
        <w:rFonts w:ascii="Arial" w:hAnsi="Arial"/>
        <w:color w:val="325F67" w:themeColor="accent5" w:themeShade="95"/>
        <w:sz w:val="22"/>
      </w:rPr>
    </w:tblStylePr>
    <w:tblStylePr w:type="band2Horz">
      <w:rPr>
        <w:rFonts w:ascii="Arial" w:hAnsi="Arial"/>
        <w:color w:val="325F67" w:themeColor="accent5" w:themeShade="95"/>
        <w:sz w:val="22"/>
      </w:rPr>
    </w:tblStylePr>
  </w:style>
  <w:style w:type="table" w:styleId="Vrvilineruuttabel7rhk6">
    <w:name w:val="Grid Table 7 Colorful Accent 6"/>
    <w:basedOn w:val="Normaaltabel"/>
    <w:uiPriority w:val="99"/>
    <w:pPr>
      <w:spacing w:after="0" w:line="240" w:lineRule="auto"/>
    </w:pPr>
    <w:tblPr>
      <w:tblStyleRowBandSize w:val="1"/>
      <w:tblStyleColBandSize w:val="1"/>
    </w:tblPr>
    <w:tcPr>
      <w:tcBorders>
        <w:top w:val="single" w:sz="4" w:space="0" w:color="C7C0C9" w:themeColor="accent6" w:themeTint="90"/>
        <w:bottom w:val="single" w:sz="4" w:space="0" w:color="C7C0C9" w:themeColor="accent6" w:themeTint="90"/>
      </w:tcBorders>
      <w:shd w:val="clear" w:color="EAE8EB" w:themeColor="accent6" w:themeTint="34" w:fill="EAE8EB" w:themeFill="accent6" w:themeFillTint="34"/>
    </w:tcPr>
    <w:tblStylePr w:type="firstRow">
      <w:rPr>
        <w:rFonts w:ascii="Arial" w:hAnsi="Arial"/>
        <w:b/>
        <w:color w:val="5C515F" w:themeColor="accent6" w:themeShade="95"/>
        <w:sz w:val="22"/>
      </w:rPr>
    </w:tblStylePr>
    <w:tblStylePr w:type="lastRow">
      <w:rPr>
        <w:rFonts w:ascii="Arial" w:hAnsi="Arial"/>
        <w:b/>
        <w:color w:val="5C515F" w:themeColor="accent6" w:themeShade="95"/>
        <w:sz w:val="22"/>
      </w:rPr>
    </w:tblStylePr>
    <w:tblStylePr w:type="firstCol">
      <w:pPr>
        <w:jc w:val="right"/>
      </w:pPr>
      <w:rPr>
        <w:rFonts w:ascii="Arial" w:hAnsi="Arial"/>
        <w:i/>
        <w:color w:val="5C515F" w:themeColor="accent6" w:themeShade="95"/>
        <w:sz w:val="22"/>
      </w:rPr>
    </w:tblStylePr>
    <w:tblStylePr w:type="lastCol">
      <w:rPr>
        <w:rFonts w:ascii="Arial" w:hAnsi="Arial"/>
        <w:i/>
        <w:color w:val="5C515F" w:themeColor="accent6" w:themeShade="95"/>
        <w:sz w:val="22"/>
      </w:rPr>
    </w:tblStylePr>
    <w:tblStylePr w:type="band1Horz">
      <w:rPr>
        <w:rFonts w:ascii="Arial" w:hAnsi="Arial"/>
        <w:color w:val="5C515F" w:themeColor="accent6" w:themeShade="95"/>
        <w:sz w:val="22"/>
      </w:rPr>
    </w:tblStylePr>
    <w:tblStylePr w:type="band2Horz">
      <w:rPr>
        <w:rFonts w:ascii="Arial" w:hAnsi="Arial"/>
        <w:color w:val="5C515F" w:themeColor="accent6" w:themeShade="95"/>
        <w:sz w:val="22"/>
      </w:rPr>
    </w:tblStylePr>
  </w:style>
  <w:style w:type="table" w:styleId="Heleloetelutabel1">
    <w:name w:val="List Table 1 Light"/>
    <w:basedOn w:val="Normaaltabel"/>
    <w:uiPriority w:val="99"/>
    <w:pPr>
      <w:spacing w:after="0" w:line="240" w:lineRule="auto"/>
    </w:pP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style>
  <w:style w:type="table" w:styleId="Heleloetelutabel1rhk1">
    <w:name w:val="List Table 1 Light Accent 1"/>
    <w:basedOn w:val="Normaaltabel"/>
    <w:uiPriority w:val="99"/>
    <w:pPr>
      <w:spacing w:after="0" w:line="240" w:lineRule="auto"/>
    </w:pP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style>
  <w:style w:type="table" w:styleId="Heleloetelutabel1rhk2">
    <w:name w:val="List Table 1 Light Accent 2"/>
    <w:basedOn w:val="Normaaltabel"/>
    <w:uiPriority w:val="99"/>
    <w:pPr>
      <w:spacing w:after="0" w:line="240" w:lineRule="auto"/>
    </w:pP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style>
  <w:style w:type="table" w:styleId="Heleloetelutabel1rhk3">
    <w:name w:val="List Table 1 Light Accent 3"/>
    <w:basedOn w:val="Normaaltabel"/>
    <w:uiPriority w:val="99"/>
    <w:pPr>
      <w:spacing w:after="0" w:line="240" w:lineRule="auto"/>
    </w:pP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style>
  <w:style w:type="table" w:styleId="Heleloetelutabel1rhk4">
    <w:name w:val="List Table 1 Light Accent 4"/>
    <w:basedOn w:val="Normaaltabel"/>
    <w:uiPriority w:val="99"/>
    <w:pPr>
      <w:spacing w:after="0" w:line="240" w:lineRule="auto"/>
    </w:pP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style>
  <w:style w:type="table" w:styleId="Heleloetelutabel1rhk5">
    <w:name w:val="List Table 1 Light Accent 5"/>
    <w:basedOn w:val="Normaaltabel"/>
    <w:uiPriority w:val="99"/>
    <w:pPr>
      <w:spacing w:after="0" w:line="240" w:lineRule="auto"/>
    </w:pP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style>
  <w:style w:type="table" w:styleId="Heleloetelutabel1rhk6">
    <w:name w:val="List Table 1 Light Accent 6"/>
    <w:basedOn w:val="Normaaltabel"/>
    <w:uiPriority w:val="99"/>
    <w:pPr>
      <w:spacing w:after="0" w:line="240" w:lineRule="auto"/>
    </w:pP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style>
  <w:style w:type="table" w:styleId="Loetelutabel2">
    <w:name w:val="List Table 2"/>
    <w:basedOn w:val="Normaaltabel"/>
    <w:uiPriority w:val="99"/>
    <w:pPr>
      <w:spacing w:after="0" w:line="240" w:lineRule="auto"/>
    </w:pP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StylePr>
    <w:tblStylePr w:type="band1Horz">
      <w:rPr>
        <w:rFonts w:ascii="Arial" w:hAnsi="Arial"/>
        <w:color w:val="404040"/>
        <w:sz w:val="22"/>
      </w:rPr>
    </w:tblStylePr>
  </w:style>
  <w:style w:type="table" w:styleId="Loetelutabel2rhk1">
    <w:name w:val="List Table 2 Accent 1"/>
    <w:basedOn w:val="Normaaltabel"/>
    <w:uiPriority w:val="99"/>
    <w:pPr>
      <w:spacing w:after="0" w:line="240" w:lineRule="auto"/>
    </w:pP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StylePr>
    <w:tblStylePr w:type="band1Horz">
      <w:rPr>
        <w:rFonts w:ascii="Arial" w:hAnsi="Arial"/>
        <w:color w:val="404040"/>
        <w:sz w:val="22"/>
      </w:rPr>
    </w:tblStylePr>
  </w:style>
  <w:style w:type="table" w:styleId="Loetelutabel2rhk2">
    <w:name w:val="List Table 2 Accent 2"/>
    <w:basedOn w:val="Normaaltabel"/>
    <w:uiPriority w:val="99"/>
    <w:pPr>
      <w:spacing w:after="0" w:line="240" w:lineRule="auto"/>
    </w:pP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StylePr>
    <w:tblStylePr w:type="band1Horz">
      <w:rPr>
        <w:rFonts w:ascii="Arial" w:hAnsi="Arial"/>
        <w:color w:val="404040"/>
        <w:sz w:val="22"/>
      </w:rPr>
    </w:tblStylePr>
  </w:style>
  <w:style w:type="table" w:styleId="Loetelutabel2rhk3">
    <w:name w:val="List Table 2 Accent 3"/>
    <w:basedOn w:val="Normaaltabel"/>
    <w:uiPriority w:val="99"/>
    <w:pPr>
      <w:spacing w:after="0" w:line="240" w:lineRule="auto"/>
    </w:pP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StylePr>
    <w:tblStylePr w:type="band1Horz">
      <w:rPr>
        <w:rFonts w:ascii="Arial" w:hAnsi="Arial"/>
        <w:color w:val="404040"/>
        <w:sz w:val="22"/>
      </w:rPr>
    </w:tblStylePr>
  </w:style>
  <w:style w:type="table" w:styleId="Loetelutabel2rhk4">
    <w:name w:val="List Table 2 Accent 4"/>
    <w:basedOn w:val="Normaaltabel"/>
    <w:uiPriority w:val="99"/>
    <w:pPr>
      <w:spacing w:after="0" w:line="240" w:lineRule="auto"/>
    </w:pP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StylePr>
    <w:tblStylePr w:type="band1Horz">
      <w:rPr>
        <w:rFonts w:ascii="Arial" w:hAnsi="Arial"/>
        <w:color w:val="404040"/>
        <w:sz w:val="22"/>
      </w:rPr>
    </w:tblStylePr>
  </w:style>
  <w:style w:type="table" w:styleId="Loetelutabel2rhk5">
    <w:name w:val="List Table 2 Accent 5"/>
    <w:basedOn w:val="Normaaltabel"/>
    <w:uiPriority w:val="99"/>
    <w:pPr>
      <w:spacing w:after="0" w:line="240" w:lineRule="auto"/>
    </w:pP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StylePr>
    <w:tblStylePr w:type="band1Horz">
      <w:rPr>
        <w:rFonts w:ascii="Arial" w:hAnsi="Arial"/>
        <w:color w:val="404040"/>
        <w:sz w:val="22"/>
      </w:rPr>
    </w:tblStylePr>
  </w:style>
  <w:style w:type="table" w:styleId="Loetelutabel2rhk6">
    <w:name w:val="List Table 2 Accent 6"/>
    <w:basedOn w:val="Normaaltabel"/>
    <w:uiPriority w:val="99"/>
    <w:pPr>
      <w:spacing w:after="0" w:line="240" w:lineRule="auto"/>
    </w:pP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StylePr>
    <w:tblStylePr w:type="band1Horz">
      <w:rPr>
        <w:rFonts w:ascii="Arial" w:hAnsi="Arial"/>
        <w:color w:val="404040"/>
        <w:sz w:val="22"/>
      </w:rPr>
    </w:tblStylePr>
  </w:style>
  <w:style w:type="table" w:styleId="Loetelutabel3">
    <w:name w:val="List Table 3"/>
    <w:basedOn w:val="Normaaltabel"/>
    <w:uiPriority w:val="9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Loetelutabel3rhk1">
    <w:name w:val="List Table 3 Accent 1"/>
    <w:basedOn w:val="Normaaltabel"/>
    <w:uiPriority w:val="9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Loetelutabel3rhk2">
    <w:name w:val="List Table 3 Accent 2"/>
    <w:basedOn w:val="Normaaltabel"/>
    <w:uiPriority w:val="9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Loetelutabel3rhk3">
    <w:name w:val="List Table 3 Accent 3"/>
    <w:basedOn w:val="Normaaltabel"/>
    <w:uiPriority w:val="9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Loetelutabel3rhk4">
    <w:name w:val="List Table 3 Accent 4"/>
    <w:basedOn w:val="Normaaltabel"/>
    <w:uiPriority w:val="9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Loetelutabel3rhk5">
    <w:name w:val="List Table 3 Accent 5"/>
    <w:basedOn w:val="Normaaltabel"/>
    <w:uiPriority w:val="9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Loetelutabel3rhk6">
    <w:name w:val="List Table 3 Accent 6"/>
    <w:basedOn w:val="Normaaltabel"/>
    <w:uiPriority w:val="9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Loetelutabel4">
    <w:name w:val="List Table 4"/>
    <w:basedOn w:val="Normaaltabel"/>
    <w:uiPriority w:val="9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Loetelutabel4rhk1">
    <w:name w:val="List Table 4 Accent 1"/>
    <w:basedOn w:val="Normaaltabel"/>
    <w:uiPriority w:val="9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Loetelutabel4rhk2">
    <w:name w:val="List Table 4 Accent 2"/>
    <w:basedOn w:val="Normaaltabel"/>
    <w:uiPriority w:val="9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Loetelutabel4rhk3">
    <w:name w:val="List Table 4 Accent 3"/>
    <w:basedOn w:val="Normaaltabel"/>
    <w:uiPriority w:val="9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Loetelutabel4rhk4">
    <w:name w:val="List Table 4 Accent 4"/>
    <w:basedOn w:val="Normaaltabel"/>
    <w:uiPriority w:val="9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Loetelutabel4rhk5">
    <w:name w:val="List Table 4 Accent 5"/>
    <w:basedOn w:val="Normaaltabel"/>
    <w:uiPriority w:val="9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Loetelutabel4rhk6">
    <w:name w:val="List Table 4 Accent 6"/>
    <w:basedOn w:val="Normaaltabel"/>
    <w:uiPriority w:val="99"/>
    <w:pPr>
      <w:spacing w:after="0" w:line="240" w:lineRule="auto"/>
    </w:pPr>
    <w:tblPr/>
    <w:tblStylePr w:type="firstRow">
      <w:rPr>
        <w:rFonts w:ascii="Arial" w:hAnsi="Arial"/>
        <w:b/>
        <w:color w:val="FFFFFF"/>
        <w:sz w:val="22"/>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StylePr>
    <w:tblStylePr w:type="band1Horz">
      <w:rPr>
        <w:rFonts w:ascii="Arial" w:hAnsi="Arial"/>
        <w:color w:val="404040"/>
        <w:sz w:val="22"/>
      </w:rPr>
    </w:tblStylePr>
  </w:style>
  <w:style w:type="table" w:styleId="Tumeloetelutabel5">
    <w:name w:val="List Table 5 Dark"/>
    <w:basedOn w:val="Normaaltabel"/>
    <w:uiPriority w:val="99"/>
    <w:pPr>
      <w:spacing w:after="0" w:line="240" w:lineRule="auto"/>
    </w:pPr>
    <w:tblPr>
      <w:tblStyleRowBandSize w:val="1"/>
      <w:tblStyleColBandSize w:val="1"/>
    </w:tblPr>
    <w:tcPr>
      <w:tcBorders>
        <w:top w:val="single" w:sz="4" w:space="0" w:color="FFFFFF" w:themeColor="light1"/>
        <w:bottom w:val="single" w:sz="4" w:space="0" w:color="FFFFFF" w:themeColor="light1"/>
        <w:right w:val="single" w:sz="4" w:space="0" w:color="FFFFFF" w:themeColor="light1"/>
      </w:tcBorders>
      <w:shd w:val="clear" w:color="7F7F7F" w:themeColor="text1" w:themeTint="80" w:fill="7F7F7F" w:themeFill="text1" w:themeFillTint="80"/>
    </w:tc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style>
  <w:style w:type="table" w:styleId="Tumeloetelutabel5rhk1">
    <w:name w:val="List Table 5 Dark Accent 1"/>
    <w:basedOn w:val="Normaaltabel"/>
    <w:uiPriority w:val="99"/>
    <w:pPr>
      <w:spacing w:after="0" w:line="240" w:lineRule="auto"/>
    </w:pPr>
    <w:tblPr>
      <w:tblStyleRowBandSize w:val="1"/>
      <w:tblStyleColBandSize w:val="1"/>
    </w:tblPr>
    <w:tcPr>
      <w:tcBorders>
        <w:top w:val="single" w:sz="4" w:space="0" w:color="FFFFFF" w:themeColor="light1"/>
        <w:bottom w:val="single" w:sz="4" w:space="0" w:color="FFFFFF" w:themeColor="light1"/>
        <w:right w:val="single" w:sz="4" w:space="0" w:color="FFFFFF" w:themeColor="light1"/>
      </w:tcBorders>
      <w:shd w:val="clear" w:color="4A66AC" w:themeColor="accent1" w:fill="4A66AC" w:themeFill="accent1"/>
    </w:tcPr>
    <w:tblStylePr w:type="firstRow">
      <w:rPr>
        <w:rFonts w:ascii="Arial" w:hAnsi="Arial"/>
        <w:b/>
        <w:color w:val="FFFFFF" w:themeColor="light1"/>
        <w:sz w:val="22"/>
      </w:rPr>
      <w:tblPr/>
      <w:tcPr>
        <w:tcBorders>
          <w:top w:val="single" w:sz="32" w:space="0" w:color="4A66AC" w:themeColor="accent1"/>
          <w:bottom w:val="single" w:sz="12" w:space="0" w:color="FFFFFF" w:themeColor="light1"/>
        </w:tcBorders>
        <w:shd w:val="clear" w:color="4A66AC" w:themeColor="accent1" w:fill="4A66AC"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A66AC" w:themeColor="accent1"/>
          <w:right w:val="single" w:sz="4" w:space="0" w:color="FFFFFF" w:themeColor="light1"/>
        </w:tcBorders>
      </w:tcPr>
    </w:tblStylePr>
    <w:tblStylePr w:type="lastCol">
      <w:tblPr/>
      <w:tcPr>
        <w:tcBorders>
          <w:left w:val="single" w:sz="4" w:space="0" w:color="FFFFFF" w:themeColor="light1"/>
          <w:right w:val="single" w:sz="32" w:space="0" w:color="4A66AC" w:themeColor="accent1"/>
        </w:tcBorders>
      </w:tcPr>
    </w:tblStylePr>
  </w:style>
  <w:style w:type="table" w:styleId="Tumeloetelutabel5rhk2">
    <w:name w:val="List Table 5 Dark Accent 2"/>
    <w:basedOn w:val="Normaaltabel"/>
    <w:uiPriority w:val="99"/>
    <w:pPr>
      <w:spacing w:after="0" w:line="240" w:lineRule="auto"/>
    </w:pPr>
    <w:tblPr>
      <w:tblStyleRowBandSize w:val="1"/>
      <w:tblStyleColBandSize w:val="1"/>
    </w:tblPr>
    <w:tcPr>
      <w:tcBorders>
        <w:top w:val="single" w:sz="4" w:space="0" w:color="FFFFFF" w:themeColor="light1"/>
        <w:bottom w:val="single" w:sz="4" w:space="0" w:color="FFFFFF" w:themeColor="light1"/>
        <w:right w:val="single" w:sz="4" w:space="0" w:color="FFFFFF" w:themeColor="light1"/>
      </w:tcBorders>
      <w:shd w:val="clear" w:color="A1C4E3" w:themeColor="accent2" w:themeTint="97" w:fill="A1C4E3" w:themeFill="accent2" w:themeFillTint="97"/>
    </w:tcPr>
    <w:tblStylePr w:type="firstRow">
      <w:rPr>
        <w:rFonts w:ascii="Arial" w:hAnsi="Arial"/>
        <w:b/>
        <w:color w:val="FFFFFF" w:themeColor="light1"/>
        <w:sz w:val="22"/>
      </w:rPr>
      <w:tblPr/>
      <w:tcPr>
        <w:tcBorders>
          <w:top w:val="single" w:sz="32" w:space="0" w:color="A1C4E3" w:themeColor="accent2" w:themeTint="97"/>
          <w:bottom w:val="single" w:sz="12" w:space="0" w:color="FFFFFF" w:themeColor="light1"/>
        </w:tcBorders>
        <w:shd w:val="clear" w:color="A1C4E3" w:themeColor="accent2" w:themeTint="97" w:fill="A1C4E3"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1C4E3" w:themeColor="accent2" w:themeTint="97"/>
          <w:right w:val="single" w:sz="4" w:space="0" w:color="FFFFFF" w:themeColor="light1"/>
        </w:tcBorders>
      </w:tcPr>
    </w:tblStylePr>
    <w:tblStylePr w:type="lastCol">
      <w:tblPr/>
      <w:tcPr>
        <w:tcBorders>
          <w:left w:val="single" w:sz="4" w:space="0" w:color="FFFFFF" w:themeColor="light1"/>
          <w:right w:val="single" w:sz="32" w:space="0" w:color="A1C4E3" w:themeColor="accent2" w:themeTint="97"/>
        </w:tcBorders>
      </w:tcPr>
    </w:tblStylePr>
  </w:style>
  <w:style w:type="table" w:styleId="Tumeloetelutabel5rhk3">
    <w:name w:val="List Table 5 Dark Accent 3"/>
    <w:basedOn w:val="Normaaltabel"/>
    <w:uiPriority w:val="99"/>
    <w:pPr>
      <w:spacing w:after="0" w:line="240" w:lineRule="auto"/>
    </w:pPr>
    <w:tblPr>
      <w:tblStyleRowBandSize w:val="1"/>
      <w:tblStyleColBandSize w:val="1"/>
    </w:tblPr>
    <w:tcPr>
      <w:tcBorders>
        <w:top w:val="single" w:sz="4" w:space="0" w:color="FFFFFF" w:themeColor="light1"/>
        <w:bottom w:val="single" w:sz="4" w:space="0" w:color="FFFFFF" w:themeColor="light1"/>
        <w:right w:val="single" w:sz="4" w:space="0" w:color="FFFFFF" w:themeColor="light1"/>
      </w:tcBorders>
      <w:shd w:val="clear" w:color="7EB2E6" w:themeColor="accent3" w:themeTint="98" w:fill="7EB2E6" w:themeFill="accent3" w:themeFillTint="98"/>
    </w:tcPr>
    <w:tblStylePr w:type="firstRow">
      <w:rPr>
        <w:rFonts w:ascii="Arial" w:hAnsi="Arial"/>
        <w:b/>
        <w:color w:val="FFFFFF" w:themeColor="light1"/>
        <w:sz w:val="22"/>
      </w:rPr>
      <w:tblPr/>
      <w:tcPr>
        <w:tcBorders>
          <w:top w:val="single" w:sz="32" w:space="0" w:color="7EB2E6" w:themeColor="accent3" w:themeTint="98"/>
          <w:bottom w:val="single" w:sz="12" w:space="0" w:color="FFFFFF" w:themeColor="light1"/>
        </w:tcBorders>
        <w:shd w:val="clear" w:color="7EB2E6" w:themeColor="accent3" w:themeTint="98" w:fill="7EB2E6"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EB2E6" w:themeColor="accent3" w:themeTint="98"/>
          <w:right w:val="single" w:sz="4" w:space="0" w:color="FFFFFF" w:themeColor="light1"/>
        </w:tcBorders>
      </w:tcPr>
    </w:tblStylePr>
    <w:tblStylePr w:type="lastCol">
      <w:tblPr/>
      <w:tcPr>
        <w:tcBorders>
          <w:left w:val="single" w:sz="4" w:space="0" w:color="FFFFFF" w:themeColor="light1"/>
          <w:right w:val="single" w:sz="32" w:space="0" w:color="7EB2E6" w:themeColor="accent3" w:themeTint="98"/>
        </w:tcBorders>
      </w:tcPr>
    </w:tblStylePr>
  </w:style>
  <w:style w:type="table" w:styleId="Tumeloetelutabel5rhk4">
    <w:name w:val="List Table 5 Dark Accent 4"/>
    <w:basedOn w:val="Normaaltabel"/>
    <w:uiPriority w:val="99"/>
    <w:pPr>
      <w:spacing w:after="0" w:line="240" w:lineRule="auto"/>
    </w:pPr>
    <w:tblPr>
      <w:tblStyleRowBandSize w:val="1"/>
      <w:tblStyleColBandSize w:val="1"/>
    </w:tblPr>
    <w:tcPr>
      <w:tcBorders>
        <w:top w:val="single" w:sz="4" w:space="0" w:color="FFFFFF" w:themeColor="light1"/>
        <w:bottom w:val="single" w:sz="4" w:space="0" w:color="FFFFFF" w:themeColor="light1"/>
        <w:right w:val="single" w:sz="4" w:space="0" w:color="FFFFFF" w:themeColor="light1"/>
      </w:tcBorders>
      <w:shd w:val="clear" w:color="B1BBCB" w:themeColor="accent4" w:themeTint="9A" w:fill="B1BBCB" w:themeFill="accent4" w:themeFillTint="9A"/>
    </w:tcPr>
    <w:tblStylePr w:type="firstRow">
      <w:rPr>
        <w:rFonts w:ascii="Arial" w:hAnsi="Arial"/>
        <w:b/>
        <w:color w:val="FFFFFF" w:themeColor="light1"/>
        <w:sz w:val="22"/>
      </w:rPr>
      <w:tblPr/>
      <w:tcPr>
        <w:tcBorders>
          <w:top w:val="single" w:sz="32" w:space="0" w:color="B1BBCB" w:themeColor="accent4" w:themeTint="9A"/>
          <w:bottom w:val="single" w:sz="12" w:space="0" w:color="FFFFFF" w:themeColor="light1"/>
        </w:tcBorders>
        <w:shd w:val="clear" w:color="B1BBCB" w:themeColor="accent4" w:themeTint="9A" w:fill="B1BBCB"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1BBCB" w:themeColor="accent4" w:themeTint="9A"/>
          <w:right w:val="single" w:sz="4" w:space="0" w:color="FFFFFF" w:themeColor="light1"/>
        </w:tcBorders>
      </w:tcPr>
    </w:tblStylePr>
    <w:tblStylePr w:type="lastCol">
      <w:tblPr/>
      <w:tcPr>
        <w:tcBorders>
          <w:left w:val="single" w:sz="4" w:space="0" w:color="FFFFFF" w:themeColor="light1"/>
          <w:right w:val="single" w:sz="32" w:space="0" w:color="B1BBCB" w:themeColor="accent4" w:themeTint="9A"/>
        </w:tcBorders>
      </w:tcPr>
    </w:tblStylePr>
  </w:style>
  <w:style w:type="table" w:styleId="Tumeloetelutabel5rhk5">
    <w:name w:val="List Table 5 Dark Accent 5"/>
    <w:basedOn w:val="Normaaltabel"/>
    <w:uiPriority w:val="99"/>
    <w:pPr>
      <w:spacing w:after="0" w:line="240" w:lineRule="auto"/>
    </w:pPr>
    <w:tblPr>
      <w:tblStyleRowBandSize w:val="1"/>
      <w:tblStyleColBandSize w:val="1"/>
    </w:tblPr>
    <w:tcPr>
      <w:tcBorders>
        <w:top w:val="single" w:sz="4" w:space="0" w:color="FFFFFF" w:themeColor="light1"/>
        <w:bottom w:val="single" w:sz="4" w:space="0" w:color="FFFFFF" w:themeColor="light1"/>
        <w:right w:val="single" w:sz="4" w:space="0" w:color="FFFFFF" w:themeColor="light1"/>
      </w:tcBorders>
      <w:shd w:val="clear" w:color="9BC6CE" w:themeColor="accent5" w:themeTint="9A" w:fill="9BC6CE" w:themeFill="accent5" w:themeFillTint="9A"/>
    </w:tcPr>
    <w:tblStylePr w:type="firstRow">
      <w:rPr>
        <w:rFonts w:ascii="Arial" w:hAnsi="Arial"/>
        <w:b/>
        <w:color w:val="FFFFFF" w:themeColor="light1"/>
        <w:sz w:val="22"/>
      </w:rPr>
      <w:tblPr/>
      <w:tcPr>
        <w:tcBorders>
          <w:top w:val="single" w:sz="32" w:space="0" w:color="9BC6CE" w:themeColor="accent5" w:themeTint="9A"/>
          <w:bottom w:val="single" w:sz="12" w:space="0" w:color="FFFFFF" w:themeColor="light1"/>
        </w:tcBorders>
        <w:shd w:val="clear" w:color="9BC6CE" w:themeColor="accent5" w:themeTint="9A" w:fill="9BC6CE"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6CE" w:themeColor="accent5" w:themeTint="9A"/>
          <w:right w:val="single" w:sz="4" w:space="0" w:color="FFFFFF" w:themeColor="light1"/>
        </w:tcBorders>
      </w:tcPr>
    </w:tblStylePr>
    <w:tblStylePr w:type="lastCol">
      <w:tblPr/>
      <w:tcPr>
        <w:tcBorders>
          <w:left w:val="single" w:sz="4" w:space="0" w:color="FFFFFF" w:themeColor="light1"/>
          <w:right w:val="single" w:sz="32" w:space="0" w:color="9BC6CE" w:themeColor="accent5" w:themeTint="9A"/>
        </w:tcBorders>
      </w:tcPr>
    </w:tblStylePr>
  </w:style>
  <w:style w:type="table" w:styleId="Tumeloetelutabel5rhk6">
    <w:name w:val="List Table 5 Dark Accent 6"/>
    <w:basedOn w:val="Normaaltabel"/>
    <w:uiPriority w:val="99"/>
    <w:pPr>
      <w:spacing w:after="0" w:line="240" w:lineRule="auto"/>
    </w:pPr>
    <w:tblPr>
      <w:tblStyleRowBandSize w:val="1"/>
      <w:tblStyleColBandSize w:val="1"/>
    </w:tblPr>
    <w:tcPr>
      <w:tcBorders>
        <w:top w:val="single" w:sz="4" w:space="0" w:color="FFFFFF" w:themeColor="light1"/>
        <w:bottom w:val="single" w:sz="4" w:space="0" w:color="FFFFFF" w:themeColor="light1"/>
        <w:right w:val="single" w:sz="4" w:space="0" w:color="FFFFFF" w:themeColor="light1"/>
      </w:tcBorders>
      <w:shd w:val="clear" w:color="C4BCC6" w:themeColor="accent6" w:themeTint="98" w:fill="C4BCC6" w:themeFill="accent6" w:themeFillTint="98"/>
    </w:tcPr>
    <w:tblStylePr w:type="firstRow">
      <w:rPr>
        <w:rFonts w:ascii="Arial" w:hAnsi="Arial"/>
        <w:b/>
        <w:color w:val="FFFFFF" w:themeColor="light1"/>
        <w:sz w:val="22"/>
      </w:rPr>
      <w:tblPr/>
      <w:tcPr>
        <w:tcBorders>
          <w:top w:val="single" w:sz="32" w:space="0" w:color="C4BCC6" w:themeColor="accent6" w:themeTint="98"/>
          <w:bottom w:val="single" w:sz="12" w:space="0" w:color="FFFFFF" w:themeColor="light1"/>
        </w:tcBorders>
        <w:shd w:val="clear" w:color="C4BCC6" w:themeColor="accent6" w:themeTint="98" w:fill="C4BCC6"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4BCC6" w:themeColor="accent6" w:themeTint="98"/>
          <w:right w:val="single" w:sz="4" w:space="0" w:color="FFFFFF" w:themeColor="light1"/>
        </w:tcBorders>
      </w:tcPr>
    </w:tblStylePr>
    <w:tblStylePr w:type="lastCol">
      <w:tblPr/>
      <w:tcPr>
        <w:tcBorders>
          <w:left w:val="single" w:sz="4" w:space="0" w:color="FFFFFF" w:themeColor="light1"/>
          <w:right w:val="single" w:sz="32" w:space="0" w:color="C4BCC6" w:themeColor="accent6" w:themeTint="98"/>
        </w:tcBorders>
      </w:tcPr>
    </w:tblStylePr>
  </w:style>
  <w:style w:type="table" w:styleId="Mitmevrvilineloetelutabel6">
    <w:name w:val="List Table 6 Colorful"/>
    <w:basedOn w:val="Normaaltabel"/>
    <w:uiPriority w:val="99"/>
    <w:pPr>
      <w:spacing w:after="0" w:line="240" w:lineRule="auto"/>
    </w:pPr>
    <w:tblPr/>
    <w:tblStylePr w:type="firstRow">
      <w:rPr>
        <w:b/>
        <w:color w:val="000000" w:themeColor="text1"/>
      </w:rPr>
    </w:tblStylePr>
    <w:tblStylePr w:type="lastRow">
      <w:rPr>
        <w:b/>
        <w:color w:val="000000" w:themeColor="text1"/>
      </w:rPr>
    </w:tblStylePr>
    <w:tblStylePr w:type="firstCol">
      <w:rPr>
        <w:b/>
        <w:color w:val="000000" w:themeColor="text1"/>
      </w:rPr>
    </w:tblStylePr>
    <w:tblStylePr w:type="lastCol">
      <w:rPr>
        <w:b/>
        <w:color w:val="000000" w:themeColor="text1"/>
      </w:rPr>
    </w:tblStylePr>
    <w:tblStylePr w:type="band1Horz">
      <w:rPr>
        <w:rFonts w:ascii="Arial" w:hAnsi="Arial"/>
        <w:color w:val="000000" w:themeColor="text1"/>
        <w:sz w:val="22"/>
      </w:rPr>
    </w:tblStylePr>
    <w:tblStylePr w:type="band2Horz">
      <w:rPr>
        <w:rFonts w:ascii="Arial" w:hAnsi="Arial"/>
        <w:color w:val="000000" w:themeColor="text1"/>
        <w:sz w:val="22"/>
      </w:rPr>
    </w:tblStylePr>
  </w:style>
  <w:style w:type="table" w:styleId="Mitmevrvilineloetelutabel6rhk1">
    <w:name w:val="List Table 6 Colorful Accent 1"/>
    <w:basedOn w:val="Normaaltabel"/>
    <w:uiPriority w:val="99"/>
    <w:pPr>
      <w:spacing w:after="0" w:line="240" w:lineRule="auto"/>
    </w:pPr>
    <w:tblPr/>
    <w:tblStylePr w:type="firstRow">
      <w:rPr>
        <w:b/>
        <w:color w:val="2B3B64" w:themeColor="accent1" w:themeShade="95"/>
      </w:rPr>
    </w:tblStylePr>
    <w:tblStylePr w:type="lastRow">
      <w:rPr>
        <w:b/>
        <w:color w:val="2B3B64" w:themeColor="accent1" w:themeShade="95"/>
      </w:rPr>
    </w:tblStylePr>
    <w:tblStylePr w:type="firstCol">
      <w:rPr>
        <w:b/>
        <w:color w:val="2B3B64" w:themeColor="accent1" w:themeShade="95"/>
      </w:rPr>
    </w:tblStylePr>
    <w:tblStylePr w:type="lastCol">
      <w:rPr>
        <w:b/>
        <w:color w:val="2B3B64" w:themeColor="accent1" w:themeShade="95"/>
      </w:rPr>
    </w:tblStylePr>
    <w:tblStylePr w:type="band1Horz">
      <w:rPr>
        <w:rFonts w:ascii="Arial" w:hAnsi="Arial"/>
        <w:color w:val="2B3B64" w:themeColor="accent1" w:themeShade="95"/>
        <w:sz w:val="22"/>
      </w:rPr>
    </w:tblStylePr>
    <w:tblStylePr w:type="band2Horz">
      <w:rPr>
        <w:rFonts w:ascii="Arial" w:hAnsi="Arial"/>
        <w:color w:val="2B3B64" w:themeColor="accent1" w:themeShade="95"/>
        <w:sz w:val="22"/>
      </w:rPr>
    </w:tblStylePr>
  </w:style>
  <w:style w:type="table" w:styleId="Mitmevrvilineloetelutabel6rhk2">
    <w:name w:val="List Table 6 Colorful Accent 2"/>
    <w:basedOn w:val="Normaaltabel"/>
    <w:uiPriority w:val="99"/>
    <w:pPr>
      <w:spacing w:after="0" w:line="240" w:lineRule="auto"/>
    </w:pPr>
    <w:tblPr/>
    <w:tblStylePr w:type="firstRow">
      <w:rPr>
        <w:b/>
        <w:color w:val="A1C4E3" w:themeColor="accent2" w:themeTint="97" w:themeShade="95"/>
      </w:rPr>
    </w:tblStylePr>
    <w:tblStylePr w:type="lastRow">
      <w:rPr>
        <w:b/>
        <w:color w:val="A1C4E3" w:themeColor="accent2" w:themeTint="97" w:themeShade="95"/>
      </w:rPr>
    </w:tblStylePr>
    <w:tblStylePr w:type="firstCol">
      <w:rPr>
        <w:b/>
        <w:color w:val="A1C4E3" w:themeColor="accent2" w:themeTint="97" w:themeShade="95"/>
      </w:rPr>
    </w:tblStylePr>
    <w:tblStylePr w:type="lastCol">
      <w:rPr>
        <w:b/>
        <w:color w:val="A1C4E3" w:themeColor="accent2" w:themeTint="97" w:themeShade="95"/>
      </w:rPr>
    </w:tblStylePr>
    <w:tblStylePr w:type="band1Horz">
      <w:rPr>
        <w:rFonts w:ascii="Arial" w:hAnsi="Arial"/>
        <w:color w:val="A1C4E3" w:themeColor="accent2" w:themeTint="97" w:themeShade="95"/>
        <w:sz w:val="22"/>
      </w:rPr>
    </w:tblStylePr>
    <w:tblStylePr w:type="band2Horz">
      <w:rPr>
        <w:rFonts w:ascii="Arial" w:hAnsi="Arial"/>
        <w:color w:val="A1C4E3" w:themeColor="accent2" w:themeTint="97" w:themeShade="95"/>
        <w:sz w:val="22"/>
      </w:rPr>
    </w:tblStylePr>
  </w:style>
  <w:style w:type="table" w:styleId="Mitmevrvilineloetelutabel6rhk3">
    <w:name w:val="List Table 6 Colorful Accent 3"/>
    <w:basedOn w:val="Normaaltabel"/>
    <w:uiPriority w:val="99"/>
    <w:pPr>
      <w:spacing w:after="0" w:line="240" w:lineRule="auto"/>
    </w:pPr>
    <w:tblPr/>
    <w:tblStylePr w:type="firstRow">
      <w:rPr>
        <w:b/>
        <w:color w:val="7EB2E6" w:themeColor="accent3" w:themeTint="98" w:themeShade="95"/>
      </w:rPr>
    </w:tblStylePr>
    <w:tblStylePr w:type="lastRow">
      <w:rPr>
        <w:b/>
        <w:color w:val="7EB2E6" w:themeColor="accent3" w:themeTint="98" w:themeShade="95"/>
      </w:rPr>
    </w:tblStylePr>
    <w:tblStylePr w:type="firstCol">
      <w:rPr>
        <w:b/>
        <w:color w:val="7EB2E6" w:themeColor="accent3" w:themeTint="98" w:themeShade="95"/>
      </w:rPr>
    </w:tblStylePr>
    <w:tblStylePr w:type="lastCol">
      <w:rPr>
        <w:b/>
        <w:color w:val="7EB2E6" w:themeColor="accent3" w:themeTint="98" w:themeShade="95"/>
      </w:rPr>
    </w:tblStylePr>
    <w:tblStylePr w:type="band1Horz">
      <w:rPr>
        <w:rFonts w:ascii="Arial" w:hAnsi="Arial"/>
        <w:color w:val="7EB2E6" w:themeColor="accent3" w:themeTint="98" w:themeShade="95"/>
        <w:sz w:val="22"/>
      </w:rPr>
    </w:tblStylePr>
    <w:tblStylePr w:type="band2Horz">
      <w:rPr>
        <w:rFonts w:ascii="Arial" w:hAnsi="Arial"/>
        <w:color w:val="7EB2E6" w:themeColor="accent3" w:themeTint="98" w:themeShade="95"/>
        <w:sz w:val="22"/>
      </w:rPr>
    </w:tblStylePr>
  </w:style>
  <w:style w:type="table" w:styleId="Mitmevrvilineloetelutabel6rhk4">
    <w:name w:val="List Table 6 Colorful Accent 4"/>
    <w:basedOn w:val="Normaaltabel"/>
    <w:uiPriority w:val="99"/>
    <w:pPr>
      <w:spacing w:after="0" w:line="240" w:lineRule="auto"/>
    </w:pPr>
    <w:tblPr/>
    <w:tblStylePr w:type="firstRow">
      <w:rPr>
        <w:b/>
        <w:color w:val="B1BBCB" w:themeColor="accent4" w:themeTint="9A" w:themeShade="95"/>
      </w:rPr>
    </w:tblStylePr>
    <w:tblStylePr w:type="lastRow">
      <w:rPr>
        <w:b/>
        <w:color w:val="B1BBCB" w:themeColor="accent4" w:themeTint="9A" w:themeShade="95"/>
      </w:rPr>
    </w:tblStylePr>
    <w:tblStylePr w:type="firstCol">
      <w:rPr>
        <w:b/>
        <w:color w:val="B1BBCB" w:themeColor="accent4" w:themeTint="9A" w:themeShade="95"/>
      </w:rPr>
    </w:tblStylePr>
    <w:tblStylePr w:type="lastCol">
      <w:rPr>
        <w:b/>
        <w:color w:val="B1BBCB" w:themeColor="accent4" w:themeTint="9A" w:themeShade="95"/>
      </w:rPr>
    </w:tblStylePr>
    <w:tblStylePr w:type="band1Horz">
      <w:rPr>
        <w:rFonts w:ascii="Arial" w:hAnsi="Arial"/>
        <w:color w:val="B1BBCB" w:themeColor="accent4" w:themeTint="9A" w:themeShade="95"/>
        <w:sz w:val="22"/>
      </w:rPr>
    </w:tblStylePr>
    <w:tblStylePr w:type="band2Horz">
      <w:rPr>
        <w:rFonts w:ascii="Arial" w:hAnsi="Arial"/>
        <w:color w:val="B1BBCB" w:themeColor="accent4" w:themeTint="9A" w:themeShade="95"/>
        <w:sz w:val="22"/>
      </w:rPr>
    </w:tblStylePr>
  </w:style>
  <w:style w:type="table" w:styleId="Mitmevrvilineloetelutabel6rhk5">
    <w:name w:val="List Table 6 Colorful Accent 5"/>
    <w:basedOn w:val="Normaaltabel"/>
    <w:uiPriority w:val="99"/>
    <w:pPr>
      <w:spacing w:after="0" w:line="240" w:lineRule="auto"/>
    </w:pPr>
    <w:tblPr/>
    <w:tblStylePr w:type="firstRow">
      <w:rPr>
        <w:b/>
        <w:color w:val="9BC6CE" w:themeColor="accent5" w:themeTint="9A" w:themeShade="95"/>
      </w:rPr>
    </w:tblStylePr>
    <w:tblStylePr w:type="lastRow">
      <w:rPr>
        <w:b/>
        <w:color w:val="9BC6CE" w:themeColor="accent5" w:themeTint="9A" w:themeShade="95"/>
      </w:rPr>
    </w:tblStylePr>
    <w:tblStylePr w:type="firstCol">
      <w:rPr>
        <w:b/>
        <w:color w:val="9BC6CE" w:themeColor="accent5" w:themeTint="9A" w:themeShade="95"/>
      </w:rPr>
    </w:tblStylePr>
    <w:tblStylePr w:type="lastCol">
      <w:rPr>
        <w:b/>
        <w:color w:val="9BC6CE" w:themeColor="accent5" w:themeTint="9A" w:themeShade="95"/>
      </w:rPr>
    </w:tblStylePr>
    <w:tblStylePr w:type="band1Horz">
      <w:rPr>
        <w:rFonts w:ascii="Arial" w:hAnsi="Arial"/>
        <w:color w:val="9BC6CE" w:themeColor="accent5" w:themeTint="9A" w:themeShade="95"/>
        <w:sz w:val="22"/>
      </w:rPr>
    </w:tblStylePr>
    <w:tblStylePr w:type="band2Horz">
      <w:rPr>
        <w:rFonts w:ascii="Arial" w:hAnsi="Arial"/>
        <w:color w:val="9BC6CE" w:themeColor="accent5" w:themeTint="9A" w:themeShade="95"/>
        <w:sz w:val="22"/>
      </w:rPr>
    </w:tblStylePr>
  </w:style>
  <w:style w:type="table" w:styleId="Mitmevrvilineloetelutabel6rhk6">
    <w:name w:val="List Table 6 Colorful Accent 6"/>
    <w:basedOn w:val="Normaaltabel"/>
    <w:uiPriority w:val="99"/>
    <w:pPr>
      <w:spacing w:after="0" w:line="240" w:lineRule="auto"/>
    </w:pPr>
    <w:tblPr/>
    <w:tblStylePr w:type="firstRow">
      <w:rPr>
        <w:b/>
        <w:color w:val="C4BCC6" w:themeColor="accent6" w:themeTint="98" w:themeShade="95"/>
      </w:rPr>
    </w:tblStylePr>
    <w:tblStylePr w:type="lastRow">
      <w:rPr>
        <w:b/>
        <w:color w:val="C4BCC6" w:themeColor="accent6" w:themeTint="98" w:themeShade="95"/>
      </w:rPr>
    </w:tblStylePr>
    <w:tblStylePr w:type="firstCol">
      <w:rPr>
        <w:b/>
        <w:color w:val="C4BCC6" w:themeColor="accent6" w:themeTint="98" w:themeShade="95"/>
      </w:rPr>
    </w:tblStylePr>
    <w:tblStylePr w:type="lastCol">
      <w:rPr>
        <w:b/>
        <w:color w:val="C4BCC6" w:themeColor="accent6" w:themeTint="98" w:themeShade="95"/>
      </w:rPr>
    </w:tblStylePr>
    <w:tblStylePr w:type="band1Horz">
      <w:rPr>
        <w:rFonts w:ascii="Arial" w:hAnsi="Arial"/>
        <w:color w:val="C4BCC6" w:themeColor="accent6" w:themeTint="98" w:themeShade="95"/>
        <w:sz w:val="22"/>
      </w:rPr>
    </w:tblStylePr>
    <w:tblStylePr w:type="band2Horz">
      <w:rPr>
        <w:rFonts w:ascii="Arial" w:hAnsi="Arial"/>
        <w:color w:val="C4BCC6" w:themeColor="accent6" w:themeTint="98" w:themeShade="95"/>
        <w:sz w:val="22"/>
      </w:rPr>
    </w:tblStylePr>
  </w:style>
  <w:style w:type="table" w:styleId="Vrvilineloetelutabel7">
    <w:name w:val="List Table 7 Colorful"/>
    <w:basedOn w:val="Normaaltabel"/>
    <w:uiPriority w:val="99"/>
    <w:pPr>
      <w:spacing w:after="0" w:line="240" w:lineRule="auto"/>
    </w:pPr>
    <w:tblPr/>
    <w:tblStylePr w:type="firstRow">
      <w:rPr>
        <w:rFonts w:ascii="Arial" w:hAnsi="Arial"/>
        <w:i/>
        <w:color w:val="7F7F7F" w:themeColor="text1" w:themeTint="80" w:themeShade="95"/>
        <w:sz w:val="22"/>
      </w:rPr>
    </w:tblStylePr>
    <w:tblStylePr w:type="lastRow">
      <w:rPr>
        <w:rFonts w:ascii="Arial" w:hAnsi="Arial"/>
        <w:i/>
        <w:color w:val="7F7F7F" w:themeColor="text1" w:themeTint="80" w:themeShade="95"/>
        <w:sz w:val="22"/>
      </w:rPr>
    </w:tblStylePr>
    <w:tblStylePr w:type="firstCol">
      <w:pPr>
        <w:jc w:val="right"/>
      </w:pPr>
      <w:rPr>
        <w:rFonts w:ascii="Arial" w:hAnsi="Arial"/>
        <w:i/>
        <w:color w:val="7F7F7F" w:themeColor="text1" w:themeTint="80" w:themeShade="95"/>
        <w:sz w:val="22"/>
      </w:rPr>
    </w:tblStylePr>
    <w:tblStylePr w:type="lastCol">
      <w:rPr>
        <w:rFonts w:ascii="Arial" w:hAnsi="Arial"/>
        <w:i/>
        <w:color w:val="7F7F7F" w:themeColor="text1" w:themeTint="80" w:themeShade="95"/>
        <w:sz w:val="22"/>
      </w:rPr>
    </w:tblStylePr>
    <w:tblStylePr w:type="band1Horz">
      <w:rPr>
        <w:rFonts w:ascii="Arial" w:hAnsi="Arial"/>
        <w:color w:val="7F7F7F" w:themeColor="text1" w:themeTint="80" w:themeShade="95"/>
        <w:sz w:val="22"/>
      </w:rPr>
    </w:tblStylePr>
    <w:tblStylePr w:type="band2Horz">
      <w:rPr>
        <w:rFonts w:ascii="Arial" w:hAnsi="Arial"/>
        <w:color w:val="7F7F7F" w:themeColor="text1" w:themeTint="80" w:themeShade="95"/>
        <w:sz w:val="22"/>
      </w:rPr>
    </w:tblStylePr>
  </w:style>
  <w:style w:type="table" w:styleId="Vrvilineloetelutabel7rhk1">
    <w:name w:val="List Table 7 Colorful Accent 1"/>
    <w:basedOn w:val="Normaaltabel"/>
    <w:uiPriority w:val="99"/>
    <w:pPr>
      <w:spacing w:after="0" w:line="240" w:lineRule="auto"/>
    </w:pPr>
    <w:tblPr/>
    <w:tblStylePr w:type="firstRow">
      <w:rPr>
        <w:rFonts w:ascii="Arial" w:hAnsi="Arial"/>
        <w:i/>
        <w:color w:val="2B3B64" w:themeColor="accent1" w:themeShade="95"/>
        <w:sz w:val="22"/>
      </w:rPr>
    </w:tblStylePr>
    <w:tblStylePr w:type="lastRow">
      <w:rPr>
        <w:rFonts w:ascii="Arial" w:hAnsi="Arial"/>
        <w:i/>
        <w:color w:val="2B3B64" w:themeColor="accent1" w:themeShade="95"/>
        <w:sz w:val="22"/>
      </w:rPr>
    </w:tblStylePr>
    <w:tblStylePr w:type="firstCol">
      <w:pPr>
        <w:jc w:val="right"/>
      </w:pPr>
      <w:rPr>
        <w:rFonts w:ascii="Arial" w:hAnsi="Arial"/>
        <w:i/>
        <w:color w:val="2B3B64" w:themeColor="accent1" w:themeShade="95"/>
        <w:sz w:val="22"/>
      </w:rPr>
    </w:tblStylePr>
    <w:tblStylePr w:type="lastCol">
      <w:rPr>
        <w:rFonts w:ascii="Arial" w:hAnsi="Arial"/>
        <w:i/>
        <w:color w:val="2B3B64" w:themeColor="accent1" w:themeShade="95"/>
        <w:sz w:val="22"/>
      </w:rPr>
    </w:tblStylePr>
    <w:tblStylePr w:type="band1Horz">
      <w:rPr>
        <w:rFonts w:ascii="Arial" w:hAnsi="Arial"/>
        <w:color w:val="2B3B64" w:themeColor="accent1" w:themeShade="95"/>
        <w:sz w:val="22"/>
      </w:rPr>
    </w:tblStylePr>
    <w:tblStylePr w:type="band2Horz">
      <w:rPr>
        <w:rFonts w:ascii="Arial" w:hAnsi="Arial"/>
        <w:color w:val="2B3B64" w:themeColor="accent1" w:themeShade="95"/>
        <w:sz w:val="22"/>
      </w:rPr>
    </w:tblStylePr>
  </w:style>
  <w:style w:type="table" w:styleId="Vrvilineloetelutabel7rhk2">
    <w:name w:val="List Table 7 Colorful Accent 2"/>
    <w:basedOn w:val="Normaaltabel"/>
    <w:uiPriority w:val="99"/>
    <w:pPr>
      <w:spacing w:after="0" w:line="240" w:lineRule="auto"/>
    </w:pPr>
    <w:tblPr/>
    <w:tblStylePr w:type="firstRow">
      <w:rPr>
        <w:rFonts w:ascii="Arial" w:hAnsi="Arial"/>
        <w:i/>
        <w:color w:val="A1C4E3" w:themeColor="accent2" w:themeTint="97" w:themeShade="95"/>
        <w:sz w:val="22"/>
      </w:rPr>
    </w:tblStylePr>
    <w:tblStylePr w:type="lastRow">
      <w:rPr>
        <w:rFonts w:ascii="Arial" w:hAnsi="Arial"/>
        <w:i/>
        <w:color w:val="A1C4E3" w:themeColor="accent2" w:themeTint="97" w:themeShade="95"/>
        <w:sz w:val="22"/>
      </w:rPr>
    </w:tblStylePr>
    <w:tblStylePr w:type="firstCol">
      <w:pPr>
        <w:jc w:val="right"/>
      </w:pPr>
      <w:rPr>
        <w:rFonts w:ascii="Arial" w:hAnsi="Arial"/>
        <w:i/>
        <w:color w:val="A1C4E3" w:themeColor="accent2" w:themeTint="97" w:themeShade="95"/>
        <w:sz w:val="22"/>
      </w:rPr>
    </w:tblStylePr>
    <w:tblStylePr w:type="lastCol">
      <w:rPr>
        <w:rFonts w:ascii="Arial" w:hAnsi="Arial"/>
        <w:i/>
        <w:color w:val="A1C4E3" w:themeColor="accent2" w:themeTint="97" w:themeShade="95"/>
        <w:sz w:val="22"/>
      </w:rPr>
    </w:tblStylePr>
    <w:tblStylePr w:type="band1Horz">
      <w:rPr>
        <w:rFonts w:ascii="Arial" w:hAnsi="Arial"/>
        <w:color w:val="A1C4E3" w:themeColor="accent2" w:themeTint="97" w:themeShade="95"/>
        <w:sz w:val="22"/>
      </w:rPr>
    </w:tblStylePr>
    <w:tblStylePr w:type="band2Horz">
      <w:rPr>
        <w:rFonts w:ascii="Arial" w:hAnsi="Arial"/>
        <w:color w:val="A1C4E3" w:themeColor="accent2" w:themeTint="97" w:themeShade="95"/>
        <w:sz w:val="22"/>
      </w:rPr>
    </w:tblStylePr>
  </w:style>
  <w:style w:type="table" w:styleId="Vrvilineloetelutabel7rhk3">
    <w:name w:val="List Table 7 Colorful Accent 3"/>
    <w:basedOn w:val="Normaaltabel"/>
    <w:uiPriority w:val="99"/>
    <w:pPr>
      <w:spacing w:after="0" w:line="240" w:lineRule="auto"/>
    </w:pPr>
    <w:tblPr/>
    <w:tblStylePr w:type="firstRow">
      <w:rPr>
        <w:rFonts w:ascii="Arial" w:hAnsi="Arial"/>
        <w:i/>
        <w:color w:val="7EB2E6" w:themeColor="accent3" w:themeTint="98" w:themeShade="95"/>
        <w:sz w:val="22"/>
      </w:rPr>
    </w:tblStylePr>
    <w:tblStylePr w:type="lastRow">
      <w:rPr>
        <w:rFonts w:ascii="Arial" w:hAnsi="Arial"/>
        <w:i/>
        <w:color w:val="7EB2E6" w:themeColor="accent3" w:themeTint="98" w:themeShade="95"/>
        <w:sz w:val="22"/>
      </w:rPr>
    </w:tblStylePr>
    <w:tblStylePr w:type="firstCol">
      <w:pPr>
        <w:jc w:val="right"/>
      </w:pPr>
      <w:rPr>
        <w:rFonts w:ascii="Arial" w:hAnsi="Arial"/>
        <w:i/>
        <w:color w:val="7EB2E6" w:themeColor="accent3" w:themeTint="98" w:themeShade="95"/>
        <w:sz w:val="22"/>
      </w:rPr>
    </w:tblStylePr>
    <w:tblStylePr w:type="lastCol">
      <w:rPr>
        <w:rFonts w:ascii="Arial" w:hAnsi="Arial"/>
        <w:i/>
        <w:color w:val="7EB2E6" w:themeColor="accent3" w:themeTint="98" w:themeShade="95"/>
        <w:sz w:val="22"/>
      </w:rPr>
    </w:tblStylePr>
    <w:tblStylePr w:type="band1Horz">
      <w:rPr>
        <w:rFonts w:ascii="Arial" w:hAnsi="Arial"/>
        <w:color w:val="7EB2E6" w:themeColor="accent3" w:themeTint="98" w:themeShade="95"/>
        <w:sz w:val="22"/>
      </w:rPr>
    </w:tblStylePr>
    <w:tblStylePr w:type="band2Horz">
      <w:rPr>
        <w:rFonts w:ascii="Arial" w:hAnsi="Arial"/>
        <w:color w:val="7EB2E6" w:themeColor="accent3" w:themeTint="98" w:themeShade="95"/>
        <w:sz w:val="22"/>
      </w:rPr>
    </w:tblStylePr>
  </w:style>
  <w:style w:type="table" w:styleId="Vrvilineloetelutabel7rhk4">
    <w:name w:val="List Table 7 Colorful Accent 4"/>
    <w:basedOn w:val="Normaaltabel"/>
    <w:uiPriority w:val="99"/>
    <w:pPr>
      <w:spacing w:after="0" w:line="240" w:lineRule="auto"/>
    </w:pPr>
    <w:tblPr/>
    <w:tblStylePr w:type="firstRow">
      <w:rPr>
        <w:rFonts w:ascii="Arial" w:hAnsi="Arial"/>
        <w:i/>
        <w:color w:val="B1BBCB" w:themeColor="accent4" w:themeTint="9A" w:themeShade="95"/>
        <w:sz w:val="22"/>
      </w:rPr>
    </w:tblStylePr>
    <w:tblStylePr w:type="lastRow">
      <w:rPr>
        <w:rFonts w:ascii="Arial" w:hAnsi="Arial"/>
        <w:i/>
        <w:color w:val="B1BBCB" w:themeColor="accent4" w:themeTint="9A" w:themeShade="95"/>
        <w:sz w:val="22"/>
      </w:rPr>
    </w:tblStylePr>
    <w:tblStylePr w:type="firstCol">
      <w:pPr>
        <w:jc w:val="right"/>
      </w:pPr>
      <w:rPr>
        <w:rFonts w:ascii="Arial" w:hAnsi="Arial"/>
        <w:i/>
        <w:color w:val="B1BBCB" w:themeColor="accent4" w:themeTint="9A" w:themeShade="95"/>
        <w:sz w:val="22"/>
      </w:rPr>
    </w:tblStylePr>
    <w:tblStylePr w:type="lastCol">
      <w:rPr>
        <w:rFonts w:ascii="Arial" w:hAnsi="Arial"/>
        <w:i/>
        <w:color w:val="B1BBCB" w:themeColor="accent4" w:themeTint="9A" w:themeShade="95"/>
        <w:sz w:val="22"/>
      </w:rPr>
    </w:tblStylePr>
    <w:tblStylePr w:type="band1Horz">
      <w:rPr>
        <w:rFonts w:ascii="Arial" w:hAnsi="Arial"/>
        <w:color w:val="B1BBCB" w:themeColor="accent4" w:themeTint="9A" w:themeShade="95"/>
        <w:sz w:val="22"/>
      </w:rPr>
    </w:tblStylePr>
    <w:tblStylePr w:type="band2Horz">
      <w:rPr>
        <w:rFonts w:ascii="Arial" w:hAnsi="Arial"/>
        <w:color w:val="B1BBCB" w:themeColor="accent4" w:themeTint="9A" w:themeShade="95"/>
        <w:sz w:val="22"/>
      </w:rPr>
    </w:tblStylePr>
  </w:style>
  <w:style w:type="table" w:styleId="Vrvilineloetelutabel7rhk5">
    <w:name w:val="List Table 7 Colorful Accent 5"/>
    <w:basedOn w:val="Normaaltabel"/>
    <w:uiPriority w:val="99"/>
    <w:pPr>
      <w:spacing w:after="0" w:line="240" w:lineRule="auto"/>
    </w:pPr>
    <w:tblPr/>
    <w:tblStylePr w:type="firstRow">
      <w:rPr>
        <w:rFonts w:ascii="Arial" w:hAnsi="Arial"/>
        <w:i/>
        <w:color w:val="9BC6CE" w:themeColor="accent5" w:themeTint="9A" w:themeShade="95"/>
        <w:sz w:val="22"/>
      </w:rPr>
    </w:tblStylePr>
    <w:tblStylePr w:type="lastRow">
      <w:rPr>
        <w:rFonts w:ascii="Arial" w:hAnsi="Arial"/>
        <w:i/>
        <w:color w:val="9BC6CE" w:themeColor="accent5" w:themeTint="9A" w:themeShade="95"/>
        <w:sz w:val="22"/>
      </w:rPr>
    </w:tblStylePr>
    <w:tblStylePr w:type="firstCol">
      <w:pPr>
        <w:jc w:val="right"/>
      </w:pPr>
      <w:rPr>
        <w:rFonts w:ascii="Arial" w:hAnsi="Arial"/>
        <w:i/>
        <w:color w:val="9BC6CE" w:themeColor="accent5" w:themeTint="9A" w:themeShade="95"/>
        <w:sz w:val="22"/>
      </w:rPr>
    </w:tblStylePr>
    <w:tblStylePr w:type="lastCol">
      <w:rPr>
        <w:rFonts w:ascii="Arial" w:hAnsi="Arial"/>
        <w:i/>
        <w:color w:val="9BC6CE" w:themeColor="accent5" w:themeTint="9A" w:themeShade="95"/>
        <w:sz w:val="22"/>
      </w:rPr>
    </w:tblStylePr>
    <w:tblStylePr w:type="band1Horz">
      <w:rPr>
        <w:rFonts w:ascii="Arial" w:hAnsi="Arial"/>
        <w:color w:val="9BC6CE" w:themeColor="accent5" w:themeTint="9A" w:themeShade="95"/>
        <w:sz w:val="22"/>
      </w:rPr>
    </w:tblStylePr>
    <w:tblStylePr w:type="band2Horz">
      <w:rPr>
        <w:rFonts w:ascii="Arial" w:hAnsi="Arial"/>
        <w:color w:val="9BC6CE" w:themeColor="accent5" w:themeTint="9A" w:themeShade="95"/>
        <w:sz w:val="22"/>
      </w:rPr>
    </w:tblStylePr>
  </w:style>
  <w:style w:type="table" w:styleId="Vrvilineloetelutabel7rhk6">
    <w:name w:val="List Table 7 Colorful Accent 6"/>
    <w:basedOn w:val="Normaaltabel"/>
    <w:uiPriority w:val="99"/>
    <w:pPr>
      <w:spacing w:after="0" w:line="240" w:lineRule="auto"/>
    </w:pPr>
    <w:tblPr/>
    <w:tblStylePr w:type="firstRow">
      <w:rPr>
        <w:rFonts w:ascii="Arial" w:hAnsi="Arial"/>
        <w:i/>
        <w:color w:val="C4BCC6" w:themeColor="accent6" w:themeTint="98" w:themeShade="95"/>
        <w:sz w:val="22"/>
      </w:rPr>
    </w:tblStylePr>
    <w:tblStylePr w:type="lastRow">
      <w:rPr>
        <w:rFonts w:ascii="Arial" w:hAnsi="Arial"/>
        <w:i/>
        <w:color w:val="C4BCC6" w:themeColor="accent6" w:themeTint="98" w:themeShade="95"/>
        <w:sz w:val="22"/>
      </w:rPr>
    </w:tblStylePr>
    <w:tblStylePr w:type="firstCol">
      <w:pPr>
        <w:jc w:val="right"/>
      </w:pPr>
      <w:rPr>
        <w:rFonts w:ascii="Arial" w:hAnsi="Arial"/>
        <w:i/>
        <w:color w:val="C4BCC6" w:themeColor="accent6" w:themeTint="98" w:themeShade="95"/>
        <w:sz w:val="22"/>
      </w:rPr>
    </w:tblStylePr>
    <w:tblStylePr w:type="lastCol">
      <w:rPr>
        <w:rFonts w:ascii="Arial" w:hAnsi="Arial"/>
        <w:i/>
        <w:color w:val="C4BCC6" w:themeColor="accent6" w:themeTint="98" w:themeShade="95"/>
        <w:sz w:val="22"/>
      </w:rPr>
    </w:tblStylePr>
    <w:tblStylePr w:type="band1Horz">
      <w:rPr>
        <w:rFonts w:ascii="Arial" w:hAnsi="Arial"/>
        <w:color w:val="C4BCC6" w:themeColor="accent6" w:themeTint="98" w:themeShade="95"/>
        <w:sz w:val="22"/>
      </w:rPr>
    </w:tblStylePr>
    <w:tblStylePr w:type="band2Horz">
      <w:rPr>
        <w:rFonts w:ascii="Arial" w:hAnsi="Arial"/>
        <w:color w:val="C4BCC6" w:themeColor="accent6" w:themeTint="98" w:themeShade="95"/>
        <w:sz w:val="22"/>
      </w:rPr>
    </w:tblStylePr>
  </w:style>
  <w:style w:type="table" w:customStyle="1" w:styleId="Lined-Accent">
    <w:name w:val="Lined - Accent"/>
    <w:basedOn w:val="Normaaltabel"/>
    <w:uiPriority w:val="99"/>
    <w:pPr>
      <w:spacing w:after="0" w:line="240" w:lineRule="auto"/>
    </w:pPr>
    <w:rPr>
      <w:color w:val="404040"/>
      <w:sz w:val="20"/>
      <w:szCs w:val="20"/>
      <w:lang w:val="et-EE" w:eastAsia="et-EE"/>
    </w:rPr>
    <w:tblPr/>
    <w:tblStylePr w:type="firstRow">
      <w:rPr>
        <w:rFonts w:ascii="Arial" w:hAnsi="Arial"/>
        <w:color w:val="F2F2F2"/>
        <w:sz w:val="22"/>
      </w:rPr>
    </w:tblStylePr>
    <w:tblStylePr w:type="lastRow">
      <w:rPr>
        <w:rFonts w:ascii="Arial" w:hAnsi="Arial"/>
        <w:color w:val="F2F2F2"/>
        <w:sz w:val="22"/>
      </w:rPr>
    </w:tblStylePr>
    <w:tblStylePr w:type="firstCol">
      <w:rPr>
        <w:rFonts w:ascii="Arial" w:hAnsi="Arial"/>
        <w:color w:val="F2F2F2"/>
        <w:sz w:val="22"/>
      </w:rPr>
    </w:tblStylePr>
    <w:tblStylePr w:type="lastCol">
      <w:rPr>
        <w:rFonts w:ascii="Arial" w:hAnsi="Arial"/>
        <w:color w:val="F2F2F2"/>
        <w:sz w:val="22"/>
      </w:rPr>
    </w:tblStylePr>
    <w:tblStylePr w:type="band1Vert">
      <w:rPr>
        <w:rFonts w:ascii="Arial" w:hAnsi="Arial"/>
        <w:color w:val="404040"/>
        <w:sz w:val="22"/>
      </w:rPr>
    </w:tblStylePr>
    <w:tblStylePr w:type="band2Vert">
      <w:rPr>
        <w:rFonts w:ascii="Arial" w:hAnsi="Arial"/>
        <w:color w:val="404040"/>
        <w:sz w:val="22"/>
      </w:rPr>
    </w:tblStylePr>
    <w:tblStylePr w:type="band1Horz">
      <w:rPr>
        <w:rFonts w:ascii="Arial" w:hAnsi="Arial"/>
        <w:color w:val="404040"/>
        <w:sz w:val="22"/>
      </w:rPr>
    </w:tblStylePr>
    <w:tblStylePr w:type="band2Horz">
      <w:rPr>
        <w:rFonts w:ascii="Arial" w:hAnsi="Arial"/>
        <w:color w:val="404040"/>
        <w:sz w:val="22"/>
      </w:rPr>
    </w:tblStylePr>
  </w:style>
  <w:style w:type="table" w:customStyle="1" w:styleId="Lined-Accent1">
    <w:name w:val="Lined - Accent 1"/>
    <w:basedOn w:val="Normaaltabel"/>
    <w:uiPriority w:val="99"/>
    <w:pPr>
      <w:spacing w:after="0" w:line="240" w:lineRule="auto"/>
    </w:pPr>
    <w:rPr>
      <w:color w:val="404040"/>
      <w:sz w:val="20"/>
      <w:szCs w:val="20"/>
      <w:lang w:val="et-EE" w:eastAsia="et-EE"/>
    </w:rPr>
    <w:tblPr/>
    <w:tblStylePr w:type="firstRow">
      <w:rPr>
        <w:rFonts w:ascii="Arial" w:hAnsi="Arial"/>
        <w:color w:val="F2F2F2"/>
        <w:sz w:val="22"/>
      </w:rPr>
    </w:tblStylePr>
    <w:tblStylePr w:type="lastRow">
      <w:rPr>
        <w:rFonts w:ascii="Arial" w:hAnsi="Arial"/>
        <w:color w:val="F2F2F2"/>
        <w:sz w:val="22"/>
      </w:rPr>
    </w:tblStylePr>
    <w:tblStylePr w:type="firstCol">
      <w:rPr>
        <w:rFonts w:ascii="Arial" w:hAnsi="Arial"/>
        <w:color w:val="F2F2F2"/>
        <w:sz w:val="22"/>
      </w:rPr>
    </w:tblStylePr>
    <w:tblStylePr w:type="lastCol">
      <w:rPr>
        <w:rFonts w:ascii="Arial" w:hAnsi="Arial"/>
        <w:color w:val="F2F2F2"/>
        <w:sz w:val="22"/>
      </w:rPr>
    </w:tblStylePr>
    <w:tblStylePr w:type="band1Vert">
      <w:rPr>
        <w:rFonts w:ascii="Arial" w:hAnsi="Arial"/>
        <w:color w:val="404040"/>
        <w:sz w:val="22"/>
      </w:rPr>
    </w:tblStylePr>
    <w:tblStylePr w:type="band2Vert">
      <w:rPr>
        <w:rFonts w:ascii="Arial" w:hAnsi="Arial"/>
        <w:color w:val="404040"/>
        <w:sz w:val="22"/>
      </w:rPr>
    </w:tblStylePr>
    <w:tblStylePr w:type="band1Horz">
      <w:rPr>
        <w:rFonts w:ascii="Arial" w:hAnsi="Arial"/>
        <w:color w:val="404040"/>
        <w:sz w:val="22"/>
      </w:rPr>
    </w:tblStylePr>
    <w:tblStylePr w:type="band2Horz">
      <w:rPr>
        <w:rFonts w:ascii="Arial" w:hAnsi="Arial"/>
        <w:color w:val="404040"/>
        <w:sz w:val="22"/>
      </w:rPr>
    </w:tblStylePr>
  </w:style>
  <w:style w:type="table" w:customStyle="1" w:styleId="Lined-Accent2">
    <w:name w:val="Lined - Accent 2"/>
    <w:basedOn w:val="Normaaltabel"/>
    <w:uiPriority w:val="99"/>
    <w:pPr>
      <w:spacing w:after="0" w:line="240" w:lineRule="auto"/>
    </w:pPr>
    <w:rPr>
      <w:color w:val="404040"/>
      <w:sz w:val="20"/>
      <w:szCs w:val="20"/>
      <w:lang w:val="et-EE" w:eastAsia="et-EE"/>
    </w:rPr>
    <w:tblPr/>
    <w:tblStylePr w:type="firstRow">
      <w:rPr>
        <w:rFonts w:ascii="Arial" w:hAnsi="Arial"/>
        <w:color w:val="F2F2F2"/>
        <w:sz w:val="22"/>
      </w:rPr>
    </w:tblStylePr>
    <w:tblStylePr w:type="lastRow">
      <w:rPr>
        <w:rFonts w:ascii="Arial" w:hAnsi="Arial"/>
        <w:color w:val="F2F2F2"/>
        <w:sz w:val="22"/>
      </w:rPr>
    </w:tblStylePr>
    <w:tblStylePr w:type="firstCol">
      <w:rPr>
        <w:rFonts w:ascii="Arial" w:hAnsi="Arial"/>
        <w:color w:val="F2F2F2"/>
        <w:sz w:val="22"/>
      </w:rPr>
    </w:tblStylePr>
    <w:tblStylePr w:type="lastCol">
      <w:rPr>
        <w:rFonts w:ascii="Arial" w:hAnsi="Arial"/>
        <w:color w:val="F2F2F2"/>
        <w:sz w:val="22"/>
      </w:rPr>
    </w:tblStylePr>
    <w:tblStylePr w:type="band1Vert">
      <w:rPr>
        <w:rFonts w:ascii="Arial" w:hAnsi="Arial"/>
        <w:color w:val="404040"/>
        <w:sz w:val="22"/>
      </w:rPr>
    </w:tblStylePr>
    <w:tblStylePr w:type="band2Vert">
      <w:rPr>
        <w:rFonts w:ascii="Arial" w:hAnsi="Arial"/>
        <w:color w:val="404040"/>
        <w:sz w:val="22"/>
      </w:rPr>
    </w:tblStylePr>
    <w:tblStylePr w:type="band1Horz">
      <w:rPr>
        <w:rFonts w:ascii="Arial" w:hAnsi="Arial"/>
        <w:color w:val="404040"/>
        <w:sz w:val="22"/>
      </w:rPr>
    </w:tblStylePr>
    <w:tblStylePr w:type="band2Horz">
      <w:rPr>
        <w:rFonts w:ascii="Arial" w:hAnsi="Arial"/>
        <w:color w:val="404040"/>
        <w:sz w:val="22"/>
      </w:rPr>
    </w:tblStylePr>
  </w:style>
  <w:style w:type="table" w:customStyle="1" w:styleId="Lined-Accent3">
    <w:name w:val="Lined - Accent 3"/>
    <w:basedOn w:val="Normaaltabel"/>
    <w:uiPriority w:val="99"/>
    <w:pPr>
      <w:spacing w:after="0" w:line="240" w:lineRule="auto"/>
    </w:pPr>
    <w:rPr>
      <w:color w:val="404040"/>
      <w:sz w:val="20"/>
      <w:szCs w:val="20"/>
      <w:lang w:val="et-EE" w:eastAsia="et-EE"/>
    </w:rPr>
    <w:tblPr/>
    <w:tblStylePr w:type="firstRow">
      <w:rPr>
        <w:rFonts w:ascii="Arial" w:hAnsi="Arial"/>
        <w:color w:val="F2F2F2"/>
        <w:sz w:val="22"/>
      </w:rPr>
    </w:tblStylePr>
    <w:tblStylePr w:type="lastRow">
      <w:rPr>
        <w:rFonts w:ascii="Arial" w:hAnsi="Arial"/>
        <w:color w:val="F2F2F2"/>
        <w:sz w:val="22"/>
      </w:rPr>
    </w:tblStylePr>
    <w:tblStylePr w:type="firstCol">
      <w:rPr>
        <w:rFonts w:ascii="Arial" w:hAnsi="Arial"/>
        <w:color w:val="F2F2F2"/>
        <w:sz w:val="22"/>
      </w:rPr>
    </w:tblStylePr>
    <w:tblStylePr w:type="lastCol">
      <w:rPr>
        <w:rFonts w:ascii="Arial" w:hAnsi="Arial"/>
        <w:color w:val="F2F2F2"/>
        <w:sz w:val="22"/>
      </w:rPr>
    </w:tblStylePr>
    <w:tblStylePr w:type="band1Vert">
      <w:rPr>
        <w:rFonts w:ascii="Arial" w:hAnsi="Arial"/>
        <w:color w:val="404040"/>
        <w:sz w:val="22"/>
      </w:rPr>
    </w:tblStylePr>
    <w:tblStylePr w:type="band2Vert">
      <w:rPr>
        <w:rFonts w:ascii="Arial" w:hAnsi="Arial"/>
        <w:color w:val="404040"/>
        <w:sz w:val="22"/>
      </w:rPr>
    </w:tblStylePr>
    <w:tblStylePr w:type="band1Horz">
      <w:rPr>
        <w:rFonts w:ascii="Arial" w:hAnsi="Arial"/>
        <w:color w:val="404040"/>
        <w:sz w:val="22"/>
      </w:rPr>
    </w:tblStylePr>
    <w:tblStylePr w:type="band2Horz">
      <w:rPr>
        <w:rFonts w:ascii="Arial" w:hAnsi="Arial"/>
        <w:color w:val="404040"/>
        <w:sz w:val="22"/>
      </w:rPr>
    </w:tblStylePr>
  </w:style>
  <w:style w:type="table" w:customStyle="1" w:styleId="Lined-Accent4">
    <w:name w:val="Lined - Accent 4"/>
    <w:basedOn w:val="Normaaltabel"/>
    <w:uiPriority w:val="99"/>
    <w:pPr>
      <w:spacing w:after="0" w:line="240" w:lineRule="auto"/>
    </w:pPr>
    <w:rPr>
      <w:color w:val="404040"/>
      <w:sz w:val="20"/>
      <w:szCs w:val="20"/>
      <w:lang w:val="et-EE" w:eastAsia="et-EE"/>
    </w:rPr>
    <w:tblPr/>
    <w:tblStylePr w:type="firstRow">
      <w:rPr>
        <w:rFonts w:ascii="Arial" w:hAnsi="Arial"/>
        <w:color w:val="F2F2F2"/>
        <w:sz w:val="22"/>
      </w:rPr>
    </w:tblStylePr>
    <w:tblStylePr w:type="lastRow">
      <w:rPr>
        <w:rFonts w:ascii="Arial" w:hAnsi="Arial"/>
        <w:color w:val="F2F2F2"/>
        <w:sz w:val="22"/>
      </w:rPr>
    </w:tblStylePr>
    <w:tblStylePr w:type="firstCol">
      <w:rPr>
        <w:rFonts w:ascii="Arial" w:hAnsi="Arial"/>
        <w:color w:val="F2F2F2"/>
        <w:sz w:val="22"/>
      </w:rPr>
    </w:tblStylePr>
    <w:tblStylePr w:type="lastCol">
      <w:rPr>
        <w:rFonts w:ascii="Arial" w:hAnsi="Arial"/>
        <w:color w:val="F2F2F2"/>
        <w:sz w:val="22"/>
      </w:rPr>
    </w:tblStylePr>
    <w:tblStylePr w:type="band1Vert">
      <w:rPr>
        <w:rFonts w:ascii="Arial" w:hAnsi="Arial"/>
        <w:color w:val="404040"/>
        <w:sz w:val="22"/>
      </w:rPr>
    </w:tblStylePr>
    <w:tblStylePr w:type="band2Vert">
      <w:rPr>
        <w:rFonts w:ascii="Arial" w:hAnsi="Arial"/>
        <w:color w:val="404040"/>
        <w:sz w:val="22"/>
      </w:rPr>
    </w:tblStylePr>
    <w:tblStylePr w:type="band1Horz">
      <w:rPr>
        <w:rFonts w:ascii="Arial" w:hAnsi="Arial"/>
        <w:color w:val="404040"/>
        <w:sz w:val="22"/>
      </w:rPr>
    </w:tblStylePr>
    <w:tblStylePr w:type="band2Horz">
      <w:rPr>
        <w:rFonts w:ascii="Arial" w:hAnsi="Arial"/>
        <w:color w:val="404040"/>
        <w:sz w:val="22"/>
      </w:rPr>
    </w:tblStylePr>
  </w:style>
  <w:style w:type="table" w:customStyle="1" w:styleId="Lined-Accent5">
    <w:name w:val="Lined - Accent 5"/>
    <w:basedOn w:val="Normaaltabel"/>
    <w:uiPriority w:val="99"/>
    <w:pPr>
      <w:spacing w:after="0" w:line="240" w:lineRule="auto"/>
    </w:pPr>
    <w:rPr>
      <w:color w:val="404040"/>
      <w:sz w:val="20"/>
      <w:szCs w:val="20"/>
      <w:lang w:val="et-EE" w:eastAsia="et-EE"/>
    </w:rPr>
    <w:tblPr/>
    <w:tblStylePr w:type="firstRow">
      <w:rPr>
        <w:rFonts w:ascii="Arial" w:hAnsi="Arial"/>
        <w:color w:val="F2F2F2"/>
        <w:sz w:val="22"/>
      </w:rPr>
    </w:tblStylePr>
    <w:tblStylePr w:type="lastRow">
      <w:rPr>
        <w:rFonts w:ascii="Arial" w:hAnsi="Arial"/>
        <w:color w:val="F2F2F2"/>
        <w:sz w:val="22"/>
      </w:rPr>
    </w:tblStylePr>
    <w:tblStylePr w:type="firstCol">
      <w:rPr>
        <w:rFonts w:ascii="Arial" w:hAnsi="Arial"/>
        <w:color w:val="F2F2F2"/>
        <w:sz w:val="22"/>
      </w:rPr>
    </w:tblStylePr>
    <w:tblStylePr w:type="lastCol">
      <w:rPr>
        <w:rFonts w:ascii="Arial" w:hAnsi="Arial"/>
        <w:color w:val="F2F2F2"/>
        <w:sz w:val="22"/>
      </w:rPr>
    </w:tblStylePr>
    <w:tblStylePr w:type="band1Vert">
      <w:rPr>
        <w:rFonts w:ascii="Arial" w:hAnsi="Arial"/>
        <w:color w:val="404040"/>
        <w:sz w:val="22"/>
      </w:rPr>
    </w:tblStylePr>
    <w:tblStylePr w:type="band2Vert">
      <w:rPr>
        <w:rFonts w:ascii="Arial" w:hAnsi="Arial"/>
        <w:color w:val="404040"/>
        <w:sz w:val="22"/>
      </w:rPr>
    </w:tblStylePr>
    <w:tblStylePr w:type="band1Horz">
      <w:rPr>
        <w:rFonts w:ascii="Arial" w:hAnsi="Arial"/>
        <w:color w:val="404040"/>
        <w:sz w:val="22"/>
      </w:rPr>
    </w:tblStylePr>
    <w:tblStylePr w:type="band2Horz">
      <w:rPr>
        <w:rFonts w:ascii="Arial" w:hAnsi="Arial"/>
        <w:color w:val="404040"/>
        <w:sz w:val="22"/>
      </w:rPr>
    </w:tblStylePr>
  </w:style>
  <w:style w:type="table" w:customStyle="1" w:styleId="Lined-Accent6">
    <w:name w:val="Lined - Accent 6"/>
    <w:basedOn w:val="Normaaltabel"/>
    <w:uiPriority w:val="99"/>
    <w:pPr>
      <w:spacing w:after="0" w:line="240" w:lineRule="auto"/>
    </w:pPr>
    <w:rPr>
      <w:color w:val="404040"/>
      <w:sz w:val="20"/>
      <w:szCs w:val="20"/>
      <w:lang w:val="et-EE" w:eastAsia="et-EE"/>
    </w:rPr>
    <w:tblPr/>
    <w:tblStylePr w:type="firstRow">
      <w:rPr>
        <w:rFonts w:ascii="Arial" w:hAnsi="Arial"/>
        <w:color w:val="F2F2F2"/>
        <w:sz w:val="22"/>
      </w:rPr>
    </w:tblStylePr>
    <w:tblStylePr w:type="lastRow">
      <w:rPr>
        <w:rFonts w:ascii="Arial" w:hAnsi="Arial"/>
        <w:color w:val="F2F2F2"/>
        <w:sz w:val="22"/>
      </w:rPr>
    </w:tblStylePr>
    <w:tblStylePr w:type="firstCol">
      <w:rPr>
        <w:rFonts w:ascii="Arial" w:hAnsi="Arial"/>
        <w:color w:val="F2F2F2"/>
        <w:sz w:val="22"/>
      </w:rPr>
    </w:tblStylePr>
    <w:tblStylePr w:type="lastCol">
      <w:rPr>
        <w:rFonts w:ascii="Arial" w:hAnsi="Arial"/>
        <w:color w:val="F2F2F2"/>
        <w:sz w:val="22"/>
      </w:rPr>
    </w:tblStylePr>
    <w:tblStylePr w:type="band1Vert">
      <w:rPr>
        <w:rFonts w:ascii="Arial" w:hAnsi="Arial"/>
        <w:color w:val="404040"/>
        <w:sz w:val="22"/>
      </w:rPr>
    </w:tblStylePr>
    <w:tblStylePr w:type="band2Vert">
      <w:rPr>
        <w:rFonts w:ascii="Arial" w:hAnsi="Arial"/>
        <w:color w:val="404040"/>
        <w:sz w:val="22"/>
      </w:rPr>
    </w:tblStylePr>
    <w:tblStylePr w:type="band1Horz">
      <w:rPr>
        <w:rFonts w:ascii="Arial" w:hAnsi="Arial"/>
        <w:color w:val="404040"/>
        <w:sz w:val="22"/>
      </w:rPr>
    </w:tblStylePr>
    <w:tblStylePr w:type="band2Horz">
      <w:rPr>
        <w:rFonts w:ascii="Arial" w:hAnsi="Arial"/>
        <w:color w:val="404040"/>
        <w:sz w:val="22"/>
      </w:rPr>
    </w:tblStylePr>
  </w:style>
  <w:style w:type="table" w:customStyle="1" w:styleId="BorderedLined-Accent">
    <w:name w:val="Bordered &amp; Lined - Accent"/>
    <w:basedOn w:val="Normaaltabel"/>
    <w:uiPriority w:val="99"/>
    <w:pPr>
      <w:spacing w:after="0" w:line="240" w:lineRule="auto"/>
    </w:pPr>
    <w:rPr>
      <w:color w:val="404040"/>
      <w:sz w:val="20"/>
      <w:szCs w:val="20"/>
      <w:lang w:val="et-EE" w:eastAsia="et-EE"/>
    </w:rPr>
    <w:tblPr/>
    <w:tblStylePr w:type="firstRow">
      <w:rPr>
        <w:rFonts w:ascii="Arial" w:hAnsi="Arial"/>
        <w:color w:val="F2F2F2"/>
        <w:sz w:val="22"/>
      </w:rPr>
    </w:tblStylePr>
    <w:tblStylePr w:type="lastRow">
      <w:rPr>
        <w:rFonts w:ascii="Arial" w:hAnsi="Arial"/>
        <w:color w:val="F2F2F2"/>
        <w:sz w:val="22"/>
      </w:rPr>
    </w:tblStylePr>
    <w:tblStylePr w:type="firstCol">
      <w:rPr>
        <w:rFonts w:ascii="Arial" w:hAnsi="Arial"/>
        <w:color w:val="F2F2F2"/>
        <w:sz w:val="22"/>
      </w:rPr>
    </w:tblStylePr>
    <w:tblStylePr w:type="lastCol">
      <w:rPr>
        <w:rFonts w:ascii="Arial" w:hAnsi="Arial"/>
        <w:color w:val="F2F2F2"/>
        <w:sz w:val="22"/>
      </w:rPr>
    </w:tblStylePr>
    <w:tblStylePr w:type="band1Vert">
      <w:rPr>
        <w:rFonts w:ascii="Arial" w:hAnsi="Arial"/>
        <w:color w:val="404040"/>
        <w:sz w:val="22"/>
      </w:rPr>
    </w:tblStylePr>
    <w:tblStylePr w:type="band2Vert">
      <w:rPr>
        <w:rFonts w:ascii="Arial" w:hAnsi="Arial"/>
        <w:color w:val="404040"/>
        <w:sz w:val="22"/>
      </w:rPr>
    </w:tblStylePr>
    <w:tblStylePr w:type="band1Horz">
      <w:rPr>
        <w:rFonts w:ascii="Arial" w:hAnsi="Arial"/>
        <w:color w:val="404040"/>
        <w:sz w:val="22"/>
      </w:rPr>
    </w:tblStylePr>
    <w:tblStylePr w:type="band2Horz">
      <w:rPr>
        <w:rFonts w:ascii="Arial" w:hAnsi="Arial"/>
        <w:color w:val="404040"/>
        <w:sz w:val="22"/>
      </w:rPr>
    </w:tblStylePr>
  </w:style>
  <w:style w:type="table" w:customStyle="1" w:styleId="BorderedLined-Accent1">
    <w:name w:val="Bordered &amp; Lined - Accent 1"/>
    <w:basedOn w:val="Normaaltabel"/>
    <w:uiPriority w:val="99"/>
    <w:pPr>
      <w:spacing w:after="0" w:line="240" w:lineRule="auto"/>
    </w:pPr>
    <w:rPr>
      <w:color w:val="404040"/>
      <w:sz w:val="20"/>
      <w:szCs w:val="20"/>
      <w:lang w:val="et-EE" w:eastAsia="et-EE"/>
    </w:rPr>
    <w:tblPr/>
    <w:tblStylePr w:type="firstRow">
      <w:rPr>
        <w:rFonts w:ascii="Arial" w:hAnsi="Arial"/>
        <w:color w:val="F2F2F2"/>
        <w:sz w:val="22"/>
      </w:rPr>
    </w:tblStylePr>
    <w:tblStylePr w:type="lastRow">
      <w:rPr>
        <w:rFonts w:ascii="Arial" w:hAnsi="Arial"/>
        <w:color w:val="F2F2F2"/>
        <w:sz w:val="22"/>
      </w:rPr>
    </w:tblStylePr>
    <w:tblStylePr w:type="firstCol">
      <w:rPr>
        <w:rFonts w:ascii="Arial" w:hAnsi="Arial"/>
        <w:color w:val="F2F2F2"/>
        <w:sz w:val="22"/>
      </w:rPr>
    </w:tblStylePr>
    <w:tblStylePr w:type="lastCol">
      <w:rPr>
        <w:rFonts w:ascii="Arial" w:hAnsi="Arial"/>
        <w:color w:val="F2F2F2"/>
        <w:sz w:val="22"/>
      </w:rPr>
    </w:tblStylePr>
    <w:tblStylePr w:type="band1Vert">
      <w:rPr>
        <w:rFonts w:ascii="Arial" w:hAnsi="Arial"/>
        <w:color w:val="404040"/>
        <w:sz w:val="22"/>
      </w:rPr>
    </w:tblStylePr>
    <w:tblStylePr w:type="band2Vert">
      <w:rPr>
        <w:rFonts w:ascii="Arial" w:hAnsi="Arial"/>
        <w:color w:val="404040"/>
        <w:sz w:val="22"/>
      </w:rPr>
    </w:tblStylePr>
    <w:tblStylePr w:type="band1Horz">
      <w:rPr>
        <w:rFonts w:ascii="Arial" w:hAnsi="Arial"/>
        <w:color w:val="404040"/>
        <w:sz w:val="22"/>
      </w:rPr>
    </w:tblStylePr>
    <w:tblStylePr w:type="band2Horz">
      <w:rPr>
        <w:rFonts w:ascii="Arial" w:hAnsi="Arial"/>
        <w:color w:val="404040"/>
        <w:sz w:val="22"/>
      </w:rPr>
    </w:tblStylePr>
  </w:style>
  <w:style w:type="table" w:customStyle="1" w:styleId="BorderedLined-Accent2">
    <w:name w:val="Bordered &amp; Lined - Accent 2"/>
    <w:basedOn w:val="Normaaltabel"/>
    <w:uiPriority w:val="99"/>
    <w:pPr>
      <w:spacing w:after="0" w:line="240" w:lineRule="auto"/>
    </w:pPr>
    <w:rPr>
      <w:color w:val="404040"/>
      <w:sz w:val="20"/>
      <w:szCs w:val="20"/>
      <w:lang w:val="et-EE" w:eastAsia="et-EE"/>
    </w:rPr>
    <w:tblPr/>
    <w:tblStylePr w:type="firstRow">
      <w:rPr>
        <w:rFonts w:ascii="Arial" w:hAnsi="Arial"/>
        <w:color w:val="F2F2F2"/>
        <w:sz w:val="22"/>
      </w:rPr>
    </w:tblStylePr>
    <w:tblStylePr w:type="lastRow">
      <w:rPr>
        <w:rFonts w:ascii="Arial" w:hAnsi="Arial"/>
        <w:color w:val="F2F2F2"/>
        <w:sz w:val="22"/>
      </w:rPr>
    </w:tblStylePr>
    <w:tblStylePr w:type="firstCol">
      <w:rPr>
        <w:rFonts w:ascii="Arial" w:hAnsi="Arial"/>
        <w:color w:val="F2F2F2"/>
        <w:sz w:val="22"/>
      </w:rPr>
    </w:tblStylePr>
    <w:tblStylePr w:type="lastCol">
      <w:rPr>
        <w:rFonts w:ascii="Arial" w:hAnsi="Arial"/>
        <w:color w:val="F2F2F2"/>
        <w:sz w:val="22"/>
      </w:rPr>
    </w:tblStylePr>
    <w:tblStylePr w:type="band1Vert">
      <w:rPr>
        <w:rFonts w:ascii="Arial" w:hAnsi="Arial"/>
        <w:color w:val="404040"/>
        <w:sz w:val="22"/>
      </w:rPr>
    </w:tblStylePr>
    <w:tblStylePr w:type="band2Vert">
      <w:rPr>
        <w:rFonts w:ascii="Arial" w:hAnsi="Arial"/>
        <w:color w:val="404040"/>
        <w:sz w:val="22"/>
      </w:rPr>
    </w:tblStylePr>
    <w:tblStylePr w:type="band1Horz">
      <w:rPr>
        <w:rFonts w:ascii="Arial" w:hAnsi="Arial"/>
        <w:color w:val="404040"/>
        <w:sz w:val="22"/>
      </w:rPr>
    </w:tblStylePr>
    <w:tblStylePr w:type="band2Horz">
      <w:rPr>
        <w:rFonts w:ascii="Arial" w:hAnsi="Arial"/>
        <w:color w:val="404040"/>
        <w:sz w:val="22"/>
      </w:rPr>
    </w:tblStylePr>
  </w:style>
  <w:style w:type="table" w:customStyle="1" w:styleId="BorderedLined-Accent3">
    <w:name w:val="Bordered &amp; Lined - Accent 3"/>
    <w:basedOn w:val="Normaaltabel"/>
    <w:uiPriority w:val="99"/>
    <w:pPr>
      <w:spacing w:after="0" w:line="240" w:lineRule="auto"/>
    </w:pPr>
    <w:rPr>
      <w:color w:val="404040"/>
      <w:sz w:val="20"/>
      <w:szCs w:val="20"/>
      <w:lang w:val="et-EE" w:eastAsia="et-EE"/>
    </w:rPr>
    <w:tblPr/>
    <w:tblStylePr w:type="firstRow">
      <w:rPr>
        <w:rFonts w:ascii="Arial" w:hAnsi="Arial"/>
        <w:color w:val="F2F2F2"/>
        <w:sz w:val="22"/>
      </w:rPr>
    </w:tblStylePr>
    <w:tblStylePr w:type="lastRow">
      <w:rPr>
        <w:rFonts w:ascii="Arial" w:hAnsi="Arial"/>
        <w:color w:val="F2F2F2"/>
        <w:sz w:val="22"/>
      </w:rPr>
    </w:tblStylePr>
    <w:tblStylePr w:type="firstCol">
      <w:rPr>
        <w:rFonts w:ascii="Arial" w:hAnsi="Arial"/>
        <w:color w:val="F2F2F2"/>
        <w:sz w:val="22"/>
      </w:rPr>
    </w:tblStylePr>
    <w:tblStylePr w:type="lastCol">
      <w:rPr>
        <w:rFonts w:ascii="Arial" w:hAnsi="Arial"/>
        <w:color w:val="F2F2F2"/>
        <w:sz w:val="22"/>
      </w:rPr>
    </w:tblStylePr>
    <w:tblStylePr w:type="band1Vert">
      <w:rPr>
        <w:rFonts w:ascii="Arial" w:hAnsi="Arial"/>
        <w:color w:val="404040"/>
        <w:sz w:val="22"/>
      </w:rPr>
    </w:tblStylePr>
    <w:tblStylePr w:type="band2Vert">
      <w:rPr>
        <w:rFonts w:ascii="Arial" w:hAnsi="Arial"/>
        <w:color w:val="404040"/>
        <w:sz w:val="22"/>
      </w:rPr>
    </w:tblStylePr>
    <w:tblStylePr w:type="band1Horz">
      <w:rPr>
        <w:rFonts w:ascii="Arial" w:hAnsi="Arial"/>
        <w:color w:val="404040"/>
        <w:sz w:val="22"/>
      </w:rPr>
    </w:tblStylePr>
    <w:tblStylePr w:type="band2Horz">
      <w:rPr>
        <w:rFonts w:ascii="Arial" w:hAnsi="Arial"/>
        <w:color w:val="404040"/>
        <w:sz w:val="22"/>
      </w:rPr>
    </w:tblStylePr>
  </w:style>
  <w:style w:type="table" w:customStyle="1" w:styleId="BorderedLined-Accent4">
    <w:name w:val="Bordered &amp; Lined - Accent 4"/>
    <w:basedOn w:val="Normaaltabel"/>
    <w:uiPriority w:val="99"/>
    <w:pPr>
      <w:spacing w:after="0" w:line="240" w:lineRule="auto"/>
    </w:pPr>
    <w:rPr>
      <w:color w:val="404040"/>
      <w:sz w:val="20"/>
      <w:szCs w:val="20"/>
      <w:lang w:val="et-EE" w:eastAsia="et-EE"/>
    </w:rPr>
    <w:tblPr/>
    <w:tblStylePr w:type="firstRow">
      <w:rPr>
        <w:rFonts w:ascii="Arial" w:hAnsi="Arial"/>
        <w:color w:val="F2F2F2"/>
        <w:sz w:val="22"/>
      </w:rPr>
    </w:tblStylePr>
    <w:tblStylePr w:type="lastRow">
      <w:rPr>
        <w:rFonts w:ascii="Arial" w:hAnsi="Arial"/>
        <w:color w:val="F2F2F2"/>
        <w:sz w:val="22"/>
      </w:rPr>
    </w:tblStylePr>
    <w:tblStylePr w:type="firstCol">
      <w:rPr>
        <w:rFonts w:ascii="Arial" w:hAnsi="Arial"/>
        <w:color w:val="F2F2F2"/>
        <w:sz w:val="22"/>
      </w:rPr>
    </w:tblStylePr>
    <w:tblStylePr w:type="lastCol">
      <w:rPr>
        <w:rFonts w:ascii="Arial" w:hAnsi="Arial"/>
        <w:color w:val="F2F2F2"/>
        <w:sz w:val="22"/>
      </w:rPr>
    </w:tblStylePr>
    <w:tblStylePr w:type="band1Vert">
      <w:rPr>
        <w:rFonts w:ascii="Arial" w:hAnsi="Arial"/>
        <w:color w:val="404040"/>
        <w:sz w:val="22"/>
      </w:rPr>
    </w:tblStylePr>
    <w:tblStylePr w:type="band2Vert">
      <w:rPr>
        <w:rFonts w:ascii="Arial" w:hAnsi="Arial"/>
        <w:color w:val="404040"/>
        <w:sz w:val="22"/>
      </w:rPr>
    </w:tblStylePr>
    <w:tblStylePr w:type="band1Horz">
      <w:rPr>
        <w:rFonts w:ascii="Arial" w:hAnsi="Arial"/>
        <w:color w:val="404040"/>
        <w:sz w:val="22"/>
      </w:rPr>
    </w:tblStylePr>
    <w:tblStylePr w:type="band2Horz">
      <w:rPr>
        <w:rFonts w:ascii="Arial" w:hAnsi="Arial"/>
        <w:color w:val="404040"/>
        <w:sz w:val="22"/>
      </w:rPr>
    </w:tblStylePr>
  </w:style>
  <w:style w:type="table" w:customStyle="1" w:styleId="BorderedLined-Accent5">
    <w:name w:val="Bordered &amp; Lined - Accent 5"/>
    <w:basedOn w:val="Normaaltabel"/>
    <w:uiPriority w:val="99"/>
    <w:pPr>
      <w:spacing w:after="0" w:line="240" w:lineRule="auto"/>
    </w:pPr>
    <w:rPr>
      <w:color w:val="404040"/>
      <w:sz w:val="20"/>
      <w:szCs w:val="20"/>
      <w:lang w:val="et-EE" w:eastAsia="et-EE"/>
    </w:rPr>
    <w:tblPr/>
    <w:tblStylePr w:type="firstRow">
      <w:rPr>
        <w:rFonts w:ascii="Arial" w:hAnsi="Arial"/>
        <w:color w:val="F2F2F2"/>
        <w:sz w:val="22"/>
      </w:rPr>
    </w:tblStylePr>
    <w:tblStylePr w:type="lastRow">
      <w:rPr>
        <w:rFonts w:ascii="Arial" w:hAnsi="Arial"/>
        <w:color w:val="F2F2F2"/>
        <w:sz w:val="22"/>
      </w:rPr>
    </w:tblStylePr>
    <w:tblStylePr w:type="firstCol">
      <w:rPr>
        <w:rFonts w:ascii="Arial" w:hAnsi="Arial"/>
        <w:color w:val="F2F2F2"/>
        <w:sz w:val="22"/>
      </w:rPr>
    </w:tblStylePr>
    <w:tblStylePr w:type="lastCol">
      <w:rPr>
        <w:rFonts w:ascii="Arial" w:hAnsi="Arial"/>
        <w:color w:val="F2F2F2"/>
        <w:sz w:val="22"/>
      </w:rPr>
    </w:tblStylePr>
    <w:tblStylePr w:type="band1Vert">
      <w:rPr>
        <w:rFonts w:ascii="Arial" w:hAnsi="Arial"/>
        <w:color w:val="404040"/>
        <w:sz w:val="22"/>
      </w:rPr>
    </w:tblStylePr>
    <w:tblStylePr w:type="band2Vert">
      <w:rPr>
        <w:rFonts w:ascii="Arial" w:hAnsi="Arial"/>
        <w:color w:val="404040"/>
        <w:sz w:val="22"/>
      </w:rPr>
    </w:tblStylePr>
    <w:tblStylePr w:type="band1Horz">
      <w:rPr>
        <w:rFonts w:ascii="Arial" w:hAnsi="Arial"/>
        <w:color w:val="404040"/>
        <w:sz w:val="22"/>
      </w:rPr>
    </w:tblStylePr>
    <w:tblStylePr w:type="band2Horz">
      <w:rPr>
        <w:rFonts w:ascii="Arial" w:hAnsi="Arial"/>
        <w:color w:val="404040"/>
        <w:sz w:val="22"/>
      </w:rPr>
    </w:tblStylePr>
  </w:style>
  <w:style w:type="table" w:customStyle="1" w:styleId="BorderedLined-Accent6">
    <w:name w:val="Bordered &amp; Lined - Accent 6"/>
    <w:basedOn w:val="Normaaltabel"/>
    <w:uiPriority w:val="99"/>
    <w:pPr>
      <w:spacing w:after="0" w:line="240" w:lineRule="auto"/>
    </w:pPr>
    <w:rPr>
      <w:color w:val="404040"/>
      <w:sz w:val="20"/>
      <w:szCs w:val="20"/>
      <w:lang w:val="et-EE" w:eastAsia="et-EE"/>
    </w:rPr>
    <w:tblPr/>
    <w:tblStylePr w:type="firstRow">
      <w:rPr>
        <w:rFonts w:ascii="Arial" w:hAnsi="Arial"/>
        <w:color w:val="F2F2F2"/>
        <w:sz w:val="22"/>
      </w:rPr>
    </w:tblStylePr>
    <w:tblStylePr w:type="lastRow">
      <w:rPr>
        <w:rFonts w:ascii="Arial" w:hAnsi="Arial"/>
        <w:color w:val="F2F2F2"/>
        <w:sz w:val="22"/>
      </w:rPr>
    </w:tblStylePr>
    <w:tblStylePr w:type="firstCol">
      <w:rPr>
        <w:rFonts w:ascii="Arial" w:hAnsi="Arial"/>
        <w:color w:val="F2F2F2"/>
        <w:sz w:val="22"/>
      </w:rPr>
    </w:tblStylePr>
    <w:tblStylePr w:type="lastCol">
      <w:rPr>
        <w:rFonts w:ascii="Arial" w:hAnsi="Arial"/>
        <w:color w:val="F2F2F2"/>
        <w:sz w:val="22"/>
      </w:rPr>
    </w:tblStylePr>
    <w:tblStylePr w:type="band1Vert">
      <w:rPr>
        <w:rFonts w:ascii="Arial" w:hAnsi="Arial"/>
        <w:color w:val="404040"/>
        <w:sz w:val="22"/>
      </w:rPr>
    </w:tblStylePr>
    <w:tblStylePr w:type="band2Vert">
      <w:rPr>
        <w:rFonts w:ascii="Arial" w:hAnsi="Arial"/>
        <w:color w:val="404040"/>
        <w:sz w:val="22"/>
      </w:rPr>
    </w:tblStylePr>
    <w:tblStylePr w:type="band1Horz">
      <w:rPr>
        <w:rFonts w:ascii="Arial" w:hAnsi="Arial"/>
        <w:color w:val="404040"/>
        <w:sz w:val="22"/>
      </w:rPr>
    </w:tblStylePr>
    <w:tblStylePr w:type="band2Horz">
      <w:rPr>
        <w:rFonts w:ascii="Arial" w:hAnsi="Arial"/>
        <w:color w:val="404040"/>
        <w:sz w:val="22"/>
      </w:rPr>
    </w:tblStylePr>
  </w:style>
  <w:style w:type="table" w:customStyle="1" w:styleId="Bordered">
    <w:name w:val="Bordered"/>
    <w:basedOn w:val="Normaaltabel"/>
    <w:uiPriority w:val="99"/>
    <w:pPr>
      <w:spacing w:after="0" w:line="240" w:lineRule="auto"/>
    </w:pPr>
    <w:tblPr/>
    <w:tblStylePr w:type="firstRow">
      <w:rPr>
        <w:rFonts w:ascii="Arial" w:hAnsi="Arial"/>
        <w:color w:val="404040"/>
        <w:sz w:val="22"/>
      </w:rPr>
    </w:tblStylePr>
    <w:tblStylePr w:type="lastRow">
      <w:rPr>
        <w:rFonts w:ascii="Arial" w:hAnsi="Arial"/>
        <w:color w:val="404040"/>
        <w:sz w:val="22"/>
      </w:rPr>
    </w:tblStylePr>
    <w:tblStylePr w:type="firstCol">
      <w:rPr>
        <w:rFonts w:ascii="Arial" w:hAnsi="Arial"/>
        <w:color w:val="404040"/>
        <w:sz w:val="22"/>
      </w:rPr>
    </w:tblStylePr>
    <w:tblStylePr w:type="lastCol">
      <w:rPr>
        <w:rFonts w:ascii="Arial" w:hAnsi="Arial"/>
        <w:color w:val="404040"/>
        <w:sz w:val="22"/>
      </w:rPr>
    </w:tblStylePr>
    <w:tblStylePr w:type="band1Horz">
      <w:rPr>
        <w:rFonts w:ascii="Arial" w:hAnsi="Arial"/>
        <w:color w:val="404040"/>
        <w:sz w:val="22"/>
      </w:rPr>
    </w:tblStylePr>
  </w:style>
  <w:style w:type="table" w:customStyle="1" w:styleId="Bordered-Accent1">
    <w:name w:val="Bordered - Accent 1"/>
    <w:basedOn w:val="Normaaltabel"/>
    <w:uiPriority w:val="99"/>
    <w:pPr>
      <w:spacing w:after="0" w:line="240" w:lineRule="auto"/>
    </w:pPr>
    <w:tblPr/>
    <w:tblStylePr w:type="firstRow">
      <w:rPr>
        <w:rFonts w:ascii="Arial" w:hAnsi="Arial"/>
        <w:color w:val="404040"/>
        <w:sz w:val="22"/>
      </w:rPr>
    </w:tblStylePr>
    <w:tblStylePr w:type="lastRow">
      <w:rPr>
        <w:rFonts w:ascii="Arial" w:hAnsi="Arial"/>
        <w:color w:val="404040"/>
        <w:sz w:val="22"/>
      </w:rPr>
    </w:tblStylePr>
    <w:tblStylePr w:type="firstCol">
      <w:rPr>
        <w:rFonts w:ascii="Arial" w:hAnsi="Arial"/>
        <w:color w:val="404040"/>
        <w:sz w:val="22"/>
      </w:rPr>
    </w:tblStylePr>
    <w:tblStylePr w:type="lastCol">
      <w:rPr>
        <w:rFonts w:ascii="Arial" w:hAnsi="Arial"/>
        <w:color w:val="404040"/>
        <w:sz w:val="22"/>
      </w:rPr>
    </w:tblStylePr>
    <w:tblStylePr w:type="band1Horz">
      <w:rPr>
        <w:rFonts w:ascii="Arial" w:hAnsi="Arial"/>
        <w:color w:val="404040"/>
        <w:sz w:val="22"/>
      </w:rPr>
    </w:tblStylePr>
  </w:style>
  <w:style w:type="table" w:customStyle="1" w:styleId="Bordered-Accent2">
    <w:name w:val="Bordered - Accent 2"/>
    <w:basedOn w:val="Normaaltabel"/>
    <w:uiPriority w:val="99"/>
    <w:pPr>
      <w:spacing w:after="0" w:line="240" w:lineRule="auto"/>
    </w:pPr>
    <w:tblPr/>
    <w:tblStylePr w:type="firstRow">
      <w:rPr>
        <w:rFonts w:ascii="Arial" w:hAnsi="Arial"/>
        <w:color w:val="404040"/>
        <w:sz w:val="22"/>
      </w:rPr>
    </w:tblStylePr>
    <w:tblStylePr w:type="lastRow">
      <w:rPr>
        <w:rFonts w:ascii="Arial" w:hAnsi="Arial"/>
        <w:color w:val="404040"/>
        <w:sz w:val="22"/>
      </w:rPr>
    </w:tblStylePr>
    <w:tblStylePr w:type="firstCol">
      <w:rPr>
        <w:rFonts w:ascii="Arial" w:hAnsi="Arial"/>
        <w:color w:val="404040"/>
        <w:sz w:val="22"/>
      </w:rPr>
    </w:tblStylePr>
    <w:tblStylePr w:type="lastCol">
      <w:rPr>
        <w:rFonts w:ascii="Arial" w:hAnsi="Arial"/>
        <w:color w:val="404040"/>
        <w:sz w:val="22"/>
      </w:rPr>
    </w:tblStylePr>
    <w:tblStylePr w:type="band1Horz">
      <w:rPr>
        <w:rFonts w:ascii="Arial" w:hAnsi="Arial"/>
        <w:color w:val="404040"/>
        <w:sz w:val="22"/>
      </w:rPr>
    </w:tblStylePr>
  </w:style>
  <w:style w:type="table" w:customStyle="1" w:styleId="Bordered-Accent3">
    <w:name w:val="Bordered - Accent 3"/>
    <w:basedOn w:val="Normaaltabel"/>
    <w:uiPriority w:val="99"/>
    <w:pPr>
      <w:spacing w:after="0" w:line="240" w:lineRule="auto"/>
    </w:pPr>
    <w:tblPr/>
    <w:tblStylePr w:type="firstRow">
      <w:rPr>
        <w:rFonts w:ascii="Arial" w:hAnsi="Arial"/>
        <w:color w:val="404040"/>
        <w:sz w:val="22"/>
      </w:rPr>
    </w:tblStylePr>
    <w:tblStylePr w:type="lastRow">
      <w:rPr>
        <w:rFonts w:ascii="Arial" w:hAnsi="Arial"/>
        <w:color w:val="404040"/>
        <w:sz w:val="22"/>
      </w:rPr>
    </w:tblStylePr>
    <w:tblStylePr w:type="firstCol">
      <w:rPr>
        <w:rFonts w:ascii="Arial" w:hAnsi="Arial"/>
        <w:color w:val="404040"/>
        <w:sz w:val="22"/>
      </w:rPr>
    </w:tblStylePr>
    <w:tblStylePr w:type="lastCol">
      <w:rPr>
        <w:rFonts w:ascii="Arial" w:hAnsi="Arial"/>
        <w:color w:val="404040"/>
        <w:sz w:val="22"/>
      </w:rPr>
    </w:tblStylePr>
    <w:tblStylePr w:type="band1Horz">
      <w:rPr>
        <w:rFonts w:ascii="Arial" w:hAnsi="Arial"/>
        <w:color w:val="404040"/>
        <w:sz w:val="22"/>
      </w:rPr>
    </w:tblStylePr>
  </w:style>
  <w:style w:type="table" w:customStyle="1" w:styleId="Bordered-Accent4">
    <w:name w:val="Bordered - Accent 4"/>
    <w:basedOn w:val="Normaaltabel"/>
    <w:uiPriority w:val="99"/>
    <w:pPr>
      <w:spacing w:after="0" w:line="240" w:lineRule="auto"/>
    </w:pPr>
    <w:tblPr/>
    <w:tblStylePr w:type="firstRow">
      <w:rPr>
        <w:rFonts w:ascii="Arial" w:hAnsi="Arial"/>
        <w:color w:val="404040"/>
        <w:sz w:val="22"/>
      </w:rPr>
    </w:tblStylePr>
    <w:tblStylePr w:type="lastRow">
      <w:rPr>
        <w:rFonts w:ascii="Arial" w:hAnsi="Arial"/>
        <w:color w:val="404040"/>
        <w:sz w:val="22"/>
      </w:rPr>
    </w:tblStylePr>
    <w:tblStylePr w:type="firstCol">
      <w:rPr>
        <w:rFonts w:ascii="Arial" w:hAnsi="Arial"/>
        <w:color w:val="404040"/>
        <w:sz w:val="22"/>
      </w:rPr>
    </w:tblStylePr>
    <w:tblStylePr w:type="lastCol">
      <w:rPr>
        <w:rFonts w:ascii="Arial" w:hAnsi="Arial"/>
        <w:color w:val="404040"/>
        <w:sz w:val="22"/>
      </w:rPr>
    </w:tblStylePr>
    <w:tblStylePr w:type="band1Horz">
      <w:rPr>
        <w:rFonts w:ascii="Arial" w:hAnsi="Arial"/>
        <w:color w:val="404040"/>
        <w:sz w:val="22"/>
      </w:rPr>
    </w:tblStylePr>
  </w:style>
  <w:style w:type="table" w:customStyle="1" w:styleId="Bordered-Accent5">
    <w:name w:val="Bordered - Accent 5"/>
    <w:basedOn w:val="Normaaltabel"/>
    <w:uiPriority w:val="99"/>
    <w:pPr>
      <w:spacing w:after="0" w:line="240" w:lineRule="auto"/>
    </w:pPr>
    <w:tblPr/>
    <w:tblStylePr w:type="firstRow">
      <w:rPr>
        <w:rFonts w:ascii="Arial" w:hAnsi="Arial"/>
        <w:color w:val="404040"/>
        <w:sz w:val="22"/>
      </w:rPr>
    </w:tblStylePr>
    <w:tblStylePr w:type="lastRow">
      <w:rPr>
        <w:rFonts w:ascii="Arial" w:hAnsi="Arial"/>
        <w:color w:val="404040"/>
        <w:sz w:val="22"/>
      </w:rPr>
    </w:tblStylePr>
    <w:tblStylePr w:type="firstCol">
      <w:rPr>
        <w:rFonts w:ascii="Arial" w:hAnsi="Arial"/>
        <w:color w:val="404040"/>
        <w:sz w:val="22"/>
      </w:rPr>
    </w:tblStylePr>
    <w:tblStylePr w:type="lastCol">
      <w:rPr>
        <w:rFonts w:ascii="Arial" w:hAnsi="Arial"/>
        <w:color w:val="404040"/>
        <w:sz w:val="22"/>
      </w:rPr>
    </w:tblStylePr>
    <w:tblStylePr w:type="band1Horz">
      <w:rPr>
        <w:rFonts w:ascii="Arial" w:hAnsi="Arial"/>
        <w:color w:val="404040"/>
        <w:sz w:val="22"/>
      </w:rPr>
    </w:tblStylePr>
  </w:style>
  <w:style w:type="table" w:customStyle="1" w:styleId="Bordered-Accent6">
    <w:name w:val="Bordered - Accent 6"/>
    <w:basedOn w:val="Normaaltabel"/>
    <w:uiPriority w:val="99"/>
    <w:pPr>
      <w:spacing w:after="0" w:line="240" w:lineRule="auto"/>
    </w:pPr>
    <w:tblPr/>
    <w:tblStylePr w:type="firstRow">
      <w:rPr>
        <w:rFonts w:ascii="Arial" w:hAnsi="Arial"/>
        <w:color w:val="404040"/>
        <w:sz w:val="22"/>
      </w:rPr>
    </w:tblStylePr>
    <w:tblStylePr w:type="lastRow">
      <w:rPr>
        <w:rFonts w:ascii="Arial" w:hAnsi="Arial"/>
        <w:color w:val="404040"/>
        <w:sz w:val="22"/>
      </w:rPr>
    </w:tblStylePr>
    <w:tblStylePr w:type="firstCol">
      <w:rPr>
        <w:rFonts w:ascii="Arial" w:hAnsi="Arial"/>
        <w:color w:val="404040"/>
        <w:sz w:val="22"/>
      </w:rPr>
    </w:tblStylePr>
    <w:tblStylePr w:type="lastCol">
      <w:rPr>
        <w:rFonts w:ascii="Arial" w:hAnsi="Arial"/>
        <w:color w:val="404040"/>
        <w:sz w:val="22"/>
      </w:rPr>
    </w:tblStylePr>
    <w:tblStylePr w:type="band1Horz">
      <w:rPr>
        <w:rFonts w:ascii="Arial" w:hAnsi="Arial"/>
        <w:color w:val="404040"/>
        <w:sz w:val="22"/>
      </w:rPr>
    </w:tblStylePr>
  </w:style>
  <w:style w:type="character" w:customStyle="1" w:styleId="Pealkiri1Mrk">
    <w:name w:val="Pealkiri 1 Märk"/>
    <w:basedOn w:val="Liguvaikefont"/>
    <w:link w:val="Pealkiri1"/>
    <w:uiPriority w:val="9"/>
    <w:rPr>
      <w:rFonts w:ascii="Cambria" w:eastAsia="Times New Roman" w:hAnsi="Cambria" w:cs="Times New Roman"/>
      <w:b/>
      <w:smallCaps/>
      <w:color w:val="3476B1" w:themeColor="accent2" w:themeShade="BF"/>
      <w:sz w:val="28"/>
      <w:szCs w:val="20"/>
      <w:lang w:val="en-GB"/>
    </w:rPr>
  </w:style>
  <w:style w:type="character" w:customStyle="1" w:styleId="Pealkiri2Mrk">
    <w:name w:val="Pealkiri 2 Märk"/>
    <w:basedOn w:val="Liguvaikefont"/>
    <w:link w:val="Pealkiri2"/>
    <w:uiPriority w:val="9"/>
    <w:rPr>
      <w:rFonts w:ascii="Cambria" w:eastAsia="Times New Roman" w:hAnsi="Cambria" w:cs="Times New Roman"/>
      <w:b/>
      <w:sz w:val="24"/>
      <w:szCs w:val="20"/>
      <w:lang w:val="en-GB"/>
    </w:rPr>
  </w:style>
  <w:style w:type="character" w:customStyle="1" w:styleId="Pealkiri3Mrk">
    <w:name w:val="Pealkiri 3 Märk"/>
    <w:basedOn w:val="Liguvaikefont"/>
    <w:link w:val="Pealkiri3"/>
    <w:uiPriority w:val="9"/>
    <w:rPr>
      <w:rFonts w:ascii="Cambria" w:eastAsia="Times New Roman" w:hAnsi="Cambria" w:cs="Times New Roman"/>
      <w:b/>
      <w:smallCaps/>
      <w:color w:val="0070C0"/>
      <w:sz w:val="26"/>
      <w:szCs w:val="20"/>
      <w:lang w:val="en-GB"/>
    </w:rPr>
  </w:style>
  <w:style w:type="paragraph" w:customStyle="1" w:styleId="ManualHeading4">
    <w:name w:val="Manual Heading 4"/>
    <w:basedOn w:val="Normaallaad"/>
    <w:next w:val="Text1"/>
    <w:pPr>
      <w:keepNext/>
      <w:tabs>
        <w:tab w:val="left" w:pos="850"/>
      </w:tabs>
      <w:spacing w:line="240" w:lineRule="auto"/>
      <w:ind w:left="850" w:hanging="850"/>
      <w:jc w:val="both"/>
      <w:outlineLvl w:val="3"/>
    </w:pPr>
    <w:rPr>
      <w:rFonts w:eastAsia="Calibri"/>
      <w:lang w:eastAsia="en-GB"/>
    </w:rPr>
  </w:style>
  <w:style w:type="paragraph" w:customStyle="1" w:styleId="Text1">
    <w:name w:val="Text 1"/>
    <w:basedOn w:val="Normaallaad"/>
    <w:link w:val="Text1Char"/>
    <w:pPr>
      <w:ind w:left="567"/>
    </w:pPr>
  </w:style>
  <w:style w:type="character" w:customStyle="1" w:styleId="Text1Char">
    <w:name w:val="Text 1 Char"/>
    <w:link w:val="Text1"/>
    <w:rPr>
      <w:rFonts w:ascii="Times New Roman" w:hAnsi="Times New Roman" w:cs="Times New Roman"/>
      <w:sz w:val="24"/>
      <w:lang w:val="en-GB"/>
    </w:rPr>
  </w:style>
  <w:style w:type="character" w:customStyle="1" w:styleId="Pealkiri4Mrk">
    <w:name w:val="Pealkiri 4 Märk"/>
    <w:basedOn w:val="Liguvaikefont"/>
    <w:link w:val="Pealkiri4"/>
    <w:uiPriority w:val="9"/>
    <w:rPr>
      <w:rFonts w:ascii="Cambria" w:eastAsia="Times New Roman" w:hAnsi="Cambria" w:cs="Times New Roman"/>
      <w:b/>
      <w:color w:val="0070C0"/>
      <w:sz w:val="24"/>
      <w:szCs w:val="20"/>
      <w:lang w:val="en-GB" w:eastAsia="en-GB"/>
    </w:rPr>
  </w:style>
  <w:style w:type="character" w:customStyle="1" w:styleId="Pealkiri5Mrk">
    <w:name w:val="Pealkiri 5 Märk"/>
    <w:basedOn w:val="Liguvaikefont"/>
    <w:link w:val="Pealkiri5"/>
    <w:rPr>
      <w:rFonts w:ascii="Cambria" w:eastAsia="Times New Roman" w:hAnsi="Cambria" w:cs="Times New Roman"/>
      <w:b/>
      <w:sz w:val="24"/>
      <w:lang w:val="en-GB" w:eastAsia="en-GB"/>
    </w:rPr>
  </w:style>
  <w:style w:type="character" w:customStyle="1" w:styleId="Pealkiri6Mrk">
    <w:name w:val="Pealkiri 6 Märk"/>
    <w:basedOn w:val="Liguvaikefont"/>
    <w:link w:val="Pealkiri6"/>
    <w:rPr>
      <w:rFonts w:ascii="Arial" w:eastAsia="Times New Roman" w:hAnsi="Arial" w:cs="Times New Roman"/>
      <w:i/>
      <w:lang w:val="en-GB" w:eastAsia="en-GB"/>
    </w:rPr>
  </w:style>
  <w:style w:type="character" w:customStyle="1" w:styleId="Pealkiri7Mrk">
    <w:name w:val="Pealkiri 7 Märk"/>
    <w:basedOn w:val="Liguvaikefont"/>
    <w:link w:val="Pealkiri7"/>
    <w:rPr>
      <w:rFonts w:ascii="Arial" w:eastAsia="Times New Roman" w:hAnsi="Arial" w:cs="Times New Roman"/>
      <w:sz w:val="20"/>
      <w:lang w:val="en-GB" w:eastAsia="en-GB"/>
    </w:rPr>
  </w:style>
  <w:style w:type="character" w:customStyle="1" w:styleId="Pealkiri8Mrk">
    <w:name w:val="Pealkiri 8 Märk"/>
    <w:basedOn w:val="Liguvaikefont"/>
    <w:link w:val="Pealkiri8"/>
    <w:rPr>
      <w:rFonts w:ascii="Arial" w:eastAsia="Times New Roman" w:hAnsi="Arial" w:cs="Times New Roman"/>
      <w:i/>
      <w:sz w:val="20"/>
      <w:lang w:val="en-GB" w:eastAsia="en-GB"/>
    </w:rPr>
  </w:style>
  <w:style w:type="character" w:customStyle="1" w:styleId="Pealkiri9Mrk">
    <w:name w:val="Pealkiri 9 Märk"/>
    <w:basedOn w:val="Liguvaikefont"/>
    <w:link w:val="Pealkiri9"/>
    <w:rPr>
      <w:rFonts w:ascii="Arial" w:eastAsia="Times New Roman" w:hAnsi="Arial" w:cs="Times New Roman"/>
      <w:i/>
      <w:sz w:val="18"/>
      <w:lang w:val="en-GB" w:eastAsia="en-GB"/>
    </w:rPr>
  </w:style>
  <w:style w:type="paragraph" w:styleId="Pis">
    <w:name w:val="header"/>
    <w:basedOn w:val="Normaallaad"/>
    <w:link w:val="PisMrk"/>
    <w:uiPriority w:val="99"/>
    <w:unhideWhenUsed/>
    <w:pPr>
      <w:tabs>
        <w:tab w:val="right" w:pos="9638"/>
      </w:tabs>
    </w:pPr>
  </w:style>
  <w:style w:type="character" w:customStyle="1" w:styleId="PisMrk">
    <w:name w:val="Päis Märk"/>
    <w:basedOn w:val="Liguvaikefont"/>
    <w:link w:val="Pis"/>
    <w:uiPriority w:val="99"/>
    <w:rPr>
      <w:rFonts w:ascii="Times New Roman" w:hAnsi="Times New Roman" w:cs="Times New Roman"/>
      <w:sz w:val="24"/>
      <w:shd w:val="clear" w:color="auto" w:fill="auto"/>
      <w:lang w:val="en-GB"/>
    </w:rPr>
  </w:style>
  <w:style w:type="paragraph" w:styleId="Jalus">
    <w:name w:val="footer"/>
    <w:basedOn w:val="Normaallaad"/>
    <w:link w:val="JalusMrk"/>
    <w:uiPriority w:val="99"/>
    <w:unhideWhenUsed/>
    <w:pPr>
      <w:tabs>
        <w:tab w:val="center" w:pos="4819"/>
        <w:tab w:val="center" w:pos="7370"/>
        <w:tab w:val="right" w:pos="9638"/>
      </w:tabs>
      <w:spacing w:before="0" w:after="0" w:line="240" w:lineRule="auto"/>
    </w:pPr>
  </w:style>
  <w:style w:type="character" w:customStyle="1" w:styleId="JalusMrk">
    <w:name w:val="Jalus Märk"/>
    <w:basedOn w:val="Liguvaikefont"/>
    <w:link w:val="Jalus"/>
    <w:uiPriority w:val="99"/>
    <w:rPr>
      <w:rFonts w:ascii="Times New Roman" w:hAnsi="Times New Roman" w:cs="Times New Roman"/>
      <w:sz w:val="24"/>
      <w:shd w:val="clear" w:color="auto" w:fill="auto"/>
      <w:lang w:val="en-GB"/>
    </w:rPr>
  </w:style>
  <w:style w:type="paragraph" w:styleId="Allmrkusetekst">
    <w:name w:val="footnote text"/>
    <w:basedOn w:val="Normaallaad"/>
    <w:link w:val="AllmrkusetekstMrk"/>
    <w:uiPriority w:val="99"/>
    <w:unhideWhenUsed/>
    <w:qFormat/>
    <w:pPr>
      <w:spacing w:before="0" w:after="0" w:line="240" w:lineRule="auto"/>
      <w:ind w:left="720" w:hanging="720"/>
    </w:pPr>
    <w:rPr>
      <w:szCs w:val="20"/>
    </w:rPr>
  </w:style>
  <w:style w:type="character" w:customStyle="1" w:styleId="AllmrkusetekstMrk">
    <w:name w:val="Allmärkuse tekst Märk"/>
    <w:basedOn w:val="Liguvaikefont"/>
    <w:link w:val="Allmrkusetekst"/>
    <w:uiPriority w:val="99"/>
    <w:qFormat/>
    <w:rPr>
      <w:rFonts w:ascii="Times New Roman" w:hAnsi="Times New Roman" w:cs="Times New Roman"/>
      <w:sz w:val="24"/>
      <w:szCs w:val="20"/>
      <w:shd w:val="clear" w:color="auto" w:fill="auto"/>
      <w:lang w:val="en-GB"/>
    </w:rPr>
  </w:style>
  <w:style w:type="paragraph" w:customStyle="1" w:styleId="NormalCentered">
    <w:name w:val="Normal Centered"/>
    <w:basedOn w:val="Normaallaad"/>
    <w:pPr>
      <w:spacing w:before="200"/>
      <w:jc w:val="center"/>
    </w:pPr>
  </w:style>
  <w:style w:type="paragraph" w:customStyle="1" w:styleId="NormalRight">
    <w:name w:val="Normal Right"/>
    <w:basedOn w:val="Normaallaad"/>
    <w:pPr>
      <w:spacing w:before="200"/>
      <w:jc w:val="right"/>
    </w:pPr>
  </w:style>
  <w:style w:type="paragraph" w:customStyle="1" w:styleId="NormalJustified">
    <w:name w:val="Normal Justified"/>
    <w:basedOn w:val="Normaallaad"/>
    <w:pPr>
      <w:spacing w:before="200"/>
      <w:jc w:val="both"/>
    </w:pPr>
  </w:style>
  <w:style w:type="paragraph" w:customStyle="1" w:styleId="HeaderLandscape">
    <w:name w:val="HeaderLandscape"/>
    <w:basedOn w:val="Normaallaad"/>
    <w:pPr>
      <w:tabs>
        <w:tab w:val="right" w:pos="14570"/>
      </w:tabs>
    </w:pPr>
  </w:style>
  <w:style w:type="paragraph" w:customStyle="1" w:styleId="FooterLandscape">
    <w:name w:val="FooterLandscape"/>
    <w:basedOn w:val="Normaallaad"/>
    <w:pPr>
      <w:tabs>
        <w:tab w:val="center" w:pos="7285"/>
        <w:tab w:val="center" w:pos="10930"/>
        <w:tab w:val="right" w:pos="14570"/>
      </w:tabs>
      <w:spacing w:before="0" w:after="0" w:line="240" w:lineRule="auto"/>
    </w:pPr>
  </w:style>
  <w:style w:type="character" w:styleId="Allmrkuseviide">
    <w:name w:val="footnote reference"/>
    <w:basedOn w:val="Liguvaikefont"/>
    <w:link w:val="FootnoteReferneceCarcter"/>
    <w:unhideWhenUsed/>
    <w:qFormat/>
    <w:rPr>
      <w:b/>
      <w:shd w:val="clear" w:color="auto" w:fill="auto"/>
      <w:vertAlign w:val="superscript"/>
    </w:rPr>
  </w:style>
  <w:style w:type="paragraph" w:customStyle="1" w:styleId="FootnoteReferneceCarcter">
    <w:name w:val="Footnote Refernece Carácter"/>
    <w:basedOn w:val="Normaallaad"/>
    <w:link w:val="Allmrkuseviide"/>
    <w:pPr>
      <w:spacing w:after="160" w:line="240" w:lineRule="exact"/>
      <w:jc w:val="both"/>
    </w:pPr>
    <w:rPr>
      <w:rFonts w:asciiTheme="minorHAnsi" w:hAnsiTheme="minorHAnsi" w:cstheme="minorBidi"/>
      <w:b/>
      <w:sz w:val="22"/>
      <w:vertAlign w:val="superscript"/>
      <w:lang w:val="en-US"/>
    </w:rPr>
  </w:style>
  <w:style w:type="paragraph" w:customStyle="1" w:styleId="HeaderCouncil">
    <w:name w:val="Header Council"/>
    <w:basedOn w:val="Normaallaad"/>
    <w:link w:val="HeaderCouncilChar"/>
    <w:pPr>
      <w:spacing w:before="0" w:after="0" w:line="240" w:lineRule="auto"/>
    </w:pPr>
    <w:rPr>
      <w:sz w:val="2"/>
    </w:rPr>
  </w:style>
  <w:style w:type="character" w:customStyle="1" w:styleId="HeaderCouncilChar">
    <w:name w:val="Header Council Char"/>
    <w:basedOn w:val="Liguvaikefont"/>
    <w:link w:val="HeaderCouncil"/>
    <w:rPr>
      <w:rFonts w:ascii="Times New Roman" w:hAnsi="Times New Roman" w:cs="Times New Roman"/>
      <w:sz w:val="2"/>
      <w:lang w:val="en-GB"/>
    </w:rPr>
  </w:style>
  <w:style w:type="paragraph" w:customStyle="1" w:styleId="FooterCouncil">
    <w:name w:val="Footer Council"/>
    <w:basedOn w:val="Normaallaad"/>
    <w:link w:val="FooterCouncilChar"/>
    <w:pPr>
      <w:spacing w:before="0" w:after="0" w:line="240" w:lineRule="auto"/>
    </w:pPr>
    <w:rPr>
      <w:sz w:val="2"/>
    </w:rPr>
  </w:style>
  <w:style w:type="character" w:customStyle="1" w:styleId="FooterCouncilChar">
    <w:name w:val="Footer Council Char"/>
    <w:basedOn w:val="Liguvaikefont"/>
    <w:link w:val="FooterCouncil"/>
    <w:rPr>
      <w:rFonts w:ascii="Times New Roman" w:hAnsi="Times New Roman" w:cs="Times New Roman"/>
      <w:sz w:val="2"/>
      <w:lang w:val="en-GB"/>
    </w:rPr>
  </w:style>
  <w:style w:type="paragraph" w:customStyle="1" w:styleId="TechnicalBlock">
    <w:name w:val="Technical Block"/>
    <w:basedOn w:val="Normaallaad"/>
    <w:next w:val="Normaallaad"/>
    <w:link w:val="TechnicalBlockChar"/>
    <w:pPr>
      <w:spacing w:before="0" w:after="240" w:line="240" w:lineRule="auto"/>
      <w:jc w:val="center"/>
    </w:pPr>
  </w:style>
  <w:style w:type="character" w:customStyle="1" w:styleId="TechnicalBlockChar">
    <w:name w:val="Technical Block Char"/>
    <w:basedOn w:val="Liguvaikefont"/>
    <w:link w:val="TechnicalBlock"/>
    <w:rPr>
      <w:rFonts w:ascii="Times New Roman" w:hAnsi="Times New Roman" w:cs="Times New Roman"/>
      <w:sz w:val="24"/>
      <w:lang w:val="en-GB"/>
    </w:rPr>
  </w:style>
  <w:style w:type="paragraph" w:customStyle="1" w:styleId="FinalLine">
    <w:name w:val="Final Line"/>
    <w:basedOn w:val="Normaallaad"/>
    <w:next w:val="Normaallaad"/>
    <w:pPr>
      <w:pBdr>
        <w:bottom w:val="single" w:sz="4" w:space="0" w:color="000000"/>
      </w:pBdr>
      <w:spacing w:before="360"/>
      <w:ind w:left="3400" w:right="3400"/>
      <w:jc w:val="center"/>
    </w:pPr>
    <w:rPr>
      <w:b/>
    </w:rPr>
  </w:style>
  <w:style w:type="paragraph" w:customStyle="1" w:styleId="FinalLineLandscape">
    <w:name w:val="Final Line (Landscape)"/>
    <w:basedOn w:val="Normaallaad"/>
    <w:next w:val="Normaallaad"/>
    <w:pPr>
      <w:pBdr>
        <w:bottom w:val="single" w:sz="4" w:space="0" w:color="000000"/>
      </w:pBdr>
      <w:spacing w:before="360"/>
      <w:ind w:left="5868" w:right="5868"/>
      <w:jc w:val="center"/>
    </w:pPr>
    <w:rPr>
      <w:b/>
    </w:rPr>
  </w:style>
  <w:style w:type="paragraph" w:customStyle="1" w:styleId="Text2">
    <w:name w:val="Text 2"/>
    <w:basedOn w:val="Normaallaad"/>
    <w:pPr>
      <w:ind w:left="1134"/>
    </w:pPr>
  </w:style>
  <w:style w:type="paragraph" w:customStyle="1" w:styleId="Text3">
    <w:name w:val="Text 3"/>
    <w:basedOn w:val="Normaallaad"/>
    <w:pPr>
      <w:ind w:left="1701"/>
    </w:pPr>
  </w:style>
  <w:style w:type="paragraph" w:customStyle="1" w:styleId="Text4">
    <w:name w:val="Text 4"/>
    <w:basedOn w:val="Normaallaad"/>
    <w:pPr>
      <w:ind w:left="2268"/>
    </w:pPr>
  </w:style>
  <w:style w:type="paragraph" w:customStyle="1" w:styleId="Text5">
    <w:name w:val="Text 5"/>
    <w:basedOn w:val="Normaallaad"/>
    <w:pPr>
      <w:ind w:left="2835"/>
    </w:pPr>
  </w:style>
  <w:style w:type="paragraph" w:customStyle="1" w:styleId="Text6">
    <w:name w:val="Text 6"/>
    <w:basedOn w:val="Normaallaad"/>
    <w:pPr>
      <w:ind w:left="3402"/>
    </w:pPr>
  </w:style>
  <w:style w:type="paragraph" w:customStyle="1" w:styleId="PointManual">
    <w:name w:val="Point Manual"/>
    <w:basedOn w:val="Normaallaad"/>
    <w:pPr>
      <w:ind w:left="567" w:hanging="567"/>
    </w:pPr>
  </w:style>
  <w:style w:type="paragraph" w:customStyle="1" w:styleId="PointManual1">
    <w:name w:val="Point Manual (1)"/>
    <w:basedOn w:val="Normaallaad"/>
    <w:pPr>
      <w:ind w:left="1134" w:hanging="567"/>
    </w:pPr>
  </w:style>
  <w:style w:type="paragraph" w:customStyle="1" w:styleId="PointManual2">
    <w:name w:val="Point Manual (2)"/>
    <w:basedOn w:val="Normaallaad"/>
    <w:pPr>
      <w:ind w:left="1701" w:hanging="567"/>
    </w:pPr>
  </w:style>
  <w:style w:type="paragraph" w:customStyle="1" w:styleId="PointManual3">
    <w:name w:val="Point Manual (3)"/>
    <w:basedOn w:val="Normaallaad"/>
    <w:pPr>
      <w:ind w:left="2268" w:hanging="567"/>
    </w:pPr>
  </w:style>
  <w:style w:type="paragraph" w:customStyle="1" w:styleId="PointManual4">
    <w:name w:val="Point Manual (4)"/>
    <w:basedOn w:val="Normaallaad"/>
    <w:pPr>
      <w:ind w:left="2835" w:hanging="567"/>
    </w:pPr>
  </w:style>
  <w:style w:type="paragraph" w:customStyle="1" w:styleId="PointDoubleManual">
    <w:name w:val="Point Double Manual"/>
    <w:basedOn w:val="Normaallaad"/>
    <w:pPr>
      <w:tabs>
        <w:tab w:val="left" w:pos="567"/>
      </w:tabs>
      <w:ind w:left="1134" w:hanging="1134"/>
    </w:pPr>
  </w:style>
  <w:style w:type="paragraph" w:customStyle="1" w:styleId="PointDoubleManual1">
    <w:name w:val="Point Double Manual (1)"/>
    <w:basedOn w:val="Normaallaad"/>
    <w:pPr>
      <w:tabs>
        <w:tab w:val="left" w:pos="1134"/>
      </w:tabs>
      <w:ind w:left="1701" w:hanging="1134"/>
    </w:pPr>
  </w:style>
  <w:style w:type="paragraph" w:customStyle="1" w:styleId="PointDoubleManual2">
    <w:name w:val="Point Double Manual (2)"/>
    <w:basedOn w:val="Normaallaad"/>
    <w:pPr>
      <w:tabs>
        <w:tab w:val="left" w:pos="1701"/>
      </w:tabs>
      <w:ind w:left="2268" w:hanging="1134"/>
    </w:pPr>
  </w:style>
  <w:style w:type="paragraph" w:customStyle="1" w:styleId="PointDoubleManual3">
    <w:name w:val="Point Double Manual (3)"/>
    <w:basedOn w:val="Normaallaad"/>
    <w:pPr>
      <w:tabs>
        <w:tab w:val="left" w:pos="2268"/>
      </w:tabs>
      <w:ind w:left="2835" w:hanging="1134"/>
    </w:pPr>
  </w:style>
  <w:style w:type="paragraph" w:customStyle="1" w:styleId="PointDoubleManual4">
    <w:name w:val="Point Double Manual (4)"/>
    <w:basedOn w:val="Normaallaad"/>
    <w:pPr>
      <w:tabs>
        <w:tab w:val="left" w:pos="2835"/>
      </w:tabs>
      <w:ind w:left="3402" w:hanging="1134"/>
    </w:pPr>
  </w:style>
  <w:style w:type="paragraph" w:customStyle="1" w:styleId="Pointabc">
    <w:name w:val="Point abc"/>
    <w:basedOn w:val="Normaallaad"/>
    <w:pPr>
      <w:numPr>
        <w:ilvl w:val="1"/>
        <w:numId w:val="20"/>
      </w:numPr>
    </w:pPr>
  </w:style>
  <w:style w:type="paragraph" w:customStyle="1" w:styleId="Pointabc1">
    <w:name w:val="Point abc (1)"/>
    <w:basedOn w:val="Normaallaad"/>
    <w:pPr>
      <w:numPr>
        <w:ilvl w:val="3"/>
        <w:numId w:val="20"/>
      </w:numPr>
    </w:pPr>
  </w:style>
  <w:style w:type="paragraph" w:customStyle="1" w:styleId="Pointabc2">
    <w:name w:val="Point abc (2)"/>
    <w:basedOn w:val="Normaallaad"/>
    <w:pPr>
      <w:numPr>
        <w:ilvl w:val="5"/>
        <w:numId w:val="20"/>
      </w:numPr>
    </w:pPr>
  </w:style>
  <w:style w:type="paragraph" w:customStyle="1" w:styleId="Pointabc3">
    <w:name w:val="Point abc (3)"/>
    <w:basedOn w:val="Normaallaad"/>
    <w:pPr>
      <w:numPr>
        <w:ilvl w:val="7"/>
        <w:numId w:val="20"/>
      </w:numPr>
    </w:pPr>
  </w:style>
  <w:style w:type="paragraph" w:customStyle="1" w:styleId="Pointabc4">
    <w:name w:val="Point abc (4)"/>
    <w:basedOn w:val="Normaallaad"/>
    <w:pPr>
      <w:numPr>
        <w:ilvl w:val="8"/>
        <w:numId w:val="20"/>
      </w:numPr>
    </w:pPr>
  </w:style>
  <w:style w:type="paragraph" w:customStyle="1" w:styleId="Point123">
    <w:name w:val="Point 123"/>
    <w:basedOn w:val="Normaallaad"/>
    <w:pPr>
      <w:numPr>
        <w:numId w:val="20"/>
      </w:numPr>
    </w:pPr>
  </w:style>
  <w:style w:type="paragraph" w:customStyle="1" w:styleId="Point1231">
    <w:name w:val="Point 123 (1)"/>
    <w:basedOn w:val="Normaallaad"/>
    <w:pPr>
      <w:numPr>
        <w:ilvl w:val="2"/>
        <w:numId w:val="20"/>
      </w:numPr>
    </w:pPr>
  </w:style>
  <w:style w:type="paragraph" w:customStyle="1" w:styleId="Point1232">
    <w:name w:val="Point 123 (2)"/>
    <w:basedOn w:val="Normaallaad"/>
    <w:pPr>
      <w:numPr>
        <w:ilvl w:val="4"/>
        <w:numId w:val="20"/>
      </w:numPr>
    </w:pPr>
  </w:style>
  <w:style w:type="paragraph" w:customStyle="1" w:styleId="Point1233">
    <w:name w:val="Point 123 (3)"/>
    <w:basedOn w:val="Normaallaad"/>
    <w:pPr>
      <w:numPr>
        <w:ilvl w:val="6"/>
        <w:numId w:val="20"/>
      </w:numPr>
    </w:pPr>
  </w:style>
  <w:style w:type="paragraph" w:customStyle="1" w:styleId="Pointivx">
    <w:name w:val="Point ivx"/>
    <w:basedOn w:val="Normaallaad"/>
    <w:pPr>
      <w:numPr>
        <w:numId w:val="21"/>
      </w:numPr>
    </w:pPr>
  </w:style>
  <w:style w:type="paragraph" w:customStyle="1" w:styleId="Pointivx1">
    <w:name w:val="Point ivx (1)"/>
    <w:basedOn w:val="Normaallaad"/>
    <w:pPr>
      <w:numPr>
        <w:ilvl w:val="1"/>
        <w:numId w:val="21"/>
      </w:numPr>
    </w:pPr>
  </w:style>
  <w:style w:type="paragraph" w:customStyle="1" w:styleId="Pointivx2">
    <w:name w:val="Point ivx (2)"/>
    <w:basedOn w:val="Normaallaad"/>
    <w:pPr>
      <w:numPr>
        <w:ilvl w:val="2"/>
        <w:numId w:val="21"/>
      </w:numPr>
    </w:pPr>
  </w:style>
  <w:style w:type="paragraph" w:customStyle="1" w:styleId="Pointivx3">
    <w:name w:val="Point ivx (3)"/>
    <w:basedOn w:val="Normaallaad"/>
    <w:pPr>
      <w:numPr>
        <w:ilvl w:val="3"/>
        <w:numId w:val="21"/>
      </w:numPr>
    </w:pPr>
  </w:style>
  <w:style w:type="paragraph" w:customStyle="1" w:styleId="Pointivx4">
    <w:name w:val="Point ivx (4)"/>
    <w:basedOn w:val="Normaallaad"/>
    <w:pPr>
      <w:numPr>
        <w:ilvl w:val="4"/>
        <w:numId w:val="21"/>
      </w:numPr>
    </w:pPr>
  </w:style>
  <w:style w:type="paragraph" w:customStyle="1" w:styleId="Bullet">
    <w:name w:val="Bullet"/>
    <w:basedOn w:val="Normaallaad"/>
    <w:pPr>
      <w:numPr>
        <w:numId w:val="15"/>
      </w:numPr>
    </w:pPr>
  </w:style>
  <w:style w:type="paragraph" w:customStyle="1" w:styleId="Bullet1">
    <w:name w:val="Bullet 1"/>
    <w:basedOn w:val="Normaallaad"/>
    <w:pPr>
      <w:numPr>
        <w:numId w:val="16"/>
      </w:numPr>
    </w:pPr>
  </w:style>
  <w:style w:type="paragraph" w:customStyle="1" w:styleId="Bullet2">
    <w:name w:val="Bullet 2"/>
    <w:basedOn w:val="Normaallaad"/>
    <w:pPr>
      <w:numPr>
        <w:numId w:val="17"/>
      </w:numPr>
    </w:pPr>
  </w:style>
  <w:style w:type="paragraph" w:customStyle="1" w:styleId="Bullet3">
    <w:name w:val="Bullet 3"/>
    <w:basedOn w:val="Normaallaad"/>
    <w:pPr>
      <w:numPr>
        <w:numId w:val="18"/>
      </w:numPr>
    </w:pPr>
  </w:style>
  <w:style w:type="paragraph" w:customStyle="1" w:styleId="Bullet4">
    <w:name w:val="Bullet 4"/>
    <w:basedOn w:val="Normaallaad"/>
    <w:pPr>
      <w:numPr>
        <w:numId w:val="19"/>
      </w:numPr>
    </w:pPr>
  </w:style>
  <w:style w:type="paragraph" w:customStyle="1" w:styleId="Dash">
    <w:name w:val="Dash"/>
    <w:basedOn w:val="Normaallaad"/>
    <w:pPr>
      <w:numPr>
        <w:numId w:val="5"/>
      </w:numPr>
    </w:pPr>
  </w:style>
  <w:style w:type="paragraph" w:customStyle="1" w:styleId="Dash1">
    <w:name w:val="Dash 1"/>
    <w:basedOn w:val="Normaallaad"/>
    <w:pPr>
      <w:numPr>
        <w:numId w:val="6"/>
      </w:numPr>
    </w:pPr>
  </w:style>
  <w:style w:type="paragraph" w:customStyle="1" w:styleId="Dash2">
    <w:name w:val="Dash 2"/>
    <w:basedOn w:val="Normaallaad"/>
    <w:pPr>
      <w:numPr>
        <w:numId w:val="7"/>
      </w:numPr>
    </w:pPr>
  </w:style>
  <w:style w:type="paragraph" w:customStyle="1" w:styleId="Dash3">
    <w:name w:val="Dash 3"/>
    <w:basedOn w:val="Normaallaad"/>
    <w:pPr>
      <w:numPr>
        <w:numId w:val="8"/>
      </w:numPr>
    </w:pPr>
  </w:style>
  <w:style w:type="paragraph" w:customStyle="1" w:styleId="Dash4">
    <w:name w:val="Dash 4"/>
    <w:basedOn w:val="Normaallaad"/>
    <w:pPr>
      <w:numPr>
        <w:numId w:val="9"/>
      </w:numPr>
    </w:pPr>
  </w:style>
  <w:style w:type="paragraph" w:customStyle="1" w:styleId="DashEqual">
    <w:name w:val="Dash Equal"/>
    <w:basedOn w:val="Dash"/>
    <w:pPr>
      <w:numPr>
        <w:numId w:val="10"/>
      </w:numPr>
    </w:pPr>
  </w:style>
  <w:style w:type="paragraph" w:customStyle="1" w:styleId="DashEqual1">
    <w:name w:val="Dash Equal 1"/>
    <w:basedOn w:val="Dash1"/>
    <w:pPr>
      <w:numPr>
        <w:numId w:val="11"/>
      </w:numPr>
    </w:pPr>
  </w:style>
  <w:style w:type="paragraph" w:customStyle="1" w:styleId="DashEqual2">
    <w:name w:val="Dash Equal 2"/>
    <w:basedOn w:val="Dash2"/>
    <w:pPr>
      <w:numPr>
        <w:numId w:val="12"/>
      </w:numPr>
    </w:pPr>
  </w:style>
  <w:style w:type="paragraph" w:customStyle="1" w:styleId="DashEqual3">
    <w:name w:val="Dash Equal 3"/>
    <w:basedOn w:val="Dash3"/>
    <w:pPr>
      <w:numPr>
        <w:numId w:val="13"/>
      </w:numPr>
    </w:pPr>
  </w:style>
  <w:style w:type="paragraph" w:customStyle="1" w:styleId="DashEqual4">
    <w:name w:val="Dash Equal 4"/>
    <w:basedOn w:val="Dash4"/>
    <w:pPr>
      <w:numPr>
        <w:numId w:val="14"/>
      </w:numPr>
    </w:pPr>
  </w:style>
  <w:style w:type="character" w:customStyle="1" w:styleId="Marker">
    <w:name w:val="Marker"/>
    <w:basedOn w:val="Liguvaikefont"/>
    <w:rPr>
      <w:color w:val="0000FF"/>
      <w:shd w:val="clear" w:color="auto" w:fill="auto"/>
    </w:rPr>
  </w:style>
  <w:style w:type="character" w:customStyle="1" w:styleId="Marker1">
    <w:name w:val="Marker1"/>
    <w:basedOn w:val="Liguvaikefont"/>
    <w:rPr>
      <w:color w:val="008000"/>
      <w:shd w:val="clear" w:color="auto" w:fill="auto"/>
    </w:rPr>
  </w:style>
  <w:style w:type="paragraph" w:customStyle="1" w:styleId="HeadingLeft">
    <w:name w:val="Heading Left"/>
    <w:basedOn w:val="Normaallaad"/>
    <w:next w:val="Normaallaad"/>
    <w:pPr>
      <w:spacing w:before="360"/>
      <w:outlineLvl w:val="0"/>
    </w:pPr>
    <w:rPr>
      <w:b/>
      <w:caps/>
      <w:u w:val="single"/>
    </w:rPr>
  </w:style>
  <w:style w:type="paragraph" w:customStyle="1" w:styleId="HeadingIVX">
    <w:name w:val="Heading IVX"/>
    <w:basedOn w:val="HeadingLeft"/>
    <w:next w:val="Normaallaad"/>
    <w:pPr>
      <w:numPr>
        <w:numId w:val="24"/>
      </w:numPr>
    </w:pPr>
  </w:style>
  <w:style w:type="paragraph" w:customStyle="1" w:styleId="Heading123">
    <w:name w:val="Heading 123"/>
    <w:basedOn w:val="HeadingLeft"/>
    <w:next w:val="Normaallaad"/>
    <w:pPr>
      <w:numPr>
        <w:numId w:val="23"/>
      </w:numPr>
    </w:pPr>
  </w:style>
  <w:style w:type="paragraph" w:customStyle="1" w:styleId="HeadingABC">
    <w:name w:val="Heading ABC"/>
    <w:basedOn w:val="HeadingLeft"/>
    <w:next w:val="Normaallaad"/>
    <w:pPr>
      <w:numPr>
        <w:numId w:val="22"/>
      </w:numPr>
    </w:pPr>
  </w:style>
  <w:style w:type="paragraph" w:customStyle="1" w:styleId="HeadingCentered">
    <w:name w:val="Heading Centered"/>
    <w:basedOn w:val="HeadingLeft"/>
    <w:next w:val="Normaallaad"/>
    <w:pPr>
      <w:jc w:val="center"/>
    </w:pPr>
  </w:style>
  <w:style w:type="paragraph" w:customStyle="1" w:styleId="Jardin">
    <w:name w:val="Jardin"/>
    <w:basedOn w:val="Normaallaad"/>
    <w:pPr>
      <w:spacing w:before="200" w:after="0" w:line="240" w:lineRule="auto"/>
      <w:jc w:val="center"/>
    </w:pPr>
  </w:style>
  <w:style w:type="paragraph" w:customStyle="1" w:styleId="Amendment">
    <w:name w:val="Amendment"/>
    <w:basedOn w:val="Normaallaad"/>
    <w:next w:val="Normaallaad"/>
    <w:rPr>
      <w:i/>
      <w:u w:val="single"/>
    </w:rPr>
  </w:style>
  <w:style w:type="paragraph" w:customStyle="1" w:styleId="AmendmentList">
    <w:name w:val="Amendment List"/>
    <w:basedOn w:val="Normaallaad"/>
    <w:pPr>
      <w:ind w:left="2268" w:hanging="2268"/>
    </w:pPr>
  </w:style>
  <w:style w:type="paragraph" w:customStyle="1" w:styleId="ReplyRE">
    <w:name w:val="Reply RE"/>
    <w:basedOn w:val="Normaallaad"/>
    <w:next w:val="Normaallaad"/>
    <w:pPr>
      <w:spacing w:after="480" w:line="240" w:lineRule="auto"/>
      <w:contextualSpacing/>
    </w:pPr>
  </w:style>
  <w:style w:type="paragraph" w:customStyle="1" w:styleId="ReplyBold">
    <w:name w:val="Reply Bold"/>
    <w:basedOn w:val="ReplyRE"/>
    <w:next w:val="Normaallaad"/>
    <w:rPr>
      <w:b/>
    </w:rPr>
  </w:style>
  <w:style w:type="paragraph" w:customStyle="1" w:styleId="Annex">
    <w:name w:val="Annex"/>
    <w:basedOn w:val="Normaallaad"/>
    <w:next w:val="Normaallaad"/>
    <w:pPr>
      <w:jc w:val="right"/>
    </w:pPr>
    <w:rPr>
      <w:b/>
      <w:u w:val="single"/>
    </w:rPr>
  </w:style>
  <w:style w:type="paragraph" w:customStyle="1" w:styleId="Sign">
    <w:name w:val="Sign"/>
    <w:basedOn w:val="Normaallaad"/>
    <w:pPr>
      <w:tabs>
        <w:tab w:val="center" w:pos="7087"/>
      </w:tabs>
      <w:contextualSpacing/>
    </w:pPr>
  </w:style>
  <w:style w:type="paragraph" w:customStyle="1" w:styleId="NotDeclassified">
    <w:name w:val="Not Declassified"/>
    <w:basedOn w:val="Normaallaad"/>
    <w:next w:val="Normaallaad"/>
    <w:rPr>
      <w:b/>
      <w:shd w:val="clear" w:color="auto" w:fill="CCCCCC"/>
    </w:rPr>
  </w:style>
  <w:style w:type="character" w:customStyle="1" w:styleId="NotDeclassifiedCharacter">
    <w:name w:val="Not Declassified Character"/>
    <w:basedOn w:val="Liguvaikefont"/>
    <w:rPr>
      <w:rFonts w:ascii="Times New Roman" w:hAnsi="Times New Roman" w:cs="Times New Roman"/>
      <w:b/>
      <w:sz w:val="24"/>
      <w:shd w:val="clear" w:color="auto" w:fill="CCCCCC"/>
    </w:rPr>
  </w:style>
  <w:style w:type="paragraph" w:customStyle="1" w:styleId="NormalCompact">
    <w:name w:val="Normal Compact"/>
    <w:basedOn w:val="Normaallaad"/>
    <w:next w:val="Normaallaad"/>
    <w:pPr>
      <w:spacing w:line="240" w:lineRule="auto"/>
    </w:pPr>
  </w:style>
  <w:style w:type="paragraph" w:styleId="Lpumrkusetekst">
    <w:name w:val="endnote text"/>
    <w:basedOn w:val="Normaallaad"/>
    <w:link w:val="LpumrkusetekstMrk"/>
    <w:uiPriority w:val="99"/>
    <w:semiHidden/>
    <w:unhideWhenUsed/>
    <w:pPr>
      <w:spacing w:before="0" w:after="0" w:line="240" w:lineRule="auto"/>
    </w:pPr>
    <w:rPr>
      <w:sz w:val="20"/>
      <w:szCs w:val="20"/>
    </w:rPr>
  </w:style>
  <w:style w:type="character" w:customStyle="1" w:styleId="LpumrkusetekstMrk">
    <w:name w:val="Lõpumärkuse tekst Märk"/>
    <w:basedOn w:val="Liguvaikefont"/>
    <w:link w:val="Lpumrkusetekst"/>
    <w:uiPriority w:val="99"/>
    <w:semiHidden/>
    <w:rPr>
      <w:rFonts w:ascii="Times New Roman" w:hAnsi="Times New Roman" w:cs="Times New Roman"/>
      <w:sz w:val="20"/>
      <w:szCs w:val="20"/>
      <w:lang w:val="en-GB"/>
    </w:rPr>
  </w:style>
  <w:style w:type="character" w:styleId="Lpumrkuseviide">
    <w:name w:val="endnote reference"/>
    <w:basedOn w:val="Liguvaikefont"/>
    <w:uiPriority w:val="99"/>
    <w:unhideWhenUsed/>
    <w:rPr>
      <w:vertAlign w:val="superscript"/>
    </w:rPr>
  </w:style>
  <w:style w:type="paragraph" w:customStyle="1" w:styleId="HeaderCouncilLarge">
    <w:name w:val="Header Council Large"/>
    <w:basedOn w:val="Normaallaad"/>
    <w:link w:val="HeaderCouncilLargeChar"/>
    <w:pPr>
      <w:spacing w:before="0" w:after="440"/>
      <w:ind w:left="-1134" w:right="-1134"/>
    </w:pPr>
    <w:rPr>
      <w:sz w:val="2"/>
    </w:rPr>
  </w:style>
  <w:style w:type="character" w:customStyle="1" w:styleId="HeaderCouncilLargeChar">
    <w:name w:val="Header Council Large Char"/>
    <w:basedOn w:val="TechnicalBlockChar"/>
    <w:link w:val="HeaderCouncilLarge"/>
    <w:rPr>
      <w:rFonts w:ascii="Times New Roman" w:hAnsi="Times New Roman" w:cs="Times New Roman"/>
      <w:sz w:val="2"/>
      <w:lang w:val="en-GB"/>
    </w:rPr>
  </w:style>
  <w:style w:type="paragraph" w:customStyle="1" w:styleId="FooterText">
    <w:name w:val="Footer Text"/>
    <w:basedOn w:val="Normaallaad"/>
    <w:pPr>
      <w:spacing w:before="0" w:after="0" w:line="240" w:lineRule="auto"/>
    </w:pPr>
    <w:rPr>
      <w:rFonts w:eastAsia="Times New Roman"/>
      <w:szCs w:val="24"/>
    </w:rPr>
  </w:style>
  <w:style w:type="character" w:styleId="Kohatitetekst">
    <w:name w:val="Placeholder Text"/>
    <w:basedOn w:val="Liguvaikefont"/>
    <w:uiPriority w:val="99"/>
    <w:semiHidden/>
    <w:rPr>
      <w:color w:val="808080"/>
    </w:rPr>
  </w:style>
  <w:style w:type="paragraph" w:customStyle="1" w:styleId="Annexetitre">
    <w:name w:val="Annexe titre"/>
    <w:basedOn w:val="Normaallaad"/>
    <w:next w:val="Normaallaad"/>
    <w:link w:val="AnnexetitreChar"/>
    <w:pPr>
      <w:spacing w:line="240" w:lineRule="auto"/>
      <w:jc w:val="center"/>
    </w:pPr>
    <w:rPr>
      <w:rFonts w:eastAsia="Calibri"/>
      <w:b/>
      <w:szCs w:val="20"/>
      <w:u w:val="single"/>
      <w:lang w:eastAsia="en-GB"/>
    </w:rPr>
  </w:style>
  <w:style w:type="character" w:customStyle="1" w:styleId="AnnexetitreChar">
    <w:name w:val="Annexe titre Char"/>
    <w:basedOn w:val="Liguvaikefont"/>
    <w:link w:val="Annexetitre"/>
    <w:rPr>
      <w:rFonts w:ascii="Times New Roman" w:eastAsia="Calibri" w:hAnsi="Times New Roman" w:cs="Times New Roman"/>
      <w:b/>
      <w:sz w:val="24"/>
      <w:szCs w:val="20"/>
      <w:u w:val="single"/>
      <w:lang w:val="en-GB" w:eastAsia="en-GB"/>
    </w:rPr>
  </w:style>
  <w:style w:type="paragraph" w:customStyle="1" w:styleId="Pagedecouverture">
    <w:name w:val="Page de couverture"/>
    <w:basedOn w:val="Normaallaad"/>
    <w:next w:val="Normaallaad"/>
    <w:pPr>
      <w:spacing w:before="0" w:after="0" w:line="240" w:lineRule="auto"/>
      <w:jc w:val="both"/>
    </w:pPr>
    <w:rPr>
      <w:rFonts w:eastAsia="Calibri"/>
      <w:szCs w:val="20"/>
      <w:lang w:eastAsia="en-GB"/>
    </w:rPr>
  </w:style>
  <w:style w:type="paragraph" w:customStyle="1" w:styleId="FooterCoverPage">
    <w:name w:val="Footer Cover Page"/>
    <w:basedOn w:val="Normaallaad"/>
    <w:link w:val="FooterCoverPageChar"/>
    <w:pPr>
      <w:tabs>
        <w:tab w:val="center" w:pos="4535"/>
        <w:tab w:val="right" w:pos="9071"/>
        <w:tab w:val="right" w:pos="9921"/>
      </w:tabs>
      <w:spacing w:before="360" w:after="0" w:line="240" w:lineRule="auto"/>
      <w:ind w:left="-850" w:right="-850"/>
    </w:pPr>
    <w:rPr>
      <w:rFonts w:eastAsia="Calibri"/>
      <w:szCs w:val="20"/>
      <w:u w:val="single"/>
      <w:lang w:eastAsia="en-GB"/>
    </w:rPr>
  </w:style>
  <w:style w:type="character" w:customStyle="1" w:styleId="FooterCoverPageChar">
    <w:name w:val="Footer Cover Page Char"/>
    <w:basedOn w:val="AnnexetitreChar"/>
    <w:link w:val="FooterCoverPage"/>
    <w:rPr>
      <w:rFonts w:ascii="Times New Roman" w:eastAsia="Calibri" w:hAnsi="Times New Roman" w:cs="Times New Roman"/>
      <w:b w:val="0"/>
      <w:sz w:val="24"/>
      <w:szCs w:val="20"/>
      <w:u w:val="single"/>
      <w:lang w:val="en-GB" w:eastAsia="en-GB"/>
    </w:rPr>
  </w:style>
  <w:style w:type="paragraph" w:customStyle="1" w:styleId="FooterSensitivity">
    <w:name w:val="Footer Sensitivity"/>
    <w:basedOn w:val="Normaallaad"/>
    <w:link w:val="FooterSensitivityChar"/>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eastAsia="Calibri"/>
      <w:b/>
      <w:sz w:val="32"/>
      <w:szCs w:val="20"/>
      <w:u w:val="single"/>
      <w:lang w:eastAsia="en-GB"/>
    </w:rPr>
  </w:style>
  <w:style w:type="character" w:customStyle="1" w:styleId="FooterSensitivityChar">
    <w:name w:val="Footer Sensitivity Char"/>
    <w:basedOn w:val="AnnexetitreChar"/>
    <w:link w:val="FooterSensitivity"/>
    <w:rPr>
      <w:rFonts w:ascii="Times New Roman" w:eastAsia="Calibri" w:hAnsi="Times New Roman" w:cs="Times New Roman"/>
      <w:b/>
      <w:sz w:val="32"/>
      <w:szCs w:val="20"/>
      <w:u w:val="single"/>
      <w:lang w:val="en-GB" w:eastAsia="en-GB"/>
    </w:rPr>
  </w:style>
  <w:style w:type="paragraph" w:customStyle="1" w:styleId="HeaderCoverPage">
    <w:name w:val="Header Cover Page"/>
    <w:basedOn w:val="Normaallaad"/>
    <w:link w:val="HeaderCoverPageChar"/>
    <w:pPr>
      <w:tabs>
        <w:tab w:val="center" w:pos="4535"/>
        <w:tab w:val="right" w:pos="9071"/>
      </w:tabs>
      <w:spacing w:before="0" w:line="240" w:lineRule="auto"/>
      <w:jc w:val="both"/>
    </w:pPr>
    <w:rPr>
      <w:rFonts w:eastAsia="Calibri"/>
      <w:szCs w:val="20"/>
      <w:u w:val="single"/>
      <w:lang w:eastAsia="en-GB"/>
    </w:rPr>
  </w:style>
  <w:style w:type="character" w:customStyle="1" w:styleId="HeaderCoverPageChar">
    <w:name w:val="Header Cover Page Char"/>
    <w:basedOn w:val="AnnexetitreChar"/>
    <w:link w:val="HeaderCoverPage"/>
    <w:rPr>
      <w:rFonts w:ascii="Times New Roman" w:eastAsia="Calibri" w:hAnsi="Times New Roman" w:cs="Times New Roman"/>
      <w:b w:val="0"/>
      <w:sz w:val="24"/>
      <w:szCs w:val="20"/>
      <w:u w:val="single"/>
      <w:lang w:val="en-GB" w:eastAsia="en-GB"/>
    </w:rPr>
  </w:style>
  <w:style w:type="paragraph" w:customStyle="1" w:styleId="HeaderSensitivity">
    <w:name w:val="Header Sensitivity"/>
    <w:basedOn w:val="Normaallaad"/>
    <w:link w:val="HeaderSensitivityChar"/>
    <w:pPr>
      <w:pBdr>
        <w:top w:val="single" w:sz="4" w:space="1" w:color="auto"/>
        <w:left w:val="single" w:sz="4" w:space="4" w:color="auto"/>
        <w:bottom w:val="single" w:sz="4" w:space="1" w:color="auto"/>
        <w:right w:val="single" w:sz="4" w:space="4" w:color="auto"/>
      </w:pBdr>
      <w:spacing w:before="0" w:line="240" w:lineRule="auto"/>
      <w:ind w:left="113" w:right="113"/>
      <w:jc w:val="center"/>
    </w:pPr>
    <w:rPr>
      <w:rFonts w:eastAsia="Calibri"/>
      <w:b/>
      <w:sz w:val="32"/>
      <w:szCs w:val="20"/>
      <w:u w:val="single"/>
      <w:lang w:eastAsia="en-GB"/>
    </w:rPr>
  </w:style>
  <w:style w:type="character" w:customStyle="1" w:styleId="HeaderSensitivityChar">
    <w:name w:val="Header Sensitivity Char"/>
    <w:basedOn w:val="AnnexetitreChar"/>
    <w:link w:val="HeaderSensitivity"/>
    <w:rPr>
      <w:rFonts w:ascii="Times New Roman" w:eastAsia="Calibri" w:hAnsi="Times New Roman" w:cs="Times New Roman"/>
      <w:b/>
      <w:sz w:val="32"/>
      <w:szCs w:val="20"/>
      <w:u w:val="single"/>
      <w:lang w:val="en-GB" w:eastAsia="en-GB"/>
    </w:rPr>
  </w:style>
  <w:style w:type="table" w:styleId="Kontuurtabel">
    <w:name w:val="Table Grid"/>
    <w:basedOn w:val="Normaaltabel"/>
    <w:uiPriority w:val="59"/>
    <w:unhideWhenUsed/>
    <w:pPr>
      <w:spacing w:after="0" w:line="240" w:lineRule="auto"/>
    </w:pPr>
    <w:rPr>
      <w:lang w:val="en-GB"/>
    </w:rPr>
    <w:tblPr/>
  </w:style>
  <w:style w:type="paragraph" w:styleId="Jutumullitekst">
    <w:name w:val="Balloon Text"/>
    <w:basedOn w:val="Normaallaad"/>
    <w:link w:val="JutumullitekstMrk"/>
    <w:uiPriority w:val="99"/>
    <w:unhideWhenUsed/>
    <w:pPr>
      <w:spacing w:before="0" w:after="0" w:line="240" w:lineRule="auto"/>
      <w:jc w:val="both"/>
    </w:pPr>
    <w:rPr>
      <w:rFonts w:ascii="Tahoma" w:eastAsia="Calibri" w:hAnsi="Tahoma" w:cs="Tahoma"/>
      <w:sz w:val="16"/>
      <w:szCs w:val="16"/>
      <w:lang w:eastAsia="en-GB"/>
    </w:rPr>
  </w:style>
  <w:style w:type="character" w:customStyle="1" w:styleId="JutumullitekstMrk">
    <w:name w:val="Jutumullitekst Märk"/>
    <w:basedOn w:val="Liguvaikefont"/>
    <w:link w:val="Jutumullitekst"/>
    <w:uiPriority w:val="99"/>
    <w:rPr>
      <w:rFonts w:ascii="Tahoma" w:eastAsia="Calibri" w:hAnsi="Tahoma" w:cs="Tahoma"/>
      <w:sz w:val="16"/>
      <w:szCs w:val="16"/>
      <w:lang w:val="en-GB" w:eastAsia="en-GB"/>
    </w:rPr>
  </w:style>
  <w:style w:type="paragraph" w:styleId="Loendilik">
    <w:name w:val="List Paragraph"/>
    <w:basedOn w:val="Normaallaad"/>
    <w:link w:val="LoendilikMrk"/>
    <w:uiPriority w:val="34"/>
    <w:qFormat/>
    <w:pPr>
      <w:spacing w:before="0" w:after="200" w:line="276" w:lineRule="auto"/>
      <w:ind w:left="720"/>
      <w:contextualSpacing/>
    </w:pPr>
    <w:rPr>
      <w:rFonts w:asciiTheme="minorHAnsi" w:hAnsiTheme="minorHAnsi" w:cstheme="minorBidi"/>
      <w:sz w:val="22"/>
    </w:rPr>
  </w:style>
  <w:style w:type="character" w:customStyle="1" w:styleId="LoendilikMrk">
    <w:name w:val="Loendi lõik Märk"/>
    <w:link w:val="Loendilik"/>
    <w:uiPriority w:val="34"/>
    <w:qFormat/>
    <w:rPr>
      <w:lang w:val="en-GB"/>
    </w:rPr>
  </w:style>
  <w:style w:type="character" w:styleId="Kommentaariviide">
    <w:name w:val="annotation reference"/>
    <w:basedOn w:val="Liguvaikefont"/>
    <w:uiPriority w:val="99"/>
    <w:unhideWhenUsed/>
    <w:rPr>
      <w:sz w:val="16"/>
      <w:szCs w:val="16"/>
    </w:rPr>
  </w:style>
  <w:style w:type="paragraph" w:styleId="Kommentaaritekst">
    <w:name w:val="annotation text"/>
    <w:basedOn w:val="Normaallaad"/>
    <w:link w:val="KommentaaritekstMrk"/>
    <w:uiPriority w:val="99"/>
    <w:unhideWhenUsed/>
    <w:pPr>
      <w:spacing w:before="0" w:after="200" w:line="240" w:lineRule="auto"/>
    </w:pPr>
    <w:rPr>
      <w:rFonts w:asciiTheme="minorHAnsi" w:hAnsiTheme="minorHAnsi" w:cstheme="minorBidi"/>
      <w:sz w:val="20"/>
      <w:szCs w:val="20"/>
    </w:rPr>
  </w:style>
  <w:style w:type="character" w:customStyle="1" w:styleId="KommentaaritekstMrk">
    <w:name w:val="Kommentaari tekst Märk"/>
    <w:basedOn w:val="Liguvaikefont"/>
    <w:link w:val="Kommentaaritekst"/>
    <w:uiPriority w:val="99"/>
    <w:rPr>
      <w:sz w:val="20"/>
      <w:szCs w:val="20"/>
      <w:lang w:val="en-GB"/>
    </w:rPr>
  </w:style>
  <w:style w:type="paragraph" w:styleId="Vahedeta">
    <w:name w:val="No Spacing"/>
    <w:uiPriority w:val="1"/>
    <w:qFormat/>
    <w:pPr>
      <w:spacing w:after="0" w:line="240" w:lineRule="auto"/>
    </w:pPr>
    <w:rPr>
      <w:lang w:val="en-GB"/>
    </w:rPr>
  </w:style>
  <w:style w:type="paragraph" w:customStyle="1" w:styleId="Default">
    <w:name w:val="Default"/>
    <w:rPr>
      <w:rFonts w:ascii="Times New Roman" w:eastAsia="Times New Roman" w:hAnsi="Times New Roman" w:cs="Times New Roman"/>
      <w:color w:val="000000"/>
      <w:sz w:val="24"/>
      <w:szCs w:val="24"/>
      <w:lang w:val="en-GB" w:eastAsia="en-GB"/>
    </w:rPr>
  </w:style>
  <w:style w:type="paragraph" w:customStyle="1" w:styleId="CM4">
    <w:name w:val="CM4"/>
    <w:basedOn w:val="Normaallaad"/>
    <w:next w:val="Normaallaad"/>
    <w:uiPriority w:val="99"/>
    <w:pPr>
      <w:spacing w:before="0" w:after="0" w:line="240" w:lineRule="auto"/>
    </w:pPr>
    <w:rPr>
      <w:rFonts w:ascii="EUAlbertina" w:eastAsia="Times New Roman" w:hAnsi="EUAlbertina"/>
      <w:szCs w:val="24"/>
      <w:lang w:eastAsia="en-GB"/>
    </w:rPr>
  </w:style>
  <w:style w:type="paragraph" w:customStyle="1" w:styleId="NumPar1">
    <w:name w:val="NumPar 1"/>
    <w:basedOn w:val="Normaallaad"/>
    <w:next w:val="Normaallaad"/>
    <w:pPr>
      <w:spacing w:line="240" w:lineRule="auto"/>
      <w:ind w:left="850"/>
      <w:jc w:val="both"/>
    </w:pPr>
    <w:rPr>
      <w:lang w:eastAsia="en-GB"/>
    </w:rPr>
  </w:style>
  <w:style w:type="paragraph" w:customStyle="1" w:styleId="Point0number">
    <w:name w:val="Point 0 (number)"/>
    <w:basedOn w:val="Normaallaad"/>
    <w:pPr>
      <w:numPr>
        <w:numId w:val="27"/>
      </w:numPr>
      <w:spacing w:line="240" w:lineRule="auto"/>
      <w:jc w:val="both"/>
    </w:pPr>
  </w:style>
  <w:style w:type="paragraph" w:customStyle="1" w:styleId="Point1number">
    <w:name w:val="Point 1 (number)"/>
    <w:basedOn w:val="Normaallaad"/>
    <w:pPr>
      <w:numPr>
        <w:ilvl w:val="2"/>
        <w:numId w:val="27"/>
      </w:numPr>
      <w:spacing w:line="240" w:lineRule="auto"/>
      <w:jc w:val="both"/>
    </w:pPr>
  </w:style>
  <w:style w:type="paragraph" w:customStyle="1" w:styleId="Point2number">
    <w:name w:val="Point 2 (number)"/>
    <w:basedOn w:val="Normaallaad"/>
    <w:pPr>
      <w:numPr>
        <w:ilvl w:val="4"/>
        <w:numId w:val="27"/>
      </w:numPr>
      <w:spacing w:line="240" w:lineRule="auto"/>
      <w:jc w:val="both"/>
    </w:pPr>
  </w:style>
  <w:style w:type="paragraph" w:customStyle="1" w:styleId="Point3number">
    <w:name w:val="Point 3 (number)"/>
    <w:basedOn w:val="Normaallaad"/>
    <w:pPr>
      <w:numPr>
        <w:ilvl w:val="6"/>
        <w:numId w:val="27"/>
      </w:numPr>
      <w:spacing w:line="240" w:lineRule="auto"/>
      <w:jc w:val="both"/>
    </w:pPr>
  </w:style>
  <w:style w:type="paragraph" w:customStyle="1" w:styleId="Point0letter">
    <w:name w:val="Point 0 (letter)"/>
    <w:basedOn w:val="Normaallaad"/>
    <w:pPr>
      <w:tabs>
        <w:tab w:val="num" w:pos="850"/>
      </w:tabs>
      <w:spacing w:line="240" w:lineRule="auto"/>
      <w:ind w:left="850" w:hanging="850"/>
      <w:jc w:val="both"/>
    </w:pPr>
  </w:style>
  <w:style w:type="paragraph" w:customStyle="1" w:styleId="Point1letter">
    <w:name w:val="Point 1 (letter)"/>
    <w:basedOn w:val="Normaallaad"/>
    <w:pPr>
      <w:tabs>
        <w:tab w:val="num" w:pos="1417"/>
      </w:tabs>
      <w:spacing w:line="240" w:lineRule="auto"/>
      <w:ind w:left="1417" w:hanging="567"/>
      <w:jc w:val="both"/>
    </w:pPr>
  </w:style>
  <w:style w:type="paragraph" w:customStyle="1" w:styleId="Point3letter">
    <w:name w:val="Point 3 (letter)"/>
    <w:basedOn w:val="Normaallaad"/>
    <w:pPr>
      <w:tabs>
        <w:tab w:val="num" w:pos="2551"/>
      </w:tabs>
      <w:spacing w:line="240" w:lineRule="auto"/>
      <w:ind w:left="2551" w:hanging="567"/>
      <w:jc w:val="both"/>
    </w:pPr>
  </w:style>
  <w:style w:type="paragraph" w:customStyle="1" w:styleId="Point4letter">
    <w:name w:val="Point 4 (letter)"/>
    <w:basedOn w:val="Normaallaad"/>
    <w:pPr>
      <w:tabs>
        <w:tab w:val="num" w:pos="3118"/>
      </w:tabs>
      <w:spacing w:line="240" w:lineRule="auto"/>
      <w:ind w:left="3118" w:hanging="567"/>
      <w:jc w:val="both"/>
    </w:pPr>
  </w:style>
  <w:style w:type="character" w:styleId="Lehekljenumber">
    <w:name w:val="page number"/>
  </w:style>
  <w:style w:type="paragraph" w:styleId="Pealkiri">
    <w:name w:val="Title"/>
    <w:basedOn w:val="Normaallaad"/>
    <w:link w:val="PealkiriMrk"/>
    <w:qFormat/>
    <w:pPr>
      <w:spacing w:before="240" w:after="60" w:line="240" w:lineRule="auto"/>
      <w:jc w:val="center"/>
      <w:outlineLvl w:val="0"/>
    </w:pPr>
    <w:rPr>
      <w:rFonts w:ascii="Arial" w:eastAsia="Times New Roman" w:hAnsi="Arial"/>
      <w:b/>
      <w:sz w:val="32"/>
      <w:lang w:eastAsia="en-GB"/>
    </w:rPr>
  </w:style>
  <w:style w:type="character" w:customStyle="1" w:styleId="PealkiriMrk">
    <w:name w:val="Pealkiri Märk"/>
    <w:basedOn w:val="Liguvaikefont"/>
    <w:link w:val="Pealkiri"/>
    <w:rPr>
      <w:rFonts w:ascii="Arial" w:eastAsia="Times New Roman" w:hAnsi="Arial" w:cs="Times New Roman"/>
      <w:b/>
      <w:sz w:val="32"/>
      <w:lang w:val="en-GB" w:eastAsia="en-GB"/>
    </w:rPr>
  </w:style>
  <w:style w:type="character" w:styleId="Hperlink">
    <w:name w:val="Hyperlink"/>
    <w:uiPriority w:val="99"/>
    <w:unhideWhenUsed/>
    <w:rPr>
      <w:color w:val="0000FF"/>
      <w:u w:val="single"/>
    </w:rPr>
  </w:style>
  <w:style w:type="paragraph" w:styleId="Kommentaariteema">
    <w:name w:val="annotation subject"/>
    <w:basedOn w:val="Kommentaaritekst"/>
    <w:next w:val="Kommentaaritekst"/>
    <w:link w:val="KommentaariteemaMrk"/>
    <w:uiPriority w:val="99"/>
    <w:unhideWhenUsed/>
    <w:rPr>
      <w:b/>
      <w:bCs/>
    </w:rPr>
  </w:style>
  <w:style w:type="character" w:customStyle="1" w:styleId="KommentaariteemaMrk">
    <w:name w:val="Kommentaari teema Märk"/>
    <w:basedOn w:val="KommentaaritekstMrk"/>
    <w:link w:val="Kommentaariteema"/>
    <w:uiPriority w:val="99"/>
    <w:rPr>
      <w:b/>
      <w:bCs/>
      <w:sz w:val="20"/>
      <w:szCs w:val="20"/>
      <w:lang w:val="en-GB"/>
    </w:rPr>
  </w:style>
  <w:style w:type="paragraph" w:styleId="Loenditpp">
    <w:name w:val="List Bullet"/>
    <w:basedOn w:val="Normaallaad"/>
    <w:unhideWhenUsed/>
    <w:pPr>
      <w:numPr>
        <w:numId w:val="28"/>
      </w:numPr>
      <w:spacing w:line="240" w:lineRule="auto"/>
      <w:contextualSpacing/>
      <w:jc w:val="both"/>
    </w:pPr>
    <w:rPr>
      <w:rFonts w:eastAsia="Calibri"/>
      <w:lang w:eastAsia="en-GB"/>
    </w:rPr>
  </w:style>
  <w:style w:type="paragraph" w:styleId="Loenditpp2">
    <w:name w:val="List Bullet 2"/>
    <w:basedOn w:val="Normaallaad"/>
    <w:unhideWhenUsed/>
    <w:pPr>
      <w:numPr>
        <w:numId w:val="29"/>
      </w:numPr>
      <w:spacing w:line="240" w:lineRule="auto"/>
      <w:contextualSpacing/>
      <w:jc w:val="both"/>
    </w:pPr>
    <w:rPr>
      <w:rFonts w:eastAsia="Calibri"/>
      <w:lang w:eastAsia="en-GB"/>
    </w:rPr>
  </w:style>
  <w:style w:type="paragraph" w:styleId="Loenditpp3">
    <w:name w:val="List Bullet 3"/>
    <w:basedOn w:val="Normaallaad"/>
    <w:unhideWhenUsed/>
    <w:pPr>
      <w:numPr>
        <w:numId w:val="30"/>
      </w:numPr>
      <w:spacing w:line="240" w:lineRule="auto"/>
      <w:contextualSpacing/>
      <w:jc w:val="both"/>
    </w:pPr>
    <w:rPr>
      <w:rFonts w:eastAsia="Calibri"/>
      <w:lang w:eastAsia="en-GB"/>
    </w:rPr>
  </w:style>
  <w:style w:type="paragraph" w:styleId="Loenditpp4">
    <w:name w:val="List Bullet 4"/>
    <w:basedOn w:val="Normaallaad"/>
    <w:unhideWhenUsed/>
    <w:pPr>
      <w:numPr>
        <w:numId w:val="31"/>
      </w:numPr>
      <w:spacing w:line="240" w:lineRule="auto"/>
      <w:contextualSpacing/>
      <w:jc w:val="both"/>
    </w:pPr>
    <w:rPr>
      <w:rFonts w:eastAsia="Calibri"/>
      <w:lang w:eastAsia="en-GB"/>
    </w:rPr>
  </w:style>
  <w:style w:type="paragraph" w:customStyle="1" w:styleId="AddressTL">
    <w:name w:val="AddressTL"/>
    <w:basedOn w:val="Normaallaad"/>
    <w:next w:val="Normaallaad"/>
    <w:pPr>
      <w:spacing w:before="0" w:after="720" w:line="240" w:lineRule="auto"/>
    </w:pPr>
    <w:rPr>
      <w:rFonts w:eastAsia="Times New Roman"/>
      <w:lang w:eastAsia="en-GB"/>
    </w:rPr>
  </w:style>
  <w:style w:type="paragraph" w:customStyle="1" w:styleId="AddressTR">
    <w:name w:val="AddressTR"/>
    <w:basedOn w:val="Normaallaad"/>
    <w:next w:val="Normaallaad"/>
    <w:pPr>
      <w:spacing w:before="0" w:after="720" w:line="240" w:lineRule="auto"/>
      <w:ind w:left="5103"/>
    </w:pPr>
    <w:rPr>
      <w:rFonts w:eastAsia="Times New Roman"/>
      <w:lang w:eastAsia="en-GB"/>
    </w:rPr>
  </w:style>
  <w:style w:type="paragraph" w:styleId="Plokktekst">
    <w:name w:val="Block Text"/>
    <w:basedOn w:val="Normaallaad"/>
    <w:pPr>
      <w:spacing w:before="0" w:line="240" w:lineRule="auto"/>
      <w:ind w:left="1440" w:right="1440"/>
      <w:jc w:val="both"/>
    </w:pPr>
    <w:rPr>
      <w:rFonts w:eastAsia="Times New Roman"/>
      <w:lang w:eastAsia="en-GB"/>
    </w:rPr>
  </w:style>
  <w:style w:type="paragraph" w:styleId="Kehatekst">
    <w:name w:val="Body Text"/>
    <w:basedOn w:val="Normaallaad"/>
    <w:link w:val="KehatekstMrk"/>
    <w:pPr>
      <w:spacing w:before="0" w:line="240" w:lineRule="auto"/>
      <w:jc w:val="both"/>
    </w:pPr>
    <w:rPr>
      <w:rFonts w:eastAsia="Times New Roman"/>
      <w:lang w:eastAsia="en-GB"/>
    </w:rPr>
  </w:style>
  <w:style w:type="character" w:customStyle="1" w:styleId="KehatekstMrk">
    <w:name w:val="Kehatekst Märk"/>
    <w:basedOn w:val="Liguvaikefont"/>
    <w:link w:val="Kehatekst"/>
    <w:rPr>
      <w:rFonts w:ascii="Times New Roman" w:eastAsia="Times New Roman" w:hAnsi="Times New Roman" w:cs="Times New Roman"/>
      <w:sz w:val="24"/>
      <w:lang w:val="en-GB" w:eastAsia="en-GB"/>
    </w:rPr>
  </w:style>
  <w:style w:type="paragraph" w:styleId="Kehatekst2">
    <w:name w:val="Body Text 2"/>
    <w:basedOn w:val="Normaallaad"/>
    <w:link w:val="Kehatekst2Mrk"/>
    <w:pPr>
      <w:spacing w:before="0" w:line="480" w:lineRule="auto"/>
      <w:jc w:val="both"/>
    </w:pPr>
    <w:rPr>
      <w:rFonts w:eastAsia="Times New Roman"/>
      <w:lang w:eastAsia="en-GB"/>
    </w:rPr>
  </w:style>
  <w:style w:type="character" w:customStyle="1" w:styleId="Kehatekst2Mrk">
    <w:name w:val="Kehatekst 2 Märk"/>
    <w:basedOn w:val="Liguvaikefont"/>
    <w:link w:val="Kehatekst2"/>
    <w:rPr>
      <w:rFonts w:ascii="Times New Roman" w:eastAsia="Times New Roman" w:hAnsi="Times New Roman" w:cs="Times New Roman"/>
      <w:sz w:val="24"/>
      <w:lang w:val="en-GB" w:eastAsia="en-GB"/>
    </w:rPr>
  </w:style>
  <w:style w:type="paragraph" w:styleId="Kehatekst3">
    <w:name w:val="Body Text 3"/>
    <w:basedOn w:val="Normaallaad"/>
    <w:link w:val="Kehatekst3Mrk"/>
    <w:pPr>
      <w:spacing w:before="0" w:line="240" w:lineRule="auto"/>
      <w:jc w:val="both"/>
    </w:pPr>
    <w:rPr>
      <w:rFonts w:eastAsia="Times New Roman"/>
      <w:sz w:val="16"/>
      <w:lang w:eastAsia="en-GB"/>
    </w:rPr>
  </w:style>
  <w:style w:type="character" w:customStyle="1" w:styleId="Kehatekst3Mrk">
    <w:name w:val="Kehatekst 3 Märk"/>
    <w:basedOn w:val="Liguvaikefont"/>
    <w:link w:val="Kehatekst3"/>
    <w:rPr>
      <w:rFonts w:ascii="Times New Roman" w:eastAsia="Times New Roman" w:hAnsi="Times New Roman" w:cs="Times New Roman"/>
      <w:sz w:val="16"/>
      <w:lang w:val="en-GB" w:eastAsia="en-GB"/>
    </w:rPr>
  </w:style>
  <w:style w:type="paragraph" w:styleId="Esireataandegakehatekst">
    <w:name w:val="Body Text First Indent"/>
    <w:basedOn w:val="Kehatekst"/>
    <w:link w:val="EsireataandegakehatekstMrk"/>
    <w:pPr>
      <w:ind w:firstLine="210"/>
    </w:pPr>
  </w:style>
  <w:style w:type="character" w:customStyle="1" w:styleId="EsireataandegakehatekstMrk">
    <w:name w:val="Esireataandega kehatekst Märk"/>
    <w:basedOn w:val="KehatekstMrk"/>
    <w:link w:val="Esireataandegakehatekst"/>
    <w:rPr>
      <w:rFonts w:ascii="Times New Roman" w:eastAsia="Times New Roman" w:hAnsi="Times New Roman" w:cs="Times New Roman"/>
      <w:sz w:val="24"/>
      <w:lang w:val="en-GB" w:eastAsia="en-GB"/>
    </w:rPr>
  </w:style>
  <w:style w:type="paragraph" w:styleId="Taandegakehatekst">
    <w:name w:val="Body Text Indent"/>
    <w:basedOn w:val="Normaallaad"/>
    <w:link w:val="TaandegakehatekstMrk"/>
    <w:pPr>
      <w:spacing w:before="0" w:line="240" w:lineRule="auto"/>
      <w:ind w:left="283"/>
      <w:jc w:val="both"/>
    </w:pPr>
    <w:rPr>
      <w:rFonts w:eastAsia="Times New Roman"/>
      <w:lang w:eastAsia="en-GB"/>
    </w:rPr>
  </w:style>
  <w:style w:type="character" w:customStyle="1" w:styleId="TaandegakehatekstMrk">
    <w:name w:val="Taandega kehatekst Märk"/>
    <w:basedOn w:val="Liguvaikefont"/>
    <w:link w:val="Taandegakehatekst"/>
    <w:rPr>
      <w:rFonts w:ascii="Times New Roman" w:eastAsia="Times New Roman" w:hAnsi="Times New Roman" w:cs="Times New Roman"/>
      <w:sz w:val="24"/>
      <w:lang w:val="en-GB" w:eastAsia="en-GB"/>
    </w:rPr>
  </w:style>
  <w:style w:type="paragraph" w:styleId="Esireataandegakehatekst2">
    <w:name w:val="Body Text First Indent 2"/>
    <w:basedOn w:val="Taandegakehatekst"/>
    <w:link w:val="Esireataandegakehatekst2Mrk"/>
    <w:pPr>
      <w:ind w:firstLine="210"/>
    </w:pPr>
  </w:style>
  <w:style w:type="character" w:customStyle="1" w:styleId="Esireataandegakehatekst2Mrk">
    <w:name w:val="Esireataandega kehatekst 2 Märk"/>
    <w:basedOn w:val="TaandegakehatekstMrk"/>
    <w:link w:val="Esireataandegakehatekst2"/>
    <w:rPr>
      <w:rFonts w:ascii="Times New Roman" w:eastAsia="Times New Roman" w:hAnsi="Times New Roman" w:cs="Times New Roman"/>
      <w:sz w:val="24"/>
      <w:lang w:val="en-GB" w:eastAsia="en-GB"/>
    </w:rPr>
  </w:style>
  <w:style w:type="paragraph" w:styleId="Taandegakehatekst2">
    <w:name w:val="Body Text Indent 2"/>
    <w:basedOn w:val="Normaallaad"/>
    <w:link w:val="Taandegakehatekst2Mrk"/>
    <w:pPr>
      <w:spacing w:before="0" w:line="480" w:lineRule="auto"/>
      <w:ind w:left="283"/>
      <w:jc w:val="both"/>
    </w:pPr>
    <w:rPr>
      <w:rFonts w:eastAsia="Times New Roman"/>
      <w:lang w:eastAsia="en-GB"/>
    </w:rPr>
  </w:style>
  <w:style w:type="character" w:customStyle="1" w:styleId="Taandegakehatekst2Mrk">
    <w:name w:val="Taandega kehatekst 2 Märk"/>
    <w:basedOn w:val="Liguvaikefont"/>
    <w:link w:val="Taandegakehatekst2"/>
    <w:rPr>
      <w:rFonts w:ascii="Times New Roman" w:eastAsia="Times New Roman" w:hAnsi="Times New Roman" w:cs="Times New Roman"/>
      <w:sz w:val="24"/>
      <w:lang w:val="en-GB" w:eastAsia="en-GB"/>
    </w:rPr>
  </w:style>
  <w:style w:type="paragraph" w:styleId="Taandegakehatekst3">
    <w:name w:val="Body Text Indent 3"/>
    <w:basedOn w:val="Normaallaad"/>
    <w:link w:val="Taandegakehatekst3Mrk"/>
    <w:pPr>
      <w:spacing w:before="0" w:line="240" w:lineRule="auto"/>
      <w:ind w:left="283"/>
      <w:jc w:val="both"/>
    </w:pPr>
    <w:rPr>
      <w:rFonts w:eastAsia="Times New Roman"/>
      <w:sz w:val="16"/>
      <w:lang w:eastAsia="en-GB"/>
    </w:rPr>
  </w:style>
  <w:style w:type="character" w:customStyle="1" w:styleId="Taandegakehatekst3Mrk">
    <w:name w:val="Taandega kehatekst 3 Märk"/>
    <w:basedOn w:val="Liguvaikefont"/>
    <w:link w:val="Taandegakehatekst3"/>
    <w:rPr>
      <w:rFonts w:ascii="Times New Roman" w:eastAsia="Times New Roman" w:hAnsi="Times New Roman" w:cs="Times New Roman"/>
      <w:sz w:val="16"/>
      <w:lang w:val="en-GB" w:eastAsia="en-GB"/>
    </w:rPr>
  </w:style>
  <w:style w:type="paragraph" w:styleId="Pealdis">
    <w:name w:val="caption"/>
    <w:basedOn w:val="Normaallaad"/>
    <w:next w:val="Normaallaad"/>
    <w:qFormat/>
    <w:pPr>
      <w:spacing w:line="240" w:lineRule="auto"/>
      <w:jc w:val="both"/>
    </w:pPr>
    <w:rPr>
      <w:rFonts w:eastAsia="Times New Roman"/>
      <w:b/>
      <w:sz w:val="20"/>
      <w:lang w:eastAsia="en-GB"/>
    </w:rPr>
  </w:style>
  <w:style w:type="paragraph" w:styleId="Lpetus">
    <w:name w:val="Closing"/>
    <w:basedOn w:val="Normaallaad"/>
    <w:next w:val="Allkiri"/>
    <w:link w:val="LpetusMrk"/>
    <w:pPr>
      <w:tabs>
        <w:tab w:val="left" w:pos="5103"/>
      </w:tabs>
      <w:spacing w:before="240" w:after="240" w:line="240" w:lineRule="auto"/>
      <w:ind w:left="5103"/>
    </w:pPr>
    <w:rPr>
      <w:rFonts w:eastAsia="Times New Roman"/>
      <w:lang w:eastAsia="en-GB"/>
    </w:rPr>
  </w:style>
  <w:style w:type="paragraph" w:styleId="Allkiri">
    <w:name w:val="Signature"/>
    <w:basedOn w:val="Normaallaad"/>
    <w:next w:val="Contact"/>
    <w:link w:val="AllkiriMrk"/>
    <w:uiPriority w:val="99"/>
    <w:pPr>
      <w:tabs>
        <w:tab w:val="left" w:pos="5103"/>
      </w:tabs>
      <w:spacing w:before="1200" w:after="0" w:line="240" w:lineRule="auto"/>
      <w:ind w:left="5103"/>
      <w:jc w:val="center"/>
    </w:pPr>
    <w:rPr>
      <w:rFonts w:eastAsia="Times New Roman"/>
      <w:lang w:eastAsia="en-GB"/>
    </w:rPr>
  </w:style>
  <w:style w:type="paragraph" w:customStyle="1" w:styleId="Contact">
    <w:name w:val="Contact"/>
    <w:basedOn w:val="Normaallaad"/>
    <w:next w:val="Enclosures"/>
    <w:pPr>
      <w:spacing w:before="480" w:after="0" w:line="240" w:lineRule="auto"/>
      <w:ind w:left="567" w:hanging="567"/>
    </w:pPr>
    <w:rPr>
      <w:rFonts w:eastAsia="Times New Roman"/>
      <w:lang w:eastAsia="en-GB"/>
    </w:rPr>
  </w:style>
  <w:style w:type="paragraph" w:customStyle="1" w:styleId="Enclosures">
    <w:name w:val="Enclosures"/>
    <w:basedOn w:val="Normaallaad"/>
    <w:next w:val="Participants"/>
    <w:pPr>
      <w:keepNext/>
      <w:keepLines/>
      <w:tabs>
        <w:tab w:val="left" w:pos="5670"/>
      </w:tabs>
      <w:spacing w:before="480" w:after="0" w:line="240" w:lineRule="auto"/>
      <w:ind w:left="1985" w:hanging="1985"/>
    </w:pPr>
    <w:rPr>
      <w:rFonts w:eastAsia="Times New Roman"/>
      <w:lang w:eastAsia="en-GB"/>
    </w:rPr>
  </w:style>
  <w:style w:type="paragraph" w:customStyle="1" w:styleId="Participants">
    <w:name w:val="Participants"/>
    <w:basedOn w:val="Normaallaad"/>
    <w:next w:val="Copies"/>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paragraph" w:customStyle="1" w:styleId="Copies">
    <w:name w:val="Copies"/>
    <w:basedOn w:val="Normaallaad"/>
    <w:next w:val="Normaallaad"/>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character" w:customStyle="1" w:styleId="AllkiriMrk">
    <w:name w:val="Allkiri Märk"/>
    <w:basedOn w:val="Liguvaikefont"/>
    <w:link w:val="Allkiri"/>
    <w:uiPriority w:val="99"/>
    <w:rPr>
      <w:rFonts w:ascii="Times New Roman" w:eastAsia="Times New Roman" w:hAnsi="Times New Roman" w:cs="Times New Roman"/>
      <w:sz w:val="24"/>
      <w:lang w:val="en-GB" w:eastAsia="en-GB"/>
    </w:rPr>
  </w:style>
  <w:style w:type="character" w:customStyle="1" w:styleId="LpetusMrk">
    <w:name w:val="Lõpetus Märk"/>
    <w:basedOn w:val="Liguvaikefont"/>
    <w:link w:val="Lpetus"/>
    <w:rPr>
      <w:rFonts w:ascii="Times New Roman" w:eastAsia="Times New Roman" w:hAnsi="Times New Roman" w:cs="Times New Roman"/>
      <w:sz w:val="24"/>
      <w:lang w:val="en-GB" w:eastAsia="en-GB"/>
    </w:rPr>
  </w:style>
  <w:style w:type="paragraph" w:styleId="Kuupev">
    <w:name w:val="Date"/>
    <w:basedOn w:val="Normaallaad"/>
    <w:next w:val="References"/>
    <w:link w:val="KuupevMrk"/>
    <w:pPr>
      <w:spacing w:before="0" w:after="0" w:line="240" w:lineRule="auto"/>
      <w:ind w:left="5103" w:right="-567"/>
    </w:pPr>
    <w:rPr>
      <w:rFonts w:eastAsia="Times New Roman"/>
      <w:lang w:eastAsia="en-GB"/>
    </w:rPr>
  </w:style>
  <w:style w:type="paragraph" w:customStyle="1" w:styleId="References">
    <w:name w:val="References"/>
    <w:basedOn w:val="Normaallaad"/>
    <w:next w:val="AddressTR"/>
    <w:pPr>
      <w:spacing w:before="0" w:after="240" w:line="240" w:lineRule="auto"/>
      <w:ind w:left="5103"/>
    </w:pPr>
    <w:rPr>
      <w:rFonts w:eastAsia="Times New Roman"/>
      <w:sz w:val="20"/>
      <w:lang w:eastAsia="en-GB"/>
    </w:rPr>
  </w:style>
  <w:style w:type="character" w:customStyle="1" w:styleId="KuupevMrk">
    <w:name w:val="Kuupäev Märk"/>
    <w:basedOn w:val="Liguvaikefont"/>
    <w:link w:val="Kuupev"/>
    <w:rPr>
      <w:rFonts w:ascii="Times New Roman" w:eastAsia="Times New Roman" w:hAnsi="Times New Roman" w:cs="Times New Roman"/>
      <w:sz w:val="24"/>
      <w:lang w:val="en-GB" w:eastAsia="en-GB"/>
    </w:rPr>
  </w:style>
  <w:style w:type="paragraph" w:styleId="Dokumendiplaan">
    <w:name w:val="Document Map"/>
    <w:basedOn w:val="Normaallaad"/>
    <w:link w:val="DokumendiplaanMrk"/>
    <w:semiHidden/>
    <w:pPr>
      <w:shd w:val="clear" w:color="auto" w:fill="000080"/>
      <w:spacing w:before="0" w:after="240" w:line="240" w:lineRule="auto"/>
      <w:jc w:val="both"/>
    </w:pPr>
    <w:rPr>
      <w:rFonts w:ascii="Tahoma" w:eastAsia="Times New Roman" w:hAnsi="Tahoma"/>
      <w:lang w:eastAsia="en-GB"/>
    </w:rPr>
  </w:style>
  <w:style w:type="character" w:customStyle="1" w:styleId="DokumendiplaanMrk">
    <w:name w:val="Dokumendiplaan Märk"/>
    <w:basedOn w:val="Liguvaikefont"/>
    <w:link w:val="Dokumendiplaan"/>
    <w:semiHidden/>
    <w:rPr>
      <w:rFonts w:ascii="Tahoma" w:eastAsia="Times New Roman" w:hAnsi="Tahoma" w:cs="Times New Roman"/>
      <w:sz w:val="24"/>
      <w:shd w:val="clear" w:color="auto" w:fill="000080"/>
      <w:lang w:val="en-GB" w:eastAsia="en-GB"/>
    </w:rPr>
  </w:style>
  <w:style w:type="paragraph" w:customStyle="1" w:styleId="DoubSign">
    <w:name w:val="DoubSign"/>
    <w:basedOn w:val="Normaallaad"/>
    <w:next w:val="Contact"/>
    <w:pPr>
      <w:tabs>
        <w:tab w:val="left" w:pos="5103"/>
      </w:tabs>
      <w:spacing w:before="1200" w:after="0" w:line="240" w:lineRule="auto"/>
    </w:pPr>
    <w:rPr>
      <w:rFonts w:eastAsia="Times New Roman"/>
      <w:lang w:eastAsia="en-GB"/>
    </w:rPr>
  </w:style>
  <w:style w:type="paragraph" w:styleId="mbrikuaadress">
    <w:name w:val="envelope address"/>
    <w:basedOn w:val="Normaallaad"/>
    <w:pPr>
      <w:framePr w:w="7920" w:h="1980" w:hRule="exact" w:hSpace="180" w:wrap="auto" w:hAnchor="page" w:xAlign="center" w:yAlign="bottom"/>
      <w:spacing w:before="0" w:after="0" w:line="240" w:lineRule="auto"/>
      <w:jc w:val="both"/>
    </w:pPr>
    <w:rPr>
      <w:rFonts w:eastAsia="Times New Roman"/>
      <w:lang w:eastAsia="en-GB"/>
    </w:rPr>
  </w:style>
  <w:style w:type="paragraph" w:styleId="Saatjaaadressmbrikul">
    <w:name w:val="envelope return"/>
    <w:basedOn w:val="Normaallaad"/>
    <w:pPr>
      <w:spacing w:before="0" w:after="0" w:line="240" w:lineRule="auto"/>
      <w:jc w:val="both"/>
    </w:pPr>
    <w:rPr>
      <w:rFonts w:eastAsia="Times New Roman"/>
      <w:sz w:val="20"/>
      <w:lang w:eastAsia="en-GB"/>
    </w:rPr>
  </w:style>
  <w:style w:type="paragraph" w:styleId="Register1">
    <w:name w:val="index 1"/>
    <w:basedOn w:val="Normaallaad"/>
    <w:next w:val="Normaallaad"/>
    <w:semiHidden/>
    <w:pPr>
      <w:spacing w:before="0" w:after="240" w:line="240" w:lineRule="auto"/>
      <w:ind w:left="240" w:hanging="240"/>
      <w:jc w:val="both"/>
    </w:pPr>
    <w:rPr>
      <w:rFonts w:eastAsia="Times New Roman"/>
      <w:lang w:eastAsia="en-GB"/>
    </w:rPr>
  </w:style>
  <w:style w:type="paragraph" w:styleId="Register2">
    <w:name w:val="index 2"/>
    <w:basedOn w:val="Normaallaad"/>
    <w:next w:val="Normaallaad"/>
    <w:semiHidden/>
    <w:pPr>
      <w:spacing w:before="0" w:after="240" w:line="240" w:lineRule="auto"/>
      <w:ind w:left="480" w:hanging="240"/>
      <w:jc w:val="both"/>
    </w:pPr>
    <w:rPr>
      <w:rFonts w:eastAsia="Times New Roman"/>
      <w:lang w:eastAsia="en-GB"/>
    </w:rPr>
  </w:style>
  <w:style w:type="paragraph" w:styleId="Register3">
    <w:name w:val="index 3"/>
    <w:basedOn w:val="Normaallaad"/>
    <w:next w:val="Normaallaad"/>
    <w:semiHidden/>
    <w:pPr>
      <w:spacing w:before="0" w:after="240" w:line="240" w:lineRule="auto"/>
      <w:ind w:left="720" w:hanging="240"/>
      <w:jc w:val="both"/>
    </w:pPr>
    <w:rPr>
      <w:rFonts w:eastAsia="Times New Roman"/>
      <w:lang w:eastAsia="en-GB"/>
    </w:rPr>
  </w:style>
  <w:style w:type="paragraph" w:styleId="Register4">
    <w:name w:val="index 4"/>
    <w:basedOn w:val="Normaallaad"/>
    <w:next w:val="Normaallaad"/>
    <w:semiHidden/>
    <w:pPr>
      <w:spacing w:before="0" w:after="240" w:line="240" w:lineRule="auto"/>
      <w:ind w:left="960" w:hanging="240"/>
      <w:jc w:val="both"/>
    </w:pPr>
    <w:rPr>
      <w:rFonts w:eastAsia="Times New Roman"/>
      <w:lang w:eastAsia="en-GB"/>
    </w:rPr>
  </w:style>
  <w:style w:type="paragraph" w:styleId="Register5">
    <w:name w:val="index 5"/>
    <w:basedOn w:val="Normaallaad"/>
    <w:next w:val="Normaallaad"/>
    <w:semiHidden/>
    <w:pPr>
      <w:spacing w:before="0" w:after="240" w:line="240" w:lineRule="auto"/>
      <w:ind w:left="1200" w:hanging="240"/>
      <w:jc w:val="both"/>
    </w:pPr>
    <w:rPr>
      <w:rFonts w:eastAsia="Times New Roman"/>
      <w:lang w:eastAsia="en-GB"/>
    </w:rPr>
  </w:style>
  <w:style w:type="paragraph" w:styleId="Register6">
    <w:name w:val="index 6"/>
    <w:basedOn w:val="Normaallaad"/>
    <w:next w:val="Normaallaad"/>
    <w:semiHidden/>
    <w:pPr>
      <w:spacing w:before="0" w:after="240" w:line="240" w:lineRule="auto"/>
      <w:ind w:left="1440" w:hanging="240"/>
      <w:jc w:val="both"/>
    </w:pPr>
    <w:rPr>
      <w:rFonts w:eastAsia="Times New Roman"/>
      <w:lang w:eastAsia="en-GB"/>
    </w:rPr>
  </w:style>
  <w:style w:type="paragraph" w:styleId="Register7">
    <w:name w:val="index 7"/>
    <w:basedOn w:val="Normaallaad"/>
    <w:next w:val="Normaallaad"/>
    <w:semiHidden/>
    <w:pPr>
      <w:spacing w:before="0" w:after="240" w:line="240" w:lineRule="auto"/>
      <w:ind w:left="1680" w:hanging="240"/>
      <w:jc w:val="both"/>
    </w:pPr>
    <w:rPr>
      <w:rFonts w:eastAsia="Times New Roman"/>
      <w:lang w:eastAsia="en-GB"/>
    </w:rPr>
  </w:style>
  <w:style w:type="paragraph" w:styleId="Register8">
    <w:name w:val="index 8"/>
    <w:basedOn w:val="Normaallaad"/>
    <w:next w:val="Normaallaad"/>
    <w:semiHidden/>
    <w:pPr>
      <w:spacing w:before="0" w:after="240" w:line="240" w:lineRule="auto"/>
      <w:ind w:left="1920" w:hanging="240"/>
      <w:jc w:val="both"/>
    </w:pPr>
    <w:rPr>
      <w:rFonts w:eastAsia="Times New Roman"/>
      <w:lang w:eastAsia="en-GB"/>
    </w:rPr>
  </w:style>
  <w:style w:type="paragraph" w:styleId="Register9">
    <w:name w:val="index 9"/>
    <w:basedOn w:val="Normaallaad"/>
    <w:next w:val="Normaallaad"/>
    <w:semiHidden/>
    <w:pPr>
      <w:spacing w:before="0" w:after="240" w:line="240" w:lineRule="auto"/>
      <w:ind w:left="2160" w:hanging="240"/>
      <w:jc w:val="both"/>
    </w:pPr>
    <w:rPr>
      <w:rFonts w:eastAsia="Times New Roman"/>
      <w:lang w:eastAsia="en-GB"/>
    </w:rPr>
  </w:style>
  <w:style w:type="paragraph" w:styleId="Registripealkiri">
    <w:name w:val="index heading"/>
    <w:basedOn w:val="Normaallaad"/>
    <w:next w:val="Register1"/>
    <w:semiHidden/>
    <w:pPr>
      <w:spacing w:before="0" w:after="240" w:line="240" w:lineRule="auto"/>
      <w:jc w:val="both"/>
    </w:pPr>
    <w:rPr>
      <w:rFonts w:ascii="Arial" w:eastAsia="Times New Roman" w:hAnsi="Arial"/>
      <w:b/>
      <w:lang w:eastAsia="en-GB"/>
    </w:rPr>
  </w:style>
  <w:style w:type="paragraph" w:styleId="Loend">
    <w:name w:val="List"/>
    <w:basedOn w:val="Normaallaad"/>
    <w:pPr>
      <w:spacing w:before="0" w:after="240" w:line="240" w:lineRule="auto"/>
      <w:ind w:left="283" w:hanging="283"/>
      <w:jc w:val="both"/>
    </w:pPr>
    <w:rPr>
      <w:rFonts w:eastAsia="Times New Roman"/>
      <w:lang w:eastAsia="en-GB"/>
    </w:rPr>
  </w:style>
  <w:style w:type="paragraph" w:styleId="Loend2">
    <w:name w:val="List 2"/>
    <w:basedOn w:val="Normaallaad"/>
    <w:pPr>
      <w:spacing w:before="0" w:after="240" w:line="240" w:lineRule="auto"/>
      <w:ind w:left="566" w:hanging="283"/>
      <w:jc w:val="both"/>
    </w:pPr>
    <w:rPr>
      <w:rFonts w:eastAsia="Times New Roman"/>
      <w:lang w:eastAsia="en-GB"/>
    </w:rPr>
  </w:style>
  <w:style w:type="paragraph" w:styleId="Loend3">
    <w:name w:val="List 3"/>
    <w:basedOn w:val="Normaallaad"/>
    <w:pPr>
      <w:spacing w:before="0" w:after="240" w:line="240" w:lineRule="auto"/>
      <w:ind w:left="849" w:hanging="283"/>
      <w:jc w:val="both"/>
    </w:pPr>
    <w:rPr>
      <w:rFonts w:eastAsia="Times New Roman"/>
      <w:lang w:eastAsia="en-GB"/>
    </w:rPr>
  </w:style>
  <w:style w:type="paragraph" w:styleId="Loend4">
    <w:name w:val="List 4"/>
    <w:basedOn w:val="Normaallaad"/>
    <w:pPr>
      <w:spacing w:before="0" w:after="240" w:line="240" w:lineRule="auto"/>
      <w:ind w:left="1132" w:hanging="283"/>
      <w:jc w:val="both"/>
    </w:pPr>
    <w:rPr>
      <w:rFonts w:eastAsia="Times New Roman"/>
      <w:lang w:eastAsia="en-GB"/>
    </w:rPr>
  </w:style>
  <w:style w:type="paragraph" w:styleId="Loend5">
    <w:name w:val="List 5"/>
    <w:basedOn w:val="Normaallaad"/>
    <w:pPr>
      <w:spacing w:before="0" w:after="240" w:line="240" w:lineRule="auto"/>
      <w:ind w:left="1415" w:hanging="283"/>
      <w:jc w:val="both"/>
    </w:pPr>
    <w:rPr>
      <w:rFonts w:eastAsia="Times New Roman"/>
      <w:lang w:eastAsia="en-GB"/>
    </w:rPr>
  </w:style>
  <w:style w:type="paragraph" w:styleId="Loenditpp5">
    <w:name w:val="List Bullet 5"/>
    <w:basedOn w:val="Normaallaad"/>
    <w:pPr>
      <w:numPr>
        <w:numId w:val="32"/>
      </w:numPr>
      <w:spacing w:before="0" w:after="240" w:line="240" w:lineRule="auto"/>
      <w:jc w:val="both"/>
    </w:pPr>
    <w:rPr>
      <w:rFonts w:eastAsia="Times New Roman"/>
      <w:lang w:eastAsia="en-GB"/>
    </w:rPr>
  </w:style>
  <w:style w:type="paragraph" w:styleId="Loendijtk">
    <w:name w:val="List Continue"/>
    <w:basedOn w:val="Normaallaad"/>
    <w:pPr>
      <w:spacing w:before="0" w:line="240" w:lineRule="auto"/>
      <w:ind w:left="283"/>
      <w:jc w:val="both"/>
    </w:pPr>
    <w:rPr>
      <w:rFonts w:eastAsia="Times New Roman"/>
      <w:lang w:eastAsia="en-GB"/>
    </w:rPr>
  </w:style>
  <w:style w:type="paragraph" w:styleId="Loendijtk2">
    <w:name w:val="List Continue 2"/>
    <w:basedOn w:val="Normaallaad"/>
    <w:pPr>
      <w:spacing w:before="0" w:line="240" w:lineRule="auto"/>
      <w:ind w:left="566"/>
      <w:jc w:val="both"/>
    </w:pPr>
    <w:rPr>
      <w:rFonts w:eastAsia="Times New Roman"/>
      <w:lang w:eastAsia="en-GB"/>
    </w:rPr>
  </w:style>
  <w:style w:type="paragraph" w:styleId="Loendijtk3">
    <w:name w:val="List Continue 3"/>
    <w:basedOn w:val="Normaallaad"/>
    <w:pPr>
      <w:spacing w:before="0" w:line="240" w:lineRule="auto"/>
      <w:ind w:left="849"/>
      <w:jc w:val="both"/>
    </w:pPr>
    <w:rPr>
      <w:rFonts w:eastAsia="Times New Roman"/>
      <w:lang w:eastAsia="en-GB"/>
    </w:rPr>
  </w:style>
  <w:style w:type="paragraph" w:styleId="Loendijtk4">
    <w:name w:val="List Continue 4"/>
    <w:basedOn w:val="Normaallaad"/>
    <w:pPr>
      <w:spacing w:before="0" w:line="240" w:lineRule="auto"/>
      <w:ind w:left="1132"/>
      <w:jc w:val="both"/>
    </w:pPr>
    <w:rPr>
      <w:rFonts w:eastAsia="Times New Roman"/>
      <w:lang w:eastAsia="en-GB"/>
    </w:rPr>
  </w:style>
  <w:style w:type="paragraph" w:styleId="Loendijtk5">
    <w:name w:val="List Continue 5"/>
    <w:basedOn w:val="Normaallaad"/>
    <w:pPr>
      <w:spacing w:before="0" w:line="240" w:lineRule="auto"/>
      <w:ind w:left="1415"/>
      <w:jc w:val="both"/>
    </w:pPr>
    <w:rPr>
      <w:rFonts w:eastAsia="Times New Roman"/>
      <w:lang w:eastAsia="en-GB"/>
    </w:rPr>
  </w:style>
  <w:style w:type="paragraph" w:styleId="Loendinumber">
    <w:name w:val="List Number"/>
    <w:basedOn w:val="Normaallaad"/>
    <w:pPr>
      <w:numPr>
        <w:numId w:val="39"/>
      </w:numPr>
      <w:spacing w:before="0" w:after="240" w:line="240" w:lineRule="auto"/>
      <w:jc w:val="both"/>
    </w:pPr>
    <w:rPr>
      <w:rFonts w:eastAsia="Times New Roman"/>
      <w:lang w:eastAsia="en-GB"/>
    </w:rPr>
  </w:style>
  <w:style w:type="paragraph" w:styleId="Loendinumber2">
    <w:name w:val="List Number 2"/>
    <w:basedOn w:val="Text2"/>
    <w:pPr>
      <w:numPr>
        <w:numId w:val="41"/>
      </w:numPr>
      <w:spacing w:before="0" w:after="240" w:line="240" w:lineRule="auto"/>
      <w:jc w:val="both"/>
    </w:pPr>
    <w:rPr>
      <w:rFonts w:eastAsia="Times New Roman"/>
      <w:lang w:eastAsia="en-GB"/>
    </w:rPr>
  </w:style>
  <w:style w:type="paragraph" w:styleId="Loendinumber3">
    <w:name w:val="List Number 3"/>
    <w:basedOn w:val="Text3"/>
    <w:pPr>
      <w:numPr>
        <w:numId w:val="42"/>
      </w:numPr>
      <w:spacing w:before="0" w:after="240" w:line="240" w:lineRule="auto"/>
      <w:jc w:val="both"/>
    </w:pPr>
    <w:rPr>
      <w:rFonts w:eastAsia="Times New Roman"/>
      <w:lang w:eastAsia="en-GB"/>
    </w:rPr>
  </w:style>
  <w:style w:type="paragraph" w:styleId="Loendinumber4">
    <w:name w:val="List Number 4"/>
    <w:basedOn w:val="Text4"/>
    <w:pPr>
      <w:numPr>
        <w:numId w:val="43"/>
      </w:numPr>
      <w:spacing w:before="0" w:after="240" w:line="240" w:lineRule="auto"/>
      <w:jc w:val="both"/>
    </w:pPr>
    <w:rPr>
      <w:rFonts w:eastAsia="Times New Roman"/>
      <w:lang w:eastAsia="en-GB"/>
    </w:rPr>
  </w:style>
  <w:style w:type="paragraph" w:styleId="Loendinumber5">
    <w:name w:val="List Number 5"/>
    <w:basedOn w:val="Normaallaad"/>
    <w:pPr>
      <w:numPr>
        <w:numId w:val="33"/>
      </w:numPr>
      <w:spacing w:before="0" w:after="240" w:line="240" w:lineRule="auto"/>
      <w:jc w:val="both"/>
    </w:pPr>
    <w:rPr>
      <w:rFonts w:eastAsia="Times New Roman"/>
      <w:lang w:eastAsia="en-GB"/>
    </w:rPr>
  </w:style>
  <w:style w:type="paragraph" w:styleId="Makrotekst">
    <w:name w:val="macro"/>
    <w:link w:val="MakrotekstMrk"/>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lang w:val="en-GB"/>
    </w:rPr>
  </w:style>
  <w:style w:type="character" w:customStyle="1" w:styleId="MakrotekstMrk">
    <w:name w:val="Makrotekst Märk"/>
    <w:basedOn w:val="Liguvaikefont"/>
    <w:link w:val="Makrotekst"/>
    <w:semiHidden/>
    <w:rPr>
      <w:rFonts w:ascii="Courier New" w:eastAsia="Times New Roman" w:hAnsi="Courier New" w:cs="Times New Roman"/>
      <w:lang w:val="en-GB"/>
    </w:rPr>
  </w:style>
  <w:style w:type="paragraph" w:styleId="Snumipis">
    <w:name w:val="Message Header"/>
    <w:basedOn w:val="Normaallaad"/>
    <w:link w:val="SnumipisMrk"/>
    <w:pPr>
      <w:pBdr>
        <w:top w:val="single" w:sz="6" w:space="1" w:color="auto"/>
        <w:left w:val="single" w:sz="6" w:space="1" w:color="auto"/>
        <w:bottom w:val="single" w:sz="6" w:space="1" w:color="auto"/>
        <w:right w:val="single" w:sz="6" w:space="1" w:color="auto"/>
      </w:pBdr>
      <w:shd w:val="pct20" w:color="auto" w:fill="auto"/>
      <w:spacing w:before="0" w:after="240" w:line="240" w:lineRule="auto"/>
      <w:ind w:left="1134" w:hanging="1134"/>
      <w:jc w:val="both"/>
    </w:pPr>
    <w:rPr>
      <w:rFonts w:ascii="Arial" w:eastAsia="Times New Roman" w:hAnsi="Arial"/>
      <w:lang w:eastAsia="en-GB"/>
    </w:rPr>
  </w:style>
  <w:style w:type="character" w:customStyle="1" w:styleId="SnumipisMrk">
    <w:name w:val="Sõnumi päis Märk"/>
    <w:basedOn w:val="Liguvaikefont"/>
    <w:link w:val="Snumipis"/>
    <w:rPr>
      <w:rFonts w:ascii="Arial" w:eastAsia="Times New Roman" w:hAnsi="Arial" w:cs="Times New Roman"/>
      <w:sz w:val="24"/>
      <w:shd w:val="pct20" w:color="auto" w:fill="auto"/>
      <w:lang w:val="en-GB" w:eastAsia="en-GB"/>
    </w:rPr>
  </w:style>
  <w:style w:type="paragraph" w:styleId="Normaaltaane">
    <w:name w:val="Normal Indent"/>
    <w:basedOn w:val="Normaallaad"/>
    <w:pPr>
      <w:spacing w:before="0" w:after="240" w:line="240" w:lineRule="auto"/>
      <w:ind w:left="720"/>
      <w:jc w:val="both"/>
    </w:pPr>
    <w:rPr>
      <w:rFonts w:eastAsia="Times New Roman"/>
      <w:lang w:eastAsia="en-GB"/>
    </w:rPr>
  </w:style>
  <w:style w:type="paragraph" w:styleId="Mrkmepealkiri">
    <w:name w:val="Note Heading"/>
    <w:basedOn w:val="Normaallaad"/>
    <w:next w:val="Normaallaad"/>
    <w:link w:val="MrkmepealkiriMrk"/>
    <w:pPr>
      <w:spacing w:before="0" w:after="240" w:line="240" w:lineRule="auto"/>
      <w:jc w:val="both"/>
    </w:pPr>
    <w:rPr>
      <w:rFonts w:eastAsia="Times New Roman"/>
      <w:lang w:eastAsia="en-GB"/>
    </w:rPr>
  </w:style>
  <w:style w:type="character" w:customStyle="1" w:styleId="MrkmepealkiriMrk">
    <w:name w:val="Märkme pealkiri Märk"/>
    <w:basedOn w:val="Liguvaikefont"/>
    <w:link w:val="Mrkmepealkiri"/>
    <w:rPr>
      <w:rFonts w:ascii="Times New Roman" w:eastAsia="Times New Roman" w:hAnsi="Times New Roman" w:cs="Times New Roman"/>
      <w:sz w:val="24"/>
      <w:lang w:val="en-GB" w:eastAsia="en-GB"/>
    </w:rPr>
  </w:style>
  <w:style w:type="paragraph" w:customStyle="1" w:styleId="NoteHead">
    <w:name w:val="NoteHead"/>
    <w:basedOn w:val="Normaallaad"/>
    <w:next w:val="Subject"/>
    <w:pPr>
      <w:spacing w:before="720" w:after="720" w:line="240" w:lineRule="auto"/>
      <w:jc w:val="center"/>
    </w:pPr>
    <w:rPr>
      <w:rFonts w:eastAsia="Times New Roman"/>
      <w:b/>
      <w:smallCaps/>
      <w:lang w:eastAsia="en-GB"/>
    </w:rPr>
  </w:style>
  <w:style w:type="paragraph" w:customStyle="1" w:styleId="Subject">
    <w:name w:val="Subject"/>
    <w:basedOn w:val="Normaallaad"/>
    <w:next w:val="Normaallaad"/>
    <w:pPr>
      <w:spacing w:before="0" w:after="480" w:line="240" w:lineRule="auto"/>
      <w:ind w:left="1531" w:hanging="1531"/>
    </w:pPr>
    <w:rPr>
      <w:rFonts w:eastAsia="Times New Roman"/>
      <w:b/>
      <w:lang w:eastAsia="en-GB"/>
    </w:rPr>
  </w:style>
  <w:style w:type="paragraph" w:customStyle="1" w:styleId="NoteList">
    <w:name w:val="NoteList"/>
    <w:basedOn w:val="Normaallaad"/>
    <w:next w:val="Subject"/>
    <w:pPr>
      <w:tabs>
        <w:tab w:val="left" w:pos="5823"/>
      </w:tabs>
      <w:spacing w:before="720" w:after="720" w:line="240" w:lineRule="auto"/>
      <w:ind w:left="5104" w:hanging="3119"/>
    </w:pPr>
    <w:rPr>
      <w:rFonts w:eastAsia="Times New Roman"/>
      <w:b/>
      <w:smallCaps/>
      <w:lang w:eastAsia="en-GB"/>
    </w:rPr>
  </w:style>
  <w:style w:type="paragraph" w:styleId="Lihttekst">
    <w:name w:val="Plain Text"/>
    <w:basedOn w:val="Normaallaad"/>
    <w:link w:val="LihttekstMrk"/>
    <w:pPr>
      <w:spacing w:before="0" w:after="240" w:line="240" w:lineRule="auto"/>
      <w:jc w:val="both"/>
    </w:pPr>
    <w:rPr>
      <w:rFonts w:ascii="Courier New" w:eastAsia="Times New Roman" w:hAnsi="Courier New"/>
      <w:sz w:val="20"/>
      <w:lang w:eastAsia="en-GB"/>
    </w:rPr>
  </w:style>
  <w:style w:type="character" w:customStyle="1" w:styleId="LihttekstMrk">
    <w:name w:val="Lihttekst Märk"/>
    <w:basedOn w:val="Liguvaikefont"/>
    <w:link w:val="Lihttekst"/>
    <w:rPr>
      <w:rFonts w:ascii="Courier New" w:eastAsia="Times New Roman" w:hAnsi="Courier New" w:cs="Times New Roman"/>
      <w:sz w:val="20"/>
      <w:lang w:val="en-GB" w:eastAsia="en-GB"/>
    </w:rPr>
  </w:style>
  <w:style w:type="paragraph" w:styleId="Tervitus">
    <w:name w:val="Salutation"/>
    <w:basedOn w:val="Normaallaad"/>
    <w:next w:val="Normaallaad"/>
    <w:link w:val="TervitusMrk"/>
    <w:pPr>
      <w:spacing w:before="0" w:after="240" w:line="240" w:lineRule="auto"/>
      <w:jc w:val="both"/>
    </w:pPr>
    <w:rPr>
      <w:rFonts w:eastAsia="Times New Roman"/>
      <w:lang w:eastAsia="en-GB"/>
    </w:rPr>
  </w:style>
  <w:style w:type="character" w:customStyle="1" w:styleId="TervitusMrk">
    <w:name w:val="Tervitus Märk"/>
    <w:basedOn w:val="Liguvaikefont"/>
    <w:link w:val="Tervitus"/>
    <w:rPr>
      <w:rFonts w:ascii="Times New Roman" w:eastAsia="Times New Roman" w:hAnsi="Times New Roman" w:cs="Times New Roman"/>
      <w:sz w:val="24"/>
      <w:lang w:val="en-GB" w:eastAsia="en-GB"/>
    </w:rPr>
  </w:style>
  <w:style w:type="paragraph" w:styleId="Alapealkiri">
    <w:name w:val="Subtitle"/>
    <w:basedOn w:val="Normaallaad"/>
    <w:link w:val="AlapealkiriMrk"/>
    <w:qFormat/>
    <w:pPr>
      <w:spacing w:before="0" w:after="60" w:line="240" w:lineRule="auto"/>
      <w:jc w:val="center"/>
      <w:outlineLvl w:val="1"/>
    </w:pPr>
    <w:rPr>
      <w:rFonts w:ascii="Arial" w:eastAsia="Times New Roman" w:hAnsi="Arial"/>
      <w:lang w:eastAsia="en-GB"/>
    </w:rPr>
  </w:style>
  <w:style w:type="character" w:customStyle="1" w:styleId="AlapealkiriMrk">
    <w:name w:val="Alapealkiri Märk"/>
    <w:basedOn w:val="Liguvaikefont"/>
    <w:link w:val="Alapealkiri"/>
    <w:rPr>
      <w:rFonts w:ascii="Arial" w:eastAsia="Times New Roman" w:hAnsi="Arial" w:cs="Times New Roman"/>
      <w:sz w:val="24"/>
      <w:lang w:val="en-GB" w:eastAsia="en-GB"/>
    </w:rPr>
  </w:style>
  <w:style w:type="paragraph" w:styleId="igusallikateloend">
    <w:name w:val="table of authorities"/>
    <w:basedOn w:val="Normaallaad"/>
    <w:next w:val="Normaallaad"/>
    <w:semiHidden/>
    <w:pPr>
      <w:spacing w:before="0" w:after="240" w:line="240" w:lineRule="auto"/>
      <w:ind w:left="240" w:hanging="240"/>
      <w:jc w:val="both"/>
    </w:pPr>
    <w:rPr>
      <w:rFonts w:eastAsia="Times New Roman"/>
      <w:lang w:eastAsia="en-GB"/>
    </w:rPr>
  </w:style>
  <w:style w:type="paragraph" w:styleId="Illustratsiooniloend">
    <w:name w:val="table of figures"/>
    <w:basedOn w:val="Normaallaad"/>
    <w:next w:val="Normaallaad"/>
    <w:pPr>
      <w:spacing w:before="0" w:after="240" w:line="240" w:lineRule="auto"/>
      <w:ind w:left="480" w:hanging="480"/>
      <w:jc w:val="both"/>
    </w:pPr>
    <w:rPr>
      <w:rFonts w:eastAsia="Times New Roman"/>
      <w:lang w:eastAsia="en-GB"/>
    </w:rPr>
  </w:style>
  <w:style w:type="paragraph" w:styleId="Teatmeallikateloendipealkiri">
    <w:name w:val="toa heading"/>
    <w:basedOn w:val="Normaallaad"/>
    <w:next w:val="Normaallaad"/>
    <w:semiHidden/>
    <w:pPr>
      <w:spacing w:after="240" w:line="240" w:lineRule="auto"/>
      <w:jc w:val="both"/>
    </w:pPr>
    <w:rPr>
      <w:rFonts w:ascii="Arial" w:eastAsia="Times New Roman" w:hAnsi="Arial"/>
      <w:b/>
      <w:lang w:eastAsia="en-GB"/>
    </w:rPr>
  </w:style>
  <w:style w:type="paragraph" w:customStyle="1" w:styleId="YReferences">
    <w:name w:val="YReferences"/>
    <w:basedOn w:val="Normaallaad"/>
    <w:next w:val="Normaallaad"/>
    <w:pPr>
      <w:spacing w:before="0" w:after="480" w:line="240" w:lineRule="auto"/>
      <w:ind w:left="1531" w:hanging="1531"/>
      <w:jc w:val="both"/>
    </w:pPr>
    <w:rPr>
      <w:rFonts w:eastAsia="Times New Roman"/>
      <w:lang w:eastAsia="en-GB"/>
    </w:rPr>
  </w:style>
  <w:style w:type="paragraph" w:customStyle="1" w:styleId="ListBullet1">
    <w:name w:val="List Bullet 1"/>
    <w:basedOn w:val="Text1"/>
    <w:pPr>
      <w:tabs>
        <w:tab w:val="num" w:pos="765"/>
      </w:tabs>
      <w:spacing w:before="0" w:after="240" w:line="240" w:lineRule="auto"/>
      <w:ind w:left="765" w:hanging="283"/>
      <w:jc w:val="both"/>
    </w:pPr>
    <w:rPr>
      <w:rFonts w:eastAsia="Times New Roman"/>
      <w:lang w:eastAsia="en-GB"/>
    </w:rPr>
  </w:style>
  <w:style w:type="paragraph" w:customStyle="1" w:styleId="ListDash">
    <w:name w:val="List Dash"/>
    <w:basedOn w:val="Normaallaad"/>
    <w:pPr>
      <w:numPr>
        <w:numId w:val="34"/>
      </w:numPr>
      <w:spacing w:before="0" w:after="240" w:line="240" w:lineRule="auto"/>
      <w:jc w:val="both"/>
    </w:pPr>
    <w:rPr>
      <w:rFonts w:eastAsia="Times New Roman"/>
      <w:lang w:eastAsia="en-GB"/>
    </w:rPr>
  </w:style>
  <w:style w:type="paragraph" w:customStyle="1" w:styleId="ListDash1">
    <w:name w:val="List Dash 1"/>
    <w:basedOn w:val="Text1"/>
    <w:pPr>
      <w:numPr>
        <w:numId w:val="35"/>
      </w:numPr>
      <w:spacing w:before="0" w:after="240" w:line="240" w:lineRule="auto"/>
      <w:jc w:val="both"/>
    </w:pPr>
    <w:rPr>
      <w:rFonts w:eastAsia="Times New Roman"/>
      <w:lang w:eastAsia="en-GB"/>
    </w:rPr>
  </w:style>
  <w:style w:type="paragraph" w:customStyle="1" w:styleId="ListDash2">
    <w:name w:val="List Dash 2"/>
    <w:basedOn w:val="Text2"/>
    <w:pPr>
      <w:numPr>
        <w:numId w:val="36"/>
      </w:numPr>
      <w:spacing w:before="0" w:after="240" w:line="240" w:lineRule="auto"/>
      <w:jc w:val="both"/>
    </w:pPr>
    <w:rPr>
      <w:rFonts w:eastAsia="Times New Roman"/>
      <w:lang w:eastAsia="en-GB"/>
    </w:rPr>
  </w:style>
  <w:style w:type="paragraph" w:customStyle="1" w:styleId="ListDash3">
    <w:name w:val="List Dash 3"/>
    <w:basedOn w:val="Text3"/>
    <w:pPr>
      <w:numPr>
        <w:numId w:val="37"/>
      </w:numPr>
      <w:spacing w:before="0" w:after="240" w:line="240" w:lineRule="auto"/>
      <w:jc w:val="both"/>
    </w:pPr>
    <w:rPr>
      <w:rFonts w:eastAsia="Times New Roman"/>
      <w:lang w:eastAsia="en-GB"/>
    </w:rPr>
  </w:style>
  <w:style w:type="paragraph" w:customStyle="1" w:styleId="ListDash4">
    <w:name w:val="List Dash 4"/>
    <w:basedOn w:val="Text4"/>
    <w:pPr>
      <w:numPr>
        <w:numId w:val="38"/>
      </w:numPr>
      <w:spacing w:before="0" w:after="240" w:line="240" w:lineRule="auto"/>
      <w:jc w:val="both"/>
    </w:pPr>
    <w:rPr>
      <w:rFonts w:eastAsia="Times New Roman"/>
      <w:lang w:eastAsia="en-GB"/>
    </w:rPr>
  </w:style>
  <w:style w:type="paragraph" w:customStyle="1" w:styleId="ListNumberLevel2">
    <w:name w:val="List Number (Level 2)"/>
    <w:basedOn w:val="Normaallaad"/>
    <w:pPr>
      <w:numPr>
        <w:ilvl w:val="1"/>
        <w:numId w:val="39"/>
      </w:numPr>
      <w:spacing w:before="0" w:after="240" w:line="240" w:lineRule="auto"/>
      <w:jc w:val="both"/>
    </w:pPr>
    <w:rPr>
      <w:rFonts w:eastAsia="Times New Roman"/>
      <w:lang w:eastAsia="en-GB"/>
    </w:rPr>
  </w:style>
  <w:style w:type="paragraph" w:customStyle="1" w:styleId="ListNumberLevel3">
    <w:name w:val="List Number (Level 3)"/>
    <w:basedOn w:val="Normaallaad"/>
    <w:pPr>
      <w:numPr>
        <w:ilvl w:val="2"/>
        <w:numId w:val="39"/>
      </w:numPr>
      <w:spacing w:before="0" w:after="240" w:line="240" w:lineRule="auto"/>
      <w:jc w:val="both"/>
    </w:pPr>
    <w:rPr>
      <w:rFonts w:eastAsia="Times New Roman"/>
      <w:lang w:eastAsia="en-GB"/>
    </w:rPr>
  </w:style>
  <w:style w:type="paragraph" w:customStyle="1" w:styleId="ListNumberLevel4">
    <w:name w:val="List Number (Level 4)"/>
    <w:basedOn w:val="Normaallaad"/>
    <w:pPr>
      <w:numPr>
        <w:ilvl w:val="3"/>
        <w:numId w:val="39"/>
      </w:numPr>
      <w:spacing w:before="0" w:after="240" w:line="240" w:lineRule="auto"/>
      <w:jc w:val="both"/>
    </w:pPr>
    <w:rPr>
      <w:rFonts w:eastAsia="Times New Roman"/>
      <w:lang w:eastAsia="en-GB"/>
    </w:rPr>
  </w:style>
  <w:style w:type="paragraph" w:customStyle="1" w:styleId="ListNumber1">
    <w:name w:val="List Number 1"/>
    <w:basedOn w:val="Text1"/>
    <w:pPr>
      <w:numPr>
        <w:numId w:val="40"/>
      </w:numPr>
      <w:spacing w:before="0" w:after="240" w:line="240" w:lineRule="auto"/>
      <w:jc w:val="both"/>
    </w:pPr>
    <w:rPr>
      <w:rFonts w:eastAsia="Times New Roman"/>
      <w:lang w:eastAsia="en-GB"/>
    </w:rPr>
  </w:style>
  <w:style w:type="paragraph" w:customStyle="1" w:styleId="ListNumber1Level2">
    <w:name w:val="List Number 1 (Level 2)"/>
    <w:basedOn w:val="Text1"/>
    <w:pPr>
      <w:numPr>
        <w:ilvl w:val="1"/>
        <w:numId w:val="40"/>
      </w:numPr>
      <w:spacing w:before="0" w:after="240" w:line="240" w:lineRule="auto"/>
      <w:jc w:val="both"/>
    </w:pPr>
    <w:rPr>
      <w:rFonts w:eastAsia="Times New Roman"/>
      <w:lang w:eastAsia="en-GB"/>
    </w:rPr>
  </w:style>
  <w:style w:type="paragraph" w:customStyle="1" w:styleId="ListNumber1Level3">
    <w:name w:val="List Number 1 (Level 3)"/>
    <w:basedOn w:val="Text1"/>
    <w:pPr>
      <w:numPr>
        <w:ilvl w:val="2"/>
        <w:numId w:val="40"/>
      </w:numPr>
      <w:spacing w:before="0" w:after="240" w:line="240" w:lineRule="auto"/>
      <w:jc w:val="both"/>
    </w:pPr>
    <w:rPr>
      <w:rFonts w:eastAsia="Times New Roman"/>
      <w:lang w:eastAsia="en-GB"/>
    </w:rPr>
  </w:style>
  <w:style w:type="paragraph" w:customStyle="1" w:styleId="ListNumber1Level4">
    <w:name w:val="List Number 1 (Level 4)"/>
    <w:basedOn w:val="Text1"/>
    <w:pPr>
      <w:numPr>
        <w:ilvl w:val="3"/>
        <w:numId w:val="40"/>
      </w:numPr>
      <w:spacing w:before="0" w:after="240" w:line="240" w:lineRule="auto"/>
      <w:jc w:val="both"/>
    </w:pPr>
    <w:rPr>
      <w:rFonts w:eastAsia="Times New Roman"/>
      <w:lang w:eastAsia="en-GB"/>
    </w:rPr>
  </w:style>
  <w:style w:type="paragraph" w:customStyle="1" w:styleId="ListNumber2Level2">
    <w:name w:val="List Number 2 (Level 2)"/>
    <w:basedOn w:val="Text2"/>
    <w:pPr>
      <w:numPr>
        <w:ilvl w:val="1"/>
        <w:numId w:val="41"/>
      </w:numPr>
      <w:spacing w:before="0" w:after="240" w:line="240" w:lineRule="auto"/>
      <w:jc w:val="both"/>
    </w:pPr>
    <w:rPr>
      <w:rFonts w:eastAsia="Times New Roman"/>
      <w:lang w:eastAsia="en-GB"/>
    </w:rPr>
  </w:style>
  <w:style w:type="paragraph" w:customStyle="1" w:styleId="ListNumber2Level3">
    <w:name w:val="List Number 2 (Level 3)"/>
    <w:basedOn w:val="Text2"/>
    <w:pPr>
      <w:numPr>
        <w:ilvl w:val="2"/>
        <w:numId w:val="41"/>
      </w:numPr>
      <w:spacing w:before="0" w:after="240" w:line="240" w:lineRule="auto"/>
      <w:jc w:val="both"/>
    </w:pPr>
    <w:rPr>
      <w:rFonts w:eastAsia="Times New Roman"/>
      <w:lang w:eastAsia="en-GB"/>
    </w:rPr>
  </w:style>
  <w:style w:type="paragraph" w:customStyle="1" w:styleId="ListNumber2Level4">
    <w:name w:val="List Number 2 (Level 4)"/>
    <w:basedOn w:val="Text2"/>
    <w:pPr>
      <w:numPr>
        <w:ilvl w:val="3"/>
        <w:numId w:val="41"/>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pPr>
      <w:numPr>
        <w:ilvl w:val="1"/>
        <w:numId w:val="42"/>
      </w:numPr>
      <w:spacing w:before="0" w:after="240" w:line="240" w:lineRule="auto"/>
      <w:jc w:val="both"/>
    </w:pPr>
    <w:rPr>
      <w:rFonts w:eastAsia="Times New Roman"/>
      <w:lang w:eastAsia="en-GB"/>
    </w:rPr>
  </w:style>
  <w:style w:type="paragraph" w:customStyle="1" w:styleId="ListNumber3Level3">
    <w:name w:val="List Number 3 (Level 3)"/>
    <w:basedOn w:val="Text3"/>
    <w:pPr>
      <w:numPr>
        <w:ilvl w:val="2"/>
        <w:numId w:val="42"/>
      </w:numPr>
      <w:spacing w:before="0" w:after="240" w:line="240" w:lineRule="auto"/>
      <w:jc w:val="both"/>
    </w:pPr>
    <w:rPr>
      <w:rFonts w:eastAsia="Times New Roman"/>
      <w:lang w:eastAsia="en-GB"/>
    </w:rPr>
  </w:style>
  <w:style w:type="paragraph" w:customStyle="1" w:styleId="ListNumber3Level4">
    <w:name w:val="List Number 3 (Level 4)"/>
    <w:basedOn w:val="Text3"/>
    <w:pPr>
      <w:numPr>
        <w:ilvl w:val="3"/>
        <w:numId w:val="42"/>
      </w:numPr>
      <w:spacing w:before="0" w:after="240" w:line="240" w:lineRule="auto"/>
      <w:jc w:val="both"/>
    </w:pPr>
    <w:rPr>
      <w:rFonts w:eastAsia="Times New Roman"/>
      <w:lang w:eastAsia="en-GB"/>
    </w:rPr>
  </w:style>
  <w:style w:type="paragraph" w:customStyle="1" w:styleId="ListNumber4Level2">
    <w:name w:val="List Number 4 (Level 2)"/>
    <w:basedOn w:val="Text4"/>
    <w:pPr>
      <w:numPr>
        <w:ilvl w:val="1"/>
        <w:numId w:val="43"/>
      </w:numPr>
      <w:spacing w:before="0" w:after="240" w:line="240" w:lineRule="auto"/>
      <w:jc w:val="both"/>
    </w:pPr>
    <w:rPr>
      <w:rFonts w:eastAsia="Times New Roman"/>
      <w:lang w:eastAsia="en-GB"/>
    </w:rPr>
  </w:style>
  <w:style w:type="paragraph" w:customStyle="1" w:styleId="ListNumber4Level3">
    <w:name w:val="List Number 4 (Level 3)"/>
    <w:basedOn w:val="Text4"/>
    <w:pPr>
      <w:numPr>
        <w:ilvl w:val="2"/>
        <w:numId w:val="43"/>
      </w:numPr>
      <w:spacing w:before="0" w:after="240" w:line="240" w:lineRule="auto"/>
      <w:jc w:val="both"/>
    </w:pPr>
    <w:rPr>
      <w:rFonts w:eastAsia="Times New Roman"/>
      <w:lang w:eastAsia="en-GB"/>
    </w:rPr>
  </w:style>
  <w:style w:type="paragraph" w:customStyle="1" w:styleId="ListNumber4Level4">
    <w:name w:val="List Number 4 (Level 4)"/>
    <w:basedOn w:val="Text4"/>
    <w:pPr>
      <w:numPr>
        <w:ilvl w:val="3"/>
        <w:numId w:val="43"/>
      </w:numPr>
      <w:spacing w:before="0" w:after="240" w:line="240" w:lineRule="auto"/>
      <w:jc w:val="both"/>
    </w:pPr>
    <w:rPr>
      <w:rFonts w:eastAsia="Times New Roman"/>
      <w:lang w:eastAsia="en-GB"/>
    </w:rPr>
  </w:style>
  <w:style w:type="paragraph" w:customStyle="1" w:styleId="DisclaimerNotice">
    <w:name w:val="Disclaimer Notice"/>
    <w:basedOn w:val="Normaallaad"/>
    <w:next w:val="AddressTR"/>
    <w:pPr>
      <w:spacing w:before="0" w:after="240" w:line="240" w:lineRule="auto"/>
      <w:ind w:left="5103"/>
    </w:pPr>
    <w:rPr>
      <w:rFonts w:eastAsia="Times New Roman"/>
      <w:i/>
      <w:sz w:val="20"/>
      <w:lang w:eastAsia="en-GB"/>
    </w:rPr>
  </w:style>
  <w:style w:type="paragraph" w:customStyle="1" w:styleId="Disclaimer">
    <w:name w:val="Disclaimer"/>
    <w:basedOn w:val="Normaallaad"/>
    <w:pPr>
      <w:keepLines/>
      <w:pBdr>
        <w:top w:val="single" w:sz="4" w:space="1" w:color="auto"/>
      </w:pBdr>
      <w:spacing w:before="480" w:after="0" w:line="240" w:lineRule="auto"/>
      <w:jc w:val="both"/>
    </w:pPr>
    <w:rPr>
      <w:rFonts w:eastAsia="Times New Roman"/>
      <w:i/>
      <w:lang w:eastAsia="en-GB"/>
    </w:rPr>
  </w:style>
  <w:style w:type="character" w:styleId="Klastatudhperlink">
    <w:name w:val="FollowedHyperlink"/>
    <w:uiPriority w:val="99"/>
    <w:rPr>
      <w:color w:val="800080"/>
      <w:u w:val="single"/>
    </w:rPr>
  </w:style>
  <w:style w:type="paragraph" w:customStyle="1" w:styleId="DisclaimerSJ">
    <w:name w:val="Disclaimer_SJ"/>
    <w:basedOn w:val="Normaallaad"/>
    <w:next w:val="Normaallaad"/>
    <w:pPr>
      <w:spacing w:before="0" w:after="0" w:line="240" w:lineRule="auto"/>
      <w:jc w:val="both"/>
    </w:pPr>
    <w:rPr>
      <w:rFonts w:ascii="Arial" w:eastAsia="Times New Roman" w:hAnsi="Arial"/>
      <w:b/>
      <w:sz w:val="16"/>
      <w:lang w:eastAsia="en-GB"/>
    </w:rPr>
  </w:style>
  <w:style w:type="paragraph" w:styleId="Normaallaadveeb">
    <w:name w:val="Normal (Web)"/>
    <w:basedOn w:val="Normaallaad"/>
    <w:uiPriority w:val="99"/>
    <w:pPr>
      <w:spacing w:before="100" w:after="100" w:line="240" w:lineRule="auto"/>
    </w:pPr>
    <w:rPr>
      <w:rFonts w:eastAsia="Times New Roman"/>
      <w:szCs w:val="24"/>
      <w:lang w:eastAsia="ar-SA"/>
    </w:rPr>
  </w:style>
  <w:style w:type="character" w:customStyle="1" w:styleId="ManualNumPar1Char">
    <w:name w:val="Manual NumPar 1 Char"/>
    <w:rPr>
      <w:rFonts w:ascii="Times New Roman" w:hAnsi="Times New Roman"/>
      <w:sz w:val="24"/>
      <w:szCs w:val="22"/>
      <w:lang w:eastAsia="en-US"/>
    </w:rPr>
  </w:style>
  <w:style w:type="paragraph" w:customStyle="1" w:styleId="StyleHeading3BoldNotItalic">
    <w:name w:val="Style Heading 3 + Bold Not Italic"/>
    <w:basedOn w:val="Pealkiri3"/>
    <w:pPr>
      <w:numPr>
        <w:numId w:val="26"/>
      </w:numPr>
      <w:tabs>
        <w:tab w:val="num" w:pos="850"/>
      </w:tabs>
      <w:ind w:left="720" w:hanging="720"/>
    </w:pPr>
    <w:rPr>
      <w:rFonts w:ascii="Times New Roman Bold" w:hAnsi="Times New Roman Bold"/>
      <w:bCs/>
      <w:szCs w:val="22"/>
      <w:lang w:eastAsia="en-GB"/>
    </w:rPr>
  </w:style>
  <w:style w:type="paragraph" w:customStyle="1" w:styleId="Annextitle">
    <w:name w:val="Annex title"/>
    <w:basedOn w:val="Normaallaad"/>
    <w:pPr>
      <w:spacing w:after="240" w:line="240" w:lineRule="auto"/>
      <w:jc w:val="center"/>
    </w:pPr>
    <w:rPr>
      <w:rFonts w:ascii="Times New Roman Bold" w:eastAsia="Times New Roman" w:hAnsi="Times New Roman Bold"/>
      <w:b/>
      <w:iCs/>
      <w:smallCaps/>
      <w:szCs w:val="24"/>
      <w:lang w:eastAsia="en-GB"/>
    </w:rPr>
  </w:style>
  <w:style w:type="paragraph" w:styleId="Redaktsioon">
    <w:name w:val="Revision"/>
    <w:hidden/>
    <w:uiPriority w:val="99"/>
    <w:semiHidden/>
    <w:rPr>
      <w:rFonts w:ascii="Times New Roman" w:eastAsia="Times New Roman" w:hAnsi="Times New Roman" w:cs="Times New Roman"/>
      <w:sz w:val="24"/>
      <w:lang w:val="en-GB"/>
    </w:rPr>
  </w:style>
  <w:style w:type="paragraph" w:customStyle="1" w:styleId="StyleHeading1Hanging085cm">
    <w:name w:val="Style Heading 1 + Hanging:  0.85 cm"/>
    <w:basedOn w:val="Pealkiri1"/>
    <w:pPr>
      <w:numPr>
        <w:numId w:val="0"/>
      </w:numPr>
      <w:tabs>
        <w:tab w:val="left" w:pos="1134"/>
        <w:tab w:val="left" w:pos="1560"/>
      </w:tabs>
      <w:spacing w:before="360"/>
    </w:pPr>
    <w:rPr>
      <w:i/>
      <w:szCs w:val="24"/>
      <w:lang w:eastAsia="en-GB"/>
    </w:rPr>
  </w:style>
  <w:style w:type="paragraph" w:customStyle="1" w:styleId="StyleHeading1Left0cm">
    <w:name w:val="Style Heading 1 + Left:  0 cm"/>
    <w:basedOn w:val="Pealkiri1"/>
    <w:pPr>
      <w:numPr>
        <w:numId w:val="44"/>
      </w:numPr>
      <w:tabs>
        <w:tab w:val="left" w:pos="1134"/>
        <w:tab w:val="left" w:pos="1560"/>
      </w:tabs>
      <w:spacing w:before="360"/>
    </w:pPr>
    <w:rPr>
      <w:rFonts w:ascii="Times New Roman Bold" w:hAnsi="Times New Roman Bold"/>
      <w:i/>
      <w:szCs w:val="24"/>
      <w:lang w:eastAsia="en-GB"/>
    </w:rPr>
  </w:style>
  <w:style w:type="character" w:customStyle="1" w:styleId="CharacterStyle2">
    <w:name w:val="Character Style 2"/>
    <w:uiPriority w:val="99"/>
    <w:rPr>
      <w:sz w:val="20"/>
      <w:szCs w:val="20"/>
    </w:rPr>
  </w:style>
  <w:style w:type="paragraph" w:customStyle="1" w:styleId="CM1">
    <w:name w:val="CM1"/>
    <w:basedOn w:val="Default"/>
    <w:next w:val="Default"/>
    <w:uiPriority w:val="99"/>
    <w:rPr>
      <w:rFonts w:ascii="EUAlbertina" w:eastAsia="Calibri" w:hAnsi="EUAlbertina"/>
      <w:color w:val="auto"/>
    </w:rPr>
  </w:style>
  <w:style w:type="paragraph" w:customStyle="1" w:styleId="CM3">
    <w:name w:val="CM3"/>
    <w:basedOn w:val="Default"/>
    <w:next w:val="Default"/>
    <w:uiPriority w:val="99"/>
    <w:rPr>
      <w:rFonts w:ascii="EUAlbertina" w:eastAsia="Calibri" w:hAnsi="EUAlbertina"/>
      <w:color w:val="auto"/>
    </w:rPr>
  </w:style>
  <w:style w:type="paragraph" w:customStyle="1" w:styleId="Annextitre">
    <w:name w:val="Annex titre"/>
    <w:basedOn w:val="Normaallaad"/>
    <w:pPr>
      <w:spacing w:line="240" w:lineRule="auto"/>
      <w:jc w:val="both"/>
    </w:pPr>
    <w:rPr>
      <w:rFonts w:eastAsia="Calibri"/>
      <w:lang w:eastAsia="en-GB"/>
    </w:rPr>
  </w:style>
  <w:style w:type="paragraph" w:styleId="Sisukorrapealkiri">
    <w:name w:val="TOC Heading"/>
    <w:basedOn w:val="Normaallaad"/>
    <w:next w:val="Normaallaad"/>
    <w:uiPriority w:val="39"/>
    <w:unhideWhenUsed/>
    <w:qFormat/>
    <w:pPr>
      <w:spacing w:after="240" w:line="240" w:lineRule="auto"/>
      <w:jc w:val="center"/>
    </w:pPr>
    <w:rPr>
      <w:rFonts w:eastAsia="Calibri"/>
      <w:b/>
      <w:sz w:val="28"/>
      <w:lang w:eastAsia="en-GB"/>
    </w:rPr>
  </w:style>
  <w:style w:type="paragraph" w:styleId="SK1">
    <w:name w:val="toc 1"/>
    <w:basedOn w:val="Normaallaad"/>
    <w:next w:val="Normaallaad"/>
    <w:uiPriority w:val="39"/>
    <w:unhideWhenUsed/>
    <w:rPr>
      <w:rFonts w:asciiTheme="minorHAnsi" w:hAnsiTheme="minorHAnsi" w:cstheme="minorHAnsi"/>
      <w:b/>
      <w:bCs/>
      <w:caps/>
      <w:sz w:val="20"/>
      <w:szCs w:val="20"/>
    </w:rPr>
  </w:style>
  <w:style w:type="paragraph" w:styleId="SK2">
    <w:name w:val="toc 2"/>
    <w:basedOn w:val="Normaallaad"/>
    <w:next w:val="Normaallaad"/>
    <w:uiPriority w:val="39"/>
    <w:unhideWhenUsed/>
    <w:pPr>
      <w:spacing w:before="0" w:after="0"/>
      <w:ind w:left="240"/>
    </w:pPr>
    <w:rPr>
      <w:rFonts w:asciiTheme="minorHAnsi" w:hAnsiTheme="minorHAnsi" w:cstheme="minorHAnsi"/>
      <w:smallCaps/>
      <w:sz w:val="20"/>
      <w:szCs w:val="20"/>
    </w:rPr>
  </w:style>
  <w:style w:type="paragraph" w:styleId="SK3">
    <w:name w:val="toc 3"/>
    <w:basedOn w:val="Normaallaad"/>
    <w:next w:val="Normaallaad"/>
    <w:uiPriority w:val="39"/>
    <w:unhideWhenUsed/>
    <w:pPr>
      <w:spacing w:before="0" w:after="0"/>
      <w:ind w:left="480"/>
    </w:pPr>
    <w:rPr>
      <w:rFonts w:asciiTheme="minorHAnsi" w:hAnsiTheme="minorHAnsi" w:cstheme="minorHAnsi"/>
      <w:i/>
      <w:iCs/>
      <w:sz w:val="20"/>
      <w:szCs w:val="20"/>
    </w:rPr>
  </w:style>
  <w:style w:type="paragraph" w:styleId="SK4">
    <w:name w:val="toc 4"/>
    <w:basedOn w:val="Normaallaad"/>
    <w:next w:val="Normaallaad"/>
    <w:uiPriority w:val="39"/>
    <w:unhideWhenUsed/>
    <w:pPr>
      <w:spacing w:before="0" w:after="0"/>
      <w:ind w:left="720"/>
    </w:pPr>
    <w:rPr>
      <w:rFonts w:asciiTheme="minorHAnsi" w:hAnsiTheme="minorHAnsi" w:cstheme="minorHAnsi"/>
      <w:sz w:val="18"/>
      <w:szCs w:val="18"/>
    </w:rPr>
  </w:style>
  <w:style w:type="paragraph" w:styleId="SK5">
    <w:name w:val="toc 5"/>
    <w:basedOn w:val="Normaallaad"/>
    <w:next w:val="Normaallaad"/>
    <w:uiPriority w:val="39"/>
    <w:unhideWhenUsed/>
    <w:pPr>
      <w:spacing w:before="0" w:after="0"/>
      <w:ind w:left="960"/>
    </w:pPr>
    <w:rPr>
      <w:rFonts w:asciiTheme="minorHAnsi" w:hAnsiTheme="minorHAnsi" w:cstheme="minorHAnsi"/>
      <w:sz w:val="18"/>
      <w:szCs w:val="18"/>
    </w:rPr>
  </w:style>
  <w:style w:type="paragraph" w:styleId="SK6">
    <w:name w:val="toc 6"/>
    <w:basedOn w:val="Normaallaad"/>
    <w:next w:val="Normaallaad"/>
    <w:uiPriority w:val="39"/>
    <w:unhideWhenUsed/>
    <w:pPr>
      <w:spacing w:before="0" w:after="0"/>
      <w:ind w:left="1200"/>
    </w:pPr>
    <w:rPr>
      <w:rFonts w:asciiTheme="minorHAnsi" w:hAnsiTheme="minorHAnsi" w:cstheme="minorHAnsi"/>
      <w:sz w:val="18"/>
      <w:szCs w:val="18"/>
    </w:rPr>
  </w:style>
  <w:style w:type="paragraph" w:styleId="SK7">
    <w:name w:val="toc 7"/>
    <w:basedOn w:val="Normaallaad"/>
    <w:next w:val="Normaallaad"/>
    <w:uiPriority w:val="39"/>
    <w:unhideWhenUsed/>
    <w:pPr>
      <w:spacing w:before="0" w:after="0"/>
      <w:ind w:left="1440"/>
    </w:pPr>
    <w:rPr>
      <w:rFonts w:asciiTheme="minorHAnsi" w:hAnsiTheme="minorHAnsi" w:cstheme="minorHAnsi"/>
      <w:sz w:val="18"/>
      <w:szCs w:val="18"/>
    </w:rPr>
  </w:style>
  <w:style w:type="paragraph" w:styleId="SK8">
    <w:name w:val="toc 8"/>
    <w:basedOn w:val="Normaallaad"/>
    <w:next w:val="Normaallaad"/>
    <w:uiPriority w:val="39"/>
    <w:unhideWhenUsed/>
    <w:pPr>
      <w:spacing w:before="0" w:after="0"/>
      <w:ind w:left="1680"/>
    </w:pPr>
    <w:rPr>
      <w:rFonts w:asciiTheme="minorHAnsi" w:hAnsiTheme="minorHAnsi" w:cstheme="minorHAnsi"/>
      <w:sz w:val="18"/>
      <w:szCs w:val="18"/>
    </w:rPr>
  </w:style>
  <w:style w:type="paragraph" w:styleId="SK9">
    <w:name w:val="toc 9"/>
    <w:basedOn w:val="Normaallaad"/>
    <w:next w:val="Normaallaad"/>
    <w:uiPriority w:val="39"/>
    <w:unhideWhenUsed/>
    <w:pPr>
      <w:spacing w:before="0" w:after="0"/>
      <w:ind w:left="1920"/>
    </w:pPr>
    <w:rPr>
      <w:rFonts w:asciiTheme="minorHAnsi" w:hAnsiTheme="minorHAnsi" w:cstheme="minorHAnsi"/>
      <w:sz w:val="18"/>
      <w:szCs w:val="18"/>
    </w:rPr>
  </w:style>
  <w:style w:type="paragraph" w:customStyle="1" w:styleId="NormalLeft">
    <w:name w:val="Normal Left"/>
    <w:basedOn w:val="Normaallaad"/>
    <w:pPr>
      <w:spacing w:line="240" w:lineRule="auto"/>
    </w:pPr>
    <w:rPr>
      <w:rFonts w:eastAsia="Calibri"/>
      <w:lang w:eastAsia="en-GB"/>
    </w:rPr>
  </w:style>
  <w:style w:type="paragraph" w:customStyle="1" w:styleId="QuotedText">
    <w:name w:val="Quoted Text"/>
    <w:basedOn w:val="Normaallaad"/>
    <w:pPr>
      <w:spacing w:line="240" w:lineRule="auto"/>
      <w:ind w:left="1417"/>
      <w:jc w:val="both"/>
    </w:pPr>
    <w:rPr>
      <w:rFonts w:eastAsia="Calibri"/>
      <w:lang w:eastAsia="en-GB"/>
    </w:rPr>
  </w:style>
  <w:style w:type="paragraph" w:customStyle="1" w:styleId="Point0">
    <w:name w:val="Point 0"/>
    <w:basedOn w:val="Normaallaad"/>
    <w:pPr>
      <w:spacing w:line="240" w:lineRule="auto"/>
      <w:ind w:left="850" w:hanging="850"/>
      <w:jc w:val="both"/>
    </w:pPr>
    <w:rPr>
      <w:rFonts w:eastAsia="Calibri"/>
      <w:lang w:eastAsia="en-GB"/>
    </w:rPr>
  </w:style>
  <w:style w:type="paragraph" w:customStyle="1" w:styleId="Point1">
    <w:name w:val="Point 1"/>
    <w:basedOn w:val="Normaallaad"/>
    <w:pPr>
      <w:spacing w:line="240" w:lineRule="auto"/>
      <w:ind w:left="1417" w:hanging="567"/>
      <w:jc w:val="both"/>
    </w:pPr>
    <w:rPr>
      <w:rFonts w:eastAsia="Calibri"/>
      <w:lang w:eastAsia="en-GB"/>
    </w:rPr>
  </w:style>
  <w:style w:type="paragraph" w:customStyle="1" w:styleId="Point2">
    <w:name w:val="Point 2"/>
    <w:basedOn w:val="Normaallaad"/>
    <w:pPr>
      <w:spacing w:line="240" w:lineRule="auto"/>
      <w:ind w:left="1984" w:hanging="567"/>
      <w:jc w:val="both"/>
    </w:pPr>
    <w:rPr>
      <w:rFonts w:eastAsia="Calibri"/>
      <w:lang w:eastAsia="en-GB"/>
    </w:rPr>
  </w:style>
  <w:style w:type="paragraph" w:customStyle="1" w:styleId="Point3">
    <w:name w:val="Point 3"/>
    <w:basedOn w:val="Normaallaad"/>
    <w:pPr>
      <w:spacing w:line="240" w:lineRule="auto"/>
      <w:ind w:left="2551" w:hanging="567"/>
      <w:jc w:val="both"/>
    </w:pPr>
    <w:rPr>
      <w:rFonts w:eastAsia="Calibri"/>
      <w:lang w:eastAsia="en-GB"/>
    </w:rPr>
  </w:style>
  <w:style w:type="paragraph" w:customStyle="1" w:styleId="Point4">
    <w:name w:val="Point 4"/>
    <w:basedOn w:val="Normaallaad"/>
    <w:pPr>
      <w:spacing w:line="240" w:lineRule="auto"/>
      <w:ind w:left="3118" w:hanging="567"/>
      <w:jc w:val="both"/>
    </w:pPr>
    <w:rPr>
      <w:rFonts w:eastAsia="Calibri"/>
      <w:lang w:eastAsia="en-GB"/>
    </w:rPr>
  </w:style>
  <w:style w:type="paragraph" w:customStyle="1" w:styleId="Tiret0">
    <w:name w:val="Tiret 0"/>
    <w:basedOn w:val="Point0"/>
    <w:pPr>
      <w:numPr>
        <w:numId w:val="46"/>
      </w:numPr>
    </w:pPr>
  </w:style>
  <w:style w:type="paragraph" w:customStyle="1" w:styleId="Tiret1">
    <w:name w:val="Tiret 1"/>
    <w:basedOn w:val="Point1"/>
    <w:pPr>
      <w:numPr>
        <w:numId w:val="47"/>
      </w:numPr>
    </w:pPr>
  </w:style>
  <w:style w:type="paragraph" w:customStyle="1" w:styleId="Tiret2">
    <w:name w:val="Tiret 2"/>
    <w:basedOn w:val="Point2"/>
    <w:pPr>
      <w:numPr>
        <w:numId w:val="48"/>
      </w:numPr>
    </w:pPr>
  </w:style>
  <w:style w:type="paragraph" w:customStyle="1" w:styleId="Tiret3">
    <w:name w:val="Tiret 3"/>
    <w:basedOn w:val="Point3"/>
    <w:pPr>
      <w:numPr>
        <w:numId w:val="49"/>
      </w:numPr>
    </w:pPr>
  </w:style>
  <w:style w:type="paragraph" w:customStyle="1" w:styleId="Tiret4">
    <w:name w:val="Tiret 4"/>
    <w:basedOn w:val="Point4"/>
    <w:pPr>
      <w:numPr>
        <w:numId w:val="50"/>
      </w:numPr>
    </w:pPr>
  </w:style>
  <w:style w:type="paragraph" w:customStyle="1" w:styleId="PointDouble0">
    <w:name w:val="PointDouble 0"/>
    <w:basedOn w:val="Normaallaad"/>
    <w:pPr>
      <w:tabs>
        <w:tab w:val="left" w:pos="850"/>
      </w:tabs>
      <w:spacing w:line="240" w:lineRule="auto"/>
      <w:ind w:left="1417" w:hanging="1417"/>
      <w:jc w:val="both"/>
    </w:pPr>
    <w:rPr>
      <w:rFonts w:eastAsia="Calibri"/>
      <w:lang w:eastAsia="en-GB"/>
    </w:rPr>
  </w:style>
  <w:style w:type="paragraph" w:customStyle="1" w:styleId="PointDouble1">
    <w:name w:val="PointDouble 1"/>
    <w:basedOn w:val="Normaallaad"/>
    <w:pPr>
      <w:tabs>
        <w:tab w:val="left" w:pos="1417"/>
      </w:tabs>
      <w:spacing w:line="240" w:lineRule="auto"/>
      <w:ind w:left="1984" w:hanging="1134"/>
      <w:jc w:val="both"/>
    </w:pPr>
    <w:rPr>
      <w:rFonts w:eastAsia="Calibri"/>
      <w:lang w:eastAsia="en-GB"/>
    </w:rPr>
  </w:style>
  <w:style w:type="paragraph" w:customStyle="1" w:styleId="PointDouble2">
    <w:name w:val="PointDouble 2"/>
    <w:basedOn w:val="Normaallaad"/>
    <w:pPr>
      <w:tabs>
        <w:tab w:val="left" w:pos="1984"/>
      </w:tabs>
      <w:spacing w:line="240" w:lineRule="auto"/>
      <w:ind w:left="2551" w:hanging="1134"/>
      <w:jc w:val="both"/>
    </w:pPr>
    <w:rPr>
      <w:rFonts w:eastAsia="Calibri"/>
      <w:lang w:eastAsia="en-GB"/>
    </w:rPr>
  </w:style>
  <w:style w:type="paragraph" w:customStyle="1" w:styleId="PointDouble3">
    <w:name w:val="PointDouble 3"/>
    <w:basedOn w:val="Normaallaad"/>
    <w:pPr>
      <w:tabs>
        <w:tab w:val="left" w:pos="2551"/>
      </w:tabs>
      <w:spacing w:line="240" w:lineRule="auto"/>
      <w:ind w:left="3118" w:hanging="1134"/>
      <w:jc w:val="both"/>
    </w:pPr>
    <w:rPr>
      <w:rFonts w:eastAsia="Calibri"/>
      <w:lang w:eastAsia="en-GB"/>
    </w:rPr>
  </w:style>
  <w:style w:type="paragraph" w:customStyle="1" w:styleId="PointDouble4">
    <w:name w:val="PointDouble 4"/>
    <w:basedOn w:val="Normaallaad"/>
    <w:pPr>
      <w:tabs>
        <w:tab w:val="left" w:pos="3118"/>
      </w:tabs>
      <w:spacing w:line="240" w:lineRule="auto"/>
      <w:ind w:left="3685" w:hanging="1134"/>
      <w:jc w:val="both"/>
    </w:pPr>
    <w:rPr>
      <w:rFonts w:eastAsia="Calibri"/>
      <w:lang w:eastAsia="en-GB"/>
    </w:rPr>
  </w:style>
  <w:style w:type="paragraph" w:customStyle="1" w:styleId="PointTriple0">
    <w:name w:val="PointTriple 0"/>
    <w:basedOn w:val="Normaallaad"/>
    <w:pPr>
      <w:tabs>
        <w:tab w:val="left" w:pos="850"/>
        <w:tab w:val="left" w:pos="1417"/>
      </w:tabs>
      <w:spacing w:line="240" w:lineRule="auto"/>
      <w:ind w:left="1984" w:hanging="1984"/>
      <w:jc w:val="both"/>
    </w:pPr>
    <w:rPr>
      <w:rFonts w:eastAsia="Calibri"/>
      <w:lang w:eastAsia="en-GB"/>
    </w:rPr>
  </w:style>
  <w:style w:type="paragraph" w:customStyle="1" w:styleId="PointTriple1">
    <w:name w:val="PointTriple 1"/>
    <w:basedOn w:val="Normaallaad"/>
    <w:pPr>
      <w:tabs>
        <w:tab w:val="left" w:pos="1417"/>
        <w:tab w:val="left" w:pos="1984"/>
      </w:tabs>
      <w:spacing w:line="240" w:lineRule="auto"/>
      <w:ind w:left="2551" w:hanging="1701"/>
      <w:jc w:val="both"/>
    </w:pPr>
    <w:rPr>
      <w:rFonts w:eastAsia="Calibri"/>
      <w:lang w:eastAsia="en-GB"/>
    </w:rPr>
  </w:style>
  <w:style w:type="paragraph" w:customStyle="1" w:styleId="PointTriple2">
    <w:name w:val="PointTriple 2"/>
    <w:basedOn w:val="Normaallaad"/>
    <w:pPr>
      <w:tabs>
        <w:tab w:val="left" w:pos="1984"/>
        <w:tab w:val="left" w:pos="2551"/>
      </w:tabs>
      <w:spacing w:line="240" w:lineRule="auto"/>
      <w:ind w:left="3118" w:hanging="1701"/>
      <w:jc w:val="both"/>
    </w:pPr>
    <w:rPr>
      <w:rFonts w:eastAsia="Calibri"/>
      <w:lang w:eastAsia="en-GB"/>
    </w:rPr>
  </w:style>
  <w:style w:type="paragraph" w:customStyle="1" w:styleId="PointTriple3">
    <w:name w:val="PointTriple 3"/>
    <w:basedOn w:val="Normaallaad"/>
    <w:pPr>
      <w:tabs>
        <w:tab w:val="left" w:pos="2551"/>
        <w:tab w:val="left" w:pos="3118"/>
      </w:tabs>
      <w:spacing w:line="240" w:lineRule="auto"/>
      <w:ind w:left="3685" w:hanging="1701"/>
      <w:jc w:val="both"/>
    </w:pPr>
    <w:rPr>
      <w:rFonts w:eastAsia="Calibri"/>
      <w:lang w:eastAsia="en-GB"/>
    </w:rPr>
  </w:style>
  <w:style w:type="paragraph" w:customStyle="1" w:styleId="PointTriple4">
    <w:name w:val="PointTriple 4"/>
    <w:basedOn w:val="Normaallaad"/>
    <w:pPr>
      <w:tabs>
        <w:tab w:val="left" w:pos="3118"/>
        <w:tab w:val="left" w:pos="3685"/>
      </w:tabs>
      <w:spacing w:line="240" w:lineRule="auto"/>
      <w:ind w:left="4252" w:hanging="1701"/>
      <w:jc w:val="both"/>
    </w:pPr>
    <w:rPr>
      <w:rFonts w:eastAsia="Calibri"/>
      <w:lang w:eastAsia="en-GB"/>
    </w:rPr>
  </w:style>
  <w:style w:type="paragraph" w:customStyle="1" w:styleId="NumPar2">
    <w:name w:val="NumPar 2"/>
    <w:basedOn w:val="Normaallaad"/>
    <w:next w:val="Text1"/>
    <w:pPr>
      <w:tabs>
        <w:tab w:val="num" w:pos="850"/>
      </w:tabs>
      <w:spacing w:line="240" w:lineRule="auto"/>
      <w:ind w:left="850" w:hanging="850"/>
      <w:jc w:val="both"/>
    </w:pPr>
    <w:rPr>
      <w:rFonts w:eastAsia="Calibri"/>
      <w:lang w:eastAsia="en-GB"/>
    </w:rPr>
  </w:style>
  <w:style w:type="paragraph" w:customStyle="1" w:styleId="NumPar3">
    <w:name w:val="NumPar 3"/>
    <w:basedOn w:val="Normaallaad"/>
    <w:next w:val="Text1"/>
    <w:pPr>
      <w:tabs>
        <w:tab w:val="num" w:pos="850"/>
      </w:tabs>
      <w:spacing w:line="240" w:lineRule="auto"/>
      <w:ind w:left="850" w:hanging="850"/>
      <w:jc w:val="both"/>
    </w:pPr>
    <w:rPr>
      <w:rFonts w:eastAsia="Calibri"/>
      <w:lang w:eastAsia="en-GB"/>
    </w:rPr>
  </w:style>
  <w:style w:type="paragraph" w:customStyle="1" w:styleId="NumPar4">
    <w:name w:val="NumPar 4"/>
    <w:basedOn w:val="Normaallaad"/>
    <w:next w:val="Text1"/>
    <w:pPr>
      <w:tabs>
        <w:tab w:val="num" w:pos="850"/>
      </w:tabs>
      <w:spacing w:line="240" w:lineRule="auto"/>
      <w:ind w:left="850" w:hanging="850"/>
      <w:jc w:val="both"/>
    </w:pPr>
    <w:rPr>
      <w:rFonts w:eastAsia="Calibri"/>
      <w:lang w:eastAsia="en-GB"/>
    </w:rPr>
  </w:style>
  <w:style w:type="paragraph" w:customStyle="1" w:styleId="ManualNumPar1">
    <w:name w:val="Manual NumPar 1"/>
    <w:basedOn w:val="Normaallaad"/>
    <w:next w:val="Text1"/>
    <w:pPr>
      <w:spacing w:line="240" w:lineRule="auto"/>
      <w:ind w:left="850" w:hanging="850"/>
      <w:jc w:val="both"/>
    </w:pPr>
    <w:rPr>
      <w:rFonts w:eastAsia="Calibri"/>
      <w:lang w:eastAsia="en-GB"/>
    </w:rPr>
  </w:style>
  <w:style w:type="paragraph" w:customStyle="1" w:styleId="ManualNumPar2">
    <w:name w:val="Manual NumPar 2"/>
    <w:basedOn w:val="Normaallaad"/>
    <w:next w:val="Text1"/>
    <w:pPr>
      <w:spacing w:line="240" w:lineRule="auto"/>
      <w:ind w:left="850" w:hanging="850"/>
      <w:jc w:val="both"/>
    </w:pPr>
    <w:rPr>
      <w:rFonts w:eastAsia="Calibri"/>
      <w:lang w:eastAsia="en-GB"/>
    </w:rPr>
  </w:style>
  <w:style w:type="paragraph" w:customStyle="1" w:styleId="ManualNumPar3">
    <w:name w:val="Manual NumPar 3"/>
    <w:basedOn w:val="Normaallaad"/>
    <w:next w:val="Text1"/>
    <w:pPr>
      <w:spacing w:line="240" w:lineRule="auto"/>
      <w:ind w:left="850" w:hanging="850"/>
      <w:jc w:val="both"/>
    </w:pPr>
    <w:rPr>
      <w:rFonts w:eastAsia="Calibri"/>
      <w:lang w:eastAsia="en-GB"/>
    </w:rPr>
  </w:style>
  <w:style w:type="paragraph" w:customStyle="1" w:styleId="ManualNumPar4">
    <w:name w:val="Manual NumPar 4"/>
    <w:basedOn w:val="Normaallaad"/>
    <w:next w:val="Text1"/>
    <w:pPr>
      <w:spacing w:line="240" w:lineRule="auto"/>
      <w:ind w:left="850" w:hanging="850"/>
      <w:jc w:val="both"/>
    </w:pPr>
    <w:rPr>
      <w:rFonts w:eastAsia="Calibri"/>
      <w:lang w:eastAsia="en-GB"/>
    </w:rPr>
  </w:style>
  <w:style w:type="paragraph" w:customStyle="1" w:styleId="QuotedNumPar">
    <w:name w:val="Quoted NumPar"/>
    <w:basedOn w:val="Normaallaad"/>
    <w:pPr>
      <w:spacing w:line="240" w:lineRule="auto"/>
      <w:ind w:left="1417" w:hanging="567"/>
      <w:jc w:val="both"/>
    </w:pPr>
    <w:rPr>
      <w:rFonts w:eastAsia="Calibri"/>
      <w:lang w:eastAsia="en-GB"/>
    </w:rPr>
  </w:style>
  <w:style w:type="paragraph" w:customStyle="1" w:styleId="ManualHeading1">
    <w:name w:val="Manual Heading 1"/>
    <w:basedOn w:val="Normaallaad"/>
    <w:next w:val="Text1"/>
    <w:pPr>
      <w:keepNext/>
      <w:tabs>
        <w:tab w:val="left" w:pos="850"/>
      </w:tabs>
      <w:spacing w:before="360" w:line="240" w:lineRule="auto"/>
      <w:ind w:left="850" w:hanging="850"/>
      <w:jc w:val="both"/>
      <w:outlineLvl w:val="0"/>
    </w:pPr>
    <w:rPr>
      <w:rFonts w:eastAsia="Calibri"/>
      <w:b/>
      <w:smallCaps/>
      <w:lang w:eastAsia="en-GB"/>
    </w:rPr>
  </w:style>
  <w:style w:type="paragraph" w:customStyle="1" w:styleId="ManualHeading2">
    <w:name w:val="Manual Heading 2"/>
    <w:basedOn w:val="Normaallaad"/>
    <w:next w:val="Text1"/>
    <w:pPr>
      <w:keepNext/>
      <w:tabs>
        <w:tab w:val="left" w:pos="850"/>
      </w:tabs>
      <w:spacing w:line="240" w:lineRule="auto"/>
      <w:ind w:left="850" w:hanging="850"/>
      <w:jc w:val="both"/>
      <w:outlineLvl w:val="1"/>
    </w:pPr>
    <w:rPr>
      <w:rFonts w:eastAsia="Calibri"/>
      <w:b/>
      <w:lang w:eastAsia="en-GB"/>
    </w:rPr>
  </w:style>
  <w:style w:type="paragraph" w:customStyle="1" w:styleId="ManualHeading3">
    <w:name w:val="Manual Heading 3"/>
    <w:basedOn w:val="Normaallaad"/>
    <w:next w:val="Text1"/>
    <w:pPr>
      <w:keepNext/>
      <w:tabs>
        <w:tab w:val="left" w:pos="850"/>
      </w:tabs>
      <w:spacing w:line="240" w:lineRule="auto"/>
      <w:ind w:left="850" w:hanging="850"/>
      <w:jc w:val="both"/>
      <w:outlineLvl w:val="2"/>
    </w:pPr>
    <w:rPr>
      <w:rFonts w:eastAsia="Calibri"/>
      <w:i/>
      <w:lang w:eastAsia="en-GB"/>
    </w:rPr>
  </w:style>
  <w:style w:type="paragraph" w:customStyle="1" w:styleId="ChapterTitle">
    <w:name w:val="ChapterTitle"/>
    <w:basedOn w:val="Normaallaad"/>
    <w:next w:val="Normaallaad"/>
    <w:pPr>
      <w:keepNext/>
      <w:spacing w:after="360" w:line="240" w:lineRule="auto"/>
      <w:jc w:val="center"/>
    </w:pPr>
    <w:rPr>
      <w:rFonts w:eastAsia="Calibri"/>
      <w:b/>
      <w:sz w:val="32"/>
      <w:lang w:eastAsia="en-GB"/>
    </w:rPr>
  </w:style>
  <w:style w:type="paragraph" w:customStyle="1" w:styleId="PartTitle">
    <w:name w:val="PartTitle"/>
    <w:basedOn w:val="Normaallaad"/>
    <w:next w:val="ChapterTitle"/>
    <w:pPr>
      <w:keepNext/>
      <w:pageBreakBefore/>
      <w:spacing w:after="360" w:line="240" w:lineRule="auto"/>
      <w:jc w:val="center"/>
    </w:pPr>
    <w:rPr>
      <w:rFonts w:eastAsia="Calibri"/>
      <w:b/>
      <w:sz w:val="36"/>
      <w:lang w:eastAsia="en-GB"/>
    </w:rPr>
  </w:style>
  <w:style w:type="paragraph" w:customStyle="1" w:styleId="SectionTitle">
    <w:name w:val="SectionTitle"/>
    <w:basedOn w:val="Normaallaad"/>
    <w:next w:val="Pealkiri1"/>
    <w:pPr>
      <w:keepNext/>
      <w:spacing w:after="360" w:line="240" w:lineRule="auto"/>
      <w:jc w:val="center"/>
    </w:pPr>
    <w:rPr>
      <w:rFonts w:eastAsia="Calibri"/>
      <w:b/>
      <w:smallCaps/>
      <w:sz w:val="28"/>
      <w:lang w:eastAsia="en-GB"/>
    </w:rPr>
  </w:style>
  <w:style w:type="paragraph" w:customStyle="1" w:styleId="TableTitle">
    <w:name w:val="Table Title"/>
    <w:basedOn w:val="Normaallaad"/>
    <w:next w:val="Normaallaad"/>
    <w:pPr>
      <w:spacing w:line="240" w:lineRule="auto"/>
      <w:jc w:val="center"/>
    </w:pPr>
    <w:rPr>
      <w:rFonts w:eastAsia="Calibri"/>
      <w:b/>
      <w:lang w:eastAsia="en-GB"/>
    </w:rPr>
  </w:style>
  <w:style w:type="character" w:customStyle="1" w:styleId="Marker2">
    <w:name w:val="Marker2"/>
    <w:rPr>
      <w:color w:val="FF0000"/>
      <w:shd w:val="clear" w:color="auto" w:fill="auto"/>
    </w:rPr>
  </w:style>
  <w:style w:type="paragraph" w:customStyle="1" w:styleId="Point2letter">
    <w:name w:val="Point 2 (letter)"/>
    <w:basedOn w:val="Normaallaad"/>
    <w:pPr>
      <w:tabs>
        <w:tab w:val="num" w:pos="1984"/>
      </w:tabs>
      <w:spacing w:line="240" w:lineRule="auto"/>
      <w:ind w:left="1984" w:hanging="567"/>
      <w:jc w:val="both"/>
    </w:pPr>
    <w:rPr>
      <w:rFonts w:eastAsia="Calibri"/>
      <w:lang w:eastAsia="en-GB"/>
    </w:rPr>
  </w:style>
  <w:style w:type="paragraph" w:customStyle="1" w:styleId="Bullet0">
    <w:name w:val="Bullet 0"/>
    <w:basedOn w:val="Normaallaad"/>
    <w:pPr>
      <w:numPr>
        <w:numId w:val="45"/>
      </w:numPr>
      <w:spacing w:line="240" w:lineRule="auto"/>
      <w:jc w:val="both"/>
    </w:pPr>
    <w:rPr>
      <w:rFonts w:eastAsia="Calibri"/>
      <w:lang w:eastAsia="en-GB"/>
    </w:rPr>
  </w:style>
  <w:style w:type="paragraph" w:customStyle="1" w:styleId="Annexetitreexpos">
    <w:name w:val="Annexe titre (exposé)"/>
    <w:basedOn w:val="Normaallaad"/>
    <w:next w:val="Normaallaad"/>
    <w:pPr>
      <w:spacing w:line="240" w:lineRule="auto"/>
      <w:jc w:val="center"/>
    </w:pPr>
    <w:rPr>
      <w:rFonts w:eastAsia="Calibri"/>
      <w:b/>
      <w:u w:val="single"/>
      <w:lang w:eastAsia="en-GB"/>
    </w:rPr>
  </w:style>
  <w:style w:type="paragraph" w:customStyle="1" w:styleId="Annexetitrefichefinancire">
    <w:name w:val="Annexe titre (fiche financière)"/>
    <w:basedOn w:val="Normaallaad"/>
    <w:next w:val="Normaallaad"/>
    <w:pPr>
      <w:spacing w:line="240" w:lineRule="auto"/>
      <w:jc w:val="center"/>
    </w:pPr>
    <w:rPr>
      <w:rFonts w:eastAsia="Calibri"/>
      <w:b/>
      <w:u w:val="single"/>
      <w:lang w:eastAsia="en-GB"/>
    </w:rPr>
  </w:style>
  <w:style w:type="paragraph" w:customStyle="1" w:styleId="Applicationdirecte">
    <w:name w:val="Application directe"/>
    <w:basedOn w:val="Normaallaad"/>
    <w:next w:val="Fait"/>
    <w:pPr>
      <w:spacing w:before="480" w:line="240" w:lineRule="auto"/>
      <w:jc w:val="both"/>
    </w:pPr>
    <w:rPr>
      <w:rFonts w:eastAsia="Calibri"/>
      <w:lang w:eastAsia="en-GB"/>
    </w:rPr>
  </w:style>
  <w:style w:type="paragraph" w:customStyle="1" w:styleId="Fait">
    <w:name w:val="Fait à"/>
    <w:basedOn w:val="Normaallaad"/>
    <w:next w:val="Institutionquisigne"/>
    <w:pPr>
      <w:keepNext/>
      <w:spacing w:after="0" w:line="240" w:lineRule="auto"/>
      <w:jc w:val="both"/>
    </w:pPr>
    <w:rPr>
      <w:rFonts w:eastAsia="Calibri"/>
      <w:lang w:eastAsia="en-GB"/>
    </w:rPr>
  </w:style>
  <w:style w:type="paragraph" w:customStyle="1" w:styleId="Institutionquisigne">
    <w:name w:val="Institution qui signe"/>
    <w:basedOn w:val="Normaallaad"/>
    <w:next w:val="Personnequisigne"/>
    <w:pPr>
      <w:keepNext/>
      <w:tabs>
        <w:tab w:val="left" w:pos="4252"/>
      </w:tabs>
      <w:spacing w:before="720" w:after="0" w:line="240" w:lineRule="auto"/>
      <w:jc w:val="both"/>
    </w:pPr>
    <w:rPr>
      <w:rFonts w:eastAsia="Calibri"/>
      <w:i/>
      <w:lang w:eastAsia="en-GB"/>
    </w:rPr>
  </w:style>
  <w:style w:type="paragraph" w:customStyle="1" w:styleId="Personnequisigne">
    <w:name w:val="Personne qui signe"/>
    <w:basedOn w:val="Normaallaad"/>
    <w:next w:val="Institutionquisigne"/>
    <w:pPr>
      <w:tabs>
        <w:tab w:val="left" w:pos="4252"/>
      </w:tabs>
      <w:spacing w:before="0" w:after="0" w:line="240" w:lineRule="auto"/>
    </w:pPr>
    <w:rPr>
      <w:rFonts w:eastAsia="Calibri"/>
      <w:i/>
      <w:lang w:eastAsia="en-GB"/>
    </w:rPr>
  </w:style>
  <w:style w:type="paragraph" w:customStyle="1" w:styleId="Avertissementtitre">
    <w:name w:val="Avertissement titre"/>
    <w:basedOn w:val="Normaallaad"/>
    <w:next w:val="Normaallaad"/>
    <w:pPr>
      <w:keepNext/>
      <w:spacing w:before="480" w:line="240" w:lineRule="auto"/>
      <w:jc w:val="both"/>
    </w:pPr>
    <w:rPr>
      <w:rFonts w:eastAsia="Calibri"/>
      <w:u w:val="single"/>
      <w:lang w:eastAsia="en-GB"/>
    </w:rPr>
  </w:style>
  <w:style w:type="paragraph" w:customStyle="1" w:styleId="Confidence">
    <w:name w:val="Confidence"/>
    <w:basedOn w:val="Normaallaad"/>
    <w:next w:val="Normaallaad"/>
    <w:pPr>
      <w:spacing w:before="360" w:line="240" w:lineRule="auto"/>
      <w:jc w:val="center"/>
    </w:pPr>
    <w:rPr>
      <w:rFonts w:eastAsia="Calibri"/>
      <w:lang w:eastAsia="en-GB"/>
    </w:rPr>
  </w:style>
  <w:style w:type="paragraph" w:customStyle="1" w:styleId="Confidentialit">
    <w:name w:val="Confidentialité"/>
    <w:basedOn w:val="Normaallaad"/>
    <w:next w:val="TypedudocumentPagedecouverture"/>
    <w:pPr>
      <w:spacing w:before="240" w:after="240" w:line="240" w:lineRule="auto"/>
      <w:ind w:left="5103"/>
    </w:pPr>
    <w:rPr>
      <w:rFonts w:eastAsia="Calibri"/>
      <w:i/>
      <w:sz w:val="32"/>
      <w:lang w:eastAsia="en-GB"/>
    </w:rPr>
  </w:style>
  <w:style w:type="paragraph" w:customStyle="1" w:styleId="TypedudocumentPagedecouverture">
    <w:name w:val="Type du document (Page de couverture)"/>
    <w:basedOn w:val="Typedudocument"/>
    <w:next w:val="TitreobjetPagedecouverture"/>
  </w:style>
  <w:style w:type="paragraph" w:customStyle="1" w:styleId="Typedudocument">
    <w:name w:val="Type du document"/>
    <w:basedOn w:val="Normaallaad"/>
    <w:next w:val="Titreobjet"/>
    <w:pPr>
      <w:spacing w:before="360" w:after="180" w:line="240" w:lineRule="auto"/>
      <w:jc w:val="center"/>
    </w:pPr>
    <w:rPr>
      <w:rFonts w:eastAsia="Calibri"/>
      <w:b/>
      <w:lang w:eastAsia="en-GB"/>
    </w:rPr>
  </w:style>
  <w:style w:type="paragraph" w:customStyle="1" w:styleId="Titreobjet">
    <w:name w:val="Titre objet"/>
    <w:basedOn w:val="Normaallaad"/>
    <w:next w:val="Sous-titreobjet"/>
    <w:pPr>
      <w:spacing w:before="180" w:after="180" w:line="240" w:lineRule="auto"/>
      <w:jc w:val="center"/>
    </w:pPr>
    <w:rPr>
      <w:rFonts w:eastAsia="Calibri"/>
      <w:b/>
      <w:lang w:eastAsia="en-GB"/>
    </w:rPr>
  </w:style>
  <w:style w:type="paragraph" w:customStyle="1" w:styleId="Sous-titreobjet">
    <w:name w:val="Sous-titre objet"/>
    <w:basedOn w:val="Normaallaad"/>
    <w:pPr>
      <w:spacing w:before="0" w:after="0" w:line="240" w:lineRule="auto"/>
      <w:jc w:val="center"/>
    </w:pPr>
    <w:rPr>
      <w:rFonts w:eastAsia="Calibri"/>
      <w:b/>
      <w:lang w:eastAsia="en-GB"/>
    </w:rPr>
  </w:style>
  <w:style w:type="paragraph" w:customStyle="1" w:styleId="TitreobjetPagedecouverture">
    <w:name w:val="Titre objet (Page de couverture)"/>
    <w:basedOn w:val="Titreobjet"/>
    <w:next w:val="Sous-titreobjetPagedecouverture"/>
  </w:style>
  <w:style w:type="paragraph" w:customStyle="1" w:styleId="Sous-titreobjetPagedecouverture">
    <w:name w:val="Sous-titre objet (Page de couverture)"/>
    <w:basedOn w:val="Sous-titreobjet"/>
  </w:style>
  <w:style w:type="paragraph" w:customStyle="1" w:styleId="Considrant">
    <w:name w:val="Considérant"/>
    <w:basedOn w:val="Normaallaad"/>
    <w:pPr>
      <w:numPr>
        <w:numId w:val="51"/>
      </w:numPr>
      <w:spacing w:line="240" w:lineRule="auto"/>
      <w:jc w:val="both"/>
    </w:pPr>
    <w:rPr>
      <w:rFonts w:eastAsia="Calibri"/>
      <w:lang w:eastAsia="en-GB"/>
    </w:rPr>
  </w:style>
  <w:style w:type="paragraph" w:customStyle="1" w:styleId="Corrigendum">
    <w:name w:val="Corrigendum"/>
    <w:basedOn w:val="Normaallaad"/>
    <w:next w:val="Normaallaad"/>
    <w:pPr>
      <w:spacing w:before="0" w:after="240" w:line="240" w:lineRule="auto"/>
    </w:pPr>
    <w:rPr>
      <w:rFonts w:eastAsia="Calibri"/>
      <w:lang w:eastAsia="en-GB"/>
    </w:rPr>
  </w:style>
  <w:style w:type="paragraph" w:customStyle="1" w:styleId="Datedadoption">
    <w:name w:val="Date d'adoption"/>
    <w:basedOn w:val="Normaallaad"/>
    <w:next w:val="Titreobjet"/>
    <w:pPr>
      <w:spacing w:before="360" w:after="0" w:line="240" w:lineRule="auto"/>
      <w:jc w:val="center"/>
    </w:pPr>
    <w:rPr>
      <w:rFonts w:eastAsia="Calibri"/>
      <w:b/>
      <w:lang w:eastAsia="en-GB"/>
    </w:rPr>
  </w:style>
  <w:style w:type="paragraph" w:customStyle="1" w:styleId="Emission">
    <w:name w:val="Emission"/>
    <w:basedOn w:val="Normaallaad"/>
    <w:next w:val="Rfrenceinstitutionnelle"/>
    <w:pPr>
      <w:spacing w:before="0" w:after="0" w:line="240" w:lineRule="auto"/>
      <w:ind w:left="5103"/>
    </w:pPr>
    <w:rPr>
      <w:rFonts w:eastAsia="Calibri"/>
      <w:lang w:eastAsia="en-GB"/>
    </w:rPr>
  </w:style>
  <w:style w:type="paragraph" w:customStyle="1" w:styleId="Rfrenceinstitutionnelle">
    <w:name w:val="Référence institutionnelle"/>
    <w:basedOn w:val="Normaallaad"/>
    <w:next w:val="Confidentialit"/>
    <w:pPr>
      <w:spacing w:before="0" w:after="240" w:line="240" w:lineRule="auto"/>
      <w:ind w:left="5103"/>
    </w:pPr>
    <w:rPr>
      <w:rFonts w:eastAsia="Calibri"/>
      <w:lang w:eastAsia="en-GB"/>
    </w:rPr>
  </w:style>
  <w:style w:type="paragraph" w:customStyle="1" w:styleId="Exposdesmotifstitre">
    <w:name w:val="Exposé des motifs titre"/>
    <w:basedOn w:val="Normaallaad"/>
    <w:next w:val="Normaallaad"/>
    <w:pPr>
      <w:spacing w:line="240" w:lineRule="auto"/>
      <w:jc w:val="center"/>
    </w:pPr>
    <w:rPr>
      <w:rFonts w:eastAsia="Calibri"/>
      <w:b/>
      <w:u w:val="single"/>
      <w:lang w:eastAsia="en-GB"/>
    </w:rPr>
  </w:style>
  <w:style w:type="paragraph" w:customStyle="1" w:styleId="Formuledadoption">
    <w:name w:val="Formule d'adoption"/>
    <w:basedOn w:val="Normaallaad"/>
    <w:next w:val="Titrearticle"/>
    <w:pPr>
      <w:keepNext/>
      <w:spacing w:line="240" w:lineRule="auto"/>
      <w:jc w:val="both"/>
    </w:pPr>
    <w:rPr>
      <w:rFonts w:eastAsia="Calibri"/>
      <w:lang w:eastAsia="en-GB"/>
    </w:rPr>
  </w:style>
  <w:style w:type="paragraph" w:customStyle="1" w:styleId="Titrearticle">
    <w:name w:val="Titre article"/>
    <w:basedOn w:val="Normaallaad"/>
    <w:next w:val="Normaallaad"/>
    <w:pPr>
      <w:keepNext/>
      <w:spacing w:before="360" w:line="240" w:lineRule="auto"/>
      <w:jc w:val="center"/>
    </w:pPr>
    <w:rPr>
      <w:rFonts w:eastAsia="Calibri"/>
      <w:i/>
      <w:lang w:eastAsia="en-GB"/>
    </w:rPr>
  </w:style>
  <w:style w:type="paragraph" w:customStyle="1" w:styleId="Institutionquiagit">
    <w:name w:val="Institution qui agit"/>
    <w:basedOn w:val="Normaallaad"/>
    <w:next w:val="Normaallaad"/>
    <w:pPr>
      <w:keepNext/>
      <w:spacing w:before="600" w:line="240" w:lineRule="auto"/>
      <w:jc w:val="both"/>
    </w:pPr>
    <w:rPr>
      <w:rFonts w:eastAsia="Calibri"/>
      <w:lang w:eastAsia="en-GB"/>
    </w:rPr>
  </w:style>
  <w:style w:type="paragraph" w:customStyle="1" w:styleId="Langue">
    <w:name w:val="Langue"/>
    <w:basedOn w:val="Normaallaad"/>
    <w:next w:val="Rfrenceinterne"/>
    <w:pPr>
      <w:framePr w:wrap="around" w:vAnchor="page" w:hAnchor="text" w:xAlign="center" w:y="14741"/>
      <w:spacing w:before="0" w:after="600" w:line="240" w:lineRule="auto"/>
      <w:jc w:val="center"/>
    </w:pPr>
    <w:rPr>
      <w:rFonts w:eastAsia="Calibri"/>
      <w:b/>
      <w:caps/>
      <w:lang w:eastAsia="en-GB"/>
    </w:rPr>
  </w:style>
  <w:style w:type="paragraph" w:customStyle="1" w:styleId="Rfrenceinterne">
    <w:name w:val="Référence interne"/>
    <w:basedOn w:val="Normaallaad"/>
    <w:next w:val="Rfrenceinterinstitutionnelle"/>
    <w:pPr>
      <w:spacing w:before="0" w:after="0" w:line="240" w:lineRule="auto"/>
      <w:ind w:left="5103"/>
    </w:pPr>
    <w:rPr>
      <w:rFonts w:eastAsia="Calibri"/>
      <w:lang w:eastAsia="en-GB"/>
    </w:rPr>
  </w:style>
  <w:style w:type="paragraph" w:customStyle="1" w:styleId="Rfrenceinterinstitutionnelle">
    <w:name w:val="Référence interinstitutionnelle"/>
    <w:basedOn w:val="Normaallaad"/>
    <w:next w:val="Statut"/>
    <w:pPr>
      <w:spacing w:before="0" w:after="0" w:line="240" w:lineRule="auto"/>
      <w:ind w:left="5103"/>
    </w:pPr>
    <w:rPr>
      <w:rFonts w:eastAsia="Calibri"/>
      <w:lang w:eastAsia="en-GB"/>
    </w:rPr>
  </w:style>
  <w:style w:type="paragraph" w:customStyle="1" w:styleId="Statut">
    <w:name w:val="Statut"/>
    <w:basedOn w:val="Normaallaad"/>
    <w:next w:val="Typedudocument"/>
    <w:pPr>
      <w:spacing w:before="360" w:after="0" w:line="240" w:lineRule="auto"/>
      <w:jc w:val="center"/>
    </w:pPr>
    <w:rPr>
      <w:rFonts w:eastAsia="Calibri"/>
      <w:lang w:eastAsia="en-GB"/>
    </w:rPr>
  </w:style>
  <w:style w:type="paragraph" w:customStyle="1" w:styleId="ManualConsidrant">
    <w:name w:val="Manual Considérant"/>
    <w:basedOn w:val="Normaallaad"/>
    <w:pPr>
      <w:spacing w:line="240" w:lineRule="auto"/>
      <w:ind w:left="709" w:hanging="709"/>
      <w:jc w:val="both"/>
    </w:pPr>
    <w:rPr>
      <w:rFonts w:eastAsia="Calibri"/>
      <w:lang w:eastAsia="en-GB"/>
    </w:rPr>
  </w:style>
  <w:style w:type="paragraph" w:customStyle="1" w:styleId="Nomdelinstitution">
    <w:name w:val="Nom de l'institution"/>
    <w:basedOn w:val="Normaallaad"/>
    <w:next w:val="Emission"/>
    <w:pPr>
      <w:spacing w:before="0" w:after="0" w:line="240" w:lineRule="auto"/>
    </w:pPr>
    <w:rPr>
      <w:rFonts w:ascii="Arial" w:eastAsia="Calibri" w:hAnsi="Arial" w:cs="Arial"/>
      <w:lang w:eastAsia="en-GB"/>
    </w:rPr>
  </w:style>
  <w:style w:type="character" w:customStyle="1" w:styleId="Added">
    <w:name w:val="Added"/>
    <w:rPr>
      <w:b/>
      <w:u w:val="single"/>
      <w:shd w:val="clear" w:color="auto" w:fill="auto"/>
    </w:rPr>
  </w:style>
  <w:style w:type="character" w:customStyle="1" w:styleId="Deleted">
    <w:name w:val="Deleted"/>
    <w:rPr>
      <w:strike/>
      <w:shd w:val="clear" w:color="auto" w:fill="auto"/>
    </w:rPr>
  </w:style>
  <w:style w:type="paragraph" w:customStyle="1" w:styleId="Address">
    <w:name w:val="Address"/>
    <w:basedOn w:val="Normaallaad"/>
    <w:next w:val="Normaallaad"/>
    <w:pPr>
      <w:keepLines/>
      <w:ind w:left="3402"/>
    </w:pPr>
    <w:rPr>
      <w:rFonts w:eastAsia="Calibri"/>
      <w:lang w:eastAsia="en-GB"/>
    </w:rPr>
  </w:style>
  <w:style w:type="paragraph" w:customStyle="1" w:styleId="Objetexterne">
    <w:name w:val="Objet externe"/>
    <w:basedOn w:val="Normaallaad"/>
    <w:next w:val="Normaallaad"/>
    <w:pPr>
      <w:spacing w:line="240" w:lineRule="auto"/>
      <w:jc w:val="both"/>
    </w:pPr>
    <w:rPr>
      <w:rFonts w:eastAsia="Calibri"/>
      <w:i/>
      <w:caps/>
      <w:lang w:eastAsia="en-GB"/>
    </w:rPr>
  </w:style>
  <w:style w:type="paragraph" w:customStyle="1" w:styleId="Supertitre">
    <w:name w:val="Supertitre"/>
    <w:basedOn w:val="Normaallaad"/>
    <w:next w:val="Normaallaad"/>
    <w:pPr>
      <w:spacing w:before="0" w:after="600" w:line="240" w:lineRule="auto"/>
      <w:jc w:val="center"/>
    </w:pPr>
    <w:rPr>
      <w:rFonts w:eastAsia="Calibri"/>
      <w:b/>
      <w:lang w:eastAsia="en-GB"/>
    </w:rPr>
  </w:style>
  <w:style w:type="paragraph" w:customStyle="1" w:styleId="Languesfaisantfoi">
    <w:name w:val="Langues faisant foi"/>
    <w:basedOn w:val="Normaallaad"/>
    <w:next w:val="Normaallaad"/>
    <w:pPr>
      <w:spacing w:before="360" w:after="0" w:line="240" w:lineRule="auto"/>
      <w:jc w:val="center"/>
    </w:pPr>
    <w:rPr>
      <w:rFonts w:eastAsia="Calibri"/>
      <w:lang w:eastAsia="en-GB"/>
    </w:rPr>
  </w:style>
  <w:style w:type="paragraph" w:customStyle="1" w:styleId="Rfrencecroise">
    <w:name w:val="Référence croisée"/>
    <w:basedOn w:val="Normaallaad"/>
    <w:pPr>
      <w:spacing w:before="0" w:after="0" w:line="240" w:lineRule="auto"/>
      <w:jc w:val="center"/>
    </w:pPr>
    <w:rPr>
      <w:rFonts w:eastAsia="Calibri"/>
      <w:lang w:eastAsia="en-GB"/>
    </w:rPr>
  </w:style>
  <w:style w:type="paragraph" w:customStyle="1" w:styleId="Fichefinanciretitre">
    <w:name w:val="Fiche financière titre"/>
    <w:basedOn w:val="Normaallaad"/>
    <w:next w:val="Normaallaad"/>
    <w:pPr>
      <w:spacing w:line="240" w:lineRule="auto"/>
      <w:jc w:val="center"/>
    </w:pPr>
    <w:rPr>
      <w:rFonts w:eastAsia="Calibri"/>
      <w:b/>
      <w:u w:val="single"/>
      <w:lang w:eastAsia="en-GB"/>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Volume">
    <w:name w:val="Volume"/>
    <w:basedOn w:val="Normaallaad"/>
    <w:next w:val="Confidentialit"/>
    <w:pPr>
      <w:spacing w:before="0" w:after="240" w:line="240" w:lineRule="auto"/>
      <w:ind w:left="5103"/>
    </w:pPr>
    <w:rPr>
      <w:rFonts w:eastAsia="Calibri"/>
      <w:lang w:eastAsia="en-GB"/>
    </w:rPr>
  </w:style>
  <w:style w:type="paragraph" w:customStyle="1" w:styleId="IntrtEEE">
    <w:name w:val="Intérêt EEE"/>
    <w:basedOn w:val="Languesfaisantfoi"/>
    <w:next w:val="Normaallaad"/>
    <w:pPr>
      <w:spacing w:after="240"/>
    </w:pPr>
  </w:style>
  <w:style w:type="paragraph" w:customStyle="1" w:styleId="Accompagnant">
    <w:name w:val="Accompagnant"/>
    <w:basedOn w:val="Normaallaad"/>
    <w:next w:val="Typeacteprincipal"/>
    <w:pPr>
      <w:spacing w:before="180" w:after="240" w:line="240" w:lineRule="auto"/>
      <w:jc w:val="center"/>
    </w:pPr>
    <w:rPr>
      <w:rFonts w:eastAsia="Calibri"/>
      <w:b/>
      <w:lang w:eastAsia="en-GB"/>
    </w:rPr>
  </w:style>
  <w:style w:type="paragraph" w:customStyle="1" w:styleId="Typeacteprincipal">
    <w:name w:val="Type acte principal"/>
    <w:basedOn w:val="Normaallaad"/>
    <w:next w:val="Objetacteprincipal"/>
    <w:pPr>
      <w:spacing w:before="0" w:after="240" w:line="240" w:lineRule="auto"/>
      <w:jc w:val="center"/>
    </w:pPr>
    <w:rPr>
      <w:rFonts w:eastAsia="Calibri"/>
      <w:b/>
      <w:lang w:eastAsia="en-GB"/>
    </w:rPr>
  </w:style>
  <w:style w:type="paragraph" w:customStyle="1" w:styleId="Objetacteprincipal">
    <w:name w:val="Objet acte principal"/>
    <w:basedOn w:val="Normaallaad"/>
    <w:next w:val="Titrearticle"/>
    <w:pPr>
      <w:spacing w:before="0" w:after="360" w:line="240" w:lineRule="auto"/>
      <w:jc w:val="center"/>
    </w:pPr>
    <w:rPr>
      <w:rFonts w:eastAsia="Calibri"/>
      <w:b/>
      <w:lang w:eastAsia="en-G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allaad"/>
    <w:next w:val="Normaallaad"/>
    <w:pPr>
      <w:spacing w:before="360" w:after="0" w:line="240" w:lineRule="auto"/>
      <w:jc w:val="center"/>
    </w:pPr>
    <w:rPr>
      <w:rFonts w:eastAsia="Calibri"/>
      <w:lang w:eastAsia="en-GB"/>
    </w:rPr>
  </w:style>
  <w:style w:type="paragraph" w:styleId="Tsitaat">
    <w:name w:val="Quote"/>
    <w:basedOn w:val="Normaallaad"/>
    <w:next w:val="Normaallaad"/>
    <w:link w:val="TsitaatMrk"/>
    <w:uiPriority w:val="29"/>
    <w:qFormat/>
    <w:pPr>
      <w:spacing w:before="0" w:after="240" w:line="240" w:lineRule="auto"/>
      <w:jc w:val="both"/>
    </w:pPr>
    <w:rPr>
      <w:rFonts w:eastAsia="Times New Roman"/>
      <w:i/>
      <w:iCs/>
      <w:color w:val="000000"/>
      <w:szCs w:val="20"/>
      <w:lang w:eastAsia="en-GB"/>
    </w:rPr>
  </w:style>
  <w:style w:type="character" w:customStyle="1" w:styleId="TsitaatMrk">
    <w:name w:val="Tsitaat Märk"/>
    <w:basedOn w:val="Liguvaikefont"/>
    <w:link w:val="Tsitaat"/>
    <w:uiPriority w:val="29"/>
    <w:rPr>
      <w:rFonts w:ascii="Times New Roman" w:eastAsia="Times New Roman" w:hAnsi="Times New Roman" w:cs="Times New Roman"/>
      <w:i/>
      <w:iCs/>
      <w:color w:val="000000"/>
      <w:sz w:val="24"/>
      <w:szCs w:val="20"/>
      <w:lang w:val="en-GB" w:eastAsia="en-GB"/>
    </w:rPr>
  </w:style>
  <w:style w:type="paragraph" w:customStyle="1" w:styleId="Declassification">
    <w:name w:val="Declassification"/>
    <w:basedOn w:val="Normaallaad"/>
    <w:next w:val="Normaallaad"/>
    <w:pPr>
      <w:spacing w:before="0" w:after="0" w:line="240" w:lineRule="auto"/>
      <w:jc w:val="both"/>
    </w:pPr>
  </w:style>
  <w:style w:type="paragraph" w:customStyle="1" w:styleId="ZCom">
    <w:name w:val="Z_Com"/>
    <w:basedOn w:val="Normaallaad"/>
    <w:next w:val="ZDGName"/>
    <w:uiPriority w:val="99"/>
    <w:pPr>
      <w:widowControl w:val="0"/>
      <w:spacing w:before="0" w:after="0" w:line="240" w:lineRule="auto"/>
      <w:ind w:right="85"/>
      <w:jc w:val="both"/>
    </w:pPr>
    <w:rPr>
      <w:rFonts w:ascii="Arial" w:eastAsia="Times New Roman" w:hAnsi="Arial" w:cs="Arial"/>
      <w:szCs w:val="24"/>
      <w:lang w:eastAsia="en-GB"/>
    </w:rPr>
  </w:style>
  <w:style w:type="paragraph" w:customStyle="1" w:styleId="ZDGName">
    <w:name w:val="Z_DGName"/>
    <w:basedOn w:val="Normaallaad"/>
    <w:pPr>
      <w:widowControl w:val="0"/>
      <w:spacing w:before="0" w:after="0" w:line="240" w:lineRule="auto"/>
      <w:ind w:right="85"/>
    </w:pPr>
    <w:rPr>
      <w:rFonts w:ascii="Arial" w:eastAsia="Times New Roman" w:hAnsi="Arial" w:cs="Arial"/>
      <w:sz w:val="16"/>
      <w:szCs w:val="16"/>
      <w:lang w:eastAsia="en-GB"/>
    </w:rPr>
  </w:style>
  <w:style w:type="table" w:customStyle="1" w:styleId="TableGrid1">
    <w:name w:val="Table Grid1"/>
    <w:basedOn w:val="Normaaltabel"/>
    <w:next w:val="Kontuurtabel"/>
    <w:uiPriority w:val="59"/>
    <w:pPr>
      <w:spacing w:after="0" w:line="240" w:lineRule="auto"/>
    </w:pPr>
    <w:rPr>
      <w:lang w:val="en-GB"/>
    </w:rPr>
    <w:tblPr/>
  </w:style>
  <w:style w:type="paragraph" w:customStyle="1" w:styleId="EntText">
    <w:name w:val="EntText"/>
    <w:basedOn w:val="Normaallaad"/>
  </w:style>
  <w:style w:type="paragraph" w:customStyle="1" w:styleId="Lignefinal">
    <w:name w:val="Ligne final"/>
    <w:basedOn w:val="Normaallaad"/>
    <w:next w:val="Normaallaad"/>
    <w:pPr>
      <w:pBdr>
        <w:bottom w:val="single" w:sz="4" w:space="0" w:color="000000"/>
      </w:pBdr>
      <w:spacing w:before="360"/>
      <w:ind w:left="3400" w:right="3400"/>
      <w:jc w:val="center"/>
    </w:pPr>
    <w:rPr>
      <w:b/>
    </w:rPr>
  </w:style>
  <w:style w:type="paragraph" w:customStyle="1" w:styleId="pj">
    <w:name w:val="p.j."/>
    <w:basedOn w:val="Normaallaad"/>
    <w:link w:val="pjChar"/>
    <w:pPr>
      <w:spacing w:before="1200" w:line="240" w:lineRule="auto"/>
      <w:ind w:left="1440" w:hanging="1440"/>
    </w:pPr>
    <w:rPr>
      <w:rFonts w:eastAsia="Calibri"/>
      <w:szCs w:val="20"/>
      <w:lang w:eastAsia="en-GB"/>
    </w:rPr>
  </w:style>
  <w:style w:type="character" w:customStyle="1" w:styleId="pjChar">
    <w:name w:val="p.j. Char"/>
    <w:basedOn w:val="TechnicalBlockChar"/>
    <w:link w:val="pj"/>
    <w:rPr>
      <w:rFonts w:ascii="Times New Roman" w:eastAsia="Calibri" w:hAnsi="Times New Roman" w:cs="Times New Roman"/>
      <w:sz w:val="24"/>
      <w:szCs w:val="20"/>
      <w:lang w:val="en-GB" w:eastAsia="en-GB"/>
    </w:rPr>
  </w:style>
  <w:style w:type="paragraph" w:customStyle="1" w:styleId="nbbordered">
    <w:name w:val="nb bordered"/>
    <w:basedOn w:val="Normaallaad"/>
    <w:link w:val="nbborderedChar"/>
    <w:pPr>
      <w:pBdr>
        <w:top w:val="single" w:sz="4" w:space="1" w:color="auto"/>
        <w:left w:val="single" w:sz="4" w:space="4" w:color="auto"/>
        <w:bottom w:val="single" w:sz="4" w:space="1" w:color="auto"/>
        <w:right w:val="single" w:sz="4" w:space="4" w:color="auto"/>
        <w:between w:val="single" w:sz="4" w:space="0" w:color="auto"/>
      </w:pBdr>
      <w:spacing w:after="160" w:line="240" w:lineRule="auto"/>
      <w:ind w:left="480" w:hanging="480"/>
      <w:jc w:val="both"/>
    </w:pPr>
    <w:rPr>
      <w:rFonts w:eastAsia="Calibri"/>
      <w:b/>
      <w:szCs w:val="20"/>
      <w:lang w:eastAsia="en-GB"/>
    </w:rPr>
  </w:style>
  <w:style w:type="character" w:customStyle="1" w:styleId="nbborderedChar">
    <w:name w:val="nb bordered Char"/>
    <w:basedOn w:val="TechnicalBlockChar"/>
    <w:link w:val="nbbordered"/>
    <w:rPr>
      <w:rFonts w:ascii="Times New Roman" w:eastAsia="Calibri" w:hAnsi="Times New Roman" w:cs="Times New Roman"/>
      <w:b/>
      <w:sz w:val="24"/>
      <w:szCs w:val="20"/>
      <w:lang w:val="en-GB" w:eastAsia="en-GB"/>
    </w:rPr>
  </w:style>
  <w:style w:type="paragraph" w:customStyle="1" w:styleId="Par-number1">
    <w:name w:val="Par-number 1)"/>
    <w:basedOn w:val="Normaallaad"/>
    <w:next w:val="Normaallaad"/>
    <w:pPr>
      <w:numPr>
        <w:numId w:val="52"/>
      </w:numPr>
      <w:spacing w:before="0" w:after="0"/>
    </w:pPr>
    <w:rPr>
      <w:rFonts w:eastAsia="Calibri" w:cs="Arial"/>
      <w:lang w:val="en-US"/>
    </w:rPr>
  </w:style>
  <w:style w:type="table" w:customStyle="1" w:styleId="TableGrid3">
    <w:name w:val="Table Grid3"/>
    <w:basedOn w:val="Normaaltabel"/>
    <w:next w:val="Kontuurtabel"/>
    <w:uiPriority w:val="59"/>
    <w:unhideWhenUsed/>
    <w:pPr>
      <w:spacing w:after="0" w:line="240" w:lineRule="auto"/>
    </w:pPr>
    <w:rPr>
      <w:rFonts w:ascii="Calibri" w:eastAsia="Calibri" w:hAnsi="Calibri" w:cs="Arial"/>
      <w:lang w:val="en-GB"/>
    </w:rPr>
    <w:tblPr/>
  </w:style>
  <w:style w:type="table" w:customStyle="1" w:styleId="Kontuurtabel1">
    <w:name w:val="Kontuurtabel1"/>
    <w:basedOn w:val="Normaaltabel"/>
    <w:next w:val="Kontuurtabel"/>
    <w:uiPriority w:val="59"/>
    <w:unhideWhenUsed/>
    <w:pPr>
      <w:spacing w:after="0" w:line="240" w:lineRule="auto"/>
    </w:pPr>
    <w:rPr>
      <w:lang w:val="en-GB"/>
    </w:rPr>
    <w:tblPr/>
  </w:style>
  <w:style w:type="character" w:customStyle="1" w:styleId="normaltextrun">
    <w:name w:val="normaltextrun"/>
    <w:basedOn w:val="Liguvaikefont"/>
  </w:style>
  <w:style w:type="paragraph" w:customStyle="1" w:styleId="paragraph">
    <w:name w:val="paragraph"/>
    <w:basedOn w:val="Normaallaad"/>
    <w:pPr>
      <w:spacing w:before="100" w:beforeAutospacing="1" w:after="100" w:afterAutospacing="1" w:line="240" w:lineRule="auto"/>
    </w:pPr>
    <w:rPr>
      <w:rFonts w:eastAsia="Times New Roman"/>
      <w:szCs w:val="24"/>
      <w:lang w:eastAsia="en-GB"/>
    </w:rPr>
  </w:style>
  <w:style w:type="character" w:customStyle="1" w:styleId="eop">
    <w:name w:val="eop"/>
    <w:basedOn w:val="Liguvaikefont"/>
  </w:style>
  <w:style w:type="character" w:customStyle="1" w:styleId="spellingerror">
    <w:name w:val="spellingerror"/>
    <w:basedOn w:val="Liguvaikefont"/>
  </w:style>
  <w:style w:type="character" w:customStyle="1" w:styleId="Lahendamatamainimine1">
    <w:name w:val="Lahendamata mainimine1"/>
    <w:basedOn w:val="Liguvaikefont"/>
    <w:uiPriority w:val="99"/>
    <w:semiHidden/>
    <w:unhideWhenUsed/>
    <w:rPr>
      <w:color w:val="605E5C"/>
      <w:shd w:val="clear" w:color="auto" w:fill="E1DFDD"/>
    </w:rPr>
  </w:style>
  <w:style w:type="paragraph" w:styleId="HTML-eelvormindatud">
    <w:name w:val="HTML Preformatted"/>
    <w:basedOn w:val="Normaallaad"/>
    <w:link w:val="HTML-eelvormindatudMrk"/>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lang w:val="et-EE" w:eastAsia="et-EE"/>
    </w:rPr>
  </w:style>
  <w:style w:type="character" w:customStyle="1" w:styleId="HTML-eelvormindatudMrk">
    <w:name w:val="HTML-eelvormindatud Märk"/>
    <w:basedOn w:val="Liguvaikefont"/>
    <w:link w:val="HTML-eelvormindatud"/>
    <w:uiPriority w:val="99"/>
    <w:rPr>
      <w:rFonts w:ascii="Courier New" w:eastAsia="Times New Roman" w:hAnsi="Courier New" w:cs="Courier New"/>
      <w:sz w:val="20"/>
      <w:szCs w:val="20"/>
      <w:lang w:val="et-EE" w:eastAsia="et-EE"/>
    </w:rPr>
  </w:style>
  <w:style w:type="character" w:styleId="Vaevumrgatavrhutus">
    <w:name w:val="Subtle Emphasis"/>
    <w:basedOn w:val="Liguvaikefont"/>
    <w:uiPriority w:val="19"/>
    <w:qFormat/>
    <w:rPr>
      <w:i/>
      <w:iCs/>
      <w:color w:val="404040" w:themeColor="text1" w:themeTint="BF"/>
    </w:rPr>
  </w:style>
  <w:style w:type="paragraph" w:styleId="Selgeltmrgatavtsitaat">
    <w:name w:val="Intense Quote"/>
    <w:basedOn w:val="Normaallaad"/>
    <w:next w:val="Normaallaad"/>
    <w:link w:val="SelgeltmrgatavtsitaatMrk"/>
    <w:uiPriority w:val="30"/>
    <w:qFormat/>
    <w:pPr>
      <w:pBdr>
        <w:top w:val="single" w:sz="4" w:space="10" w:color="4A66AC" w:themeColor="accent1"/>
        <w:bottom w:val="single" w:sz="4" w:space="10" w:color="4A66AC" w:themeColor="accent1"/>
      </w:pBdr>
      <w:spacing w:before="360" w:after="360"/>
      <w:ind w:left="864" w:right="864"/>
      <w:jc w:val="center"/>
    </w:pPr>
    <w:rPr>
      <w:i/>
      <w:iCs/>
      <w:color w:val="4A66AC" w:themeColor="accent1"/>
    </w:rPr>
  </w:style>
  <w:style w:type="character" w:customStyle="1" w:styleId="SelgeltmrgatavtsitaatMrk">
    <w:name w:val="Selgelt märgatav tsitaat Märk"/>
    <w:basedOn w:val="Liguvaikefont"/>
    <w:link w:val="Selgeltmrgatavtsitaat"/>
    <w:uiPriority w:val="30"/>
    <w:rPr>
      <w:rFonts w:ascii="Times New Roman" w:hAnsi="Times New Roman" w:cs="Times New Roman"/>
      <w:i/>
      <w:iCs/>
      <w:color w:val="4A66AC" w:themeColor="accent1"/>
      <w:sz w:val="24"/>
      <w:lang w:val="en-GB"/>
    </w:rPr>
  </w:style>
  <w:style w:type="character" w:styleId="Rhutus">
    <w:name w:val="Emphasis"/>
    <w:basedOn w:val="Liguvaikefont"/>
    <w:uiPriority w:val="20"/>
    <w:qFormat/>
    <w:rPr>
      <w:i/>
      <w:iCs/>
    </w:rPr>
  </w:style>
  <w:style w:type="character" w:styleId="Selgeltmrgatavviide">
    <w:name w:val="Intense Reference"/>
    <w:basedOn w:val="Liguvaikefont"/>
    <w:uiPriority w:val="32"/>
    <w:qFormat/>
    <w:rPr>
      <w:b/>
      <w:bCs/>
      <w:smallCaps/>
      <w:color w:val="4A66AC" w:themeColor="accent1"/>
      <w:spacing w:val="5"/>
    </w:rPr>
  </w:style>
  <w:style w:type="table" w:customStyle="1" w:styleId="TableGrid5">
    <w:name w:val="Table Grid5"/>
    <w:basedOn w:val="Normaaltabel"/>
    <w:uiPriority w:val="59"/>
    <w:pPr>
      <w:spacing w:before="120" w:after="0" w:line="240" w:lineRule="auto"/>
    </w:pPr>
    <w:rPr>
      <w:rFonts w:ascii="Times New Roman" w:eastAsia="Times New Roman" w:hAnsi="Times New Roman" w:cs="Times New Roman"/>
      <w:sz w:val="20"/>
      <w:szCs w:val="20"/>
      <w:lang w:val="de-DE" w:eastAsia="de-DE"/>
    </w:rPr>
    <w:tblPr/>
  </w:style>
  <w:style w:type="paragraph" w:customStyle="1" w:styleId="Point">
    <w:name w:val="Point"/>
    <w:basedOn w:val="Point0"/>
    <w:rPr>
      <w:rFonts w:eastAsiaTheme="minorHAnsi"/>
      <w:iCs/>
    </w:rPr>
  </w:style>
  <w:style w:type="character" w:styleId="Reanumber">
    <w:name w:val="line number"/>
    <w:basedOn w:val="Liguvaikefont"/>
  </w:style>
  <w:style w:type="paragraph" w:customStyle="1" w:styleId="point00">
    <w:name w:val="point0"/>
    <w:basedOn w:val="Normaallaad"/>
    <w:pPr>
      <w:spacing w:before="150" w:after="0" w:line="240" w:lineRule="auto"/>
    </w:pPr>
    <w:rPr>
      <w:rFonts w:eastAsia="Times New Roman"/>
      <w:szCs w:val="24"/>
      <w:lang w:eastAsia="en-GB"/>
    </w:rPr>
  </w:style>
  <w:style w:type="paragraph" w:customStyle="1" w:styleId="Time">
    <w:name w:val="Time"/>
    <w:basedOn w:val="Normaallaad"/>
    <w:pPr>
      <w:spacing w:before="0" w:after="200" w:line="276" w:lineRule="auto"/>
    </w:pPr>
    <w:rPr>
      <w:rFonts w:asciiTheme="minorHAnsi" w:hAnsiTheme="minorHAnsi" w:cstheme="minorBidi"/>
      <w:sz w:val="22"/>
    </w:rPr>
  </w:style>
  <w:style w:type="character" w:customStyle="1" w:styleId="DeltaViewInsertion">
    <w:name w:val="DeltaView Insertion"/>
    <w:uiPriority w:val="99"/>
    <w:rPr>
      <w:b/>
      <w:i/>
      <w:color w:val="000000"/>
    </w:rPr>
  </w:style>
  <w:style w:type="paragraph" w:customStyle="1" w:styleId="Tirte">
    <w:name w:val="Tirte"/>
    <w:basedOn w:val="Normaallaad"/>
    <w:pPr>
      <w:spacing w:line="240" w:lineRule="auto"/>
      <w:jc w:val="center"/>
    </w:pPr>
  </w:style>
  <w:style w:type="paragraph" w:customStyle="1" w:styleId="Normal1">
    <w:name w:val="Normal1"/>
    <w:basedOn w:val="Normaallaad"/>
    <w:pPr>
      <w:spacing w:after="0" w:line="240" w:lineRule="auto"/>
      <w:jc w:val="both"/>
    </w:pPr>
    <w:rPr>
      <w:rFonts w:eastAsia="Times New Roman"/>
      <w:szCs w:val="24"/>
      <w:lang w:eastAsia="en-GB"/>
    </w:rPr>
  </w:style>
  <w:style w:type="paragraph" w:customStyle="1" w:styleId="normal2">
    <w:name w:val="normal2"/>
    <w:basedOn w:val="Normaallaad"/>
    <w:pPr>
      <w:spacing w:after="0" w:line="312" w:lineRule="atLeast"/>
      <w:jc w:val="both"/>
    </w:pPr>
    <w:rPr>
      <w:rFonts w:eastAsia="Times New Roman"/>
      <w:szCs w:val="24"/>
      <w:lang w:eastAsia="en-GB"/>
    </w:rPr>
  </w:style>
  <w:style w:type="paragraph" w:customStyle="1" w:styleId="NumPar0">
    <w:name w:val="NumPar 0"/>
    <w:basedOn w:val="NumPar1"/>
    <w:pPr>
      <w:tabs>
        <w:tab w:val="num" w:pos="850"/>
      </w:tabs>
      <w:ind w:hanging="850"/>
    </w:pPr>
    <w:rPr>
      <w:lang w:eastAsia="en-US"/>
    </w:rPr>
  </w:style>
  <w:style w:type="paragraph" w:customStyle="1" w:styleId="Style1">
    <w:name w:val="Style1"/>
    <w:basedOn w:val="CM4"/>
    <w:qFormat/>
    <w:pPr>
      <w:numPr>
        <w:numId w:val="63"/>
      </w:numPr>
      <w:spacing w:before="60" w:after="60"/>
      <w:jc w:val="both"/>
    </w:pPr>
    <w:rPr>
      <w:rFonts w:eastAsiaTheme="minorHAnsi" w:cstheme="minorBidi"/>
      <w:color w:val="000000"/>
      <w:sz w:val="20"/>
      <w:szCs w:val="20"/>
      <w:lang w:eastAsia="en-US"/>
    </w:rPr>
  </w:style>
  <w:style w:type="paragraph" w:customStyle="1" w:styleId="Point1letter0">
    <w:name w:val="Point 1(letter)"/>
    <w:basedOn w:val="Point0number"/>
    <w:pPr>
      <w:numPr>
        <w:numId w:val="0"/>
      </w:numPr>
      <w:ind w:left="850"/>
    </w:pPr>
  </w:style>
  <w:style w:type="character" w:customStyle="1" w:styleId="En-tte1">
    <w:name w:val="En-tête #1"/>
    <w:basedOn w:val="Liguvaikefont"/>
    <w:rPr>
      <w:rFonts w:ascii="Times New Roman" w:eastAsia="Times New Roman" w:hAnsi="Times New Roman" w:cs="Times New Roman" w:hint="default"/>
      <w:b w:val="0"/>
      <w:bCs w:val="0"/>
      <w:i w:val="0"/>
      <w:iCs w:val="0"/>
      <w:smallCaps w:val="0"/>
      <w:strike w:val="0"/>
      <w:color w:val="1A171C"/>
      <w:spacing w:val="0"/>
      <w:position w:val="0"/>
      <w:sz w:val="19"/>
      <w:szCs w:val="19"/>
      <w:u w:val="none"/>
      <w:lang w:val="en-US"/>
    </w:rPr>
  </w:style>
  <w:style w:type="character" w:customStyle="1" w:styleId="Bodytext5">
    <w:name w:val="Body text (5)_"/>
    <w:basedOn w:val="Liguvaikefont"/>
    <w:link w:val="Bodytext50"/>
    <w:rPr>
      <w:sz w:val="21"/>
      <w:szCs w:val="21"/>
      <w:shd w:val="clear" w:color="auto" w:fill="FFFFFF"/>
    </w:rPr>
  </w:style>
  <w:style w:type="paragraph" w:customStyle="1" w:styleId="Bodytext50">
    <w:name w:val="Body text (5)"/>
    <w:basedOn w:val="Normaallaad"/>
    <w:link w:val="Bodytext5"/>
    <w:pPr>
      <w:widowControl w:val="0"/>
      <w:shd w:val="clear" w:color="auto" w:fill="FFFFFF"/>
      <w:spacing w:before="240" w:after="240" w:line="274" w:lineRule="exact"/>
      <w:ind w:hanging="880"/>
      <w:jc w:val="both"/>
    </w:pPr>
    <w:rPr>
      <w:rFonts w:asciiTheme="minorHAnsi" w:hAnsiTheme="minorHAnsi" w:cstheme="minorBidi"/>
      <w:sz w:val="21"/>
      <w:szCs w:val="21"/>
      <w:lang w:val="en-US"/>
    </w:rPr>
  </w:style>
  <w:style w:type="character" w:customStyle="1" w:styleId="Bodytext2">
    <w:name w:val="Body text (2)_"/>
    <w:basedOn w:val="Liguvaikefont"/>
    <w:link w:val="Bodytext20"/>
    <w:rPr>
      <w:shd w:val="clear" w:color="auto" w:fill="FFFFFF"/>
    </w:rPr>
  </w:style>
  <w:style w:type="paragraph" w:customStyle="1" w:styleId="Bodytext20">
    <w:name w:val="Body text (2)"/>
    <w:basedOn w:val="Normaallaad"/>
    <w:link w:val="Bodytext2"/>
    <w:pPr>
      <w:widowControl w:val="0"/>
      <w:shd w:val="clear" w:color="auto" w:fill="FFFFFF"/>
      <w:spacing w:before="0" w:after="240" w:line="274" w:lineRule="exact"/>
      <w:ind w:hanging="880"/>
    </w:pPr>
    <w:rPr>
      <w:rFonts w:asciiTheme="minorHAnsi" w:hAnsiTheme="minorHAnsi" w:cstheme="minorBidi"/>
      <w:sz w:val="22"/>
      <w:lang w:val="en-US"/>
    </w:rPr>
  </w:style>
  <w:style w:type="paragraph" w:customStyle="1" w:styleId="Considerant">
    <w:name w:val="Considerant"/>
    <w:basedOn w:val="Loendilik"/>
    <w:pPr>
      <w:numPr>
        <w:numId w:val="64"/>
      </w:numPr>
    </w:pPr>
    <w:rPr>
      <w:rFonts w:ascii="Times New Roman" w:eastAsia="Times New Roman" w:hAnsi="Times New Roman" w:cs="Times New Roman"/>
      <w:lang w:eastAsia="en-GB"/>
    </w:rPr>
  </w:style>
  <w:style w:type="paragraph" w:customStyle="1" w:styleId="Normal20">
    <w:name w:val="Normal2"/>
    <w:basedOn w:val="Normaallaad"/>
    <w:pPr>
      <w:spacing w:after="0" w:line="240" w:lineRule="auto"/>
      <w:jc w:val="both"/>
    </w:pPr>
    <w:rPr>
      <w:rFonts w:eastAsia="Times New Roman"/>
      <w:szCs w:val="24"/>
      <w:lang w:eastAsia="en-GB"/>
    </w:rPr>
  </w:style>
  <w:style w:type="paragraph" w:customStyle="1" w:styleId="Number">
    <w:name w:val="Number"/>
    <w:basedOn w:val="ManualNumPar1"/>
    <w:rPr>
      <w:rFonts w:eastAsiaTheme="minorHAnsi"/>
      <w:lang w:eastAsia="en-US"/>
    </w:rPr>
  </w:style>
  <w:style w:type="character" w:customStyle="1" w:styleId="expand-control-icon">
    <w:name w:val="expand-control-icon"/>
    <w:basedOn w:val="Liguvaikefont"/>
  </w:style>
  <w:style w:type="character" w:customStyle="1" w:styleId="expand-control-text">
    <w:name w:val="expand-control-text"/>
    <w:basedOn w:val="Liguvaikefont"/>
  </w:style>
  <w:style w:type="character" w:customStyle="1" w:styleId="pluginpagetreechildrenspan">
    <w:name w:val="plugin_pagetree_children_span"/>
    <w:basedOn w:val="Liguvaikefont"/>
  </w:style>
  <w:style w:type="paragraph" w:customStyle="1" w:styleId="manualconsidrant0">
    <w:name w:val="manualconsidrant"/>
    <w:basedOn w:val="Normaallaad"/>
    <w:pPr>
      <w:spacing w:before="150" w:after="0" w:line="240" w:lineRule="auto"/>
    </w:pPr>
    <w:rPr>
      <w:rFonts w:eastAsia="Times New Roman"/>
      <w:szCs w:val="24"/>
      <w:lang w:eastAsia="en-GB"/>
    </w:rPr>
  </w:style>
  <w:style w:type="character" w:customStyle="1" w:styleId="Tablecaption">
    <w:name w:val="Table caption_"/>
    <w:basedOn w:val="Liguvaikefont"/>
    <w:link w:val="Tablecaption0"/>
    <w:rPr>
      <w:shd w:val="clear" w:color="auto" w:fill="FFFFFF"/>
    </w:rPr>
  </w:style>
  <w:style w:type="paragraph" w:customStyle="1" w:styleId="Tablecaption0">
    <w:name w:val="Table caption"/>
    <w:basedOn w:val="Normaallaad"/>
    <w:link w:val="Tablecaption"/>
    <w:pPr>
      <w:widowControl w:val="0"/>
      <w:shd w:val="clear" w:color="auto" w:fill="FFFFFF"/>
      <w:spacing w:before="0" w:after="0" w:line="274" w:lineRule="exact"/>
      <w:jc w:val="both"/>
    </w:pPr>
    <w:rPr>
      <w:rFonts w:asciiTheme="minorHAnsi" w:hAnsiTheme="minorHAnsi" w:cstheme="minorBidi"/>
      <w:sz w:val="22"/>
      <w:lang w:val="en-US"/>
    </w:rPr>
  </w:style>
  <w:style w:type="character" w:customStyle="1" w:styleId="Normal6Char">
    <w:name w:val="Normal6 Char"/>
    <w:link w:val="Normal6"/>
    <w:rPr>
      <w:sz w:val="24"/>
      <w:lang w:val="fr-FR"/>
    </w:rPr>
  </w:style>
  <w:style w:type="paragraph" w:customStyle="1" w:styleId="Normal6">
    <w:name w:val="Normal6"/>
    <w:basedOn w:val="Normaallaad"/>
    <w:link w:val="Normal6Char"/>
    <w:pPr>
      <w:widowControl w:val="0"/>
      <w:spacing w:before="0" w:line="240" w:lineRule="auto"/>
    </w:pPr>
    <w:rPr>
      <w:rFonts w:asciiTheme="minorHAnsi" w:hAnsiTheme="minorHAnsi" w:cstheme="minorBidi"/>
      <w:lang w:val="fr-FR"/>
    </w:rPr>
  </w:style>
  <w:style w:type="paragraph" w:customStyle="1" w:styleId="FootnotesymbolCarZchn">
    <w:name w:val="Footnote symbol Car Zchn"/>
    <w:basedOn w:val="Normaallaad"/>
    <w:uiPriority w:val="99"/>
    <w:pPr>
      <w:spacing w:before="0" w:after="160" w:line="240" w:lineRule="exact"/>
      <w:jc w:val="both"/>
    </w:pPr>
    <w:rPr>
      <w:rFonts w:asciiTheme="minorHAnsi" w:hAnsiTheme="minorHAnsi" w:cstheme="minorBidi"/>
      <w:b/>
      <w:sz w:val="22"/>
      <w:vertAlign w:val="superscript"/>
      <w:lang w:val="en-US"/>
    </w:rPr>
  </w:style>
  <w:style w:type="paragraph" w:customStyle="1" w:styleId="xmsocommenttext">
    <w:name w:val="x_msocommenttext"/>
    <w:basedOn w:val="Normaallaad"/>
    <w:pPr>
      <w:spacing w:before="100" w:beforeAutospacing="1" w:after="100" w:afterAutospacing="1" w:line="240" w:lineRule="auto"/>
    </w:pPr>
    <w:rPr>
      <w:rFonts w:eastAsia="Times New Roman"/>
      <w:szCs w:val="24"/>
      <w:lang w:eastAsia="en-GB"/>
    </w:rPr>
  </w:style>
  <w:style w:type="character" w:customStyle="1" w:styleId="footnotedescriptionChar">
    <w:name w:val="footnote description Char"/>
    <w:basedOn w:val="Liguvaikefont"/>
    <w:link w:val="footnotedescription"/>
    <w:rPr>
      <w:color w:val="000000"/>
      <w:lang w:eastAsia="en-GB"/>
    </w:rPr>
  </w:style>
  <w:style w:type="paragraph" w:customStyle="1" w:styleId="footnotedescription">
    <w:name w:val="footnote description"/>
    <w:basedOn w:val="Normaallaad"/>
    <w:link w:val="footnotedescriptionChar"/>
    <w:pPr>
      <w:spacing w:before="0" w:after="0" w:line="252" w:lineRule="auto"/>
      <w:ind w:left="1297" w:hanging="164"/>
    </w:pPr>
    <w:rPr>
      <w:rFonts w:asciiTheme="minorHAnsi" w:hAnsiTheme="minorHAnsi" w:cstheme="minorBidi"/>
      <w:color w:val="000000"/>
      <w:sz w:val="22"/>
      <w:lang w:val="en-US" w:eastAsia="en-GB"/>
    </w:rPr>
  </w:style>
  <w:style w:type="character" w:customStyle="1" w:styleId="footnotemark">
    <w:name w:val="footnote mark"/>
    <w:basedOn w:val="Liguvaikefont"/>
    <w:rPr>
      <w:rFonts w:ascii="Times New Roman" w:hAnsi="Times New Roman" w:cs="Times New Roman" w:hint="default"/>
      <w:b/>
      <w:bCs/>
      <w:color w:val="000000"/>
      <w:vertAlign w:val="superscript"/>
    </w:rPr>
  </w:style>
  <w:style w:type="table" w:customStyle="1" w:styleId="TableGrid2">
    <w:name w:val="Table Grid2"/>
    <w:basedOn w:val="Normaaltabel"/>
    <w:next w:val="Kontuurtabel"/>
    <w:uiPriority w:val="59"/>
    <w:unhideWhenUsed/>
    <w:pPr>
      <w:spacing w:after="0" w:line="240" w:lineRule="auto"/>
    </w:pPr>
    <w:rPr>
      <w:lang w:val="en-GB"/>
    </w:rPr>
    <w:tblPr/>
  </w:style>
  <w:style w:type="character" w:customStyle="1" w:styleId="SingleTxtGChar">
    <w:name w:val="_ Single Txt_G Char"/>
    <w:basedOn w:val="Liguvaikefont"/>
    <w:link w:val="SingleTxtG"/>
  </w:style>
  <w:style w:type="paragraph" w:customStyle="1" w:styleId="SingleTxtG">
    <w:name w:val="_ Single Txt_G"/>
    <w:basedOn w:val="Normaallaad"/>
    <w:link w:val="SingleTxtGChar"/>
    <w:pPr>
      <w:spacing w:before="0" w:line="240" w:lineRule="atLeast"/>
      <w:ind w:left="1134" w:right="1134"/>
      <w:jc w:val="both"/>
    </w:pPr>
    <w:rPr>
      <w:rFonts w:asciiTheme="minorHAnsi" w:hAnsiTheme="minorHAnsi" w:cstheme="minorBidi"/>
      <w:sz w:val="22"/>
      <w:lang w:val="en-US"/>
    </w:rPr>
  </w:style>
  <w:style w:type="character" w:styleId="Tugev">
    <w:name w:val="Strong"/>
    <w:basedOn w:val="Liguvaikefont"/>
    <w:uiPriority w:val="22"/>
    <w:qFormat/>
    <w:rPr>
      <w:b/>
      <w:bCs/>
    </w:rPr>
  </w:style>
  <w:style w:type="character" w:customStyle="1" w:styleId="UnresolvedMention1">
    <w:name w:val="Unresolved Mention1"/>
    <w:basedOn w:val="Liguvaikefont"/>
    <w:uiPriority w:val="99"/>
    <w:semiHidden/>
    <w:unhideWhenUsed/>
    <w:rPr>
      <w:color w:val="605E5C"/>
      <w:shd w:val="clear" w:color="auto" w:fill="E1DFDD"/>
    </w:rPr>
  </w:style>
  <w:style w:type="character" w:customStyle="1" w:styleId="Mention1">
    <w:name w:val="Mention1"/>
    <w:basedOn w:val="Liguvaikefont"/>
    <w:uiPriority w:val="99"/>
    <w:unhideWhenUsed/>
    <w:rPr>
      <w:color w:val="2B579A"/>
      <w:shd w:val="clear" w:color="auto" w:fill="E6E6E6"/>
    </w:rPr>
  </w:style>
  <w:style w:type="table" w:customStyle="1" w:styleId="Kontuurtabel2">
    <w:name w:val="Kontuurtabel2"/>
    <w:basedOn w:val="Normaaltabel"/>
    <w:next w:val="Kontuurtabel"/>
    <w:uiPriority w:val="59"/>
    <w:unhideWhenUsed/>
    <w:pPr>
      <w:spacing w:after="0" w:line="240" w:lineRule="auto"/>
    </w:pPr>
    <w:rPr>
      <w:lang w:val="en-GB"/>
    </w:rPr>
    <w:tblPr/>
  </w:style>
  <w:style w:type="table" w:customStyle="1" w:styleId="TableGrid11">
    <w:name w:val="Table Grid11"/>
    <w:basedOn w:val="Normaaltabel"/>
    <w:next w:val="Kontuurtabel"/>
    <w:uiPriority w:val="59"/>
    <w:pPr>
      <w:spacing w:after="0" w:line="240" w:lineRule="auto"/>
    </w:pPr>
    <w:rPr>
      <w:lang w:val="en-GB"/>
    </w:rPr>
    <w:tblPr/>
  </w:style>
  <w:style w:type="table" w:customStyle="1" w:styleId="TableGrid31">
    <w:name w:val="Table Grid31"/>
    <w:basedOn w:val="Normaaltabel"/>
    <w:next w:val="Kontuurtabel"/>
    <w:uiPriority w:val="59"/>
    <w:unhideWhenUsed/>
    <w:pPr>
      <w:spacing w:after="0" w:line="240" w:lineRule="auto"/>
    </w:pPr>
    <w:rPr>
      <w:rFonts w:ascii="Calibri" w:eastAsia="Calibri" w:hAnsi="Calibri" w:cs="Arial"/>
      <w:lang w:val="en-GB"/>
    </w:rPr>
    <w:tblPr/>
  </w:style>
  <w:style w:type="table" w:customStyle="1" w:styleId="Kontuurtabel11">
    <w:name w:val="Kontuurtabel11"/>
    <w:basedOn w:val="Normaaltabel"/>
    <w:next w:val="Kontuurtabel"/>
    <w:uiPriority w:val="59"/>
    <w:unhideWhenUsed/>
    <w:pPr>
      <w:spacing w:after="0" w:line="240" w:lineRule="auto"/>
    </w:pPr>
    <w:rPr>
      <w:lang w:val="en-GB"/>
    </w:rPr>
    <w:tblPr/>
  </w:style>
  <w:style w:type="character" w:customStyle="1" w:styleId="Lahendamatamainimine2">
    <w:name w:val="Lahendamata mainimine2"/>
    <w:basedOn w:val="Liguvaikefont"/>
    <w:uiPriority w:val="99"/>
    <w:semiHidden/>
    <w:unhideWhenUsed/>
    <w:rPr>
      <w:color w:val="605E5C"/>
      <w:shd w:val="clear" w:color="auto" w:fill="E1DFDD"/>
    </w:rPr>
  </w:style>
  <w:style w:type="table" w:customStyle="1" w:styleId="TableGrid51">
    <w:name w:val="Table Grid51"/>
    <w:basedOn w:val="Normaaltabel"/>
    <w:uiPriority w:val="59"/>
    <w:pPr>
      <w:spacing w:before="120" w:after="0" w:line="240" w:lineRule="auto"/>
    </w:pPr>
    <w:rPr>
      <w:rFonts w:ascii="Times New Roman" w:eastAsia="Times New Roman" w:hAnsi="Times New Roman" w:cs="Times New Roman"/>
      <w:sz w:val="20"/>
      <w:szCs w:val="20"/>
      <w:lang w:val="de-DE" w:eastAsia="de-DE"/>
    </w:rPr>
    <w:tblPr/>
  </w:style>
  <w:style w:type="table" w:customStyle="1" w:styleId="TableGrid21">
    <w:name w:val="Table Grid21"/>
    <w:basedOn w:val="Normaaltabel"/>
    <w:next w:val="Kontuurtabel"/>
    <w:uiPriority w:val="59"/>
    <w:unhideWhenUsed/>
    <w:pPr>
      <w:spacing w:after="0" w:line="240" w:lineRule="auto"/>
    </w:pPr>
    <w:rPr>
      <w:lang w:val="en-GB"/>
    </w:rPr>
    <w:tblPr/>
  </w:style>
  <w:style w:type="table" w:customStyle="1" w:styleId="Kontuurtabel3">
    <w:name w:val="Kontuurtabel3"/>
    <w:basedOn w:val="Normaaltabel"/>
    <w:next w:val="Kontuurtabel"/>
    <w:uiPriority w:val="59"/>
    <w:unhideWhenUsed/>
    <w:pPr>
      <w:spacing w:after="0" w:line="240" w:lineRule="auto"/>
    </w:pPr>
    <w:rPr>
      <w:lang w:val="en-GB"/>
    </w:rPr>
    <w:tblPr/>
  </w:style>
  <w:style w:type="table" w:customStyle="1" w:styleId="Kontuurtabel4">
    <w:name w:val="Kontuurtabel4"/>
    <w:basedOn w:val="Normaaltabel"/>
    <w:next w:val="Kontuurtabel"/>
    <w:uiPriority w:val="59"/>
    <w:unhideWhenUsed/>
    <w:pPr>
      <w:spacing w:after="0" w:line="240" w:lineRule="auto"/>
    </w:pPr>
    <w:rPr>
      <w:lang w:val="en-GB"/>
    </w:rPr>
    <w:tblPr/>
  </w:style>
  <w:style w:type="table" w:customStyle="1" w:styleId="Kontuurtabel5">
    <w:name w:val="Kontuurtabel5"/>
    <w:basedOn w:val="Normaaltabel"/>
    <w:next w:val="Kontuurtabel"/>
    <w:uiPriority w:val="59"/>
    <w:unhideWhenUsed/>
    <w:pPr>
      <w:spacing w:after="0" w:line="240" w:lineRule="auto"/>
    </w:pPr>
    <w:rPr>
      <w:lang w:val="en-GB"/>
    </w:rPr>
    <w:tblPr/>
  </w:style>
  <w:style w:type="table" w:customStyle="1" w:styleId="Kontuurtabel6">
    <w:name w:val="Kontuurtabel6"/>
    <w:basedOn w:val="Normaaltabel"/>
    <w:next w:val="Kontuurtabel"/>
    <w:uiPriority w:val="59"/>
    <w:unhideWhenUsed/>
    <w:pPr>
      <w:spacing w:after="0" w:line="240" w:lineRule="auto"/>
    </w:pPr>
    <w:rPr>
      <w:lang w:val="en-GB"/>
    </w:rPr>
    <w:tblPr/>
  </w:style>
  <w:style w:type="character" w:customStyle="1" w:styleId="Lahendamatamainimine3">
    <w:name w:val="Lahendamata mainimine3"/>
    <w:basedOn w:val="Liguvaikefont"/>
    <w:uiPriority w:val="99"/>
    <w:semiHidden/>
    <w:unhideWhenUsed/>
    <w:rPr>
      <w:color w:val="605E5C"/>
      <w:shd w:val="clear" w:color="auto" w:fill="E1DFDD"/>
    </w:rPr>
  </w:style>
  <w:style w:type="table" w:customStyle="1" w:styleId="Kontuurtabel31">
    <w:name w:val="Kontuurtabel31"/>
    <w:basedOn w:val="Normaaltabel"/>
    <w:next w:val="Kontuurtabel"/>
    <w:uiPriority w:val="59"/>
    <w:unhideWhenUsed/>
    <w:pPr>
      <w:spacing w:after="0" w:line="240" w:lineRule="auto"/>
    </w:pPr>
    <w:rPr>
      <w:lang w:val="en-GB"/>
    </w:rPr>
    <w:tblPr/>
  </w:style>
  <w:style w:type="table" w:customStyle="1" w:styleId="Kontuurtabel21">
    <w:name w:val="Kontuurtabel21"/>
    <w:basedOn w:val="Normaaltabel"/>
    <w:next w:val="Kontuurtabel"/>
    <w:uiPriority w:val="59"/>
    <w:unhideWhenUsed/>
    <w:pPr>
      <w:spacing w:after="0" w:line="240" w:lineRule="auto"/>
    </w:pPr>
    <w:rPr>
      <w:lang w:val="en-GB"/>
    </w:rPr>
    <w:tblPr/>
  </w:style>
  <w:style w:type="table" w:customStyle="1" w:styleId="Kontuurtabel41">
    <w:name w:val="Kontuurtabel41"/>
    <w:basedOn w:val="Normaaltabel"/>
    <w:next w:val="Kontuurtabel"/>
    <w:uiPriority w:val="59"/>
    <w:unhideWhenUsed/>
    <w:pPr>
      <w:spacing w:after="0" w:line="240" w:lineRule="auto"/>
    </w:pPr>
    <w:rPr>
      <w:lang w:val="en-GB"/>
    </w:rPr>
    <w:tblPr/>
  </w:style>
  <w:style w:type="table" w:customStyle="1" w:styleId="Kontuurtabel51">
    <w:name w:val="Kontuurtabel51"/>
    <w:basedOn w:val="Normaaltabel"/>
    <w:next w:val="Kontuurtabel"/>
    <w:uiPriority w:val="59"/>
    <w:unhideWhenUsed/>
    <w:pPr>
      <w:spacing w:after="0" w:line="240" w:lineRule="auto"/>
    </w:pPr>
    <w:rPr>
      <w:lang w:val="en-GB"/>
    </w:rPr>
    <w:tblPr/>
  </w:style>
  <w:style w:type="table" w:customStyle="1" w:styleId="Kontuurtabel61">
    <w:name w:val="Kontuurtabel61"/>
    <w:basedOn w:val="Normaaltabel"/>
    <w:next w:val="Kontuurtabel"/>
    <w:uiPriority w:val="59"/>
    <w:unhideWhenUsed/>
    <w:pPr>
      <w:spacing w:after="0" w:line="240" w:lineRule="auto"/>
    </w:pPr>
    <w:rPr>
      <w:lang w:val="en-GB"/>
    </w:rPr>
    <w:tblPr/>
  </w:style>
  <w:style w:type="character" w:customStyle="1" w:styleId="Lahendamatamainimine4">
    <w:name w:val="Lahendamata mainimine4"/>
    <w:basedOn w:val="Liguvaikefont"/>
    <w:uiPriority w:val="99"/>
    <w:semiHidden/>
    <w:unhideWhenUsed/>
    <w:rPr>
      <w:color w:val="605E5C"/>
      <w:shd w:val="clear" w:color="auto" w:fill="E1DFDD"/>
    </w:rPr>
  </w:style>
  <w:style w:type="character" w:customStyle="1" w:styleId="Lahendamatamainimine5">
    <w:name w:val="Lahendamata mainimine5"/>
    <w:basedOn w:val="Liguvaikefont"/>
    <w:uiPriority w:val="99"/>
    <w:semiHidden/>
    <w:unhideWhenUsed/>
    <w:rPr>
      <w:color w:val="605E5C"/>
      <w:shd w:val="clear" w:color="auto" w:fill="E1DFDD"/>
    </w:rPr>
  </w:style>
  <w:style w:type="character" w:customStyle="1" w:styleId="Lahendamatamainimine6">
    <w:name w:val="Lahendamata mainimine6"/>
    <w:basedOn w:val="Liguvaikefont"/>
    <w:uiPriority w:val="99"/>
    <w:semiHidden/>
    <w:unhideWhenUsed/>
    <w:rPr>
      <w:color w:val="605E5C"/>
      <w:shd w:val="clear" w:color="auto" w:fill="E1DFDD"/>
    </w:rPr>
  </w:style>
  <w:style w:type="character" w:customStyle="1" w:styleId="Lahendamatamainimine7">
    <w:name w:val="Lahendamata mainimine7"/>
    <w:basedOn w:val="Liguvaikefont"/>
    <w:uiPriority w:val="99"/>
    <w:semiHidden/>
    <w:unhideWhenUsed/>
    <w:rPr>
      <w:color w:val="605E5C"/>
      <w:shd w:val="clear" w:color="auto" w:fill="E1DFDD"/>
    </w:rPr>
  </w:style>
  <w:style w:type="character" w:customStyle="1" w:styleId="Lahendamatamainimine8">
    <w:name w:val="Lahendamata mainimine8"/>
    <w:basedOn w:val="Liguvaikefont"/>
    <w:uiPriority w:val="99"/>
    <w:semiHidden/>
    <w:unhideWhenUsed/>
    <w:rPr>
      <w:color w:val="605E5C"/>
      <w:shd w:val="clear" w:color="auto" w:fill="E1DFDD"/>
    </w:rPr>
  </w:style>
  <w:style w:type="character" w:customStyle="1" w:styleId="Lahendamatamainimine9">
    <w:name w:val="Lahendamata mainimine9"/>
    <w:basedOn w:val="Liguvaikefont"/>
    <w:uiPriority w:val="99"/>
    <w:semiHidden/>
    <w:unhideWhenUsed/>
    <w:rPr>
      <w:color w:val="605E5C"/>
      <w:shd w:val="clear" w:color="auto" w:fill="E1DFDD"/>
    </w:rPr>
  </w:style>
  <w:style w:type="character" w:customStyle="1" w:styleId="Lahendamatamainimine10">
    <w:name w:val="Lahendamata mainimine10"/>
    <w:basedOn w:val="Liguvaikefont"/>
    <w:uiPriority w:val="99"/>
    <w:semiHidden/>
    <w:unhideWhenUsed/>
    <w:rPr>
      <w:color w:val="605E5C"/>
      <w:shd w:val="clear" w:color="auto" w:fill="E1DFDD"/>
    </w:rPr>
  </w:style>
  <w:style w:type="paragraph" w:customStyle="1" w:styleId="P68B1DB1-Normal2">
    <w:name w:val="P68B1DB1-Normal2"/>
    <w:basedOn w:val="Normaallaad"/>
    <w:rPr>
      <w:sz w:val="18"/>
      <w:szCs w:val="20"/>
      <w:lang w:eastAsia="en-GB"/>
    </w:rPr>
  </w:style>
  <w:style w:type="character" w:customStyle="1" w:styleId="Lahendamatamainimine11">
    <w:name w:val="Lahendamata mainimine11"/>
    <w:basedOn w:val="Liguvaikefont"/>
    <w:uiPriority w:val="99"/>
    <w:semiHidden/>
    <w:unhideWhenUsed/>
    <w:rPr>
      <w:color w:val="605E5C"/>
      <w:shd w:val="clear" w:color="auto" w:fill="E1DFDD"/>
    </w:rPr>
  </w:style>
  <w:style w:type="character" w:customStyle="1" w:styleId="Lahendamatamainimine12">
    <w:name w:val="Lahendamata mainimine12"/>
    <w:basedOn w:val="Liguvaikefont"/>
    <w:uiPriority w:val="99"/>
    <w:semiHidden/>
    <w:unhideWhenUsed/>
    <w:rPr>
      <w:color w:val="605E5C"/>
      <w:shd w:val="clear" w:color="auto" w:fill="E1DFDD"/>
    </w:rPr>
  </w:style>
  <w:style w:type="character" w:customStyle="1" w:styleId="Lahendamatamainimine13">
    <w:name w:val="Lahendamata mainimine13"/>
    <w:basedOn w:val="Liguvaikefont"/>
    <w:uiPriority w:val="99"/>
    <w:semiHidden/>
    <w:unhideWhenUsed/>
    <w:rPr>
      <w:color w:val="605E5C"/>
      <w:shd w:val="clear" w:color="auto" w:fill="E1DFDD"/>
    </w:rPr>
  </w:style>
  <w:style w:type="character" w:customStyle="1" w:styleId="Lahendamatamainimine14">
    <w:name w:val="Lahendamata mainimine14"/>
    <w:basedOn w:val="Liguvaikefont"/>
    <w:uiPriority w:val="99"/>
    <w:semiHidden/>
    <w:unhideWhenUsed/>
    <w:rPr>
      <w:color w:val="605E5C"/>
      <w:shd w:val="clear" w:color="auto" w:fill="E1DFDD"/>
    </w:rPr>
  </w:style>
  <w:style w:type="character" w:customStyle="1" w:styleId="Lahendamatamainimine15">
    <w:name w:val="Lahendamata mainimine15"/>
    <w:basedOn w:val="Liguvaikefont"/>
    <w:uiPriority w:val="99"/>
    <w:semiHidden/>
    <w:unhideWhenUsed/>
    <w:rsid w:val="00B97302"/>
    <w:rPr>
      <w:color w:val="605E5C"/>
      <w:shd w:val="clear" w:color="auto" w:fill="E1DFDD"/>
    </w:rPr>
  </w:style>
  <w:style w:type="character" w:customStyle="1" w:styleId="cf01">
    <w:name w:val="cf01"/>
    <w:basedOn w:val="Liguvaikefont"/>
    <w:rsid w:val="00597DDA"/>
    <w:rPr>
      <w:rFonts w:ascii="Segoe UI" w:hAnsi="Segoe UI" w:cs="Segoe UI" w:hint="default"/>
      <w:sz w:val="18"/>
      <w:szCs w:val="18"/>
    </w:rPr>
  </w:style>
  <w:style w:type="paragraph" w:customStyle="1" w:styleId="P68B1DB1-CommentText13">
    <w:name w:val="P68B1DB1-CommentText13"/>
    <w:basedOn w:val="Kommentaaritekst"/>
    <w:rsid w:val="0080396F"/>
    <w:rPr>
      <w:rFonts w:ascii="Cambria" w:hAnsi="Cambria"/>
      <w:sz w:val="18"/>
      <w:lang w:eastAsia="en-GB"/>
    </w:rPr>
  </w:style>
  <w:style w:type="character" w:customStyle="1" w:styleId="Lahendamatamainimine16">
    <w:name w:val="Lahendamata mainimine16"/>
    <w:basedOn w:val="Liguvaikefont"/>
    <w:uiPriority w:val="99"/>
    <w:semiHidden/>
    <w:unhideWhenUsed/>
    <w:rsid w:val="007D5351"/>
    <w:rPr>
      <w:color w:val="605E5C"/>
      <w:shd w:val="clear" w:color="auto" w:fill="E1DFDD"/>
    </w:rPr>
  </w:style>
  <w:style w:type="character" w:styleId="Mainimine">
    <w:name w:val="Mention"/>
    <w:basedOn w:val="Liguvaikefont"/>
    <w:uiPriority w:val="99"/>
    <w:unhideWhenUsed/>
    <w:rsid w:val="004E5F19"/>
    <w:rPr>
      <w:color w:val="2B579A"/>
      <w:shd w:val="clear" w:color="auto" w:fill="E1DFDD"/>
    </w:rPr>
  </w:style>
  <w:style w:type="character" w:styleId="Lahendamatamainimine">
    <w:name w:val="Unresolved Mention"/>
    <w:basedOn w:val="Liguvaikefont"/>
    <w:uiPriority w:val="99"/>
    <w:semiHidden/>
    <w:unhideWhenUsed/>
    <w:rsid w:val="006D06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453634">
      <w:bodyDiv w:val="1"/>
      <w:marLeft w:val="0"/>
      <w:marRight w:val="0"/>
      <w:marTop w:val="0"/>
      <w:marBottom w:val="0"/>
      <w:divBdr>
        <w:top w:val="none" w:sz="0" w:space="0" w:color="auto"/>
        <w:left w:val="none" w:sz="0" w:space="0" w:color="auto"/>
        <w:bottom w:val="none" w:sz="0" w:space="0" w:color="auto"/>
        <w:right w:val="none" w:sz="0" w:space="0" w:color="auto"/>
      </w:divBdr>
    </w:div>
    <w:div w:id="101993084">
      <w:bodyDiv w:val="1"/>
      <w:marLeft w:val="0"/>
      <w:marRight w:val="0"/>
      <w:marTop w:val="0"/>
      <w:marBottom w:val="0"/>
      <w:divBdr>
        <w:top w:val="none" w:sz="0" w:space="0" w:color="auto"/>
        <w:left w:val="none" w:sz="0" w:space="0" w:color="auto"/>
        <w:bottom w:val="none" w:sz="0" w:space="0" w:color="auto"/>
        <w:right w:val="none" w:sz="0" w:space="0" w:color="auto"/>
      </w:divBdr>
      <w:divsChild>
        <w:div w:id="187066338">
          <w:marLeft w:val="0"/>
          <w:marRight w:val="0"/>
          <w:marTop w:val="120"/>
          <w:marBottom w:val="60"/>
          <w:divBdr>
            <w:top w:val="none" w:sz="0" w:space="0" w:color="auto"/>
            <w:left w:val="none" w:sz="0" w:space="0" w:color="auto"/>
            <w:bottom w:val="none" w:sz="0" w:space="0" w:color="auto"/>
            <w:right w:val="none" w:sz="0" w:space="0" w:color="auto"/>
          </w:divBdr>
        </w:div>
        <w:div w:id="1710912804">
          <w:marLeft w:val="0"/>
          <w:marRight w:val="0"/>
          <w:marTop w:val="120"/>
          <w:marBottom w:val="60"/>
          <w:divBdr>
            <w:top w:val="none" w:sz="0" w:space="0" w:color="auto"/>
            <w:left w:val="none" w:sz="0" w:space="0" w:color="auto"/>
            <w:bottom w:val="none" w:sz="0" w:space="0" w:color="auto"/>
            <w:right w:val="none" w:sz="0" w:space="0" w:color="auto"/>
          </w:divBdr>
        </w:div>
        <w:div w:id="2086760158">
          <w:marLeft w:val="0"/>
          <w:marRight w:val="0"/>
          <w:marTop w:val="120"/>
          <w:marBottom w:val="60"/>
          <w:divBdr>
            <w:top w:val="none" w:sz="0" w:space="0" w:color="auto"/>
            <w:left w:val="none" w:sz="0" w:space="0" w:color="auto"/>
            <w:bottom w:val="none" w:sz="0" w:space="0" w:color="auto"/>
            <w:right w:val="none" w:sz="0" w:space="0" w:color="auto"/>
          </w:divBdr>
        </w:div>
      </w:divsChild>
    </w:div>
    <w:div w:id="222764545">
      <w:bodyDiv w:val="1"/>
      <w:marLeft w:val="0"/>
      <w:marRight w:val="0"/>
      <w:marTop w:val="0"/>
      <w:marBottom w:val="0"/>
      <w:divBdr>
        <w:top w:val="none" w:sz="0" w:space="0" w:color="auto"/>
        <w:left w:val="none" w:sz="0" w:space="0" w:color="auto"/>
        <w:bottom w:val="none" w:sz="0" w:space="0" w:color="auto"/>
        <w:right w:val="none" w:sz="0" w:space="0" w:color="auto"/>
      </w:divBdr>
    </w:div>
    <w:div w:id="243808203">
      <w:bodyDiv w:val="1"/>
      <w:marLeft w:val="0"/>
      <w:marRight w:val="0"/>
      <w:marTop w:val="0"/>
      <w:marBottom w:val="0"/>
      <w:divBdr>
        <w:top w:val="none" w:sz="0" w:space="0" w:color="auto"/>
        <w:left w:val="none" w:sz="0" w:space="0" w:color="auto"/>
        <w:bottom w:val="none" w:sz="0" w:space="0" w:color="auto"/>
        <w:right w:val="none" w:sz="0" w:space="0" w:color="auto"/>
      </w:divBdr>
    </w:div>
    <w:div w:id="302463041">
      <w:bodyDiv w:val="1"/>
      <w:marLeft w:val="0"/>
      <w:marRight w:val="0"/>
      <w:marTop w:val="0"/>
      <w:marBottom w:val="0"/>
      <w:divBdr>
        <w:top w:val="none" w:sz="0" w:space="0" w:color="auto"/>
        <w:left w:val="none" w:sz="0" w:space="0" w:color="auto"/>
        <w:bottom w:val="none" w:sz="0" w:space="0" w:color="auto"/>
        <w:right w:val="none" w:sz="0" w:space="0" w:color="auto"/>
      </w:divBdr>
    </w:div>
    <w:div w:id="376857878">
      <w:bodyDiv w:val="1"/>
      <w:marLeft w:val="0"/>
      <w:marRight w:val="0"/>
      <w:marTop w:val="0"/>
      <w:marBottom w:val="0"/>
      <w:divBdr>
        <w:top w:val="none" w:sz="0" w:space="0" w:color="auto"/>
        <w:left w:val="none" w:sz="0" w:space="0" w:color="auto"/>
        <w:bottom w:val="none" w:sz="0" w:space="0" w:color="auto"/>
        <w:right w:val="none" w:sz="0" w:space="0" w:color="auto"/>
      </w:divBdr>
    </w:div>
    <w:div w:id="404642787">
      <w:bodyDiv w:val="1"/>
      <w:marLeft w:val="0"/>
      <w:marRight w:val="0"/>
      <w:marTop w:val="0"/>
      <w:marBottom w:val="0"/>
      <w:divBdr>
        <w:top w:val="none" w:sz="0" w:space="0" w:color="auto"/>
        <w:left w:val="none" w:sz="0" w:space="0" w:color="auto"/>
        <w:bottom w:val="none" w:sz="0" w:space="0" w:color="auto"/>
        <w:right w:val="none" w:sz="0" w:space="0" w:color="auto"/>
      </w:divBdr>
    </w:div>
    <w:div w:id="434793473">
      <w:bodyDiv w:val="1"/>
      <w:marLeft w:val="0"/>
      <w:marRight w:val="0"/>
      <w:marTop w:val="0"/>
      <w:marBottom w:val="0"/>
      <w:divBdr>
        <w:top w:val="none" w:sz="0" w:space="0" w:color="auto"/>
        <w:left w:val="none" w:sz="0" w:space="0" w:color="auto"/>
        <w:bottom w:val="none" w:sz="0" w:space="0" w:color="auto"/>
        <w:right w:val="none" w:sz="0" w:space="0" w:color="auto"/>
      </w:divBdr>
    </w:div>
    <w:div w:id="458181240">
      <w:bodyDiv w:val="1"/>
      <w:marLeft w:val="0"/>
      <w:marRight w:val="0"/>
      <w:marTop w:val="0"/>
      <w:marBottom w:val="0"/>
      <w:divBdr>
        <w:top w:val="none" w:sz="0" w:space="0" w:color="auto"/>
        <w:left w:val="none" w:sz="0" w:space="0" w:color="auto"/>
        <w:bottom w:val="none" w:sz="0" w:space="0" w:color="auto"/>
        <w:right w:val="none" w:sz="0" w:space="0" w:color="auto"/>
      </w:divBdr>
    </w:div>
    <w:div w:id="520317083">
      <w:bodyDiv w:val="1"/>
      <w:marLeft w:val="0"/>
      <w:marRight w:val="0"/>
      <w:marTop w:val="0"/>
      <w:marBottom w:val="0"/>
      <w:divBdr>
        <w:top w:val="none" w:sz="0" w:space="0" w:color="auto"/>
        <w:left w:val="none" w:sz="0" w:space="0" w:color="auto"/>
        <w:bottom w:val="none" w:sz="0" w:space="0" w:color="auto"/>
        <w:right w:val="none" w:sz="0" w:space="0" w:color="auto"/>
      </w:divBdr>
      <w:divsChild>
        <w:div w:id="837385476">
          <w:marLeft w:val="0"/>
          <w:marRight w:val="0"/>
          <w:marTop w:val="120"/>
          <w:marBottom w:val="60"/>
          <w:divBdr>
            <w:top w:val="none" w:sz="0" w:space="0" w:color="auto"/>
            <w:left w:val="none" w:sz="0" w:space="0" w:color="auto"/>
            <w:bottom w:val="none" w:sz="0" w:space="0" w:color="auto"/>
            <w:right w:val="none" w:sz="0" w:space="0" w:color="auto"/>
          </w:divBdr>
        </w:div>
        <w:div w:id="851266113">
          <w:marLeft w:val="0"/>
          <w:marRight w:val="0"/>
          <w:marTop w:val="120"/>
          <w:marBottom w:val="60"/>
          <w:divBdr>
            <w:top w:val="none" w:sz="0" w:space="0" w:color="auto"/>
            <w:left w:val="none" w:sz="0" w:space="0" w:color="auto"/>
            <w:bottom w:val="none" w:sz="0" w:space="0" w:color="auto"/>
            <w:right w:val="none" w:sz="0" w:space="0" w:color="auto"/>
          </w:divBdr>
        </w:div>
      </w:divsChild>
    </w:div>
    <w:div w:id="529147385">
      <w:bodyDiv w:val="1"/>
      <w:marLeft w:val="0"/>
      <w:marRight w:val="0"/>
      <w:marTop w:val="0"/>
      <w:marBottom w:val="0"/>
      <w:divBdr>
        <w:top w:val="none" w:sz="0" w:space="0" w:color="auto"/>
        <w:left w:val="none" w:sz="0" w:space="0" w:color="auto"/>
        <w:bottom w:val="none" w:sz="0" w:space="0" w:color="auto"/>
        <w:right w:val="none" w:sz="0" w:space="0" w:color="auto"/>
      </w:divBdr>
    </w:div>
    <w:div w:id="544409563">
      <w:bodyDiv w:val="1"/>
      <w:marLeft w:val="0"/>
      <w:marRight w:val="0"/>
      <w:marTop w:val="0"/>
      <w:marBottom w:val="0"/>
      <w:divBdr>
        <w:top w:val="none" w:sz="0" w:space="0" w:color="auto"/>
        <w:left w:val="none" w:sz="0" w:space="0" w:color="auto"/>
        <w:bottom w:val="none" w:sz="0" w:space="0" w:color="auto"/>
        <w:right w:val="none" w:sz="0" w:space="0" w:color="auto"/>
      </w:divBdr>
      <w:divsChild>
        <w:div w:id="337385805">
          <w:marLeft w:val="0"/>
          <w:marRight w:val="0"/>
          <w:marTop w:val="120"/>
          <w:marBottom w:val="60"/>
          <w:divBdr>
            <w:top w:val="none" w:sz="0" w:space="0" w:color="auto"/>
            <w:left w:val="none" w:sz="0" w:space="0" w:color="auto"/>
            <w:bottom w:val="none" w:sz="0" w:space="0" w:color="auto"/>
            <w:right w:val="none" w:sz="0" w:space="0" w:color="auto"/>
          </w:divBdr>
        </w:div>
        <w:div w:id="681857026">
          <w:marLeft w:val="0"/>
          <w:marRight w:val="0"/>
          <w:marTop w:val="120"/>
          <w:marBottom w:val="60"/>
          <w:divBdr>
            <w:top w:val="none" w:sz="0" w:space="0" w:color="auto"/>
            <w:left w:val="none" w:sz="0" w:space="0" w:color="auto"/>
            <w:bottom w:val="none" w:sz="0" w:space="0" w:color="auto"/>
            <w:right w:val="none" w:sz="0" w:space="0" w:color="auto"/>
          </w:divBdr>
        </w:div>
        <w:div w:id="1945262711">
          <w:marLeft w:val="0"/>
          <w:marRight w:val="0"/>
          <w:marTop w:val="120"/>
          <w:marBottom w:val="60"/>
          <w:divBdr>
            <w:top w:val="none" w:sz="0" w:space="0" w:color="auto"/>
            <w:left w:val="none" w:sz="0" w:space="0" w:color="auto"/>
            <w:bottom w:val="none" w:sz="0" w:space="0" w:color="auto"/>
            <w:right w:val="none" w:sz="0" w:space="0" w:color="auto"/>
          </w:divBdr>
        </w:div>
      </w:divsChild>
    </w:div>
    <w:div w:id="553321881">
      <w:bodyDiv w:val="1"/>
      <w:marLeft w:val="0"/>
      <w:marRight w:val="0"/>
      <w:marTop w:val="0"/>
      <w:marBottom w:val="0"/>
      <w:divBdr>
        <w:top w:val="none" w:sz="0" w:space="0" w:color="auto"/>
        <w:left w:val="none" w:sz="0" w:space="0" w:color="auto"/>
        <w:bottom w:val="none" w:sz="0" w:space="0" w:color="auto"/>
        <w:right w:val="none" w:sz="0" w:space="0" w:color="auto"/>
      </w:divBdr>
    </w:div>
    <w:div w:id="557013351">
      <w:bodyDiv w:val="1"/>
      <w:marLeft w:val="0"/>
      <w:marRight w:val="0"/>
      <w:marTop w:val="0"/>
      <w:marBottom w:val="0"/>
      <w:divBdr>
        <w:top w:val="none" w:sz="0" w:space="0" w:color="auto"/>
        <w:left w:val="none" w:sz="0" w:space="0" w:color="auto"/>
        <w:bottom w:val="none" w:sz="0" w:space="0" w:color="auto"/>
        <w:right w:val="none" w:sz="0" w:space="0" w:color="auto"/>
      </w:divBdr>
    </w:div>
    <w:div w:id="594633843">
      <w:bodyDiv w:val="1"/>
      <w:marLeft w:val="0"/>
      <w:marRight w:val="0"/>
      <w:marTop w:val="0"/>
      <w:marBottom w:val="0"/>
      <w:divBdr>
        <w:top w:val="none" w:sz="0" w:space="0" w:color="auto"/>
        <w:left w:val="none" w:sz="0" w:space="0" w:color="auto"/>
        <w:bottom w:val="none" w:sz="0" w:space="0" w:color="auto"/>
        <w:right w:val="none" w:sz="0" w:space="0" w:color="auto"/>
      </w:divBdr>
    </w:div>
    <w:div w:id="596182681">
      <w:bodyDiv w:val="1"/>
      <w:marLeft w:val="0"/>
      <w:marRight w:val="0"/>
      <w:marTop w:val="0"/>
      <w:marBottom w:val="0"/>
      <w:divBdr>
        <w:top w:val="none" w:sz="0" w:space="0" w:color="auto"/>
        <w:left w:val="none" w:sz="0" w:space="0" w:color="auto"/>
        <w:bottom w:val="none" w:sz="0" w:space="0" w:color="auto"/>
        <w:right w:val="none" w:sz="0" w:space="0" w:color="auto"/>
      </w:divBdr>
    </w:div>
    <w:div w:id="753866725">
      <w:bodyDiv w:val="1"/>
      <w:marLeft w:val="0"/>
      <w:marRight w:val="0"/>
      <w:marTop w:val="0"/>
      <w:marBottom w:val="0"/>
      <w:divBdr>
        <w:top w:val="none" w:sz="0" w:space="0" w:color="auto"/>
        <w:left w:val="none" w:sz="0" w:space="0" w:color="auto"/>
        <w:bottom w:val="none" w:sz="0" w:space="0" w:color="auto"/>
        <w:right w:val="none" w:sz="0" w:space="0" w:color="auto"/>
      </w:divBdr>
    </w:div>
    <w:div w:id="756557760">
      <w:bodyDiv w:val="1"/>
      <w:marLeft w:val="0"/>
      <w:marRight w:val="0"/>
      <w:marTop w:val="0"/>
      <w:marBottom w:val="0"/>
      <w:divBdr>
        <w:top w:val="none" w:sz="0" w:space="0" w:color="auto"/>
        <w:left w:val="none" w:sz="0" w:space="0" w:color="auto"/>
        <w:bottom w:val="none" w:sz="0" w:space="0" w:color="auto"/>
        <w:right w:val="none" w:sz="0" w:space="0" w:color="auto"/>
      </w:divBdr>
    </w:div>
    <w:div w:id="764618888">
      <w:bodyDiv w:val="1"/>
      <w:marLeft w:val="0"/>
      <w:marRight w:val="0"/>
      <w:marTop w:val="0"/>
      <w:marBottom w:val="0"/>
      <w:divBdr>
        <w:top w:val="none" w:sz="0" w:space="0" w:color="auto"/>
        <w:left w:val="none" w:sz="0" w:space="0" w:color="auto"/>
        <w:bottom w:val="none" w:sz="0" w:space="0" w:color="auto"/>
        <w:right w:val="none" w:sz="0" w:space="0" w:color="auto"/>
      </w:divBdr>
    </w:div>
    <w:div w:id="775757223">
      <w:bodyDiv w:val="1"/>
      <w:marLeft w:val="0"/>
      <w:marRight w:val="0"/>
      <w:marTop w:val="0"/>
      <w:marBottom w:val="0"/>
      <w:divBdr>
        <w:top w:val="none" w:sz="0" w:space="0" w:color="auto"/>
        <w:left w:val="none" w:sz="0" w:space="0" w:color="auto"/>
        <w:bottom w:val="none" w:sz="0" w:space="0" w:color="auto"/>
        <w:right w:val="none" w:sz="0" w:space="0" w:color="auto"/>
      </w:divBdr>
    </w:div>
    <w:div w:id="804935356">
      <w:bodyDiv w:val="1"/>
      <w:marLeft w:val="0"/>
      <w:marRight w:val="0"/>
      <w:marTop w:val="0"/>
      <w:marBottom w:val="0"/>
      <w:divBdr>
        <w:top w:val="none" w:sz="0" w:space="0" w:color="auto"/>
        <w:left w:val="none" w:sz="0" w:space="0" w:color="auto"/>
        <w:bottom w:val="none" w:sz="0" w:space="0" w:color="auto"/>
        <w:right w:val="none" w:sz="0" w:space="0" w:color="auto"/>
      </w:divBdr>
    </w:div>
    <w:div w:id="1024861367">
      <w:bodyDiv w:val="1"/>
      <w:marLeft w:val="0"/>
      <w:marRight w:val="0"/>
      <w:marTop w:val="0"/>
      <w:marBottom w:val="0"/>
      <w:divBdr>
        <w:top w:val="none" w:sz="0" w:space="0" w:color="auto"/>
        <w:left w:val="none" w:sz="0" w:space="0" w:color="auto"/>
        <w:bottom w:val="none" w:sz="0" w:space="0" w:color="auto"/>
        <w:right w:val="none" w:sz="0" w:space="0" w:color="auto"/>
      </w:divBdr>
    </w:div>
    <w:div w:id="1062603420">
      <w:bodyDiv w:val="1"/>
      <w:marLeft w:val="0"/>
      <w:marRight w:val="0"/>
      <w:marTop w:val="0"/>
      <w:marBottom w:val="0"/>
      <w:divBdr>
        <w:top w:val="none" w:sz="0" w:space="0" w:color="auto"/>
        <w:left w:val="none" w:sz="0" w:space="0" w:color="auto"/>
        <w:bottom w:val="none" w:sz="0" w:space="0" w:color="auto"/>
        <w:right w:val="none" w:sz="0" w:space="0" w:color="auto"/>
      </w:divBdr>
    </w:div>
    <w:div w:id="1126389287">
      <w:bodyDiv w:val="1"/>
      <w:marLeft w:val="0"/>
      <w:marRight w:val="0"/>
      <w:marTop w:val="0"/>
      <w:marBottom w:val="0"/>
      <w:divBdr>
        <w:top w:val="none" w:sz="0" w:space="0" w:color="auto"/>
        <w:left w:val="none" w:sz="0" w:space="0" w:color="auto"/>
        <w:bottom w:val="none" w:sz="0" w:space="0" w:color="auto"/>
        <w:right w:val="none" w:sz="0" w:space="0" w:color="auto"/>
      </w:divBdr>
    </w:div>
    <w:div w:id="1281575172">
      <w:bodyDiv w:val="1"/>
      <w:marLeft w:val="0"/>
      <w:marRight w:val="0"/>
      <w:marTop w:val="0"/>
      <w:marBottom w:val="0"/>
      <w:divBdr>
        <w:top w:val="none" w:sz="0" w:space="0" w:color="auto"/>
        <w:left w:val="none" w:sz="0" w:space="0" w:color="auto"/>
        <w:bottom w:val="none" w:sz="0" w:space="0" w:color="auto"/>
        <w:right w:val="none" w:sz="0" w:space="0" w:color="auto"/>
      </w:divBdr>
    </w:div>
    <w:div w:id="1292635285">
      <w:bodyDiv w:val="1"/>
      <w:marLeft w:val="0"/>
      <w:marRight w:val="0"/>
      <w:marTop w:val="0"/>
      <w:marBottom w:val="0"/>
      <w:divBdr>
        <w:top w:val="none" w:sz="0" w:space="0" w:color="auto"/>
        <w:left w:val="none" w:sz="0" w:space="0" w:color="auto"/>
        <w:bottom w:val="none" w:sz="0" w:space="0" w:color="auto"/>
        <w:right w:val="none" w:sz="0" w:space="0" w:color="auto"/>
      </w:divBdr>
    </w:div>
    <w:div w:id="1502157238">
      <w:bodyDiv w:val="1"/>
      <w:marLeft w:val="0"/>
      <w:marRight w:val="0"/>
      <w:marTop w:val="0"/>
      <w:marBottom w:val="0"/>
      <w:divBdr>
        <w:top w:val="none" w:sz="0" w:space="0" w:color="auto"/>
        <w:left w:val="none" w:sz="0" w:space="0" w:color="auto"/>
        <w:bottom w:val="none" w:sz="0" w:space="0" w:color="auto"/>
        <w:right w:val="none" w:sz="0" w:space="0" w:color="auto"/>
      </w:divBdr>
    </w:div>
    <w:div w:id="1543400202">
      <w:bodyDiv w:val="1"/>
      <w:marLeft w:val="0"/>
      <w:marRight w:val="0"/>
      <w:marTop w:val="0"/>
      <w:marBottom w:val="0"/>
      <w:divBdr>
        <w:top w:val="none" w:sz="0" w:space="0" w:color="auto"/>
        <w:left w:val="none" w:sz="0" w:space="0" w:color="auto"/>
        <w:bottom w:val="none" w:sz="0" w:space="0" w:color="auto"/>
        <w:right w:val="none" w:sz="0" w:space="0" w:color="auto"/>
      </w:divBdr>
    </w:div>
    <w:div w:id="1610351101">
      <w:bodyDiv w:val="1"/>
      <w:marLeft w:val="0"/>
      <w:marRight w:val="0"/>
      <w:marTop w:val="0"/>
      <w:marBottom w:val="0"/>
      <w:divBdr>
        <w:top w:val="none" w:sz="0" w:space="0" w:color="auto"/>
        <w:left w:val="none" w:sz="0" w:space="0" w:color="auto"/>
        <w:bottom w:val="none" w:sz="0" w:space="0" w:color="auto"/>
        <w:right w:val="none" w:sz="0" w:space="0" w:color="auto"/>
      </w:divBdr>
    </w:div>
    <w:div w:id="1682314194">
      <w:bodyDiv w:val="1"/>
      <w:marLeft w:val="0"/>
      <w:marRight w:val="0"/>
      <w:marTop w:val="0"/>
      <w:marBottom w:val="0"/>
      <w:divBdr>
        <w:top w:val="none" w:sz="0" w:space="0" w:color="auto"/>
        <w:left w:val="none" w:sz="0" w:space="0" w:color="auto"/>
        <w:bottom w:val="none" w:sz="0" w:space="0" w:color="auto"/>
        <w:right w:val="none" w:sz="0" w:space="0" w:color="auto"/>
      </w:divBdr>
      <w:divsChild>
        <w:div w:id="869608724">
          <w:marLeft w:val="0"/>
          <w:marRight w:val="0"/>
          <w:marTop w:val="120"/>
          <w:marBottom w:val="60"/>
          <w:divBdr>
            <w:top w:val="none" w:sz="0" w:space="0" w:color="auto"/>
            <w:left w:val="none" w:sz="0" w:space="0" w:color="auto"/>
            <w:bottom w:val="none" w:sz="0" w:space="0" w:color="auto"/>
            <w:right w:val="none" w:sz="0" w:space="0" w:color="auto"/>
          </w:divBdr>
        </w:div>
        <w:div w:id="1556887347">
          <w:marLeft w:val="0"/>
          <w:marRight w:val="0"/>
          <w:marTop w:val="120"/>
          <w:marBottom w:val="60"/>
          <w:divBdr>
            <w:top w:val="none" w:sz="0" w:space="0" w:color="auto"/>
            <w:left w:val="none" w:sz="0" w:space="0" w:color="auto"/>
            <w:bottom w:val="none" w:sz="0" w:space="0" w:color="auto"/>
            <w:right w:val="none" w:sz="0" w:space="0" w:color="auto"/>
          </w:divBdr>
        </w:div>
      </w:divsChild>
    </w:div>
    <w:div w:id="1777745707">
      <w:bodyDiv w:val="1"/>
      <w:marLeft w:val="0"/>
      <w:marRight w:val="0"/>
      <w:marTop w:val="0"/>
      <w:marBottom w:val="0"/>
      <w:divBdr>
        <w:top w:val="none" w:sz="0" w:space="0" w:color="auto"/>
        <w:left w:val="none" w:sz="0" w:space="0" w:color="auto"/>
        <w:bottom w:val="none" w:sz="0" w:space="0" w:color="auto"/>
        <w:right w:val="none" w:sz="0" w:space="0" w:color="auto"/>
      </w:divBdr>
    </w:div>
    <w:div w:id="1824004269">
      <w:bodyDiv w:val="1"/>
      <w:marLeft w:val="0"/>
      <w:marRight w:val="0"/>
      <w:marTop w:val="0"/>
      <w:marBottom w:val="0"/>
      <w:divBdr>
        <w:top w:val="none" w:sz="0" w:space="0" w:color="auto"/>
        <w:left w:val="none" w:sz="0" w:space="0" w:color="auto"/>
        <w:bottom w:val="none" w:sz="0" w:space="0" w:color="auto"/>
        <w:right w:val="none" w:sz="0" w:space="0" w:color="auto"/>
      </w:divBdr>
    </w:div>
    <w:div w:id="1841039868">
      <w:bodyDiv w:val="1"/>
      <w:marLeft w:val="0"/>
      <w:marRight w:val="0"/>
      <w:marTop w:val="0"/>
      <w:marBottom w:val="0"/>
      <w:divBdr>
        <w:top w:val="none" w:sz="0" w:space="0" w:color="auto"/>
        <w:left w:val="none" w:sz="0" w:space="0" w:color="auto"/>
        <w:bottom w:val="none" w:sz="0" w:space="0" w:color="auto"/>
        <w:right w:val="none" w:sz="0" w:space="0" w:color="auto"/>
      </w:divBdr>
    </w:div>
    <w:div w:id="1867524879">
      <w:bodyDiv w:val="1"/>
      <w:marLeft w:val="0"/>
      <w:marRight w:val="0"/>
      <w:marTop w:val="0"/>
      <w:marBottom w:val="0"/>
      <w:divBdr>
        <w:top w:val="none" w:sz="0" w:space="0" w:color="auto"/>
        <w:left w:val="none" w:sz="0" w:space="0" w:color="auto"/>
        <w:bottom w:val="none" w:sz="0" w:space="0" w:color="auto"/>
        <w:right w:val="none" w:sz="0" w:space="0" w:color="auto"/>
      </w:divBdr>
    </w:div>
    <w:div w:id="1868712084">
      <w:bodyDiv w:val="1"/>
      <w:marLeft w:val="0"/>
      <w:marRight w:val="0"/>
      <w:marTop w:val="0"/>
      <w:marBottom w:val="0"/>
      <w:divBdr>
        <w:top w:val="none" w:sz="0" w:space="0" w:color="auto"/>
        <w:left w:val="none" w:sz="0" w:space="0" w:color="auto"/>
        <w:bottom w:val="none" w:sz="0" w:space="0" w:color="auto"/>
        <w:right w:val="none" w:sz="0" w:space="0" w:color="auto"/>
      </w:divBdr>
    </w:div>
    <w:div w:id="1883978961">
      <w:bodyDiv w:val="1"/>
      <w:marLeft w:val="0"/>
      <w:marRight w:val="0"/>
      <w:marTop w:val="0"/>
      <w:marBottom w:val="0"/>
      <w:divBdr>
        <w:top w:val="none" w:sz="0" w:space="0" w:color="auto"/>
        <w:left w:val="none" w:sz="0" w:space="0" w:color="auto"/>
        <w:bottom w:val="none" w:sz="0" w:space="0" w:color="auto"/>
        <w:right w:val="none" w:sz="0" w:space="0" w:color="auto"/>
      </w:divBdr>
    </w:div>
    <w:div w:id="1899902511">
      <w:bodyDiv w:val="1"/>
      <w:marLeft w:val="0"/>
      <w:marRight w:val="0"/>
      <w:marTop w:val="0"/>
      <w:marBottom w:val="0"/>
      <w:divBdr>
        <w:top w:val="none" w:sz="0" w:space="0" w:color="auto"/>
        <w:left w:val="none" w:sz="0" w:space="0" w:color="auto"/>
        <w:bottom w:val="none" w:sz="0" w:space="0" w:color="auto"/>
        <w:right w:val="none" w:sz="0" w:space="0" w:color="auto"/>
      </w:divBdr>
    </w:div>
    <w:div w:id="1914046851">
      <w:bodyDiv w:val="1"/>
      <w:marLeft w:val="0"/>
      <w:marRight w:val="0"/>
      <w:marTop w:val="0"/>
      <w:marBottom w:val="0"/>
      <w:divBdr>
        <w:top w:val="none" w:sz="0" w:space="0" w:color="auto"/>
        <w:left w:val="none" w:sz="0" w:space="0" w:color="auto"/>
        <w:bottom w:val="none" w:sz="0" w:space="0" w:color="auto"/>
        <w:right w:val="none" w:sz="0" w:space="0" w:color="auto"/>
      </w:divBdr>
    </w:div>
    <w:div w:id="2096702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valitsus.ee/strateegia-eesti-2035-arengukavad-ja-planeering/strateegia/materjalid" TargetMode="External"/><Relationship Id="rId21" Type="http://schemas.openxmlformats.org/officeDocument/2006/relationships/hyperlink" Target="https://hm.ee/korgharidus-ja-teadus/teadus-ja-arendustegevus/taie-fookusvaldkonnad" TargetMode="External"/><Relationship Id="rId42" Type="http://schemas.openxmlformats.org/officeDocument/2006/relationships/hyperlink" Target="https://www.siseministeerium.ee/media/1451/download" TargetMode="External"/><Relationship Id="rId63" Type="http://schemas.openxmlformats.org/officeDocument/2006/relationships/hyperlink" Target="https://www.mkm.ee/media/7121/download" TargetMode="External"/><Relationship Id="rId84" Type="http://schemas.openxmlformats.org/officeDocument/2006/relationships/hyperlink" Target="https://www.riigiteataja.ee/akt/106072023110" TargetMode="External"/><Relationship Id="rId138" Type="http://schemas.openxmlformats.org/officeDocument/2006/relationships/hyperlink" Target="https://www.riigiteataja.ee/akt/131052018055" TargetMode="External"/><Relationship Id="rId159" Type="http://schemas.openxmlformats.org/officeDocument/2006/relationships/theme" Target="theme/theme1.xml"/><Relationship Id="rId107" Type="http://schemas.openxmlformats.org/officeDocument/2006/relationships/hyperlink" Target="https://www.riigiteataja.ee/akt/102062021018" TargetMode="External"/><Relationship Id="rId11" Type="http://schemas.openxmlformats.org/officeDocument/2006/relationships/comments" Target="comments.xml"/><Relationship Id="rId32" Type="http://schemas.openxmlformats.org/officeDocument/2006/relationships/hyperlink" Target="https://ec.europa.eu/energy/sites/ener/files/documents/ee_ltrs_2020.pdf" TargetMode="External"/><Relationship Id="rId53" Type="http://schemas.openxmlformats.org/officeDocument/2006/relationships/hyperlink" Target="https://envir.ee/media/926/download" TargetMode="External"/><Relationship Id="rId74" Type="http://schemas.openxmlformats.org/officeDocument/2006/relationships/hyperlink" Target="https://mkm.ee/media/620/download" TargetMode="External"/><Relationship Id="rId128" Type="http://schemas.openxmlformats.org/officeDocument/2006/relationships/hyperlink" Target="https://www.riigiteataja.ee/akt/126042013009?leiaKehtiv" TargetMode="External"/><Relationship Id="rId149" Type="http://schemas.openxmlformats.org/officeDocument/2006/relationships/hyperlink" Target="https://www.riigiteataja.ee/akt/103072015034" TargetMode="External"/><Relationship Id="rId5" Type="http://schemas.openxmlformats.org/officeDocument/2006/relationships/numbering" Target="numbering.xml"/><Relationship Id="rId95" Type="http://schemas.openxmlformats.org/officeDocument/2006/relationships/hyperlink" Target="https://www.hm.ee/et/tegevused/uuringud-ja-statistika-0" TargetMode="External"/><Relationship Id="rId22" Type="http://schemas.openxmlformats.org/officeDocument/2006/relationships/hyperlink" Target="https://www.riigiteataja.ee/akt/330042022003" TargetMode="External"/><Relationship Id="rId43" Type="http://schemas.openxmlformats.org/officeDocument/2006/relationships/hyperlink" Target="https://envir.ee/kliimamuutustega-kohanemise-arengukava" TargetMode="External"/><Relationship Id="rId64" Type="http://schemas.openxmlformats.org/officeDocument/2006/relationships/hyperlink" Target="https://www.itf-oecd.org/sites/default/files/docs/passenger-mobility-goods-transport-estonia.pdf" TargetMode="External"/><Relationship Id="rId118" Type="http://schemas.openxmlformats.org/officeDocument/2006/relationships/hyperlink" Target="https://tbinternet.ohchr.org/_layouts/15/treatybodyexternal/Download.aspx?symbolno=HRI/CORE/EST/2015&amp;Lang=en" TargetMode="External"/><Relationship Id="rId139" Type="http://schemas.openxmlformats.org/officeDocument/2006/relationships/hyperlink" Target="https://www.riigiteataja.ee/akt/103072015034?leiaKehtiv" TargetMode="External"/><Relationship Id="rId80" Type="http://schemas.openxmlformats.org/officeDocument/2006/relationships/hyperlink" Target="https://www.tootukassa.ee/web/sites/default/files/2022-01/tootukassa_arengukava.pdf" TargetMode="External"/><Relationship Id="rId85" Type="http://schemas.openxmlformats.org/officeDocument/2006/relationships/hyperlink" Target="https://www.stat.ee/et/avasta-statistikat/valdkonnad/tooelu/tooturg" TargetMode="External"/><Relationship Id="rId150" Type="http://schemas.openxmlformats.org/officeDocument/2006/relationships/hyperlink" Target="https://www.ttja.ee/ariklient/ehitised-ehitamine/ligipaasetavus" TargetMode="External"/><Relationship Id="rId155" Type="http://schemas.openxmlformats.org/officeDocument/2006/relationships/hyperlink" Target="mailto:Marge.Kaljas@fin.ee" TargetMode="External"/><Relationship Id="rId12" Type="http://schemas.microsoft.com/office/2011/relationships/commentsExtended" Target="commentsExtended.xml"/><Relationship Id="rId17" Type="http://schemas.openxmlformats.org/officeDocument/2006/relationships/footer" Target="footer2.xml"/><Relationship Id="rId33" Type="http://schemas.openxmlformats.org/officeDocument/2006/relationships/hyperlink" Target="https://www.mkm.ee/media/99/download" TargetMode="External"/><Relationship Id="rId38" Type="http://schemas.openxmlformats.org/officeDocument/2006/relationships/hyperlink" Target="https://ec.europa.eu/energy/sites/default/files/documents/ee_final_necp_main_ee.pdf" TargetMode="External"/><Relationship Id="rId59" Type="http://schemas.openxmlformats.org/officeDocument/2006/relationships/hyperlink" Target="https://mkm.ee/media/6908/download" TargetMode="External"/><Relationship Id="rId103" Type="http://schemas.openxmlformats.org/officeDocument/2006/relationships/hyperlink" Target="https://www.sm.ee/arengukavad-programmid-ja-tooplaanid" TargetMode="External"/><Relationship Id="rId108" Type="http://schemas.openxmlformats.org/officeDocument/2006/relationships/hyperlink" Target="https://www.fin.ee/riigihanked-riigiabi-osalused-kinnisvara/riigihanked" TargetMode="External"/><Relationship Id="rId124" Type="http://schemas.openxmlformats.org/officeDocument/2006/relationships/hyperlink" Target="https://www.riigiteataja.ee/akt/115052015002" TargetMode="External"/><Relationship Id="rId129" Type="http://schemas.openxmlformats.org/officeDocument/2006/relationships/hyperlink" Target="https://www.riigiteataja.ee/akt/112072014146?leiaKehtiv" TargetMode="External"/><Relationship Id="rId54" Type="http://schemas.openxmlformats.org/officeDocument/2006/relationships/hyperlink" Target="https://www.riigiteataja.ee/akt/131072021004" TargetMode="External"/><Relationship Id="rId70" Type="http://schemas.openxmlformats.org/officeDocument/2006/relationships/hyperlink" Target="https://mkm.ee/media/620/download" TargetMode="External"/><Relationship Id="rId75" Type="http://schemas.openxmlformats.org/officeDocument/2006/relationships/hyperlink" Target="https://transpordiamet.ee/" TargetMode="External"/><Relationship Id="rId91" Type="http://schemas.openxmlformats.org/officeDocument/2006/relationships/hyperlink" Target="https://www.hm.ee/sites/default/files/haridusvaldkonna_arengukava_2035_kinnitatud_vv_0.pdf" TargetMode="External"/><Relationship Id="rId96" Type="http://schemas.openxmlformats.org/officeDocument/2006/relationships/hyperlink" Target="https://www.hm.ee/et/eesmargid-tegevused/oigusloome" TargetMode="External"/><Relationship Id="rId140" Type="http://schemas.openxmlformats.org/officeDocument/2006/relationships/hyperlink" Target="https://www.sm.ee/et/uuringud-ja-analuusid" TargetMode="External"/><Relationship Id="rId145" Type="http://schemas.openxmlformats.org/officeDocument/2006/relationships/hyperlink" Target="https://www.sm.ee/et/uuringud-ja-analuusid"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riigiteataja.ee/akt/126102022002" TargetMode="External"/><Relationship Id="rId28" Type="http://schemas.openxmlformats.org/officeDocument/2006/relationships/hyperlink" Target="https://www.hm.ee/sites/default/files/taie_arengukava_kinnitatud_15.07.2021.pdf" TargetMode="External"/><Relationship Id="rId49" Type="http://schemas.openxmlformats.org/officeDocument/2006/relationships/hyperlink" Target="https://www.rescue.ee/files/2021-01/riskiankeet-uuendatud-vorm-ueleujutus.docx?ac461b61a1" TargetMode="External"/><Relationship Id="rId114" Type="http://schemas.openxmlformats.org/officeDocument/2006/relationships/hyperlink" Target="https://www.rahandusministeerium.ee/et/riigiabi" TargetMode="External"/><Relationship Id="rId119" Type="http://schemas.openxmlformats.org/officeDocument/2006/relationships/hyperlink" Target="https://rtk.ee/seire-ja-seirekomisjonid" TargetMode="External"/><Relationship Id="rId44" Type="http://schemas.openxmlformats.org/officeDocument/2006/relationships/hyperlink" Target="https://www.klab.ee/wp-content/uploads/sites/4/2016/04/2016-04-07-KAUR_Lopparuanne.pdf" TargetMode="External"/><Relationship Id="rId60" Type="http://schemas.openxmlformats.org/officeDocument/2006/relationships/hyperlink" Target="https://mkm.ee/transport-ja-liikuvus/transpordi-tulevik" TargetMode="External"/><Relationship Id="rId65" Type="http://schemas.openxmlformats.org/officeDocument/2006/relationships/hyperlink" Target="https://mkm.ee/media/6865/download" TargetMode="External"/><Relationship Id="rId81" Type="http://schemas.openxmlformats.org/officeDocument/2006/relationships/hyperlink" Target="https://www.riigiteataja.ee/akt/103102023021" TargetMode="External"/><Relationship Id="rId86" Type="http://schemas.openxmlformats.org/officeDocument/2006/relationships/hyperlink" Target="https://oska.kutsekoda.ee/" TargetMode="External"/><Relationship Id="rId130" Type="http://schemas.openxmlformats.org/officeDocument/2006/relationships/hyperlink" Target="https://www.riigiteataja.ee/akt/123022011008?leiaKehtiv" TargetMode="External"/><Relationship Id="rId135" Type="http://schemas.openxmlformats.org/officeDocument/2006/relationships/hyperlink" Target="https://valitsus.ee/strateegia-eesti-2035-arengukavad-ja-planeering/strateegia/materjalid" TargetMode="External"/><Relationship Id="rId151" Type="http://schemas.openxmlformats.org/officeDocument/2006/relationships/hyperlink" Target="https://www.oiguskantsler.ee/" TargetMode="External"/><Relationship Id="rId156" Type="http://schemas.openxmlformats.org/officeDocument/2006/relationships/hyperlink" Target="mailto:Marge.Kaljas@fin.ee" TargetMode="External"/><Relationship Id="rId13" Type="http://schemas.microsoft.com/office/2016/09/relationships/commentsIds" Target="commentsIds.xml"/><Relationship Id="rId18" Type="http://schemas.openxmlformats.org/officeDocument/2006/relationships/hyperlink" Target="https://www.hm.ee/et/TAIE-2035" TargetMode="External"/><Relationship Id="rId39" Type="http://schemas.openxmlformats.org/officeDocument/2006/relationships/hyperlink" Target="https://ec.europa.eu/energy/sites/default/files/documents/ee_final_necp_main_ee.pdf" TargetMode="External"/><Relationship Id="rId109" Type="http://schemas.openxmlformats.org/officeDocument/2006/relationships/hyperlink" Target="https://eur-lex.europa.eu/legal-content/ET/TXT/PDF/?uri=CELEX:32014R0651&amp;from=ET" TargetMode="External"/><Relationship Id="rId34" Type="http://schemas.openxmlformats.org/officeDocument/2006/relationships/hyperlink" Target="https://www.riigiteataja.ee/akt/105032015001?leiaKehtiv" TargetMode="External"/><Relationship Id="rId50" Type="http://schemas.openxmlformats.org/officeDocument/2006/relationships/hyperlink" Target="https://www.rescue.ee/files/2021-01/riskiankeet-uuendatud-vorm-doomino.docx?254248f0e1" TargetMode="External"/><Relationship Id="rId55" Type="http://schemas.openxmlformats.org/officeDocument/2006/relationships/hyperlink" Target="https://www.rescue.ee/et/metsa-ja-maastikutulekahju" TargetMode="External"/><Relationship Id="rId76" Type="http://schemas.openxmlformats.org/officeDocument/2006/relationships/hyperlink" Target="https://www.transpordiamet.ee/en/media/156/download" TargetMode="External"/><Relationship Id="rId97" Type="http://schemas.openxmlformats.org/officeDocument/2006/relationships/hyperlink" Target="https://www.riigiteataja.ee/akt/116062020003" TargetMode="External"/><Relationship Id="rId104" Type="http://schemas.openxmlformats.org/officeDocument/2006/relationships/hyperlink" Target="https://arenguseire.ee/wp-content/uploads/2021/11/2021_the-future-of-long-term-care_summary_study.pdf" TargetMode="External"/><Relationship Id="rId120" Type="http://schemas.openxmlformats.org/officeDocument/2006/relationships/hyperlink" Target="https://www.oiguskantsler.ee/et" TargetMode="External"/><Relationship Id="rId125" Type="http://schemas.openxmlformats.org/officeDocument/2006/relationships/hyperlink" Target="https://www.riigiteataja.ee/akt/104012019011" TargetMode="External"/><Relationship Id="rId141" Type="http://schemas.openxmlformats.org/officeDocument/2006/relationships/hyperlink" Target="https://www.oiguskantsler.ee/et/puuetega-inimeste-n%C3%B5ukoda" TargetMode="External"/><Relationship Id="rId146" Type="http://schemas.openxmlformats.org/officeDocument/2006/relationships/hyperlink" Target="https://www.riigikantselei.ee/ligipaasetavus" TargetMode="External"/><Relationship Id="rId7" Type="http://schemas.openxmlformats.org/officeDocument/2006/relationships/settings" Target="settings.xml"/><Relationship Id="rId71" Type="http://schemas.openxmlformats.org/officeDocument/2006/relationships/hyperlink" Target="https://www.transpordiamet.ee/media/5314/download" TargetMode="External"/><Relationship Id="rId92" Type="http://schemas.openxmlformats.org/officeDocument/2006/relationships/hyperlink" Target="https://oska.kutsekoda.ee" TargetMode="External"/><Relationship Id="rId2" Type="http://schemas.openxmlformats.org/officeDocument/2006/relationships/customXml" Target="../customXml/item2.xml"/><Relationship Id="rId29" Type="http://schemas.openxmlformats.org/officeDocument/2006/relationships/hyperlink" Target="http://www.rrf.ee" TargetMode="External"/><Relationship Id="rId24" Type="http://schemas.openxmlformats.org/officeDocument/2006/relationships/hyperlink" Target="https://hm.ee/korgharidus-ja-teadus/teadus-ja-arendustegevus/taie-fookusvaldkonnad" TargetMode="External"/><Relationship Id="rId40" Type="http://schemas.openxmlformats.org/officeDocument/2006/relationships/hyperlink" Target="https://www.riigiteataja.ee/akt/109102020010?leiaKehtiv" TargetMode="External"/><Relationship Id="rId45" Type="http://schemas.openxmlformats.org/officeDocument/2006/relationships/hyperlink" Target="https://www.riigiteataja.ee/akt/118062021003?leiaKehtiv" TargetMode="External"/><Relationship Id="rId66" Type="http://schemas.openxmlformats.org/officeDocument/2006/relationships/hyperlink" Target="https://www.itf-oecd.org/sites/default/files/docs/passenger-mobility-goods-transport-estonia.pdf" TargetMode="External"/><Relationship Id="rId87" Type="http://schemas.openxmlformats.org/officeDocument/2006/relationships/hyperlink" Target="https://www.tootukassa.ee/et/toootsijale/too-kaotamine" TargetMode="External"/><Relationship Id="rId110" Type="http://schemas.openxmlformats.org/officeDocument/2006/relationships/hyperlink" Target="https://ec.europa.eu/competition/state_aid/legislation/rescue_resctructuring_communication_en.pdf" TargetMode="External"/><Relationship Id="rId115" Type="http://schemas.openxmlformats.org/officeDocument/2006/relationships/hyperlink" Target="https://www.riigiteataja.ee/akt/115052015002" TargetMode="External"/><Relationship Id="rId131" Type="http://schemas.openxmlformats.org/officeDocument/2006/relationships/hyperlink" Target="https://www.riigiteataja.ee/akt/111032022001" TargetMode="External"/><Relationship Id="rId136" Type="http://schemas.openxmlformats.org/officeDocument/2006/relationships/hyperlink" Target="https://www.riigikantselei.ee/ligipaasetavus" TargetMode="External"/><Relationship Id="rId157" Type="http://schemas.openxmlformats.org/officeDocument/2006/relationships/fontTable" Target="fontTable.xml"/><Relationship Id="rId61" Type="http://schemas.openxmlformats.org/officeDocument/2006/relationships/hyperlink" Target="https://mkm.ee/media/638/download" TargetMode="External"/><Relationship Id="rId82" Type="http://schemas.openxmlformats.org/officeDocument/2006/relationships/hyperlink" Target="https://www.riigiteataja.ee/akt/106072023110" TargetMode="External"/><Relationship Id="rId152" Type="http://schemas.openxmlformats.org/officeDocument/2006/relationships/hyperlink" Target="https://www.oiguskantsler.ee/et/puuetega-inimeste-n%C3%B5ukoda" TargetMode="External"/><Relationship Id="rId19" Type="http://schemas.openxmlformats.org/officeDocument/2006/relationships/hyperlink" Target="https://www.etag.ee/wp-content/uploads/2021/11/NS_seire_loppraport.pdf" TargetMode="External"/><Relationship Id="rId14" Type="http://schemas.microsoft.com/office/2018/08/relationships/commentsExtensible" Target="commentsExtensible.xml"/><Relationship Id="rId30" Type="http://schemas.openxmlformats.org/officeDocument/2006/relationships/hyperlink" Target="https://www.netikaart.ee/" TargetMode="External"/><Relationship Id="rId35" Type="http://schemas.openxmlformats.org/officeDocument/2006/relationships/hyperlink" Target="https://www.riigiteataja.ee/akt/127042022004?leiaKehtiv" TargetMode="External"/><Relationship Id="rId56" Type="http://schemas.openxmlformats.org/officeDocument/2006/relationships/hyperlink" Target="https://www.olevalmis.ee/" TargetMode="External"/><Relationship Id="rId77" Type="http://schemas.openxmlformats.org/officeDocument/2006/relationships/hyperlink" Target="https://www.evr.ee/" TargetMode="External"/><Relationship Id="rId100" Type="http://schemas.openxmlformats.org/officeDocument/2006/relationships/hyperlink" Target="https://www.sm.ee/arengukavad-programmid-ja-tooplaanid" TargetMode="External"/><Relationship Id="rId105" Type="http://schemas.openxmlformats.org/officeDocument/2006/relationships/hyperlink" Target="https://riigihanked.riik.ee/rhr-web/" TargetMode="External"/><Relationship Id="rId126" Type="http://schemas.openxmlformats.org/officeDocument/2006/relationships/hyperlink" Target="https://www.riigiteataja.ee/akt/VRKS" TargetMode="External"/><Relationship Id="rId147" Type="http://schemas.openxmlformats.org/officeDocument/2006/relationships/hyperlink" Target="https://kompetentsikeskus.sm.ee/" TargetMode="External"/><Relationship Id="rId8" Type="http://schemas.openxmlformats.org/officeDocument/2006/relationships/webSettings" Target="webSettings.xml"/><Relationship Id="rId51" Type="http://schemas.openxmlformats.org/officeDocument/2006/relationships/hyperlink" Target="https://www.riigiteataja.ee/akt/117052020003?leiaKehtiv" TargetMode="External"/><Relationship Id="rId72" Type="http://schemas.openxmlformats.org/officeDocument/2006/relationships/hyperlink" Target="https://www.transpordiamet.ee/liiklusohutusprogramm" TargetMode="External"/><Relationship Id="rId93" Type="http://schemas.openxmlformats.org/officeDocument/2006/relationships/hyperlink" Target="https://www.hm.ee/sites/default/files/1.1.1_haridus_ja_noorteprogramm_2022_2025_0.pdf" TargetMode="External"/><Relationship Id="rId98" Type="http://schemas.openxmlformats.org/officeDocument/2006/relationships/hyperlink" Target="https://www.innove.ee/opetaja-ja-koolijuhi-areng/okpat/" TargetMode="External"/><Relationship Id="rId121" Type="http://schemas.openxmlformats.org/officeDocument/2006/relationships/hyperlink" Target="https://www.oiguskantsler.ee/et/laste-ja-noorte-%C3%B5igused" TargetMode="External"/><Relationship Id="rId142" Type="http://schemas.openxmlformats.org/officeDocument/2006/relationships/hyperlink" Target="https://www.oiguskantsler.ee/" TargetMode="External"/><Relationship Id="rId3" Type="http://schemas.openxmlformats.org/officeDocument/2006/relationships/customXml" Target="../customXml/item3.xml"/><Relationship Id="rId25" Type="http://schemas.openxmlformats.org/officeDocument/2006/relationships/hyperlink" Target="https://hm.ee/korgharidus-ja-teadus/teadus-ja-arendustegevus/taie-fookusvaldkonnad" TargetMode="External"/><Relationship Id="rId46" Type="http://schemas.openxmlformats.org/officeDocument/2006/relationships/hyperlink" Target="https://www.siseministeerium.ee/stak2030" TargetMode="External"/><Relationship Id="rId67" Type="http://schemas.openxmlformats.org/officeDocument/2006/relationships/hyperlink" Target="https://www.mkm.ee/ministeerium-uudised-ja-kontakt/strateegiline-juhtimine/tegevuspohine-riigieelarve" TargetMode="External"/><Relationship Id="rId116" Type="http://schemas.openxmlformats.org/officeDocument/2006/relationships/hyperlink" Target="https://www.riigiteataja.ee/akt/111032022001" TargetMode="External"/><Relationship Id="rId137" Type="http://schemas.openxmlformats.org/officeDocument/2006/relationships/hyperlink" Target="https://www.ttja.ee/ariklient/ehitised-ehitamine/ligipaasetavus" TargetMode="External"/><Relationship Id="rId158" Type="http://schemas.microsoft.com/office/2011/relationships/people" Target="people.xml"/><Relationship Id="rId20" Type="http://schemas.openxmlformats.org/officeDocument/2006/relationships/hyperlink" Target="https://www.hm.ee/et/TAIE-2035" TargetMode="External"/><Relationship Id="rId41" Type="http://schemas.openxmlformats.org/officeDocument/2006/relationships/hyperlink" Target="https://www.riigiteataja.ee/akt/109102020010?leiaKehtiv" TargetMode="External"/><Relationship Id="rId62" Type="http://schemas.openxmlformats.org/officeDocument/2006/relationships/hyperlink" Target="https://mkm.ee/media/641/download" TargetMode="External"/><Relationship Id="rId83" Type="http://schemas.openxmlformats.org/officeDocument/2006/relationships/hyperlink" Target="https://www.sm.ee/sites/default/files/documents/2022-06/Noortegarantii%20tugevdamise%20tegevuskava%202022-2027.pdf" TargetMode="External"/><Relationship Id="rId88" Type="http://schemas.openxmlformats.org/officeDocument/2006/relationships/hyperlink" Target="https://www.sm.ee/heaolu-arengukava-2023-2030" TargetMode="External"/><Relationship Id="rId111" Type="http://schemas.openxmlformats.org/officeDocument/2006/relationships/hyperlink" Target="https://www.fin.ee/riigihanked-riigiabi-osalused-kinnisvara/riigiabi" TargetMode="External"/><Relationship Id="rId132" Type="http://schemas.openxmlformats.org/officeDocument/2006/relationships/hyperlink" Target="https://rtk.ee/seire-ja-seirekomisjonid" TargetMode="External"/><Relationship Id="rId153" Type="http://schemas.openxmlformats.org/officeDocument/2006/relationships/hyperlink" Target="https://epikoda.ee/" TargetMode="External"/><Relationship Id="rId15" Type="http://schemas.openxmlformats.org/officeDocument/2006/relationships/hyperlink" Target="https://energiatalgud.ee/node/8941" TargetMode="External"/><Relationship Id="rId36" Type="http://schemas.openxmlformats.org/officeDocument/2006/relationships/hyperlink" Target="https://www.riigiteataja.ee/akt/109102020009" TargetMode="External"/><Relationship Id="rId57" Type="http://schemas.openxmlformats.org/officeDocument/2006/relationships/hyperlink" Target="https://envir.ee/keskkonnakasutus/vesi/uleujutused" TargetMode="External"/><Relationship Id="rId106" Type="http://schemas.openxmlformats.org/officeDocument/2006/relationships/hyperlink" Target="https://www.riigiteataja.ee/akt/113032019145?leiaKehtiv" TargetMode="External"/><Relationship Id="rId127" Type="http://schemas.openxmlformats.org/officeDocument/2006/relationships/hyperlink" Target="https://www.riigiteataja.ee/akt/106072012022?leiaKehtiv" TargetMode="External"/><Relationship Id="rId10" Type="http://schemas.openxmlformats.org/officeDocument/2006/relationships/endnotes" Target="endnotes.xml"/><Relationship Id="rId31" Type="http://schemas.openxmlformats.org/officeDocument/2006/relationships/hyperlink" Target="http://www.netikaart.ee/" TargetMode="External"/><Relationship Id="rId52" Type="http://schemas.openxmlformats.org/officeDocument/2006/relationships/hyperlink" Target="https://envir.ee/media/925/download" TargetMode="External"/><Relationship Id="rId73" Type="http://schemas.openxmlformats.org/officeDocument/2006/relationships/hyperlink" Target="https://www.riigiteataja.ee/aktilisa/3200/4202/1002/VV_k93_lisa_145k.pdf" TargetMode="External"/><Relationship Id="rId78" Type="http://schemas.openxmlformats.org/officeDocument/2006/relationships/hyperlink" Target="https://www.mkm.ee/media/6948/download" TargetMode="External"/><Relationship Id="rId94" Type="http://schemas.openxmlformats.org/officeDocument/2006/relationships/hyperlink" Target="https://www.hm.ee/et/tegevused/taiskasvanuharidus/tasuta-kursused" TargetMode="External"/><Relationship Id="rId99" Type="http://schemas.openxmlformats.org/officeDocument/2006/relationships/hyperlink" Target="https://www.sm.ee/heaolu-arengukava-2023-2030" TargetMode="External"/><Relationship Id="rId101" Type="http://schemas.openxmlformats.org/officeDocument/2006/relationships/hyperlink" Target="https://www.sm.ee/media/3363/download" TargetMode="External"/><Relationship Id="rId122" Type="http://schemas.openxmlformats.org/officeDocument/2006/relationships/hyperlink" Target="https://www.riigiteataja.ee/akt/126042013009?leiaKehtiv" TargetMode="External"/><Relationship Id="rId143" Type="http://schemas.openxmlformats.org/officeDocument/2006/relationships/hyperlink" Target="https://www.riigiteataja.ee/akt/%C3%95KS" TargetMode="External"/><Relationship Id="rId148" Type="http://schemas.openxmlformats.org/officeDocument/2006/relationships/hyperlink" Target="https://www.riigiteataja.ee/akt/131052018055"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hm.ee/korgharidus-ja-teadus/teadus-ja-arendustegevus/taie-fookusvaldkonnad" TargetMode="External"/><Relationship Id="rId47" Type="http://schemas.openxmlformats.org/officeDocument/2006/relationships/hyperlink" Target="https://www.siseministeerium.ee/media/754/download" TargetMode="External"/><Relationship Id="rId68" Type="http://schemas.openxmlformats.org/officeDocument/2006/relationships/hyperlink" Target="https://mkm.ee/media/6865/download" TargetMode="External"/><Relationship Id="rId89" Type="http://schemas.openxmlformats.org/officeDocument/2006/relationships/hyperlink" Target="https://www.tootukassa.ee/web/sites/default/files/2022-01/tootukassa_arengukava.pdf" TargetMode="External"/><Relationship Id="rId112" Type="http://schemas.openxmlformats.org/officeDocument/2006/relationships/hyperlink" Target="https://www.emta.ee/" TargetMode="External"/><Relationship Id="rId133" Type="http://schemas.openxmlformats.org/officeDocument/2006/relationships/hyperlink" Target="https://www.sm.ee/heaolu-arengukava-2023-2030" TargetMode="External"/><Relationship Id="rId154" Type="http://schemas.openxmlformats.org/officeDocument/2006/relationships/hyperlink" Target="https://volinik.ee/" TargetMode="External"/><Relationship Id="rId16" Type="http://schemas.openxmlformats.org/officeDocument/2006/relationships/footer" Target="footer1.xml"/><Relationship Id="rId37" Type="http://schemas.openxmlformats.org/officeDocument/2006/relationships/hyperlink" Target="https://ec.europa.eu/energy/sites/ener/files/documents/ee_ltrs_2020.pdf" TargetMode="External"/><Relationship Id="rId58" Type="http://schemas.openxmlformats.org/officeDocument/2006/relationships/hyperlink" Target="https://mkm.ee/media/6865/download" TargetMode="External"/><Relationship Id="rId79" Type="http://schemas.openxmlformats.org/officeDocument/2006/relationships/hyperlink" Target="https://www.sm.ee/heaolu-arengukava-2023-2030" TargetMode="External"/><Relationship Id="rId102" Type="http://schemas.openxmlformats.org/officeDocument/2006/relationships/hyperlink" Target="https://www.sm.ee/media/2572/download" TargetMode="External"/><Relationship Id="rId123" Type="http://schemas.openxmlformats.org/officeDocument/2006/relationships/hyperlink" Target="https://www.riigiteataja.ee/akt/106072012022?leiaKehtiv" TargetMode="External"/><Relationship Id="rId144" Type="http://schemas.openxmlformats.org/officeDocument/2006/relationships/hyperlink" Target="https://valitsus.ee/strateegia-eesti-2035-arengukavad-ja-planeering/strateegia/materjalid" TargetMode="External"/><Relationship Id="rId90" Type="http://schemas.openxmlformats.org/officeDocument/2006/relationships/hyperlink" Target="https://www.hm.ee/et/kaasamine-osalemine/strateegiline-planeerimine-aastateks-2021-2035/eesti-haridusvaldkonna-arengukava" TargetMode="External"/><Relationship Id="rId27" Type="http://schemas.openxmlformats.org/officeDocument/2006/relationships/hyperlink" Target="https://hm.ee/korgharidus-ja-teadus/teadus-ja-arendustegevus/taie-fookusvaldkonnad" TargetMode="External"/><Relationship Id="rId48" Type="http://schemas.openxmlformats.org/officeDocument/2006/relationships/hyperlink" Target="https://www.siseministeerium.ee/media/1451/download" TargetMode="External"/><Relationship Id="rId69" Type="http://schemas.openxmlformats.org/officeDocument/2006/relationships/hyperlink" Target="https://mkm.ee/media/638/download" TargetMode="External"/><Relationship Id="rId113" Type="http://schemas.openxmlformats.org/officeDocument/2006/relationships/hyperlink" Target="https://www.rik.ee/et/e-ariregister" TargetMode="External"/><Relationship Id="rId134" Type="http://schemas.openxmlformats.org/officeDocument/2006/relationships/hyperlink" Target="https://www.sm.ee/arengukavad-programmid-ja-tooplaanid"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hm.ee/sites/default/files/pr_estonia_-_final_report_.pdf" TargetMode="External"/><Relationship Id="rId13" Type="http://schemas.openxmlformats.org/officeDocument/2006/relationships/hyperlink" Target="https://tartu.ee/sites/default/files/uploads/Linnavarad/SECAP/Tartu%20jalgrattaliikluse%20strateegiline%20tegevuskava_Final_22042019.pdf" TargetMode="External"/><Relationship Id="rId18" Type="http://schemas.openxmlformats.org/officeDocument/2006/relationships/hyperlink" Target="https://www.mnt.ee/sites/default/files/content-editors/Failid/thk_2021-2030.pdf" TargetMode="External"/><Relationship Id="rId3" Type="http://schemas.openxmlformats.org/officeDocument/2006/relationships/hyperlink" Target="https://www.mkm.ee/media/99/download" TargetMode="External"/><Relationship Id="rId21" Type="http://schemas.openxmlformats.org/officeDocument/2006/relationships/hyperlink" Target="https://pilv.rtk.ee/s/wxZQ8Gy7dFy5SGi" TargetMode="External"/><Relationship Id="rId7" Type="http://schemas.openxmlformats.org/officeDocument/2006/relationships/hyperlink" Target="https://pilv.rtk.ee/s/YW8z9T8w6Epn8D4?dir=undefined&amp;openfile=34499" TargetMode="External"/><Relationship Id="rId12" Type="http://schemas.openxmlformats.org/officeDocument/2006/relationships/hyperlink" Target="https://www.tallinn.ee/est/ehitus/Tallinna-Rattastrateegia-2018-2028" TargetMode="External"/><Relationship Id="rId17" Type="http://schemas.openxmlformats.org/officeDocument/2006/relationships/hyperlink" Target="https://tartu.ee/sites/default/files/uploads/Linnaplaneerimine/Tartu_yldplaneering_2017.pdf" TargetMode="External"/><Relationship Id="rId25" Type="http://schemas.openxmlformats.org/officeDocument/2006/relationships/hyperlink" Target="https://valitsus.ee/strateegia-eesti-2035-arengukavad-ja-planeering/strateegia/koosloome-ja-sundmused" TargetMode="External"/><Relationship Id="rId2" Type="http://schemas.openxmlformats.org/officeDocument/2006/relationships/hyperlink" Target="https://mkm.ee/sites/default/files/mkm_arengukava_digiuhiskond_26-10-2021.pdf" TargetMode="External"/><Relationship Id="rId16" Type="http://schemas.openxmlformats.org/officeDocument/2006/relationships/hyperlink" Target="https://tartu.ee/sites/default/files/uploads/Kontaktid%20ja%20linnajuhtimine/Arengukavad/AK2025_dets2020.pdf" TargetMode="External"/><Relationship Id="rId20" Type="http://schemas.openxmlformats.org/officeDocument/2006/relationships/hyperlink" Target="https://vv.riigikantselei.ee/sites/default/files/riigikantselei/strateegiaburoo/Eesti2035/seminaride_materjalid/osalemise_kava_ee2035.pdf" TargetMode="External"/><Relationship Id="rId1" Type="http://schemas.openxmlformats.org/officeDocument/2006/relationships/hyperlink" Target="https://andmed.stat.ee/et/stat/sotsiaalelu__tooturg__tooturu-uldandmed__aastastatistika/TT4645/table/tableViewLayout2" TargetMode="External"/><Relationship Id="rId6" Type="http://schemas.openxmlformats.org/officeDocument/2006/relationships/hyperlink" Target="https://www.hm.ee/sites/default/files/pr_estonia_-_final_report_.pdf" TargetMode="External"/><Relationship Id="rId11" Type="http://schemas.openxmlformats.org/officeDocument/2006/relationships/hyperlink" Target="https://valitsus.ee/strateegia-eesti-2035-arengukavad-ja-planeering/strateegia/materjalid" TargetMode="External"/><Relationship Id="rId24" Type="http://schemas.openxmlformats.org/officeDocument/2006/relationships/hyperlink" Target="https://riigikantselei.ee/kaasamise-hea-tava" TargetMode="External"/><Relationship Id="rId5" Type="http://schemas.openxmlformats.org/officeDocument/2006/relationships/hyperlink" Target="https://ec.europa.eu/energy/sites/ener/files/documents/ee_ltrs_2020.pdf" TargetMode="External"/><Relationship Id="rId15" Type="http://schemas.openxmlformats.org/officeDocument/2006/relationships/hyperlink" Target="https://www.tallinn.ee/est/liikuvuskava2035/" TargetMode="External"/><Relationship Id="rId23" Type="http://schemas.openxmlformats.org/officeDocument/2006/relationships/hyperlink" Target="https://eur-lex.europa.eu/legal-content/ET/TXT/PDF/?uri=CELEX:32014R0240&amp;from=LV" TargetMode="External"/><Relationship Id="rId10" Type="http://schemas.openxmlformats.org/officeDocument/2006/relationships/hyperlink" Target="https://www.hm.ee/et/TAIE-2035" TargetMode="External"/><Relationship Id="rId19" Type="http://schemas.openxmlformats.org/officeDocument/2006/relationships/hyperlink" Target="https://eur-lex.europa.eu/legal-content/ET/TXT/PDF/?uri=CELEX:32014L0061&amp;from=ET" TargetMode="External"/><Relationship Id="rId4" Type="http://schemas.openxmlformats.org/officeDocument/2006/relationships/hyperlink" Target="https://mkm.ee/et/eesmargid-tegevused/energeetika/eesti-riiklik-energia-ja-kliimakava-aastani-2030" TargetMode="External"/><Relationship Id="rId9" Type="http://schemas.openxmlformats.org/officeDocument/2006/relationships/hyperlink" Target="https://pilv.rtk.ee/s/YW8z9T8w6Epn8D4?dir=undefined&amp;openfile=34499" TargetMode="External"/><Relationship Id="rId14" Type="http://schemas.openxmlformats.org/officeDocument/2006/relationships/hyperlink" Target="https://strateegia.tallinn.ee/" TargetMode="External"/><Relationship Id="rId22" Type="http://schemas.openxmlformats.org/officeDocument/2006/relationships/hyperlink" Target="https://eur-lex.europa.eu/legal-content/ET/TXT/?uri=OJ:L:2021:231:TOC" TargetMode="External"/></Relationships>
</file>

<file path=word/theme/theme1.xml><?xml version="1.0" encoding="utf-8"?>
<a:theme xmlns:a="http://schemas.openxmlformats.org/drawingml/2006/main" name="Office Theme">
  <a:themeElements>
    <a:clrScheme name="Soe sinine">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AEFB93223A0D949B46CEFC92259ABB8" ma:contentTypeVersion="18" ma:contentTypeDescription="Loo uus dokument" ma:contentTypeScope="" ma:versionID="5f12836546184873ff76c2eeba8c6121">
  <xsd:schema xmlns:xsd="http://www.w3.org/2001/XMLSchema" xmlns:xs="http://www.w3.org/2001/XMLSchema" xmlns:p="http://schemas.microsoft.com/office/2006/metadata/properties" xmlns:ns2="982cc016-dcb7-4772-a144-8d57a835eb3e" xmlns:ns3="3d7fb3fa-7f75-4382-a1fe-43b99e0a9782" targetNamespace="http://schemas.microsoft.com/office/2006/metadata/properties" ma:root="true" ma:fieldsID="90cc2dba201eb496d80df97be203b82c" ns2:_="" ns3:_="">
    <xsd:import namespace="982cc016-dcb7-4772-a144-8d57a835eb3e"/>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BillingMetadata"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_ApprovalAssignedTo" minOccurs="0"/>
                <xsd:element ref="ns2:_ApprovalRespondedBy" minOccurs="0"/>
                <xsd:element ref="ns2:_ApprovalSentBy" minOccurs="0"/>
                <xsd:element ref="ns2:_Approval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2cc016-dcb7-4772-a144-8d57a835eb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BillingMetadata" ma:index="12" nillable="true" ma:displayName="MediaServiceBillingMetadata" ma:hidden="true" ma:internalName="MediaServiceBilling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descrip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_ApprovalAssignedTo" ma:index="22" nillable="true" ma:displayName="Kinnitajad" ma:list="UserInfo" ma:internalName="_ApprovalAssignedTo"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RespondedBy" ma:index="23" nillable="true" ma:displayName="Vastused" ma:list="UserInfo" ma:internalName="_ApprovalRespondedBy"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entBy" ma:index="24" nillable="true" ma:displayName="Kinnituse autor" ma:list="UserInfo" ma:internalName="_ApprovalSentBy"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tatus" ma:index="25" nillable="true" ma:displayName="Kinnituse olek" ma:internalName="_Approval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5c6d68b-71d6-403f-952c-69eeaf0e25fd}"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82cc016-dcb7-4772-a144-8d57a835eb3e">
      <Terms xmlns="http://schemas.microsoft.com/office/infopath/2007/PartnerControls"/>
    </lcf76f155ced4ddcb4097134ff3c332f>
    <TaxCatchAll xmlns="3d7fb3fa-7f75-4382-a1fe-43b99e0a9782" xsi:nil="true"/>
    <_ApprovalAssignedTo xmlns="982cc016-dcb7-4772-a144-8d57a835eb3e">
      <UserInfo>
        <DisplayName/>
        <AccountId xsi:nil="true"/>
        <AccountType/>
      </UserInfo>
    </_ApprovalAssignedTo>
    <_ApprovalStatus xmlns="982cc016-dcb7-4772-a144-8d57a835eb3e">0</_ApprovalStatus>
    <_ApprovalRespondedBy xmlns="982cc016-dcb7-4772-a144-8d57a835eb3e">
      <UserInfo>
        <DisplayName/>
        <AccountId xsi:nil="true"/>
        <AccountType/>
      </UserInfo>
    </_ApprovalRespondedBy>
    <_ApprovalSentBy xmlns="982cc016-dcb7-4772-a144-8d57a835eb3e">
      <UserInfo>
        <DisplayName/>
        <AccountId xsi:nil="true"/>
        <AccountType/>
      </UserInfo>
    </_ApprovalSentBy>
  </documentManagement>
</p:properties>
</file>

<file path=customXml/itemProps1.xml><?xml version="1.0" encoding="utf-8"?>
<ds:datastoreItem xmlns:ds="http://schemas.openxmlformats.org/officeDocument/2006/customXml" ds:itemID="{2869FF5F-55D9-43F4-A379-3252219E11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2cc016-dcb7-4772-a144-8d57a835eb3e"/>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750534-6FBB-48F2-9379-E54CF39ABF10}">
  <ds:schemaRefs>
    <ds:schemaRef ds:uri="http://schemas.openxmlformats.org/officeDocument/2006/bibliography"/>
  </ds:schemaRefs>
</ds:datastoreItem>
</file>

<file path=customXml/itemProps3.xml><?xml version="1.0" encoding="utf-8"?>
<ds:datastoreItem xmlns:ds="http://schemas.openxmlformats.org/officeDocument/2006/customXml" ds:itemID="{1B9BB849-5B78-49C2-98BB-E54721E364F5}">
  <ds:schemaRefs>
    <ds:schemaRef ds:uri="http://schemas.microsoft.com/sharepoint/v3/contenttype/forms"/>
  </ds:schemaRefs>
</ds:datastoreItem>
</file>

<file path=customXml/itemProps4.xml><?xml version="1.0" encoding="utf-8"?>
<ds:datastoreItem xmlns:ds="http://schemas.openxmlformats.org/officeDocument/2006/customXml" ds:itemID="{1A3E8D56-13A2-48C5-97C9-D45493AE4C5A}">
  <ds:schemaRefs>
    <ds:schemaRef ds:uri="http://schemas.microsoft.com/office/2006/metadata/properties"/>
    <ds:schemaRef ds:uri="http://schemas.microsoft.com/office/infopath/2007/PartnerControls"/>
    <ds:schemaRef ds:uri="982cc016-dcb7-4772-a144-8d57a835eb3e"/>
    <ds:schemaRef ds:uri="3d7fb3fa-7f75-4382-a1fe-43b99e0a9782"/>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185</Pages>
  <Words>62818</Words>
  <Characters>498147</Characters>
  <Application>Microsoft Office Word</Application>
  <DocSecurity>0</DocSecurity>
  <Lines>17177</Lines>
  <Paragraphs>8765</Paragraphs>
  <ScaleCrop>false</ScaleCrop>
  <Company/>
  <LinksUpToDate>false</LinksUpToDate>
  <CharactersWithSpaces>552200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Kadri.Tali@fin.ee</dc:creator>
  <cp:keywords/>
  <dc:description/>
  <cp:lastModifiedBy>Kaisa Tähe - RAM</cp:lastModifiedBy>
  <cp:revision>1884</cp:revision>
  <dcterms:created xsi:type="dcterms:W3CDTF">2025-03-24T07:51:00Z</dcterms:created>
  <dcterms:modified xsi:type="dcterms:W3CDTF">2025-11-25T11:16:00Z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4.2.4.0</vt:lpwstr>
  </property>
  <property fmtid="{D5CDD505-2E9C-101B-9397-08002B2CF9AE}" pid="3" name="Created using">
    <vt:lpwstr>DocuWrite 4.3.10, Build 20191129</vt:lpwstr>
  </property>
  <property fmtid="{D5CDD505-2E9C-101B-9397-08002B2CF9AE}" pid="4" name="Last edited using">
    <vt:lpwstr>DocuWrite 4.3.10, Build 20191129</vt:lpwstr>
  </property>
  <property fmtid="{D5CDD505-2E9C-101B-9397-08002B2CF9AE}" pid="5" name="ContentTypeId">
    <vt:lpwstr>0x010100AAEFB93223A0D949B46CEFC92259ABB8</vt:lpwstr>
  </property>
  <property fmtid="{D5CDD505-2E9C-101B-9397-08002B2CF9AE}" pid="6" name="Order">
    <vt:r8>48701500</vt:r8>
  </property>
  <property fmtid="{D5CDD505-2E9C-101B-9397-08002B2CF9AE}" pid="7" name="MediaServiceImageTags">
    <vt:lpwstr/>
  </property>
  <property fmtid="{D5CDD505-2E9C-101B-9397-08002B2CF9AE}" pid="8" name="MSIP_Label_defa4170-0d19-0005-0004-bc88714345d2_Enabled">
    <vt:lpwstr>true</vt:lpwstr>
  </property>
  <property fmtid="{D5CDD505-2E9C-101B-9397-08002B2CF9AE}" pid="9" name="MSIP_Label_defa4170-0d19-0005-0004-bc88714345d2_SetDate">
    <vt:lpwstr>2025-03-17T13:51:42Z</vt:lpwstr>
  </property>
  <property fmtid="{D5CDD505-2E9C-101B-9397-08002B2CF9AE}" pid="10" name="MSIP_Label_defa4170-0d19-0005-0004-bc88714345d2_Method">
    <vt:lpwstr>Standard</vt:lpwstr>
  </property>
  <property fmtid="{D5CDD505-2E9C-101B-9397-08002B2CF9AE}" pid="11" name="MSIP_Label_defa4170-0d19-0005-0004-bc88714345d2_Name">
    <vt:lpwstr>defa4170-0d19-0005-0004-bc88714345d2</vt:lpwstr>
  </property>
  <property fmtid="{D5CDD505-2E9C-101B-9397-08002B2CF9AE}" pid="12" name="MSIP_Label_defa4170-0d19-0005-0004-bc88714345d2_SiteId">
    <vt:lpwstr>8fe098d2-428d-4bd4-9803-7195fe96f0e2</vt:lpwstr>
  </property>
  <property fmtid="{D5CDD505-2E9C-101B-9397-08002B2CF9AE}" pid="13" name="MSIP_Label_defa4170-0d19-0005-0004-bc88714345d2_ActionId">
    <vt:lpwstr>afc3a462-9c13-442c-b492-229f51eb4779</vt:lpwstr>
  </property>
  <property fmtid="{D5CDD505-2E9C-101B-9397-08002B2CF9AE}" pid="14" name="MSIP_Label_defa4170-0d19-0005-0004-bc88714345d2_ContentBits">
    <vt:lpwstr>0</vt:lpwstr>
  </property>
  <property fmtid="{D5CDD505-2E9C-101B-9397-08002B2CF9AE}" pid="15" name="MSIP_Label_defa4170-0d19-0005-0004-bc88714345d2_Tag">
    <vt:lpwstr>10, 3, 0, 2</vt:lpwstr>
  </property>
  <property fmtid="{D5CDD505-2E9C-101B-9397-08002B2CF9AE}" pid="16" name="docLang">
    <vt:lpwstr>et</vt:lpwstr>
  </property>
</Properties>
</file>